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people.xml" ContentType="application/vnd.openxmlformats-officedocument.wordprocessingml.peop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B979C" w14:textId="77777777" w:rsidR="006671A8" w:rsidRPr="00FA05D9" w:rsidRDefault="0060264F" w:rsidP="000A0E19">
      <w:pPr>
        <w:shd w:val="clear" w:color="auto" w:fill="FFFFFF"/>
        <w:spacing w:line="240" w:lineRule="auto"/>
        <w:jc w:val="right"/>
        <w:rPr>
          <w:rFonts w:ascii="Times New Roman" w:hAnsi="Times New Roman" w:cs="Times New Roman"/>
          <w:i/>
          <w:color w:val="0000FF"/>
          <w:sz w:val="27"/>
          <w:szCs w:val="27"/>
        </w:rPr>
      </w:pPr>
      <w:r w:rsidRPr="00FA05D9">
        <w:rPr>
          <w:rFonts w:ascii="Times New Roman" w:hAnsi="Times New Roman" w:cs="Times New Roman"/>
          <w:i/>
        </w:rPr>
        <w:t>Translation from Romanian into English</w:t>
      </w:r>
      <w:r w:rsidR="00C41106" w:rsidRPr="00FA05D9">
        <w:rPr>
          <w:rFonts w:ascii="Times New Roman" w:hAnsi="Times New Roman" w:cs="Times New Roman"/>
          <w:i/>
        </w:rPr>
        <w:fldChar w:fldCharType="begin"/>
      </w:r>
      <w:r w:rsidR="00010F23" w:rsidRPr="00FA05D9">
        <w:rPr>
          <w:rFonts w:ascii="Times New Roman" w:hAnsi="Times New Roman" w:cs="Times New Roman"/>
          <w:i/>
        </w:rPr>
        <w:instrText xml:space="preserve"> HYPERLINK "https://msmps.gov.md/" </w:instrText>
      </w:r>
      <w:r w:rsidR="00C41106" w:rsidRPr="00FA05D9">
        <w:rPr>
          <w:rFonts w:ascii="Times New Roman" w:hAnsi="Times New Roman" w:cs="Times New Roman"/>
          <w:i/>
        </w:rPr>
        <w:fldChar w:fldCharType="separate"/>
      </w:r>
    </w:p>
    <w:p w14:paraId="4504100B" w14:textId="77777777" w:rsidR="006671A8" w:rsidRPr="00FA05D9" w:rsidRDefault="00010F23">
      <w:pPr>
        <w:shd w:val="clear" w:color="auto" w:fill="FFFFFF"/>
        <w:spacing w:line="240" w:lineRule="auto"/>
        <w:jc w:val="center"/>
        <w:rPr>
          <w:rFonts w:ascii="Times New Roman" w:eastAsia="Times New Roman" w:hAnsi="Times New Roman" w:cs="Times New Roman"/>
          <w:sz w:val="24"/>
          <w:szCs w:val="24"/>
        </w:rPr>
      </w:pPr>
      <w:r w:rsidRPr="00FA05D9">
        <w:rPr>
          <w:noProof/>
          <w:color w:val="0000FF"/>
          <w:sz w:val="27"/>
          <w:szCs w:val="27"/>
          <w:lang w:val="en-GB" w:eastAsia="en-GB"/>
        </w:rPr>
        <w:drawing>
          <wp:inline distT="0" distB="0" distL="0" distR="0" wp14:anchorId="1E6750A5" wp14:editId="7C8D8A9A">
            <wp:extent cx="730250" cy="914400"/>
            <wp:effectExtent l="0" t="0" r="0" b="0"/>
            <wp:docPr id="4" name="image1.png" descr="https://msmps.gov.md/wp-content/uploads/2020/05/md.png"/>
            <wp:cNvGraphicFramePr/>
            <a:graphic xmlns:a="http://schemas.openxmlformats.org/drawingml/2006/main">
              <a:graphicData uri="http://schemas.openxmlformats.org/drawingml/2006/picture">
                <pic:pic xmlns:pic="http://schemas.openxmlformats.org/drawingml/2006/picture">
                  <pic:nvPicPr>
                    <pic:cNvPr id="0" name="image1.png" descr="https://msmps.gov.md/wp-content/uploads/2020/05/md.png"/>
                    <pic:cNvPicPr preferRelativeResize="0"/>
                  </pic:nvPicPr>
                  <pic:blipFill>
                    <a:blip r:embed="rId9" cstate="print"/>
                    <a:srcRect/>
                    <a:stretch>
                      <a:fillRect/>
                    </a:stretch>
                  </pic:blipFill>
                  <pic:spPr>
                    <a:xfrm>
                      <a:off x="0" y="0"/>
                      <a:ext cx="730250" cy="914400"/>
                    </a:xfrm>
                    <a:prstGeom prst="rect">
                      <a:avLst/>
                    </a:prstGeom>
                    <a:ln/>
                  </pic:spPr>
                </pic:pic>
              </a:graphicData>
            </a:graphic>
          </wp:inline>
        </w:drawing>
      </w:r>
      <w:r w:rsidR="00C41106" w:rsidRPr="00FA05D9">
        <w:fldChar w:fldCharType="end"/>
      </w:r>
      <w:r w:rsidR="00C41106" w:rsidRPr="00FA05D9">
        <w:fldChar w:fldCharType="begin"/>
      </w:r>
      <w:r w:rsidRPr="00FA05D9">
        <w:instrText xml:space="preserve"> HYPERLINK "https://msmps.gov.md/" </w:instrText>
      </w:r>
      <w:r w:rsidR="00C41106" w:rsidRPr="00FA05D9">
        <w:fldChar w:fldCharType="separate"/>
      </w:r>
    </w:p>
    <w:p w14:paraId="47E83DB4" w14:textId="77777777" w:rsidR="006671A8" w:rsidRPr="00FA05D9" w:rsidRDefault="00C41106" w:rsidP="009971C4">
      <w:pPr>
        <w:shd w:val="clear" w:color="auto" w:fill="FFFFFF"/>
        <w:spacing w:line="240" w:lineRule="auto"/>
        <w:rPr>
          <w:rFonts w:ascii="Times New Roman" w:eastAsia="Times New Roman" w:hAnsi="Times New Roman" w:cs="Times New Roman"/>
          <w:b/>
          <w:color w:val="000000"/>
          <w:sz w:val="28"/>
          <w:szCs w:val="28"/>
        </w:rPr>
      </w:pPr>
      <w:r w:rsidRPr="00FA05D9">
        <w:fldChar w:fldCharType="end"/>
      </w:r>
    </w:p>
    <w:p w14:paraId="3393F5B6" w14:textId="77777777" w:rsidR="006671A8" w:rsidRPr="00FA05D9" w:rsidRDefault="00010F23">
      <w:pPr>
        <w:shd w:val="clear" w:color="auto" w:fill="FFFFFF"/>
        <w:spacing w:line="240" w:lineRule="auto"/>
        <w:jc w:val="center"/>
        <w:rPr>
          <w:rFonts w:ascii="Times New Roman" w:eastAsia="Times New Roman" w:hAnsi="Times New Roman" w:cs="Times New Roman"/>
          <w:b/>
          <w:smallCaps/>
          <w:color w:val="000000"/>
          <w:sz w:val="28"/>
          <w:szCs w:val="28"/>
          <w:highlight w:val="white"/>
        </w:rPr>
      </w:pPr>
      <w:r w:rsidRPr="00FA05D9">
        <w:br/>
      </w:r>
      <w:r w:rsidRPr="00FA05D9">
        <w:rPr>
          <w:rFonts w:ascii="Times New Roman" w:eastAsia="Times New Roman" w:hAnsi="Times New Roman" w:cs="Times New Roman"/>
          <w:b/>
          <w:smallCaps/>
          <w:color w:val="000000"/>
          <w:sz w:val="28"/>
          <w:szCs w:val="28"/>
          <w:highlight w:val="white"/>
        </w:rPr>
        <w:t xml:space="preserve">MINISTRY OF HEALTH, LABOUR AND SOCIAL PROTECTION </w:t>
      </w:r>
    </w:p>
    <w:p w14:paraId="4E46205B" w14:textId="77777777" w:rsidR="006671A8" w:rsidRPr="00FA05D9" w:rsidRDefault="00010F23">
      <w:pPr>
        <w:shd w:val="clear" w:color="auto" w:fill="FFFFFF"/>
        <w:spacing w:line="240" w:lineRule="auto"/>
        <w:jc w:val="center"/>
        <w:rPr>
          <w:rFonts w:ascii="Times New Roman" w:eastAsia="Times New Roman" w:hAnsi="Times New Roman" w:cs="Times New Roman"/>
          <w:b/>
          <w:color w:val="000000"/>
          <w:sz w:val="28"/>
          <w:szCs w:val="28"/>
        </w:rPr>
      </w:pPr>
      <w:r w:rsidRPr="00FA05D9">
        <w:rPr>
          <w:rFonts w:ascii="Times New Roman" w:eastAsia="Times New Roman" w:hAnsi="Times New Roman" w:cs="Times New Roman"/>
          <w:b/>
          <w:smallCaps/>
          <w:color w:val="000000"/>
          <w:sz w:val="28"/>
          <w:szCs w:val="28"/>
          <w:highlight w:val="white"/>
        </w:rPr>
        <w:t>OF THE REPUBLIC OF MOLDOVA</w:t>
      </w:r>
    </w:p>
    <w:p w14:paraId="735429B5" w14:textId="77777777" w:rsidR="006671A8" w:rsidRPr="00FA05D9" w:rsidRDefault="006671A8">
      <w:pPr>
        <w:shd w:val="clear" w:color="auto" w:fill="FFFFFF"/>
        <w:spacing w:line="240" w:lineRule="auto"/>
        <w:jc w:val="center"/>
        <w:rPr>
          <w:b/>
          <w:color w:val="000000"/>
          <w:sz w:val="27"/>
          <w:szCs w:val="27"/>
        </w:rPr>
      </w:pPr>
    </w:p>
    <w:p w14:paraId="7ED0FF1C" w14:textId="77777777" w:rsidR="006671A8" w:rsidRPr="00FA05D9" w:rsidRDefault="006671A8">
      <w:pPr>
        <w:shd w:val="clear" w:color="auto" w:fill="FFFFFF"/>
        <w:spacing w:line="240" w:lineRule="auto"/>
        <w:jc w:val="center"/>
        <w:rPr>
          <w:color w:val="000000"/>
          <w:sz w:val="27"/>
          <w:szCs w:val="27"/>
        </w:rPr>
      </w:pPr>
    </w:p>
    <w:p w14:paraId="32D7C6D7" w14:textId="77777777" w:rsidR="006671A8" w:rsidRPr="00FA05D9" w:rsidRDefault="006671A8">
      <w:pPr>
        <w:spacing w:line="240" w:lineRule="auto"/>
        <w:ind w:right="-45"/>
        <w:jc w:val="right"/>
        <w:rPr>
          <w:rFonts w:ascii="Times New Roman" w:eastAsia="Times New Roman" w:hAnsi="Times New Roman" w:cs="Times New Roman"/>
          <w:b/>
          <w:sz w:val="28"/>
          <w:szCs w:val="28"/>
        </w:rPr>
      </w:pPr>
    </w:p>
    <w:p w14:paraId="1AF3EEB7" w14:textId="77777777" w:rsidR="006671A8" w:rsidRPr="00FA05D9" w:rsidRDefault="006671A8">
      <w:pPr>
        <w:spacing w:line="240" w:lineRule="auto"/>
        <w:ind w:right="-45"/>
        <w:jc w:val="right"/>
        <w:rPr>
          <w:b/>
        </w:rPr>
      </w:pPr>
    </w:p>
    <w:p w14:paraId="1B199655" w14:textId="77777777" w:rsidR="00A8230E" w:rsidRPr="00FA05D9" w:rsidRDefault="00A8230E">
      <w:pPr>
        <w:spacing w:line="240" w:lineRule="auto"/>
        <w:ind w:right="-45"/>
        <w:jc w:val="right"/>
        <w:rPr>
          <w:rFonts w:ascii="Times New Roman" w:eastAsia="Times New Roman" w:hAnsi="Times New Roman" w:cs="Times New Roman"/>
          <w:b/>
          <w:sz w:val="24"/>
          <w:szCs w:val="24"/>
        </w:rPr>
      </w:pPr>
      <w:r w:rsidRPr="00FA05D9">
        <w:rPr>
          <w:rFonts w:ascii="Times New Roman" w:eastAsia="Times New Roman" w:hAnsi="Times New Roman" w:cs="Times New Roman"/>
          <w:b/>
          <w:sz w:val="24"/>
          <w:szCs w:val="24"/>
        </w:rPr>
        <w:t xml:space="preserve">UN Committee on </w:t>
      </w:r>
    </w:p>
    <w:p w14:paraId="3FA90908" w14:textId="77777777" w:rsidR="00A8230E" w:rsidRPr="00FA05D9" w:rsidRDefault="00A8230E">
      <w:pPr>
        <w:spacing w:line="240" w:lineRule="auto"/>
        <w:ind w:right="-45"/>
        <w:jc w:val="right"/>
        <w:rPr>
          <w:rFonts w:ascii="Times New Roman" w:eastAsia="Times New Roman" w:hAnsi="Times New Roman" w:cs="Times New Roman"/>
          <w:b/>
          <w:sz w:val="24"/>
          <w:szCs w:val="24"/>
        </w:rPr>
      </w:pPr>
      <w:r w:rsidRPr="00FA05D9">
        <w:rPr>
          <w:rFonts w:ascii="Times New Roman" w:eastAsia="Times New Roman" w:hAnsi="Times New Roman" w:cs="Times New Roman"/>
          <w:b/>
          <w:sz w:val="24"/>
          <w:szCs w:val="24"/>
        </w:rPr>
        <w:t>the Rights of Persons with Disabilities</w:t>
      </w:r>
    </w:p>
    <w:p w14:paraId="52CC3CB1" w14:textId="77777777" w:rsidR="00A8230E" w:rsidRPr="00FA05D9" w:rsidRDefault="00A8230E">
      <w:pPr>
        <w:spacing w:line="240" w:lineRule="auto"/>
        <w:ind w:right="-45"/>
        <w:jc w:val="right"/>
        <w:rPr>
          <w:rFonts w:ascii="Times New Roman" w:eastAsia="Times New Roman" w:hAnsi="Times New Roman" w:cs="Times New Roman"/>
          <w:b/>
          <w:sz w:val="24"/>
          <w:szCs w:val="24"/>
        </w:rPr>
      </w:pPr>
    </w:p>
    <w:p w14:paraId="00412267" w14:textId="77777777" w:rsidR="006671A8" w:rsidRPr="00FA05D9" w:rsidRDefault="006671A8">
      <w:pPr>
        <w:spacing w:line="240" w:lineRule="auto"/>
        <w:ind w:right="-45"/>
        <w:jc w:val="right"/>
        <w:rPr>
          <w:rFonts w:ascii="Times New Roman" w:eastAsia="Times New Roman" w:hAnsi="Times New Roman" w:cs="Times New Roman"/>
          <w:b/>
          <w:sz w:val="24"/>
          <w:szCs w:val="24"/>
        </w:rPr>
      </w:pPr>
    </w:p>
    <w:p w14:paraId="5DD18390" w14:textId="77777777" w:rsidR="006671A8" w:rsidRPr="00FA05D9" w:rsidRDefault="006671A8">
      <w:pPr>
        <w:spacing w:line="240" w:lineRule="auto"/>
        <w:ind w:right="-45"/>
        <w:jc w:val="right"/>
        <w:rPr>
          <w:rFonts w:ascii="Times New Roman" w:eastAsia="Times New Roman" w:hAnsi="Times New Roman" w:cs="Times New Roman"/>
          <w:b/>
          <w:sz w:val="24"/>
          <w:szCs w:val="24"/>
        </w:rPr>
      </w:pPr>
    </w:p>
    <w:p w14:paraId="49B1035B" w14:textId="77777777" w:rsidR="006671A8" w:rsidRPr="00FA05D9" w:rsidRDefault="006671A8">
      <w:pPr>
        <w:spacing w:line="240" w:lineRule="auto"/>
        <w:ind w:right="-45"/>
        <w:jc w:val="right"/>
        <w:rPr>
          <w:rFonts w:ascii="Times New Roman" w:eastAsia="Times New Roman" w:hAnsi="Times New Roman" w:cs="Times New Roman"/>
          <w:b/>
          <w:sz w:val="24"/>
          <w:szCs w:val="24"/>
        </w:rPr>
      </w:pPr>
    </w:p>
    <w:p w14:paraId="26DA8C55" w14:textId="77777777" w:rsidR="006671A8" w:rsidRPr="00FA05D9" w:rsidRDefault="006671A8">
      <w:pPr>
        <w:spacing w:line="240" w:lineRule="auto"/>
        <w:ind w:right="-45"/>
        <w:jc w:val="right"/>
        <w:rPr>
          <w:rFonts w:ascii="Times New Roman" w:eastAsia="Times New Roman" w:hAnsi="Times New Roman" w:cs="Times New Roman"/>
          <w:b/>
          <w:sz w:val="24"/>
          <w:szCs w:val="24"/>
        </w:rPr>
      </w:pPr>
    </w:p>
    <w:p w14:paraId="29465D4A" w14:textId="77777777" w:rsidR="006671A8" w:rsidRPr="00FA05D9" w:rsidRDefault="006671A8">
      <w:pPr>
        <w:spacing w:line="240" w:lineRule="auto"/>
        <w:ind w:right="-45"/>
        <w:jc w:val="right"/>
        <w:rPr>
          <w:rFonts w:ascii="Times New Roman" w:eastAsia="Times New Roman" w:hAnsi="Times New Roman" w:cs="Times New Roman"/>
          <w:b/>
          <w:sz w:val="24"/>
          <w:szCs w:val="24"/>
        </w:rPr>
      </w:pPr>
    </w:p>
    <w:p w14:paraId="0B75B382" w14:textId="77777777" w:rsidR="006671A8" w:rsidRPr="00FA05D9" w:rsidRDefault="006671A8">
      <w:pPr>
        <w:spacing w:line="240" w:lineRule="auto"/>
        <w:ind w:right="-45"/>
        <w:jc w:val="right"/>
        <w:rPr>
          <w:rFonts w:ascii="Times New Roman" w:eastAsia="Times New Roman" w:hAnsi="Times New Roman" w:cs="Times New Roman"/>
          <w:b/>
          <w:sz w:val="24"/>
          <w:szCs w:val="24"/>
        </w:rPr>
      </w:pPr>
    </w:p>
    <w:p w14:paraId="3D742A9D" w14:textId="77777777" w:rsidR="006671A8" w:rsidRPr="00FA05D9" w:rsidRDefault="006671A8">
      <w:pPr>
        <w:spacing w:line="240" w:lineRule="auto"/>
        <w:ind w:right="-45"/>
        <w:jc w:val="right"/>
        <w:rPr>
          <w:rFonts w:ascii="Times New Roman" w:eastAsia="Times New Roman" w:hAnsi="Times New Roman" w:cs="Times New Roman"/>
          <w:b/>
          <w:sz w:val="24"/>
          <w:szCs w:val="24"/>
        </w:rPr>
      </w:pPr>
    </w:p>
    <w:p w14:paraId="2C939F34" w14:textId="77777777" w:rsidR="006671A8" w:rsidRPr="00FA05D9" w:rsidRDefault="006671A8">
      <w:pPr>
        <w:spacing w:line="240" w:lineRule="auto"/>
        <w:ind w:right="-45"/>
        <w:jc w:val="right"/>
        <w:rPr>
          <w:rFonts w:ascii="Times New Roman" w:eastAsia="Times New Roman" w:hAnsi="Times New Roman" w:cs="Times New Roman"/>
          <w:b/>
          <w:sz w:val="24"/>
          <w:szCs w:val="24"/>
        </w:rPr>
      </w:pPr>
    </w:p>
    <w:p w14:paraId="364F6362" w14:textId="77777777" w:rsidR="006671A8" w:rsidRPr="00FA05D9" w:rsidRDefault="006671A8">
      <w:pPr>
        <w:spacing w:line="240" w:lineRule="auto"/>
        <w:ind w:right="-45"/>
        <w:jc w:val="right"/>
        <w:rPr>
          <w:rFonts w:ascii="Times New Roman" w:eastAsia="Times New Roman" w:hAnsi="Times New Roman" w:cs="Times New Roman"/>
          <w:b/>
          <w:sz w:val="24"/>
          <w:szCs w:val="24"/>
        </w:rPr>
      </w:pPr>
    </w:p>
    <w:p w14:paraId="1EA48A1C" w14:textId="77777777" w:rsidR="009F72B3" w:rsidRPr="00FA05D9" w:rsidRDefault="00AA151E">
      <w:pPr>
        <w:spacing w:line="240" w:lineRule="auto"/>
        <w:ind w:right="-45"/>
        <w:jc w:val="center"/>
        <w:rPr>
          <w:rFonts w:ascii="Times New Roman" w:eastAsia="Times New Roman" w:hAnsi="Times New Roman" w:cs="Times New Roman"/>
          <w:b/>
          <w:sz w:val="24"/>
          <w:szCs w:val="24"/>
        </w:rPr>
      </w:pPr>
      <w:r w:rsidRPr="00FA05D9">
        <w:rPr>
          <w:rFonts w:ascii="Times New Roman" w:eastAsia="Times New Roman" w:hAnsi="Times New Roman" w:cs="Times New Roman"/>
          <w:b/>
          <w:sz w:val="24"/>
          <w:szCs w:val="24"/>
        </w:rPr>
        <w:t xml:space="preserve">IMPLEMENTATION OF THE UN CONVENTION </w:t>
      </w:r>
    </w:p>
    <w:p w14:paraId="2953100B" w14:textId="77777777" w:rsidR="006671A8" w:rsidRPr="00FA05D9" w:rsidRDefault="00AA151E">
      <w:pPr>
        <w:spacing w:line="240" w:lineRule="auto"/>
        <w:ind w:right="-45"/>
        <w:jc w:val="center"/>
        <w:rPr>
          <w:rFonts w:ascii="Times New Roman" w:eastAsia="Times New Roman" w:hAnsi="Times New Roman" w:cs="Times New Roman"/>
          <w:b/>
          <w:sz w:val="24"/>
          <w:szCs w:val="24"/>
        </w:rPr>
      </w:pPr>
      <w:r w:rsidRPr="00FA05D9">
        <w:rPr>
          <w:rFonts w:ascii="Times New Roman" w:eastAsia="Times New Roman" w:hAnsi="Times New Roman" w:cs="Times New Roman"/>
          <w:b/>
          <w:sz w:val="24"/>
          <w:szCs w:val="24"/>
        </w:rPr>
        <w:t>ON THE RIGHTS OF PERSONS WITH DISABILITIES</w:t>
      </w:r>
    </w:p>
    <w:p w14:paraId="729B2E7D" w14:textId="77777777" w:rsidR="009F72B3" w:rsidRPr="00FA05D9" w:rsidRDefault="009F72B3">
      <w:pPr>
        <w:spacing w:line="240" w:lineRule="auto"/>
        <w:ind w:right="-45"/>
        <w:jc w:val="center"/>
        <w:rPr>
          <w:rFonts w:ascii="Times New Roman" w:eastAsia="Times New Roman" w:hAnsi="Times New Roman" w:cs="Times New Roman"/>
          <w:b/>
          <w:sz w:val="24"/>
          <w:szCs w:val="24"/>
        </w:rPr>
      </w:pPr>
    </w:p>
    <w:p w14:paraId="46536FF7" w14:textId="77777777" w:rsidR="006671A8" w:rsidRPr="00FA05D9" w:rsidRDefault="006671A8">
      <w:pPr>
        <w:spacing w:line="240" w:lineRule="auto"/>
        <w:ind w:right="-45"/>
        <w:jc w:val="center"/>
        <w:rPr>
          <w:rFonts w:ascii="Times New Roman" w:eastAsia="Times New Roman" w:hAnsi="Times New Roman" w:cs="Times New Roman"/>
          <w:b/>
          <w:sz w:val="24"/>
          <w:szCs w:val="24"/>
        </w:rPr>
      </w:pPr>
    </w:p>
    <w:p w14:paraId="09FB28A1" w14:textId="77777777" w:rsidR="00CA4CDA" w:rsidRPr="00FA05D9" w:rsidRDefault="00CA4CDA">
      <w:pPr>
        <w:spacing w:line="240" w:lineRule="auto"/>
        <w:ind w:right="-45"/>
        <w:jc w:val="center"/>
        <w:rPr>
          <w:rFonts w:ascii="Times New Roman" w:eastAsia="Times New Roman" w:hAnsi="Times New Roman" w:cs="Times New Roman"/>
          <w:b/>
          <w:sz w:val="24"/>
          <w:szCs w:val="24"/>
        </w:rPr>
      </w:pPr>
      <w:r w:rsidRPr="00FA05D9">
        <w:rPr>
          <w:rFonts w:ascii="Times New Roman" w:eastAsia="Times New Roman" w:hAnsi="Times New Roman" w:cs="Times New Roman"/>
          <w:b/>
          <w:sz w:val="24"/>
          <w:szCs w:val="24"/>
        </w:rPr>
        <w:t>2</w:t>
      </w:r>
      <w:r w:rsidRPr="00FA05D9">
        <w:rPr>
          <w:rFonts w:ascii="Times New Roman" w:eastAsia="Times New Roman" w:hAnsi="Times New Roman" w:cs="Times New Roman"/>
          <w:b/>
          <w:sz w:val="24"/>
          <w:szCs w:val="24"/>
          <w:vertAlign w:val="superscript"/>
        </w:rPr>
        <w:t>nd</w:t>
      </w:r>
      <w:r w:rsidRPr="00FA05D9">
        <w:rPr>
          <w:rFonts w:ascii="Times New Roman" w:eastAsia="Times New Roman" w:hAnsi="Times New Roman" w:cs="Times New Roman"/>
          <w:b/>
          <w:sz w:val="24"/>
          <w:szCs w:val="24"/>
        </w:rPr>
        <w:t xml:space="preserve"> and 3</w:t>
      </w:r>
      <w:r w:rsidRPr="00FA05D9">
        <w:rPr>
          <w:rFonts w:ascii="Times New Roman" w:eastAsia="Times New Roman" w:hAnsi="Times New Roman" w:cs="Times New Roman"/>
          <w:b/>
          <w:sz w:val="24"/>
          <w:szCs w:val="24"/>
          <w:vertAlign w:val="superscript"/>
        </w:rPr>
        <w:t>rd</w:t>
      </w:r>
      <w:r w:rsidRPr="00FA05D9">
        <w:rPr>
          <w:rFonts w:ascii="Times New Roman" w:eastAsia="Times New Roman" w:hAnsi="Times New Roman" w:cs="Times New Roman"/>
          <w:b/>
          <w:sz w:val="24"/>
          <w:szCs w:val="24"/>
        </w:rPr>
        <w:t xml:space="preserve"> </w:t>
      </w:r>
    </w:p>
    <w:p w14:paraId="0352706C" w14:textId="77777777" w:rsidR="00121057" w:rsidRPr="00FA05D9" w:rsidRDefault="00CA4CDA">
      <w:pPr>
        <w:spacing w:line="240" w:lineRule="auto"/>
        <w:ind w:right="-45"/>
        <w:jc w:val="center"/>
        <w:rPr>
          <w:rFonts w:ascii="Times New Roman" w:eastAsia="Times New Roman" w:hAnsi="Times New Roman" w:cs="Times New Roman"/>
          <w:b/>
          <w:sz w:val="24"/>
          <w:szCs w:val="24"/>
        </w:rPr>
      </w:pPr>
      <w:r w:rsidRPr="00FA05D9">
        <w:rPr>
          <w:rFonts w:ascii="Times New Roman" w:eastAsia="Times New Roman" w:hAnsi="Times New Roman" w:cs="Times New Roman"/>
          <w:b/>
          <w:sz w:val="24"/>
          <w:szCs w:val="24"/>
        </w:rPr>
        <w:t xml:space="preserve">REPORT PRESENTED BY REPUBLIC OF MOLDOVA </w:t>
      </w:r>
    </w:p>
    <w:p w14:paraId="0CAFA11A" w14:textId="77777777" w:rsidR="006671A8" w:rsidRPr="00FA05D9" w:rsidRDefault="00CA4CDA">
      <w:pPr>
        <w:spacing w:line="240" w:lineRule="auto"/>
        <w:ind w:right="-45"/>
        <w:jc w:val="center"/>
        <w:rPr>
          <w:rFonts w:ascii="Times New Roman" w:eastAsia="Times New Roman" w:hAnsi="Times New Roman" w:cs="Times New Roman"/>
          <w:b/>
          <w:sz w:val="24"/>
          <w:szCs w:val="24"/>
        </w:rPr>
      </w:pPr>
      <w:r w:rsidRPr="00FA05D9">
        <w:rPr>
          <w:rFonts w:ascii="Times New Roman" w:eastAsia="Times New Roman" w:hAnsi="Times New Roman" w:cs="Times New Roman"/>
          <w:b/>
          <w:sz w:val="24"/>
          <w:szCs w:val="24"/>
        </w:rPr>
        <w:t>in compliance</w:t>
      </w:r>
      <w:r w:rsidR="00121057" w:rsidRPr="00FA05D9">
        <w:rPr>
          <w:rFonts w:ascii="Times New Roman" w:eastAsia="Times New Roman" w:hAnsi="Times New Roman" w:cs="Times New Roman"/>
          <w:b/>
          <w:sz w:val="24"/>
          <w:szCs w:val="24"/>
        </w:rPr>
        <w:t xml:space="preserve"> to </w:t>
      </w:r>
      <w:r w:rsidRPr="00FA05D9">
        <w:rPr>
          <w:rFonts w:ascii="Times New Roman" w:eastAsia="Times New Roman" w:hAnsi="Times New Roman" w:cs="Times New Roman"/>
          <w:b/>
          <w:sz w:val="24"/>
          <w:szCs w:val="24"/>
        </w:rPr>
        <w:t>A</w:t>
      </w:r>
      <w:r w:rsidR="00121057" w:rsidRPr="00FA05D9">
        <w:rPr>
          <w:rFonts w:ascii="Times New Roman" w:eastAsia="Times New Roman" w:hAnsi="Times New Roman" w:cs="Times New Roman"/>
          <w:b/>
          <w:sz w:val="24"/>
          <w:szCs w:val="24"/>
        </w:rPr>
        <w:t xml:space="preserve">rt. 35 of the </w:t>
      </w:r>
      <w:r w:rsidRPr="00FA05D9">
        <w:rPr>
          <w:rFonts w:ascii="Times New Roman" w:eastAsia="Times New Roman" w:hAnsi="Times New Roman" w:cs="Times New Roman"/>
          <w:b/>
          <w:sz w:val="24"/>
          <w:szCs w:val="24"/>
        </w:rPr>
        <w:t xml:space="preserve">CRPD </w:t>
      </w:r>
    </w:p>
    <w:p w14:paraId="48C408F6" w14:textId="77777777" w:rsidR="006671A8" w:rsidRPr="00FA05D9" w:rsidRDefault="006671A8">
      <w:pPr>
        <w:spacing w:line="240" w:lineRule="auto"/>
        <w:ind w:right="-45"/>
        <w:jc w:val="center"/>
        <w:rPr>
          <w:rFonts w:ascii="Times New Roman" w:eastAsia="Times New Roman" w:hAnsi="Times New Roman" w:cs="Times New Roman"/>
          <w:b/>
          <w:sz w:val="24"/>
          <w:szCs w:val="24"/>
        </w:rPr>
      </w:pPr>
    </w:p>
    <w:p w14:paraId="23989DC6" w14:textId="77777777" w:rsidR="006671A8" w:rsidRPr="00FA05D9" w:rsidRDefault="006671A8">
      <w:pPr>
        <w:spacing w:line="240" w:lineRule="auto"/>
        <w:ind w:right="-45"/>
        <w:jc w:val="center"/>
        <w:rPr>
          <w:rFonts w:ascii="Times New Roman" w:eastAsia="Times New Roman" w:hAnsi="Times New Roman" w:cs="Times New Roman"/>
          <w:sz w:val="24"/>
          <w:szCs w:val="24"/>
        </w:rPr>
      </w:pPr>
    </w:p>
    <w:p w14:paraId="30E98C5F" w14:textId="77777777" w:rsidR="006671A8" w:rsidRPr="00FA05D9" w:rsidRDefault="006671A8">
      <w:pPr>
        <w:spacing w:line="240" w:lineRule="auto"/>
        <w:ind w:right="-45"/>
        <w:jc w:val="center"/>
        <w:rPr>
          <w:rFonts w:ascii="Times New Roman" w:eastAsia="Times New Roman" w:hAnsi="Times New Roman" w:cs="Times New Roman"/>
          <w:sz w:val="24"/>
          <w:szCs w:val="24"/>
        </w:rPr>
      </w:pPr>
    </w:p>
    <w:p w14:paraId="0ABAF161" w14:textId="77777777" w:rsidR="006671A8" w:rsidRPr="00FA05D9" w:rsidRDefault="006671A8">
      <w:pPr>
        <w:spacing w:line="240" w:lineRule="auto"/>
        <w:ind w:right="-45"/>
        <w:jc w:val="center"/>
        <w:rPr>
          <w:rFonts w:ascii="Times New Roman" w:eastAsia="Times New Roman" w:hAnsi="Times New Roman" w:cs="Times New Roman"/>
          <w:sz w:val="24"/>
          <w:szCs w:val="24"/>
        </w:rPr>
      </w:pPr>
    </w:p>
    <w:p w14:paraId="40CADA0C" w14:textId="77777777" w:rsidR="006671A8" w:rsidRPr="00FA05D9" w:rsidRDefault="006671A8">
      <w:pPr>
        <w:spacing w:line="240" w:lineRule="auto"/>
        <w:ind w:right="-45"/>
        <w:jc w:val="center"/>
        <w:rPr>
          <w:rFonts w:ascii="Times New Roman" w:eastAsia="Times New Roman" w:hAnsi="Times New Roman" w:cs="Times New Roman"/>
          <w:sz w:val="24"/>
          <w:szCs w:val="24"/>
        </w:rPr>
      </w:pPr>
    </w:p>
    <w:p w14:paraId="411BE6F6" w14:textId="77777777" w:rsidR="006671A8" w:rsidRPr="00FA05D9" w:rsidRDefault="006671A8">
      <w:pPr>
        <w:spacing w:line="240" w:lineRule="auto"/>
        <w:ind w:right="-45"/>
        <w:jc w:val="center"/>
        <w:rPr>
          <w:rFonts w:ascii="Times New Roman" w:eastAsia="Times New Roman" w:hAnsi="Times New Roman" w:cs="Times New Roman"/>
          <w:sz w:val="24"/>
          <w:szCs w:val="24"/>
        </w:rPr>
      </w:pPr>
    </w:p>
    <w:p w14:paraId="667834B8" w14:textId="77777777" w:rsidR="006671A8" w:rsidRPr="00FA05D9" w:rsidRDefault="006671A8">
      <w:pPr>
        <w:spacing w:line="240" w:lineRule="auto"/>
        <w:ind w:right="-45"/>
        <w:jc w:val="center"/>
        <w:rPr>
          <w:rFonts w:ascii="Times New Roman" w:eastAsia="Times New Roman" w:hAnsi="Times New Roman" w:cs="Times New Roman"/>
          <w:sz w:val="24"/>
          <w:szCs w:val="24"/>
        </w:rPr>
      </w:pPr>
    </w:p>
    <w:p w14:paraId="2C8B7061" w14:textId="77777777" w:rsidR="006671A8" w:rsidRPr="00FA05D9" w:rsidRDefault="006671A8">
      <w:pPr>
        <w:spacing w:line="240" w:lineRule="auto"/>
        <w:ind w:right="-45"/>
        <w:jc w:val="center"/>
        <w:rPr>
          <w:rFonts w:ascii="Times New Roman" w:eastAsia="Times New Roman" w:hAnsi="Times New Roman" w:cs="Times New Roman"/>
          <w:sz w:val="24"/>
          <w:szCs w:val="24"/>
        </w:rPr>
      </w:pPr>
    </w:p>
    <w:p w14:paraId="7C63048A" w14:textId="77777777" w:rsidR="006671A8" w:rsidRPr="00FA05D9" w:rsidRDefault="006671A8">
      <w:pPr>
        <w:spacing w:line="240" w:lineRule="auto"/>
        <w:ind w:right="-45"/>
        <w:jc w:val="center"/>
        <w:rPr>
          <w:rFonts w:ascii="Times New Roman" w:eastAsia="Times New Roman" w:hAnsi="Times New Roman" w:cs="Times New Roman"/>
          <w:sz w:val="24"/>
          <w:szCs w:val="24"/>
        </w:rPr>
      </w:pPr>
    </w:p>
    <w:p w14:paraId="7DB21106" w14:textId="77777777" w:rsidR="006671A8" w:rsidRPr="00FA05D9" w:rsidRDefault="006671A8">
      <w:pPr>
        <w:spacing w:line="240" w:lineRule="auto"/>
        <w:ind w:right="-45"/>
        <w:jc w:val="center"/>
        <w:rPr>
          <w:rFonts w:ascii="Times New Roman" w:eastAsia="Times New Roman" w:hAnsi="Times New Roman" w:cs="Times New Roman"/>
          <w:sz w:val="24"/>
          <w:szCs w:val="24"/>
        </w:rPr>
      </w:pPr>
    </w:p>
    <w:p w14:paraId="33440CCA" w14:textId="77777777" w:rsidR="006671A8" w:rsidRPr="00FA05D9" w:rsidRDefault="006671A8">
      <w:pPr>
        <w:spacing w:line="240" w:lineRule="auto"/>
        <w:ind w:right="-45"/>
        <w:jc w:val="center"/>
        <w:rPr>
          <w:rFonts w:ascii="Times New Roman" w:eastAsia="Times New Roman" w:hAnsi="Times New Roman" w:cs="Times New Roman"/>
          <w:sz w:val="24"/>
          <w:szCs w:val="24"/>
        </w:rPr>
      </w:pPr>
    </w:p>
    <w:p w14:paraId="54AB73BA" w14:textId="77777777" w:rsidR="006671A8" w:rsidRPr="00FA05D9" w:rsidRDefault="006671A8">
      <w:pPr>
        <w:spacing w:line="240" w:lineRule="auto"/>
        <w:ind w:right="-45"/>
        <w:jc w:val="center"/>
        <w:rPr>
          <w:rFonts w:ascii="Times New Roman" w:eastAsia="Times New Roman" w:hAnsi="Times New Roman" w:cs="Times New Roman"/>
          <w:sz w:val="24"/>
          <w:szCs w:val="24"/>
        </w:rPr>
      </w:pPr>
    </w:p>
    <w:p w14:paraId="50839850" w14:textId="77777777" w:rsidR="006671A8" w:rsidRPr="00FA05D9" w:rsidRDefault="006671A8">
      <w:pPr>
        <w:spacing w:line="240" w:lineRule="auto"/>
        <w:ind w:right="-45"/>
        <w:jc w:val="center"/>
        <w:rPr>
          <w:rFonts w:ascii="Times New Roman" w:eastAsia="Times New Roman" w:hAnsi="Times New Roman" w:cs="Times New Roman"/>
          <w:sz w:val="24"/>
          <w:szCs w:val="24"/>
        </w:rPr>
      </w:pPr>
    </w:p>
    <w:p w14:paraId="6377048F" w14:textId="77777777" w:rsidR="006671A8" w:rsidRPr="00FA05D9" w:rsidRDefault="006671A8">
      <w:pPr>
        <w:spacing w:line="240" w:lineRule="auto"/>
        <w:ind w:right="-45"/>
        <w:rPr>
          <w:rFonts w:ascii="Times New Roman" w:eastAsia="Times New Roman" w:hAnsi="Times New Roman" w:cs="Times New Roman"/>
          <w:sz w:val="24"/>
          <w:szCs w:val="24"/>
        </w:rPr>
      </w:pPr>
    </w:p>
    <w:p w14:paraId="67F6D76F" w14:textId="77777777" w:rsidR="006671A8" w:rsidRPr="00FA05D9" w:rsidRDefault="006671A8">
      <w:pPr>
        <w:spacing w:line="240" w:lineRule="auto"/>
        <w:ind w:right="-45"/>
        <w:rPr>
          <w:rFonts w:ascii="Times New Roman" w:eastAsia="Times New Roman" w:hAnsi="Times New Roman" w:cs="Times New Roman"/>
          <w:sz w:val="24"/>
          <w:szCs w:val="24"/>
        </w:rPr>
      </w:pPr>
    </w:p>
    <w:p w14:paraId="03B3B656" w14:textId="77777777" w:rsidR="00AE0347" w:rsidRPr="00FA05D9" w:rsidRDefault="00AE0347">
      <w:pPr>
        <w:spacing w:line="240" w:lineRule="auto"/>
        <w:ind w:right="-45"/>
        <w:rPr>
          <w:rFonts w:ascii="Times New Roman" w:eastAsia="Times New Roman" w:hAnsi="Times New Roman" w:cs="Times New Roman"/>
          <w:sz w:val="24"/>
          <w:szCs w:val="24"/>
        </w:rPr>
      </w:pPr>
    </w:p>
    <w:p w14:paraId="2066C222" w14:textId="77777777" w:rsidR="00AE0347" w:rsidRPr="00FA05D9" w:rsidRDefault="00AE0347">
      <w:pPr>
        <w:spacing w:line="240" w:lineRule="auto"/>
        <w:ind w:right="-45"/>
        <w:jc w:val="center"/>
        <w:rPr>
          <w:rFonts w:ascii="Times New Roman" w:eastAsia="Times New Roman" w:hAnsi="Times New Roman" w:cs="Times New Roman"/>
          <w:sz w:val="24"/>
          <w:szCs w:val="24"/>
        </w:rPr>
      </w:pPr>
    </w:p>
    <w:p w14:paraId="2132515E" w14:textId="77777777" w:rsidR="006671A8" w:rsidRPr="00FA05D9" w:rsidRDefault="00010F23">
      <w:pPr>
        <w:spacing w:line="240" w:lineRule="auto"/>
        <w:ind w:right="-45"/>
        <w:jc w:val="center"/>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2020</w:t>
      </w:r>
    </w:p>
    <w:sdt>
      <w:sdtPr>
        <w:rPr>
          <w:rFonts w:ascii="Arial" w:eastAsia="Arial" w:hAnsi="Arial" w:cs="Arial"/>
          <w:color w:val="auto"/>
          <w:sz w:val="22"/>
          <w:szCs w:val="22"/>
        </w:rPr>
        <w:id w:val="-36816732"/>
        <w:docPartObj>
          <w:docPartGallery w:val="Table of Contents"/>
          <w:docPartUnique/>
        </w:docPartObj>
      </w:sdtPr>
      <w:sdtEndPr>
        <w:rPr>
          <w:b/>
          <w:bCs/>
          <w:noProof/>
        </w:rPr>
      </w:sdtEndPr>
      <w:sdtContent>
        <w:p w14:paraId="226853C6" w14:textId="77777777" w:rsidR="00AA151E" w:rsidRPr="00FA05D9" w:rsidRDefault="00AA151E" w:rsidP="001C7C3F">
          <w:pPr>
            <w:pStyle w:val="TOCHeading"/>
            <w:spacing w:line="240" w:lineRule="auto"/>
            <w:jc w:val="center"/>
            <w:rPr>
              <w:rFonts w:ascii="Times New Roman" w:hAnsi="Times New Roman" w:cs="Times New Roman"/>
              <w:b/>
              <w:color w:val="auto"/>
              <w:sz w:val="24"/>
              <w:szCs w:val="24"/>
            </w:rPr>
          </w:pPr>
          <w:r w:rsidRPr="00FA05D9">
            <w:rPr>
              <w:rFonts w:ascii="Times New Roman" w:hAnsi="Times New Roman" w:cs="Times New Roman"/>
              <w:b/>
              <w:color w:val="auto"/>
              <w:sz w:val="24"/>
              <w:szCs w:val="24"/>
            </w:rPr>
            <w:t>CONTENTS</w:t>
          </w:r>
        </w:p>
        <w:p w14:paraId="1762977E" w14:textId="77777777" w:rsidR="00721492" w:rsidRPr="00FA05D9" w:rsidRDefault="00C41106" w:rsidP="001C7C3F">
          <w:pPr>
            <w:pStyle w:val="TOC1"/>
            <w:tabs>
              <w:tab w:val="right" w:leader="dot" w:pos="9630"/>
            </w:tabs>
            <w:spacing w:line="240" w:lineRule="auto"/>
            <w:rPr>
              <w:rFonts w:ascii="Times New Roman" w:eastAsiaTheme="minorEastAsia" w:hAnsi="Times New Roman" w:cs="Times New Roman"/>
              <w:noProof/>
              <w:sz w:val="24"/>
              <w:szCs w:val="24"/>
            </w:rPr>
          </w:pPr>
          <w:r w:rsidRPr="00FA05D9">
            <w:rPr>
              <w:rFonts w:ascii="Times New Roman" w:hAnsi="Times New Roman" w:cs="Times New Roman"/>
              <w:bCs/>
              <w:noProof/>
              <w:sz w:val="24"/>
              <w:szCs w:val="24"/>
            </w:rPr>
            <w:fldChar w:fldCharType="begin"/>
          </w:r>
          <w:r w:rsidR="00AA151E" w:rsidRPr="00FA05D9">
            <w:rPr>
              <w:rFonts w:ascii="Times New Roman" w:hAnsi="Times New Roman" w:cs="Times New Roman"/>
              <w:bCs/>
              <w:noProof/>
              <w:sz w:val="24"/>
              <w:szCs w:val="24"/>
            </w:rPr>
            <w:instrText xml:space="preserve"> TOC \o "1-3" \h \z \u </w:instrText>
          </w:r>
          <w:r w:rsidRPr="00FA05D9">
            <w:rPr>
              <w:rFonts w:ascii="Times New Roman" w:hAnsi="Times New Roman" w:cs="Times New Roman"/>
              <w:bCs/>
              <w:noProof/>
              <w:sz w:val="24"/>
              <w:szCs w:val="24"/>
            </w:rPr>
            <w:fldChar w:fldCharType="separate"/>
          </w:r>
          <w:hyperlink w:anchor="_Toc59132228" w:history="1">
            <w:r w:rsidR="00721492" w:rsidRPr="00FA05D9">
              <w:rPr>
                <w:rStyle w:val="Hyperlink"/>
                <w:rFonts w:ascii="Times New Roman" w:hAnsi="Times New Roman" w:cs="Times New Roman"/>
                <w:noProof/>
                <w:sz w:val="24"/>
                <w:szCs w:val="24"/>
                <w:highlight w:val="white"/>
              </w:rPr>
              <w:t>ACRONYMS</w:t>
            </w:r>
            <w:r w:rsidR="00721492" w:rsidRPr="00FA05D9">
              <w:rPr>
                <w:rFonts w:ascii="Times New Roman" w:hAnsi="Times New Roman" w:cs="Times New Roman"/>
                <w:noProof/>
                <w:webHidden/>
                <w:sz w:val="24"/>
                <w:szCs w:val="24"/>
              </w:rPr>
              <w:tab/>
            </w:r>
            <w:r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_Toc59132228 \h </w:instrText>
            </w:r>
            <w:r w:rsidRPr="00FA05D9">
              <w:rPr>
                <w:rFonts w:ascii="Times New Roman" w:hAnsi="Times New Roman" w:cs="Times New Roman"/>
                <w:noProof/>
                <w:webHidden/>
                <w:sz w:val="24"/>
                <w:szCs w:val="24"/>
              </w:rPr>
            </w:r>
            <w:r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3</w:t>
            </w:r>
            <w:r w:rsidRPr="00FA05D9">
              <w:rPr>
                <w:rFonts w:ascii="Times New Roman" w:hAnsi="Times New Roman" w:cs="Times New Roman"/>
                <w:noProof/>
                <w:webHidden/>
                <w:sz w:val="24"/>
                <w:szCs w:val="24"/>
              </w:rPr>
              <w:fldChar w:fldCharType="end"/>
            </w:r>
          </w:hyperlink>
        </w:p>
        <w:p w14:paraId="3C5A77F8" w14:textId="77777777" w:rsidR="00721492" w:rsidRPr="00FA05D9" w:rsidRDefault="00F6683A" w:rsidP="001C7C3F">
          <w:pPr>
            <w:pStyle w:val="TOC1"/>
            <w:tabs>
              <w:tab w:val="right" w:leader="dot" w:pos="9630"/>
            </w:tabs>
            <w:spacing w:line="240" w:lineRule="auto"/>
            <w:rPr>
              <w:rFonts w:ascii="Times New Roman" w:eastAsiaTheme="minorEastAsia" w:hAnsi="Times New Roman" w:cs="Times New Roman"/>
              <w:noProof/>
              <w:sz w:val="24"/>
              <w:szCs w:val="24"/>
            </w:rPr>
          </w:pPr>
          <w:hyperlink w:anchor="_Toc59132229" w:history="1">
            <w:r w:rsidR="00721492" w:rsidRPr="00FA05D9">
              <w:rPr>
                <w:rStyle w:val="Hyperlink"/>
                <w:rFonts w:ascii="Times New Roman" w:hAnsi="Times New Roman" w:cs="Times New Roman"/>
                <w:noProof/>
                <w:sz w:val="24"/>
                <w:szCs w:val="24"/>
              </w:rPr>
              <w:t>I. INTRODUCTION</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_Toc59132229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4</w:t>
            </w:r>
            <w:r w:rsidR="00C41106" w:rsidRPr="00FA05D9">
              <w:rPr>
                <w:rFonts w:ascii="Times New Roman" w:hAnsi="Times New Roman" w:cs="Times New Roman"/>
                <w:noProof/>
                <w:webHidden/>
                <w:sz w:val="24"/>
                <w:szCs w:val="24"/>
              </w:rPr>
              <w:fldChar w:fldCharType="end"/>
            </w:r>
          </w:hyperlink>
        </w:p>
        <w:p w14:paraId="75B92B99" w14:textId="77777777" w:rsidR="00721492" w:rsidRPr="00FA05D9" w:rsidRDefault="00F6683A" w:rsidP="001C7C3F">
          <w:pPr>
            <w:pStyle w:val="TOC1"/>
            <w:tabs>
              <w:tab w:val="right" w:leader="dot" w:pos="9630"/>
            </w:tabs>
            <w:spacing w:line="240" w:lineRule="auto"/>
            <w:rPr>
              <w:rFonts w:ascii="Times New Roman" w:eastAsiaTheme="minorEastAsia" w:hAnsi="Times New Roman" w:cs="Times New Roman"/>
              <w:noProof/>
              <w:sz w:val="24"/>
              <w:szCs w:val="24"/>
            </w:rPr>
          </w:pPr>
          <w:hyperlink w:anchor="_Toc59132230" w:history="1">
            <w:r w:rsidR="00721492" w:rsidRPr="00FA05D9">
              <w:rPr>
                <w:rStyle w:val="Hyperlink"/>
                <w:rFonts w:ascii="Times New Roman" w:hAnsi="Times New Roman" w:cs="Times New Roman"/>
                <w:noProof/>
                <w:sz w:val="24"/>
                <w:szCs w:val="24"/>
              </w:rPr>
              <w:t>II. GENERAL PROVISIONS (Articles 1-4)</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_Toc59132230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5</w:t>
            </w:r>
            <w:r w:rsidR="00C41106" w:rsidRPr="00FA05D9">
              <w:rPr>
                <w:rFonts w:ascii="Times New Roman" w:hAnsi="Times New Roman" w:cs="Times New Roman"/>
                <w:noProof/>
                <w:webHidden/>
                <w:sz w:val="24"/>
                <w:szCs w:val="24"/>
              </w:rPr>
              <w:fldChar w:fldCharType="end"/>
            </w:r>
          </w:hyperlink>
        </w:p>
        <w:p w14:paraId="5BCA89DC" w14:textId="77777777" w:rsidR="00721492" w:rsidRPr="00FA05D9" w:rsidRDefault="00F6683A" w:rsidP="001C7C3F">
          <w:pPr>
            <w:pStyle w:val="TOC1"/>
            <w:tabs>
              <w:tab w:val="right" w:leader="dot" w:pos="9630"/>
            </w:tabs>
            <w:spacing w:line="240" w:lineRule="auto"/>
            <w:rPr>
              <w:rFonts w:ascii="Times New Roman" w:eastAsiaTheme="minorEastAsia" w:hAnsi="Times New Roman" w:cs="Times New Roman"/>
              <w:noProof/>
              <w:sz w:val="24"/>
              <w:szCs w:val="24"/>
            </w:rPr>
          </w:pPr>
          <w:hyperlink w:anchor="_Toc59132231" w:history="1">
            <w:r w:rsidR="00721492" w:rsidRPr="00FA05D9">
              <w:rPr>
                <w:rStyle w:val="Hyperlink"/>
                <w:rFonts w:ascii="Times New Roman" w:hAnsi="Times New Roman" w:cs="Times New Roman"/>
                <w:noProof/>
                <w:sz w:val="24"/>
                <w:szCs w:val="24"/>
              </w:rPr>
              <w:t>III. REALIZING THE RIGHTS AND FREEDOMS OF PERSONS WITH DISABILITIES</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_Toc59132231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7</w:t>
            </w:r>
            <w:r w:rsidR="00C41106" w:rsidRPr="00FA05D9">
              <w:rPr>
                <w:rFonts w:ascii="Times New Roman" w:hAnsi="Times New Roman" w:cs="Times New Roman"/>
                <w:noProof/>
                <w:webHidden/>
                <w:sz w:val="24"/>
                <w:szCs w:val="24"/>
              </w:rPr>
              <w:fldChar w:fldCharType="end"/>
            </w:r>
          </w:hyperlink>
        </w:p>
        <w:p w14:paraId="0417B1BD"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32" w:history="1">
            <w:r w:rsidR="00721492" w:rsidRPr="00FA05D9">
              <w:rPr>
                <w:rStyle w:val="Hyperlink"/>
                <w:rFonts w:ascii="Times New Roman" w:hAnsi="Times New Roman" w:cs="Times New Roman"/>
                <w:noProof/>
                <w:sz w:val="24"/>
                <w:szCs w:val="24"/>
              </w:rPr>
              <w:t>Article 5. Equality and non-discrimination</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_Toc59132232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7</w:t>
            </w:r>
            <w:r w:rsidR="00C41106" w:rsidRPr="00FA05D9">
              <w:rPr>
                <w:rFonts w:ascii="Times New Roman" w:hAnsi="Times New Roman" w:cs="Times New Roman"/>
                <w:noProof/>
                <w:webHidden/>
                <w:sz w:val="24"/>
                <w:szCs w:val="24"/>
              </w:rPr>
              <w:fldChar w:fldCharType="end"/>
            </w:r>
          </w:hyperlink>
        </w:p>
        <w:p w14:paraId="1C0A59F5"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33" w:history="1">
            <w:r w:rsidR="00721492" w:rsidRPr="00FA05D9">
              <w:rPr>
                <w:rStyle w:val="Hyperlink"/>
                <w:rFonts w:ascii="Times New Roman" w:hAnsi="Times New Roman" w:cs="Times New Roman"/>
                <w:noProof/>
                <w:sz w:val="24"/>
                <w:szCs w:val="24"/>
              </w:rPr>
              <w:t>Article 6. Women with disabilities</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_Toc59132233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8</w:t>
            </w:r>
            <w:r w:rsidR="00C41106" w:rsidRPr="00FA05D9">
              <w:rPr>
                <w:rFonts w:ascii="Times New Roman" w:hAnsi="Times New Roman" w:cs="Times New Roman"/>
                <w:noProof/>
                <w:webHidden/>
                <w:sz w:val="24"/>
                <w:szCs w:val="24"/>
              </w:rPr>
              <w:fldChar w:fldCharType="end"/>
            </w:r>
          </w:hyperlink>
        </w:p>
        <w:p w14:paraId="5429CB9E"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34" w:history="1">
            <w:r w:rsidR="00721492" w:rsidRPr="00FA05D9">
              <w:rPr>
                <w:rStyle w:val="Hyperlink"/>
                <w:rFonts w:ascii="Times New Roman" w:hAnsi="Times New Roman" w:cs="Times New Roman"/>
                <w:noProof/>
                <w:sz w:val="24"/>
                <w:szCs w:val="24"/>
              </w:rPr>
              <w:t>Article 7. Children with disabilities</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_Toc59132234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11</w:t>
            </w:r>
            <w:r w:rsidR="00C41106" w:rsidRPr="00FA05D9">
              <w:rPr>
                <w:rFonts w:ascii="Times New Roman" w:hAnsi="Times New Roman" w:cs="Times New Roman"/>
                <w:noProof/>
                <w:webHidden/>
                <w:sz w:val="24"/>
                <w:szCs w:val="24"/>
              </w:rPr>
              <w:fldChar w:fldCharType="end"/>
            </w:r>
          </w:hyperlink>
        </w:p>
        <w:p w14:paraId="62754E67"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35" w:history="1">
            <w:r w:rsidR="00721492" w:rsidRPr="00FA05D9">
              <w:rPr>
                <w:rStyle w:val="Hyperlink"/>
                <w:rFonts w:ascii="Times New Roman" w:hAnsi="Times New Roman" w:cs="Times New Roman"/>
                <w:noProof/>
                <w:sz w:val="24"/>
                <w:szCs w:val="24"/>
              </w:rPr>
              <w:t>Article 8. Raising awareness</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_Toc59132235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11</w:t>
            </w:r>
            <w:r w:rsidR="00C41106" w:rsidRPr="00FA05D9">
              <w:rPr>
                <w:rFonts w:ascii="Times New Roman" w:hAnsi="Times New Roman" w:cs="Times New Roman"/>
                <w:noProof/>
                <w:webHidden/>
                <w:sz w:val="24"/>
                <w:szCs w:val="24"/>
              </w:rPr>
              <w:fldChar w:fldCharType="end"/>
            </w:r>
          </w:hyperlink>
        </w:p>
        <w:p w14:paraId="494DB5BC"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36" w:history="1">
            <w:r w:rsidR="00721492" w:rsidRPr="00FA05D9">
              <w:rPr>
                <w:rStyle w:val="Hyperlink"/>
                <w:rFonts w:ascii="Times New Roman" w:hAnsi="Times New Roman" w:cs="Times New Roman"/>
                <w:noProof/>
                <w:sz w:val="24"/>
                <w:szCs w:val="24"/>
              </w:rPr>
              <w:t>Article 9. Accessibility</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_Toc59132236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13</w:t>
            </w:r>
            <w:r w:rsidR="00C41106" w:rsidRPr="00FA05D9">
              <w:rPr>
                <w:rFonts w:ascii="Times New Roman" w:hAnsi="Times New Roman" w:cs="Times New Roman"/>
                <w:noProof/>
                <w:webHidden/>
                <w:sz w:val="24"/>
                <w:szCs w:val="24"/>
              </w:rPr>
              <w:fldChar w:fldCharType="end"/>
            </w:r>
          </w:hyperlink>
        </w:p>
        <w:p w14:paraId="4541D1DA"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37" w:history="1">
            <w:r w:rsidR="00721492" w:rsidRPr="00FA05D9">
              <w:rPr>
                <w:rStyle w:val="Hyperlink"/>
                <w:rFonts w:ascii="Times New Roman" w:hAnsi="Times New Roman" w:cs="Times New Roman"/>
                <w:noProof/>
                <w:sz w:val="24"/>
                <w:szCs w:val="24"/>
              </w:rPr>
              <w:t>Article 10. The right to life</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_Toc59132237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15</w:t>
            </w:r>
            <w:r w:rsidR="00C41106" w:rsidRPr="00FA05D9">
              <w:rPr>
                <w:rFonts w:ascii="Times New Roman" w:hAnsi="Times New Roman" w:cs="Times New Roman"/>
                <w:noProof/>
                <w:webHidden/>
                <w:sz w:val="24"/>
                <w:szCs w:val="24"/>
              </w:rPr>
              <w:fldChar w:fldCharType="end"/>
            </w:r>
          </w:hyperlink>
        </w:p>
        <w:p w14:paraId="091C68E6"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38" w:history="1">
            <w:r w:rsidR="00721492" w:rsidRPr="00FA05D9">
              <w:rPr>
                <w:rStyle w:val="Hyperlink"/>
                <w:rFonts w:ascii="Times New Roman" w:hAnsi="Times New Roman" w:cs="Times New Roman"/>
                <w:noProof/>
                <w:sz w:val="24"/>
                <w:szCs w:val="24"/>
              </w:rPr>
              <w:t>Article 11. Risk situations and humanitarian emergencies</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_Toc59132238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16</w:t>
            </w:r>
            <w:r w:rsidR="00C41106" w:rsidRPr="00FA05D9">
              <w:rPr>
                <w:rFonts w:ascii="Times New Roman" w:hAnsi="Times New Roman" w:cs="Times New Roman"/>
                <w:noProof/>
                <w:webHidden/>
                <w:sz w:val="24"/>
                <w:szCs w:val="24"/>
              </w:rPr>
              <w:fldChar w:fldCharType="end"/>
            </w:r>
          </w:hyperlink>
        </w:p>
        <w:p w14:paraId="21F0E4B9"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39" w:history="1">
            <w:r w:rsidR="00721492" w:rsidRPr="00FA05D9">
              <w:rPr>
                <w:rStyle w:val="Hyperlink"/>
                <w:rFonts w:ascii="Times New Roman" w:hAnsi="Times New Roman" w:cs="Times New Roman"/>
                <w:noProof/>
                <w:sz w:val="24"/>
                <w:szCs w:val="24"/>
              </w:rPr>
              <w:t>Article 12. Equal recognition before the law</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_Toc59132239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17</w:t>
            </w:r>
            <w:r w:rsidR="00C41106" w:rsidRPr="00FA05D9">
              <w:rPr>
                <w:rFonts w:ascii="Times New Roman" w:hAnsi="Times New Roman" w:cs="Times New Roman"/>
                <w:noProof/>
                <w:webHidden/>
                <w:sz w:val="24"/>
                <w:szCs w:val="24"/>
              </w:rPr>
              <w:fldChar w:fldCharType="end"/>
            </w:r>
          </w:hyperlink>
        </w:p>
        <w:p w14:paraId="31834448"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40" w:history="1">
            <w:r w:rsidR="00721492" w:rsidRPr="00FA05D9">
              <w:rPr>
                <w:rStyle w:val="Hyperlink"/>
                <w:rFonts w:ascii="Times New Roman" w:hAnsi="Times New Roman" w:cs="Times New Roman"/>
                <w:noProof/>
                <w:sz w:val="24"/>
                <w:szCs w:val="24"/>
              </w:rPr>
              <w:t>Article 13. Access to justice</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_Toc59132240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17</w:t>
            </w:r>
            <w:r w:rsidR="00C41106" w:rsidRPr="00FA05D9">
              <w:rPr>
                <w:rFonts w:ascii="Times New Roman" w:hAnsi="Times New Roman" w:cs="Times New Roman"/>
                <w:noProof/>
                <w:webHidden/>
                <w:sz w:val="24"/>
                <w:szCs w:val="24"/>
              </w:rPr>
              <w:fldChar w:fldCharType="end"/>
            </w:r>
          </w:hyperlink>
        </w:p>
        <w:p w14:paraId="13DF450B"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41" w:history="1">
            <w:r w:rsidR="00721492" w:rsidRPr="00FA05D9">
              <w:rPr>
                <w:rStyle w:val="Hyperlink"/>
                <w:rFonts w:ascii="Times New Roman" w:hAnsi="Times New Roman" w:cs="Times New Roman"/>
                <w:noProof/>
                <w:sz w:val="24"/>
                <w:szCs w:val="24"/>
              </w:rPr>
              <w:t>Article 14. Freedom and security of the person</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_Toc59132241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18</w:t>
            </w:r>
            <w:r w:rsidR="00C41106" w:rsidRPr="00FA05D9">
              <w:rPr>
                <w:rFonts w:ascii="Times New Roman" w:hAnsi="Times New Roman" w:cs="Times New Roman"/>
                <w:noProof/>
                <w:webHidden/>
                <w:sz w:val="24"/>
                <w:szCs w:val="24"/>
              </w:rPr>
              <w:fldChar w:fldCharType="end"/>
            </w:r>
          </w:hyperlink>
        </w:p>
        <w:p w14:paraId="77686406"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42" w:history="1">
            <w:r w:rsidR="00721492" w:rsidRPr="00FA05D9">
              <w:rPr>
                <w:rStyle w:val="Hyperlink"/>
                <w:rFonts w:ascii="Times New Roman" w:hAnsi="Times New Roman" w:cs="Times New Roman"/>
                <w:noProof/>
                <w:sz w:val="24"/>
                <w:szCs w:val="24"/>
              </w:rPr>
              <w:t>Article 15. Freedom from torture or cruel, inhuman or degrading treatment or punishment</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_Toc59132242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20</w:t>
            </w:r>
            <w:r w:rsidR="00C41106" w:rsidRPr="00FA05D9">
              <w:rPr>
                <w:rFonts w:ascii="Times New Roman" w:hAnsi="Times New Roman" w:cs="Times New Roman"/>
                <w:noProof/>
                <w:webHidden/>
                <w:sz w:val="24"/>
                <w:szCs w:val="24"/>
              </w:rPr>
              <w:fldChar w:fldCharType="end"/>
            </w:r>
          </w:hyperlink>
        </w:p>
        <w:p w14:paraId="7AD240BF"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43" w:history="1">
            <w:r w:rsidR="00721492" w:rsidRPr="00FA05D9">
              <w:rPr>
                <w:rStyle w:val="Hyperlink"/>
                <w:rFonts w:ascii="Times New Roman" w:hAnsi="Times New Roman" w:cs="Times New Roman"/>
                <w:noProof/>
                <w:sz w:val="24"/>
                <w:szCs w:val="24"/>
              </w:rPr>
              <w:t>Article 16. Freedom from exploitation, violence and abuse</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_Toc59132243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21</w:t>
            </w:r>
            <w:r w:rsidR="00C41106" w:rsidRPr="00FA05D9">
              <w:rPr>
                <w:rFonts w:ascii="Times New Roman" w:hAnsi="Times New Roman" w:cs="Times New Roman"/>
                <w:noProof/>
                <w:webHidden/>
                <w:sz w:val="24"/>
                <w:szCs w:val="24"/>
              </w:rPr>
              <w:fldChar w:fldCharType="end"/>
            </w:r>
          </w:hyperlink>
        </w:p>
        <w:p w14:paraId="6F0AE847"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44" w:history="1">
            <w:r w:rsidR="00721492" w:rsidRPr="00FA05D9">
              <w:rPr>
                <w:rStyle w:val="Hyperlink"/>
                <w:rFonts w:ascii="Times New Roman" w:hAnsi="Times New Roman" w:cs="Times New Roman"/>
                <w:noProof/>
                <w:sz w:val="24"/>
                <w:szCs w:val="24"/>
              </w:rPr>
              <w:t>Article 17. Protecting the integrity of the person</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_Toc59132244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22</w:t>
            </w:r>
            <w:r w:rsidR="00C41106" w:rsidRPr="00FA05D9">
              <w:rPr>
                <w:rFonts w:ascii="Times New Roman" w:hAnsi="Times New Roman" w:cs="Times New Roman"/>
                <w:noProof/>
                <w:webHidden/>
                <w:sz w:val="24"/>
                <w:szCs w:val="24"/>
              </w:rPr>
              <w:fldChar w:fldCharType="end"/>
            </w:r>
          </w:hyperlink>
        </w:p>
        <w:p w14:paraId="107DE69B"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45" w:history="1">
            <w:r w:rsidR="00721492" w:rsidRPr="00FA05D9">
              <w:rPr>
                <w:rStyle w:val="Hyperlink"/>
                <w:rFonts w:ascii="Times New Roman" w:hAnsi="Times New Roman" w:cs="Times New Roman"/>
                <w:noProof/>
                <w:sz w:val="24"/>
                <w:szCs w:val="24"/>
              </w:rPr>
              <w:t>Article 18. Freedom of movement and citizenship</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_Toc59132245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23</w:t>
            </w:r>
            <w:r w:rsidR="00C41106" w:rsidRPr="00FA05D9">
              <w:rPr>
                <w:rFonts w:ascii="Times New Roman" w:hAnsi="Times New Roman" w:cs="Times New Roman"/>
                <w:noProof/>
                <w:webHidden/>
                <w:sz w:val="24"/>
                <w:szCs w:val="24"/>
              </w:rPr>
              <w:fldChar w:fldCharType="end"/>
            </w:r>
          </w:hyperlink>
        </w:p>
        <w:p w14:paraId="490470B2"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46" w:history="1">
            <w:r w:rsidR="00721492" w:rsidRPr="00FA05D9">
              <w:rPr>
                <w:rStyle w:val="Hyperlink"/>
                <w:rFonts w:ascii="Times New Roman" w:hAnsi="Times New Roman" w:cs="Times New Roman"/>
                <w:noProof/>
                <w:sz w:val="24"/>
                <w:szCs w:val="24"/>
              </w:rPr>
              <w:t>Article 19. Independent living and being included in the community</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_Toc59132246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23</w:t>
            </w:r>
            <w:r w:rsidR="00C41106" w:rsidRPr="00FA05D9">
              <w:rPr>
                <w:rFonts w:ascii="Times New Roman" w:hAnsi="Times New Roman" w:cs="Times New Roman"/>
                <w:noProof/>
                <w:webHidden/>
                <w:sz w:val="24"/>
                <w:szCs w:val="24"/>
              </w:rPr>
              <w:fldChar w:fldCharType="end"/>
            </w:r>
          </w:hyperlink>
        </w:p>
        <w:p w14:paraId="4A6432D5"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47" w:history="1">
            <w:r w:rsidR="00721492" w:rsidRPr="00FA05D9">
              <w:rPr>
                <w:rStyle w:val="Hyperlink"/>
                <w:rFonts w:ascii="Times New Roman" w:eastAsia="Times New Roman" w:hAnsi="Times New Roman" w:cs="Times New Roman"/>
                <w:noProof/>
                <w:sz w:val="24"/>
                <w:szCs w:val="24"/>
              </w:rPr>
              <w:t>Article 20. Personal mobility</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_Toc59132247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25</w:t>
            </w:r>
            <w:r w:rsidR="00C41106" w:rsidRPr="00FA05D9">
              <w:rPr>
                <w:rFonts w:ascii="Times New Roman" w:hAnsi="Times New Roman" w:cs="Times New Roman"/>
                <w:noProof/>
                <w:webHidden/>
                <w:sz w:val="24"/>
                <w:szCs w:val="24"/>
              </w:rPr>
              <w:fldChar w:fldCharType="end"/>
            </w:r>
          </w:hyperlink>
        </w:p>
        <w:p w14:paraId="00FEEAE0"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48" w:history="1">
            <w:r w:rsidR="00721492" w:rsidRPr="00FA05D9">
              <w:rPr>
                <w:rStyle w:val="Hyperlink"/>
                <w:rFonts w:ascii="Times New Roman" w:hAnsi="Times New Roman" w:cs="Times New Roman"/>
                <w:noProof/>
                <w:sz w:val="24"/>
                <w:szCs w:val="24"/>
              </w:rPr>
              <w:t>Article 21. Freedom of expression and opinion and access to information</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_Toc59132248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26</w:t>
            </w:r>
            <w:r w:rsidR="00C41106" w:rsidRPr="00FA05D9">
              <w:rPr>
                <w:rFonts w:ascii="Times New Roman" w:hAnsi="Times New Roman" w:cs="Times New Roman"/>
                <w:noProof/>
                <w:webHidden/>
                <w:sz w:val="24"/>
                <w:szCs w:val="24"/>
              </w:rPr>
              <w:fldChar w:fldCharType="end"/>
            </w:r>
          </w:hyperlink>
        </w:p>
        <w:p w14:paraId="4E855084"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49" w:history="1">
            <w:r w:rsidR="00721492" w:rsidRPr="00FA05D9">
              <w:rPr>
                <w:rStyle w:val="Hyperlink"/>
                <w:rFonts w:ascii="Times New Roman" w:hAnsi="Times New Roman" w:cs="Times New Roman"/>
                <w:noProof/>
                <w:sz w:val="24"/>
                <w:szCs w:val="24"/>
              </w:rPr>
              <w:t>Article 22. The right to personal life</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_Toc59132249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27</w:t>
            </w:r>
            <w:r w:rsidR="00C41106" w:rsidRPr="00FA05D9">
              <w:rPr>
                <w:rFonts w:ascii="Times New Roman" w:hAnsi="Times New Roman" w:cs="Times New Roman"/>
                <w:noProof/>
                <w:webHidden/>
                <w:sz w:val="24"/>
                <w:szCs w:val="24"/>
              </w:rPr>
              <w:fldChar w:fldCharType="end"/>
            </w:r>
          </w:hyperlink>
        </w:p>
        <w:p w14:paraId="6B6EBA2F"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50" w:history="1">
            <w:r w:rsidR="00721492" w:rsidRPr="00FA05D9">
              <w:rPr>
                <w:rStyle w:val="Hyperlink"/>
                <w:rFonts w:ascii="Times New Roman" w:hAnsi="Times New Roman" w:cs="Times New Roman"/>
                <w:noProof/>
                <w:sz w:val="24"/>
                <w:szCs w:val="24"/>
              </w:rPr>
              <w:t>Article 23. Respect for home and family</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_Toc59132250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28</w:t>
            </w:r>
            <w:r w:rsidR="00C41106" w:rsidRPr="00FA05D9">
              <w:rPr>
                <w:rFonts w:ascii="Times New Roman" w:hAnsi="Times New Roman" w:cs="Times New Roman"/>
                <w:noProof/>
                <w:webHidden/>
                <w:sz w:val="24"/>
                <w:szCs w:val="24"/>
              </w:rPr>
              <w:fldChar w:fldCharType="end"/>
            </w:r>
          </w:hyperlink>
        </w:p>
        <w:p w14:paraId="11E98767"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51" w:history="1">
            <w:r w:rsidR="00721492" w:rsidRPr="00FA05D9">
              <w:rPr>
                <w:rStyle w:val="Hyperlink"/>
                <w:rFonts w:ascii="Times New Roman" w:hAnsi="Times New Roman" w:cs="Times New Roman"/>
                <w:noProof/>
                <w:sz w:val="24"/>
                <w:szCs w:val="24"/>
              </w:rPr>
              <w:t>Article 24. Education</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_Toc59132251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28</w:t>
            </w:r>
            <w:r w:rsidR="00C41106" w:rsidRPr="00FA05D9">
              <w:rPr>
                <w:rFonts w:ascii="Times New Roman" w:hAnsi="Times New Roman" w:cs="Times New Roman"/>
                <w:noProof/>
                <w:webHidden/>
                <w:sz w:val="24"/>
                <w:szCs w:val="24"/>
              </w:rPr>
              <w:fldChar w:fldCharType="end"/>
            </w:r>
          </w:hyperlink>
        </w:p>
        <w:p w14:paraId="46FC244E"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52" w:history="1">
            <w:r w:rsidR="00721492" w:rsidRPr="00FA05D9">
              <w:rPr>
                <w:rStyle w:val="Hyperlink"/>
                <w:rFonts w:ascii="Times New Roman" w:hAnsi="Times New Roman" w:cs="Times New Roman"/>
                <w:noProof/>
                <w:sz w:val="24"/>
                <w:szCs w:val="24"/>
              </w:rPr>
              <w:t>Article 25. Health</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_Toc59132252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29</w:t>
            </w:r>
            <w:r w:rsidR="00C41106" w:rsidRPr="00FA05D9">
              <w:rPr>
                <w:rFonts w:ascii="Times New Roman" w:hAnsi="Times New Roman" w:cs="Times New Roman"/>
                <w:noProof/>
                <w:webHidden/>
                <w:sz w:val="24"/>
                <w:szCs w:val="24"/>
              </w:rPr>
              <w:fldChar w:fldCharType="end"/>
            </w:r>
          </w:hyperlink>
        </w:p>
        <w:p w14:paraId="52098C6B"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53" w:history="1">
            <w:r w:rsidR="00721492" w:rsidRPr="00FA05D9">
              <w:rPr>
                <w:rStyle w:val="Hyperlink"/>
                <w:rFonts w:ascii="Times New Roman" w:hAnsi="Times New Roman" w:cs="Times New Roman"/>
                <w:noProof/>
                <w:sz w:val="24"/>
                <w:szCs w:val="24"/>
              </w:rPr>
              <w:t>Article 26. Habilitation and rehabilitation</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_Toc59132253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32</w:t>
            </w:r>
            <w:r w:rsidR="00C41106" w:rsidRPr="00FA05D9">
              <w:rPr>
                <w:rFonts w:ascii="Times New Roman" w:hAnsi="Times New Roman" w:cs="Times New Roman"/>
                <w:noProof/>
                <w:webHidden/>
                <w:sz w:val="24"/>
                <w:szCs w:val="24"/>
              </w:rPr>
              <w:fldChar w:fldCharType="end"/>
            </w:r>
          </w:hyperlink>
        </w:p>
        <w:p w14:paraId="535CB4AB"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54" w:history="1">
            <w:r w:rsidR="00721492" w:rsidRPr="00FA05D9">
              <w:rPr>
                <w:rStyle w:val="Hyperlink"/>
                <w:rFonts w:ascii="Times New Roman" w:hAnsi="Times New Roman" w:cs="Times New Roman"/>
                <w:noProof/>
                <w:sz w:val="24"/>
                <w:szCs w:val="24"/>
              </w:rPr>
              <w:t>Article 27. Work and employment</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_Toc59132254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33</w:t>
            </w:r>
            <w:r w:rsidR="00C41106" w:rsidRPr="00FA05D9">
              <w:rPr>
                <w:rFonts w:ascii="Times New Roman" w:hAnsi="Times New Roman" w:cs="Times New Roman"/>
                <w:noProof/>
                <w:webHidden/>
                <w:sz w:val="24"/>
                <w:szCs w:val="24"/>
              </w:rPr>
              <w:fldChar w:fldCharType="end"/>
            </w:r>
          </w:hyperlink>
        </w:p>
        <w:p w14:paraId="268BEF1F"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55" w:history="1">
            <w:r w:rsidR="00721492" w:rsidRPr="00FA05D9">
              <w:rPr>
                <w:rStyle w:val="Hyperlink"/>
                <w:rFonts w:ascii="Times New Roman" w:hAnsi="Times New Roman" w:cs="Times New Roman"/>
                <w:noProof/>
                <w:sz w:val="24"/>
                <w:szCs w:val="24"/>
              </w:rPr>
              <w:t>Article 28. Adequate living standards and social protection</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_Toc59132255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34</w:t>
            </w:r>
            <w:r w:rsidR="00C41106" w:rsidRPr="00FA05D9">
              <w:rPr>
                <w:rFonts w:ascii="Times New Roman" w:hAnsi="Times New Roman" w:cs="Times New Roman"/>
                <w:noProof/>
                <w:webHidden/>
                <w:sz w:val="24"/>
                <w:szCs w:val="24"/>
              </w:rPr>
              <w:fldChar w:fldCharType="end"/>
            </w:r>
          </w:hyperlink>
        </w:p>
        <w:p w14:paraId="61613A6C"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56" w:history="1">
            <w:r w:rsidR="00721492" w:rsidRPr="00FA05D9">
              <w:rPr>
                <w:rStyle w:val="Hyperlink"/>
                <w:rFonts w:ascii="Times New Roman" w:hAnsi="Times New Roman" w:cs="Times New Roman"/>
                <w:noProof/>
                <w:sz w:val="24"/>
                <w:szCs w:val="24"/>
              </w:rPr>
              <w:t>Article 29. Participation in political and public life</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_Toc59132256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35</w:t>
            </w:r>
            <w:r w:rsidR="00C41106" w:rsidRPr="00FA05D9">
              <w:rPr>
                <w:rFonts w:ascii="Times New Roman" w:hAnsi="Times New Roman" w:cs="Times New Roman"/>
                <w:noProof/>
                <w:webHidden/>
                <w:sz w:val="24"/>
                <w:szCs w:val="24"/>
              </w:rPr>
              <w:fldChar w:fldCharType="end"/>
            </w:r>
          </w:hyperlink>
        </w:p>
        <w:p w14:paraId="6A0B29FB"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57" w:history="1">
            <w:r w:rsidR="00721492" w:rsidRPr="00FA05D9">
              <w:rPr>
                <w:rStyle w:val="Hyperlink"/>
                <w:rFonts w:ascii="Times New Roman" w:hAnsi="Times New Roman" w:cs="Times New Roman"/>
                <w:noProof/>
                <w:sz w:val="24"/>
                <w:szCs w:val="24"/>
              </w:rPr>
              <w:t>Article 30. Participation in cultural life, recreational activities, leisure and sports</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_Toc59132257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37</w:t>
            </w:r>
            <w:r w:rsidR="00C41106" w:rsidRPr="00FA05D9">
              <w:rPr>
                <w:rFonts w:ascii="Times New Roman" w:hAnsi="Times New Roman" w:cs="Times New Roman"/>
                <w:noProof/>
                <w:webHidden/>
                <w:sz w:val="24"/>
                <w:szCs w:val="24"/>
              </w:rPr>
              <w:fldChar w:fldCharType="end"/>
            </w:r>
          </w:hyperlink>
        </w:p>
        <w:p w14:paraId="49567FD7" w14:textId="77777777" w:rsidR="00721492" w:rsidRPr="00FA05D9" w:rsidRDefault="00F6683A" w:rsidP="001C7C3F">
          <w:pPr>
            <w:pStyle w:val="TOC1"/>
            <w:tabs>
              <w:tab w:val="right" w:leader="dot" w:pos="9630"/>
            </w:tabs>
            <w:spacing w:line="240" w:lineRule="auto"/>
            <w:rPr>
              <w:rFonts w:ascii="Times New Roman" w:eastAsiaTheme="minorEastAsia" w:hAnsi="Times New Roman" w:cs="Times New Roman"/>
              <w:noProof/>
              <w:sz w:val="24"/>
              <w:szCs w:val="24"/>
            </w:rPr>
          </w:pPr>
          <w:hyperlink w:anchor="_Toc59132258" w:history="1">
            <w:r w:rsidR="00721492" w:rsidRPr="00FA05D9">
              <w:rPr>
                <w:rStyle w:val="Hyperlink"/>
                <w:rFonts w:ascii="Times New Roman" w:hAnsi="Times New Roman" w:cs="Times New Roman"/>
                <w:noProof/>
                <w:sz w:val="24"/>
                <w:szCs w:val="24"/>
              </w:rPr>
              <w:t>IV. SPECIFIC OBLIGATIONS</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_Toc59132258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37</w:t>
            </w:r>
            <w:r w:rsidR="00C41106" w:rsidRPr="00FA05D9">
              <w:rPr>
                <w:rFonts w:ascii="Times New Roman" w:hAnsi="Times New Roman" w:cs="Times New Roman"/>
                <w:noProof/>
                <w:webHidden/>
                <w:sz w:val="24"/>
                <w:szCs w:val="24"/>
              </w:rPr>
              <w:fldChar w:fldCharType="end"/>
            </w:r>
          </w:hyperlink>
        </w:p>
        <w:p w14:paraId="16732609"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59" w:history="1">
            <w:r w:rsidR="00721492" w:rsidRPr="00FA05D9">
              <w:rPr>
                <w:rStyle w:val="Hyperlink"/>
                <w:rFonts w:ascii="Times New Roman" w:hAnsi="Times New Roman" w:cs="Times New Roman"/>
                <w:noProof/>
                <w:sz w:val="24"/>
                <w:szCs w:val="24"/>
              </w:rPr>
              <w:t>Article 31. Statistics and data collection</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_Toc59132259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37</w:t>
            </w:r>
            <w:r w:rsidR="00C41106" w:rsidRPr="00FA05D9">
              <w:rPr>
                <w:rFonts w:ascii="Times New Roman" w:hAnsi="Times New Roman" w:cs="Times New Roman"/>
                <w:noProof/>
                <w:webHidden/>
                <w:sz w:val="24"/>
                <w:szCs w:val="24"/>
              </w:rPr>
              <w:fldChar w:fldCharType="end"/>
            </w:r>
          </w:hyperlink>
        </w:p>
        <w:p w14:paraId="5A86F352" w14:textId="77777777" w:rsidR="00721492" w:rsidRPr="00FA05D9" w:rsidRDefault="00F6683A" w:rsidP="001C7C3F">
          <w:pPr>
            <w:pStyle w:val="TOC2"/>
            <w:tabs>
              <w:tab w:val="right" w:leader="dot" w:pos="9630"/>
            </w:tabs>
            <w:spacing w:line="240" w:lineRule="auto"/>
            <w:rPr>
              <w:rFonts w:ascii="Times New Roman" w:eastAsiaTheme="minorEastAsia" w:hAnsi="Times New Roman" w:cs="Times New Roman"/>
              <w:noProof/>
              <w:sz w:val="24"/>
              <w:szCs w:val="24"/>
            </w:rPr>
          </w:pPr>
          <w:hyperlink w:anchor="_Toc59132260" w:history="1">
            <w:r w:rsidR="00721492" w:rsidRPr="00FA05D9">
              <w:rPr>
                <w:rStyle w:val="Hyperlink"/>
                <w:rFonts w:ascii="Times New Roman" w:hAnsi="Times New Roman" w:cs="Times New Roman"/>
                <w:noProof/>
                <w:sz w:val="24"/>
                <w:szCs w:val="24"/>
              </w:rPr>
              <w:t>Article 32. International cooperation</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_Toc59132260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39</w:t>
            </w:r>
            <w:r w:rsidR="00C41106" w:rsidRPr="00FA05D9">
              <w:rPr>
                <w:rFonts w:ascii="Times New Roman" w:hAnsi="Times New Roman" w:cs="Times New Roman"/>
                <w:noProof/>
                <w:webHidden/>
                <w:sz w:val="24"/>
                <w:szCs w:val="24"/>
              </w:rPr>
              <w:fldChar w:fldCharType="end"/>
            </w:r>
          </w:hyperlink>
        </w:p>
        <w:p w14:paraId="063178A5" w14:textId="77777777" w:rsidR="00721492" w:rsidRPr="00FA05D9" w:rsidRDefault="00F6683A" w:rsidP="001C7C3F">
          <w:pPr>
            <w:pStyle w:val="TOC2"/>
            <w:tabs>
              <w:tab w:val="right" w:leader="dot" w:pos="9630"/>
            </w:tabs>
            <w:spacing w:line="240" w:lineRule="auto"/>
            <w:rPr>
              <w:rFonts w:asciiTheme="minorHAnsi" w:eastAsiaTheme="minorEastAsia" w:hAnsiTheme="minorHAnsi" w:cstheme="minorBidi"/>
              <w:noProof/>
            </w:rPr>
          </w:pPr>
          <w:hyperlink w:anchor="_Toc59132261" w:history="1">
            <w:r w:rsidR="00721492" w:rsidRPr="00FA05D9">
              <w:rPr>
                <w:rStyle w:val="Hyperlink"/>
                <w:rFonts w:ascii="Times New Roman" w:hAnsi="Times New Roman" w:cs="Times New Roman"/>
                <w:noProof/>
                <w:sz w:val="24"/>
                <w:szCs w:val="24"/>
              </w:rPr>
              <w:t>Article 33. National implementation and monitoring</w:t>
            </w:r>
            <w:r w:rsidR="00721492" w:rsidRPr="00FA05D9">
              <w:rPr>
                <w:rFonts w:ascii="Times New Roman" w:hAnsi="Times New Roman" w:cs="Times New Roman"/>
                <w:noProof/>
                <w:webHidden/>
                <w:sz w:val="24"/>
                <w:szCs w:val="24"/>
              </w:rPr>
              <w:tab/>
            </w:r>
            <w:r w:rsidR="00C41106" w:rsidRPr="00FA05D9">
              <w:rPr>
                <w:rFonts w:ascii="Times New Roman" w:hAnsi="Times New Roman" w:cs="Times New Roman"/>
                <w:noProof/>
                <w:webHidden/>
                <w:sz w:val="24"/>
                <w:szCs w:val="24"/>
              </w:rPr>
              <w:fldChar w:fldCharType="begin"/>
            </w:r>
            <w:r w:rsidR="00721492" w:rsidRPr="00FA05D9">
              <w:rPr>
                <w:rFonts w:ascii="Times New Roman" w:hAnsi="Times New Roman" w:cs="Times New Roman"/>
                <w:noProof/>
                <w:webHidden/>
                <w:sz w:val="24"/>
                <w:szCs w:val="24"/>
              </w:rPr>
              <w:instrText xml:space="preserve"> PAGEREF _Toc59132261 \h </w:instrText>
            </w:r>
            <w:r w:rsidR="00C41106" w:rsidRPr="00FA05D9">
              <w:rPr>
                <w:rFonts w:ascii="Times New Roman" w:hAnsi="Times New Roman" w:cs="Times New Roman"/>
                <w:noProof/>
                <w:webHidden/>
                <w:sz w:val="24"/>
                <w:szCs w:val="24"/>
              </w:rPr>
            </w:r>
            <w:r w:rsidR="00C41106" w:rsidRPr="00FA05D9">
              <w:rPr>
                <w:rFonts w:ascii="Times New Roman" w:hAnsi="Times New Roman" w:cs="Times New Roman"/>
                <w:noProof/>
                <w:webHidden/>
                <w:sz w:val="24"/>
                <w:szCs w:val="24"/>
              </w:rPr>
              <w:fldChar w:fldCharType="separate"/>
            </w:r>
            <w:r w:rsidR="00721492" w:rsidRPr="00FA05D9">
              <w:rPr>
                <w:rFonts w:ascii="Times New Roman" w:hAnsi="Times New Roman" w:cs="Times New Roman"/>
                <w:noProof/>
                <w:webHidden/>
                <w:sz w:val="24"/>
                <w:szCs w:val="24"/>
              </w:rPr>
              <w:t>39</w:t>
            </w:r>
            <w:r w:rsidR="00C41106" w:rsidRPr="00FA05D9">
              <w:rPr>
                <w:rFonts w:ascii="Times New Roman" w:hAnsi="Times New Roman" w:cs="Times New Roman"/>
                <w:noProof/>
                <w:webHidden/>
                <w:sz w:val="24"/>
                <w:szCs w:val="24"/>
              </w:rPr>
              <w:fldChar w:fldCharType="end"/>
            </w:r>
          </w:hyperlink>
        </w:p>
        <w:p w14:paraId="32EDFBFA" w14:textId="77777777" w:rsidR="00AA151E" w:rsidRPr="00FA05D9" w:rsidRDefault="00C41106" w:rsidP="001C7C3F">
          <w:pPr>
            <w:spacing w:line="240" w:lineRule="auto"/>
          </w:pPr>
          <w:r w:rsidRPr="00FA05D9">
            <w:rPr>
              <w:rFonts w:ascii="Times New Roman" w:hAnsi="Times New Roman" w:cs="Times New Roman"/>
              <w:bCs/>
              <w:noProof/>
              <w:sz w:val="24"/>
              <w:szCs w:val="24"/>
            </w:rPr>
            <w:fldChar w:fldCharType="end"/>
          </w:r>
        </w:p>
      </w:sdtContent>
    </w:sdt>
    <w:p w14:paraId="6EE87BD6" w14:textId="77777777" w:rsidR="00AA151E" w:rsidRPr="00FA05D9" w:rsidRDefault="00AA151E">
      <w:pPr>
        <w:ind w:right="-45"/>
        <w:jc w:val="center"/>
        <w:rPr>
          <w:rFonts w:ascii="Times New Roman" w:eastAsia="Times New Roman" w:hAnsi="Times New Roman" w:cs="Times New Roman"/>
          <w:b/>
          <w:sz w:val="24"/>
          <w:szCs w:val="24"/>
          <w:highlight w:val="white"/>
        </w:rPr>
      </w:pPr>
    </w:p>
    <w:p w14:paraId="67E3AEA9" w14:textId="77777777" w:rsidR="006671A8" w:rsidRPr="00FA05D9" w:rsidRDefault="006671A8">
      <w:pPr>
        <w:ind w:right="-86"/>
        <w:jc w:val="both"/>
        <w:rPr>
          <w:rFonts w:ascii="Times New Roman" w:eastAsia="Times New Roman" w:hAnsi="Times New Roman" w:cs="Times New Roman"/>
          <w:sz w:val="24"/>
          <w:szCs w:val="24"/>
          <w:highlight w:val="white"/>
        </w:rPr>
      </w:pPr>
    </w:p>
    <w:p w14:paraId="24B07538" w14:textId="77777777" w:rsidR="006671A8" w:rsidRPr="00FA05D9" w:rsidRDefault="00CA4CDA" w:rsidP="00CA4CDA">
      <w:pPr>
        <w:pStyle w:val="Heading1"/>
        <w:rPr>
          <w:rFonts w:ascii="Times New Roman" w:hAnsi="Times New Roman" w:cs="Times New Roman"/>
          <w:b/>
          <w:sz w:val="24"/>
          <w:szCs w:val="24"/>
          <w:highlight w:val="white"/>
        </w:rPr>
      </w:pPr>
      <w:bookmarkStart w:id="0" w:name="_Toc59132228"/>
      <w:r w:rsidRPr="00FA05D9">
        <w:rPr>
          <w:rFonts w:ascii="Times New Roman" w:hAnsi="Times New Roman" w:cs="Times New Roman"/>
          <w:b/>
          <w:sz w:val="24"/>
          <w:szCs w:val="24"/>
          <w:highlight w:val="white"/>
        </w:rPr>
        <w:lastRenderedPageBreak/>
        <w:t>ACRONYMS</w:t>
      </w:r>
      <w:bookmarkEnd w:id="0"/>
      <w:r w:rsidRPr="00FA05D9">
        <w:rPr>
          <w:rFonts w:ascii="Times New Roman" w:hAnsi="Times New Roman" w:cs="Times New Roman"/>
          <w:b/>
          <w:sz w:val="24"/>
          <w:szCs w:val="24"/>
          <w:highlight w:val="white"/>
        </w:rPr>
        <w:t xml:space="preserve"> </w:t>
      </w:r>
    </w:p>
    <w:p w14:paraId="208DA76F" w14:textId="77777777" w:rsidR="00C110ED" w:rsidRPr="00FA05D9" w:rsidRDefault="00C110ED" w:rsidP="00911650">
      <w:pPr>
        <w:tabs>
          <w:tab w:val="left" w:pos="540"/>
        </w:tabs>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AC - Audiovisual Council;</w:t>
      </w:r>
    </w:p>
    <w:p w14:paraId="755D08BD" w14:textId="77777777" w:rsidR="00C110ED" w:rsidRPr="00FA05D9" w:rsidRDefault="00C110ED" w:rsidP="00911650">
      <w:pPr>
        <w:tabs>
          <w:tab w:val="left" w:pos="540"/>
        </w:tabs>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AOPD - Alliance of Organizations for People with Disabilities;</w:t>
      </w:r>
    </w:p>
    <w:p w14:paraId="0D253C70" w14:textId="77777777" w:rsidR="005224E5" w:rsidRPr="00FA05D9" w:rsidRDefault="005224E5" w:rsidP="00911650">
      <w:pPr>
        <w:tabs>
          <w:tab w:val="left" w:pos="540"/>
        </w:tabs>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CSO – Civil Society Organization </w:t>
      </w:r>
    </w:p>
    <w:p w14:paraId="688C5F3D" w14:textId="77777777" w:rsidR="00C110ED" w:rsidRPr="00FA05D9" w:rsidRDefault="00AA151E"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CCTS - Closed C</w:t>
      </w:r>
      <w:r w:rsidR="00C110ED" w:rsidRPr="00FA05D9">
        <w:rPr>
          <w:rFonts w:ascii="Times New Roman" w:eastAsia="Times New Roman" w:hAnsi="Times New Roman" w:cs="Times New Roman"/>
          <w:sz w:val="24"/>
          <w:szCs w:val="24"/>
        </w:rPr>
        <w:t xml:space="preserve">ircuit </w:t>
      </w:r>
      <w:r w:rsidRPr="00FA05D9">
        <w:rPr>
          <w:rFonts w:ascii="Times New Roman" w:eastAsia="Times New Roman" w:hAnsi="Times New Roman" w:cs="Times New Roman"/>
          <w:sz w:val="24"/>
          <w:szCs w:val="24"/>
        </w:rPr>
        <w:t>T</w:t>
      </w:r>
      <w:r w:rsidR="00C110ED" w:rsidRPr="00FA05D9">
        <w:rPr>
          <w:rFonts w:ascii="Times New Roman" w:eastAsia="Times New Roman" w:hAnsi="Times New Roman" w:cs="Times New Roman"/>
          <w:sz w:val="24"/>
          <w:szCs w:val="24"/>
        </w:rPr>
        <w:t xml:space="preserve">elevision </w:t>
      </w:r>
      <w:r w:rsidRPr="00FA05D9">
        <w:rPr>
          <w:rFonts w:ascii="Times New Roman" w:eastAsia="Times New Roman" w:hAnsi="Times New Roman" w:cs="Times New Roman"/>
          <w:sz w:val="24"/>
          <w:szCs w:val="24"/>
        </w:rPr>
        <w:t>S</w:t>
      </w:r>
      <w:r w:rsidR="00C110ED" w:rsidRPr="00FA05D9">
        <w:rPr>
          <w:rFonts w:ascii="Times New Roman" w:eastAsia="Times New Roman" w:hAnsi="Times New Roman" w:cs="Times New Roman"/>
          <w:sz w:val="24"/>
          <w:szCs w:val="24"/>
        </w:rPr>
        <w:t>ystem;</w:t>
      </w:r>
    </w:p>
    <w:p w14:paraId="6C2E9D18" w14:textId="77777777" w:rsidR="00C110ED" w:rsidRPr="00FA05D9" w:rsidRDefault="00C110ED" w:rsidP="00911650">
      <w:pPr>
        <w:tabs>
          <w:tab w:val="left" w:pos="540"/>
        </w:tabs>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CEC - Central Electoral Commission;</w:t>
      </w:r>
    </w:p>
    <w:p w14:paraId="534D9E2C" w14:textId="77777777" w:rsidR="00C110ED" w:rsidRPr="00FA05D9" w:rsidRDefault="00C110ED" w:rsidP="00911650">
      <w:pPr>
        <w:tabs>
          <w:tab w:val="left" w:pos="540"/>
        </w:tabs>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CEDAW - Convention on the Elimination of all forms of Discrimination </w:t>
      </w:r>
      <w:r w:rsidR="00AA151E" w:rsidRPr="00FA05D9">
        <w:rPr>
          <w:rFonts w:ascii="Times New Roman" w:eastAsia="Times New Roman" w:hAnsi="Times New Roman" w:cs="Times New Roman"/>
          <w:sz w:val="24"/>
          <w:szCs w:val="24"/>
        </w:rPr>
        <w:t>against</w:t>
      </w:r>
      <w:r w:rsidRPr="00FA05D9">
        <w:rPr>
          <w:rFonts w:ascii="Times New Roman" w:eastAsia="Times New Roman" w:hAnsi="Times New Roman" w:cs="Times New Roman"/>
          <w:sz w:val="24"/>
          <w:szCs w:val="24"/>
        </w:rPr>
        <w:t xml:space="preserve"> Women;</w:t>
      </w:r>
    </w:p>
    <w:p w14:paraId="63B9F2F2"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CHIF - Compulsory Health Insurance Fund;</w:t>
      </w:r>
    </w:p>
    <w:p w14:paraId="6FAA1C81" w14:textId="77777777" w:rsidR="00C110ED" w:rsidRPr="00FA05D9" w:rsidRDefault="00C110ED" w:rsidP="00911650">
      <w:pPr>
        <w:tabs>
          <w:tab w:val="left" w:pos="540"/>
        </w:tabs>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CIF - International Classification of Functionality, Disability and Health;</w:t>
      </w:r>
    </w:p>
    <w:p w14:paraId="6C1484F6"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CMHC - Community Mental Health Center;</w:t>
      </w:r>
    </w:p>
    <w:p w14:paraId="6A3DB432"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CPEDAE - Council for the Prevention and Elimination of Discrimination and Equality;</w:t>
      </w:r>
    </w:p>
    <w:p w14:paraId="5C36D27B"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CRPD – Convention on the Rights of Persons with Disabilites </w:t>
      </w:r>
    </w:p>
    <w:p w14:paraId="3E359D3D"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GD   - Governement Decision </w:t>
      </w:r>
    </w:p>
    <w:p w14:paraId="29DDFDDC"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EASPD - European Association of Service Providers for People with Disabilities;</w:t>
      </w:r>
    </w:p>
    <w:p w14:paraId="4460AC73" w14:textId="77777777" w:rsidR="00C110ED" w:rsidRPr="00FA05D9" w:rsidRDefault="00C110ED" w:rsidP="00911650">
      <w:pPr>
        <w:tabs>
          <w:tab w:val="left" w:pos="540"/>
        </w:tabs>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ECHR - European Court of Human Rights;</w:t>
      </w:r>
    </w:p>
    <w:p w14:paraId="4BC49536"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GPI - General Police Inspectorate;</w:t>
      </w:r>
    </w:p>
    <w:p w14:paraId="4F9D25DD"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ICN - International Common Name;</w:t>
      </w:r>
    </w:p>
    <w:p w14:paraId="5AC262AE" w14:textId="77777777" w:rsidR="00C110ED" w:rsidRPr="00FA05D9" w:rsidRDefault="00AA151E"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IDOM</w:t>
      </w:r>
      <w:r w:rsidR="00C110ED" w:rsidRPr="00FA05D9">
        <w:rPr>
          <w:rFonts w:ascii="Times New Roman" w:eastAsia="Times New Roman" w:hAnsi="Times New Roman" w:cs="Times New Roman"/>
          <w:sz w:val="24"/>
          <w:szCs w:val="24"/>
        </w:rPr>
        <w:t xml:space="preserve"> - Institute for Human Rights of Moldova;</w:t>
      </w:r>
    </w:p>
    <w:p w14:paraId="6E508D6B" w14:textId="77777777" w:rsidR="00C110ED" w:rsidRPr="00FA05D9" w:rsidRDefault="00C110ED" w:rsidP="00911650">
      <w:pPr>
        <w:tabs>
          <w:tab w:val="left" w:pos="540"/>
        </w:tabs>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LPA - Local Public Administration;</w:t>
      </w:r>
    </w:p>
    <w:p w14:paraId="234E2467"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MECR - Ministry of Education, Culture and Research;</w:t>
      </w:r>
    </w:p>
    <w:p w14:paraId="07D757DE"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MEI - Ministry of Economy and Infrastructure;</w:t>
      </w:r>
    </w:p>
    <w:p w14:paraId="6B5287F5"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MHLSP - Ministry of Health, Labour and Social Protection;</w:t>
      </w:r>
    </w:p>
    <w:p w14:paraId="5836B791"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MIA - Ministry of Internal Affairs;</w:t>
      </w:r>
    </w:p>
    <w:p w14:paraId="462D0F5D"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MoF - Ministry of Finance;</w:t>
      </w:r>
    </w:p>
    <w:p w14:paraId="49B34CE2"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MoJ - Ministry of Justice;</w:t>
      </w:r>
    </w:p>
    <w:p w14:paraId="7E995BBB" w14:textId="77777777" w:rsidR="00C110ED" w:rsidRPr="00FA05D9" w:rsidRDefault="00C110ED" w:rsidP="00911650">
      <w:pPr>
        <w:tabs>
          <w:tab w:val="left" w:pos="540"/>
        </w:tabs>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NASA - National Agency for Social Assistance;</w:t>
      </w:r>
    </w:p>
    <w:p w14:paraId="5C6108C5" w14:textId="77777777" w:rsidR="00C110ED" w:rsidRPr="00FA05D9" w:rsidRDefault="00C110ED" w:rsidP="00911650">
      <w:pPr>
        <w:tabs>
          <w:tab w:val="left" w:pos="540"/>
        </w:tabs>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NBS - National Bureau of Statistics;</w:t>
      </w:r>
    </w:p>
    <w:p w14:paraId="119A66E1" w14:textId="77777777" w:rsidR="00C110ED" w:rsidRPr="00FA05D9" w:rsidRDefault="00C110ED" w:rsidP="00C5300C">
      <w:pPr>
        <w:jc w:val="both"/>
        <w:rPr>
          <w:rFonts w:ascii="Times New Roman" w:eastAsia="Times New Roman" w:hAnsi="Times New Roman" w:cs="Times New Roman"/>
          <w:sz w:val="24"/>
          <w:szCs w:val="24"/>
        </w:rPr>
      </w:pPr>
      <w:bookmarkStart w:id="1" w:name="_Hlk53476836"/>
      <w:r w:rsidRPr="00FA05D9">
        <w:rPr>
          <w:rFonts w:ascii="Times New Roman" w:eastAsia="Times New Roman" w:hAnsi="Times New Roman" w:cs="Times New Roman"/>
          <w:sz w:val="24"/>
          <w:szCs w:val="24"/>
        </w:rPr>
        <w:t>NCDWAA</w:t>
      </w:r>
      <w:bookmarkEnd w:id="1"/>
      <w:r w:rsidRPr="00FA05D9">
        <w:rPr>
          <w:rFonts w:ascii="Times New Roman" w:eastAsia="Times New Roman" w:hAnsi="Times New Roman" w:cs="Times New Roman"/>
          <w:sz w:val="24"/>
          <w:szCs w:val="24"/>
        </w:rPr>
        <w:t xml:space="preserve"> - National Council for Disability and Work Ability Assessment;</w:t>
      </w:r>
    </w:p>
    <w:p w14:paraId="6B697C22" w14:textId="77777777" w:rsidR="00C110ED" w:rsidRPr="00FA05D9" w:rsidRDefault="00C110ED" w:rsidP="00911650">
      <w:pPr>
        <w:tabs>
          <w:tab w:val="left" w:pos="540"/>
        </w:tabs>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NCHR - National Council for Human Rights;</w:t>
      </w:r>
    </w:p>
    <w:p w14:paraId="48CC1F9C"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NHRAP - National Human Rights Action Plan;</w:t>
      </w:r>
    </w:p>
    <w:p w14:paraId="59E575DE"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NIJ - National Institute </w:t>
      </w:r>
      <w:r w:rsidR="005224E5" w:rsidRPr="00FA05D9">
        <w:rPr>
          <w:rFonts w:ascii="Times New Roman" w:eastAsia="Times New Roman" w:hAnsi="Times New Roman" w:cs="Times New Roman"/>
          <w:sz w:val="24"/>
          <w:szCs w:val="24"/>
        </w:rPr>
        <w:t>for</w:t>
      </w:r>
      <w:r w:rsidRPr="00FA05D9">
        <w:rPr>
          <w:rFonts w:ascii="Times New Roman" w:eastAsia="Times New Roman" w:hAnsi="Times New Roman" w:cs="Times New Roman"/>
          <w:sz w:val="24"/>
          <w:szCs w:val="24"/>
        </w:rPr>
        <w:t xml:space="preserve"> Justice;</w:t>
      </w:r>
    </w:p>
    <w:p w14:paraId="52E7A974" w14:textId="77777777" w:rsidR="005224E5" w:rsidRPr="00FA05D9" w:rsidRDefault="005224E5"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NGO –Non-givernemental organization; </w:t>
      </w:r>
    </w:p>
    <w:p w14:paraId="1C5C9EE2" w14:textId="77777777" w:rsidR="00C110ED" w:rsidRPr="00FA05D9" w:rsidRDefault="00C110ED" w:rsidP="00911650">
      <w:pPr>
        <w:tabs>
          <w:tab w:val="left" w:pos="540"/>
        </w:tabs>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NHIC - National Health Insurance Company;</w:t>
      </w:r>
    </w:p>
    <w:p w14:paraId="2848127A"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OHCHR - UN Office for Human Rights;</w:t>
      </w:r>
    </w:p>
    <w:p w14:paraId="6FF9AC02" w14:textId="77777777" w:rsidR="005224E5" w:rsidRPr="00FA05D9" w:rsidRDefault="005224E5"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OPD – Organization of Persons with Disabilites;</w:t>
      </w:r>
    </w:p>
    <w:p w14:paraId="5848B2D3" w14:textId="77777777" w:rsidR="00C110ED" w:rsidRPr="00FA05D9" w:rsidRDefault="00C110ED" w:rsidP="00911650">
      <w:pPr>
        <w:tabs>
          <w:tab w:val="left" w:pos="540"/>
        </w:tabs>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PHC - Primary Health Care;</w:t>
      </w:r>
    </w:p>
    <w:p w14:paraId="78012A48"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RCIE - Resource Center for Inclusive Education;</w:t>
      </w:r>
    </w:p>
    <w:p w14:paraId="5FBFFFFE"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RCPA - Republican Center for Psychopedagogical Assistance;</w:t>
      </w:r>
    </w:p>
    <w:p w14:paraId="63CCAC95"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RECPOR - Republican Experimental Center for Prosthetics, Orthopedics and Rehabilitation;</w:t>
      </w:r>
    </w:p>
    <w:p w14:paraId="3E05ACE4"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RM – Republic of Moldova</w:t>
      </w:r>
    </w:p>
    <w:p w14:paraId="7AC67BB8"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UNDP - United Nations Development Program;</w:t>
      </w:r>
    </w:p>
    <w:p w14:paraId="2B853A54"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UNFPA - UN Population Fund in the Republic of Moldova;</w:t>
      </w:r>
    </w:p>
    <w:p w14:paraId="311B855A"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USAID - United States Agency for International Development.</w:t>
      </w:r>
    </w:p>
    <w:p w14:paraId="07D7A990"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WHO - World Health Organization;</w:t>
      </w:r>
    </w:p>
    <w:p w14:paraId="7790A0F2" w14:textId="77777777" w:rsidR="00C110ED" w:rsidRPr="00FA05D9" w:rsidRDefault="00C110ED" w:rsidP="00C5300C">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YFHC - Youth Friendly Health Center;</w:t>
      </w:r>
    </w:p>
    <w:p w14:paraId="027B677E" w14:textId="77777777" w:rsidR="006671A8" w:rsidRPr="00FA05D9" w:rsidRDefault="00010F23" w:rsidP="00C110ED">
      <w:pPr>
        <w:pStyle w:val="Heading1"/>
        <w:jc w:val="center"/>
        <w:rPr>
          <w:rFonts w:ascii="Times New Roman" w:hAnsi="Times New Roman" w:cs="Times New Roman"/>
          <w:b/>
          <w:sz w:val="24"/>
          <w:szCs w:val="24"/>
        </w:rPr>
      </w:pPr>
      <w:bookmarkStart w:id="2" w:name="_Toc59132229"/>
      <w:r w:rsidRPr="00FA05D9">
        <w:rPr>
          <w:rFonts w:ascii="Times New Roman" w:hAnsi="Times New Roman" w:cs="Times New Roman"/>
          <w:b/>
          <w:sz w:val="24"/>
          <w:szCs w:val="24"/>
        </w:rPr>
        <w:lastRenderedPageBreak/>
        <w:t>I. INTRODUC</w:t>
      </w:r>
      <w:r w:rsidR="00C5300C" w:rsidRPr="00FA05D9">
        <w:rPr>
          <w:rFonts w:ascii="Times New Roman" w:hAnsi="Times New Roman" w:cs="Times New Roman"/>
          <w:b/>
          <w:sz w:val="24"/>
          <w:szCs w:val="24"/>
        </w:rPr>
        <w:t>TION</w:t>
      </w:r>
      <w:bookmarkEnd w:id="2"/>
    </w:p>
    <w:p w14:paraId="533DFEC0" w14:textId="77777777" w:rsidR="00125414" w:rsidRPr="00FA05D9" w:rsidRDefault="00C5300C" w:rsidP="00ED0E8F">
      <w:pPr>
        <w:pBdr>
          <w:top w:val="nil"/>
          <w:left w:val="nil"/>
          <w:bottom w:val="nil"/>
          <w:right w:val="nil"/>
          <w:between w:val="nil"/>
        </w:pBdr>
        <w:jc w:val="both"/>
        <w:rPr>
          <w:rFonts w:ascii="Times New Roman" w:eastAsia="Times New Roman" w:hAnsi="Times New Roman" w:cs="Times New Roman"/>
          <w:color w:val="000000"/>
          <w:sz w:val="24"/>
          <w:szCs w:val="24"/>
        </w:rPr>
      </w:pPr>
      <w:bookmarkStart w:id="3" w:name="_heading=h.3znysh7" w:colFirst="0" w:colLast="0"/>
      <w:bookmarkEnd w:id="3"/>
      <w:r w:rsidRPr="00FA05D9">
        <w:rPr>
          <w:rFonts w:ascii="Times New Roman" w:eastAsia="Times New Roman" w:hAnsi="Times New Roman" w:cs="Times New Roman"/>
          <w:color w:val="000000"/>
          <w:sz w:val="24"/>
          <w:szCs w:val="24"/>
        </w:rPr>
        <w:t xml:space="preserve">The ratification of the UN Convention on the Rights of Persons with Disabilities </w:t>
      </w:r>
      <w:r w:rsidR="00C110ED" w:rsidRPr="00FA05D9">
        <w:rPr>
          <w:rFonts w:ascii="Times New Roman" w:eastAsia="Times New Roman" w:hAnsi="Times New Roman" w:cs="Times New Roman"/>
          <w:color w:val="000000"/>
          <w:sz w:val="24"/>
          <w:szCs w:val="24"/>
        </w:rPr>
        <w:t xml:space="preserve">(CRPD) </w:t>
      </w:r>
      <w:r w:rsidRPr="00FA05D9">
        <w:rPr>
          <w:rFonts w:ascii="Times New Roman" w:eastAsia="Times New Roman" w:hAnsi="Times New Roman" w:cs="Times New Roman"/>
          <w:color w:val="000000"/>
          <w:sz w:val="24"/>
          <w:szCs w:val="24"/>
        </w:rPr>
        <w:t>by the Republic of Moldova in 2010 marked important changes in the field of disability</w:t>
      </w:r>
      <w:r w:rsidR="00AA4F60" w:rsidRPr="00FA05D9">
        <w:rPr>
          <w:rFonts w:ascii="Times New Roman" w:eastAsia="Times New Roman" w:hAnsi="Times New Roman" w:cs="Times New Roman"/>
          <w:color w:val="000000"/>
          <w:sz w:val="24"/>
          <w:szCs w:val="24"/>
        </w:rPr>
        <w:t xml:space="preserve"> measeured by following</w:t>
      </w:r>
      <w:r w:rsidRPr="00FA05D9">
        <w:rPr>
          <w:rFonts w:ascii="Times New Roman" w:eastAsia="Times New Roman" w:hAnsi="Times New Roman" w:cs="Times New Roman"/>
          <w:color w:val="000000"/>
          <w:sz w:val="24"/>
          <w:szCs w:val="24"/>
        </w:rPr>
        <w:t xml:space="preserve"> progresses</w:t>
      </w:r>
      <w:r w:rsidR="00AA4F60"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 xml:space="preserve"> </w:t>
      </w:r>
    </w:p>
    <w:p w14:paraId="0C62EB84" w14:textId="77777777" w:rsidR="00C5300C" w:rsidRPr="00FA05D9" w:rsidRDefault="00125414" w:rsidP="00CA4CDA">
      <w:pPr>
        <w:pStyle w:val="ListParagraph"/>
        <w:numPr>
          <w:ilvl w:val="0"/>
          <w:numId w:val="16"/>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adopted</w:t>
      </w:r>
      <w:r w:rsidR="00E04AC8" w:rsidRPr="00FA05D9">
        <w:rPr>
          <w:rFonts w:ascii="Times New Roman" w:eastAsia="Times New Roman" w:hAnsi="Times New Roman" w:cs="Times New Roman"/>
          <w:color w:val="000000"/>
          <w:sz w:val="24"/>
          <w:szCs w:val="24"/>
        </w:rPr>
        <w:t xml:space="preserve"> </w:t>
      </w:r>
      <w:r w:rsidR="00C5300C" w:rsidRPr="00FA05D9">
        <w:rPr>
          <w:rFonts w:ascii="Times New Roman" w:eastAsia="Times New Roman" w:hAnsi="Times New Roman" w:cs="Times New Roman"/>
          <w:color w:val="000000"/>
          <w:sz w:val="24"/>
          <w:szCs w:val="24"/>
        </w:rPr>
        <w:t>the Law</w:t>
      </w:r>
      <w:r w:rsidR="0048032D" w:rsidRPr="00FA05D9">
        <w:rPr>
          <w:rFonts w:ascii="Times New Roman" w:eastAsia="Times New Roman" w:hAnsi="Times New Roman" w:cs="Times New Roman"/>
          <w:color w:val="000000"/>
          <w:sz w:val="24"/>
          <w:szCs w:val="24"/>
        </w:rPr>
        <w:t xml:space="preserve"> no. 60/2012</w:t>
      </w:r>
      <w:r w:rsidR="00C5300C" w:rsidRPr="00FA05D9">
        <w:rPr>
          <w:rFonts w:ascii="Times New Roman" w:eastAsia="Times New Roman" w:hAnsi="Times New Roman" w:cs="Times New Roman"/>
          <w:color w:val="000000"/>
          <w:sz w:val="24"/>
          <w:szCs w:val="24"/>
        </w:rPr>
        <w:t xml:space="preserve"> on social inclusi</w:t>
      </w:r>
      <w:r w:rsidR="0048032D" w:rsidRPr="00FA05D9">
        <w:rPr>
          <w:rFonts w:ascii="Times New Roman" w:eastAsia="Times New Roman" w:hAnsi="Times New Roman" w:cs="Times New Roman"/>
          <w:color w:val="000000"/>
          <w:sz w:val="24"/>
          <w:szCs w:val="24"/>
        </w:rPr>
        <w:t>on of persons with disabilities</w:t>
      </w:r>
      <w:r w:rsidR="00C5300C" w:rsidRPr="00FA05D9">
        <w:rPr>
          <w:rFonts w:ascii="Times New Roman" w:eastAsia="Times New Roman" w:hAnsi="Times New Roman" w:cs="Times New Roman"/>
          <w:color w:val="000000"/>
          <w:sz w:val="24"/>
          <w:szCs w:val="24"/>
        </w:rPr>
        <w:t>;</w:t>
      </w:r>
    </w:p>
    <w:p w14:paraId="49F1D050" w14:textId="77777777" w:rsidR="00C5300C" w:rsidRPr="00FA05D9" w:rsidRDefault="00125414" w:rsidP="00CA4CDA">
      <w:pPr>
        <w:pStyle w:val="ListParagraph"/>
        <w:numPr>
          <w:ilvl w:val="0"/>
          <w:numId w:val="16"/>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approved </w:t>
      </w:r>
      <w:r w:rsidR="00A366E7" w:rsidRPr="00FA05D9">
        <w:rPr>
          <w:rFonts w:ascii="Times New Roman" w:eastAsia="Times New Roman" w:hAnsi="Times New Roman" w:cs="Times New Roman"/>
          <w:color w:val="000000"/>
          <w:sz w:val="24"/>
          <w:szCs w:val="24"/>
        </w:rPr>
        <w:t>the</w:t>
      </w:r>
      <w:r w:rsidR="00C5300C" w:rsidRPr="00FA05D9">
        <w:rPr>
          <w:rFonts w:ascii="Times New Roman" w:eastAsia="Times New Roman" w:hAnsi="Times New Roman" w:cs="Times New Roman"/>
          <w:color w:val="000000"/>
          <w:sz w:val="24"/>
          <w:szCs w:val="24"/>
        </w:rPr>
        <w:t xml:space="preserve"> </w:t>
      </w:r>
      <w:r w:rsidR="00A366E7" w:rsidRPr="00FA05D9">
        <w:rPr>
          <w:rFonts w:ascii="Times New Roman" w:eastAsia="Times New Roman" w:hAnsi="Times New Roman" w:cs="Times New Roman"/>
          <w:color w:val="000000"/>
          <w:sz w:val="24"/>
          <w:szCs w:val="24"/>
        </w:rPr>
        <w:t>I</w:t>
      </w:r>
      <w:r w:rsidR="00C5300C" w:rsidRPr="00FA05D9">
        <w:rPr>
          <w:rFonts w:ascii="Times New Roman" w:eastAsia="Times New Roman" w:hAnsi="Times New Roman" w:cs="Times New Roman"/>
          <w:color w:val="000000"/>
          <w:sz w:val="24"/>
          <w:szCs w:val="24"/>
        </w:rPr>
        <w:t xml:space="preserve">ndicators for monitoring the implementation of the </w:t>
      </w:r>
      <w:r w:rsidRPr="00FA05D9">
        <w:rPr>
          <w:rFonts w:ascii="Times New Roman" w:eastAsia="Times New Roman" w:hAnsi="Times New Roman" w:cs="Times New Roman"/>
          <w:color w:val="000000"/>
          <w:sz w:val="24"/>
          <w:szCs w:val="24"/>
        </w:rPr>
        <w:t>CRPD (GD no 1033/2016)</w:t>
      </w:r>
      <w:r w:rsidR="00C5300C" w:rsidRPr="00FA05D9">
        <w:rPr>
          <w:rFonts w:ascii="Times New Roman" w:eastAsia="Times New Roman" w:hAnsi="Times New Roman" w:cs="Times New Roman"/>
          <w:color w:val="000000"/>
          <w:sz w:val="24"/>
          <w:szCs w:val="24"/>
        </w:rPr>
        <w:t>;</w:t>
      </w:r>
    </w:p>
    <w:p w14:paraId="5CD17117" w14:textId="77777777" w:rsidR="00F5725E" w:rsidRPr="00FA05D9" w:rsidRDefault="00125414" w:rsidP="00CA4CDA">
      <w:pPr>
        <w:pStyle w:val="ListParagraph"/>
        <w:numPr>
          <w:ilvl w:val="0"/>
          <w:numId w:val="16"/>
        </w:numPr>
        <w:spacing w:after="160"/>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approved the </w:t>
      </w:r>
      <w:hyperlink r:id="rId10">
        <w:r w:rsidRPr="00FA05D9">
          <w:rPr>
            <w:rFonts w:ascii="Times New Roman" w:eastAsia="Times New Roman" w:hAnsi="Times New Roman" w:cs="Times New Roman"/>
            <w:color w:val="000000"/>
            <w:sz w:val="24"/>
            <w:szCs w:val="24"/>
          </w:rPr>
          <w:t>National Program on Social Inclusion of Persons with Disabilities and the Action Plan for 2017-2022</w:t>
        </w:r>
      </w:hyperlink>
      <w:r w:rsidR="00A366E7" w:rsidRPr="00FA05D9">
        <w:rPr>
          <w:rFonts w:ascii="Times New Roman" w:eastAsia="Times New Roman" w:hAnsi="Times New Roman" w:cs="Times New Roman"/>
          <w:color w:val="000000"/>
          <w:sz w:val="24"/>
          <w:szCs w:val="24"/>
        </w:rPr>
        <w:t xml:space="preserve"> </w:t>
      </w:r>
      <w:r w:rsidR="00A366E7" w:rsidRPr="00FA05D9">
        <w:rPr>
          <w:rFonts w:ascii="Times New Roman" w:eastAsia="Times New Roman" w:hAnsi="Times New Roman" w:cs="Times New Roman"/>
          <w:sz w:val="24"/>
          <w:szCs w:val="24"/>
        </w:rPr>
        <w:t xml:space="preserve">(GD  no. 723/2017); </w:t>
      </w:r>
    </w:p>
    <w:p w14:paraId="69EC6C00" w14:textId="77777777" w:rsidR="00125414" w:rsidRPr="00FA05D9" w:rsidRDefault="00125414" w:rsidP="00CA4CDA">
      <w:pPr>
        <w:pStyle w:val="ListParagraph"/>
        <w:numPr>
          <w:ilvl w:val="0"/>
          <w:numId w:val="16"/>
        </w:numPr>
        <w:spacing w:after="160"/>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approved the </w:t>
      </w:r>
      <w:hyperlink r:id="rId11">
        <w:r w:rsidRPr="00FA05D9">
          <w:rPr>
            <w:rFonts w:ascii="Times New Roman" w:eastAsia="Times New Roman" w:hAnsi="Times New Roman" w:cs="Times New Roman"/>
            <w:color w:val="000000"/>
            <w:sz w:val="24"/>
            <w:szCs w:val="24"/>
          </w:rPr>
          <w:t>National Program on the Deinstitutionalization of Persons with Intellectual and Psychosocial Disabilities and the Action Plan for 2018-2026</w:t>
        </w:r>
      </w:hyperlink>
      <w:r w:rsidR="00A366E7" w:rsidRPr="00FA05D9">
        <w:rPr>
          <w:rFonts w:ascii="Times New Roman" w:eastAsia="Times New Roman" w:hAnsi="Times New Roman" w:cs="Times New Roman"/>
          <w:color w:val="000000"/>
          <w:sz w:val="24"/>
          <w:szCs w:val="24"/>
        </w:rPr>
        <w:t xml:space="preserve"> (GD no 893/2018)</w:t>
      </w:r>
      <w:r w:rsidR="00F5725E" w:rsidRPr="00FA05D9">
        <w:rPr>
          <w:rFonts w:ascii="Times New Roman" w:eastAsia="Times New Roman" w:hAnsi="Times New Roman" w:cs="Times New Roman"/>
          <w:color w:val="000000"/>
          <w:sz w:val="24"/>
          <w:szCs w:val="24"/>
        </w:rPr>
        <w:t>;</w:t>
      </w:r>
    </w:p>
    <w:p w14:paraId="2DF82460" w14:textId="77777777" w:rsidR="00F5725E" w:rsidRPr="00FA05D9" w:rsidRDefault="00F5725E" w:rsidP="00CA4CDA">
      <w:pPr>
        <w:pStyle w:val="ListParagraph"/>
        <w:numPr>
          <w:ilvl w:val="0"/>
          <w:numId w:val="16"/>
        </w:numPr>
        <w:spacing w:after="160"/>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approved</w:t>
      </w:r>
      <w:r w:rsidR="00125414" w:rsidRPr="00FA05D9">
        <w:rPr>
          <w:rFonts w:ascii="Times New Roman" w:eastAsia="Times New Roman" w:hAnsi="Times New Roman" w:cs="Times New Roman"/>
          <w:color w:val="000000"/>
          <w:sz w:val="24"/>
          <w:szCs w:val="24"/>
        </w:rPr>
        <w:t xml:space="preserve"> the </w:t>
      </w:r>
      <w:hyperlink r:id="rId12">
        <w:r w:rsidR="00125414" w:rsidRPr="00FA05D9">
          <w:rPr>
            <w:rFonts w:ascii="Times New Roman" w:eastAsia="Times New Roman" w:hAnsi="Times New Roman" w:cs="Times New Roman"/>
            <w:color w:val="000000"/>
            <w:sz w:val="24"/>
            <w:szCs w:val="24"/>
          </w:rPr>
          <w:t>National Action Plan for Human Rights for 2018 - 2022</w:t>
        </w:r>
      </w:hyperlink>
      <w:r w:rsidR="00125414" w:rsidRPr="00FA05D9">
        <w:rPr>
          <w:rFonts w:ascii="Times New Roman" w:eastAsia="Times New Roman" w:hAnsi="Times New Roman" w:cs="Times New Roman"/>
          <w:color w:val="000000"/>
          <w:sz w:val="24"/>
          <w:szCs w:val="24"/>
        </w:rPr>
        <w:t xml:space="preserve"> that includes actions that ensure the respect, protection and fulfillment of the righ</w:t>
      </w:r>
      <w:r w:rsidRPr="00FA05D9">
        <w:rPr>
          <w:rFonts w:ascii="Times New Roman" w:eastAsia="Times New Roman" w:hAnsi="Times New Roman" w:cs="Times New Roman"/>
          <w:color w:val="000000"/>
          <w:sz w:val="24"/>
          <w:szCs w:val="24"/>
        </w:rPr>
        <w:t>ts of persons with disabilities</w:t>
      </w:r>
      <w:r w:rsidR="00B858BF" w:rsidRPr="00FA05D9">
        <w:rPr>
          <w:rFonts w:ascii="Times New Roman" w:eastAsia="Times New Roman" w:hAnsi="Times New Roman" w:cs="Times New Roman"/>
          <w:color w:val="000000"/>
          <w:sz w:val="24"/>
          <w:szCs w:val="24"/>
        </w:rPr>
        <w:t>;</w:t>
      </w:r>
    </w:p>
    <w:p w14:paraId="239851B1" w14:textId="77777777" w:rsidR="00125414" w:rsidRPr="00FA05D9" w:rsidRDefault="00125414" w:rsidP="00CA4CDA">
      <w:pPr>
        <w:pStyle w:val="ListParagraph"/>
        <w:numPr>
          <w:ilvl w:val="0"/>
          <w:numId w:val="16"/>
        </w:numPr>
        <w:spacing w:after="160"/>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approved guidelines on ensuring accessibility of infrastruct</w:t>
      </w:r>
      <w:r w:rsidR="00F5725E" w:rsidRPr="00FA05D9">
        <w:rPr>
          <w:rFonts w:ascii="Times New Roman" w:eastAsia="Times New Roman" w:hAnsi="Times New Roman" w:cs="Times New Roman"/>
          <w:color w:val="000000"/>
          <w:sz w:val="24"/>
          <w:szCs w:val="24"/>
        </w:rPr>
        <w:t>ure in 2018;</w:t>
      </w:r>
      <w:r w:rsidRPr="00FA05D9">
        <w:rPr>
          <w:rFonts w:ascii="Times New Roman" w:eastAsia="Times New Roman" w:hAnsi="Times New Roman" w:cs="Times New Roman"/>
          <w:color w:val="000000"/>
          <w:sz w:val="24"/>
          <w:szCs w:val="24"/>
        </w:rPr>
        <w:t xml:space="preserve"> </w:t>
      </w:r>
    </w:p>
    <w:p w14:paraId="2582AC79" w14:textId="77777777" w:rsidR="00125414" w:rsidRPr="00FA05D9" w:rsidRDefault="00F5725E" w:rsidP="00CA4CDA">
      <w:pPr>
        <w:pStyle w:val="ListParagraph"/>
        <w:numPr>
          <w:ilvl w:val="0"/>
          <w:numId w:val="16"/>
        </w:numPr>
        <w:spacing w:after="160"/>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m</w:t>
      </w:r>
      <w:r w:rsidR="00125414" w:rsidRPr="00FA05D9">
        <w:rPr>
          <w:rFonts w:ascii="Times New Roman" w:eastAsia="Times New Roman" w:hAnsi="Times New Roman" w:cs="Times New Roman"/>
          <w:color w:val="000000"/>
          <w:sz w:val="24"/>
          <w:szCs w:val="24"/>
        </w:rPr>
        <w:t xml:space="preserve">ainstreamed disability within the new </w:t>
      </w:r>
      <w:hyperlink r:id="rId13">
        <w:r w:rsidR="00125414" w:rsidRPr="00FA05D9">
          <w:rPr>
            <w:rFonts w:ascii="Times New Roman" w:eastAsia="Times New Roman" w:hAnsi="Times New Roman" w:cs="Times New Roman"/>
            <w:color w:val="000000"/>
            <w:sz w:val="24"/>
            <w:szCs w:val="24"/>
          </w:rPr>
          <w:t xml:space="preserve">Law on employment </w:t>
        </w:r>
        <w:r w:rsidR="00A366E7" w:rsidRPr="00FA05D9">
          <w:rPr>
            <w:rFonts w:ascii="Times New Roman" w:eastAsia="Times New Roman" w:hAnsi="Times New Roman" w:cs="Times New Roman"/>
            <w:color w:val="000000"/>
            <w:sz w:val="24"/>
            <w:szCs w:val="24"/>
          </w:rPr>
          <w:t>no 105/</w:t>
        </w:r>
      </w:hyperlink>
      <w:r w:rsidR="00A366E7" w:rsidRPr="00FA05D9">
        <w:rPr>
          <w:rFonts w:ascii="Times New Roman" w:eastAsia="Times New Roman" w:hAnsi="Times New Roman" w:cs="Times New Roman"/>
          <w:color w:val="000000"/>
          <w:sz w:val="24"/>
          <w:szCs w:val="24"/>
        </w:rPr>
        <w:t>2018</w:t>
      </w:r>
      <w:r w:rsidRPr="00FA05D9">
        <w:rPr>
          <w:rFonts w:ascii="Times New Roman" w:eastAsia="Times New Roman" w:hAnsi="Times New Roman" w:cs="Times New Roman"/>
          <w:color w:val="000000"/>
          <w:sz w:val="24"/>
          <w:szCs w:val="24"/>
        </w:rPr>
        <w:t>;</w:t>
      </w:r>
    </w:p>
    <w:p w14:paraId="211F6823" w14:textId="77777777" w:rsidR="00125414" w:rsidRPr="00FA05D9" w:rsidRDefault="00F5725E" w:rsidP="00CA4CDA">
      <w:pPr>
        <w:pStyle w:val="ListParagraph"/>
        <w:numPr>
          <w:ilvl w:val="0"/>
          <w:numId w:val="16"/>
        </w:numPr>
        <w:spacing w:after="160"/>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approved</w:t>
      </w:r>
      <w:r w:rsidR="00125414" w:rsidRPr="00FA05D9">
        <w:rPr>
          <w:rFonts w:ascii="Times New Roman" w:eastAsia="Times New Roman" w:hAnsi="Times New Roman" w:cs="Times New Roman"/>
          <w:color w:val="000000"/>
          <w:sz w:val="24"/>
          <w:szCs w:val="24"/>
        </w:rPr>
        <w:t xml:space="preserve"> Regulations and Quality Standards for new community-based services (Supported living, Community home, Shared living, Personal Assistance, Respite, Mobile team, Day care centers, Sign language interpretation, </w:t>
      </w:r>
      <w:r w:rsidRPr="00FA05D9">
        <w:rPr>
          <w:rFonts w:ascii="Times New Roman" w:eastAsia="Times New Roman" w:hAnsi="Times New Roman" w:cs="Times New Roman"/>
          <w:color w:val="000000"/>
          <w:sz w:val="24"/>
          <w:szCs w:val="24"/>
        </w:rPr>
        <w:t xml:space="preserve">Hotline service </w:t>
      </w:r>
      <w:r w:rsidR="008809D1" w:rsidRPr="00FA05D9">
        <w:rPr>
          <w:rFonts w:ascii="Times New Roman" w:eastAsia="Times New Roman" w:hAnsi="Times New Roman" w:cs="Times New Roman"/>
          <w:color w:val="000000"/>
          <w:sz w:val="24"/>
          <w:szCs w:val="24"/>
        </w:rPr>
        <w:t xml:space="preserve">etc.); </w:t>
      </w:r>
    </w:p>
    <w:p w14:paraId="4CEAD9CF" w14:textId="77777777" w:rsidR="008809D1" w:rsidRPr="00FA05D9" w:rsidRDefault="008809D1" w:rsidP="008809D1">
      <w:pPr>
        <w:pStyle w:val="ListParagraph"/>
        <w:numPr>
          <w:ilvl w:val="0"/>
          <w:numId w:val="16"/>
        </w:numPr>
        <w:spacing w:after="160"/>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approved regulation of the minimum package of social services and allocated financial resources to the LPA for “Personal assistance”, “Monetary support”, “Support for families with children”(2018); </w:t>
      </w:r>
    </w:p>
    <w:p w14:paraId="68B2C4E5" w14:textId="77777777" w:rsidR="008809D1" w:rsidRPr="00FA05D9" w:rsidRDefault="008809D1" w:rsidP="00CA4CDA">
      <w:pPr>
        <w:pStyle w:val="ListParagraph"/>
        <w:numPr>
          <w:ilvl w:val="0"/>
          <w:numId w:val="16"/>
        </w:numPr>
        <w:spacing w:after="160"/>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approved mechanism on facilities for the import of </w:t>
      </w:r>
      <w:r w:rsidR="00B858BF" w:rsidRPr="00FA05D9">
        <w:rPr>
          <w:rFonts w:ascii="Times New Roman" w:eastAsia="Times New Roman" w:hAnsi="Times New Roman" w:cs="Times New Roman"/>
          <w:color w:val="000000"/>
          <w:sz w:val="24"/>
          <w:szCs w:val="24"/>
        </w:rPr>
        <w:t>transportation</w:t>
      </w:r>
      <w:r w:rsidR="009707D9" w:rsidRPr="00FA05D9">
        <w:rPr>
          <w:rFonts w:ascii="Times New Roman" w:eastAsia="Times New Roman" w:hAnsi="Times New Roman" w:cs="Times New Roman"/>
          <w:color w:val="000000"/>
          <w:sz w:val="24"/>
          <w:szCs w:val="24"/>
        </w:rPr>
        <w:t xml:space="preserve"> units by</w:t>
      </w:r>
      <w:r w:rsidR="00A366E7" w:rsidRPr="00FA05D9">
        <w:rPr>
          <w:rFonts w:ascii="Times New Roman" w:eastAsia="Times New Roman" w:hAnsi="Times New Roman" w:cs="Times New Roman"/>
          <w:color w:val="000000"/>
          <w:sz w:val="24"/>
          <w:szCs w:val="24"/>
        </w:rPr>
        <w:t>/</w:t>
      </w:r>
      <w:r w:rsidR="009707D9" w:rsidRPr="00FA05D9">
        <w:rPr>
          <w:rFonts w:ascii="Times New Roman" w:eastAsia="Times New Roman" w:hAnsi="Times New Roman" w:cs="Times New Roman"/>
          <w:color w:val="000000"/>
          <w:sz w:val="24"/>
          <w:szCs w:val="24"/>
        </w:rPr>
        <w:t xml:space="preserve">or for </w:t>
      </w:r>
      <w:r w:rsidRPr="00FA05D9">
        <w:rPr>
          <w:rFonts w:ascii="Times New Roman" w:eastAsia="Times New Roman" w:hAnsi="Times New Roman" w:cs="Times New Roman"/>
          <w:color w:val="000000"/>
          <w:sz w:val="24"/>
          <w:szCs w:val="24"/>
        </w:rPr>
        <w:t xml:space="preserve">persons with </w:t>
      </w:r>
      <w:r w:rsidR="009707D9" w:rsidRPr="00FA05D9">
        <w:rPr>
          <w:rFonts w:ascii="Times New Roman" w:eastAsia="Times New Roman" w:hAnsi="Times New Roman" w:cs="Times New Roman"/>
          <w:color w:val="000000"/>
          <w:sz w:val="24"/>
          <w:szCs w:val="24"/>
        </w:rPr>
        <w:t>physical disabilities (2018);</w:t>
      </w:r>
    </w:p>
    <w:p w14:paraId="2D387835" w14:textId="77777777" w:rsidR="009707D9" w:rsidRPr="00FA05D9" w:rsidRDefault="009707D9" w:rsidP="00CA4CDA">
      <w:pPr>
        <w:pStyle w:val="ListParagraph"/>
        <w:numPr>
          <w:ilvl w:val="0"/>
          <w:numId w:val="16"/>
        </w:numPr>
        <w:spacing w:after="160"/>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approved the mechanism on facilities for employ</w:t>
      </w:r>
      <w:r w:rsidR="00FA05D9" w:rsidRPr="00FA05D9">
        <w:rPr>
          <w:rFonts w:ascii="Times New Roman" w:eastAsia="Times New Roman" w:hAnsi="Times New Roman" w:cs="Times New Roman"/>
          <w:color w:val="000000"/>
          <w:sz w:val="24"/>
          <w:szCs w:val="24"/>
        </w:rPr>
        <w:t>ers for reasonabile acomodation</w:t>
      </w:r>
      <w:r w:rsidRPr="00FA05D9">
        <w:rPr>
          <w:rFonts w:ascii="Times New Roman" w:eastAsia="Times New Roman" w:hAnsi="Times New Roman" w:cs="Times New Roman"/>
          <w:color w:val="000000"/>
          <w:sz w:val="24"/>
          <w:szCs w:val="24"/>
        </w:rPr>
        <w:t xml:space="preserve"> and job creation for persons with disabilities (2019); </w:t>
      </w:r>
    </w:p>
    <w:p w14:paraId="6A685C1F" w14:textId="77777777" w:rsidR="009707D9" w:rsidRPr="00FA05D9" w:rsidRDefault="009707D9" w:rsidP="00CA4CDA">
      <w:pPr>
        <w:pStyle w:val="ListParagraph"/>
        <w:numPr>
          <w:ilvl w:val="0"/>
          <w:numId w:val="16"/>
        </w:numPr>
        <w:spacing w:after="160"/>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signed the Optio</w:t>
      </w:r>
      <w:r w:rsidR="00A366E7" w:rsidRPr="00FA05D9">
        <w:rPr>
          <w:rFonts w:ascii="Times New Roman" w:eastAsia="Times New Roman" w:hAnsi="Times New Roman" w:cs="Times New Roman"/>
          <w:color w:val="000000"/>
          <w:sz w:val="24"/>
          <w:szCs w:val="24"/>
        </w:rPr>
        <w:t xml:space="preserve">nal Protocol to the CRPD (2018); </w:t>
      </w:r>
    </w:p>
    <w:p w14:paraId="40A30D6B" w14:textId="77777777" w:rsidR="00A366E7" w:rsidRPr="00FA05D9" w:rsidRDefault="00A366E7" w:rsidP="00CA4CDA">
      <w:pPr>
        <w:pStyle w:val="ListParagraph"/>
        <w:numPr>
          <w:ilvl w:val="0"/>
          <w:numId w:val="16"/>
        </w:numPr>
        <w:spacing w:after="160"/>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increased social allowances and disability pensions (2018). </w:t>
      </w:r>
    </w:p>
    <w:p w14:paraId="4A469AE3" w14:textId="77777777" w:rsidR="006671A8" w:rsidRPr="00FA05D9" w:rsidRDefault="00C5300C" w:rsidP="00ED0E8F">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Although concrete achievements </w:t>
      </w:r>
      <w:r w:rsidR="00AC22F6" w:rsidRPr="00FA05D9">
        <w:rPr>
          <w:rFonts w:ascii="Times New Roman" w:eastAsia="Times New Roman" w:hAnsi="Times New Roman" w:cs="Times New Roman"/>
          <w:color w:val="000000"/>
          <w:sz w:val="24"/>
          <w:szCs w:val="24"/>
        </w:rPr>
        <w:t xml:space="preserve">were reached, the Governement should continue the work to advance CRPD implementation to address Concluding Observations of the </w:t>
      </w:r>
      <w:r w:rsidRPr="00FA05D9">
        <w:rPr>
          <w:rFonts w:ascii="Times New Roman" w:eastAsia="Times New Roman" w:hAnsi="Times New Roman" w:cs="Times New Roman"/>
          <w:color w:val="000000"/>
          <w:sz w:val="24"/>
          <w:szCs w:val="24"/>
        </w:rPr>
        <w:t xml:space="preserve">Committee </w:t>
      </w:r>
      <w:r w:rsidR="00AC22F6" w:rsidRPr="00FA05D9">
        <w:rPr>
          <w:rFonts w:ascii="Times New Roman" w:eastAsia="Times New Roman" w:hAnsi="Times New Roman" w:cs="Times New Roman"/>
          <w:color w:val="000000"/>
          <w:sz w:val="24"/>
          <w:szCs w:val="24"/>
        </w:rPr>
        <w:t xml:space="preserve">on the Rights of Persons with Disabilities and the recommendations of the </w:t>
      </w:r>
      <w:r w:rsidRPr="00FA05D9">
        <w:rPr>
          <w:rFonts w:ascii="Times New Roman" w:eastAsia="Times New Roman" w:hAnsi="Times New Roman" w:cs="Times New Roman"/>
          <w:color w:val="000000"/>
          <w:sz w:val="24"/>
          <w:szCs w:val="24"/>
        </w:rPr>
        <w:t>UN Special Rapporteurs who have visited Republic of Moldova.</w:t>
      </w:r>
      <w:r w:rsidR="00AC22F6"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According to the statistic</w:t>
      </w:r>
      <w:r w:rsidR="00582CD2" w:rsidRPr="00FA05D9">
        <w:rPr>
          <w:rFonts w:ascii="Times New Roman" w:eastAsia="Times New Roman" w:hAnsi="Times New Roman" w:cs="Times New Roman"/>
          <w:color w:val="000000"/>
          <w:sz w:val="24"/>
          <w:szCs w:val="24"/>
        </w:rPr>
        <w:t>s</w:t>
      </w:r>
      <w:r w:rsidRPr="00FA05D9">
        <w:rPr>
          <w:rFonts w:ascii="Times New Roman" w:eastAsia="Times New Roman" w:hAnsi="Times New Roman" w:cs="Times New Roman"/>
          <w:color w:val="000000"/>
          <w:sz w:val="24"/>
          <w:szCs w:val="24"/>
        </w:rPr>
        <w:t xml:space="preserve"> presented by the </w:t>
      </w:r>
      <w:r w:rsidR="008E65BA" w:rsidRPr="00FA05D9">
        <w:rPr>
          <w:rFonts w:ascii="Times New Roman" w:eastAsia="Times New Roman" w:hAnsi="Times New Roman" w:cs="Times New Roman"/>
          <w:color w:val="000000"/>
          <w:sz w:val="24"/>
          <w:szCs w:val="24"/>
        </w:rPr>
        <w:t>NBS</w:t>
      </w:r>
      <w:r w:rsidRPr="00FA05D9">
        <w:rPr>
          <w:rFonts w:ascii="Times New Roman" w:eastAsia="Times New Roman" w:hAnsi="Times New Roman" w:cs="Times New Roman"/>
          <w:color w:val="000000"/>
          <w:sz w:val="24"/>
          <w:szCs w:val="24"/>
        </w:rPr>
        <w:t xml:space="preserve">, on 01.01.2020, in the </w:t>
      </w:r>
      <w:r w:rsidR="008E65BA" w:rsidRPr="00FA05D9">
        <w:rPr>
          <w:rFonts w:ascii="Times New Roman" w:eastAsia="Times New Roman" w:hAnsi="Times New Roman" w:cs="Times New Roman"/>
          <w:color w:val="000000"/>
          <w:sz w:val="24"/>
          <w:szCs w:val="24"/>
        </w:rPr>
        <w:t>RM</w:t>
      </w:r>
      <w:r w:rsidRPr="00FA05D9">
        <w:rPr>
          <w:rFonts w:ascii="Times New Roman" w:eastAsia="Times New Roman" w:hAnsi="Times New Roman" w:cs="Times New Roman"/>
          <w:color w:val="000000"/>
          <w:sz w:val="24"/>
          <w:szCs w:val="24"/>
        </w:rPr>
        <w:t xml:space="preserve"> the total number of persons with disabilities was 176</w:t>
      </w:r>
      <w:r w:rsidR="00AC22F6" w:rsidRPr="00FA05D9">
        <w:rPr>
          <w:rFonts w:ascii="Times New Roman" w:eastAsia="Times New Roman" w:hAnsi="Times New Roman" w:cs="Times New Roman"/>
          <w:color w:val="000000"/>
          <w:sz w:val="24"/>
          <w:szCs w:val="24"/>
        </w:rPr>
        <w:t xml:space="preserve">,978, including 10,684 children. </w:t>
      </w:r>
      <w:r w:rsidRPr="00FA05D9">
        <w:rPr>
          <w:rFonts w:ascii="Times New Roman" w:eastAsia="Times New Roman" w:hAnsi="Times New Roman" w:cs="Times New Roman"/>
          <w:color w:val="000000"/>
          <w:sz w:val="24"/>
          <w:szCs w:val="24"/>
        </w:rPr>
        <w:t xml:space="preserve"> </w:t>
      </w:r>
      <w:r w:rsidR="00AC22F6" w:rsidRPr="00FA05D9">
        <w:rPr>
          <w:rFonts w:ascii="Times New Roman" w:eastAsia="Times New Roman" w:hAnsi="Times New Roman" w:cs="Times New Roman"/>
          <w:color w:val="000000"/>
          <w:sz w:val="24"/>
          <w:szCs w:val="24"/>
        </w:rPr>
        <w:t xml:space="preserve">People with disabilities represent 6.7% of the total population of the country, and children with disabilities represent 1.9% of the total number of children in the RM. </w:t>
      </w:r>
      <w:r w:rsidRPr="00FA05D9">
        <w:rPr>
          <w:rFonts w:ascii="Times New Roman" w:eastAsia="Times New Roman" w:hAnsi="Times New Roman" w:cs="Times New Roman"/>
          <w:color w:val="000000"/>
          <w:sz w:val="24"/>
          <w:szCs w:val="24"/>
        </w:rPr>
        <w:t xml:space="preserve">Of the total number of persons with disabilities, about 51.7% are women and 48.3% are men, 56.6% live in rural areas and 43.4% </w:t>
      </w:r>
      <w:r w:rsidR="00AC22F6"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 xml:space="preserve"> in urban areas. </w:t>
      </w:r>
    </w:p>
    <w:p w14:paraId="11B0C837" w14:textId="77777777" w:rsidR="00ED0E8F" w:rsidRDefault="00ED0E8F" w:rsidP="00ED0E8F">
      <w:pPr>
        <w:tabs>
          <w:tab w:val="left" w:pos="-567"/>
        </w:tabs>
        <w:jc w:val="both"/>
        <w:rPr>
          <w:rFonts w:ascii="Times New Roman" w:eastAsia="Times New Roman" w:hAnsi="Times New Roman" w:cs="Times New Roman"/>
          <w:sz w:val="24"/>
          <w:szCs w:val="24"/>
        </w:rPr>
      </w:pPr>
    </w:p>
    <w:p w14:paraId="45FD9FFA" w14:textId="77777777" w:rsidR="00C5300C" w:rsidRPr="00FA05D9" w:rsidRDefault="00AC22F6" w:rsidP="00ED0E8F">
      <w:pPr>
        <w:tabs>
          <w:tab w:val="left" w:pos="-567"/>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w:t>
      </w:r>
      <w:r w:rsidR="008E65BA" w:rsidRPr="00FA05D9">
        <w:rPr>
          <w:rFonts w:ascii="Times New Roman" w:eastAsia="Times New Roman" w:hAnsi="Times New Roman" w:cs="Times New Roman"/>
          <w:sz w:val="24"/>
          <w:szCs w:val="24"/>
        </w:rPr>
        <w:t>R</w:t>
      </w:r>
      <w:r w:rsidRPr="00FA05D9">
        <w:rPr>
          <w:rFonts w:ascii="Times New Roman" w:eastAsia="Times New Roman" w:hAnsi="Times New Roman" w:cs="Times New Roman"/>
          <w:sz w:val="24"/>
          <w:szCs w:val="24"/>
        </w:rPr>
        <w:t xml:space="preserve">epublic of Moldova </w:t>
      </w:r>
      <w:r w:rsidR="00C5300C" w:rsidRPr="00FA05D9">
        <w:rPr>
          <w:rFonts w:ascii="Times New Roman" w:eastAsia="Times New Roman" w:hAnsi="Times New Roman" w:cs="Times New Roman"/>
          <w:sz w:val="24"/>
          <w:szCs w:val="24"/>
        </w:rPr>
        <w:t>submitted the</w:t>
      </w:r>
      <w:r w:rsidR="00FA05D9">
        <w:rPr>
          <w:rFonts w:ascii="Times New Roman" w:eastAsia="Times New Roman" w:hAnsi="Times New Roman" w:cs="Times New Roman"/>
          <w:sz w:val="24"/>
          <w:szCs w:val="24"/>
        </w:rPr>
        <w:t xml:space="preserve"> written</w:t>
      </w:r>
      <w:r w:rsidR="009B6205" w:rsidRPr="00FA05D9">
        <w:rPr>
          <w:rFonts w:ascii="Times New Roman" w:eastAsia="Times New Roman" w:hAnsi="Times New Roman" w:cs="Times New Roman"/>
          <w:sz w:val="24"/>
          <w:szCs w:val="24"/>
        </w:rPr>
        <w:t xml:space="preserve"> Initial State Report, </w:t>
      </w:r>
      <w:r w:rsidR="00C5300C" w:rsidRPr="00FA05D9">
        <w:rPr>
          <w:rFonts w:ascii="Times New Roman" w:eastAsia="Times New Roman" w:hAnsi="Times New Roman" w:cs="Times New Roman"/>
          <w:sz w:val="24"/>
          <w:szCs w:val="24"/>
        </w:rPr>
        <w:t>two years after the ratification of</w:t>
      </w:r>
      <w:r w:rsidR="00FA05D9">
        <w:rPr>
          <w:rFonts w:ascii="Times New Roman" w:eastAsia="Times New Roman" w:hAnsi="Times New Roman" w:cs="Times New Roman"/>
          <w:sz w:val="24"/>
          <w:szCs w:val="24"/>
        </w:rPr>
        <w:t xml:space="preserve"> the Convention (in 2012), and presented to the Committee in</w:t>
      </w:r>
      <w:r w:rsidR="00C5300C" w:rsidRPr="00FA05D9">
        <w:rPr>
          <w:rFonts w:ascii="Times New Roman" w:eastAsia="Times New Roman" w:hAnsi="Times New Roman" w:cs="Times New Roman"/>
          <w:sz w:val="24"/>
          <w:szCs w:val="24"/>
        </w:rPr>
        <w:t xml:space="preserve"> 2017. As a result, the Committee </w:t>
      </w:r>
      <w:r w:rsidR="00FA05D9">
        <w:rPr>
          <w:rFonts w:ascii="Times New Roman" w:eastAsia="Times New Roman" w:hAnsi="Times New Roman" w:cs="Times New Roman"/>
          <w:sz w:val="24"/>
          <w:szCs w:val="24"/>
        </w:rPr>
        <w:t>adopted</w:t>
      </w:r>
      <w:r w:rsidR="00C5300C" w:rsidRPr="00FA05D9">
        <w:rPr>
          <w:rFonts w:ascii="Times New Roman" w:eastAsia="Times New Roman" w:hAnsi="Times New Roman" w:cs="Times New Roman"/>
          <w:sz w:val="24"/>
          <w:szCs w:val="24"/>
        </w:rPr>
        <w:t xml:space="preserve"> the </w:t>
      </w:r>
      <w:r w:rsidR="008E65BA" w:rsidRPr="00FA05D9">
        <w:rPr>
          <w:rFonts w:ascii="Times New Roman" w:eastAsia="Times New Roman" w:hAnsi="Times New Roman" w:cs="Times New Roman"/>
          <w:sz w:val="24"/>
          <w:szCs w:val="24"/>
        </w:rPr>
        <w:t>C</w:t>
      </w:r>
      <w:r w:rsidR="00C5300C" w:rsidRPr="00FA05D9">
        <w:rPr>
          <w:rFonts w:ascii="Times New Roman" w:eastAsia="Times New Roman" w:hAnsi="Times New Roman" w:cs="Times New Roman"/>
          <w:sz w:val="24"/>
          <w:szCs w:val="24"/>
        </w:rPr>
        <w:t xml:space="preserve">oncluding </w:t>
      </w:r>
      <w:r w:rsidR="008E65BA" w:rsidRPr="00FA05D9">
        <w:rPr>
          <w:rFonts w:ascii="Times New Roman" w:eastAsia="Times New Roman" w:hAnsi="Times New Roman" w:cs="Times New Roman"/>
          <w:sz w:val="24"/>
          <w:szCs w:val="24"/>
        </w:rPr>
        <w:t xml:space="preserve">Observations </w:t>
      </w:r>
      <w:r w:rsidR="00A049F8" w:rsidRPr="00FA05D9">
        <w:rPr>
          <w:rFonts w:ascii="Times New Roman" w:eastAsia="Times New Roman" w:hAnsi="Times New Roman" w:cs="Times New Roman"/>
          <w:sz w:val="24"/>
          <w:szCs w:val="24"/>
        </w:rPr>
        <w:t xml:space="preserve">in the relation to the </w:t>
      </w:r>
      <w:r w:rsidR="009B6205" w:rsidRPr="00FA05D9">
        <w:rPr>
          <w:rFonts w:ascii="Times New Roman" w:eastAsia="Times New Roman" w:hAnsi="Times New Roman" w:cs="Times New Roman"/>
          <w:sz w:val="24"/>
          <w:szCs w:val="24"/>
        </w:rPr>
        <w:t>I</w:t>
      </w:r>
      <w:r w:rsidR="00A049F8" w:rsidRPr="00FA05D9">
        <w:rPr>
          <w:rFonts w:ascii="Times New Roman" w:eastAsia="Times New Roman" w:hAnsi="Times New Roman" w:cs="Times New Roman"/>
          <w:sz w:val="24"/>
          <w:szCs w:val="24"/>
        </w:rPr>
        <w:t xml:space="preserve">nitial </w:t>
      </w:r>
      <w:r w:rsidR="009B6205" w:rsidRPr="00FA05D9">
        <w:rPr>
          <w:rFonts w:ascii="Times New Roman" w:eastAsia="Times New Roman" w:hAnsi="Times New Roman" w:cs="Times New Roman"/>
          <w:sz w:val="24"/>
          <w:szCs w:val="24"/>
        </w:rPr>
        <w:t>R</w:t>
      </w:r>
      <w:r w:rsidR="00A049F8" w:rsidRPr="00FA05D9">
        <w:rPr>
          <w:rFonts w:ascii="Times New Roman" w:eastAsia="Times New Roman" w:hAnsi="Times New Roman" w:cs="Times New Roman"/>
          <w:sz w:val="24"/>
          <w:szCs w:val="24"/>
        </w:rPr>
        <w:t xml:space="preserve">eport and requested </w:t>
      </w:r>
      <w:r w:rsidR="00C5300C" w:rsidRPr="00FA05D9">
        <w:rPr>
          <w:rFonts w:ascii="Times New Roman" w:eastAsia="Times New Roman" w:hAnsi="Times New Roman" w:cs="Times New Roman"/>
          <w:sz w:val="24"/>
          <w:szCs w:val="24"/>
        </w:rPr>
        <w:t xml:space="preserve">the submission of the combined </w:t>
      </w:r>
      <w:r w:rsidR="009B6205" w:rsidRPr="00FA05D9">
        <w:rPr>
          <w:rFonts w:ascii="Times New Roman" w:eastAsia="Times New Roman" w:hAnsi="Times New Roman" w:cs="Times New Roman"/>
          <w:sz w:val="24"/>
          <w:szCs w:val="24"/>
        </w:rPr>
        <w:t>2</w:t>
      </w:r>
      <w:r w:rsidR="009B6205" w:rsidRPr="00FA05D9">
        <w:rPr>
          <w:rFonts w:ascii="Times New Roman" w:eastAsia="Times New Roman" w:hAnsi="Times New Roman" w:cs="Times New Roman"/>
          <w:sz w:val="24"/>
          <w:szCs w:val="24"/>
          <w:vertAlign w:val="superscript"/>
        </w:rPr>
        <w:t>nd</w:t>
      </w:r>
      <w:r w:rsidR="009B6205" w:rsidRPr="00FA05D9">
        <w:rPr>
          <w:rFonts w:ascii="Times New Roman" w:eastAsia="Times New Roman" w:hAnsi="Times New Roman" w:cs="Times New Roman"/>
          <w:sz w:val="24"/>
          <w:szCs w:val="24"/>
        </w:rPr>
        <w:t xml:space="preserve"> </w:t>
      </w:r>
      <w:r w:rsidR="00C5300C" w:rsidRPr="00FA05D9">
        <w:rPr>
          <w:rFonts w:ascii="Times New Roman" w:eastAsia="Times New Roman" w:hAnsi="Times New Roman" w:cs="Times New Roman"/>
          <w:sz w:val="24"/>
          <w:szCs w:val="24"/>
        </w:rPr>
        <w:t xml:space="preserve">and </w:t>
      </w:r>
      <w:r w:rsidR="009B6205" w:rsidRPr="00FA05D9">
        <w:rPr>
          <w:rFonts w:ascii="Times New Roman" w:eastAsia="Times New Roman" w:hAnsi="Times New Roman" w:cs="Times New Roman"/>
          <w:sz w:val="24"/>
          <w:szCs w:val="24"/>
        </w:rPr>
        <w:t>3</w:t>
      </w:r>
      <w:r w:rsidR="009B6205" w:rsidRPr="00FA05D9">
        <w:rPr>
          <w:rFonts w:ascii="Times New Roman" w:eastAsia="Times New Roman" w:hAnsi="Times New Roman" w:cs="Times New Roman"/>
          <w:sz w:val="24"/>
          <w:szCs w:val="24"/>
          <w:vertAlign w:val="superscript"/>
        </w:rPr>
        <w:t>rd</w:t>
      </w:r>
      <w:r w:rsidR="009B6205" w:rsidRPr="00FA05D9">
        <w:rPr>
          <w:rFonts w:ascii="Times New Roman" w:eastAsia="Times New Roman" w:hAnsi="Times New Roman" w:cs="Times New Roman"/>
          <w:sz w:val="24"/>
          <w:szCs w:val="24"/>
        </w:rPr>
        <w:t xml:space="preserve"> </w:t>
      </w:r>
      <w:r w:rsidR="00C5300C" w:rsidRPr="00FA05D9">
        <w:rPr>
          <w:rFonts w:ascii="Times New Roman" w:eastAsia="Times New Roman" w:hAnsi="Times New Roman" w:cs="Times New Roman"/>
          <w:sz w:val="24"/>
          <w:szCs w:val="24"/>
        </w:rPr>
        <w:t>reports by October 21, 2020.</w:t>
      </w:r>
    </w:p>
    <w:p w14:paraId="2DEF03ED" w14:textId="77777777" w:rsidR="00ED0E8F" w:rsidRDefault="00ED0E8F" w:rsidP="00ED0E8F">
      <w:pPr>
        <w:tabs>
          <w:tab w:val="left" w:pos="-567"/>
        </w:tabs>
        <w:jc w:val="both"/>
        <w:rPr>
          <w:rFonts w:ascii="Times New Roman" w:eastAsia="Times New Roman" w:hAnsi="Times New Roman" w:cs="Times New Roman"/>
          <w:sz w:val="24"/>
          <w:szCs w:val="24"/>
        </w:rPr>
      </w:pPr>
    </w:p>
    <w:p w14:paraId="4576673A" w14:textId="77777777" w:rsidR="00C5300C" w:rsidRPr="00FA05D9" w:rsidRDefault="00C5300C" w:rsidP="00ED0E8F">
      <w:pPr>
        <w:tabs>
          <w:tab w:val="left" w:pos="-567"/>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This Report </w:t>
      </w:r>
      <w:r w:rsidR="00BB3393" w:rsidRPr="00FA05D9">
        <w:rPr>
          <w:rFonts w:ascii="Times New Roman" w:eastAsia="Times New Roman" w:hAnsi="Times New Roman" w:cs="Times New Roman"/>
          <w:sz w:val="24"/>
          <w:szCs w:val="24"/>
        </w:rPr>
        <w:t>reflects</w:t>
      </w:r>
      <w:r w:rsidRPr="00FA05D9">
        <w:rPr>
          <w:rFonts w:ascii="Times New Roman" w:eastAsia="Times New Roman" w:hAnsi="Times New Roman" w:cs="Times New Roman"/>
          <w:sz w:val="24"/>
          <w:szCs w:val="24"/>
        </w:rPr>
        <w:t xml:space="preserve"> the measures taken by the State so far to implement the </w:t>
      </w:r>
      <w:r w:rsidR="0031590A" w:rsidRPr="00FA05D9">
        <w:rPr>
          <w:rFonts w:ascii="Times New Roman" w:eastAsia="Times New Roman" w:hAnsi="Times New Roman" w:cs="Times New Roman"/>
          <w:sz w:val="24"/>
          <w:szCs w:val="24"/>
        </w:rPr>
        <w:t>CRPD</w:t>
      </w:r>
      <w:r w:rsidRPr="00FA05D9">
        <w:rPr>
          <w:rFonts w:ascii="Times New Roman" w:eastAsia="Times New Roman" w:hAnsi="Times New Roman" w:cs="Times New Roman"/>
          <w:sz w:val="24"/>
          <w:szCs w:val="24"/>
        </w:rPr>
        <w:t xml:space="preserve"> and the analysis of national </w:t>
      </w:r>
      <w:r w:rsidR="0031590A" w:rsidRPr="00FA05D9">
        <w:rPr>
          <w:rFonts w:ascii="Times New Roman" w:eastAsia="Times New Roman" w:hAnsi="Times New Roman" w:cs="Times New Roman"/>
          <w:sz w:val="24"/>
          <w:szCs w:val="24"/>
        </w:rPr>
        <w:t>legalframework in</w:t>
      </w:r>
      <w:r w:rsidRPr="00FA05D9">
        <w:rPr>
          <w:rFonts w:ascii="Times New Roman" w:eastAsia="Times New Roman" w:hAnsi="Times New Roman" w:cs="Times New Roman"/>
          <w:sz w:val="24"/>
          <w:szCs w:val="24"/>
        </w:rPr>
        <w:t xml:space="preserve"> compliance with </w:t>
      </w:r>
      <w:r w:rsidR="0031590A" w:rsidRPr="00FA05D9">
        <w:rPr>
          <w:rFonts w:ascii="Times New Roman" w:eastAsia="Times New Roman" w:hAnsi="Times New Roman" w:cs="Times New Roman"/>
          <w:sz w:val="24"/>
          <w:szCs w:val="24"/>
        </w:rPr>
        <w:t xml:space="preserve">the </w:t>
      </w:r>
      <w:r w:rsidRPr="00FA05D9">
        <w:rPr>
          <w:rFonts w:ascii="Times New Roman" w:eastAsia="Times New Roman" w:hAnsi="Times New Roman" w:cs="Times New Roman"/>
          <w:sz w:val="24"/>
          <w:szCs w:val="24"/>
        </w:rPr>
        <w:t>provisions</w:t>
      </w:r>
      <w:r w:rsidR="00217965" w:rsidRPr="00FA05D9">
        <w:rPr>
          <w:rFonts w:ascii="Times New Roman" w:eastAsia="Times New Roman" w:hAnsi="Times New Roman" w:cs="Times New Roman"/>
          <w:sz w:val="24"/>
          <w:szCs w:val="24"/>
        </w:rPr>
        <w:t xml:space="preserve"> of CRPD</w:t>
      </w:r>
      <w:r w:rsidR="0031590A" w:rsidRPr="00FA05D9">
        <w:rPr>
          <w:rFonts w:ascii="Times New Roman" w:eastAsia="Times New Roman" w:hAnsi="Times New Roman" w:cs="Times New Roman"/>
          <w:sz w:val="24"/>
          <w:szCs w:val="24"/>
        </w:rPr>
        <w:t xml:space="preserve">. Besides, the </w:t>
      </w:r>
      <w:r w:rsidR="009B6205" w:rsidRPr="00FA05D9">
        <w:rPr>
          <w:rFonts w:ascii="Times New Roman" w:eastAsia="Times New Roman" w:hAnsi="Times New Roman" w:cs="Times New Roman"/>
          <w:sz w:val="24"/>
          <w:szCs w:val="24"/>
        </w:rPr>
        <w:t>R</w:t>
      </w:r>
      <w:r w:rsidR="0031590A" w:rsidRPr="00FA05D9">
        <w:rPr>
          <w:rFonts w:ascii="Times New Roman" w:eastAsia="Times New Roman" w:hAnsi="Times New Roman" w:cs="Times New Roman"/>
          <w:sz w:val="24"/>
          <w:szCs w:val="24"/>
        </w:rPr>
        <w:t xml:space="preserve">eport includes the  </w:t>
      </w:r>
      <w:r w:rsidRPr="00FA05D9">
        <w:rPr>
          <w:rFonts w:ascii="Times New Roman" w:eastAsia="Times New Roman" w:hAnsi="Times New Roman" w:cs="Times New Roman"/>
          <w:sz w:val="24"/>
          <w:szCs w:val="24"/>
        </w:rPr>
        <w:t xml:space="preserve"> information on the implementation of the </w:t>
      </w:r>
      <w:r w:rsidR="00217965" w:rsidRPr="00FA05D9">
        <w:rPr>
          <w:rFonts w:ascii="Times New Roman" w:eastAsia="Times New Roman" w:hAnsi="Times New Roman" w:cs="Times New Roman"/>
          <w:sz w:val="24"/>
          <w:szCs w:val="24"/>
        </w:rPr>
        <w:t>Concluding Observations of</w:t>
      </w:r>
      <w:r w:rsidRPr="00FA05D9">
        <w:rPr>
          <w:rFonts w:ascii="Times New Roman" w:eastAsia="Times New Roman" w:hAnsi="Times New Roman" w:cs="Times New Roman"/>
          <w:sz w:val="24"/>
          <w:szCs w:val="24"/>
        </w:rPr>
        <w:t xml:space="preserve"> the Committee</w:t>
      </w:r>
      <w:r w:rsidR="00217965" w:rsidRPr="00FA05D9">
        <w:rPr>
          <w:rFonts w:ascii="Times New Roman" w:eastAsia="Times New Roman" w:hAnsi="Times New Roman" w:cs="Times New Roman"/>
          <w:sz w:val="24"/>
          <w:szCs w:val="24"/>
        </w:rPr>
        <w:t xml:space="preserve"> provided to the RM</w:t>
      </w:r>
      <w:r w:rsidRPr="00FA05D9">
        <w:rPr>
          <w:rFonts w:ascii="Times New Roman" w:eastAsia="Times New Roman" w:hAnsi="Times New Roman" w:cs="Times New Roman"/>
          <w:sz w:val="24"/>
          <w:szCs w:val="24"/>
        </w:rPr>
        <w:t xml:space="preserve"> in 2017, and the difficulties and shortcomings to be addressed in the next period.</w:t>
      </w:r>
      <w:r w:rsidR="009B6205"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The </w:t>
      </w:r>
      <w:r w:rsidR="009B6205" w:rsidRPr="00FA05D9">
        <w:rPr>
          <w:rFonts w:ascii="Times New Roman" w:eastAsia="Times New Roman" w:hAnsi="Times New Roman" w:cs="Times New Roman"/>
          <w:sz w:val="24"/>
          <w:szCs w:val="24"/>
        </w:rPr>
        <w:lastRenderedPageBreak/>
        <w:t xml:space="preserve">development </w:t>
      </w:r>
      <w:r w:rsidR="009650DD" w:rsidRPr="00FA05D9">
        <w:rPr>
          <w:rFonts w:ascii="Times New Roman" w:eastAsia="Times New Roman" w:hAnsi="Times New Roman" w:cs="Times New Roman"/>
          <w:sz w:val="24"/>
          <w:szCs w:val="24"/>
        </w:rPr>
        <w:t xml:space="preserve">process </w:t>
      </w:r>
      <w:r w:rsidRPr="00FA05D9">
        <w:rPr>
          <w:rFonts w:ascii="Times New Roman" w:eastAsia="Times New Roman" w:hAnsi="Times New Roman" w:cs="Times New Roman"/>
          <w:sz w:val="24"/>
          <w:szCs w:val="24"/>
        </w:rPr>
        <w:t xml:space="preserve">of </w:t>
      </w:r>
      <w:r w:rsidR="009B6205" w:rsidRPr="00FA05D9">
        <w:rPr>
          <w:rFonts w:ascii="Times New Roman" w:eastAsia="Times New Roman" w:hAnsi="Times New Roman" w:cs="Times New Roman"/>
          <w:sz w:val="24"/>
          <w:szCs w:val="24"/>
        </w:rPr>
        <w:t>this Report</w:t>
      </w:r>
      <w:r w:rsidRPr="00FA05D9">
        <w:rPr>
          <w:rFonts w:ascii="Times New Roman" w:eastAsia="Times New Roman" w:hAnsi="Times New Roman" w:cs="Times New Roman"/>
          <w:sz w:val="24"/>
          <w:szCs w:val="24"/>
        </w:rPr>
        <w:t xml:space="preserve"> </w:t>
      </w:r>
      <w:r w:rsidR="009B6205" w:rsidRPr="00FA05D9">
        <w:rPr>
          <w:rFonts w:ascii="Times New Roman" w:eastAsia="Times New Roman" w:hAnsi="Times New Roman" w:cs="Times New Roman"/>
          <w:sz w:val="24"/>
          <w:szCs w:val="24"/>
        </w:rPr>
        <w:t>was an</w:t>
      </w:r>
      <w:r w:rsidRPr="00FA05D9">
        <w:rPr>
          <w:rFonts w:ascii="Times New Roman" w:eastAsia="Times New Roman" w:hAnsi="Times New Roman" w:cs="Times New Roman"/>
          <w:sz w:val="24"/>
          <w:szCs w:val="24"/>
        </w:rPr>
        <w:t xml:space="preserve"> opportunity </w:t>
      </w:r>
      <w:r w:rsidR="009650DD" w:rsidRPr="00FA05D9">
        <w:rPr>
          <w:rFonts w:ascii="Times New Roman" w:eastAsia="Times New Roman" w:hAnsi="Times New Roman" w:cs="Times New Roman"/>
          <w:sz w:val="24"/>
          <w:szCs w:val="24"/>
        </w:rPr>
        <w:t xml:space="preserve">for the Government </w:t>
      </w:r>
      <w:r w:rsidRPr="00FA05D9">
        <w:rPr>
          <w:rFonts w:ascii="Times New Roman" w:eastAsia="Times New Roman" w:hAnsi="Times New Roman" w:cs="Times New Roman"/>
          <w:sz w:val="24"/>
          <w:szCs w:val="24"/>
        </w:rPr>
        <w:t xml:space="preserve">to analyze the </w:t>
      </w:r>
      <w:r w:rsidR="00217965" w:rsidRPr="00FA05D9">
        <w:rPr>
          <w:rFonts w:ascii="Times New Roman" w:eastAsia="Times New Roman" w:hAnsi="Times New Roman" w:cs="Times New Roman"/>
          <w:sz w:val="24"/>
          <w:szCs w:val="24"/>
        </w:rPr>
        <w:t xml:space="preserve">progress of CRPD </w:t>
      </w:r>
      <w:r w:rsidR="009B6205" w:rsidRPr="00FA05D9">
        <w:rPr>
          <w:rFonts w:ascii="Times New Roman" w:eastAsia="Times New Roman" w:hAnsi="Times New Roman" w:cs="Times New Roman"/>
          <w:sz w:val="24"/>
          <w:szCs w:val="24"/>
        </w:rPr>
        <w:t>implementation,</w:t>
      </w:r>
      <w:r w:rsidRPr="00FA05D9">
        <w:rPr>
          <w:rFonts w:ascii="Times New Roman" w:eastAsia="Times New Roman" w:hAnsi="Times New Roman" w:cs="Times New Roman"/>
          <w:sz w:val="24"/>
          <w:szCs w:val="24"/>
        </w:rPr>
        <w:t xml:space="preserve"> both in terms of legal provisions and local practices.</w:t>
      </w:r>
      <w:r w:rsidR="009B6205"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The </w:t>
      </w:r>
      <w:r w:rsidR="009B6205" w:rsidRPr="00FA05D9">
        <w:rPr>
          <w:rFonts w:ascii="Times New Roman" w:eastAsia="Times New Roman" w:hAnsi="Times New Roman" w:cs="Times New Roman"/>
          <w:sz w:val="24"/>
          <w:szCs w:val="24"/>
        </w:rPr>
        <w:t>R</w:t>
      </w:r>
      <w:r w:rsidRPr="00FA05D9">
        <w:rPr>
          <w:rFonts w:ascii="Times New Roman" w:eastAsia="Times New Roman" w:hAnsi="Times New Roman" w:cs="Times New Roman"/>
          <w:sz w:val="24"/>
          <w:szCs w:val="24"/>
        </w:rPr>
        <w:t xml:space="preserve">eport was prepared under the coordination of the </w:t>
      </w:r>
      <w:r w:rsidR="009040C5" w:rsidRPr="00FA05D9">
        <w:rPr>
          <w:rFonts w:ascii="Times New Roman" w:eastAsia="Times New Roman" w:hAnsi="Times New Roman" w:cs="Times New Roman"/>
          <w:sz w:val="24"/>
          <w:szCs w:val="24"/>
        </w:rPr>
        <w:t>MHLSP</w:t>
      </w:r>
      <w:r w:rsidRPr="00FA05D9">
        <w:rPr>
          <w:rFonts w:ascii="Times New Roman" w:eastAsia="Times New Roman" w:hAnsi="Times New Roman" w:cs="Times New Roman"/>
          <w:sz w:val="24"/>
          <w:szCs w:val="24"/>
        </w:rPr>
        <w:t>, with the involvement of central and local public authorities, as well as</w:t>
      </w:r>
      <w:r w:rsidR="00FA05D9">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 xml:space="preserve"> civil society</w:t>
      </w:r>
      <w:r w:rsidR="009B6205" w:rsidRPr="00FA05D9">
        <w:rPr>
          <w:rFonts w:ascii="Times New Roman" w:eastAsia="Times New Roman" w:hAnsi="Times New Roman" w:cs="Times New Roman"/>
          <w:sz w:val="24"/>
          <w:szCs w:val="24"/>
        </w:rPr>
        <w:t xml:space="preserve"> organizations</w:t>
      </w:r>
      <w:r w:rsidRPr="00FA05D9">
        <w:rPr>
          <w:rFonts w:ascii="Times New Roman" w:eastAsia="Times New Roman" w:hAnsi="Times New Roman" w:cs="Times New Roman"/>
          <w:sz w:val="24"/>
          <w:szCs w:val="24"/>
        </w:rPr>
        <w:t>.</w:t>
      </w:r>
    </w:p>
    <w:p w14:paraId="6A62E486" w14:textId="77777777" w:rsidR="00ED0E8F" w:rsidRDefault="00ED0E8F" w:rsidP="00ED0E8F">
      <w:pPr>
        <w:jc w:val="both"/>
        <w:rPr>
          <w:rFonts w:ascii="Times New Roman" w:eastAsia="Times New Roman" w:hAnsi="Times New Roman" w:cs="Times New Roman"/>
          <w:sz w:val="24"/>
          <w:szCs w:val="24"/>
        </w:rPr>
      </w:pPr>
    </w:p>
    <w:p w14:paraId="6EE5DB51" w14:textId="77777777" w:rsidR="00C5300C" w:rsidRPr="00FA05D9" w:rsidRDefault="00C5300C" w:rsidP="00ED0E8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Report was </w:t>
      </w:r>
      <w:r w:rsidR="00217965" w:rsidRPr="00FA05D9">
        <w:rPr>
          <w:rFonts w:ascii="Times New Roman" w:eastAsia="Times New Roman" w:hAnsi="Times New Roman" w:cs="Times New Roman"/>
          <w:sz w:val="24"/>
          <w:szCs w:val="24"/>
        </w:rPr>
        <w:t>consulted</w:t>
      </w:r>
      <w:r w:rsidRPr="00FA05D9">
        <w:rPr>
          <w:rFonts w:ascii="Times New Roman" w:eastAsia="Times New Roman" w:hAnsi="Times New Roman" w:cs="Times New Roman"/>
          <w:sz w:val="24"/>
          <w:szCs w:val="24"/>
        </w:rPr>
        <w:t xml:space="preserve"> with ministries, authorities, central and local public institutions, civil society </w:t>
      </w:r>
      <w:r w:rsidR="00217965" w:rsidRPr="00FA05D9">
        <w:rPr>
          <w:rFonts w:ascii="Times New Roman" w:eastAsia="Times New Roman" w:hAnsi="Times New Roman" w:cs="Times New Roman"/>
          <w:sz w:val="24"/>
          <w:szCs w:val="24"/>
        </w:rPr>
        <w:t xml:space="preserve">organizations, including </w:t>
      </w:r>
      <w:r w:rsidRPr="00FA05D9">
        <w:rPr>
          <w:rFonts w:ascii="Times New Roman" w:eastAsia="Times New Roman" w:hAnsi="Times New Roman" w:cs="Times New Roman"/>
          <w:sz w:val="24"/>
          <w:szCs w:val="24"/>
        </w:rPr>
        <w:t xml:space="preserve">organizations </w:t>
      </w:r>
      <w:r w:rsidR="00217965" w:rsidRPr="00FA05D9">
        <w:rPr>
          <w:rFonts w:ascii="Times New Roman" w:eastAsia="Times New Roman" w:hAnsi="Times New Roman" w:cs="Times New Roman"/>
          <w:sz w:val="24"/>
          <w:szCs w:val="24"/>
        </w:rPr>
        <w:t xml:space="preserve">of </w:t>
      </w:r>
      <w:r w:rsidRPr="00FA05D9">
        <w:rPr>
          <w:rFonts w:ascii="Times New Roman" w:eastAsia="Times New Roman" w:hAnsi="Times New Roman" w:cs="Times New Roman"/>
          <w:sz w:val="24"/>
          <w:szCs w:val="24"/>
        </w:rPr>
        <w:t xml:space="preserve">people with disabilities. In this regard, </w:t>
      </w:r>
      <w:r w:rsidR="009040C5" w:rsidRPr="00FA05D9">
        <w:rPr>
          <w:rFonts w:ascii="Times New Roman" w:eastAsia="Times New Roman" w:hAnsi="Times New Roman" w:cs="Times New Roman"/>
          <w:sz w:val="24"/>
          <w:szCs w:val="24"/>
        </w:rPr>
        <w:t>MHLSP</w:t>
      </w:r>
      <w:r w:rsidRPr="00FA05D9">
        <w:rPr>
          <w:rFonts w:ascii="Times New Roman" w:eastAsia="Times New Roman" w:hAnsi="Times New Roman" w:cs="Times New Roman"/>
          <w:sz w:val="24"/>
          <w:szCs w:val="24"/>
        </w:rPr>
        <w:t xml:space="preserve"> requested in writing their views and objections to the draft Report, which was placed on the website </w:t>
      </w:r>
      <w:r w:rsidR="009B6205" w:rsidRPr="00FA05D9">
        <w:rPr>
          <w:rFonts w:ascii="Times New Roman" w:eastAsia="Times New Roman" w:hAnsi="Times New Roman" w:cs="Times New Roman"/>
          <w:sz w:val="24"/>
          <w:szCs w:val="24"/>
        </w:rPr>
        <w:t xml:space="preserve">of the MHLSP, </w:t>
      </w:r>
      <w:r w:rsidRPr="00FA05D9">
        <w:rPr>
          <w:rFonts w:ascii="Times New Roman" w:eastAsia="Times New Roman" w:hAnsi="Times New Roman" w:cs="Times New Roman"/>
          <w:sz w:val="24"/>
          <w:szCs w:val="24"/>
        </w:rPr>
        <w:t>so that it could be accessed and viewed in the consultation process, including by people with disabilities.</w:t>
      </w:r>
    </w:p>
    <w:p w14:paraId="031BAF2F" w14:textId="77777777" w:rsidR="00ED0E8F" w:rsidRDefault="00ED0E8F" w:rsidP="00ED0E8F">
      <w:pPr>
        <w:jc w:val="both"/>
        <w:rPr>
          <w:rFonts w:ascii="Times New Roman" w:eastAsia="Times New Roman" w:hAnsi="Times New Roman" w:cs="Times New Roman"/>
          <w:sz w:val="24"/>
          <w:szCs w:val="24"/>
        </w:rPr>
      </w:pPr>
    </w:p>
    <w:p w14:paraId="581C622F" w14:textId="77777777" w:rsidR="006671A8" w:rsidRPr="00FA05D9" w:rsidRDefault="00C5300C" w:rsidP="00ED0E8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w:t>
      </w:r>
      <w:r w:rsidR="009B6205" w:rsidRPr="00FA05D9">
        <w:rPr>
          <w:rFonts w:ascii="Times New Roman" w:eastAsia="Times New Roman" w:hAnsi="Times New Roman" w:cs="Times New Roman"/>
          <w:sz w:val="24"/>
          <w:szCs w:val="24"/>
        </w:rPr>
        <w:t>National Council for Human Rights</w:t>
      </w:r>
      <w:r w:rsidR="00FA05D9">
        <w:rPr>
          <w:rFonts w:ascii="Times New Roman" w:eastAsia="Times New Roman" w:hAnsi="Times New Roman" w:cs="Times New Roman"/>
          <w:sz w:val="24"/>
          <w:szCs w:val="24"/>
        </w:rPr>
        <w:t>,</w:t>
      </w:r>
      <w:r w:rsidR="009B6205" w:rsidRPr="00FA05D9">
        <w:rPr>
          <w:rFonts w:ascii="Times New Roman" w:eastAsia="Times New Roman" w:hAnsi="Times New Roman" w:cs="Times New Roman"/>
          <w:sz w:val="24"/>
          <w:szCs w:val="24"/>
        </w:rPr>
        <w:t xml:space="preserve"> </w:t>
      </w:r>
      <w:r w:rsidR="00FA05D9" w:rsidRPr="00FA05D9">
        <w:rPr>
          <w:rFonts w:ascii="Times New Roman" w:eastAsia="Times New Roman" w:hAnsi="Times New Roman" w:cs="Times New Roman"/>
          <w:sz w:val="24"/>
          <w:szCs w:val="24"/>
        </w:rPr>
        <w:t xml:space="preserve">as </w:t>
      </w:r>
      <w:r w:rsidR="00FA05D9">
        <w:rPr>
          <w:rFonts w:ascii="Times New Roman" w:eastAsia="Times New Roman" w:hAnsi="Times New Roman" w:cs="Times New Roman"/>
          <w:sz w:val="24"/>
          <w:szCs w:val="24"/>
        </w:rPr>
        <w:t xml:space="preserve">the </w:t>
      </w:r>
      <w:r w:rsidR="00FA05D9" w:rsidRPr="00FA05D9">
        <w:rPr>
          <w:rFonts w:ascii="Times New Roman" w:eastAsia="Times New Roman" w:hAnsi="Times New Roman" w:cs="Times New Roman"/>
          <w:sz w:val="24"/>
          <w:szCs w:val="24"/>
        </w:rPr>
        <w:t xml:space="preserve">main </w:t>
      </w:r>
      <w:r w:rsidR="00FA05D9">
        <w:rPr>
          <w:rFonts w:ascii="Times New Roman" w:eastAsia="Times New Roman" w:hAnsi="Times New Roman" w:cs="Times New Roman"/>
          <w:sz w:val="24"/>
          <w:szCs w:val="24"/>
        </w:rPr>
        <w:t>interinstitutional</w:t>
      </w:r>
      <w:r w:rsidR="00FA05D9" w:rsidRPr="00FA05D9">
        <w:rPr>
          <w:rFonts w:ascii="Times New Roman" w:eastAsia="Times New Roman" w:hAnsi="Times New Roman" w:cs="Times New Roman"/>
          <w:sz w:val="24"/>
          <w:szCs w:val="24"/>
        </w:rPr>
        <w:t xml:space="preserve"> advisory body with responsibilities </w:t>
      </w:r>
      <w:r w:rsidR="00FA05D9">
        <w:rPr>
          <w:rFonts w:ascii="Times New Roman" w:eastAsia="Times New Roman" w:hAnsi="Times New Roman" w:cs="Times New Roman"/>
          <w:sz w:val="24"/>
          <w:szCs w:val="24"/>
        </w:rPr>
        <w:t>i</w:t>
      </w:r>
      <w:r w:rsidR="00FA05D9" w:rsidRPr="00FA05D9">
        <w:rPr>
          <w:rFonts w:ascii="Times New Roman" w:eastAsia="Times New Roman" w:hAnsi="Times New Roman" w:cs="Times New Roman"/>
          <w:sz w:val="24"/>
          <w:szCs w:val="24"/>
        </w:rPr>
        <w:t>n the implementation of international human rights treaties to which the Republic of Moldova is party</w:t>
      </w:r>
      <w:r w:rsidR="00FA05D9">
        <w:rPr>
          <w:rFonts w:ascii="Times New Roman" w:eastAsia="Times New Roman" w:hAnsi="Times New Roman" w:cs="Times New Roman"/>
          <w:sz w:val="24"/>
          <w:szCs w:val="24"/>
        </w:rPr>
        <w:t xml:space="preserve">, </w:t>
      </w:r>
      <w:r w:rsidR="009B6205" w:rsidRPr="00FA05D9">
        <w:rPr>
          <w:rFonts w:ascii="Times New Roman" w:eastAsia="Times New Roman" w:hAnsi="Times New Roman" w:cs="Times New Roman"/>
          <w:sz w:val="24"/>
          <w:szCs w:val="24"/>
        </w:rPr>
        <w:t>approved the Report</w:t>
      </w:r>
      <w:r w:rsidR="00FA05D9">
        <w:rPr>
          <w:rFonts w:ascii="Times New Roman" w:eastAsia="Times New Roman" w:hAnsi="Times New Roman" w:cs="Times New Roman"/>
          <w:sz w:val="24"/>
          <w:szCs w:val="24"/>
        </w:rPr>
        <w:t xml:space="preserve">. </w:t>
      </w:r>
      <w:r w:rsidR="009B6205" w:rsidRPr="00FA05D9">
        <w:rPr>
          <w:rFonts w:ascii="Times New Roman" w:eastAsia="Times New Roman" w:hAnsi="Times New Roman" w:cs="Times New Roman"/>
          <w:sz w:val="24"/>
          <w:szCs w:val="24"/>
        </w:rPr>
        <w:t xml:space="preserve">The </w:t>
      </w:r>
      <w:r w:rsidR="00FA05D9">
        <w:rPr>
          <w:rFonts w:ascii="Times New Roman" w:eastAsia="Times New Roman" w:hAnsi="Times New Roman" w:cs="Times New Roman"/>
          <w:sz w:val="24"/>
          <w:szCs w:val="24"/>
        </w:rPr>
        <w:t>document</w:t>
      </w:r>
      <w:r w:rsidR="009B6205" w:rsidRPr="00FA05D9">
        <w:rPr>
          <w:rFonts w:ascii="Times New Roman" w:eastAsia="Times New Roman" w:hAnsi="Times New Roman" w:cs="Times New Roman"/>
          <w:sz w:val="24"/>
          <w:szCs w:val="24"/>
        </w:rPr>
        <w:t xml:space="preserve"> was </w:t>
      </w:r>
      <w:r w:rsidRPr="00FA05D9">
        <w:rPr>
          <w:rFonts w:ascii="Times New Roman" w:eastAsia="Times New Roman" w:hAnsi="Times New Roman" w:cs="Times New Roman"/>
          <w:sz w:val="24"/>
          <w:szCs w:val="24"/>
        </w:rPr>
        <w:t>coordinat</w:t>
      </w:r>
      <w:r w:rsidR="009B6205" w:rsidRPr="00FA05D9">
        <w:rPr>
          <w:rFonts w:ascii="Times New Roman" w:eastAsia="Times New Roman" w:hAnsi="Times New Roman" w:cs="Times New Roman"/>
          <w:sz w:val="24"/>
          <w:szCs w:val="24"/>
        </w:rPr>
        <w:t xml:space="preserve">ed with </w:t>
      </w:r>
      <w:r w:rsidR="00FA05D9">
        <w:rPr>
          <w:rFonts w:ascii="Times New Roman" w:eastAsia="Times New Roman" w:hAnsi="Times New Roman" w:cs="Times New Roman"/>
          <w:sz w:val="24"/>
          <w:szCs w:val="24"/>
        </w:rPr>
        <w:t xml:space="preserve">the </w:t>
      </w:r>
      <w:r w:rsidRPr="00FA05D9">
        <w:rPr>
          <w:rFonts w:ascii="Times New Roman" w:eastAsia="Times New Roman" w:hAnsi="Times New Roman" w:cs="Times New Roman"/>
          <w:sz w:val="24"/>
          <w:szCs w:val="24"/>
        </w:rPr>
        <w:t xml:space="preserve">Parliamentary </w:t>
      </w:r>
      <w:r w:rsidR="00A0303D" w:rsidRPr="00FA05D9">
        <w:rPr>
          <w:rFonts w:ascii="Times New Roman" w:eastAsia="Times New Roman" w:hAnsi="Times New Roman" w:cs="Times New Roman"/>
          <w:sz w:val="24"/>
          <w:szCs w:val="24"/>
        </w:rPr>
        <w:t xml:space="preserve">Commision </w:t>
      </w:r>
      <w:r w:rsidRPr="00FA05D9">
        <w:rPr>
          <w:rFonts w:ascii="Times New Roman" w:eastAsia="Times New Roman" w:hAnsi="Times New Roman" w:cs="Times New Roman"/>
          <w:sz w:val="24"/>
          <w:szCs w:val="24"/>
        </w:rPr>
        <w:t xml:space="preserve">on Social Protection, Health and Family and </w:t>
      </w:r>
      <w:r w:rsidR="00D13A72">
        <w:rPr>
          <w:rFonts w:ascii="Times New Roman" w:eastAsia="Times New Roman" w:hAnsi="Times New Roman" w:cs="Times New Roman"/>
          <w:sz w:val="24"/>
          <w:szCs w:val="24"/>
        </w:rPr>
        <w:t xml:space="preserve">the </w:t>
      </w:r>
      <w:r w:rsidRPr="00FA05D9">
        <w:rPr>
          <w:rFonts w:ascii="Times New Roman" w:eastAsia="Times New Roman" w:hAnsi="Times New Roman" w:cs="Times New Roman"/>
          <w:sz w:val="24"/>
          <w:szCs w:val="24"/>
        </w:rPr>
        <w:t>Committee on Foreign Policy and European Integration.</w:t>
      </w:r>
    </w:p>
    <w:p w14:paraId="53EF8330" w14:textId="77777777" w:rsidR="006671A8" w:rsidRPr="00FA05D9" w:rsidRDefault="00010F23" w:rsidP="00882116">
      <w:pPr>
        <w:pStyle w:val="Heading1"/>
        <w:jc w:val="center"/>
        <w:rPr>
          <w:rFonts w:ascii="Times New Roman" w:hAnsi="Times New Roman" w:cs="Times New Roman"/>
          <w:b/>
          <w:sz w:val="24"/>
          <w:szCs w:val="24"/>
        </w:rPr>
      </w:pPr>
      <w:bookmarkStart w:id="4" w:name="_Toc59132230"/>
      <w:r w:rsidRPr="00FA05D9">
        <w:rPr>
          <w:rFonts w:ascii="Times New Roman" w:hAnsi="Times New Roman" w:cs="Times New Roman"/>
          <w:b/>
          <w:sz w:val="24"/>
          <w:szCs w:val="24"/>
        </w:rPr>
        <w:t xml:space="preserve">II. </w:t>
      </w:r>
      <w:r w:rsidR="00C5300C" w:rsidRPr="00FA05D9">
        <w:rPr>
          <w:rFonts w:ascii="Times New Roman" w:hAnsi="Times New Roman" w:cs="Times New Roman"/>
          <w:b/>
          <w:sz w:val="24"/>
          <w:szCs w:val="24"/>
        </w:rPr>
        <w:t>GENERAL PROVISIONS</w:t>
      </w:r>
      <w:r w:rsidRPr="00FA05D9">
        <w:rPr>
          <w:rFonts w:ascii="Times New Roman" w:hAnsi="Times New Roman" w:cs="Times New Roman"/>
          <w:b/>
          <w:sz w:val="24"/>
          <w:szCs w:val="24"/>
        </w:rPr>
        <w:t xml:space="preserve"> (Artic</w:t>
      </w:r>
      <w:r w:rsidR="00C5300C" w:rsidRPr="00FA05D9">
        <w:rPr>
          <w:rFonts w:ascii="Times New Roman" w:hAnsi="Times New Roman" w:cs="Times New Roman"/>
          <w:b/>
          <w:sz w:val="24"/>
          <w:szCs w:val="24"/>
        </w:rPr>
        <w:t>les</w:t>
      </w:r>
      <w:r w:rsidRPr="00FA05D9">
        <w:rPr>
          <w:rFonts w:ascii="Times New Roman" w:hAnsi="Times New Roman" w:cs="Times New Roman"/>
          <w:b/>
          <w:sz w:val="24"/>
          <w:szCs w:val="24"/>
        </w:rPr>
        <w:t xml:space="preserve"> 1-4)</w:t>
      </w:r>
      <w:bookmarkEnd w:id="4"/>
    </w:p>
    <w:p w14:paraId="26889850" w14:textId="77777777" w:rsidR="00EC28E1" w:rsidRPr="00FA05D9" w:rsidRDefault="00EC28E1" w:rsidP="00ED0E8F">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By ratifying the </w:t>
      </w:r>
      <w:r w:rsidR="00882116" w:rsidRPr="00FA05D9">
        <w:rPr>
          <w:rFonts w:ascii="Times New Roman" w:eastAsia="Times New Roman" w:hAnsi="Times New Roman" w:cs="Times New Roman"/>
          <w:color w:val="000000"/>
          <w:sz w:val="24"/>
          <w:szCs w:val="24"/>
        </w:rPr>
        <w:t>CRPD</w:t>
      </w:r>
      <w:r w:rsidRPr="00FA05D9">
        <w:rPr>
          <w:rFonts w:ascii="Times New Roman" w:eastAsia="Times New Roman" w:hAnsi="Times New Roman" w:cs="Times New Roman"/>
          <w:color w:val="000000"/>
          <w:sz w:val="24"/>
          <w:szCs w:val="24"/>
        </w:rPr>
        <w:t xml:space="preserve">, the </w:t>
      </w:r>
      <w:r w:rsidR="00A0303D" w:rsidRPr="00FA05D9">
        <w:rPr>
          <w:rFonts w:ascii="Times New Roman" w:eastAsia="Times New Roman" w:hAnsi="Times New Roman" w:cs="Times New Roman"/>
          <w:color w:val="000000"/>
          <w:sz w:val="24"/>
          <w:szCs w:val="24"/>
        </w:rPr>
        <w:t>RM</w:t>
      </w:r>
      <w:r w:rsidRPr="00FA05D9">
        <w:rPr>
          <w:rFonts w:ascii="Times New Roman" w:eastAsia="Times New Roman" w:hAnsi="Times New Roman" w:cs="Times New Roman"/>
          <w:color w:val="000000"/>
          <w:sz w:val="24"/>
          <w:szCs w:val="24"/>
        </w:rPr>
        <w:t xml:space="preserve"> has undertaken to respect and implement the principles of the document, including </w:t>
      </w:r>
      <w:r w:rsidR="00AE6CB5" w:rsidRPr="00FA05D9">
        <w:rPr>
          <w:rFonts w:ascii="Times New Roman" w:eastAsia="Times New Roman" w:hAnsi="Times New Roman" w:cs="Times New Roman"/>
          <w:color w:val="000000"/>
          <w:sz w:val="24"/>
          <w:szCs w:val="24"/>
        </w:rPr>
        <w:t xml:space="preserve">the improvement of </w:t>
      </w:r>
      <w:r w:rsidR="00882116" w:rsidRPr="00FA05D9">
        <w:rPr>
          <w:rFonts w:ascii="Times New Roman" w:eastAsia="Times New Roman" w:hAnsi="Times New Roman" w:cs="Times New Roman"/>
          <w:color w:val="000000"/>
          <w:sz w:val="24"/>
          <w:szCs w:val="24"/>
        </w:rPr>
        <w:t>the legislative</w:t>
      </w:r>
      <w:r w:rsidRPr="00FA05D9">
        <w:rPr>
          <w:rFonts w:ascii="Times New Roman" w:eastAsia="Times New Roman" w:hAnsi="Times New Roman" w:cs="Times New Roman"/>
          <w:color w:val="000000"/>
          <w:sz w:val="24"/>
          <w:szCs w:val="24"/>
        </w:rPr>
        <w:t xml:space="preserve"> </w:t>
      </w:r>
      <w:r w:rsidR="00882116" w:rsidRPr="00FA05D9">
        <w:rPr>
          <w:rFonts w:ascii="Times New Roman" w:eastAsia="Times New Roman" w:hAnsi="Times New Roman" w:cs="Times New Roman"/>
          <w:color w:val="000000"/>
          <w:sz w:val="24"/>
          <w:szCs w:val="24"/>
        </w:rPr>
        <w:t>and</w:t>
      </w:r>
      <w:r w:rsidRPr="00FA05D9">
        <w:rPr>
          <w:rFonts w:ascii="Times New Roman" w:eastAsia="Times New Roman" w:hAnsi="Times New Roman" w:cs="Times New Roman"/>
          <w:color w:val="000000"/>
          <w:sz w:val="24"/>
          <w:szCs w:val="24"/>
        </w:rPr>
        <w:t xml:space="preserve"> normative acts, as well as</w:t>
      </w:r>
      <w:r w:rsidR="00D13A72">
        <w:rPr>
          <w:rFonts w:ascii="Times New Roman" w:eastAsia="Times New Roman" w:hAnsi="Times New Roman" w:cs="Times New Roman"/>
          <w:color w:val="000000"/>
          <w:sz w:val="24"/>
          <w:szCs w:val="24"/>
        </w:rPr>
        <w:t>, ensure the compliance of</w:t>
      </w:r>
      <w:r w:rsidRPr="00FA05D9">
        <w:rPr>
          <w:rFonts w:ascii="Times New Roman" w:eastAsia="Times New Roman" w:hAnsi="Times New Roman" w:cs="Times New Roman"/>
          <w:color w:val="000000"/>
          <w:sz w:val="24"/>
          <w:szCs w:val="24"/>
        </w:rPr>
        <w:t xml:space="preserve"> policies promoted in various fields, with the provisions of the Convention.</w:t>
      </w:r>
    </w:p>
    <w:p w14:paraId="614800AA" w14:textId="77777777" w:rsidR="00ED0E8F" w:rsidRDefault="00ED0E8F" w:rsidP="00ED0E8F">
      <w:pPr>
        <w:pBdr>
          <w:top w:val="nil"/>
          <w:left w:val="nil"/>
          <w:bottom w:val="nil"/>
          <w:right w:val="nil"/>
          <w:between w:val="nil"/>
        </w:pBdr>
        <w:jc w:val="both"/>
        <w:rPr>
          <w:rFonts w:ascii="Times New Roman" w:eastAsia="Times New Roman" w:hAnsi="Times New Roman" w:cs="Times New Roman"/>
          <w:color w:val="000000"/>
          <w:sz w:val="24"/>
          <w:szCs w:val="24"/>
        </w:rPr>
      </w:pPr>
    </w:p>
    <w:p w14:paraId="224E5E2A" w14:textId="77777777" w:rsidR="00EC28E1" w:rsidRPr="00FA05D9" w:rsidRDefault="00EC28E1" w:rsidP="00ED0E8F">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At the same time, given that disability is a topic that covers different areas, respectively must be addressed intersectorally, inter-institut</w:t>
      </w:r>
      <w:r w:rsidR="00D13A72">
        <w:rPr>
          <w:rFonts w:ascii="Times New Roman" w:eastAsia="Times New Roman" w:hAnsi="Times New Roman" w:cs="Times New Roman"/>
          <w:color w:val="000000"/>
          <w:sz w:val="24"/>
          <w:szCs w:val="24"/>
        </w:rPr>
        <w:t>ionally and at different levels</w:t>
      </w:r>
      <w:r w:rsidRPr="00FA05D9">
        <w:rPr>
          <w:rFonts w:ascii="Times New Roman" w:eastAsia="Times New Roman" w:hAnsi="Times New Roman" w:cs="Times New Roman"/>
          <w:color w:val="000000"/>
          <w:sz w:val="24"/>
          <w:szCs w:val="24"/>
        </w:rPr>
        <w:t xml:space="preserve"> and with the involvement of people with disabilities and </w:t>
      </w:r>
      <w:r w:rsidR="00AE6CB5" w:rsidRPr="00FA05D9">
        <w:rPr>
          <w:rFonts w:ascii="Times New Roman" w:eastAsia="Times New Roman" w:hAnsi="Times New Roman" w:cs="Times New Roman"/>
          <w:color w:val="000000"/>
          <w:sz w:val="24"/>
          <w:szCs w:val="24"/>
        </w:rPr>
        <w:t>CSOs</w:t>
      </w:r>
      <w:r w:rsidR="00D13A72">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 xml:space="preserve"> </w:t>
      </w:r>
      <w:r w:rsidR="00D13A72" w:rsidRPr="00FA05D9">
        <w:rPr>
          <w:rFonts w:ascii="Times New Roman" w:eastAsia="Times New Roman" w:hAnsi="Times New Roman" w:cs="Times New Roman"/>
          <w:color w:val="000000"/>
          <w:sz w:val="24"/>
          <w:szCs w:val="24"/>
        </w:rPr>
        <w:t xml:space="preserve">The </w:t>
      </w:r>
      <w:r w:rsidRPr="00FA05D9">
        <w:rPr>
          <w:rFonts w:ascii="Times New Roman" w:eastAsia="Times New Roman" w:hAnsi="Times New Roman" w:cs="Times New Roman"/>
          <w:color w:val="000000"/>
          <w:sz w:val="24"/>
          <w:szCs w:val="24"/>
        </w:rPr>
        <w:t xml:space="preserve">Government takes measures to review and </w:t>
      </w:r>
      <w:r w:rsidR="00882116" w:rsidRPr="00FA05D9">
        <w:rPr>
          <w:rFonts w:ascii="Times New Roman" w:eastAsia="Times New Roman" w:hAnsi="Times New Roman" w:cs="Times New Roman"/>
          <w:color w:val="000000"/>
          <w:sz w:val="24"/>
          <w:szCs w:val="24"/>
        </w:rPr>
        <w:t>improve</w:t>
      </w:r>
      <w:r w:rsidRPr="00FA05D9">
        <w:rPr>
          <w:rFonts w:ascii="Times New Roman" w:eastAsia="Times New Roman" w:hAnsi="Times New Roman" w:cs="Times New Roman"/>
          <w:color w:val="000000"/>
          <w:sz w:val="24"/>
          <w:szCs w:val="24"/>
        </w:rPr>
        <w:t xml:space="preserve"> legislation, </w:t>
      </w:r>
      <w:r w:rsidR="00882116" w:rsidRPr="00FA05D9">
        <w:rPr>
          <w:rFonts w:ascii="Times New Roman" w:eastAsia="Times New Roman" w:hAnsi="Times New Roman" w:cs="Times New Roman"/>
          <w:color w:val="000000"/>
          <w:sz w:val="24"/>
          <w:szCs w:val="24"/>
        </w:rPr>
        <w:t>and develop</w:t>
      </w:r>
      <w:r w:rsidRPr="00FA05D9">
        <w:rPr>
          <w:rFonts w:ascii="Times New Roman" w:eastAsia="Times New Roman" w:hAnsi="Times New Roman" w:cs="Times New Roman"/>
          <w:color w:val="000000"/>
          <w:sz w:val="24"/>
          <w:szCs w:val="24"/>
        </w:rPr>
        <w:t xml:space="preserve"> policy in </w:t>
      </w:r>
      <w:r w:rsidR="00AE6CB5" w:rsidRPr="00FA05D9">
        <w:rPr>
          <w:rFonts w:ascii="Times New Roman" w:eastAsia="Times New Roman" w:hAnsi="Times New Roman" w:cs="Times New Roman"/>
          <w:color w:val="000000"/>
          <w:sz w:val="24"/>
          <w:szCs w:val="24"/>
        </w:rPr>
        <w:t>compliance with the</w:t>
      </w:r>
      <w:r w:rsidRPr="00FA05D9">
        <w:rPr>
          <w:rFonts w:ascii="Times New Roman" w:eastAsia="Times New Roman" w:hAnsi="Times New Roman" w:cs="Times New Roman"/>
          <w:color w:val="000000"/>
          <w:sz w:val="24"/>
          <w:szCs w:val="24"/>
        </w:rPr>
        <w:t xml:space="preserve"> </w:t>
      </w:r>
      <w:r w:rsidR="00882116" w:rsidRPr="00FA05D9">
        <w:rPr>
          <w:rFonts w:ascii="Times New Roman" w:eastAsia="Times New Roman" w:hAnsi="Times New Roman" w:cs="Times New Roman"/>
          <w:color w:val="000000"/>
          <w:sz w:val="24"/>
          <w:szCs w:val="24"/>
        </w:rPr>
        <w:t>CRPD</w:t>
      </w:r>
      <w:r w:rsidRPr="00FA05D9">
        <w:rPr>
          <w:rFonts w:ascii="Times New Roman" w:eastAsia="Times New Roman" w:hAnsi="Times New Roman" w:cs="Times New Roman"/>
          <w:color w:val="000000"/>
          <w:sz w:val="24"/>
          <w:szCs w:val="24"/>
        </w:rPr>
        <w:t>.</w:t>
      </w:r>
    </w:p>
    <w:p w14:paraId="337F3405" w14:textId="77777777" w:rsidR="00ED0E8F" w:rsidRDefault="00ED0E8F" w:rsidP="00ED0E8F">
      <w:pPr>
        <w:pBdr>
          <w:top w:val="nil"/>
          <w:left w:val="nil"/>
          <w:bottom w:val="nil"/>
          <w:right w:val="nil"/>
          <w:between w:val="nil"/>
        </w:pBdr>
        <w:jc w:val="both"/>
        <w:rPr>
          <w:rFonts w:ascii="Times New Roman" w:eastAsia="Times New Roman" w:hAnsi="Times New Roman" w:cs="Times New Roman"/>
          <w:color w:val="000000"/>
          <w:sz w:val="24"/>
          <w:szCs w:val="24"/>
        </w:rPr>
      </w:pPr>
    </w:p>
    <w:p w14:paraId="31FB7796" w14:textId="36F63CF3" w:rsidR="006671A8" w:rsidRPr="00FA05D9" w:rsidRDefault="00EC28E1" w:rsidP="00ED0E8F">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These measures aim </w:t>
      </w:r>
      <w:r w:rsidR="00AE6CB5" w:rsidRPr="00FA05D9">
        <w:rPr>
          <w:rFonts w:ascii="Times New Roman" w:eastAsia="Times New Roman" w:hAnsi="Times New Roman" w:cs="Times New Roman"/>
          <w:color w:val="000000"/>
          <w:sz w:val="24"/>
          <w:szCs w:val="24"/>
        </w:rPr>
        <w:t xml:space="preserve">to </w:t>
      </w:r>
      <w:r w:rsidRPr="00FA05D9">
        <w:rPr>
          <w:rFonts w:ascii="Times New Roman" w:eastAsia="Times New Roman" w:hAnsi="Times New Roman" w:cs="Times New Roman"/>
          <w:color w:val="000000"/>
          <w:sz w:val="24"/>
          <w:szCs w:val="24"/>
        </w:rPr>
        <w:t>eliminat</w:t>
      </w:r>
      <w:r w:rsidR="00AE6CB5" w:rsidRPr="00FA05D9">
        <w:rPr>
          <w:rFonts w:ascii="Times New Roman" w:eastAsia="Times New Roman" w:hAnsi="Times New Roman" w:cs="Times New Roman"/>
          <w:color w:val="000000"/>
          <w:sz w:val="24"/>
          <w:szCs w:val="24"/>
        </w:rPr>
        <w:t>e</w:t>
      </w:r>
      <w:r w:rsidRPr="00FA05D9">
        <w:rPr>
          <w:rFonts w:ascii="Times New Roman" w:eastAsia="Times New Roman" w:hAnsi="Times New Roman" w:cs="Times New Roman"/>
          <w:color w:val="000000"/>
          <w:sz w:val="24"/>
          <w:szCs w:val="24"/>
        </w:rPr>
        <w:t xml:space="preserve"> discriminatory provisions from the existing legal framework and ensuring the promotion, protection and </w:t>
      </w:r>
      <w:r w:rsidR="00AE6CB5" w:rsidRPr="00FA05D9">
        <w:rPr>
          <w:rFonts w:ascii="Times New Roman" w:eastAsia="Times New Roman" w:hAnsi="Times New Roman" w:cs="Times New Roman"/>
          <w:color w:val="000000"/>
          <w:sz w:val="24"/>
          <w:szCs w:val="24"/>
        </w:rPr>
        <w:t>fullfillment of</w:t>
      </w:r>
      <w:r w:rsidRPr="00FA05D9">
        <w:rPr>
          <w:rFonts w:ascii="Times New Roman" w:eastAsia="Times New Roman" w:hAnsi="Times New Roman" w:cs="Times New Roman"/>
          <w:color w:val="000000"/>
          <w:sz w:val="24"/>
          <w:szCs w:val="24"/>
        </w:rPr>
        <w:t xml:space="preserve"> all fundamental human rights and freedoms by all persons with disabilities </w:t>
      </w:r>
      <w:r w:rsidR="00DB3918" w:rsidRPr="00FA05D9">
        <w:rPr>
          <w:rFonts w:ascii="Times New Roman" w:eastAsia="Times New Roman" w:hAnsi="Times New Roman" w:cs="Times New Roman"/>
          <w:color w:val="000000"/>
          <w:sz w:val="24"/>
          <w:szCs w:val="24"/>
        </w:rPr>
        <w:t>based on</w:t>
      </w:r>
      <w:r w:rsidRPr="00FA05D9">
        <w:rPr>
          <w:rFonts w:ascii="Times New Roman" w:eastAsia="Times New Roman" w:hAnsi="Times New Roman" w:cs="Times New Roman"/>
          <w:color w:val="000000"/>
          <w:sz w:val="24"/>
          <w:szCs w:val="24"/>
        </w:rPr>
        <w:t xml:space="preserve"> the principle of equality and non-discrimination. In this context,  the </w:t>
      </w:r>
      <w:r w:rsidR="00882116" w:rsidRPr="00FA05D9">
        <w:rPr>
          <w:rFonts w:ascii="Times New Roman" w:eastAsia="Times New Roman" w:hAnsi="Times New Roman" w:cs="Times New Roman"/>
          <w:color w:val="000000"/>
          <w:sz w:val="24"/>
          <w:szCs w:val="24"/>
        </w:rPr>
        <w:t>Ombu</w:t>
      </w:r>
      <w:r w:rsidR="00E505F8" w:rsidRPr="00FA05D9">
        <w:rPr>
          <w:rFonts w:ascii="Times New Roman" w:eastAsia="Times New Roman" w:hAnsi="Times New Roman" w:cs="Times New Roman"/>
          <w:color w:val="000000"/>
          <w:sz w:val="24"/>
          <w:szCs w:val="24"/>
        </w:rPr>
        <w:t>d</w:t>
      </w:r>
      <w:r w:rsidR="00882116" w:rsidRPr="00FA05D9">
        <w:rPr>
          <w:rFonts w:ascii="Times New Roman" w:eastAsia="Times New Roman" w:hAnsi="Times New Roman" w:cs="Times New Roman"/>
          <w:color w:val="000000"/>
          <w:sz w:val="24"/>
          <w:szCs w:val="24"/>
        </w:rPr>
        <w:t>s</w:t>
      </w:r>
      <w:r w:rsidR="00D13A72">
        <w:rPr>
          <w:rFonts w:ascii="Times New Roman" w:eastAsia="Times New Roman" w:hAnsi="Times New Roman" w:cs="Times New Roman"/>
          <w:color w:val="000000"/>
          <w:sz w:val="24"/>
          <w:szCs w:val="24"/>
        </w:rPr>
        <w:t>person</w:t>
      </w:r>
      <w:r w:rsidR="00882116" w:rsidRPr="00FA05D9">
        <w:rPr>
          <w:rFonts w:ascii="Times New Roman" w:eastAsia="Times New Roman" w:hAnsi="Times New Roman" w:cs="Times New Roman"/>
          <w:color w:val="000000"/>
          <w:sz w:val="24"/>
          <w:szCs w:val="24"/>
        </w:rPr>
        <w:t>’</w:t>
      </w:r>
      <w:r w:rsidR="00D13A72">
        <w:rPr>
          <w:rFonts w:ascii="Times New Roman" w:eastAsia="Times New Roman" w:hAnsi="Times New Roman" w:cs="Times New Roman"/>
          <w:color w:val="000000"/>
          <w:sz w:val="24"/>
          <w:szCs w:val="24"/>
        </w:rPr>
        <w:t>s</w:t>
      </w:r>
      <w:r w:rsidR="00882116" w:rsidRPr="00FA05D9">
        <w:rPr>
          <w:rFonts w:ascii="Times New Roman" w:eastAsia="Times New Roman" w:hAnsi="Times New Roman" w:cs="Times New Roman"/>
          <w:color w:val="000000"/>
          <w:sz w:val="24"/>
          <w:szCs w:val="24"/>
        </w:rPr>
        <w:t xml:space="preserve"> Office </w:t>
      </w:r>
      <w:r w:rsidRPr="00FA05D9">
        <w:rPr>
          <w:rFonts w:ascii="Times New Roman" w:eastAsia="Times New Roman" w:hAnsi="Times New Roman" w:cs="Times New Roman"/>
          <w:color w:val="000000"/>
          <w:sz w:val="24"/>
          <w:szCs w:val="24"/>
        </w:rPr>
        <w:t>and the CPEDAE have an important role.</w:t>
      </w:r>
    </w:p>
    <w:p w14:paraId="1727922E" w14:textId="77777777" w:rsidR="00ED0E8F" w:rsidRDefault="00ED0E8F" w:rsidP="00ED0E8F">
      <w:pPr>
        <w:jc w:val="both"/>
        <w:rPr>
          <w:rFonts w:ascii="Times New Roman" w:eastAsia="Times New Roman" w:hAnsi="Times New Roman" w:cs="Times New Roman"/>
          <w:color w:val="000000"/>
          <w:sz w:val="24"/>
          <w:szCs w:val="24"/>
        </w:rPr>
      </w:pPr>
    </w:p>
    <w:p w14:paraId="641FBCA2" w14:textId="6E96E5F4" w:rsidR="00EC28E1" w:rsidRPr="00FA05D9" w:rsidRDefault="00EC28E1" w:rsidP="00ED0E8F">
      <w:pP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The Law no. 60/2012on the social inclusion of persons with disabilities</w:t>
      </w:r>
      <w:r w:rsidR="00D13A72">
        <w:rPr>
          <w:rFonts w:ascii="Times New Roman" w:eastAsia="Times New Roman" w:hAnsi="Times New Roman" w:cs="Times New Roman"/>
          <w:color w:val="000000"/>
          <w:sz w:val="24"/>
          <w:szCs w:val="24"/>
        </w:rPr>
        <w:t xml:space="preserve"> </w:t>
      </w:r>
      <w:r w:rsidR="00DB3918" w:rsidRPr="00FA05D9">
        <w:rPr>
          <w:rFonts w:ascii="Times New Roman" w:eastAsia="Times New Roman" w:hAnsi="Times New Roman" w:cs="Times New Roman"/>
          <w:color w:val="000000"/>
          <w:sz w:val="24"/>
          <w:szCs w:val="24"/>
        </w:rPr>
        <w:t>ensure</w:t>
      </w:r>
      <w:r w:rsidR="00D13A72">
        <w:rPr>
          <w:rFonts w:ascii="Times New Roman" w:eastAsia="Times New Roman" w:hAnsi="Times New Roman" w:cs="Times New Roman"/>
          <w:color w:val="000000"/>
          <w:sz w:val="24"/>
          <w:szCs w:val="24"/>
        </w:rPr>
        <w:t>s</w:t>
      </w:r>
      <w:r w:rsidR="00DB3918"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the rights of persons with disabilities,  to social protection, health care, rehabilitation, education, work, public life, </w:t>
      </w:r>
      <w:r w:rsidR="00D13A72">
        <w:rPr>
          <w:rFonts w:ascii="Times New Roman" w:eastAsia="Times New Roman" w:hAnsi="Times New Roman" w:cs="Times New Roman"/>
          <w:color w:val="000000"/>
          <w:sz w:val="24"/>
          <w:szCs w:val="24"/>
        </w:rPr>
        <w:t xml:space="preserve">accessible </w:t>
      </w:r>
      <w:r w:rsidRPr="00FA05D9">
        <w:rPr>
          <w:rFonts w:ascii="Times New Roman" w:eastAsia="Times New Roman" w:hAnsi="Times New Roman" w:cs="Times New Roman"/>
          <w:color w:val="000000"/>
          <w:sz w:val="24"/>
          <w:szCs w:val="24"/>
        </w:rPr>
        <w:t>physical environment, transport</w:t>
      </w:r>
      <w:r w:rsidR="00DB3918" w:rsidRPr="00FA05D9">
        <w:rPr>
          <w:rFonts w:ascii="Times New Roman" w:eastAsia="Times New Roman" w:hAnsi="Times New Roman" w:cs="Times New Roman"/>
          <w:color w:val="000000"/>
          <w:sz w:val="24"/>
          <w:szCs w:val="24"/>
        </w:rPr>
        <w:t>ation</w:t>
      </w:r>
      <w:r w:rsidRPr="00FA05D9">
        <w:rPr>
          <w:rFonts w:ascii="Times New Roman" w:eastAsia="Times New Roman" w:hAnsi="Times New Roman" w:cs="Times New Roman"/>
          <w:color w:val="000000"/>
          <w:sz w:val="24"/>
          <w:szCs w:val="24"/>
        </w:rPr>
        <w:t xml:space="preserve">, technology and information systems, communication and other utilities and services to which the general public has access. The </w:t>
      </w:r>
      <w:r w:rsidR="00882116" w:rsidRPr="00FA05D9">
        <w:rPr>
          <w:rFonts w:ascii="Times New Roman" w:eastAsia="Times New Roman" w:hAnsi="Times New Roman" w:cs="Times New Roman"/>
          <w:color w:val="000000"/>
          <w:sz w:val="24"/>
          <w:szCs w:val="24"/>
        </w:rPr>
        <w:t>L</w:t>
      </w:r>
      <w:r w:rsidRPr="00FA05D9">
        <w:rPr>
          <w:rFonts w:ascii="Times New Roman" w:eastAsia="Times New Roman" w:hAnsi="Times New Roman" w:cs="Times New Roman"/>
          <w:color w:val="000000"/>
          <w:sz w:val="24"/>
          <w:szCs w:val="24"/>
        </w:rPr>
        <w:t>aw</w:t>
      </w:r>
      <w:r w:rsidR="00882116"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also provides </w:t>
      </w:r>
      <w:r w:rsidR="00882116" w:rsidRPr="00FA05D9">
        <w:rPr>
          <w:rFonts w:ascii="Times New Roman" w:eastAsia="Times New Roman" w:hAnsi="Times New Roman" w:cs="Times New Roman"/>
          <w:color w:val="000000"/>
          <w:sz w:val="24"/>
          <w:szCs w:val="24"/>
        </w:rPr>
        <w:t xml:space="preserve">the new concepts </w:t>
      </w:r>
      <w:r w:rsidRPr="00FA05D9">
        <w:rPr>
          <w:rFonts w:ascii="Times New Roman" w:eastAsia="Times New Roman" w:hAnsi="Times New Roman" w:cs="Times New Roman"/>
          <w:color w:val="000000"/>
          <w:sz w:val="24"/>
          <w:szCs w:val="24"/>
        </w:rPr>
        <w:t>such as "reasonable accommodation", "universal design", "accessibility" and defines "disability"/"</w:t>
      </w:r>
      <w:r w:rsidR="00E30185" w:rsidRPr="00FA05D9">
        <w:rPr>
          <w:rFonts w:ascii="Times New Roman" w:eastAsia="Times New Roman" w:hAnsi="Times New Roman" w:cs="Times New Roman"/>
          <w:color w:val="000000"/>
          <w:sz w:val="24"/>
          <w:szCs w:val="24"/>
        </w:rPr>
        <w:t>disabled person</w:t>
      </w:r>
      <w:r w:rsidRPr="00FA05D9">
        <w:rPr>
          <w:rFonts w:ascii="Times New Roman" w:eastAsia="Times New Roman" w:hAnsi="Times New Roman" w:cs="Times New Roman"/>
          <w:color w:val="000000"/>
          <w:sz w:val="24"/>
          <w:szCs w:val="24"/>
        </w:rPr>
        <w:t xml:space="preserve">", based on the </w:t>
      </w:r>
      <w:r w:rsidR="00D13A72">
        <w:rPr>
          <w:rFonts w:ascii="Times New Roman" w:eastAsia="Times New Roman" w:hAnsi="Times New Roman" w:cs="Times New Roman"/>
          <w:color w:val="000000"/>
          <w:sz w:val="24"/>
          <w:szCs w:val="24"/>
        </w:rPr>
        <w:t>Convention and the Committee’s</w:t>
      </w:r>
      <w:r w:rsidR="00DB3918"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definitions.</w:t>
      </w:r>
    </w:p>
    <w:p w14:paraId="30948F75" w14:textId="77777777" w:rsidR="00ED0E8F" w:rsidRDefault="00ED0E8F" w:rsidP="00ED0E8F">
      <w:pPr>
        <w:jc w:val="both"/>
        <w:rPr>
          <w:rFonts w:ascii="Times New Roman" w:eastAsia="Times New Roman" w:hAnsi="Times New Roman" w:cs="Times New Roman"/>
          <w:color w:val="000000"/>
          <w:sz w:val="24"/>
          <w:szCs w:val="24"/>
        </w:rPr>
      </w:pPr>
    </w:p>
    <w:p w14:paraId="4E5057F7" w14:textId="0558642E" w:rsidR="006671A8" w:rsidRPr="00FA05D9" w:rsidRDefault="00EC28E1" w:rsidP="00ED0E8F">
      <w:pPr>
        <w:jc w:val="both"/>
        <w:rPr>
          <w:rFonts w:ascii="Times New Roman" w:eastAsia="Times New Roman" w:hAnsi="Times New Roman" w:cs="Times New Roman"/>
          <w:sz w:val="24"/>
          <w:szCs w:val="24"/>
        </w:rPr>
      </w:pPr>
      <w:r w:rsidRPr="00FA05D9">
        <w:rPr>
          <w:rFonts w:ascii="Times New Roman" w:eastAsia="Times New Roman" w:hAnsi="Times New Roman" w:cs="Times New Roman"/>
          <w:color w:val="000000"/>
          <w:sz w:val="24"/>
          <w:szCs w:val="24"/>
        </w:rPr>
        <w:t>In order to</w:t>
      </w:r>
      <w:r w:rsidR="00DB3918" w:rsidRPr="00FA05D9">
        <w:rPr>
          <w:rFonts w:ascii="Times New Roman" w:eastAsia="Times New Roman" w:hAnsi="Times New Roman" w:cs="Times New Roman"/>
          <w:color w:val="000000"/>
          <w:sz w:val="24"/>
          <w:szCs w:val="24"/>
        </w:rPr>
        <w:t xml:space="preserve"> review a</w:t>
      </w:r>
      <w:r w:rsidR="00B627FB" w:rsidRPr="00FA05D9">
        <w:rPr>
          <w:rFonts w:ascii="Times New Roman" w:eastAsia="Times New Roman" w:hAnsi="Times New Roman" w:cs="Times New Roman"/>
          <w:color w:val="000000"/>
          <w:sz w:val="24"/>
          <w:szCs w:val="24"/>
        </w:rPr>
        <w:t>nd improve the legal</w:t>
      </w:r>
      <w:r w:rsidR="00882116" w:rsidRPr="00FA05D9">
        <w:rPr>
          <w:rFonts w:ascii="Times New Roman" w:eastAsia="Times New Roman" w:hAnsi="Times New Roman" w:cs="Times New Roman"/>
          <w:color w:val="000000"/>
          <w:sz w:val="24"/>
          <w:szCs w:val="24"/>
        </w:rPr>
        <w:t xml:space="preserve"> </w:t>
      </w:r>
      <w:r w:rsidR="00B627FB" w:rsidRPr="00FA05D9">
        <w:rPr>
          <w:rFonts w:ascii="Times New Roman" w:eastAsia="Times New Roman" w:hAnsi="Times New Roman" w:cs="Times New Roman"/>
          <w:color w:val="000000"/>
          <w:sz w:val="24"/>
          <w:szCs w:val="24"/>
        </w:rPr>
        <w:t>f</w:t>
      </w:r>
      <w:r w:rsidR="00DB3918" w:rsidRPr="00FA05D9">
        <w:rPr>
          <w:rFonts w:ascii="Times New Roman" w:eastAsia="Times New Roman" w:hAnsi="Times New Roman" w:cs="Times New Roman"/>
          <w:color w:val="000000"/>
          <w:sz w:val="24"/>
          <w:szCs w:val="24"/>
        </w:rPr>
        <w:t>ramework in compliance with CRPD</w:t>
      </w:r>
      <w:r w:rsidR="00B627FB" w:rsidRPr="00FA05D9">
        <w:rPr>
          <w:rFonts w:ascii="Times New Roman" w:eastAsia="Times New Roman" w:hAnsi="Times New Roman" w:cs="Times New Roman"/>
          <w:color w:val="000000"/>
          <w:sz w:val="24"/>
          <w:szCs w:val="24"/>
        </w:rPr>
        <w:t xml:space="preserve">, </w:t>
      </w:r>
      <w:r w:rsidR="00882116" w:rsidRPr="00FA05D9">
        <w:rPr>
          <w:rFonts w:ascii="Times New Roman" w:eastAsia="Times New Roman" w:hAnsi="Times New Roman" w:cs="Times New Roman"/>
          <w:color w:val="000000"/>
          <w:sz w:val="24"/>
          <w:szCs w:val="24"/>
        </w:rPr>
        <w:t xml:space="preserve">during the reporting period </w:t>
      </w:r>
      <w:r w:rsidR="00B627FB" w:rsidRPr="00FA05D9">
        <w:rPr>
          <w:rFonts w:ascii="Times New Roman" w:eastAsia="Times New Roman" w:hAnsi="Times New Roman" w:cs="Times New Roman"/>
          <w:color w:val="000000"/>
          <w:sz w:val="24"/>
          <w:szCs w:val="24"/>
        </w:rPr>
        <w:t>about 49 legislative and normative documents from different fields were amended and completed with special provisions (</w:t>
      </w:r>
      <w:r w:rsidRPr="00FA05D9">
        <w:rPr>
          <w:rFonts w:ascii="Times New Roman" w:eastAsia="Times New Roman" w:hAnsi="Times New Roman" w:cs="Times New Roman"/>
          <w:color w:val="000000"/>
          <w:sz w:val="24"/>
          <w:szCs w:val="24"/>
        </w:rPr>
        <w:t>Law no. 201/2016</w:t>
      </w:r>
      <w:r w:rsidR="00B627FB" w:rsidRPr="00FA05D9">
        <w:rPr>
          <w:rFonts w:ascii="Times New Roman" w:eastAsia="Times New Roman" w:hAnsi="Times New Roman" w:cs="Times New Roman"/>
          <w:color w:val="000000"/>
          <w:sz w:val="24"/>
          <w:szCs w:val="24"/>
        </w:rPr>
        <w:t xml:space="preserve"> and GD no 592/2017). Furthermore, i</w:t>
      </w:r>
      <w:r w:rsidRPr="00FA05D9">
        <w:rPr>
          <w:rFonts w:ascii="Times New Roman" w:eastAsia="Times New Roman" w:hAnsi="Times New Roman" w:cs="Times New Roman"/>
          <w:color w:val="000000"/>
          <w:sz w:val="24"/>
          <w:szCs w:val="24"/>
        </w:rPr>
        <w:t xml:space="preserve">n 2018, </w:t>
      </w:r>
      <w:r w:rsidR="00B627FB" w:rsidRPr="00FA05D9">
        <w:rPr>
          <w:rFonts w:ascii="Times New Roman" w:eastAsia="Times New Roman" w:hAnsi="Times New Roman" w:cs="Times New Roman"/>
          <w:color w:val="000000"/>
          <w:sz w:val="24"/>
          <w:szCs w:val="24"/>
        </w:rPr>
        <w:t xml:space="preserve">the </w:t>
      </w:r>
      <w:r w:rsidRPr="00FA05D9">
        <w:rPr>
          <w:rFonts w:ascii="Times New Roman" w:eastAsia="Times New Roman" w:hAnsi="Times New Roman" w:cs="Times New Roman"/>
          <w:color w:val="000000"/>
          <w:sz w:val="24"/>
          <w:szCs w:val="24"/>
        </w:rPr>
        <w:t xml:space="preserve">amendments were made to Articles 50 and 51 of the Constitution of the </w:t>
      </w:r>
      <w:r w:rsidR="00B627FB" w:rsidRPr="00FA05D9">
        <w:rPr>
          <w:rFonts w:ascii="Times New Roman" w:eastAsia="Times New Roman" w:hAnsi="Times New Roman" w:cs="Times New Roman"/>
          <w:color w:val="000000"/>
          <w:sz w:val="24"/>
          <w:szCs w:val="24"/>
        </w:rPr>
        <w:t>RM</w:t>
      </w:r>
      <w:r w:rsidRPr="00FA05D9">
        <w:rPr>
          <w:rFonts w:ascii="Times New Roman" w:eastAsia="Times New Roman" w:hAnsi="Times New Roman" w:cs="Times New Roman"/>
          <w:color w:val="000000"/>
          <w:sz w:val="24"/>
          <w:szCs w:val="24"/>
        </w:rPr>
        <w:t>, substituting the words "</w:t>
      </w:r>
      <w:r w:rsidR="00B627FB" w:rsidRPr="00FA05D9">
        <w:rPr>
          <w:rFonts w:ascii="Times New Roman" w:eastAsia="Times New Roman" w:hAnsi="Times New Roman" w:cs="Times New Roman"/>
          <w:color w:val="000000"/>
          <w:sz w:val="24"/>
          <w:szCs w:val="24"/>
        </w:rPr>
        <w:t xml:space="preserve">handicaped </w:t>
      </w:r>
      <w:r w:rsidRPr="00FA05D9">
        <w:rPr>
          <w:rFonts w:ascii="Times New Roman" w:eastAsia="Times New Roman" w:hAnsi="Times New Roman" w:cs="Times New Roman"/>
          <w:color w:val="000000"/>
          <w:sz w:val="24"/>
          <w:szCs w:val="24"/>
        </w:rPr>
        <w:t>persons" with the words "persons with disabilities".</w:t>
      </w:r>
    </w:p>
    <w:p w14:paraId="7B4B7E1C" w14:textId="77777777" w:rsidR="00ED0E8F" w:rsidRDefault="00ED0E8F" w:rsidP="00ED0E8F">
      <w:pPr>
        <w:pBdr>
          <w:top w:val="nil"/>
          <w:left w:val="nil"/>
          <w:bottom w:val="nil"/>
          <w:right w:val="nil"/>
          <w:between w:val="nil"/>
        </w:pBdr>
        <w:jc w:val="both"/>
        <w:rPr>
          <w:rFonts w:ascii="Times New Roman" w:eastAsia="Times New Roman" w:hAnsi="Times New Roman" w:cs="Times New Roman"/>
          <w:i/>
          <w:color w:val="000000"/>
          <w:sz w:val="24"/>
          <w:szCs w:val="24"/>
          <w:u w:val="single"/>
        </w:rPr>
      </w:pPr>
    </w:p>
    <w:p w14:paraId="1A320125" w14:textId="77777777" w:rsidR="006671A8" w:rsidRPr="00FA05D9" w:rsidRDefault="00EC28E1" w:rsidP="00ED0E8F">
      <w:pPr>
        <w:pBdr>
          <w:top w:val="nil"/>
          <w:left w:val="nil"/>
          <w:bottom w:val="nil"/>
          <w:right w:val="nil"/>
          <w:between w:val="nil"/>
        </w:pBdr>
        <w:jc w:val="both"/>
        <w:rPr>
          <w:rFonts w:ascii="Times New Roman" w:eastAsia="Times New Roman" w:hAnsi="Times New Roman" w:cs="Times New Roman"/>
          <w:i/>
          <w:color w:val="000000"/>
          <w:sz w:val="24"/>
          <w:szCs w:val="24"/>
          <w:u w:val="single"/>
        </w:rPr>
      </w:pPr>
      <w:r w:rsidRPr="00FA05D9">
        <w:rPr>
          <w:rFonts w:ascii="Times New Roman" w:eastAsia="Times New Roman" w:hAnsi="Times New Roman" w:cs="Times New Roman"/>
          <w:i/>
          <w:color w:val="000000"/>
          <w:sz w:val="24"/>
          <w:szCs w:val="24"/>
          <w:u w:val="single"/>
        </w:rPr>
        <w:lastRenderedPageBreak/>
        <w:t>With re</w:t>
      </w:r>
      <w:r w:rsidR="00374ABE" w:rsidRPr="00FA05D9">
        <w:rPr>
          <w:rFonts w:ascii="Times New Roman" w:eastAsia="Times New Roman" w:hAnsi="Times New Roman" w:cs="Times New Roman"/>
          <w:i/>
          <w:color w:val="000000"/>
          <w:sz w:val="24"/>
          <w:szCs w:val="24"/>
          <w:u w:val="single"/>
        </w:rPr>
        <w:t>ference to recommendation 7 letter</w:t>
      </w:r>
      <w:r w:rsidR="00D13A72">
        <w:rPr>
          <w:rFonts w:ascii="Times New Roman" w:eastAsia="Times New Roman" w:hAnsi="Times New Roman" w:cs="Times New Roman"/>
          <w:i/>
          <w:color w:val="000000"/>
          <w:sz w:val="24"/>
          <w:szCs w:val="24"/>
          <w:u w:val="single"/>
        </w:rPr>
        <w:t>s</w:t>
      </w:r>
      <w:r w:rsidRPr="00FA05D9">
        <w:rPr>
          <w:rFonts w:ascii="Times New Roman" w:eastAsia="Times New Roman" w:hAnsi="Times New Roman" w:cs="Times New Roman"/>
          <w:i/>
          <w:color w:val="000000"/>
          <w:sz w:val="24"/>
          <w:szCs w:val="24"/>
          <w:u w:val="single"/>
        </w:rPr>
        <w:t xml:space="preserve"> (a) to (c) of the Committee's </w:t>
      </w:r>
      <w:r w:rsidR="00B627FB" w:rsidRPr="00FA05D9">
        <w:rPr>
          <w:rFonts w:ascii="Times New Roman" w:eastAsia="Times New Roman" w:hAnsi="Times New Roman" w:cs="Times New Roman"/>
          <w:i/>
          <w:color w:val="000000"/>
          <w:sz w:val="24"/>
          <w:szCs w:val="24"/>
          <w:u w:val="single"/>
        </w:rPr>
        <w:t>C</w:t>
      </w:r>
      <w:r w:rsidRPr="00FA05D9">
        <w:rPr>
          <w:rFonts w:ascii="Times New Roman" w:eastAsia="Times New Roman" w:hAnsi="Times New Roman" w:cs="Times New Roman"/>
          <w:i/>
          <w:color w:val="000000"/>
          <w:sz w:val="24"/>
          <w:szCs w:val="24"/>
          <w:u w:val="single"/>
        </w:rPr>
        <w:t xml:space="preserve">oncluding </w:t>
      </w:r>
      <w:r w:rsidR="00B627FB" w:rsidRPr="00FA05D9">
        <w:rPr>
          <w:rFonts w:ascii="Times New Roman" w:eastAsia="Times New Roman" w:hAnsi="Times New Roman" w:cs="Times New Roman"/>
          <w:i/>
          <w:color w:val="000000"/>
          <w:sz w:val="24"/>
          <w:szCs w:val="24"/>
          <w:u w:val="single"/>
        </w:rPr>
        <w:t>O</w:t>
      </w:r>
      <w:r w:rsidRPr="00FA05D9">
        <w:rPr>
          <w:rFonts w:ascii="Times New Roman" w:eastAsia="Times New Roman" w:hAnsi="Times New Roman" w:cs="Times New Roman"/>
          <w:i/>
          <w:color w:val="000000"/>
          <w:sz w:val="24"/>
          <w:szCs w:val="24"/>
          <w:u w:val="single"/>
        </w:rPr>
        <w:t xml:space="preserve">bservations, we inform </w:t>
      </w:r>
      <w:r w:rsidR="00FC2F38" w:rsidRPr="00FA05D9">
        <w:rPr>
          <w:rFonts w:ascii="Times New Roman" w:eastAsia="Times New Roman" w:hAnsi="Times New Roman" w:cs="Times New Roman"/>
          <w:i/>
          <w:color w:val="000000"/>
          <w:sz w:val="24"/>
          <w:szCs w:val="24"/>
          <w:u w:val="single"/>
        </w:rPr>
        <w:t>that</w:t>
      </w:r>
      <w:r w:rsidRPr="00FA05D9">
        <w:rPr>
          <w:rFonts w:ascii="Times New Roman" w:eastAsia="Times New Roman" w:hAnsi="Times New Roman" w:cs="Times New Roman"/>
          <w:i/>
          <w:color w:val="000000"/>
          <w:sz w:val="24"/>
          <w:szCs w:val="24"/>
          <w:u w:val="single"/>
        </w:rPr>
        <w:t>:</w:t>
      </w:r>
    </w:p>
    <w:p w14:paraId="0B629D6B" w14:textId="77777777" w:rsidR="00ED0E8F" w:rsidRDefault="00ED0E8F" w:rsidP="00BB59F7">
      <w:pPr>
        <w:pBdr>
          <w:top w:val="nil"/>
          <w:left w:val="nil"/>
          <w:bottom w:val="nil"/>
          <w:right w:val="nil"/>
          <w:between w:val="nil"/>
        </w:pBdr>
        <w:tabs>
          <w:tab w:val="left" w:pos="284"/>
        </w:tabs>
        <w:jc w:val="both"/>
        <w:rPr>
          <w:rFonts w:ascii="Times New Roman" w:eastAsia="Times New Roman" w:hAnsi="Times New Roman" w:cs="Times New Roman"/>
          <w:color w:val="000000"/>
          <w:sz w:val="24"/>
          <w:szCs w:val="24"/>
        </w:rPr>
      </w:pPr>
    </w:p>
    <w:p w14:paraId="613DD574" w14:textId="3378761F" w:rsidR="00374ABE" w:rsidRPr="00FA05D9" w:rsidRDefault="00FC2F38" w:rsidP="00BB59F7">
      <w:pPr>
        <w:pBdr>
          <w:top w:val="nil"/>
          <w:left w:val="nil"/>
          <w:bottom w:val="nil"/>
          <w:right w:val="nil"/>
          <w:between w:val="nil"/>
        </w:pBdr>
        <w:tabs>
          <w:tab w:val="left" w:pos="284"/>
        </w:tabs>
        <w:jc w:val="both"/>
        <w:rPr>
          <w:rFonts w:ascii="Times New Roman" w:eastAsia="Times New Roman" w:hAnsi="Times New Roman" w:cs="Times New Roman"/>
          <w:sz w:val="24"/>
          <w:szCs w:val="24"/>
        </w:rPr>
      </w:pPr>
      <w:r w:rsidRPr="00FA05D9">
        <w:rPr>
          <w:rFonts w:ascii="Times New Roman" w:eastAsia="Times New Roman" w:hAnsi="Times New Roman" w:cs="Times New Roman"/>
          <w:color w:val="000000"/>
          <w:sz w:val="24"/>
          <w:szCs w:val="24"/>
        </w:rPr>
        <w:t>T</w:t>
      </w:r>
      <w:r w:rsidR="00374ABE" w:rsidRPr="00FA05D9">
        <w:rPr>
          <w:rFonts w:ascii="Times New Roman" w:eastAsia="Times New Roman" w:hAnsi="Times New Roman" w:cs="Times New Roman"/>
          <w:color w:val="000000"/>
          <w:sz w:val="24"/>
          <w:szCs w:val="24"/>
        </w:rPr>
        <w:t xml:space="preserve">he </w:t>
      </w:r>
      <w:r w:rsidR="00257E4E" w:rsidRPr="00FA05D9">
        <w:rPr>
          <w:rFonts w:ascii="Times New Roman" w:eastAsia="Times New Roman" w:hAnsi="Times New Roman" w:cs="Times New Roman"/>
          <w:color w:val="000000"/>
          <w:sz w:val="24"/>
          <w:szCs w:val="24"/>
        </w:rPr>
        <w:t>RM</w:t>
      </w:r>
      <w:r w:rsidR="00374ABE" w:rsidRPr="00FA05D9">
        <w:rPr>
          <w:rFonts w:ascii="Times New Roman" w:eastAsia="Times New Roman" w:hAnsi="Times New Roman" w:cs="Times New Roman"/>
          <w:color w:val="000000"/>
          <w:sz w:val="24"/>
          <w:szCs w:val="24"/>
        </w:rPr>
        <w:t xml:space="preserve"> continues to </w:t>
      </w:r>
      <w:r w:rsidRPr="00FA05D9">
        <w:rPr>
          <w:rFonts w:ascii="Times New Roman" w:eastAsia="Times New Roman" w:hAnsi="Times New Roman" w:cs="Times New Roman"/>
          <w:color w:val="000000"/>
          <w:sz w:val="24"/>
          <w:szCs w:val="24"/>
        </w:rPr>
        <w:t>improve the reform of the disability and work ability assessment to ensure the transition from the medical to the social model aproach of disability, to develop new criteria and methodologicl guidelines in accordance with International Classification of Functioning (ICF</w:t>
      </w:r>
      <w:r w:rsidR="00BB59F7" w:rsidRPr="00FA05D9">
        <w:rPr>
          <w:rFonts w:ascii="Times New Roman" w:eastAsia="Times New Roman" w:hAnsi="Times New Roman" w:cs="Times New Roman"/>
          <w:color w:val="000000"/>
          <w:sz w:val="24"/>
          <w:szCs w:val="24"/>
        </w:rPr>
        <w:t>) and</w:t>
      </w:r>
      <w:r w:rsidRPr="00FA05D9">
        <w:rPr>
          <w:rFonts w:ascii="Times New Roman" w:eastAsia="Times New Roman" w:hAnsi="Times New Roman" w:cs="Times New Roman"/>
          <w:color w:val="000000"/>
          <w:sz w:val="24"/>
          <w:szCs w:val="24"/>
        </w:rPr>
        <w:t xml:space="preserve"> </w:t>
      </w:r>
      <w:r w:rsidR="00BB59F7" w:rsidRPr="00FA05D9">
        <w:rPr>
          <w:rFonts w:ascii="Times New Roman" w:eastAsia="Times New Roman" w:hAnsi="Times New Roman" w:cs="Times New Roman"/>
          <w:color w:val="000000"/>
          <w:sz w:val="24"/>
          <w:szCs w:val="24"/>
        </w:rPr>
        <w:t>other policy</w:t>
      </w:r>
      <w:r w:rsidR="00374ABE" w:rsidRPr="00FA05D9">
        <w:rPr>
          <w:rFonts w:ascii="Times New Roman" w:eastAsia="Times New Roman" w:hAnsi="Times New Roman" w:cs="Times New Roman"/>
          <w:color w:val="000000"/>
          <w:sz w:val="24"/>
          <w:szCs w:val="24"/>
        </w:rPr>
        <w:t xml:space="preserve"> documents in </w:t>
      </w:r>
      <w:r w:rsidRPr="00FA05D9">
        <w:rPr>
          <w:rFonts w:ascii="Times New Roman" w:eastAsia="Times New Roman" w:hAnsi="Times New Roman" w:cs="Times New Roman"/>
          <w:color w:val="000000"/>
          <w:sz w:val="24"/>
          <w:szCs w:val="24"/>
        </w:rPr>
        <w:t xml:space="preserve">compliance with CRPD. </w:t>
      </w:r>
      <w:r w:rsidR="00BB59F7" w:rsidRPr="00FA05D9">
        <w:rPr>
          <w:rFonts w:ascii="Times New Roman" w:eastAsia="Times New Roman" w:hAnsi="Times New Roman" w:cs="Times New Roman"/>
          <w:color w:val="000000"/>
          <w:sz w:val="24"/>
          <w:szCs w:val="24"/>
        </w:rPr>
        <w:t>The disability assessment reform s</w:t>
      </w:r>
      <w:r w:rsidR="00EA7DAC" w:rsidRPr="00FA05D9">
        <w:rPr>
          <w:rFonts w:ascii="Times New Roman" w:eastAsia="Times New Roman" w:hAnsi="Times New Roman" w:cs="Times New Roman"/>
          <w:color w:val="000000"/>
          <w:sz w:val="24"/>
          <w:szCs w:val="24"/>
        </w:rPr>
        <w:t xml:space="preserve">tarted </w:t>
      </w:r>
      <w:r w:rsidR="00374ABE" w:rsidRPr="00FA05D9">
        <w:rPr>
          <w:rFonts w:ascii="Times New Roman" w:eastAsia="Times New Roman" w:hAnsi="Times New Roman" w:cs="Times New Roman"/>
          <w:color w:val="000000"/>
          <w:sz w:val="24"/>
          <w:szCs w:val="24"/>
        </w:rPr>
        <w:t xml:space="preserve">in 2013, by creating multidisciplinary teams of experts in the medical, social and educational fields, responsible for disability </w:t>
      </w:r>
      <w:r w:rsidR="00257E4E" w:rsidRPr="00FA05D9">
        <w:rPr>
          <w:rFonts w:ascii="Times New Roman" w:eastAsia="Times New Roman" w:hAnsi="Times New Roman" w:cs="Times New Roman"/>
          <w:color w:val="000000"/>
          <w:sz w:val="24"/>
          <w:szCs w:val="24"/>
        </w:rPr>
        <w:t xml:space="preserve">assessment by appliying </w:t>
      </w:r>
      <w:r w:rsidR="00374ABE" w:rsidRPr="00FA05D9">
        <w:rPr>
          <w:rFonts w:ascii="Times New Roman" w:eastAsia="Times New Roman" w:hAnsi="Times New Roman" w:cs="Times New Roman"/>
          <w:color w:val="000000"/>
          <w:sz w:val="24"/>
          <w:szCs w:val="24"/>
        </w:rPr>
        <w:t>medical and social criteria.</w:t>
      </w:r>
      <w:r w:rsidR="00BB59F7" w:rsidRPr="00FA05D9">
        <w:rPr>
          <w:rFonts w:ascii="Times New Roman" w:eastAsia="Times New Roman" w:hAnsi="Times New Roman" w:cs="Times New Roman"/>
          <w:color w:val="000000"/>
          <w:sz w:val="24"/>
          <w:szCs w:val="24"/>
        </w:rPr>
        <w:t xml:space="preserve"> T</w:t>
      </w:r>
      <w:r w:rsidR="00374ABE" w:rsidRPr="00FA05D9">
        <w:rPr>
          <w:rFonts w:ascii="Times New Roman" w:eastAsia="Times New Roman" w:hAnsi="Times New Roman" w:cs="Times New Roman"/>
          <w:sz w:val="24"/>
          <w:szCs w:val="24"/>
        </w:rPr>
        <w:t>he Concept of reforming the disability</w:t>
      </w:r>
      <w:r w:rsidR="00D13A72">
        <w:rPr>
          <w:rFonts w:ascii="Times New Roman" w:eastAsia="Times New Roman" w:hAnsi="Times New Roman" w:cs="Times New Roman"/>
          <w:sz w:val="24"/>
          <w:szCs w:val="24"/>
        </w:rPr>
        <w:t xml:space="preserve"> </w:t>
      </w:r>
      <w:r w:rsidR="00257E4E" w:rsidRPr="00FA05D9">
        <w:rPr>
          <w:rFonts w:ascii="Times New Roman" w:eastAsia="Times New Roman" w:hAnsi="Times New Roman" w:cs="Times New Roman"/>
          <w:sz w:val="24"/>
          <w:szCs w:val="24"/>
        </w:rPr>
        <w:t>assessment</w:t>
      </w:r>
      <w:r w:rsidR="00BB59F7" w:rsidRPr="00FA05D9">
        <w:rPr>
          <w:rFonts w:ascii="Times New Roman" w:eastAsia="Times New Roman" w:hAnsi="Times New Roman" w:cs="Times New Roman"/>
          <w:sz w:val="24"/>
          <w:szCs w:val="24"/>
        </w:rPr>
        <w:t xml:space="preserve"> </w:t>
      </w:r>
      <w:r w:rsidR="00374ABE" w:rsidRPr="00FA05D9">
        <w:rPr>
          <w:rFonts w:ascii="Times New Roman" w:eastAsia="Times New Roman" w:hAnsi="Times New Roman" w:cs="Times New Roman"/>
          <w:sz w:val="24"/>
          <w:szCs w:val="24"/>
        </w:rPr>
        <w:t xml:space="preserve">system in the </w:t>
      </w:r>
      <w:r w:rsidR="00257E4E" w:rsidRPr="00FA05D9">
        <w:rPr>
          <w:rFonts w:ascii="Times New Roman" w:eastAsia="Times New Roman" w:hAnsi="Times New Roman" w:cs="Times New Roman"/>
          <w:sz w:val="24"/>
          <w:szCs w:val="24"/>
        </w:rPr>
        <w:t>RM</w:t>
      </w:r>
      <w:r w:rsidR="00374ABE" w:rsidRPr="00FA05D9">
        <w:rPr>
          <w:rFonts w:ascii="Times New Roman" w:eastAsia="Times New Roman" w:hAnsi="Times New Roman" w:cs="Times New Roman"/>
          <w:sz w:val="24"/>
          <w:szCs w:val="24"/>
        </w:rPr>
        <w:t xml:space="preserve"> and the Action Plan for its implementation</w:t>
      </w:r>
      <w:r w:rsidR="00BB59F7" w:rsidRPr="00FA05D9">
        <w:rPr>
          <w:rFonts w:ascii="Times New Roman" w:eastAsia="Times New Roman" w:hAnsi="Times New Roman" w:cs="Times New Roman"/>
          <w:sz w:val="24"/>
          <w:szCs w:val="24"/>
        </w:rPr>
        <w:t xml:space="preserve"> </w:t>
      </w:r>
      <w:r w:rsidR="00D13A72" w:rsidRPr="00FA05D9">
        <w:rPr>
          <w:rFonts w:ascii="Times New Roman" w:eastAsia="Times New Roman" w:hAnsi="Times New Roman" w:cs="Times New Roman"/>
          <w:sz w:val="24"/>
          <w:szCs w:val="24"/>
        </w:rPr>
        <w:t xml:space="preserve">was approved </w:t>
      </w:r>
      <w:r w:rsidR="00BB59F7" w:rsidRPr="00FA05D9">
        <w:rPr>
          <w:rFonts w:ascii="Times New Roman" w:eastAsia="Times New Roman" w:hAnsi="Times New Roman" w:cs="Times New Roman"/>
          <w:sz w:val="24"/>
          <w:szCs w:val="24"/>
        </w:rPr>
        <w:t>(Order of the Prime Minister of the RM</w:t>
      </w:r>
      <w:r w:rsidR="00D13A72">
        <w:rPr>
          <w:rFonts w:ascii="Times New Roman" w:eastAsia="Times New Roman" w:hAnsi="Times New Roman" w:cs="Times New Roman"/>
          <w:sz w:val="24"/>
          <w:szCs w:val="24"/>
        </w:rPr>
        <w:t xml:space="preserve"> </w:t>
      </w:r>
      <w:r w:rsidR="00BB59F7" w:rsidRPr="00FA05D9">
        <w:rPr>
          <w:rFonts w:ascii="Times New Roman" w:eastAsia="Times New Roman" w:hAnsi="Times New Roman" w:cs="Times New Roman"/>
          <w:sz w:val="24"/>
          <w:szCs w:val="24"/>
        </w:rPr>
        <w:t>no. 43 of May 4, 2017)</w:t>
      </w:r>
      <w:r w:rsidR="00257E4E" w:rsidRPr="00FA05D9">
        <w:rPr>
          <w:rFonts w:ascii="Times New Roman" w:eastAsia="Times New Roman" w:hAnsi="Times New Roman" w:cs="Times New Roman"/>
          <w:sz w:val="24"/>
          <w:szCs w:val="24"/>
        </w:rPr>
        <w:t xml:space="preserve">. </w:t>
      </w:r>
      <w:r w:rsidR="00374ABE" w:rsidRPr="00FA05D9">
        <w:rPr>
          <w:rFonts w:ascii="Times New Roman" w:eastAsia="Times New Roman" w:hAnsi="Times New Roman" w:cs="Times New Roman"/>
          <w:sz w:val="24"/>
          <w:szCs w:val="24"/>
        </w:rPr>
        <w:t xml:space="preserve"> </w:t>
      </w:r>
      <w:r w:rsidR="00257E4E" w:rsidRPr="00FA05D9">
        <w:rPr>
          <w:rFonts w:ascii="Times New Roman" w:eastAsia="Times New Roman" w:hAnsi="Times New Roman" w:cs="Times New Roman"/>
          <w:sz w:val="24"/>
          <w:szCs w:val="24"/>
        </w:rPr>
        <w:t>O</w:t>
      </w:r>
      <w:r w:rsidR="00374ABE" w:rsidRPr="00FA05D9">
        <w:rPr>
          <w:rFonts w:ascii="Times New Roman" w:eastAsia="Times New Roman" w:hAnsi="Times New Roman" w:cs="Times New Roman"/>
          <w:sz w:val="24"/>
          <w:szCs w:val="24"/>
        </w:rPr>
        <w:t xml:space="preserve">ne of the main objectives of </w:t>
      </w:r>
      <w:r w:rsidR="00257E4E" w:rsidRPr="00FA05D9">
        <w:rPr>
          <w:rFonts w:ascii="Times New Roman" w:eastAsia="Times New Roman" w:hAnsi="Times New Roman" w:cs="Times New Roman"/>
          <w:sz w:val="24"/>
          <w:szCs w:val="24"/>
        </w:rPr>
        <w:t xml:space="preserve">the new Concept </w:t>
      </w:r>
      <w:r w:rsidR="00374ABE" w:rsidRPr="00FA05D9">
        <w:rPr>
          <w:rFonts w:ascii="Times New Roman" w:eastAsia="Times New Roman" w:hAnsi="Times New Roman" w:cs="Times New Roman"/>
          <w:sz w:val="24"/>
          <w:szCs w:val="24"/>
        </w:rPr>
        <w:t>is to adjust the criteria for disability</w:t>
      </w:r>
      <w:r w:rsidR="00D13A72">
        <w:rPr>
          <w:rFonts w:ascii="Times New Roman" w:eastAsia="Times New Roman" w:hAnsi="Times New Roman" w:cs="Times New Roman"/>
          <w:sz w:val="24"/>
          <w:szCs w:val="24"/>
        </w:rPr>
        <w:t xml:space="preserve"> </w:t>
      </w:r>
      <w:r w:rsidR="00257E4E" w:rsidRPr="00FA05D9">
        <w:rPr>
          <w:rFonts w:ascii="Times New Roman" w:eastAsia="Times New Roman" w:hAnsi="Times New Roman" w:cs="Times New Roman"/>
          <w:sz w:val="24"/>
          <w:szCs w:val="24"/>
        </w:rPr>
        <w:t>assessment</w:t>
      </w:r>
      <w:r w:rsidR="00374ABE" w:rsidRPr="00FA05D9">
        <w:rPr>
          <w:rFonts w:ascii="Times New Roman" w:eastAsia="Times New Roman" w:hAnsi="Times New Roman" w:cs="Times New Roman"/>
          <w:sz w:val="24"/>
          <w:szCs w:val="24"/>
        </w:rPr>
        <w:t xml:space="preserve"> to international standards (according to </w:t>
      </w:r>
      <w:r w:rsidR="005C0CA1" w:rsidRPr="00FA05D9">
        <w:rPr>
          <w:rFonts w:ascii="Times New Roman" w:eastAsia="Times New Roman" w:hAnsi="Times New Roman" w:cs="Times New Roman"/>
          <w:sz w:val="24"/>
          <w:szCs w:val="24"/>
        </w:rPr>
        <w:t>ICF</w:t>
      </w:r>
      <w:r w:rsidR="00374ABE" w:rsidRPr="00FA05D9">
        <w:rPr>
          <w:rFonts w:ascii="Times New Roman" w:eastAsia="Times New Roman" w:hAnsi="Times New Roman" w:cs="Times New Roman"/>
          <w:sz w:val="24"/>
          <w:szCs w:val="24"/>
        </w:rPr>
        <w:t>).</w:t>
      </w:r>
    </w:p>
    <w:p w14:paraId="1C32BD34" w14:textId="77777777" w:rsidR="00ED0E8F" w:rsidRDefault="00ED0E8F" w:rsidP="00ED0E8F">
      <w:pPr>
        <w:jc w:val="both"/>
        <w:rPr>
          <w:rFonts w:ascii="Times New Roman" w:eastAsia="Times New Roman" w:hAnsi="Times New Roman" w:cs="Times New Roman"/>
          <w:sz w:val="24"/>
          <w:szCs w:val="24"/>
        </w:rPr>
      </w:pPr>
    </w:p>
    <w:p w14:paraId="6191233E" w14:textId="04D0216C" w:rsidR="007929CD" w:rsidRPr="00FA05D9" w:rsidRDefault="00BB59F7" w:rsidP="00ED0E8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For</w:t>
      </w:r>
      <w:r w:rsidR="00D13A72">
        <w:rPr>
          <w:rFonts w:ascii="Times New Roman" w:eastAsia="Times New Roman" w:hAnsi="Times New Roman" w:cs="Times New Roman"/>
          <w:sz w:val="24"/>
          <w:szCs w:val="24"/>
        </w:rPr>
        <w:t xml:space="preserve"> the</w:t>
      </w:r>
      <w:r w:rsidR="00374ABE" w:rsidRPr="00FA05D9">
        <w:rPr>
          <w:rFonts w:ascii="Times New Roman" w:eastAsia="Times New Roman" w:hAnsi="Times New Roman" w:cs="Times New Roman"/>
          <w:sz w:val="24"/>
          <w:szCs w:val="24"/>
        </w:rPr>
        <w:t xml:space="preserve"> implementation of the </w:t>
      </w:r>
      <w:r w:rsidRPr="00FA05D9">
        <w:rPr>
          <w:rFonts w:ascii="Times New Roman" w:eastAsia="Times New Roman" w:hAnsi="Times New Roman" w:cs="Times New Roman"/>
          <w:sz w:val="24"/>
          <w:szCs w:val="24"/>
        </w:rPr>
        <w:t>new</w:t>
      </w:r>
      <w:r w:rsidR="00374ABE" w:rsidRPr="00FA05D9">
        <w:rPr>
          <w:rFonts w:ascii="Times New Roman" w:eastAsia="Times New Roman" w:hAnsi="Times New Roman" w:cs="Times New Roman"/>
          <w:sz w:val="24"/>
          <w:szCs w:val="24"/>
        </w:rPr>
        <w:t xml:space="preserve"> Concept, the </w:t>
      </w:r>
      <w:r w:rsidR="00257E4E" w:rsidRPr="00FA05D9">
        <w:rPr>
          <w:rFonts w:ascii="Times New Roman" w:eastAsia="Times New Roman" w:hAnsi="Times New Roman" w:cs="Times New Roman"/>
          <w:sz w:val="24"/>
          <w:szCs w:val="24"/>
        </w:rPr>
        <w:t>GD</w:t>
      </w:r>
      <w:r w:rsidR="00374ABE" w:rsidRPr="00FA05D9">
        <w:rPr>
          <w:rFonts w:ascii="Times New Roman" w:eastAsia="Times New Roman" w:hAnsi="Times New Roman" w:cs="Times New Roman"/>
          <w:sz w:val="24"/>
          <w:szCs w:val="24"/>
        </w:rPr>
        <w:t xml:space="preserve"> no. 357/2018 </w:t>
      </w:r>
      <w:r w:rsidR="00257E4E" w:rsidRPr="00FA05D9">
        <w:rPr>
          <w:rFonts w:ascii="Times New Roman" w:eastAsia="Times New Roman" w:hAnsi="Times New Roman" w:cs="Times New Roman"/>
          <w:sz w:val="24"/>
          <w:szCs w:val="24"/>
        </w:rPr>
        <w:t>on</w:t>
      </w:r>
      <w:r w:rsidR="00374ABE" w:rsidRPr="00FA05D9">
        <w:rPr>
          <w:rFonts w:ascii="Times New Roman" w:eastAsia="Times New Roman" w:hAnsi="Times New Roman" w:cs="Times New Roman"/>
          <w:sz w:val="24"/>
          <w:szCs w:val="24"/>
        </w:rPr>
        <w:t xml:space="preserve"> disability</w:t>
      </w:r>
      <w:r w:rsidR="00257E4E" w:rsidRPr="00FA05D9">
        <w:rPr>
          <w:rFonts w:ascii="Times New Roman" w:eastAsia="Times New Roman" w:hAnsi="Times New Roman" w:cs="Times New Roman"/>
          <w:sz w:val="24"/>
          <w:szCs w:val="24"/>
        </w:rPr>
        <w:t xml:space="preserve"> assessment was approved, </w:t>
      </w:r>
      <w:r w:rsidR="00374ABE" w:rsidRPr="00FA05D9">
        <w:rPr>
          <w:rFonts w:ascii="Times New Roman" w:eastAsia="Times New Roman" w:hAnsi="Times New Roman" w:cs="Times New Roman"/>
          <w:sz w:val="24"/>
          <w:szCs w:val="24"/>
        </w:rPr>
        <w:t xml:space="preserve">according to which, </w:t>
      </w:r>
      <w:r w:rsidRPr="00FA05D9">
        <w:rPr>
          <w:rFonts w:ascii="Times New Roman" w:eastAsia="Times New Roman" w:hAnsi="Times New Roman" w:cs="Times New Roman"/>
          <w:sz w:val="24"/>
          <w:szCs w:val="24"/>
        </w:rPr>
        <w:t xml:space="preserve">the National Council for Disability and Work Ability Assessment </w:t>
      </w:r>
      <w:r w:rsidR="00374ABE"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started to develop </w:t>
      </w:r>
      <w:r w:rsidR="00374ABE" w:rsidRPr="00FA05D9">
        <w:rPr>
          <w:rFonts w:ascii="Times New Roman" w:eastAsia="Times New Roman" w:hAnsi="Times New Roman" w:cs="Times New Roman"/>
          <w:sz w:val="24"/>
          <w:szCs w:val="24"/>
        </w:rPr>
        <w:t xml:space="preserve"> the </w:t>
      </w:r>
      <w:r w:rsidR="005C0CA1" w:rsidRPr="00FA05D9">
        <w:rPr>
          <w:rFonts w:ascii="Times New Roman" w:eastAsia="Times New Roman" w:hAnsi="Times New Roman" w:cs="Times New Roman"/>
          <w:sz w:val="24"/>
          <w:szCs w:val="24"/>
        </w:rPr>
        <w:t xml:space="preserve">new </w:t>
      </w:r>
      <w:r w:rsidR="00374ABE" w:rsidRPr="00FA05D9">
        <w:rPr>
          <w:rFonts w:ascii="Times New Roman" w:eastAsia="Times New Roman" w:hAnsi="Times New Roman" w:cs="Times New Roman"/>
          <w:sz w:val="24"/>
          <w:szCs w:val="24"/>
        </w:rPr>
        <w:t>criteria for determining the degree of disability in</w:t>
      </w:r>
      <w:r w:rsidR="005C0CA1" w:rsidRPr="00FA05D9">
        <w:rPr>
          <w:rFonts w:ascii="Times New Roman" w:eastAsia="Times New Roman" w:hAnsi="Times New Roman" w:cs="Times New Roman"/>
          <w:sz w:val="24"/>
          <w:szCs w:val="24"/>
        </w:rPr>
        <w:t xml:space="preserve"> case of</w:t>
      </w:r>
      <w:r w:rsidR="00374ABE" w:rsidRPr="00FA05D9">
        <w:rPr>
          <w:rFonts w:ascii="Times New Roman" w:eastAsia="Times New Roman" w:hAnsi="Times New Roman" w:cs="Times New Roman"/>
          <w:sz w:val="24"/>
          <w:szCs w:val="24"/>
        </w:rPr>
        <w:t xml:space="preserve"> children and </w:t>
      </w:r>
      <w:r w:rsidR="005C0CA1" w:rsidRPr="00FA05D9">
        <w:rPr>
          <w:rFonts w:ascii="Times New Roman" w:eastAsia="Times New Roman" w:hAnsi="Times New Roman" w:cs="Times New Roman"/>
          <w:sz w:val="24"/>
          <w:szCs w:val="24"/>
        </w:rPr>
        <w:t xml:space="preserve">in case of </w:t>
      </w:r>
      <w:r w:rsidR="00374ABE" w:rsidRPr="00FA05D9">
        <w:rPr>
          <w:rFonts w:ascii="Times New Roman" w:eastAsia="Times New Roman" w:hAnsi="Times New Roman" w:cs="Times New Roman"/>
          <w:sz w:val="24"/>
          <w:szCs w:val="24"/>
        </w:rPr>
        <w:t>adults</w:t>
      </w:r>
      <w:r w:rsidRPr="00FA05D9">
        <w:rPr>
          <w:rFonts w:ascii="Times New Roman" w:eastAsia="Times New Roman" w:hAnsi="Times New Roman" w:cs="Times New Roman"/>
          <w:sz w:val="24"/>
          <w:szCs w:val="24"/>
        </w:rPr>
        <w:t xml:space="preserve">. The new criteria of </w:t>
      </w:r>
      <w:r w:rsidR="005C0CA1" w:rsidRPr="00FA05D9">
        <w:rPr>
          <w:rFonts w:ascii="Times New Roman" w:eastAsia="Times New Roman" w:hAnsi="Times New Roman" w:cs="Times New Roman"/>
          <w:sz w:val="24"/>
          <w:szCs w:val="24"/>
        </w:rPr>
        <w:t>assess</w:t>
      </w:r>
      <w:r w:rsidRPr="00FA05D9">
        <w:rPr>
          <w:rFonts w:ascii="Times New Roman" w:eastAsia="Times New Roman" w:hAnsi="Times New Roman" w:cs="Times New Roman"/>
          <w:sz w:val="24"/>
          <w:szCs w:val="24"/>
        </w:rPr>
        <w:t>ment</w:t>
      </w:r>
      <w:r w:rsidR="005C0CA1" w:rsidRPr="00FA05D9">
        <w:rPr>
          <w:rFonts w:ascii="Times New Roman" w:eastAsia="Times New Roman" w:hAnsi="Times New Roman" w:cs="Times New Roman"/>
          <w:sz w:val="24"/>
          <w:szCs w:val="24"/>
        </w:rPr>
        <w:t xml:space="preserve"> both disability degree and work ability</w:t>
      </w:r>
      <w:r w:rsidR="00374ABE"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will be </w:t>
      </w:r>
      <w:r w:rsidR="00374ABE" w:rsidRPr="00FA05D9">
        <w:rPr>
          <w:rFonts w:ascii="Times New Roman" w:eastAsia="Times New Roman" w:hAnsi="Times New Roman" w:cs="Times New Roman"/>
          <w:sz w:val="24"/>
          <w:szCs w:val="24"/>
        </w:rPr>
        <w:t xml:space="preserve">in accordance with the international standards </w:t>
      </w:r>
      <w:r w:rsidR="005C0CA1" w:rsidRPr="00FA05D9">
        <w:rPr>
          <w:rFonts w:ascii="Times New Roman" w:eastAsia="Times New Roman" w:hAnsi="Times New Roman" w:cs="Times New Roman"/>
          <w:sz w:val="24"/>
          <w:szCs w:val="24"/>
        </w:rPr>
        <w:t>(</w:t>
      </w:r>
      <w:r w:rsidR="00A0098B" w:rsidRPr="00FA05D9">
        <w:rPr>
          <w:rFonts w:ascii="Times New Roman" w:eastAsia="Times New Roman" w:hAnsi="Times New Roman" w:cs="Times New Roman"/>
          <w:sz w:val="24"/>
          <w:szCs w:val="24"/>
        </w:rPr>
        <w:t>ICF</w:t>
      </w:r>
      <w:r w:rsidR="005C0CA1" w:rsidRPr="00FA05D9">
        <w:rPr>
          <w:rFonts w:ascii="Times New Roman" w:eastAsia="Times New Roman" w:hAnsi="Times New Roman" w:cs="Times New Roman"/>
          <w:sz w:val="24"/>
          <w:szCs w:val="24"/>
        </w:rPr>
        <w:t>)</w:t>
      </w:r>
      <w:r w:rsidR="00374ABE" w:rsidRPr="00FA05D9">
        <w:rPr>
          <w:rFonts w:ascii="Times New Roman" w:eastAsia="Times New Roman" w:hAnsi="Times New Roman" w:cs="Times New Roman"/>
          <w:sz w:val="24"/>
          <w:szCs w:val="24"/>
        </w:rPr>
        <w:t xml:space="preserve">. Thus, the </w:t>
      </w:r>
      <w:r w:rsidR="00374ABE" w:rsidRPr="00FA05D9">
        <w:rPr>
          <w:rFonts w:ascii="Times New Roman" w:eastAsia="Times New Roman" w:hAnsi="Times New Roman" w:cs="Times New Roman"/>
          <w:i/>
          <w:sz w:val="24"/>
          <w:szCs w:val="24"/>
        </w:rPr>
        <w:t>“Mental and Behavioral Disorders”</w:t>
      </w:r>
      <w:r w:rsidR="00374ABE" w:rsidRPr="00FA05D9">
        <w:rPr>
          <w:rFonts w:ascii="Times New Roman" w:eastAsia="Times New Roman" w:hAnsi="Times New Roman" w:cs="Times New Roman"/>
          <w:sz w:val="24"/>
          <w:szCs w:val="24"/>
        </w:rPr>
        <w:t xml:space="preserve"> section of the Criteria for Determining Disability </w:t>
      </w:r>
      <w:r w:rsidR="005C0CA1" w:rsidRPr="00FA05D9">
        <w:rPr>
          <w:rFonts w:ascii="Times New Roman" w:eastAsia="Times New Roman" w:hAnsi="Times New Roman" w:cs="Times New Roman"/>
          <w:sz w:val="24"/>
          <w:szCs w:val="24"/>
        </w:rPr>
        <w:t xml:space="preserve">for </w:t>
      </w:r>
      <w:r w:rsidR="00374ABE" w:rsidRPr="00FA05D9">
        <w:rPr>
          <w:rFonts w:ascii="Times New Roman" w:eastAsia="Times New Roman" w:hAnsi="Times New Roman" w:cs="Times New Roman"/>
          <w:sz w:val="24"/>
          <w:szCs w:val="24"/>
        </w:rPr>
        <w:t xml:space="preserve">Adults and Children was developed, piloted and approved for use in 2019. </w:t>
      </w:r>
      <w:r w:rsidRPr="00FA05D9">
        <w:rPr>
          <w:rFonts w:ascii="Times New Roman" w:eastAsia="Times New Roman" w:hAnsi="Times New Roman" w:cs="Times New Roman"/>
          <w:sz w:val="24"/>
          <w:szCs w:val="24"/>
        </w:rPr>
        <w:t xml:space="preserve">The </w:t>
      </w:r>
      <w:r w:rsidR="007D77B3" w:rsidRPr="00FA05D9">
        <w:rPr>
          <w:rFonts w:ascii="Times New Roman" w:eastAsia="Times New Roman" w:hAnsi="Times New Roman" w:cs="Times New Roman"/>
          <w:sz w:val="24"/>
          <w:szCs w:val="24"/>
        </w:rPr>
        <w:t>NCDW</w:t>
      </w:r>
      <w:r w:rsidR="005C0CA1" w:rsidRPr="00FA05D9">
        <w:rPr>
          <w:rFonts w:ascii="Times New Roman" w:eastAsia="Times New Roman" w:hAnsi="Times New Roman" w:cs="Times New Roman"/>
          <w:sz w:val="24"/>
          <w:szCs w:val="24"/>
        </w:rPr>
        <w:t>AA</w:t>
      </w:r>
      <w:r w:rsidR="00374ABE" w:rsidRPr="00FA05D9">
        <w:rPr>
          <w:rFonts w:ascii="Times New Roman" w:eastAsia="Times New Roman" w:hAnsi="Times New Roman" w:cs="Times New Roman"/>
          <w:sz w:val="24"/>
          <w:szCs w:val="24"/>
        </w:rPr>
        <w:t xml:space="preserve"> developed the </w:t>
      </w:r>
      <w:r w:rsidR="005C0CA1" w:rsidRPr="00FA05D9">
        <w:rPr>
          <w:rFonts w:ascii="Times New Roman" w:eastAsia="Times New Roman" w:hAnsi="Times New Roman" w:cs="Times New Roman"/>
          <w:sz w:val="24"/>
          <w:szCs w:val="24"/>
        </w:rPr>
        <w:t xml:space="preserve">criteria </w:t>
      </w:r>
      <w:r w:rsidR="00374ABE" w:rsidRPr="00FA05D9">
        <w:rPr>
          <w:rFonts w:ascii="Times New Roman" w:eastAsia="Times New Roman" w:hAnsi="Times New Roman" w:cs="Times New Roman"/>
          <w:sz w:val="24"/>
          <w:szCs w:val="24"/>
        </w:rPr>
        <w:t xml:space="preserve">for </w:t>
      </w:r>
      <w:r w:rsidR="00121889" w:rsidRPr="00FA05D9">
        <w:rPr>
          <w:rFonts w:ascii="Times New Roman" w:eastAsia="Times New Roman" w:hAnsi="Times New Roman" w:cs="Times New Roman"/>
          <w:sz w:val="24"/>
          <w:szCs w:val="24"/>
        </w:rPr>
        <w:t>a</w:t>
      </w:r>
      <w:r w:rsidR="00374ABE" w:rsidRPr="00FA05D9">
        <w:rPr>
          <w:rFonts w:ascii="Times New Roman" w:eastAsia="Times New Roman" w:hAnsi="Times New Roman" w:cs="Times New Roman"/>
          <w:sz w:val="24"/>
          <w:szCs w:val="24"/>
        </w:rPr>
        <w:t xml:space="preserve">ssessing </w:t>
      </w:r>
      <w:r w:rsidR="005C0CA1" w:rsidRPr="00FA05D9">
        <w:rPr>
          <w:rFonts w:ascii="Times New Roman" w:eastAsia="Times New Roman" w:hAnsi="Times New Roman" w:cs="Times New Roman"/>
          <w:sz w:val="24"/>
          <w:szCs w:val="24"/>
        </w:rPr>
        <w:t>disability for</w:t>
      </w:r>
      <w:r w:rsidR="00374ABE" w:rsidRPr="00FA05D9">
        <w:rPr>
          <w:rFonts w:ascii="Times New Roman" w:eastAsia="Times New Roman" w:hAnsi="Times New Roman" w:cs="Times New Roman"/>
          <w:sz w:val="24"/>
          <w:szCs w:val="24"/>
        </w:rPr>
        <w:t xml:space="preserve"> </w:t>
      </w:r>
      <w:r w:rsidR="00121889" w:rsidRPr="00FA05D9">
        <w:rPr>
          <w:rFonts w:ascii="Times New Roman" w:eastAsia="Times New Roman" w:hAnsi="Times New Roman" w:cs="Times New Roman"/>
          <w:sz w:val="24"/>
          <w:szCs w:val="24"/>
        </w:rPr>
        <w:t>c</w:t>
      </w:r>
      <w:r w:rsidR="00374ABE" w:rsidRPr="00FA05D9">
        <w:rPr>
          <w:rFonts w:ascii="Times New Roman" w:eastAsia="Times New Roman" w:hAnsi="Times New Roman" w:cs="Times New Roman"/>
          <w:sz w:val="24"/>
          <w:szCs w:val="24"/>
        </w:rPr>
        <w:t xml:space="preserve">hildren </w:t>
      </w:r>
      <w:r w:rsidR="00A0098B" w:rsidRPr="00FA05D9">
        <w:rPr>
          <w:rFonts w:ascii="Times New Roman" w:eastAsia="Times New Roman" w:hAnsi="Times New Roman" w:cs="Times New Roman"/>
          <w:sz w:val="24"/>
          <w:szCs w:val="24"/>
        </w:rPr>
        <w:t xml:space="preserve">based on </w:t>
      </w:r>
      <w:r w:rsidRPr="00FA05D9">
        <w:rPr>
          <w:rFonts w:ascii="Times New Roman" w:eastAsia="Times New Roman" w:hAnsi="Times New Roman" w:cs="Times New Roman"/>
          <w:sz w:val="24"/>
          <w:szCs w:val="24"/>
        </w:rPr>
        <w:t>International C</w:t>
      </w:r>
      <w:r w:rsidR="00A0098B" w:rsidRPr="00FA05D9">
        <w:rPr>
          <w:rFonts w:ascii="Times New Roman" w:eastAsia="Times New Roman" w:hAnsi="Times New Roman" w:cs="Times New Roman"/>
          <w:sz w:val="24"/>
          <w:szCs w:val="24"/>
        </w:rPr>
        <w:t>lassification of Functioning, Disability and Health (ICF)</w:t>
      </w:r>
      <w:r w:rsidR="00A0098B" w:rsidRPr="00FA05D9">
        <w:rPr>
          <w:sz w:val="24"/>
          <w:szCs w:val="24"/>
        </w:rPr>
        <w:t xml:space="preserve"> </w:t>
      </w:r>
      <w:r w:rsidR="007929CD" w:rsidRPr="00FA05D9">
        <w:rPr>
          <w:rFonts w:ascii="Times New Roman" w:eastAsia="Times New Roman" w:hAnsi="Times New Roman" w:cs="Times New Roman"/>
          <w:sz w:val="24"/>
          <w:szCs w:val="24"/>
        </w:rPr>
        <w:t xml:space="preserve">with the support of UNICEF Moldova. In this regard, the </w:t>
      </w:r>
      <w:r w:rsidR="00374ABE" w:rsidRPr="00FA05D9">
        <w:rPr>
          <w:rFonts w:ascii="Times New Roman" w:eastAsia="Times New Roman" w:hAnsi="Times New Roman" w:cs="Times New Roman"/>
          <w:sz w:val="24"/>
          <w:szCs w:val="24"/>
        </w:rPr>
        <w:t xml:space="preserve">Questionnaires for </w:t>
      </w:r>
      <w:r w:rsidR="00121889" w:rsidRPr="00FA05D9">
        <w:rPr>
          <w:rFonts w:ascii="Times New Roman" w:eastAsia="Times New Roman" w:hAnsi="Times New Roman" w:cs="Times New Roman"/>
          <w:sz w:val="24"/>
          <w:szCs w:val="24"/>
        </w:rPr>
        <w:t>a</w:t>
      </w:r>
      <w:r w:rsidR="00374ABE" w:rsidRPr="00FA05D9">
        <w:rPr>
          <w:rFonts w:ascii="Times New Roman" w:eastAsia="Times New Roman" w:hAnsi="Times New Roman" w:cs="Times New Roman"/>
          <w:sz w:val="24"/>
          <w:szCs w:val="24"/>
        </w:rPr>
        <w:t xml:space="preserve">ssessing the </w:t>
      </w:r>
      <w:r w:rsidR="00121889" w:rsidRPr="00FA05D9">
        <w:rPr>
          <w:rFonts w:ascii="Times New Roman" w:eastAsia="Times New Roman" w:hAnsi="Times New Roman" w:cs="Times New Roman"/>
          <w:sz w:val="24"/>
          <w:szCs w:val="24"/>
        </w:rPr>
        <w:t>c</w:t>
      </w:r>
      <w:r w:rsidR="00374ABE" w:rsidRPr="00FA05D9">
        <w:rPr>
          <w:rFonts w:ascii="Times New Roman" w:eastAsia="Times New Roman" w:hAnsi="Times New Roman" w:cs="Times New Roman"/>
          <w:sz w:val="24"/>
          <w:szCs w:val="24"/>
        </w:rPr>
        <w:t xml:space="preserve">apacities and </w:t>
      </w:r>
      <w:r w:rsidR="00121889" w:rsidRPr="00FA05D9">
        <w:rPr>
          <w:rFonts w:ascii="Times New Roman" w:eastAsia="Times New Roman" w:hAnsi="Times New Roman" w:cs="Times New Roman"/>
          <w:sz w:val="24"/>
          <w:szCs w:val="24"/>
        </w:rPr>
        <w:t>p</w:t>
      </w:r>
      <w:r w:rsidR="00374ABE" w:rsidRPr="00FA05D9">
        <w:rPr>
          <w:rFonts w:ascii="Times New Roman" w:eastAsia="Times New Roman" w:hAnsi="Times New Roman" w:cs="Times New Roman"/>
          <w:sz w:val="24"/>
          <w:szCs w:val="24"/>
        </w:rPr>
        <w:t xml:space="preserve">erformance of </w:t>
      </w:r>
      <w:r w:rsidR="00121889" w:rsidRPr="00FA05D9">
        <w:rPr>
          <w:rFonts w:ascii="Times New Roman" w:eastAsia="Times New Roman" w:hAnsi="Times New Roman" w:cs="Times New Roman"/>
          <w:sz w:val="24"/>
          <w:szCs w:val="24"/>
        </w:rPr>
        <w:t>c</w:t>
      </w:r>
      <w:r w:rsidR="00374ABE" w:rsidRPr="00FA05D9">
        <w:rPr>
          <w:rFonts w:ascii="Times New Roman" w:eastAsia="Times New Roman" w:hAnsi="Times New Roman" w:cs="Times New Roman"/>
          <w:sz w:val="24"/>
          <w:szCs w:val="24"/>
        </w:rPr>
        <w:t xml:space="preserve">hildren in </w:t>
      </w:r>
      <w:r w:rsidR="00121889" w:rsidRPr="00FA05D9">
        <w:rPr>
          <w:rFonts w:ascii="Times New Roman" w:eastAsia="Times New Roman" w:hAnsi="Times New Roman" w:cs="Times New Roman"/>
          <w:sz w:val="24"/>
          <w:szCs w:val="24"/>
        </w:rPr>
        <w:t>a</w:t>
      </w:r>
      <w:r w:rsidR="00374ABE" w:rsidRPr="00FA05D9">
        <w:rPr>
          <w:rFonts w:ascii="Times New Roman" w:eastAsia="Times New Roman" w:hAnsi="Times New Roman" w:cs="Times New Roman"/>
          <w:sz w:val="24"/>
          <w:szCs w:val="24"/>
        </w:rPr>
        <w:t xml:space="preserve">ctivities and </w:t>
      </w:r>
      <w:r w:rsidR="00121889" w:rsidRPr="00FA05D9">
        <w:rPr>
          <w:rFonts w:ascii="Times New Roman" w:eastAsia="Times New Roman" w:hAnsi="Times New Roman" w:cs="Times New Roman"/>
          <w:sz w:val="24"/>
          <w:szCs w:val="24"/>
        </w:rPr>
        <w:t>p</w:t>
      </w:r>
      <w:r w:rsidR="00374ABE" w:rsidRPr="00FA05D9">
        <w:rPr>
          <w:rFonts w:ascii="Times New Roman" w:eastAsia="Times New Roman" w:hAnsi="Times New Roman" w:cs="Times New Roman"/>
          <w:sz w:val="24"/>
          <w:szCs w:val="24"/>
        </w:rPr>
        <w:t xml:space="preserve">articipation and </w:t>
      </w:r>
      <w:r w:rsidR="00121889" w:rsidRPr="00FA05D9">
        <w:rPr>
          <w:rFonts w:ascii="Times New Roman" w:eastAsia="Times New Roman" w:hAnsi="Times New Roman" w:cs="Times New Roman"/>
          <w:sz w:val="24"/>
          <w:szCs w:val="24"/>
        </w:rPr>
        <w:t>e</w:t>
      </w:r>
      <w:r w:rsidR="00374ABE" w:rsidRPr="00FA05D9">
        <w:rPr>
          <w:rFonts w:ascii="Times New Roman" w:eastAsia="Times New Roman" w:hAnsi="Times New Roman" w:cs="Times New Roman"/>
          <w:sz w:val="24"/>
          <w:szCs w:val="24"/>
        </w:rPr>
        <w:t xml:space="preserve">nvironmental </w:t>
      </w:r>
      <w:r w:rsidR="00121889" w:rsidRPr="00FA05D9">
        <w:rPr>
          <w:rFonts w:ascii="Times New Roman" w:eastAsia="Times New Roman" w:hAnsi="Times New Roman" w:cs="Times New Roman"/>
          <w:sz w:val="24"/>
          <w:szCs w:val="24"/>
        </w:rPr>
        <w:t>f</w:t>
      </w:r>
      <w:r w:rsidR="00374ABE" w:rsidRPr="00FA05D9">
        <w:rPr>
          <w:rFonts w:ascii="Times New Roman" w:eastAsia="Times New Roman" w:hAnsi="Times New Roman" w:cs="Times New Roman"/>
          <w:sz w:val="24"/>
          <w:szCs w:val="24"/>
        </w:rPr>
        <w:t>actors</w:t>
      </w:r>
      <w:r w:rsidR="00A66809">
        <w:rPr>
          <w:rFonts w:ascii="Times New Roman" w:eastAsia="Times New Roman" w:hAnsi="Times New Roman" w:cs="Times New Roman"/>
          <w:sz w:val="24"/>
          <w:szCs w:val="24"/>
        </w:rPr>
        <w:t xml:space="preserve">, </w:t>
      </w:r>
      <w:r w:rsidR="00374ABE" w:rsidRPr="00FA05D9">
        <w:rPr>
          <w:rFonts w:ascii="Times New Roman" w:eastAsia="Times New Roman" w:hAnsi="Times New Roman" w:cs="Times New Roman"/>
          <w:sz w:val="24"/>
          <w:szCs w:val="24"/>
        </w:rPr>
        <w:t xml:space="preserve">in accordance with </w:t>
      </w:r>
      <w:r w:rsidR="00A0098B" w:rsidRPr="00FA05D9">
        <w:rPr>
          <w:rFonts w:ascii="Times New Roman" w:eastAsia="Times New Roman" w:hAnsi="Times New Roman" w:cs="Times New Roman"/>
          <w:sz w:val="24"/>
          <w:szCs w:val="24"/>
        </w:rPr>
        <w:t>ICF</w:t>
      </w:r>
      <w:r w:rsidR="007929CD" w:rsidRPr="00FA05D9">
        <w:rPr>
          <w:rFonts w:ascii="Times New Roman" w:eastAsia="Times New Roman" w:hAnsi="Times New Roman" w:cs="Times New Roman"/>
          <w:sz w:val="24"/>
          <w:szCs w:val="24"/>
        </w:rPr>
        <w:t xml:space="preserve"> </w:t>
      </w:r>
      <w:r w:rsidR="00374ABE" w:rsidRPr="00FA05D9">
        <w:rPr>
          <w:rFonts w:ascii="Times New Roman" w:eastAsia="Times New Roman" w:hAnsi="Times New Roman" w:cs="Times New Roman"/>
          <w:sz w:val="24"/>
          <w:szCs w:val="24"/>
        </w:rPr>
        <w:t xml:space="preserve">(Children and Youth variant), </w:t>
      </w:r>
      <w:r w:rsidR="00A66809">
        <w:rPr>
          <w:rFonts w:ascii="Times New Roman" w:eastAsia="Times New Roman" w:hAnsi="Times New Roman" w:cs="Times New Roman"/>
          <w:sz w:val="24"/>
          <w:szCs w:val="24"/>
        </w:rPr>
        <w:t>was</w:t>
      </w:r>
      <w:r w:rsidR="00374ABE" w:rsidRPr="00FA05D9">
        <w:rPr>
          <w:rFonts w:ascii="Times New Roman" w:eastAsia="Times New Roman" w:hAnsi="Times New Roman" w:cs="Times New Roman"/>
          <w:sz w:val="24"/>
          <w:szCs w:val="24"/>
        </w:rPr>
        <w:t xml:space="preserve"> piloted during 2019-2020.</w:t>
      </w:r>
      <w:r w:rsidR="00010F23" w:rsidRPr="00FA05D9">
        <w:rPr>
          <w:rFonts w:ascii="Times New Roman" w:eastAsia="Times New Roman" w:hAnsi="Times New Roman" w:cs="Times New Roman"/>
          <w:sz w:val="24"/>
          <w:szCs w:val="24"/>
        </w:rPr>
        <w:t xml:space="preserve"> </w:t>
      </w:r>
      <w:r w:rsidR="007929CD" w:rsidRPr="00FA05D9">
        <w:rPr>
          <w:rFonts w:ascii="Times New Roman" w:eastAsia="Times New Roman" w:hAnsi="Times New Roman" w:cs="Times New Roman"/>
          <w:sz w:val="24"/>
          <w:szCs w:val="24"/>
        </w:rPr>
        <w:t>To implement the new assessment methodology, t</w:t>
      </w:r>
      <w:r w:rsidR="00A0098B" w:rsidRPr="00FA05D9">
        <w:rPr>
          <w:rFonts w:ascii="Times New Roman" w:eastAsia="Times New Roman" w:hAnsi="Times New Roman" w:cs="Times New Roman"/>
          <w:sz w:val="24"/>
          <w:szCs w:val="24"/>
        </w:rPr>
        <w:t xml:space="preserve">he </w:t>
      </w:r>
      <w:r w:rsidR="00121889" w:rsidRPr="00FA05D9">
        <w:rPr>
          <w:rFonts w:ascii="Times New Roman" w:eastAsia="Times New Roman" w:hAnsi="Times New Roman" w:cs="Times New Roman"/>
          <w:sz w:val="24"/>
          <w:szCs w:val="24"/>
        </w:rPr>
        <w:t>NCDW</w:t>
      </w:r>
      <w:r w:rsidR="00A0098B" w:rsidRPr="00FA05D9">
        <w:rPr>
          <w:rFonts w:ascii="Times New Roman" w:eastAsia="Times New Roman" w:hAnsi="Times New Roman" w:cs="Times New Roman"/>
          <w:sz w:val="24"/>
          <w:szCs w:val="24"/>
        </w:rPr>
        <w:t>AA</w:t>
      </w:r>
      <w:r w:rsidR="00095363" w:rsidRPr="00FA05D9">
        <w:rPr>
          <w:rFonts w:ascii="Times New Roman" w:eastAsia="Times New Roman" w:hAnsi="Times New Roman" w:cs="Times New Roman"/>
          <w:sz w:val="24"/>
          <w:szCs w:val="24"/>
        </w:rPr>
        <w:t xml:space="preserve"> </w:t>
      </w:r>
      <w:r w:rsidR="00A0098B" w:rsidRPr="00FA05D9">
        <w:rPr>
          <w:rFonts w:ascii="Times New Roman" w:eastAsia="Times New Roman" w:hAnsi="Times New Roman" w:cs="Times New Roman"/>
          <w:sz w:val="24"/>
          <w:szCs w:val="24"/>
        </w:rPr>
        <w:t xml:space="preserve">benefited of capacity building </w:t>
      </w:r>
      <w:r w:rsidR="007929CD" w:rsidRPr="00FA05D9">
        <w:rPr>
          <w:rFonts w:ascii="Times New Roman" w:eastAsia="Times New Roman" w:hAnsi="Times New Roman" w:cs="Times New Roman"/>
          <w:sz w:val="24"/>
          <w:szCs w:val="24"/>
        </w:rPr>
        <w:t>programs with</w:t>
      </w:r>
      <w:r w:rsidR="00095363" w:rsidRPr="00FA05D9">
        <w:rPr>
          <w:rFonts w:ascii="Times New Roman" w:eastAsia="Times New Roman" w:hAnsi="Times New Roman" w:cs="Times New Roman"/>
          <w:sz w:val="24"/>
          <w:szCs w:val="24"/>
        </w:rPr>
        <w:t xml:space="preserve"> the logistical and financial support of WHO</w:t>
      </w:r>
      <w:r w:rsidR="00A0098B" w:rsidRPr="00FA05D9">
        <w:rPr>
          <w:rFonts w:ascii="Times New Roman" w:eastAsia="Times New Roman" w:hAnsi="Times New Roman" w:cs="Times New Roman"/>
          <w:sz w:val="24"/>
          <w:szCs w:val="24"/>
        </w:rPr>
        <w:t xml:space="preserve"> (2019). </w:t>
      </w:r>
      <w:r w:rsidR="00095363" w:rsidRPr="00FA05D9">
        <w:rPr>
          <w:rFonts w:ascii="Times New Roman" w:eastAsia="Times New Roman" w:hAnsi="Times New Roman" w:cs="Times New Roman"/>
          <w:sz w:val="24"/>
          <w:szCs w:val="24"/>
        </w:rPr>
        <w:t xml:space="preserve">Currently, </w:t>
      </w:r>
      <w:r w:rsidR="00A66809">
        <w:rPr>
          <w:rFonts w:ascii="Times New Roman" w:eastAsia="Times New Roman" w:hAnsi="Times New Roman" w:cs="Times New Roman"/>
          <w:sz w:val="24"/>
          <w:szCs w:val="24"/>
        </w:rPr>
        <w:t xml:space="preserve">the </w:t>
      </w:r>
      <w:r w:rsidR="00095363" w:rsidRPr="00FA05D9">
        <w:rPr>
          <w:rFonts w:ascii="Times New Roman" w:eastAsia="Times New Roman" w:hAnsi="Times New Roman" w:cs="Times New Roman"/>
          <w:sz w:val="24"/>
          <w:szCs w:val="24"/>
        </w:rPr>
        <w:t>digit</w:t>
      </w:r>
      <w:r w:rsidR="00A0098B" w:rsidRPr="00FA05D9">
        <w:rPr>
          <w:rFonts w:ascii="Times New Roman" w:eastAsia="Times New Roman" w:hAnsi="Times New Roman" w:cs="Times New Roman"/>
          <w:sz w:val="24"/>
          <w:szCs w:val="24"/>
        </w:rPr>
        <w:t>alization</w:t>
      </w:r>
      <w:r w:rsidR="00095363" w:rsidRPr="00FA05D9">
        <w:rPr>
          <w:rFonts w:ascii="Times New Roman" w:eastAsia="Times New Roman" w:hAnsi="Times New Roman" w:cs="Times New Roman"/>
          <w:sz w:val="24"/>
          <w:szCs w:val="24"/>
        </w:rPr>
        <w:t xml:space="preserve"> </w:t>
      </w:r>
      <w:r w:rsidR="00A0098B" w:rsidRPr="00FA05D9">
        <w:rPr>
          <w:rFonts w:ascii="Times New Roman" w:eastAsia="Times New Roman" w:hAnsi="Times New Roman" w:cs="Times New Roman"/>
          <w:sz w:val="24"/>
          <w:szCs w:val="24"/>
        </w:rPr>
        <w:t xml:space="preserve">of </w:t>
      </w:r>
      <w:r w:rsidR="00095363" w:rsidRPr="00FA05D9">
        <w:rPr>
          <w:rFonts w:ascii="Times New Roman" w:eastAsia="Times New Roman" w:hAnsi="Times New Roman" w:cs="Times New Roman"/>
          <w:sz w:val="24"/>
          <w:szCs w:val="24"/>
        </w:rPr>
        <w:t xml:space="preserve">the </w:t>
      </w:r>
      <w:r w:rsidR="00A0098B" w:rsidRPr="00FA05D9">
        <w:rPr>
          <w:rFonts w:ascii="Times New Roman" w:eastAsia="Times New Roman" w:hAnsi="Times New Roman" w:cs="Times New Roman"/>
          <w:sz w:val="24"/>
          <w:szCs w:val="24"/>
        </w:rPr>
        <w:t xml:space="preserve">disability and work ability assessment </w:t>
      </w:r>
      <w:r w:rsidR="00624F2D" w:rsidRPr="00FA05D9">
        <w:rPr>
          <w:rFonts w:ascii="Times New Roman" w:eastAsia="Times New Roman" w:hAnsi="Times New Roman" w:cs="Times New Roman"/>
          <w:sz w:val="24"/>
          <w:szCs w:val="24"/>
        </w:rPr>
        <w:t>services</w:t>
      </w:r>
      <w:r w:rsidR="00A66809">
        <w:rPr>
          <w:rFonts w:ascii="Times New Roman" w:eastAsia="Times New Roman" w:hAnsi="Times New Roman" w:cs="Times New Roman"/>
          <w:sz w:val="24"/>
          <w:szCs w:val="24"/>
        </w:rPr>
        <w:t xml:space="preserve"> is being implemented </w:t>
      </w:r>
      <w:r w:rsidR="00A66809" w:rsidRPr="00FA05D9">
        <w:rPr>
          <w:rFonts w:ascii="Times New Roman" w:eastAsia="Times New Roman" w:hAnsi="Times New Roman" w:cs="Times New Roman"/>
          <w:sz w:val="24"/>
          <w:szCs w:val="24"/>
        </w:rPr>
        <w:t>within a project funded by the World Bank</w:t>
      </w:r>
      <w:r w:rsidR="00624F2D" w:rsidRPr="00FA05D9">
        <w:rPr>
          <w:rFonts w:ascii="Times New Roman" w:eastAsia="Times New Roman" w:hAnsi="Times New Roman" w:cs="Times New Roman"/>
          <w:sz w:val="24"/>
          <w:szCs w:val="24"/>
        </w:rPr>
        <w:t xml:space="preserve">. </w:t>
      </w:r>
      <w:r w:rsidR="00095363" w:rsidRPr="00FA05D9">
        <w:rPr>
          <w:rFonts w:ascii="Times New Roman" w:eastAsia="Times New Roman" w:hAnsi="Times New Roman" w:cs="Times New Roman"/>
          <w:sz w:val="24"/>
          <w:szCs w:val="24"/>
        </w:rPr>
        <w:t xml:space="preserve"> </w:t>
      </w:r>
      <w:r w:rsidR="00624F2D" w:rsidRPr="00FA05D9">
        <w:rPr>
          <w:rFonts w:ascii="Times New Roman" w:eastAsia="Times New Roman" w:hAnsi="Times New Roman" w:cs="Times New Roman"/>
          <w:sz w:val="24"/>
          <w:szCs w:val="24"/>
        </w:rPr>
        <w:t>The digitlization of the process will ensure</w:t>
      </w:r>
      <w:r w:rsidR="00095363" w:rsidRPr="00FA05D9">
        <w:rPr>
          <w:rFonts w:ascii="Times New Roman" w:eastAsia="Times New Roman" w:hAnsi="Times New Roman" w:cs="Times New Roman"/>
          <w:sz w:val="24"/>
          <w:szCs w:val="24"/>
        </w:rPr>
        <w:t xml:space="preserve"> the quality and accessibility of the </w:t>
      </w:r>
      <w:r w:rsidR="00A66809" w:rsidRPr="00FA05D9">
        <w:rPr>
          <w:rFonts w:ascii="Times New Roman" w:eastAsia="Times New Roman" w:hAnsi="Times New Roman" w:cs="Times New Roman"/>
          <w:sz w:val="24"/>
          <w:szCs w:val="24"/>
        </w:rPr>
        <w:t xml:space="preserve">services </w:t>
      </w:r>
      <w:r w:rsidR="00A66809">
        <w:rPr>
          <w:rFonts w:ascii="Times New Roman" w:eastAsia="Times New Roman" w:hAnsi="Times New Roman" w:cs="Times New Roman"/>
          <w:sz w:val="24"/>
          <w:szCs w:val="24"/>
        </w:rPr>
        <w:t>for</w:t>
      </w:r>
      <w:r w:rsidR="00A66809" w:rsidRPr="00FA05D9">
        <w:rPr>
          <w:rFonts w:ascii="Times New Roman" w:eastAsia="Times New Roman" w:hAnsi="Times New Roman" w:cs="Times New Roman"/>
          <w:sz w:val="24"/>
          <w:szCs w:val="24"/>
        </w:rPr>
        <w:t xml:space="preserve"> the </w:t>
      </w:r>
      <w:r w:rsidR="00095363" w:rsidRPr="00FA05D9">
        <w:rPr>
          <w:rFonts w:ascii="Times New Roman" w:eastAsia="Times New Roman" w:hAnsi="Times New Roman" w:cs="Times New Roman"/>
          <w:sz w:val="24"/>
          <w:szCs w:val="24"/>
        </w:rPr>
        <w:t>population , by simplifying the procedure for submitting documents</w:t>
      </w:r>
      <w:r w:rsidR="003F5C32" w:rsidRPr="00FA05D9">
        <w:rPr>
          <w:rFonts w:ascii="Times New Roman" w:eastAsia="Times New Roman" w:hAnsi="Times New Roman" w:cs="Times New Roman"/>
          <w:sz w:val="24"/>
          <w:szCs w:val="24"/>
        </w:rPr>
        <w:t xml:space="preserve"> </w:t>
      </w:r>
      <w:r w:rsidR="00095363" w:rsidRPr="00FA05D9">
        <w:rPr>
          <w:rFonts w:ascii="Times New Roman" w:eastAsia="Times New Roman" w:hAnsi="Times New Roman" w:cs="Times New Roman"/>
          <w:sz w:val="24"/>
          <w:szCs w:val="24"/>
        </w:rPr>
        <w:t xml:space="preserve">to </w:t>
      </w:r>
      <w:r w:rsidR="00624F2D" w:rsidRPr="00FA05D9">
        <w:rPr>
          <w:rFonts w:ascii="Times New Roman" w:eastAsia="Times New Roman" w:hAnsi="Times New Roman" w:cs="Times New Roman"/>
          <w:sz w:val="24"/>
          <w:szCs w:val="24"/>
        </w:rPr>
        <w:t>assess the disability and work ability</w:t>
      </w:r>
      <w:r w:rsidR="00095363" w:rsidRPr="00FA05D9">
        <w:rPr>
          <w:rFonts w:ascii="Times New Roman" w:eastAsia="Times New Roman" w:hAnsi="Times New Roman" w:cs="Times New Roman"/>
          <w:sz w:val="24"/>
          <w:szCs w:val="24"/>
        </w:rPr>
        <w:t>; exclusion of paper forms and documents; ensuring interoperability with information systems of other authorities, etc.</w:t>
      </w:r>
    </w:p>
    <w:p w14:paraId="1801F9F0" w14:textId="77777777" w:rsidR="00ED0E8F" w:rsidRDefault="00ED0E8F" w:rsidP="00ED0E8F">
      <w:pPr>
        <w:jc w:val="both"/>
        <w:rPr>
          <w:rFonts w:ascii="Times New Roman" w:eastAsia="Times New Roman" w:hAnsi="Times New Roman" w:cs="Times New Roman"/>
          <w:color w:val="000000"/>
          <w:sz w:val="24"/>
          <w:szCs w:val="24"/>
        </w:rPr>
      </w:pPr>
    </w:p>
    <w:p w14:paraId="1EDE1BB2" w14:textId="36666B64" w:rsidR="00095363" w:rsidRPr="00FA05D9" w:rsidRDefault="00CF28F6" w:rsidP="00ED0E8F">
      <w:pP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To advance implementation of the CRPD and Concludi</w:t>
      </w:r>
      <w:r w:rsidR="007929CD" w:rsidRPr="00FA05D9">
        <w:rPr>
          <w:rFonts w:ascii="Times New Roman" w:eastAsia="Times New Roman" w:hAnsi="Times New Roman" w:cs="Times New Roman"/>
          <w:color w:val="000000"/>
          <w:sz w:val="24"/>
          <w:szCs w:val="24"/>
        </w:rPr>
        <w:t>ng Observation of the Committee, Recommendations</w:t>
      </w:r>
      <w:r w:rsidRPr="00FA05D9">
        <w:rPr>
          <w:rFonts w:ascii="Times New Roman" w:eastAsia="Times New Roman" w:hAnsi="Times New Roman" w:cs="Times New Roman"/>
          <w:color w:val="000000"/>
          <w:sz w:val="24"/>
          <w:szCs w:val="24"/>
        </w:rPr>
        <w:t xml:space="preserve"> of the </w:t>
      </w:r>
      <w:r w:rsidR="007929CD" w:rsidRPr="00FA05D9">
        <w:rPr>
          <w:rFonts w:ascii="Times New Roman" w:eastAsia="Times New Roman" w:hAnsi="Times New Roman" w:cs="Times New Roman"/>
          <w:color w:val="000000"/>
          <w:sz w:val="24"/>
          <w:szCs w:val="24"/>
        </w:rPr>
        <w:t>S</w:t>
      </w:r>
      <w:r w:rsidRPr="00FA05D9">
        <w:rPr>
          <w:rFonts w:ascii="Times New Roman" w:eastAsia="Times New Roman" w:hAnsi="Times New Roman" w:cs="Times New Roman"/>
          <w:color w:val="000000"/>
          <w:sz w:val="24"/>
          <w:szCs w:val="24"/>
        </w:rPr>
        <w:t xml:space="preserve">pecial </w:t>
      </w:r>
      <w:r w:rsidR="007929CD" w:rsidRPr="00FA05D9">
        <w:rPr>
          <w:rFonts w:ascii="Times New Roman" w:eastAsia="Times New Roman" w:hAnsi="Times New Roman" w:cs="Times New Roman"/>
          <w:color w:val="000000"/>
          <w:sz w:val="24"/>
          <w:szCs w:val="24"/>
        </w:rPr>
        <w:t xml:space="preserve">Rapporteur and other </w:t>
      </w:r>
      <w:r w:rsidRPr="00FA05D9">
        <w:rPr>
          <w:rFonts w:ascii="Times New Roman" w:eastAsia="Times New Roman" w:hAnsi="Times New Roman" w:cs="Times New Roman"/>
          <w:color w:val="000000"/>
          <w:sz w:val="24"/>
          <w:szCs w:val="24"/>
        </w:rPr>
        <w:t>international human rights expert</w:t>
      </w:r>
      <w:r w:rsidR="007929CD" w:rsidRPr="00FA05D9">
        <w:rPr>
          <w:rFonts w:ascii="Times New Roman" w:eastAsia="Times New Roman" w:hAnsi="Times New Roman" w:cs="Times New Roman"/>
          <w:color w:val="000000"/>
          <w:sz w:val="24"/>
          <w:szCs w:val="24"/>
        </w:rPr>
        <w:t xml:space="preserve">s, the GoV of the RM approved </w:t>
      </w:r>
      <w:r w:rsidR="00095363" w:rsidRPr="00FA05D9">
        <w:rPr>
          <w:rFonts w:ascii="Times New Roman" w:eastAsia="Times New Roman" w:hAnsi="Times New Roman" w:cs="Times New Roman"/>
          <w:color w:val="000000"/>
          <w:sz w:val="24"/>
          <w:szCs w:val="24"/>
        </w:rPr>
        <w:t xml:space="preserve">the National Program </w:t>
      </w:r>
      <w:r w:rsidRPr="00FA05D9">
        <w:rPr>
          <w:rFonts w:ascii="Times New Roman" w:eastAsia="Times New Roman" w:hAnsi="Times New Roman" w:cs="Times New Roman"/>
          <w:color w:val="000000"/>
          <w:sz w:val="24"/>
          <w:szCs w:val="24"/>
        </w:rPr>
        <w:t xml:space="preserve">on </w:t>
      </w:r>
      <w:r w:rsidR="00095363" w:rsidRPr="00FA05D9">
        <w:rPr>
          <w:rFonts w:ascii="Times New Roman" w:eastAsia="Times New Roman" w:hAnsi="Times New Roman" w:cs="Times New Roman"/>
          <w:color w:val="000000"/>
          <w:sz w:val="24"/>
          <w:szCs w:val="24"/>
        </w:rPr>
        <w:t xml:space="preserve">Social Inclusion of Persons with Disabilities </w:t>
      </w:r>
      <w:r w:rsidR="00A66809">
        <w:rPr>
          <w:rFonts w:ascii="Times New Roman" w:eastAsia="Times New Roman" w:hAnsi="Times New Roman" w:cs="Times New Roman"/>
          <w:color w:val="000000"/>
          <w:sz w:val="24"/>
          <w:szCs w:val="24"/>
        </w:rPr>
        <w:t xml:space="preserve">for </w:t>
      </w:r>
      <w:r w:rsidR="00095363" w:rsidRPr="00FA05D9">
        <w:rPr>
          <w:rFonts w:ascii="Times New Roman" w:eastAsia="Times New Roman" w:hAnsi="Times New Roman" w:cs="Times New Roman"/>
          <w:color w:val="000000"/>
          <w:sz w:val="24"/>
          <w:szCs w:val="24"/>
        </w:rPr>
        <w:t xml:space="preserve">2017-2022 </w:t>
      </w:r>
      <w:r w:rsidRPr="00FA05D9">
        <w:rPr>
          <w:rFonts w:ascii="Times New Roman" w:eastAsia="Times New Roman" w:hAnsi="Times New Roman" w:cs="Times New Roman"/>
          <w:color w:val="000000"/>
          <w:sz w:val="24"/>
          <w:szCs w:val="24"/>
        </w:rPr>
        <w:t xml:space="preserve">(GD </w:t>
      </w:r>
      <w:r w:rsidR="00EA7DAC" w:rsidRPr="00FA05D9">
        <w:rPr>
          <w:rFonts w:ascii="Times New Roman" w:eastAsia="Times New Roman" w:hAnsi="Times New Roman" w:cs="Times New Roman"/>
          <w:color w:val="000000"/>
          <w:sz w:val="24"/>
          <w:szCs w:val="24"/>
        </w:rPr>
        <w:t>no. 723/2017</w:t>
      </w:r>
      <w:r w:rsidRPr="00FA05D9">
        <w:rPr>
          <w:rFonts w:ascii="Times New Roman" w:eastAsia="Times New Roman" w:hAnsi="Times New Roman" w:cs="Times New Roman"/>
          <w:color w:val="000000"/>
          <w:sz w:val="24"/>
          <w:szCs w:val="24"/>
        </w:rPr>
        <w:t>)</w:t>
      </w:r>
      <w:r w:rsidR="00095363" w:rsidRPr="00FA05D9">
        <w:rPr>
          <w:rFonts w:ascii="Times New Roman" w:eastAsia="Times New Roman" w:hAnsi="Times New Roman" w:cs="Times New Roman"/>
          <w:color w:val="000000"/>
          <w:sz w:val="24"/>
          <w:szCs w:val="24"/>
        </w:rPr>
        <w:t>.</w:t>
      </w:r>
      <w:r w:rsidR="007929CD" w:rsidRPr="00FA05D9">
        <w:rPr>
          <w:rFonts w:ascii="Times New Roman" w:eastAsia="Times New Roman" w:hAnsi="Times New Roman" w:cs="Times New Roman"/>
          <w:color w:val="000000"/>
          <w:sz w:val="24"/>
          <w:szCs w:val="24"/>
        </w:rPr>
        <w:t xml:space="preserve"> </w:t>
      </w:r>
      <w:r w:rsidR="00095363" w:rsidRPr="00FA05D9">
        <w:rPr>
          <w:rFonts w:ascii="Times New Roman" w:eastAsia="Times New Roman" w:hAnsi="Times New Roman" w:cs="Times New Roman"/>
          <w:color w:val="000000"/>
          <w:sz w:val="24"/>
          <w:szCs w:val="24"/>
        </w:rPr>
        <w:t>The program provides a cross-sectoral approach to the social inclusion of people with disabilities and ensure</w:t>
      </w:r>
      <w:r w:rsidRPr="00FA05D9">
        <w:rPr>
          <w:rFonts w:ascii="Times New Roman" w:eastAsia="Times New Roman" w:hAnsi="Times New Roman" w:cs="Times New Roman"/>
          <w:color w:val="000000"/>
          <w:sz w:val="24"/>
          <w:szCs w:val="24"/>
        </w:rPr>
        <w:t>s</w:t>
      </w:r>
      <w:r w:rsidR="00095363" w:rsidRPr="00FA05D9">
        <w:rPr>
          <w:rFonts w:ascii="Times New Roman" w:eastAsia="Times New Roman" w:hAnsi="Times New Roman" w:cs="Times New Roman"/>
          <w:color w:val="000000"/>
          <w:sz w:val="24"/>
          <w:szCs w:val="24"/>
        </w:rPr>
        <w:t xml:space="preserve"> that fundamental rights </w:t>
      </w:r>
      <w:r w:rsidRPr="00FA05D9">
        <w:rPr>
          <w:rFonts w:ascii="Times New Roman" w:eastAsia="Times New Roman" w:hAnsi="Times New Roman" w:cs="Times New Roman"/>
          <w:color w:val="000000"/>
          <w:sz w:val="24"/>
          <w:szCs w:val="24"/>
        </w:rPr>
        <w:t xml:space="preserve">of persons with disabilities </w:t>
      </w:r>
      <w:r w:rsidR="00095363" w:rsidRPr="00FA05D9">
        <w:rPr>
          <w:rFonts w:ascii="Times New Roman" w:eastAsia="Times New Roman" w:hAnsi="Times New Roman" w:cs="Times New Roman"/>
          <w:color w:val="000000"/>
          <w:sz w:val="24"/>
          <w:szCs w:val="24"/>
        </w:rPr>
        <w:t>are respected in the same way as other citizens in all areas of social life</w:t>
      </w:r>
      <w:r w:rsidR="007929CD" w:rsidRPr="00FA05D9">
        <w:rPr>
          <w:rFonts w:ascii="Times New Roman" w:eastAsia="Times New Roman" w:hAnsi="Times New Roman" w:cs="Times New Roman"/>
          <w:color w:val="000000"/>
          <w:sz w:val="24"/>
          <w:szCs w:val="24"/>
        </w:rPr>
        <w:t>, inc</w:t>
      </w:r>
      <w:r w:rsidR="00F47DAF" w:rsidRPr="00FA05D9">
        <w:rPr>
          <w:rFonts w:ascii="Times New Roman" w:eastAsia="Times New Roman" w:hAnsi="Times New Roman" w:cs="Times New Roman"/>
          <w:color w:val="000000"/>
          <w:sz w:val="24"/>
          <w:szCs w:val="24"/>
        </w:rPr>
        <w:t>luding their</w:t>
      </w:r>
      <w:r w:rsidR="00095363" w:rsidRPr="00FA05D9">
        <w:rPr>
          <w:rFonts w:ascii="Times New Roman" w:eastAsia="Times New Roman" w:hAnsi="Times New Roman" w:cs="Times New Roman"/>
          <w:color w:val="000000"/>
          <w:sz w:val="24"/>
          <w:szCs w:val="24"/>
        </w:rPr>
        <w:t xml:space="preserve"> full participation in society.</w:t>
      </w:r>
      <w:r w:rsidR="007929CD" w:rsidRPr="00FA05D9">
        <w:rPr>
          <w:rFonts w:ascii="Times New Roman" w:eastAsia="Times New Roman" w:hAnsi="Times New Roman" w:cs="Times New Roman"/>
          <w:color w:val="000000"/>
          <w:sz w:val="24"/>
          <w:szCs w:val="24"/>
        </w:rPr>
        <w:t xml:space="preserve"> </w:t>
      </w:r>
      <w:r w:rsidR="00095363" w:rsidRPr="00FA05D9">
        <w:rPr>
          <w:rFonts w:ascii="Times New Roman" w:eastAsia="Times New Roman" w:hAnsi="Times New Roman" w:cs="Times New Roman"/>
          <w:color w:val="000000"/>
          <w:sz w:val="24"/>
          <w:szCs w:val="24"/>
        </w:rPr>
        <w:t xml:space="preserve">Additionally, the </w:t>
      </w:r>
      <w:r w:rsidR="006802EC" w:rsidRPr="00FA05D9">
        <w:rPr>
          <w:rFonts w:ascii="Times New Roman" w:eastAsia="Times New Roman" w:hAnsi="Times New Roman" w:cs="Times New Roman"/>
          <w:color w:val="000000"/>
          <w:sz w:val="24"/>
          <w:szCs w:val="24"/>
        </w:rPr>
        <w:t>the National Human Rights Action Plan (</w:t>
      </w:r>
      <w:r w:rsidR="007929CD" w:rsidRPr="00FA05D9">
        <w:rPr>
          <w:rFonts w:ascii="Times New Roman" w:eastAsia="Times New Roman" w:hAnsi="Times New Roman" w:cs="Times New Roman"/>
          <w:color w:val="000000"/>
          <w:sz w:val="24"/>
          <w:szCs w:val="24"/>
        </w:rPr>
        <w:t xml:space="preserve">2018-2022) was approved as a </w:t>
      </w:r>
      <w:r w:rsidR="006802EC" w:rsidRPr="00FA05D9">
        <w:rPr>
          <w:rFonts w:ascii="Times New Roman" w:eastAsia="Times New Roman" w:hAnsi="Times New Roman" w:cs="Times New Roman"/>
          <w:color w:val="000000"/>
          <w:sz w:val="24"/>
          <w:szCs w:val="24"/>
        </w:rPr>
        <w:t xml:space="preserve">strategic document </w:t>
      </w:r>
      <w:r w:rsidR="00095363" w:rsidRPr="00FA05D9">
        <w:rPr>
          <w:rFonts w:ascii="Times New Roman" w:eastAsia="Times New Roman" w:hAnsi="Times New Roman" w:cs="Times New Roman"/>
          <w:color w:val="000000"/>
          <w:sz w:val="24"/>
          <w:szCs w:val="24"/>
        </w:rPr>
        <w:t xml:space="preserve">that ensures a single framework </w:t>
      </w:r>
      <w:r w:rsidR="00BA1964">
        <w:rPr>
          <w:rFonts w:ascii="Times New Roman" w:eastAsia="Times New Roman" w:hAnsi="Times New Roman" w:cs="Times New Roman"/>
          <w:color w:val="000000"/>
          <w:sz w:val="24"/>
          <w:szCs w:val="24"/>
        </w:rPr>
        <w:t>of implementation for</w:t>
      </w:r>
      <w:r w:rsidR="00095363" w:rsidRPr="00FA05D9">
        <w:rPr>
          <w:rFonts w:ascii="Times New Roman" w:eastAsia="Times New Roman" w:hAnsi="Times New Roman" w:cs="Times New Roman"/>
          <w:color w:val="000000"/>
          <w:sz w:val="24"/>
          <w:szCs w:val="24"/>
        </w:rPr>
        <w:t xml:space="preserve"> state institutions and civil society in the field of human rights</w:t>
      </w:r>
      <w:r w:rsidR="006802EC" w:rsidRPr="00FA05D9">
        <w:rPr>
          <w:rFonts w:ascii="Times New Roman" w:eastAsia="Times New Roman" w:hAnsi="Times New Roman" w:cs="Times New Roman"/>
          <w:color w:val="000000"/>
          <w:sz w:val="24"/>
          <w:szCs w:val="24"/>
        </w:rPr>
        <w:t xml:space="preserve">. </w:t>
      </w:r>
    </w:p>
    <w:p w14:paraId="49D93549" w14:textId="06361BCE" w:rsidR="007929CD" w:rsidRPr="00FA05D9" w:rsidRDefault="006802EC" w:rsidP="00ED0E8F">
      <w:pPr>
        <w:pBdr>
          <w:top w:val="nil"/>
          <w:left w:val="nil"/>
          <w:bottom w:val="nil"/>
          <w:right w:val="nil"/>
          <w:between w:val="nil"/>
        </w:pBdr>
        <w:tabs>
          <w:tab w:val="left" w:pos="540"/>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To</w:t>
      </w:r>
      <w:r w:rsidR="00095363" w:rsidRPr="00FA05D9">
        <w:rPr>
          <w:rFonts w:ascii="Times New Roman" w:eastAsia="Times New Roman" w:hAnsi="Times New Roman" w:cs="Times New Roman"/>
          <w:color w:val="000000"/>
          <w:sz w:val="24"/>
          <w:szCs w:val="24"/>
        </w:rPr>
        <w:t xml:space="preserve"> coordinate the implementation of the policy in the field of human rights, in 2019, the Government approved </w:t>
      </w:r>
      <w:r w:rsidR="00BA1964">
        <w:rPr>
          <w:rFonts w:ascii="Times New Roman" w:eastAsia="Times New Roman" w:hAnsi="Times New Roman" w:cs="Times New Roman"/>
          <w:color w:val="000000"/>
          <w:sz w:val="24"/>
          <w:szCs w:val="24"/>
        </w:rPr>
        <w:t xml:space="preserve">the terms of reference of and the composition of </w:t>
      </w:r>
      <w:r w:rsidR="00095363" w:rsidRPr="00FA05D9">
        <w:rPr>
          <w:rFonts w:ascii="Times New Roman" w:eastAsia="Times New Roman" w:hAnsi="Times New Roman" w:cs="Times New Roman"/>
          <w:color w:val="000000"/>
          <w:sz w:val="24"/>
          <w:szCs w:val="24"/>
        </w:rPr>
        <w:t xml:space="preserve">the </w:t>
      </w:r>
      <w:r w:rsidRPr="00FA05D9">
        <w:rPr>
          <w:rFonts w:ascii="Times New Roman" w:eastAsia="Times New Roman" w:hAnsi="Times New Roman" w:cs="Times New Roman"/>
          <w:color w:val="000000"/>
          <w:sz w:val="24"/>
          <w:szCs w:val="24"/>
        </w:rPr>
        <w:t xml:space="preserve">National Council for Human Rights. </w:t>
      </w:r>
      <w:r w:rsidR="00095363" w:rsidRPr="00FA05D9">
        <w:rPr>
          <w:rFonts w:ascii="Times New Roman" w:eastAsia="Times New Roman" w:hAnsi="Times New Roman" w:cs="Times New Roman"/>
          <w:color w:val="000000"/>
          <w:sz w:val="24"/>
          <w:szCs w:val="24"/>
        </w:rPr>
        <w:t xml:space="preserve">The </w:t>
      </w:r>
      <w:r w:rsidR="00EA7DAC" w:rsidRPr="00FA05D9">
        <w:rPr>
          <w:rFonts w:ascii="Times New Roman" w:eastAsia="Times New Roman" w:hAnsi="Times New Roman" w:cs="Times New Roman"/>
          <w:color w:val="000000"/>
          <w:sz w:val="24"/>
          <w:szCs w:val="24"/>
        </w:rPr>
        <w:t>Chair</w:t>
      </w:r>
      <w:r w:rsidR="00095363" w:rsidRPr="00FA05D9">
        <w:rPr>
          <w:rFonts w:ascii="Times New Roman" w:eastAsia="Times New Roman" w:hAnsi="Times New Roman" w:cs="Times New Roman"/>
          <w:color w:val="000000"/>
          <w:sz w:val="24"/>
          <w:szCs w:val="24"/>
        </w:rPr>
        <w:t xml:space="preserve"> of the Council </w:t>
      </w:r>
      <w:r w:rsidRPr="00FA05D9">
        <w:rPr>
          <w:rFonts w:ascii="Times New Roman" w:eastAsia="Times New Roman" w:hAnsi="Times New Roman" w:cs="Times New Roman"/>
          <w:color w:val="000000"/>
          <w:sz w:val="24"/>
          <w:szCs w:val="24"/>
        </w:rPr>
        <w:t>is</w:t>
      </w:r>
      <w:r w:rsidR="00095363" w:rsidRPr="00FA05D9">
        <w:rPr>
          <w:rFonts w:ascii="Times New Roman" w:eastAsia="Times New Roman" w:hAnsi="Times New Roman" w:cs="Times New Roman"/>
          <w:color w:val="000000"/>
          <w:sz w:val="24"/>
          <w:szCs w:val="24"/>
        </w:rPr>
        <w:t xml:space="preserve"> the Prime Minister. The members of the Council are at the level of </w:t>
      </w:r>
      <w:r w:rsidR="00E52297" w:rsidRPr="00FA05D9">
        <w:rPr>
          <w:rFonts w:ascii="Times New Roman" w:eastAsia="Times New Roman" w:hAnsi="Times New Roman" w:cs="Times New Roman"/>
          <w:color w:val="000000"/>
          <w:sz w:val="24"/>
          <w:szCs w:val="24"/>
        </w:rPr>
        <w:t>ministries</w:t>
      </w:r>
      <w:r w:rsidR="00095363" w:rsidRPr="00FA05D9">
        <w:rPr>
          <w:rFonts w:ascii="Times New Roman" w:eastAsia="Times New Roman" w:hAnsi="Times New Roman" w:cs="Times New Roman"/>
          <w:color w:val="000000"/>
          <w:sz w:val="24"/>
          <w:szCs w:val="24"/>
        </w:rPr>
        <w:t xml:space="preserve">, </w:t>
      </w:r>
      <w:r w:rsidR="00EA7DAC" w:rsidRPr="00FA05D9">
        <w:rPr>
          <w:rFonts w:ascii="Times New Roman" w:eastAsia="Times New Roman" w:hAnsi="Times New Roman" w:cs="Times New Roman"/>
          <w:color w:val="000000"/>
          <w:sz w:val="24"/>
          <w:szCs w:val="24"/>
        </w:rPr>
        <w:t xml:space="preserve">chairs </w:t>
      </w:r>
      <w:r w:rsidR="00095363" w:rsidRPr="00FA05D9">
        <w:rPr>
          <w:rFonts w:ascii="Times New Roman" w:eastAsia="Times New Roman" w:hAnsi="Times New Roman" w:cs="Times New Roman"/>
          <w:color w:val="000000"/>
          <w:sz w:val="24"/>
          <w:szCs w:val="24"/>
        </w:rPr>
        <w:t xml:space="preserve">of </w:t>
      </w:r>
      <w:r w:rsidR="00E52297" w:rsidRPr="00FA05D9">
        <w:rPr>
          <w:rFonts w:ascii="Times New Roman" w:eastAsia="Times New Roman" w:hAnsi="Times New Roman" w:cs="Times New Roman"/>
          <w:color w:val="000000"/>
          <w:sz w:val="24"/>
          <w:szCs w:val="24"/>
        </w:rPr>
        <w:t>P</w:t>
      </w:r>
      <w:r w:rsidR="00095363" w:rsidRPr="00FA05D9">
        <w:rPr>
          <w:rFonts w:ascii="Times New Roman" w:eastAsia="Times New Roman" w:hAnsi="Times New Roman" w:cs="Times New Roman"/>
          <w:color w:val="000000"/>
          <w:sz w:val="24"/>
          <w:szCs w:val="24"/>
        </w:rPr>
        <w:t xml:space="preserve">arliamentary </w:t>
      </w:r>
      <w:r w:rsidR="00E52297" w:rsidRPr="00FA05D9">
        <w:rPr>
          <w:rFonts w:ascii="Times New Roman" w:eastAsia="Times New Roman" w:hAnsi="Times New Roman" w:cs="Times New Roman"/>
          <w:color w:val="000000"/>
          <w:sz w:val="24"/>
          <w:szCs w:val="24"/>
        </w:rPr>
        <w:t>Commisions</w:t>
      </w:r>
      <w:r w:rsidR="00095363" w:rsidRPr="00FA05D9">
        <w:rPr>
          <w:rFonts w:ascii="Times New Roman" w:eastAsia="Times New Roman" w:hAnsi="Times New Roman" w:cs="Times New Roman"/>
          <w:color w:val="000000"/>
          <w:sz w:val="24"/>
          <w:szCs w:val="24"/>
        </w:rPr>
        <w:t xml:space="preserve">, </w:t>
      </w:r>
      <w:r w:rsidR="00EA7DAC" w:rsidRPr="00FA05D9">
        <w:rPr>
          <w:rFonts w:ascii="Times New Roman" w:eastAsia="Times New Roman" w:hAnsi="Times New Roman" w:cs="Times New Roman"/>
          <w:color w:val="000000"/>
          <w:sz w:val="24"/>
          <w:szCs w:val="24"/>
        </w:rPr>
        <w:t xml:space="preserve">chairs </w:t>
      </w:r>
      <w:r w:rsidR="00095363" w:rsidRPr="00FA05D9">
        <w:rPr>
          <w:rFonts w:ascii="Times New Roman" w:eastAsia="Times New Roman" w:hAnsi="Times New Roman" w:cs="Times New Roman"/>
          <w:color w:val="000000"/>
          <w:sz w:val="24"/>
          <w:szCs w:val="24"/>
        </w:rPr>
        <w:t xml:space="preserve">of other central </w:t>
      </w:r>
      <w:r w:rsidR="00E52297" w:rsidRPr="00FA05D9">
        <w:rPr>
          <w:rFonts w:ascii="Times New Roman" w:eastAsia="Times New Roman" w:hAnsi="Times New Roman" w:cs="Times New Roman"/>
          <w:color w:val="000000"/>
          <w:sz w:val="24"/>
          <w:szCs w:val="24"/>
        </w:rPr>
        <w:t xml:space="preserve">and local </w:t>
      </w:r>
      <w:r w:rsidR="00095363" w:rsidRPr="00FA05D9">
        <w:rPr>
          <w:rFonts w:ascii="Times New Roman" w:eastAsia="Times New Roman" w:hAnsi="Times New Roman" w:cs="Times New Roman"/>
          <w:color w:val="000000"/>
          <w:sz w:val="24"/>
          <w:szCs w:val="24"/>
        </w:rPr>
        <w:t xml:space="preserve">public authorities. Five members of the Council are representatives of </w:t>
      </w:r>
      <w:r w:rsidR="00E52297" w:rsidRPr="00FA05D9">
        <w:rPr>
          <w:rFonts w:ascii="Times New Roman" w:eastAsia="Times New Roman" w:hAnsi="Times New Roman" w:cs="Times New Roman"/>
          <w:color w:val="000000"/>
          <w:sz w:val="24"/>
          <w:szCs w:val="24"/>
        </w:rPr>
        <w:t>CSOs</w:t>
      </w:r>
      <w:r w:rsidR="00095363" w:rsidRPr="00FA05D9">
        <w:rPr>
          <w:rFonts w:ascii="Times New Roman" w:eastAsia="Times New Roman" w:hAnsi="Times New Roman" w:cs="Times New Roman"/>
          <w:color w:val="000000"/>
          <w:sz w:val="24"/>
          <w:szCs w:val="24"/>
        </w:rPr>
        <w:t xml:space="preserve">, selected </w:t>
      </w:r>
      <w:r w:rsidR="007929CD" w:rsidRPr="00FA05D9">
        <w:rPr>
          <w:rFonts w:ascii="Times New Roman" w:eastAsia="Times New Roman" w:hAnsi="Times New Roman" w:cs="Times New Roman"/>
          <w:color w:val="000000"/>
          <w:sz w:val="24"/>
          <w:szCs w:val="24"/>
        </w:rPr>
        <w:t>based on</w:t>
      </w:r>
      <w:r w:rsidR="00095363" w:rsidRPr="00FA05D9">
        <w:rPr>
          <w:rFonts w:ascii="Times New Roman" w:eastAsia="Times New Roman" w:hAnsi="Times New Roman" w:cs="Times New Roman"/>
          <w:color w:val="000000"/>
          <w:sz w:val="24"/>
          <w:szCs w:val="24"/>
        </w:rPr>
        <w:t xml:space="preserve"> a public competition </w:t>
      </w:r>
      <w:r w:rsidR="00095363" w:rsidRPr="00FA05D9">
        <w:rPr>
          <w:rFonts w:ascii="Times New Roman" w:eastAsia="Times New Roman" w:hAnsi="Times New Roman" w:cs="Times New Roman"/>
          <w:color w:val="000000"/>
          <w:sz w:val="24"/>
          <w:szCs w:val="24"/>
        </w:rPr>
        <w:lastRenderedPageBreak/>
        <w:t xml:space="preserve">organized by the National Platform of the Eastern Partnership Civil Society Forum. The </w:t>
      </w:r>
      <w:r w:rsidR="007929CD" w:rsidRPr="00FA05D9">
        <w:rPr>
          <w:rFonts w:ascii="Times New Roman" w:eastAsia="Times New Roman" w:hAnsi="Times New Roman" w:cs="Times New Roman"/>
          <w:color w:val="000000"/>
          <w:sz w:val="24"/>
          <w:szCs w:val="24"/>
        </w:rPr>
        <w:t xml:space="preserve">State Chancellery provides the permanent secretariat for </w:t>
      </w:r>
      <w:r w:rsidR="00BA1964">
        <w:rPr>
          <w:rFonts w:ascii="Times New Roman" w:eastAsia="Times New Roman" w:hAnsi="Times New Roman" w:cs="Times New Roman"/>
          <w:color w:val="000000"/>
          <w:sz w:val="24"/>
          <w:szCs w:val="24"/>
        </w:rPr>
        <w:t>for the Council</w:t>
      </w:r>
      <w:r w:rsidR="00095363" w:rsidRPr="00FA05D9">
        <w:rPr>
          <w:rFonts w:ascii="Times New Roman" w:eastAsia="Times New Roman" w:hAnsi="Times New Roman" w:cs="Times New Roman"/>
          <w:color w:val="000000"/>
          <w:sz w:val="24"/>
          <w:szCs w:val="24"/>
        </w:rPr>
        <w:t>.</w:t>
      </w:r>
      <w:r w:rsidR="007929CD" w:rsidRPr="00FA05D9">
        <w:rPr>
          <w:rFonts w:ascii="Times New Roman" w:eastAsia="Times New Roman" w:hAnsi="Times New Roman" w:cs="Times New Roman"/>
          <w:color w:val="000000"/>
          <w:sz w:val="24"/>
          <w:szCs w:val="24"/>
        </w:rPr>
        <w:t xml:space="preserve"> </w:t>
      </w:r>
    </w:p>
    <w:p w14:paraId="2CDDFF26" w14:textId="77777777" w:rsidR="00ED0E8F" w:rsidRDefault="00ED0E8F" w:rsidP="00ED0E8F">
      <w:pPr>
        <w:pBdr>
          <w:top w:val="nil"/>
          <w:left w:val="nil"/>
          <w:bottom w:val="nil"/>
          <w:right w:val="nil"/>
          <w:between w:val="nil"/>
        </w:pBdr>
        <w:tabs>
          <w:tab w:val="left" w:pos="540"/>
        </w:tabs>
        <w:jc w:val="both"/>
        <w:rPr>
          <w:rFonts w:ascii="Times New Roman" w:eastAsia="Times New Roman" w:hAnsi="Times New Roman" w:cs="Times New Roman"/>
          <w:color w:val="000000"/>
          <w:sz w:val="24"/>
          <w:szCs w:val="24"/>
        </w:rPr>
      </w:pPr>
    </w:p>
    <w:p w14:paraId="5B920F2C" w14:textId="77777777" w:rsidR="007929CD" w:rsidRPr="00FA05D9" w:rsidRDefault="007929CD" w:rsidP="00ED0E8F">
      <w:pPr>
        <w:pBdr>
          <w:top w:val="nil"/>
          <w:left w:val="nil"/>
          <w:bottom w:val="nil"/>
          <w:right w:val="nil"/>
          <w:between w:val="nil"/>
        </w:pBdr>
        <w:tabs>
          <w:tab w:val="left" w:pos="540"/>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The Optional Protocol to the Convention was signed in 2018 and the ratification is foreseen in 2021, acording to the NHRAP.  </w:t>
      </w:r>
    </w:p>
    <w:p w14:paraId="0D5CF7EF" w14:textId="64D552B3" w:rsidR="00ED0E8F" w:rsidRDefault="00ED0E8F" w:rsidP="00ED0E8F">
      <w:pPr>
        <w:pBdr>
          <w:top w:val="nil"/>
          <w:left w:val="nil"/>
          <w:bottom w:val="nil"/>
          <w:right w:val="nil"/>
          <w:between w:val="nil"/>
        </w:pBdr>
        <w:jc w:val="both"/>
        <w:rPr>
          <w:rFonts w:ascii="Times New Roman" w:eastAsia="Times New Roman" w:hAnsi="Times New Roman" w:cs="Times New Roman"/>
          <w:color w:val="000000"/>
          <w:sz w:val="24"/>
          <w:szCs w:val="24"/>
        </w:rPr>
      </w:pPr>
    </w:p>
    <w:p w14:paraId="42A04359" w14:textId="77777777" w:rsidR="006671A8" w:rsidRPr="00FA05D9" w:rsidRDefault="008B17B9" w:rsidP="00ED0E8F">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Regarding the recommendation </w:t>
      </w:r>
      <w:r w:rsidR="00253699" w:rsidRPr="00FA05D9">
        <w:rPr>
          <w:rFonts w:ascii="Times New Roman" w:eastAsia="Times New Roman" w:hAnsi="Times New Roman" w:cs="Times New Roman"/>
          <w:color w:val="000000"/>
          <w:sz w:val="24"/>
          <w:szCs w:val="24"/>
        </w:rPr>
        <w:t>“Providing training on the concepts of reasonable accommodation and universal design for civil servants and the adoption of legislative, administrative and other measures”, detailed informa</w:t>
      </w:r>
      <w:r w:rsidRPr="00FA05D9">
        <w:rPr>
          <w:rFonts w:ascii="Times New Roman" w:eastAsia="Times New Roman" w:hAnsi="Times New Roman" w:cs="Times New Roman"/>
          <w:color w:val="000000"/>
          <w:sz w:val="24"/>
          <w:szCs w:val="24"/>
        </w:rPr>
        <w:t xml:space="preserve">tion is presented in Article 9 </w:t>
      </w:r>
      <w:r w:rsidR="00253699" w:rsidRPr="00FA05D9">
        <w:rPr>
          <w:rFonts w:ascii="Times New Roman" w:eastAsia="Times New Roman" w:hAnsi="Times New Roman" w:cs="Times New Roman"/>
          <w:color w:val="000000"/>
          <w:sz w:val="24"/>
          <w:szCs w:val="24"/>
        </w:rPr>
        <w:t>Accessibility, of this Report.</w:t>
      </w:r>
    </w:p>
    <w:p w14:paraId="194477AA" w14:textId="77777777" w:rsidR="00ED0E8F" w:rsidRDefault="00ED0E8F" w:rsidP="00ED0E8F">
      <w:pPr>
        <w:jc w:val="both"/>
        <w:rPr>
          <w:rFonts w:ascii="Times New Roman" w:eastAsia="Times New Roman" w:hAnsi="Times New Roman" w:cs="Times New Roman"/>
          <w:i/>
          <w:color w:val="000000"/>
          <w:sz w:val="24"/>
          <w:szCs w:val="24"/>
          <w:u w:val="single"/>
        </w:rPr>
      </w:pPr>
    </w:p>
    <w:p w14:paraId="72AF6F6D" w14:textId="77777777" w:rsidR="00253699" w:rsidRPr="00FA05D9" w:rsidRDefault="00253699" w:rsidP="00ED0E8F">
      <w:pPr>
        <w:jc w:val="both"/>
        <w:rPr>
          <w:rFonts w:ascii="Times New Roman" w:eastAsia="Times New Roman" w:hAnsi="Times New Roman" w:cs="Times New Roman"/>
          <w:i/>
          <w:color w:val="000000"/>
          <w:sz w:val="24"/>
          <w:szCs w:val="24"/>
          <w:u w:val="single"/>
        </w:rPr>
      </w:pPr>
      <w:r w:rsidRPr="00FA05D9">
        <w:rPr>
          <w:rFonts w:ascii="Times New Roman" w:eastAsia="Times New Roman" w:hAnsi="Times New Roman" w:cs="Times New Roman"/>
          <w:i/>
          <w:color w:val="000000"/>
          <w:sz w:val="24"/>
          <w:szCs w:val="24"/>
          <w:u w:val="single"/>
        </w:rPr>
        <w:t xml:space="preserve">With reference to Recommendation 9 of the Committee's </w:t>
      </w:r>
      <w:r w:rsidR="00AC56BD" w:rsidRPr="00FA05D9">
        <w:rPr>
          <w:rFonts w:ascii="Times New Roman" w:eastAsia="Times New Roman" w:hAnsi="Times New Roman" w:cs="Times New Roman"/>
          <w:i/>
          <w:color w:val="000000"/>
          <w:sz w:val="24"/>
          <w:szCs w:val="24"/>
          <w:u w:val="single"/>
        </w:rPr>
        <w:t>Concluding Observations</w:t>
      </w:r>
      <w:r w:rsidRPr="00FA05D9">
        <w:rPr>
          <w:rFonts w:ascii="Times New Roman" w:eastAsia="Times New Roman" w:hAnsi="Times New Roman" w:cs="Times New Roman"/>
          <w:i/>
          <w:color w:val="000000"/>
          <w:sz w:val="24"/>
          <w:szCs w:val="24"/>
          <w:u w:val="single"/>
        </w:rPr>
        <w:t>, we inform the following:</w:t>
      </w:r>
    </w:p>
    <w:p w14:paraId="4F528B0E" w14:textId="77777777" w:rsidR="00ED0E8F" w:rsidRDefault="00ED0E8F" w:rsidP="00ED0E8F">
      <w:pPr>
        <w:jc w:val="both"/>
        <w:rPr>
          <w:rFonts w:ascii="Times New Roman" w:eastAsia="Times New Roman" w:hAnsi="Times New Roman" w:cs="Times New Roman"/>
          <w:color w:val="000000"/>
          <w:sz w:val="24"/>
          <w:szCs w:val="24"/>
        </w:rPr>
      </w:pPr>
    </w:p>
    <w:p w14:paraId="2CAD65A3" w14:textId="122BE40F" w:rsidR="006671A8" w:rsidRPr="00FA05D9" w:rsidRDefault="00253699" w:rsidP="00ED0E8F">
      <w:pPr>
        <w:jc w:val="both"/>
        <w:rPr>
          <w:rFonts w:ascii="Times New Roman" w:eastAsia="Times New Roman" w:hAnsi="Times New Roman" w:cs="Times New Roman"/>
          <w:sz w:val="24"/>
          <w:szCs w:val="24"/>
        </w:rPr>
      </w:pPr>
      <w:r w:rsidRPr="00FA05D9">
        <w:rPr>
          <w:rFonts w:ascii="Times New Roman" w:eastAsia="Times New Roman" w:hAnsi="Times New Roman" w:cs="Times New Roman"/>
          <w:color w:val="000000"/>
          <w:sz w:val="24"/>
          <w:szCs w:val="24"/>
        </w:rPr>
        <w:t xml:space="preserve">The issue of the Roma minority in the </w:t>
      </w:r>
      <w:r w:rsidR="0072509F" w:rsidRPr="00FA05D9">
        <w:rPr>
          <w:rFonts w:ascii="Times New Roman" w:eastAsia="Times New Roman" w:hAnsi="Times New Roman" w:cs="Times New Roman"/>
          <w:color w:val="000000"/>
          <w:sz w:val="24"/>
          <w:szCs w:val="24"/>
        </w:rPr>
        <w:t>RM</w:t>
      </w:r>
      <w:r w:rsidRPr="00FA05D9">
        <w:rPr>
          <w:rFonts w:ascii="Times New Roman" w:eastAsia="Times New Roman" w:hAnsi="Times New Roman" w:cs="Times New Roman"/>
          <w:color w:val="000000"/>
          <w:sz w:val="24"/>
          <w:szCs w:val="24"/>
        </w:rPr>
        <w:t xml:space="preserve"> is a</w:t>
      </w:r>
      <w:r w:rsidR="00C439A3" w:rsidRPr="00FA05D9">
        <w:rPr>
          <w:rFonts w:ascii="Times New Roman" w:eastAsia="Times New Roman" w:hAnsi="Times New Roman" w:cs="Times New Roman"/>
          <w:color w:val="000000"/>
          <w:sz w:val="24"/>
          <w:szCs w:val="24"/>
        </w:rPr>
        <w:t xml:space="preserve"> constant</w:t>
      </w:r>
      <w:r w:rsidRPr="00FA05D9">
        <w:rPr>
          <w:rFonts w:ascii="Times New Roman" w:eastAsia="Times New Roman" w:hAnsi="Times New Roman" w:cs="Times New Roman"/>
          <w:color w:val="000000"/>
          <w:sz w:val="24"/>
          <w:szCs w:val="24"/>
        </w:rPr>
        <w:t xml:space="preserve"> topic on the national </w:t>
      </w:r>
      <w:r w:rsidR="00BA1964" w:rsidRPr="00FA05D9">
        <w:rPr>
          <w:rFonts w:ascii="Times New Roman" w:eastAsia="Times New Roman" w:hAnsi="Times New Roman" w:cs="Times New Roman"/>
          <w:color w:val="000000"/>
          <w:sz w:val="24"/>
          <w:szCs w:val="24"/>
        </w:rPr>
        <w:t>poli</w:t>
      </w:r>
      <w:r w:rsidR="00BA1964">
        <w:rPr>
          <w:rFonts w:ascii="Times New Roman" w:eastAsia="Times New Roman" w:hAnsi="Times New Roman" w:cs="Times New Roman"/>
          <w:color w:val="000000"/>
          <w:sz w:val="24"/>
          <w:szCs w:val="24"/>
        </w:rPr>
        <w:t>cy</w:t>
      </w:r>
      <w:r w:rsidR="00BA1964"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agenda, thus, the Government approved the Action Plan on supporting the Roma </w:t>
      </w:r>
      <w:r w:rsidR="0072509F" w:rsidRPr="00FA05D9">
        <w:rPr>
          <w:rFonts w:ascii="Times New Roman" w:eastAsia="Times New Roman" w:hAnsi="Times New Roman" w:cs="Times New Roman"/>
          <w:color w:val="000000"/>
          <w:sz w:val="24"/>
          <w:szCs w:val="24"/>
        </w:rPr>
        <w:t xml:space="preserve">Population </w:t>
      </w:r>
      <w:r w:rsidR="008B17B9" w:rsidRPr="00FA05D9">
        <w:rPr>
          <w:rFonts w:ascii="Times New Roman" w:eastAsia="Times New Roman" w:hAnsi="Times New Roman" w:cs="Times New Roman"/>
          <w:color w:val="000000"/>
          <w:sz w:val="24"/>
          <w:szCs w:val="24"/>
        </w:rPr>
        <w:t>for 2016-2020(</w:t>
      </w:r>
      <w:r w:rsidR="0072509F" w:rsidRPr="00FA05D9">
        <w:rPr>
          <w:rFonts w:ascii="Times New Roman" w:eastAsia="Times New Roman" w:hAnsi="Times New Roman" w:cs="Times New Roman"/>
          <w:color w:val="000000"/>
          <w:sz w:val="24"/>
          <w:szCs w:val="24"/>
        </w:rPr>
        <w:t>GD</w:t>
      </w:r>
      <w:r w:rsidRPr="00FA05D9">
        <w:rPr>
          <w:rFonts w:ascii="Times New Roman" w:eastAsia="Times New Roman" w:hAnsi="Times New Roman" w:cs="Times New Roman"/>
          <w:color w:val="000000"/>
          <w:sz w:val="24"/>
          <w:szCs w:val="24"/>
        </w:rPr>
        <w:t xml:space="preserve"> no. 734/2016</w:t>
      </w:r>
      <w:r w:rsidR="008B17B9" w:rsidRPr="00FA05D9">
        <w:rPr>
          <w:rFonts w:ascii="Times New Roman" w:eastAsia="Times New Roman" w:hAnsi="Times New Roman" w:cs="Times New Roman"/>
          <w:color w:val="000000"/>
          <w:sz w:val="24"/>
          <w:szCs w:val="24"/>
        </w:rPr>
        <w:t xml:space="preserve">). The goal of the policy is </w:t>
      </w:r>
      <w:r w:rsidRPr="00FA05D9">
        <w:rPr>
          <w:rFonts w:ascii="Times New Roman" w:eastAsia="Times New Roman" w:hAnsi="Times New Roman" w:cs="Times New Roman"/>
          <w:color w:val="000000"/>
          <w:sz w:val="24"/>
          <w:szCs w:val="24"/>
        </w:rPr>
        <w:t>to reduc</w:t>
      </w:r>
      <w:r w:rsidR="00C439A3" w:rsidRPr="00FA05D9">
        <w:rPr>
          <w:rFonts w:ascii="Times New Roman" w:eastAsia="Times New Roman" w:hAnsi="Times New Roman" w:cs="Times New Roman"/>
          <w:color w:val="000000"/>
          <w:sz w:val="24"/>
          <w:szCs w:val="24"/>
        </w:rPr>
        <w:t xml:space="preserve">e </w:t>
      </w:r>
      <w:r w:rsidR="008B17B9" w:rsidRPr="00FA05D9">
        <w:rPr>
          <w:rFonts w:ascii="Times New Roman" w:eastAsia="Times New Roman" w:hAnsi="Times New Roman" w:cs="Times New Roman"/>
          <w:color w:val="000000"/>
          <w:sz w:val="24"/>
          <w:szCs w:val="24"/>
        </w:rPr>
        <w:t>poverty, increase the economic potential, promote cultural diversity and combat existing negative stereotypes,</w:t>
      </w:r>
      <w:r w:rsidR="0072509F" w:rsidRPr="00FA05D9">
        <w:rPr>
          <w:rFonts w:ascii="Times New Roman" w:eastAsia="Times New Roman" w:hAnsi="Times New Roman" w:cs="Times New Roman"/>
          <w:color w:val="000000"/>
          <w:sz w:val="24"/>
          <w:szCs w:val="24"/>
        </w:rPr>
        <w:t xml:space="preserve"> and</w:t>
      </w:r>
      <w:r w:rsidR="008B17B9"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improv</w:t>
      </w:r>
      <w:r w:rsidR="008B17B9" w:rsidRPr="00FA05D9">
        <w:rPr>
          <w:rFonts w:ascii="Times New Roman" w:eastAsia="Times New Roman" w:hAnsi="Times New Roman" w:cs="Times New Roman"/>
          <w:color w:val="000000"/>
          <w:sz w:val="24"/>
          <w:szCs w:val="24"/>
        </w:rPr>
        <w:t>e</w:t>
      </w:r>
      <w:r w:rsidRPr="00FA05D9">
        <w:rPr>
          <w:rFonts w:ascii="Times New Roman" w:eastAsia="Times New Roman" w:hAnsi="Times New Roman" w:cs="Times New Roman"/>
          <w:color w:val="000000"/>
          <w:sz w:val="24"/>
          <w:szCs w:val="24"/>
        </w:rPr>
        <w:t xml:space="preserve"> Roma </w:t>
      </w:r>
      <w:r w:rsidR="008B17B9" w:rsidRPr="00FA05D9">
        <w:rPr>
          <w:rFonts w:ascii="Times New Roman" w:eastAsia="Times New Roman" w:hAnsi="Times New Roman" w:cs="Times New Roman"/>
          <w:color w:val="000000"/>
          <w:sz w:val="24"/>
          <w:szCs w:val="24"/>
        </w:rPr>
        <w:t xml:space="preserve">people </w:t>
      </w:r>
      <w:r w:rsidRPr="00FA05D9">
        <w:rPr>
          <w:rFonts w:ascii="Times New Roman" w:eastAsia="Times New Roman" w:hAnsi="Times New Roman" w:cs="Times New Roman"/>
          <w:color w:val="000000"/>
          <w:sz w:val="24"/>
          <w:szCs w:val="24"/>
        </w:rPr>
        <w:t>participation in public life</w:t>
      </w:r>
      <w:r w:rsidR="00010F23" w:rsidRPr="00FA05D9">
        <w:rPr>
          <w:rFonts w:ascii="Times New Roman" w:eastAsia="Times New Roman" w:hAnsi="Times New Roman" w:cs="Times New Roman"/>
          <w:sz w:val="24"/>
          <w:szCs w:val="24"/>
        </w:rPr>
        <w:t>.</w:t>
      </w:r>
    </w:p>
    <w:p w14:paraId="1320F7FB" w14:textId="77777777" w:rsidR="00ED0E8F" w:rsidRDefault="00ED0E8F" w:rsidP="00ED0E8F">
      <w:pPr>
        <w:pBdr>
          <w:top w:val="nil"/>
          <w:left w:val="nil"/>
          <w:bottom w:val="nil"/>
          <w:right w:val="nil"/>
          <w:between w:val="nil"/>
        </w:pBdr>
        <w:jc w:val="both"/>
        <w:rPr>
          <w:rFonts w:ascii="Times New Roman" w:eastAsia="Times New Roman" w:hAnsi="Times New Roman" w:cs="Times New Roman"/>
          <w:color w:val="000000"/>
          <w:sz w:val="24"/>
          <w:szCs w:val="24"/>
        </w:rPr>
      </w:pPr>
    </w:p>
    <w:p w14:paraId="72D622E2" w14:textId="7FAF7390" w:rsidR="00253699" w:rsidRPr="00FA05D9" w:rsidRDefault="00253699" w:rsidP="00ED0E8F">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Roma families, including those with disabilities, benefit from social benefits and services, in accordance with the provisions of the Law on social assistance no. 547/2003, Law on social </w:t>
      </w:r>
      <w:r w:rsidR="00E601EA" w:rsidRPr="00FA05D9">
        <w:rPr>
          <w:rFonts w:ascii="Times New Roman" w:eastAsia="Times New Roman" w:hAnsi="Times New Roman" w:cs="Times New Roman"/>
          <w:color w:val="000000"/>
          <w:sz w:val="24"/>
          <w:szCs w:val="24"/>
        </w:rPr>
        <w:t>aid</w:t>
      </w:r>
      <w:r w:rsidRPr="00FA05D9">
        <w:rPr>
          <w:rFonts w:ascii="Times New Roman" w:eastAsia="Times New Roman" w:hAnsi="Times New Roman" w:cs="Times New Roman"/>
          <w:color w:val="000000"/>
          <w:sz w:val="24"/>
          <w:szCs w:val="24"/>
        </w:rPr>
        <w:t xml:space="preserve"> no. 133/2008</w:t>
      </w:r>
      <w:r w:rsidR="00E601EA" w:rsidRPr="00FA05D9">
        <w:rPr>
          <w:rFonts w:ascii="Times New Roman" w:eastAsia="Times New Roman" w:hAnsi="Times New Roman" w:cs="Times New Roman"/>
          <w:color w:val="000000"/>
          <w:sz w:val="24"/>
          <w:szCs w:val="24"/>
        </w:rPr>
        <w:t xml:space="preserve"> and</w:t>
      </w:r>
      <w:r w:rsidR="008B17B9" w:rsidRPr="00FA05D9">
        <w:rPr>
          <w:rFonts w:ascii="Times New Roman" w:eastAsia="Times New Roman" w:hAnsi="Times New Roman" w:cs="Times New Roman"/>
          <w:color w:val="000000"/>
          <w:sz w:val="24"/>
          <w:szCs w:val="24"/>
        </w:rPr>
        <w:t xml:space="preserve"> Law on social services</w:t>
      </w:r>
      <w:r w:rsidRPr="00FA05D9">
        <w:rPr>
          <w:rFonts w:ascii="Times New Roman" w:eastAsia="Times New Roman" w:hAnsi="Times New Roman" w:cs="Times New Roman"/>
          <w:color w:val="000000"/>
          <w:sz w:val="24"/>
          <w:szCs w:val="24"/>
        </w:rPr>
        <w:t xml:space="preserve"> no. 123/2010. </w:t>
      </w:r>
      <w:r w:rsidR="00E601EA" w:rsidRPr="00FA05D9">
        <w:rPr>
          <w:rFonts w:ascii="Times New Roman" w:eastAsia="Times New Roman" w:hAnsi="Times New Roman" w:cs="Times New Roman"/>
          <w:color w:val="000000"/>
          <w:sz w:val="24"/>
          <w:szCs w:val="24"/>
        </w:rPr>
        <w:t>Withi</w:t>
      </w:r>
      <w:r w:rsidR="008B17B9" w:rsidRPr="00FA05D9">
        <w:rPr>
          <w:rFonts w:ascii="Times New Roman" w:eastAsia="Times New Roman" w:hAnsi="Times New Roman" w:cs="Times New Roman"/>
          <w:color w:val="000000"/>
          <w:sz w:val="24"/>
          <w:szCs w:val="24"/>
        </w:rPr>
        <w:t>n</w:t>
      </w:r>
      <w:r w:rsidR="00E601EA" w:rsidRPr="00FA05D9">
        <w:rPr>
          <w:rFonts w:ascii="Times New Roman" w:eastAsia="Times New Roman" w:hAnsi="Times New Roman" w:cs="Times New Roman"/>
          <w:color w:val="000000"/>
          <w:sz w:val="24"/>
          <w:szCs w:val="24"/>
        </w:rPr>
        <w:t xml:space="preserve"> the communities where the share of </w:t>
      </w:r>
      <w:r w:rsidR="008B17B9" w:rsidRPr="00FA05D9">
        <w:rPr>
          <w:rFonts w:ascii="Times New Roman" w:eastAsia="Times New Roman" w:hAnsi="Times New Roman" w:cs="Times New Roman"/>
          <w:color w:val="000000"/>
          <w:sz w:val="24"/>
          <w:szCs w:val="24"/>
        </w:rPr>
        <w:t>Roma population</w:t>
      </w:r>
      <w:r w:rsidR="00E601EA" w:rsidRPr="00FA05D9">
        <w:rPr>
          <w:rFonts w:ascii="Times New Roman" w:eastAsia="Times New Roman" w:hAnsi="Times New Roman" w:cs="Times New Roman"/>
          <w:color w:val="000000"/>
          <w:sz w:val="24"/>
          <w:szCs w:val="24"/>
        </w:rPr>
        <w:t xml:space="preserve"> is higher</w:t>
      </w:r>
      <w:r w:rsidR="008B17B9" w:rsidRPr="00FA05D9">
        <w:rPr>
          <w:rFonts w:ascii="Times New Roman" w:eastAsia="Times New Roman" w:hAnsi="Times New Roman" w:cs="Times New Roman"/>
          <w:color w:val="000000"/>
          <w:sz w:val="24"/>
          <w:szCs w:val="24"/>
        </w:rPr>
        <w:t xml:space="preserve">, </w:t>
      </w:r>
      <w:r w:rsidR="00E601EA" w:rsidRPr="00FA05D9">
        <w:rPr>
          <w:rFonts w:ascii="Times New Roman" w:eastAsia="Times New Roman" w:hAnsi="Times New Roman" w:cs="Times New Roman"/>
          <w:color w:val="000000"/>
          <w:sz w:val="24"/>
          <w:szCs w:val="24"/>
        </w:rPr>
        <w:t>the LPA have employed 54 community mediators being paid from the state budget in compliance with GD</w:t>
      </w:r>
      <w:r w:rsidRPr="00FA05D9">
        <w:rPr>
          <w:rFonts w:ascii="Times New Roman" w:eastAsia="Times New Roman" w:hAnsi="Times New Roman" w:cs="Times New Roman"/>
          <w:color w:val="000000"/>
          <w:sz w:val="24"/>
          <w:szCs w:val="24"/>
        </w:rPr>
        <w:t xml:space="preserve"> no. 425/2018</w:t>
      </w:r>
      <w:r w:rsidR="00E601EA" w:rsidRPr="00FA05D9">
        <w:rPr>
          <w:rFonts w:ascii="Times New Roman" w:eastAsia="Times New Roman" w:hAnsi="Times New Roman" w:cs="Times New Roman"/>
          <w:color w:val="000000"/>
          <w:sz w:val="24"/>
          <w:szCs w:val="24"/>
        </w:rPr>
        <w:t xml:space="preserve">. </w:t>
      </w:r>
      <w:r w:rsidR="00BA1964" w:rsidRPr="00FA05D9">
        <w:rPr>
          <w:rFonts w:ascii="Times New Roman" w:eastAsia="Times New Roman" w:hAnsi="Times New Roman" w:cs="Times New Roman"/>
          <w:color w:val="000000"/>
          <w:sz w:val="24"/>
          <w:szCs w:val="24"/>
        </w:rPr>
        <w:t xml:space="preserve"> About </w:t>
      </w:r>
      <w:r w:rsidRPr="00FA05D9">
        <w:rPr>
          <w:rFonts w:ascii="Times New Roman" w:eastAsia="Times New Roman" w:hAnsi="Times New Roman" w:cs="Times New Roman"/>
          <w:color w:val="000000"/>
          <w:sz w:val="24"/>
          <w:szCs w:val="24"/>
        </w:rPr>
        <w:t xml:space="preserve">3904.3 thousand lei </w:t>
      </w:r>
      <w:r w:rsidR="00BA1964">
        <w:rPr>
          <w:rFonts w:ascii="Times New Roman" w:eastAsia="Times New Roman" w:hAnsi="Times New Roman" w:cs="Times New Roman"/>
          <w:color w:val="000000"/>
          <w:sz w:val="24"/>
          <w:szCs w:val="24"/>
        </w:rPr>
        <w:t xml:space="preserve">have been planned in the state budget, in order to </w:t>
      </w:r>
      <w:r w:rsidRPr="00FA05D9">
        <w:rPr>
          <w:rFonts w:ascii="Times New Roman" w:eastAsia="Times New Roman" w:hAnsi="Times New Roman" w:cs="Times New Roman"/>
          <w:color w:val="000000"/>
          <w:sz w:val="24"/>
          <w:szCs w:val="24"/>
        </w:rPr>
        <w:t xml:space="preserve"> ensur</w:t>
      </w:r>
      <w:r w:rsidR="00BA1964">
        <w:rPr>
          <w:rFonts w:ascii="Times New Roman" w:eastAsia="Times New Roman" w:hAnsi="Times New Roman" w:cs="Times New Roman"/>
          <w:color w:val="000000"/>
          <w:sz w:val="24"/>
          <w:szCs w:val="24"/>
        </w:rPr>
        <w:t>e</w:t>
      </w:r>
      <w:r w:rsidRPr="00FA05D9">
        <w:rPr>
          <w:rFonts w:ascii="Times New Roman" w:eastAsia="Times New Roman" w:hAnsi="Times New Roman" w:cs="Times New Roman"/>
          <w:color w:val="000000"/>
          <w:sz w:val="24"/>
          <w:szCs w:val="24"/>
        </w:rPr>
        <w:t xml:space="preserve"> the activity of community mediators</w:t>
      </w:r>
      <w:r w:rsidR="00BA1964">
        <w:rPr>
          <w:rFonts w:ascii="Times New Roman" w:eastAsia="Times New Roman" w:hAnsi="Times New Roman" w:cs="Times New Roman"/>
          <w:color w:val="000000"/>
          <w:sz w:val="24"/>
          <w:szCs w:val="24"/>
        </w:rPr>
        <w:t xml:space="preserve"> for the period 2020 - 2022</w:t>
      </w:r>
      <w:r w:rsidR="00271665" w:rsidRPr="00FA05D9">
        <w:rPr>
          <w:rFonts w:ascii="Times New Roman" w:eastAsia="Times New Roman" w:hAnsi="Times New Roman" w:cs="Times New Roman"/>
          <w:color w:val="000000"/>
          <w:sz w:val="24"/>
          <w:szCs w:val="24"/>
        </w:rPr>
        <w:t>.</w:t>
      </w:r>
    </w:p>
    <w:p w14:paraId="1C053BFA" w14:textId="77777777" w:rsidR="00253699" w:rsidRPr="00FA05D9" w:rsidRDefault="00010F23" w:rsidP="008B17B9">
      <w:pPr>
        <w:pStyle w:val="Heading1"/>
        <w:jc w:val="center"/>
        <w:rPr>
          <w:rFonts w:ascii="Times New Roman" w:hAnsi="Times New Roman" w:cs="Times New Roman"/>
          <w:b/>
          <w:sz w:val="24"/>
          <w:szCs w:val="24"/>
        </w:rPr>
      </w:pPr>
      <w:bookmarkStart w:id="5" w:name="_Toc59132231"/>
      <w:r w:rsidRPr="00FA05D9">
        <w:rPr>
          <w:rFonts w:ascii="Times New Roman" w:hAnsi="Times New Roman" w:cs="Times New Roman"/>
          <w:b/>
          <w:sz w:val="24"/>
          <w:szCs w:val="24"/>
        </w:rPr>
        <w:t xml:space="preserve">III. </w:t>
      </w:r>
      <w:r w:rsidR="00253699" w:rsidRPr="00FA05D9">
        <w:rPr>
          <w:rFonts w:ascii="Times New Roman" w:hAnsi="Times New Roman" w:cs="Times New Roman"/>
          <w:b/>
          <w:sz w:val="24"/>
          <w:szCs w:val="24"/>
        </w:rPr>
        <w:t>REALIZING THE RIGHTS AND FREEDOMS OF PERSONS WITH DISABILITIES</w:t>
      </w:r>
      <w:bookmarkEnd w:id="5"/>
    </w:p>
    <w:p w14:paraId="0FDAB3AD" w14:textId="77777777" w:rsidR="00253699" w:rsidRPr="00FA05D9" w:rsidRDefault="00253699" w:rsidP="00B55EE0">
      <w:pPr>
        <w:pStyle w:val="Heading2"/>
        <w:ind w:firstLine="360"/>
        <w:rPr>
          <w:rFonts w:ascii="Times New Roman" w:hAnsi="Times New Roman" w:cs="Times New Roman"/>
          <w:b/>
          <w:sz w:val="24"/>
          <w:szCs w:val="24"/>
        </w:rPr>
      </w:pPr>
      <w:bookmarkStart w:id="6" w:name="_Toc59132232"/>
      <w:r w:rsidRPr="00FA05D9">
        <w:rPr>
          <w:rFonts w:ascii="Times New Roman" w:hAnsi="Times New Roman" w:cs="Times New Roman"/>
          <w:b/>
          <w:sz w:val="24"/>
          <w:szCs w:val="24"/>
        </w:rPr>
        <w:t>Article 5. Equality and non-discrimination</w:t>
      </w:r>
      <w:bookmarkEnd w:id="6"/>
    </w:p>
    <w:p w14:paraId="542B9CC2" w14:textId="77777777" w:rsidR="00253699" w:rsidRPr="00FA05D9" w:rsidRDefault="00253699" w:rsidP="00ED0E8F">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Equality and non-discrimination, including of persons with disabilities, is enshrined in the Constitution of the </w:t>
      </w:r>
      <w:r w:rsidR="00271665" w:rsidRPr="00FA05D9">
        <w:rPr>
          <w:rFonts w:ascii="Times New Roman" w:eastAsia="Times New Roman" w:hAnsi="Times New Roman" w:cs="Times New Roman"/>
          <w:sz w:val="24"/>
          <w:szCs w:val="24"/>
        </w:rPr>
        <w:t>RM</w:t>
      </w:r>
      <w:r w:rsidRPr="00FA05D9">
        <w:rPr>
          <w:rFonts w:ascii="Times New Roman" w:eastAsia="Times New Roman" w:hAnsi="Times New Roman" w:cs="Times New Roman"/>
          <w:sz w:val="24"/>
          <w:szCs w:val="24"/>
        </w:rPr>
        <w:t xml:space="preserve">, and other </w:t>
      </w:r>
      <w:r w:rsidR="00271665" w:rsidRPr="00FA05D9">
        <w:rPr>
          <w:rFonts w:ascii="Times New Roman" w:eastAsia="Times New Roman" w:hAnsi="Times New Roman" w:cs="Times New Roman"/>
          <w:sz w:val="24"/>
          <w:szCs w:val="24"/>
        </w:rPr>
        <w:t>legal framework</w:t>
      </w:r>
      <w:r w:rsidRPr="00FA05D9">
        <w:rPr>
          <w:rFonts w:ascii="Times New Roman" w:eastAsia="Times New Roman" w:hAnsi="Times New Roman" w:cs="Times New Roman"/>
          <w:sz w:val="24"/>
          <w:szCs w:val="24"/>
        </w:rPr>
        <w:t xml:space="preserve">, mentioned in the </w:t>
      </w:r>
      <w:r w:rsidR="00573C4F" w:rsidRPr="00FA05D9">
        <w:rPr>
          <w:rFonts w:ascii="Times New Roman" w:eastAsia="Times New Roman" w:hAnsi="Times New Roman" w:cs="Times New Roman"/>
          <w:sz w:val="24"/>
          <w:szCs w:val="24"/>
        </w:rPr>
        <w:t>Initial</w:t>
      </w:r>
      <w:r w:rsidRPr="00FA05D9">
        <w:rPr>
          <w:rFonts w:ascii="Times New Roman" w:eastAsia="Times New Roman" w:hAnsi="Times New Roman" w:cs="Times New Roman"/>
          <w:sz w:val="24"/>
          <w:szCs w:val="24"/>
        </w:rPr>
        <w:t xml:space="preserve"> State Report.</w:t>
      </w:r>
      <w:r w:rsidR="00773260" w:rsidRPr="00FA05D9">
        <w:rPr>
          <w:rFonts w:ascii="Times New Roman" w:eastAsia="Times New Roman" w:hAnsi="Times New Roman" w:cs="Times New Roman"/>
          <w:sz w:val="24"/>
          <w:szCs w:val="24"/>
        </w:rPr>
        <w:t xml:space="preserve"> </w:t>
      </w:r>
    </w:p>
    <w:p w14:paraId="28299F10" w14:textId="77777777" w:rsidR="00ED0E8F" w:rsidRDefault="00ED0E8F" w:rsidP="00ED0E8F">
      <w:pPr>
        <w:ind w:right="-45"/>
        <w:jc w:val="both"/>
        <w:rPr>
          <w:rFonts w:ascii="Times New Roman" w:eastAsia="Times New Roman" w:hAnsi="Times New Roman" w:cs="Times New Roman"/>
          <w:i/>
          <w:sz w:val="24"/>
          <w:szCs w:val="24"/>
          <w:u w:val="single"/>
        </w:rPr>
      </w:pPr>
    </w:p>
    <w:p w14:paraId="5FC7E175" w14:textId="77777777" w:rsidR="00253699" w:rsidRPr="00FA05D9" w:rsidRDefault="00253699" w:rsidP="00ED0E8F">
      <w:pPr>
        <w:ind w:right="-45"/>
        <w:jc w:val="both"/>
        <w:rPr>
          <w:rFonts w:ascii="Times New Roman" w:eastAsia="Times New Roman" w:hAnsi="Times New Roman" w:cs="Times New Roman"/>
          <w:i/>
          <w:sz w:val="24"/>
          <w:szCs w:val="24"/>
          <w:u w:val="single"/>
        </w:rPr>
      </w:pPr>
      <w:r w:rsidRPr="00FA05D9">
        <w:rPr>
          <w:rFonts w:ascii="Times New Roman" w:eastAsia="Times New Roman" w:hAnsi="Times New Roman" w:cs="Times New Roman"/>
          <w:i/>
          <w:sz w:val="24"/>
          <w:szCs w:val="24"/>
          <w:u w:val="single"/>
        </w:rPr>
        <w:t xml:space="preserve">With reference to Recommendation 11 of the Committee's </w:t>
      </w:r>
      <w:r w:rsidR="009E1C74" w:rsidRPr="00FA05D9">
        <w:rPr>
          <w:rFonts w:ascii="Times New Roman" w:eastAsia="Times New Roman" w:hAnsi="Times New Roman" w:cs="Times New Roman"/>
          <w:i/>
          <w:sz w:val="24"/>
          <w:szCs w:val="24"/>
          <w:u w:val="single"/>
        </w:rPr>
        <w:t>C</w:t>
      </w:r>
      <w:r w:rsidRPr="00FA05D9">
        <w:rPr>
          <w:rFonts w:ascii="Times New Roman" w:eastAsia="Times New Roman" w:hAnsi="Times New Roman" w:cs="Times New Roman"/>
          <w:i/>
          <w:sz w:val="24"/>
          <w:szCs w:val="24"/>
          <w:u w:val="single"/>
        </w:rPr>
        <w:t xml:space="preserve">oncluding </w:t>
      </w:r>
      <w:r w:rsidR="009E1C74" w:rsidRPr="00FA05D9">
        <w:rPr>
          <w:rFonts w:ascii="Times New Roman" w:eastAsia="Times New Roman" w:hAnsi="Times New Roman" w:cs="Times New Roman"/>
          <w:i/>
          <w:sz w:val="24"/>
          <w:szCs w:val="24"/>
          <w:u w:val="single"/>
        </w:rPr>
        <w:t>O</w:t>
      </w:r>
      <w:r w:rsidRPr="00FA05D9">
        <w:rPr>
          <w:rFonts w:ascii="Times New Roman" w:eastAsia="Times New Roman" w:hAnsi="Times New Roman" w:cs="Times New Roman"/>
          <w:i/>
          <w:sz w:val="24"/>
          <w:szCs w:val="24"/>
          <w:u w:val="single"/>
        </w:rPr>
        <w:t>bservations, we inform the following:</w:t>
      </w:r>
    </w:p>
    <w:p w14:paraId="12212BA2" w14:textId="77777777" w:rsidR="00ED0E8F" w:rsidRDefault="00ED0E8F" w:rsidP="00ED0E8F">
      <w:pPr>
        <w:ind w:right="-45"/>
        <w:jc w:val="both"/>
        <w:rPr>
          <w:rFonts w:ascii="Times New Roman" w:eastAsia="Times New Roman" w:hAnsi="Times New Roman" w:cs="Times New Roman"/>
          <w:sz w:val="24"/>
          <w:szCs w:val="24"/>
        </w:rPr>
      </w:pPr>
    </w:p>
    <w:p w14:paraId="1D93AF6F" w14:textId="2BAA4739" w:rsidR="00F63167" w:rsidRPr="00FA05D9" w:rsidRDefault="00253699" w:rsidP="00ED0E8F">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w:t>
      </w:r>
      <w:r w:rsidR="00662053" w:rsidRPr="00FA05D9">
        <w:rPr>
          <w:rFonts w:ascii="Times New Roman" w:eastAsia="Times New Roman" w:hAnsi="Times New Roman" w:cs="Times New Roman"/>
          <w:sz w:val="24"/>
          <w:szCs w:val="24"/>
        </w:rPr>
        <w:t xml:space="preserve">discrimination on </w:t>
      </w:r>
      <w:r w:rsidR="00BA1964" w:rsidRPr="00FA05D9">
        <w:rPr>
          <w:rFonts w:ascii="Times New Roman" w:eastAsia="Times New Roman" w:hAnsi="Times New Roman" w:cs="Times New Roman"/>
          <w:sz w:val="24"/>
          <w:szCs w:val="24"/>
        </w:rPr>
        <w:t>ground</w:t>
      </w:r>
      <w:r w:rsidR="00BA1964">
        <w:rPr>
          <w:rFonts w:ascii="Times New Roman" w:eastAsia="Times New Roman" w:hAnsi="Times New Roman" w:cs="Times New Roman"/>
          <w:sz w:val="24"/>
          <w:szCs w:val="24"/>
        </w:rPr>
        <w:t>s of</w:t>
      </w:r>
      <w:r w:rsidR="00BA1964"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disability </w:t>
      </w:r>
      <w:r w:rsidR="00662053" w:rsidRPr="00FA05D9">
        <w:rPr>
          <w:rFonts w:ascii="Times New Roman" w:eastAsia="Times New Roman" w:hAnsi="Times New Roman" w:cs="Times New Roman"/>
          <w:sz w:val="24"/>
          <w:szCs w:val="24"/>
        </w:rPr>
        <w:t xml:space="preserve">is mentioned </w:t>
      </w:r>
      <w:r w:rsidRPr="00FA05D9">
        <w:rPr>
          <w:rFonts w:ascii="Times New Roman" w:eastAsia="Times New Roman" w:hAnsi="Times New Roman" w:cs="Times New Roman"/>
          <w:sz w:val="24"/>
          <w:szCs w:val="24"/>
        </w:rPr>
        <w:t xml:space="preserve">in </w:t>
      </w:r>
      <w:r w:rsidR="00573C4F" w:rsidRPr="00FA05D9">
        <w:rPr>
          <w:rFonts w:ascii="Times New Roman" w:eastAsia="Times New Roman" w:hAnsi="Times New Roman" w:cs="Times New Roman"/>
          <w:sz w:val="24"/>
          <w:szCs w:val="24"/>
        </w:rPr>
        <w:t>a</w:t>
      </w:r>
      <w:r w:rsidR="00662053" w:rsidRPr="00FA05D9">
        <w:rPr>
          <w:rFonts w:ascii="Times New Roman" w:eastAsia="Times New Roman" w:hAnsi="Times New Roman" w:cs="Times New Roman"/>
          <w:sz w:val="24"/>
          <w:szCs w:val="24"/>
        </w:rPr>
        <w:t>rt</w:t>
      </w:r>
      <w:r w:rsidRPr="00FA05D9">
        <w:rPr>
          <w:rFonts w:ascii="Times New Roman" w:eastAsia="Times New Roman" w:hAnsi="Times New Roman" w:cs="Times New Roman"/>
          <w:sz w:val="24"/>
          <w:szCs w:val="24"/>
        </w:rPr>
        <w:t xml:space="preserve">. 1 of Law no. 121/2012 on ensuring equality. Discrimination against persons </w:t>
      </w:r>
      <w:r w:rsidR="00573C4F" w:rsidRPr="00FA05D9">
        <w:rPr>
          <w:rFonts w:ascii="Times New Roman" w:eastAsia="Times New Roman" w:hAnsi="Times New Roman" w:cs="Times New Roman"/>
          <w:sz w:val="24"/>
          <w:szCs w:val="24"/>
        </w:rPr>
        <w:t>based on</w:t>
      </w:r>
      <w:r w:rsidRPr="00FA05D9">
        <w:rPr>
          <w:rFonts w:ascii="Times New Roman" w:eastAsia="Times New Roman" w:hAnsi="Times New Roman" w:cs="Times New Roman"/>
          <w:sz w:val="24"/>
          <w:szCs w:val="24"/>
        </w:rPr>
        <w:t xml:space="preserve"> two or more criteria is one of the serious forms of discrimination, provided by art. 4 of </w:t>
      </w:r>
      <w:r w:rsidR="00662053" w:rsidRPr="00FA05D9">
        <w:rPr>
          <w:rFonts w:ascii="Times New Roman" w:eastAsia="Times New Roman" w:hAnsi="Times New Roman" w:cs="Times New Roman"/>
          <w:sz w:val="24"/>
          <w:szCs w:val="24"/>
        </w:rPr>
        <w:t xml:space="preserve">the abovementioned </w:t>
      </w:r>
      <w:r w:rsidRPr="00FA05D9">
        <w:rPr>
          <w:rFonts w:ascii="Times New Roman" w:eastAsia="Times New Roman" w:hAnsi="Times New Roman" w:cs="Times New Roman"/>
          <w:sz w:val="24"/>
          <w:szCs w:val="24"/>
        </w:rPr>
        <w:t>Law</w:t>
      </w:r>
      <w:r w:rsidR="00662053"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 </w:t>
      </w:r>
      <w:r w:rsidR="00662053" w:rsidRPr="00FA05D9">
        <w:rPr>
          <w:rFonts w:ascii="Times New Roman" w:eastAsia="Times New Roman" w:hAnsi="Times New Roman" w:cs="Times New Roman"/>
          <w:sz w:val="24"/>
          <w:szCs w:val="24"/>
        </w:rPr>
        <w:t>T</w:t>
      </w:r>
      <w:r w:rsidRPr="00FA05D9">
        <w:rPr>
          <w:rFonts w:ascii="Times New Roman" w:eastAsia="Times New Roman" w:hAnsi="Times New Roman" w:cs="Times New Roman"/>
          <w:sz w:val="24"/>
          <w:szCs w:val="24"/>
        </w:rPr>
        <w:t xml:space="preserve">he violation of </w:t>
      </w:r>
      <w:r w:rsidR="00662053" w:rsidRPr="00FA05D9">
        <w:rPr>
          <w:rFonts w:ascii="Times New Roman" w:eastAsia="Times New Roman" w:hAnsi="Times New Roman" w:cs="Times New Roman"/>
          <w:sz w:val="24"/>
          <w:szCs w:val="24"/>
        </w:rPr>
        <w:t xml:space="preserve">the </w:t>
      </w:r>
      <w:r w:rsidRPr="00FA05D9">
        <w:rPr>
          <w:rFonts w:ascii="Times New Roman" w:eastAsia="Times New Roman" w:hAnsi="Times New Roman" w:cs="Times New Roman"/>
          <w:sz w:val="24"/>
          <w:szCs w:val="24"/>
        </w:rPr>
        <w:t xml:space="preserve">rights committed </w:t>
      </w:r>
      <w:r w:rsidR="00573C4F" w:rsidRPr="00FA05D9">
        <w:rPr>
          <w:rFonts w:ascii="Times New Roman" w:eastAsia="Times New Roman" w:hAnsi="Times New Roman" w:cs="Times New Roman"/>
          <w:sz w:val="24"/>
          <w:szCs w:val="24"/>
        </w:rPr>
        <w:t>based on</w:t>
      </w:r>
      <w:r w:rsidRPr="00FA05D9">
        <w:rPr>
          <w:rFonts w:ascii="Times New Roman" w:eastAsia="Times New Roman" w:hAnsi="Times New Roman" w:cs="Times New Roman"/>
          <w:sz w:val="24"/>
          <w:szCs w:val="24"/>
        </w:rPr>
        <w:t xml:space="preserve"> two or more criteria, is sanctioned in accordance with art. 176 of the </w:t>
      </w:r>
      <w:r w:rsidR="00312F26" w:rsidRPr="00FA05D9">
        <w:rPr>
          <w:rFonts w:ascii="Times New Roman" w:eastAsia="Times New Roman" w:hAnsi="Times New Roman" w:cs="Times New Roman"/>
          <w:sz w:val="24"/>
          <w:szCs w:val="24"/>
        </w:rPr>
        <w:t xml:space="preserve">Penal </w:t>
      </w:r>
      <w:r w:rsidRPr="00FA05D9">
        <w:rPr>
          <w:rFonts w:ascii="Times New Roman" w:eastAsia="Times New Roman" w:hAnsi="Times New Roman" w:cs="Times New Roman"/>
          <w:sz w:val="24"/>
          <w:szCs w:val="24"/>
        </w:rPr>
        <w:t>Code.</w:t>
      </w:r>
      <w:r w:rsidR="00905530" w:rsidRPr="00FA05D9">
        <w:rPr>
          <w:rFonts w:ascii="Times New Roman" w:eastAsia="Times New Roman" w:hAnsi="Times New Roman" w:cs="Times New Roman"/>
          <w:sz w:val="24"/>
          <w:szCs w:val="24"/>
        </w:rPr>
        <w:t xml:space="preserve"> To prevent disctrimination of the perso</w:t>
      </w:r>
      <w:r w:rsidR="00573C4F" w:rsidRPr="00FA05D9">
        <w:rPr>
          <w:rFonts w:ascii="Times New Roman" w:eastAsia="Times New Roman" w:hAnsi="Times New Roman" w:cs="Times New Roman"/>
          <w:sz w:val="24"/>
          <w:szCs w:val="24"/>
        </w:rPr>
        <w:t>ns</w:t>
      </w:r>
      <w:r w:rsidR="00905530" w:rsidRPr="00FA05D9">
        <w:rPr>
          <w:rFonts w:ascii="Times New Roman" w:eastAsia="Times New Roman" w:hAnsi="Times New Roman" w:cs="Times New Roman"/>
          <w:sz w:val="24"/>
          <w:szCs w:val="24"/>
        </w:rPr>
        <w:t xml:space="preserve"> with disabilies to employment</w:t>
      </w:r>
      <w:r w:rsidR="00573C4F" w:rsidRPr="00FA05D9">
        <w:rPr>
          <w:rFonts w:ascii="Times New Roman" w:eastAsia="Times New Roman" w:hAnsi="Times New Roman" w:cs="Times New Roman"/>
          <w:sz w:val="24"/>
          <w:szCs w:val="24"/>
        </w:rPr>
        <w:t>, the</w:t>
      </w:r>
      <w:r w:rsidRPr="00FA05D9">
        <w:rPr>
          <w:rFonts w:ascii="Times New Roman" w:eastAsia="Times New Roman" w:hAnsi="Times New Roman" w:cs="Times New Roman"/>
          <w:sz w:val="24"/>
          <w:szCs w:val="24"/>
        </w:rPr>
        <w:t xml:space="preserve"> refusal </w:t>
      </w:r>
      <w:r w:rsidR="00905530" w:rsidRPr="00FA05D9">
        <w:rPr>
          <w:rFonts w:ascii="Times New Roman" w:eastAsia="Times New Roman" w:hAnsi="Times New Roman" w:cs="Times New Roman"/>
          <w:sz w:val="24"/>
          <w:szCs w:val="24"/>
        </w:rPr>
        <w:t xml:space="preserve">of employers </w:t>
      </w:r>
      <w:r w:rsidRPr="00FA05D9">
        <w:rPr>
          <w:rFonts w:ascii="Times New Roman" w:eastAsia="Times New Roman" w:hAnsi="Times New Roman" w:cs="Times New Roman"/>
          <w:sz w:val="24"/>
          <w:szCs w:val="24"/>
        </w:rPr>
        <w:t>to ensure reasonable accommodation is sanctioned by art. 56</w:t>
      </w:r>
      <w:r w:rsidRPr="00FA05D9">
        <w:rPr>
          <w:rFonts w:ascii="Times New Roman" w:eastAsia="Times New Roman" w:hAnsi="Times New Roman" w:cs="Times New Roman"/>
          <w:sz w:val="24"/>
          <w:szCs w:val="24"/>
          <w:vertAlign w:val="superscript"/>
        </w:rPr>
        <w:t xml:space="preserve">1 </w:t>
      </w:r>
      <w:r w:rsidRPr="00FA05D9">
        <w:rPr>
          <w:rFonts w:ascii="Times New Roman" w:eastAsia="Times New Roman" w:hAnsi="Times New Roman" w:cs="Times New Roman"/>
          <w:sz w:val="24"/>
          <w:szCs w:val="24"/>
        </w:rPr>
        <w:t>(5) of the Contravention Code</w:t>
      </w:r>
      <w:r w:rsidR="00905530"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 </w:t>
      </w:r>
    </w:p>
    <w:p w14:paraId="45BDF709" w14:textId="77777777" w:rsidR="00ED0E8F" w:rsidRDefault="00ED0E8F" w:rsidP="00ED0E8F">
      <w:pPr>
        <w:ind w:right="-45"/>
        <w:jc w:val="both"/>
        <w:rPr>
          <w:rFonts w:ascii="Times New Roman" w:eastAsia="Times New Roman" w:hAnsi="Times New Roman" w:cs="Times New Roman"/>
          <w:sz w:val="24"/>
          <w:szCs w:val="24"/>
        </w:rPr>
      </w:pPr>
    </w:p>
    <w:p w14:paraId="23BAF993" w14:textId="141B9F38" w:rsidR="00F63167" w:rsidRPr="00FA05D9" w:rsidRDefault="00F63167" w:rsidP="00ED0E8F">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Regarding the discrimination caused by lack of accessibility there are provisions about sanctions </w:t>
      </w:r>
      <w:r w:rsidR="006512AB">
        <w:rPr>
          <w:rFonts w:ascii="Times New Roman" w:eastAsia="Times New Roman" w:hAnsi="Times New Roman" w:cs="Times New Roman"/>
          <w:sz w:val="24"/>
          <w:szCs w:val="24"/>
        </w:rPr>
        <w:t>for</w:t>
      </w:r>
      <w:r w:rsidR="006512AB" w:rsidRPr="00FA05D9">
        <w:rPr>
          <w:rFonts w:ascii="Times New Roman" w:eastAsia="Times New Roman" w:hAnsi="Times New Roman" w:cs="Times New Roman"/>
          <w:sz w:val="24"/>
          <w:szCs w:val="24"/>
        </w:rPr>
        <w:t xml:space="preserve"> </w:t>
      </w:r>
      <w:r w:rsidR="00573C4F" w:rsidRPr="00FA05D9">
        <w:rPr>
          <w:rFonts w:ascii="Times New Roman" w:eastAsia="Times New Roman" w:hAnsi="Times New Roman" w:cs="Times New Roman"/>
          <w:sz w:val="24"/>
          <w:szCs w:val="24"/>
        </w:rPr>
        <w:t>non-compliance</w:t>
      </w:r>
      <w:r w:rsidRPr="00FA05D9">
        <w:rPr>
          <w:rFonts w:ascii="Times New Roman" w:eastAsia="Times New Roman" w:hAnsi="Times New Roman" w:cs="Times New Roman"/>
          <w:sz w:val="24"/>
          <w:szCs w:val="24"/>
        </w:rPr>
        <w:t xml:space="preserve"> </w:t>
      </w:r>
      <w:r w:rsidR="006512AB">
        <w:rPr>
          <w:rFonts w:ascii="Times New Roman" w:eastAsia="Times New Roman" w:hAnsi="Times New Roman" w:cs="Times New Roman"/>
          <w:sz w:val="24"/>
          <w:szCs w:val="24"/>
        </w:rPr>
        <w:t xml:space="preserve">with </w:t>
      </w:r>
      <w:r w:rsidRPr="00FA05D9">
        <w:rPr>
          <w:rFonts w:ascii="Times New Roman" w:eastAsia="Times New Roman" w:hAnsi="Times New Roman" w:cs="Times New Roman"/>
          <w:sz w:val="24"/>
          <w:szCs w:val="24"/>
        </w:rPr>
        <w:t>the accessibility norms and standards of buildings (art. 177 (2) letter i</w:t>
      </w:r>
      <w:r w:rsidRPr="00FA05D9">
        <w:rPr>
          <w:rFonts w:ascii="Times New Roman" w:eastAsia="Times New Roman" w:hAnsi="Times New Roman" w:cs="Times New Roman"/>
          <w:sz w:val="24"/>
          <w:szCs w:val="24"/>
          <w:vertAlign w:val="superscript"/>
        </w:rPr>
        <w:t>1</w:t>
      </w:r>
      <w:r w:rsidRPr="00FA05D9">
        <w:rPr>
          <w:rFonts w:ascii="Times New Roman" w:eastAsia="Times New Roman" w:hAnsi="Times New Roman" w:cs="Times New Roman"/>
          <w:sz w:val="24"/>
          <w:szCs w:val="24"/>
        </w:rPr>
        <w:t xml:space="preserve">, of public </w:t>
      </w:r>
      <w:r w:rsidRPr="00FA05D9">
        <w:rPr>
          <w:rFonts w:ascii="Times New Roman" w:eastAsia="Times New Roman" w:hAnsi="Times New Roman" w:cs="Times New Roman"/>
          <w:sz w:val="24"/>
          <w:szCs w:val="24"/>
        </w:rPr>
        <w:lastRenderedPageBreak/>
        <w:t>transportation</w:t>
      </w:r>
      <w:r w:rsidR="00573C4F"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(art. 221</w:t>
      </w:r>
      <w:r w:rsidRPr="00FA05D9">
        <w:rPr>
          <w:rFonts w:ascii="Times New Roman" w:eastAsia="Times New Roman" w:hAnsi="Times New Roman" w:cs="Times New Roman"/>
          <w:sz w:val="24"/>
          <w:szCs w:val="24"/>
          <w:vertAlign w:val="superscript"/>
        </w:rPr>
        <w:t>1</w:t>
      </w:r>
      <w:r w:rsidRPr="00FA05D9">
        <w:rPr>
          <w:rFonts w:ascii="Times New Roman" w:eastAsia="Times New Roman" w:hAnsi="Times New Roman" w:cs="Times New Roman"/>
          <w:sz w:val="24"/>
          <w:szCs w:val="24"/>
        </w:rPr>
        <w:t>), as well as of the road repair and reconstruction (art. 227</w:t>
      </w:r>
      <w:r w:rsidR="00573C4F"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(3) </w:t>
      </w:r>
      <w:r w:rsidR="00573C4F" w:rsidRPr="00FA05D9">
        <w:rPr>
          <w:rFonts w:ascii="Times New Roman" w:eastAsia="Times New Roman" w:hAnsi="Times New Roman" w:cs="Times New Roman"/>
          <w:sz w:val="24"/>
          <w:szCs w:val="24"/>
        </w:rPr>
        <w:t>of the Contravention Code)</w:t>
      </w:r>
      <w:r w:rsidRPr="00FA05D9">
        <w:rPr>
          <w:rFonts w:ascii="Times New Roman" w:eastAsia="Times New Roman" w:hAnsi="Times New Roman" w:cs="Times New Roman"/>
          <w:sz w:val="24"/>
          <w:szCs w:val="24"/>
        </w:rPr>
        <w:t>.</w:t>
      </w:r>
    </w:p>
    <w:p w14:paraId="5705460E" w14:textId="77777777" w:rsidR="00ED0E8F" w:rsidRDefault="00ED0E8F" w:rsidP="00ED0E8F">
      <w:pPr>
        <w:ind w:right="-45"/>
        <w:jc w:val="both"/>
        <w:rPr>
          <w:rFonts w:ascii="Times New Roman" w:eastAsia="Times New Roman" w:hAnsi="Times New Roman" w:cs="Times New Roman"/>
          <w:sz w:val="24"/>
          <w:szCs w:val="24"/>
        </w:rPr>
      </w:pPr>
    </w:p>
    <w:p w14:paraId="005D7622" w14:textId="560B41D7" w:rsidR="00253699" w:rsidRPr="00FA05D9" w:rsidRDefault="00905530" w:rsidP="00ED0E8F">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There are no sanctions related </w:t>
      </w:r>
      <w:r w:rsidR="00573C4F" w:rsidRPr="00FA05D9">
        <w:rPr>
          <w:rFonts w:ascii="Times New Roman" w:eastAsia="Times New Roman" w:hAnsi="Times New Roman" w:cs="Times New Roman"/>
          <w:sz w:val="24"/>
          <w:szCs w:val="24"/>
        </w:rPr>
        <w:t>to the</w:t>
      </w:r>
      <w:r w:rsidR="00253699" w:rsidRPr="00FA05D9">
        <w:rPr>
          <w:rFonts w:ascii="Times New Roman" w:eastAsia="Times New Roman" w:hAnsi="Times New Roman" w:cs="Times New Roman"/>
          <w:sz w:val="24"/>
          <w:szCs w:val="24"/>
        </w:rPr>
        <w:t xml:space="preserve"> refusal of </w:t>
      </w:r>
      <w:r w:rsidRPr="00FA05D9">
        <w:rPr>
          <w:rFonts w:ascii="Times New Roman" w:eastAsia="Times New Roman" w:hAnsi="Times New Roman" w:cs="Times New Roman"/>
          <w:sz w:val="24"/>
          <w:szCs w:val="24"/>
        </w:rPr>
        <w:t xml:space="preserve">public services </w:t>
      </w:r>
      <w:r w:rsidR="00573C4F" w:rsidRPr="00FA05D9">
        <w:rPr>
          <w:rFonts w:ascii="Times New Roman" w:eastAsia="Times New Roman" w:hAnsi="Times New Roman" w:cs="Times New Roman"/>
          <w:sz w:val="24"/>
          <w:szCs w:val="24"/>
        </w:rPr>
        <w:t>providers</w:t>
      </w:r>
      <w:r w:rsidRPr="00FA05D9">
        <w:rPr>
          <w:rFonts w:ascii="Times New Roman" w:eastAsia="Times New Roman" w:hAnsi="Times New Roman" w:cs="Times New Roman"/>
          <w:sz w:val="24"/>
          <w:szCs w:val="24"/>
        </w:rPr>
        <w:t xml:space="preserve"> to ensure </w:t>
      </w:r>
      <w:r w:rsidR="00253699" w:rsidRPr="00FA05D9">
        <w:rPr>
          <w:rFonts w:ascii="Times New Roman" w:eastAsia="Times New Roman" w:hAnsi="Times New Roman" w:cs="Times New Roman"/>
          <w:sz w:val="24"/>
          <w:szCs w:val="24"/>
        </w:rPr>
        <w:t>reasonable accommodation for persons with disabilities in education, justice</w:t>
      </w:r>
      <w:r w:rsidR="00573C4F" w:rsidRPr="00FA05D9">
        <w:rPr>
          <w:rFonts w:ascii="Times New Roman" w:eastAsia="Times New Roman" w:hAnsi="Times New Roman" w:cs="Times New Roman"/>
          <w:sz w:val="24"/>
          <w:szCs w:val="24"/>
        </w:rPr>
        <w:t>, health</w:t>
      </w:r>
      <w:r w:rsidR="00253699" w:rsidRPr="00FA05D9">
        <w:rPr>
          <w:rFonts w:ascii="Times New Roman" w:eastAsia="Times New Roman" w:hAnsi="Times New Roman" w:cs="Times New Roman"/>
          <w:sz w:val="24"/>
          <w:szCs w:val="24"/>
        </w:rPr>
        <w:t xml:space="preserve"> etc. Based on </w:t>
      </w:r>
      <w:r w:rsidR="00573C4F" w:rsidRPr="00FA05D9">
        <w:rPr>
          <w:rFonts w:ascii="Times New Roman" w:eastAsia="Times New Roman" w:hAnsi="Times New Roman" w:cs="Times New Roman"/>
          <w:sz w:val="24"/>
          <w:szCs w:val="24"/>
        </w:rPr>
        <w:t xml:space="preserve">the </w:t>
      </w:r>
      <w:r w:rsidR="00253699" w:rsidRPr="00FA05D9">
        <w:rPr>
          <w:rFonts w:ascii="Times New Roman" w:eastAsia="Times New Roman" w:hAnsi="Times New Roman" w:cs="Times New Roman"/>
          <w:sz w:val="24"/>
          <w:szCs w:val="24"/>
        </w:rPr>
        <w:t xml:space="preserve">Law no. 121/2012 on ensuring equality, the CPEDAE </w:t>
      </w:r>
      <w:r w:rsidR="006512AB">
        <w:rPr>
          <w:rFonts w:ascii="Times New Roman" w:eastAsia="Times New Roman" w:hAnsi="Times New Roman" w:cs="Times New Roman"/>
          <w:sz w:val="24"/>
          <w:szCs w:val="24"/>
        </w:rPr>
        <w:t>has the mandate</w:t>
      </w:r>
      <w:r w:rsidR="00573C4F" w:rsidRPr="00FA05D9">
        <w:rPr>
          <w:rFonts w:ascii="Times New Roman" w:eastAsia="Times New Roman" w:hAnsi="Times New Roman" w:cs="Times New Roman"/>
          <w:sz w:val="24"/>
          <w:szCs w:val="24"/>
        </w:rPr>
        <w:t xml:space="preserve"> to</w:t>
      </w:r>
      <w:r w:rsidR="00253699" w:rsidRPr="00FA05D9">
        <w:rPr>
          <w:rFonts w:ascii="Times New Roman" w:eastAsia="Times New Roman" w:hAnsi="Times New Roman" w:cs="Times New Roman"/>
          <w:sz w:val="24"/>
          <w:szCs w:val="24"/>
        </w:rPr>
        <w:t xml:space="preserve"> </w:t>
      </w:r>
      <w:r w:rsidR="00573C4F" w:rsidRPr="00FA05D9">
        <w:rPr>
          <w:rFonts w:ascii="Times New Roman" w:eastAsia="Times New Roman" w:hAnsi="Times New Roman" w:cs="Times New Roman"/>
          <w:sz w:val="24"/>
          <w:szCs w:val="24"/>
        </w:rPr>
        <w:t xml:space="preserve">receive and analyze </w:t>
      </w:r>
      <w:r w:rsidR="00253699" w:rsidRPr="00FA05D9">
        <w:rPr>
          <w:rFonts w:ascii="Times New Roman" w:eastAsia="Times New Roman" w:hAnsi="Times New Roman" w:cs="Times New Roman"/>
          <w:sz w:val="24"/>
          <w:szCs w:val="24"/>
        </w:rPr>
        <w:t>the complaints regarding discrimination based on any of the criteria provided in art. 1 of the mentioned Law, including on disability</w:t>
      </w:r>
      <w:r w:rsidR="00E63C65" w:rsidRPr="00FA05D9">
        <w:rPr>
          <w:rFonts w:ascii="Times New Roman" w:eastAsia="Times New Roman" w:hAnsi="Times New Roman" w:cs="Times New Roman"/>
          <w:sz w:val="24"/>
          <w:szCs w:val="24"/>
        </w:rPr>
        <w:t xml:space="preserve"> criteria</w:t>
      </w:r>
      <w:r w:rsidR="00253699" w:rsidRPr="00FA05D9">
        <w:rPr>
          <w:rFonts w:ascii="Times New Roman" w:eastAsia="Times New Roman" w:hAnsi="Times New Roman" w:cs="Times New Roman"/>
          <w:sz w:val="24"/>
          <w:szCs w:val="24"/>
        </w:rPr>
        <w:t xml:space="preserve">. Decisions finding </w:t>
      </w:r>
      <w:r w:rsidR="00573C4F" w:rsidRPr="00FA05D9">
        <w:rPr>
          <w:rFonts w:ascii="Times New Roman" w:eastAsia="Times New Roman" w:hAnsi="Times New Roman" w:cs="Times New Roman"/>
          <w:sz w:val="24"/>
          <w:szCs w:val="24"/>
        </w:rPr>
        <w:t>discrimination include</w:t>
      </w:r>
      <w:r w:rsidR="00253699" w:rsidRPr="00FA05D9">
        <w:rPr>
          <w:rFonts w:ascii="Times New Roman" w:eastAsia="Times New Roman" w:hAnsi="Times New Roman" w:cs="Times New Roman"/>
          <w:sz w:val="24"/>
          <w:szCs w:val="24"/>
        </w:rPr>
        <w:t xml:space="preserve"> recommendations </w:t>
      </w:r>
      <w:r w:rsidR="00E63C65" w:rsidRPr="00FA05D9">
        <w:rPr>
          <w:rFonts w:ascii="Times New Roman" w:eastAsia="Times New Roman" w:hAnsi="Times New Roman" w:cs="Times New Roman"/>
          <w:sz w:val="24"/>
          <w:szCs w:val="24"/>
        </w:rPr>
        <w:t xml:space="preserve">on how to regain the violated rights </w:t>
      </w:r>
      <w:r w:rsidR="00253699" w:rsidRPr="00FA05D9">
        <w:rPr>
          <w:rFonts w:ascii="Times New Roman" w:eastAsia="Times New Roman" w:hAnsi="Times New Roman" w:cs="Times New Roman"/>
          <w:sz w:val="24"/>
          <w:szCs w:val="24"/>
        </w:rPr>
        <w:t xml:space="preserve">and to prevent similar acts in the future. At the same time, the Council </w:t>
      </w:r>
      <w:r w:rsidR="006264D3" w:rsidRPr="00FA05D9">
        <w:rPr>
          <w:rFonts w:ascii="Times New Roman" w:eastAsia="Times New Roman" w:hAnsi="Times New Roman" w:cs="Times New Roman"/>
          <w:sz w:val="24"/>
          <w:szCs w:val="24"/>
        </w:rPr>
        <w:t>can identify</w:t>
      </w:r>
      <w:r w:rsidR="00253699" w:rsidRPr="00FA05D9">
        <w:rPr>
          <w:rFonts w:ascii="Times New Roman" w:eastAsia="Times New Roman" w:hAnsi="Times New Roman" w:cs="Times New Roman"/>
          <w:sz w:val="24"/>
          <w:szCs w:val="24"/>
        </w:rPr>
        <w:t xml:space="preserve"> the contraventions with discriminatory elements, </w:t>
      </w:r>
      <w:r w:rsidR="006264D3" w:rsidRPr="00FA05D9">
        <w:rPr>
          <w:rFonts w:ascii="Times New Roman" w:eastAsia="Times New Roman" w:hAnsi="Times New Roman" w:cs="Times New Roman"/>
          <w:sz w:val="24"/>
          <w:szCs w:val="24"/>
        </w:rPr>
        <w:t xml:space="preserve">but </w:t>
      </w:r>
      <w:r w:rsidR="00253699" w:rsidRPr="00FA05D9">
        <w:rPr>
          <w:rFonts w:ascii="Times New Roman" w:eastAsia="Times New Roman" w:hAnsi="Times New Roman" w:cs="Times New Roman"/>
          <w:sz w:val="24"/>
          <w:szCs w:val="24"/>
        </w:rPr>
        <w:t xml:space="preserve">the application of </w:t>
      </w:r>
      <w:r w:rsidR="00573C4F" w:rsidRPr="00FA05D9">
        <w:rPr>
          <w:rFonts w:ascii="Times New Roman" w:eastAsia="Times New Roman" w:hAnsi="Times New Roman" w:cs="Times New Roman"/>
          <w:sz w:val="24"/>
          <w:szCs w:val="24"/>
        </w:rPr>
        <w:t>these sanctions</w:t>
      </w:r>
      <w:r w:rsidR="00253699" w:rsidRPr="00FA05D9">
        <w:rPr>
          <w:rFonts w:ascii="Times New Roman" w:eastAsia="Times New Roman" w:hAnsi="Times New Roman" w:cs="Times New Roman"/>
          <w:sz w:val="24"/>
          <w:szCs w:val="24"/>
        </w:rPr>
        <w:t xml:space="preserve"> </w:t>
      </w:r>
      <w:r w:rsidR="006264D3" w:rsidRPr="00FA05D9">
        <w:rPr>
          <w:rFonts w:ascii="Times New Roman" w:eastAsia="Times New Roman" w:hAnsi="Times New Roman" w:cs="Times New Roman"/>
          <w:sz w:val="24"/>
          <w:szCs w:val="24"/>
        </w:rPr>
        <w:t xml:space="preserve">is only </w:t>
      </w:r>
      <w:r w:rsidR="00253699" w:rsidRPr="00FA05D9">
        <w:rPr>
          <w:rFonts w:ascii="Times New Roman" w:eastAsia="Times New Roman" w:hAnsi="Times New Roman" w:cs="Times New Roman"/>
          <w:sz w:val="24"/>
          <w:szCs w:val="24"/>
        </w:rPr>
        <w:t xml:space="preserve">the prerogative of the </w:t>
      </w:r>
      <w:r w:rsidR="006264D3" w:rsidRPr="00FA05D9">
        <w:rPr>
          <w:rFonts w:ascii="Times New Roman" w:eastAsia="Times New Roman" w:hAnsi="Times New Roman" w:cs="Times New Roman"/>
          <w:sz w:val="24"/>
          <w:szCs w:val="24"/>
        </w:rPr>
        <w:t>C</w:t>
      </w:r>
      <w:r w:rsidR="00253699" w:rsidRPr="00FA05D9">
        <w:rPr>
          <w:rFonts w:ascii="Times New Roman" w:eastAsia="Times New Roman" w:hAnsi="Times New Roman" w:cs="Times New Roman"/>
          <w:sz w:val="24"/>
          <w:szCs w:val="24"/>
        </w:rPr>
        <w:t xml:space="preserve">ourts. All CPEDAE decisions are available to the public and can be accessed on the institution's website </w:t>
      </w:r>
      <w:hyperlink r:id="rId14" w:history="1">
        <w:r w:rsidR="006264D3" w:rsidRPr="00FA05D9">
          <w:rPr>
            <w:rStyle w:val="Hyperlink"/>
            <w:rFonts w:ascii="Times New Roman" w:eastAsia="Times New Roman" w:hAnsi="Times New Roman" w:cs="Times New Roman"/>
            <w:sz w:val="24"/>
            <w:szCs w:val="24"/>
          </w:rPr>
          <w:t>www.egalitate.md</w:t>
        </w:r>
      </w:hyperlink>
      <w:r w:rsidR="006264D3" w:rsidRPr="00FA05D9">
        <w:rPr>
          <w:rFonts w:ascii="Times New Roman" w:eastAsia="Times New Roman" w:hAnsi="Times New Roman" w:cs="Times New Roman"/>
          <w:sz w:val="24"/>
          <w:szCs w:val="24"/>
          <w:u w:val="single"/>
        </w:rPr>
        <w:t xml:space="preserve"> </w:t>
      </w:r>
      <w:r w:rsidR="00253699" w:rsidRPr="00FA05D9">
        <w:rPr>
          <w:rFonts w:ascii="Times New Roman" w:eastAsia="Times New Roman" w:hAnsi="Times New Roman" w:cs="Times New Roman"/>
          <w:sz w:val="24"/>
          <w:szCs w:val="24"/>
        </w:rPr>
        <w:t>.</w:t>
      </w:r>
      <w:r w:rsidR="00573C4F" w:rsidRPr="00FA05D9">
        <w:rPr>
          <w:rFonts w:ascii="Times New Roman" w:eastAsia="Times New Roman" w:hAnsi="Times New Roman" w:cs="Times New Roman"/>
          <w:sz w:val="24"/>
          <w:szCs w:val="24"/>
        </w:rPr>
        <w:t xml:space="preserve"> </w:t>
      </w:r>
      <w:r w:rsidR="00253699" w:rsidRPr="00FA05D9">
        <w:rPr>
          <w:rFonts w:ascii="Times New Roman" w:eastAsia="Times New Roman" w:hAnsi="Times New Roman" w:cs="Times New Roman"/>
          <w:sz w:val="24"/>
          <w:szCs w:val="24"/>
        </w:rPr>
        <w:t xml:space="preserve">Annually, CPEDAE </w:t>
      </w:r>
      <w:r w:rsidR="006264D3" w:rsidRPr="00FA05D9">
        <w:rPr>
          <w:rFonts w:ascii="Times New Roman" w:eastAsia="Times New Roman" w:hAnsi="Times New Roman" w:cs="Times New Roman"/>
          <w:sz w:val="24"/>
          <w:szCs w:val="24"/>
        </w:rPr>
        <w:t>is conducting</w:t>
      </w:r>
      <w:r w:rsidR="00253699" w:rsidRPr="00FA05D9">
        <w:rPr>
          <w:rFonts w:ascii="Times New Roman" w:eastAsia="Times New Roman" w:hAnsi="Times New Roman" w:cs="Times New Roman"/>
          <w:sz w:val="24"/>
          <w:szCs w:val="24"/>
        </w:rPr>
        <w:t xml:space="preserve"> training activities </w:t>
      </w:r>
      <w:r w:rsidR="006264D3" w:rsidRPr="00FA05D9">
        <w:rPr>
          <w:rFonts w:ascii="Times New Roman" w:eastAsia="Times New Roman" w:hAnsi="Times New Roman" w:cs="Times New Roman"/>
          <w:sz w:val="24"/>
          <w:szCs w:val="24"/>
        </w:rPr>
        <w:t>on</w:t>
      </w:r>
      <w:r w:rsidR="00253699" w:rsidRPr="00FA05D9">
        <w:rPr>
          <w:rFonts w:ascii="Times New Roman" w:eastAsia="Times New Roman" w:hAnsi="Times New Roman" w:cs="Times New Roman"/>
          <w:sz w:val="24"/>
          <w:szCs w:val="24"/>
        </w:rPr>
        <w:t xml:space="preserve"> preventing and combating discrimination for </w:t>
      </w:r>
      <w:r w:rsidR="006264D3" w:rsidRPr="00FA05D9">
        <w:rPr>
          <w:rFonts w:ascii="Times New Roman" w:eastAsia="Times New Roman" w:hAnsi="Times New Roman" w:cs="Times New Roman"/>
          <w:sz w:val="24"/>
          <w:szCs w:val="24"/>
        </w:rPr>
        <w:t>legal professionals</w:t>
      </w:r>
      <w:r w:rsidR="00253699" w:rsidRPr="00FA05D9">
        <w:rPr>
          <w:rFonts w:ascii="Times New Roman" w:eastAsia="Times New Roman" w:hAnsi="Times New Roman" w:cs="Times New Roman"/>
          <w:sz w:val="24"/>
          <w:szCs w:val="24"/>
        </w:rPr>
        <w:t xml:space="preserve">, public authorities, teachers, educators, doctors, social workers, private </w:t>
      </w:r>
      <w:r w:rsidR="006264D3" w:rsidRPr="00FA05D9">
        <w:rPr>
          <w:rFonts w:ascii="Times New Roman" w:eastAsia="Times New Roman" w:hAnsi="Times New Roman" w:cs="Times New Roman"/>
          <w:sz w:val="24"/>
          <w:szCs w:val="24"/>
        </w:rPr>
        <w:t xml:space="preserve">and public servants, </w:t>
      </w:r>
      <w:r w:rsidR="00253699" w:rsidRPr="00FA05D9">
        <w:rPr>
          <w:rFonts w:ascii="Times New Roman" w:eastAsia="Times New Roman" w:hAnsi="Times New Roman" w:cs="Times New Roman"/>
          <w:sz w:val="24"/>
          <w:szCs w:val="24"/>
        </w:rPr>
        <w:t xml:space="preserve"> journalists, students and pupils. The number of people trained annually varies from 300 to 900 people.</w:t>
      </w:r>
      <w:r w:rsidR="00573C4F" w:rsidRPr="00FA05D9">
        <w:rPr>
          <w:rFonts w:ascii="Times New Roman" w:eastAsia="Times New Roman" w:hAnsi="Times New Roman" w:cs="Times New Roman"/>
          <w:sz w:val="24"/>
          <w:szCs w:val="24"/>
        </w:rPr>
        <w:t xml:space="preserve"> </w:t>
      </w:r>
      <w:r w:rsidR="006264D3" w:rsidRPr="00FA05D9">
        <w:rPr>
          <w:rFonts w:ascii="Times New Roman" w:eastAsia="Times New Roman" w:hAnsi="Times New Roman" w:cs="Times New Roman"/>
          <w:sz w:val="24"/>
          <w:szCs w:val="24"/>
        </w:rPr>
        <w:t>T</w:t>
      </w:r>
      <w:r w:rsidR="00253699" w:rsidRPr="00FA05D9">
        <w:rPr>
          <w:rFonts w:ascii="Times New Roman" w:eastAsia="Times New Roman" w:hAnsi="Times New Roman" w:cs="Times New Roman"/>
          <w:sz w:val="24"/>
          <w:szCs w:val="24"/>
        </w:rPr>
        <w:t xml:space="preserve">here are many ways to </w:t>
      </w:r>
      <w:r w:rsidR="006264D3" w:rsidRPr="00FA05D9">
        <w:rPr>
          <w:rFonts w:ascii="Times New Roman" w:eastAsia="Times New Roman" w:hAnsi="Times New Roman" w:cs="Times New Roman"/>
          <w:sz w:val="24"/>
          <w:szCs w:val="24"/>
        </w:rPr>
        <w:t xml:space="preserve">send </w:t>
      </w:r>
      <w:r w:rsidR="00253699" w:rsidRPr="00FA05D9">
        <w:rPr>
          <w:rFonts w:ascii="Times New Roman" w:eastAsia="Times New Roman" w:hAnsi="Times New Roman" w:cs="Times New Roman"/>
          <w:sz w:val="24"/>
          <w:szCs w:val="24"/>
        </w:rPr>
        <w:t xml:space="preserve">a complaint </w:t>
      </w:r>
      <w:r w:rsidR="006264D3" w:rsidRPr="00FA05D9">
        <w:rPr>
          <w:rFonts w:ascii="Times New Roman" w:eastAsia="Times New Roman" w:hAnsi="Times New Roman" w:cs="Times New Roman"/>
          <w:sz w:val="24"/>
          <w:szCs w:val="24"/>
        </w:rPr>
        <w:t xml:space="preserve">to </w:t>
      </w:r>
      <w:r w:rsidR="00253699" w:rsidRPr="00FA05D9">
        <w:rPr>
          <w:rFonts w:ascii="Times New Roman" w:eastAsia="Times New Roman" w:hAnsi="Times New Roman" w:cs="Times New Roman"/>
          <w:sz w:val="24"/>
          <w:szCs w:val="24"/>
        </w:rPr>
        <w:t xml:space="preserve">CPEDAE: in person, by mail or e-mail, </w:t>
      </w:r>
      <w:r w:rsidR="006264D3" w:rsidRPr="00FA05D9">
        <w:rPr>
          <w:rFonts w:ascii="Times New Roman" w:eastAsia="Times New Roman" w:hAnsi="Times New Roman" w:cs="Times New Roman"/>
          <w:sz w:val="24"/>
          <w:szCs w:val="24"/>
        </w:rPr>
        <w:t>by filling the</w:t>
      </w:r>
      <w:r w:rsidR="00253699" w:rsidRPr="00FA05D9">
        <w:rPr>
          <w:rFonts w:ascii="Times New Roman" w:eastAsia="Times New Roman" w:hAnsi="Times New Roman" w:cs="Times New Roman"/>
          <w:sz w:val="24"/>
          <w:szCs w:val="24"/>
        </w:rPr>
        <w:t xml:space="preserve"> online form available on </w:t>
      </w:r>
      <w:hyperlink r:id="rId15" w:history="1">
        <w:r w:rsidR="006264D3" w:rsidRPr="00FA05D9">
          <w:rPr>
            <w:rStyle w:val="Hyperlink"/>
            <w:rFonts w:ascii="Times New Roman" w:eastAsia="Times New Roman" w:hAnsi="Times New Roman" w:cs="Times New Roman"/>
            <w:sz w:val="24"/>
            <w:szCs w:val="24"/>
          </w:rPr>
          <w:t>www.egalitate.md</w:t>
        </w:r>
      </w:hyperlink>
      <w:r w:rsidR="006264D3" w:rsidRPr="00FA05D9">
        <w:rPr>
          <w:rFonts w:ascii="Times New Roman" w:eastAsia="Times New Roman" w:hAnsi="Times New Roman" w:cs="Times New Roman"/>
          <w:sz w:val="24"/>
          <w:szCs w:val="24"/>
        </w:rPr>
        <w:t xml:space="preserve"> </w:t>
      </w:r>
      <w:r w:rsidR="005D2780" w:rsidRPr="00FA05D9">
        <w:rPr>
          <w:rFonts w:ascii="Times New Roman" w:eastAsia="Times New Roman" w:hAnsi="Times New Roman" w:cs="Times New Roman"/>
          <w:sz w:val="24"/>
          <w:szCs w:val="24"/>
        </w:rPr>
        <w:t xml:space="preserve">. </w:t>
      </w:r>
      <w:r w:rsidR="00253699" w:rsidRPr="00FA05D9">
        <w:rPr>
          <w:rFonts w:ascii="Times New Roman" w:eastAsia="Times New Roman" w:hAnsi="Times New Roman" w:cs="Times New Roman"/>
          <w:sz w:val="24"/>
          <w:szCs w:val="24"/>
        </w:rPr>
        <w:t xml:space="preserve">Lately, there has been a greater use of the online </w:t>
      </w:r>
      <w:r w:rsidR="00D50E0C" w:rsidRPr="00FA05D9">
        <w:rPr>
          <w:rFonts w:ascii="Times New Roman" w:eastAsia="Times New Roman" w:hAnsi="Times New Roman" w:cs="Times New Roman"/>
          <w:sz w:val="24"/>
          <w:szCs w:val="24"/>
        </w:rPr>
        <w:t>complaints’</w:t>
      </w:r>
      <w:r w:rsidR="00253699" w:rsidRPr="00FA05D9">
        <w:rPr>
          <w:rFonts w:ascii="Times New Roman" w:eastAsia="Times New Roman" w:hAnsi="Times New Roman" w:cs="Times New Roman"/>
          <w:sz w:val="24"/>
          <w:szCs w:val="24"/>
        </w:rPr>
        <w:t xml:space="preserve"> platform.</w:t>
      </w:r>
      <w:r w:rsidR="00573C4F" w:rsidRPr="00FA05D9">
        <w:rPr>
          <w:rFonts w:ascii="Times New Roman" w:eastAsia="Times New Roman" w:hAnsi="Times New Roman" w:cs="Times New Roman"/>
          <w:sz w:val="24"/>
          <w:szCs w:val="24"/>
        </w:rPr>
        <w:t xml:space="preserve"> </w:t>
      </w:r>
      <w:r w:rsidR="005D2780" w:rsidRPr="00FA05D9">
        <w:rPr>
          <w:rFonts w:ascii="Times New Roman" w:eastAsia="Times New Roman" w:hAnsi="Times New Roman" w:cs="Times New Roman"/>
          <w:sz w:val="24"/>
          <w:szCs w:val="24"/>
        </w:rPr>
        <w:t xml:space="preserve">To ensure the access to information about the national mechanism of protection against discrimination, the </w:t>
      </w:r>
      <w:r w:rsidR="00253699" w:rsidRPr="00FA05D9">
        <w:rPr>
          <w:rFonts w:ascii="Times New Roman" w:eastAsia="Times New Roman" w:hAnsi="Times New Roman" w:cs="Times New Roman"/>
          <w:sz w:val="24"/>
          <w:szCs w:val="24"/>
        </w:rPr>
        <w:t xml:space="preserve">CPEDAE </w:t>
      </w:r>
      <w:r w:rsidR="005D2780" w:rsidRPr="00FA05D9">
        <w:rPr>
          <w:rFonts w:ascii="Times New Roman" w:eastAsia="Times New Roman" w:hAnsi="Times New Roman" w:cs="Times New Roman"/>
          <w:sz w:val="24"/>
          <w:szCs w:val="24"/>
        </w:rPr>
        <w:t>transcripted in easy</w:t>
      </w:r>
      <w:r w:rsidR="006512AB">
        <w:rPr>
          <w:rFonts w:ascii="Times New Roman" w:eastAsia="Times New Roman" w:hAnsi="Times New Roman" w:cs="Times New Roman"/>
          <w:sz w:val="24"/>
          <w:szCs w:val="24"/>
        </w:rPr>
        <w:t>-</w:t>
      </w:r>
      <w:r w:rsidR="005D2780" w:rsidRPr="00FA05D9">
        <w:rPr>
          <w:rFonts w:ascii="Times New Roman" w:eastAsia="Times New Roman" w:hAnsi="Times New Roman" w:cs="Times New Roman"/>
          <w:sz w:val="24"/>
          <w:szCs w:val="24"/>
        </w:rPr>
        <w:t>to</w:t>
      </w:r>
      <w:r w:rsidR="006512AB">
        <w:rPr>
          <w:rFonts w:ascii="Times New Roman" w:eastAsia="Times New Roman" w:hAnsi="Times New Roman" w:cs="Times New Roman"/>
          <w:sz w:val="24"/>
          <w:szCs w:val="24"/>
        </w:rPr>
        <w:t>-</w:t>
      </w:r>
      <w:r w:rsidR="005D2780" w:rsidRPr="00FA05D9">
        <w:rPr>
          <w:rFonts w:ascii="Times New Roman" w:eastAsia="Times New Roman" w:hAnsi="Times New Roman" w:cs="Times New Roman"/>
          <w:sz w:val="24"/>
          <w:szCs w:val="24"/>
        </w:rPr>
        <w:t xml:space="preserve">read format the </w:t>
      </w:r>
      <w:r w:rsidR="00253699" w:rsidRPr="00FA05D9">
        <w:rPr>
          <w:rFonts w:ascii="Times New Roman" w:eastAsia="Times New Roman" w:hAnsi="Times New Roman" w:cs="Times New Roman"/>
          <w:sz w:val="24"/>
          <w:szCs w:val="24"/>
        </w:rPr>
        <w:t>Law no. 121/2012</w:t>
      </w:r>
      <w:r w:rsidR="006512AB">
        <w:rPr>
          <w:rFonts w:ascii="Times New Roman" w:eastAsia="Times New Roman" w:hAnsi="Times New Roman" w:cs="Times New Roman"/>
          <w:sz w:val="24"/>
          <w:szCs w:val="24"/>
        </w:rPr>
        <w:t xml:space="preserve"> and</w:t>
      </w:r>
      <w:r w:rsidR="00253699" w:rsidRPr="00FA05D9">
        <w:rPr>
          <w:rFonts w:ascii="Times New Roman" w:eastAsia="Times New Roman" w:hAnsi="Times New Roman" w:cs="Times New Roman"/>
          <w:sz w:val="24"/>
          <w:szCs w:val="24"/>
        </w:rPr>
        <w:t xml:space="preserve"> the Petitioner's Guide</w:t>
      </w:r>
      <w:r w:rsidR="006512AB">
        <w:rPr>
          <w:rFonts w:ascii="Times New Roman" w:eastAsia="Times New Roman" w:hAnsi="Times New Roman" w:cs="Times New Roman"/>
          <w:sz w:val="24"/>
          <w:szCs w:val="24"/>
        </w:rPr>
        <w:t>,</w:t>
      </w:r>
      <w:r w:rsidR="00253699" w:rsidRPr="00FA05D9">
        <w:rPr>
          <w:rFonts w:ascii="Times New Roman" w:eastAsia="Times New Roman" w:hAnsi="Times New Roman" w:cs="Times New Roman"/>
          <w:sz w:val="24"/>
          <w:szCs w:val="24"/>
        </w:rPr>
        <w:t xml:space="preserve"> </w:t>
      </w:r>
      <w:r w:rsidR="005D2780" w:rsidRPr="00FA05D9">
        <w:rPr>
          <w:rFonts w:ascii="Times New Roman" w:eastAsia="Times New Roman" w:hAnsi="Times New Roman" w:cs="Times New Roman"/>
          <w:sz w:val="24"/>
          <w:szCs w:val="24"/>
        </w:rPr>
        <w:t xml:space="preserve">including </w:t>
      </w:r>
      <w:r w:rsidR="00253699" w:rsidRPr="00FA05D9">
        <w:rPr>
          <w:rFonts w:ascii="Times New Roman" w:eastAsia="Times New Roman" w:hAnsi="Times New Roman" w:cs="Times New Roman"/>
          <w:sz w:val="24"/>
          <w:szCs w:val="24"/>
        </w:rPr>
        <w:t>in the Braille alphabet</w:t>
      </w:r>
      <w:r w:rsidR="00482FBB" w:rsidRPr="00FA05D9">
        <w:rPr>
          <w:rFonts w:ascii="Times New Roman" w:eastAsia="Times New Roman" w:hAnsi="Times New Roman" w:cs="Times New Roman"/>
          <w:sz w:val="24"/>
          <w:szCs w:val="24"/>
        </w:rPr>
        <w:t>. In addition, the abovementioned documents were translated</w:t>
      </w:r>
      <w:r w:rsidR="00573C4F" w:rsidRPr="00FA05D9">
        <w:rPr>
          <w:rFonts w:ascii="Times New Roman" w:eastAsia="Times New Roman" w:hAnsi="Times New Roman" w:cs="Times New Roman"/>
          <w:sz w:val="24"/>
          <w:szCs w:val="24"/>
        </w:rPr>
        <w:t xml:space="preserve"> </w:t>
      </w:r>
      <w:r w:rsidR="00253699" w:rsidRPr="00FA05D9">
        <w:rPr>
          <w:rFonts w:ascii="Times New Roman" w:eastAsia="Times New Roman" w:hAnsi="Times New Roman" w:cs="Times New Roman"/>
          <w:sz w:val="24"/>
          <w:szCs w:val="24"/>
        </w:rPr>
        <w:t xml:space="preserve">into </w:t>
      </w:r>
      <w:r w:rsidR="00573C4F" w:rsidRPr="00FA05D9">
        <w:rPr>
          <w:rFonts w:ascii="Times New Roman" w:eastAsia="Times New Roman" w:hAnsi="Times New Roman" w:cs="Times New Roman"/>
          <w:sz w:val="24"/>
          <w:szCs w:val="24"/>
        </w:rPr>
        <w:t>four</w:t>
      </w:r>
      <w:r w:rsidR="00253699" w:rsidRPr="00FA05D9">
        <w:rPr>
          <w:rFonts w:ascii="Times New Roman" w:eastAsia="Times New Roman" w:hAnsi="Times New Roman" w:cs="Times New Roman"/>
          <w:sz w:val="24"/>
          <w:szCs w:val="24"/>
        </w:rPr>
        <w:t xml:space="preserve"> languages (Ukrainian, Gagauz, Bulgarian, </w:t>
      </w:r>
      <w:r w:rsidR="00482FBB" w:rsidRPr="00FA05D9">
        <w:rPr>
          <w:rFonts w:ascii="Times New Roman" w:eastAsia="Times New Roman" w:hAnsi="Times New Roman" w:cs="Times New Roman"/>
          <w:sz w:val="24"/>
          <w:szCs w:val="24"/>
        </w:rPr>
        <w:t>Russian</w:t>
      </w:r>
      <w:r w:rsidR="00253699" w:rsidRPr="00FA05D9">
        <w:rPr>
          <w:rFonts w:ascii="Times New Roman" w:eastAsia="Times New Roman" w:hAnsi="Times New Roman" w:cs="Times New Roman"/>
          <w:sz w:val="24"/>
          <w:szCs w:val="24"/>
        </w:rPr>
        <w:t xml:space="preserve">) </w:t>
      </w:r>
      <w:r w:rsidR="0017210B" w:rsidRPr="00FA05D9">
        <w:rPr>
          <w:rFonts w:ascii="Times New Roman" w:eastAsia="Times New Roman" w:hAnsi="Times New Roman" w:cs="Times New Roman"/>
          <w:sz w:val="24"/>
          <w:szCs w:val="24"/>
        </w:rPr>
        <w:t>be</w:t>
      </w:r>
      <w:r w:rsidR="00482FBB" w:rsidRPr="00FA05D9">
        <w:rPr>
          <w:rFonts w:ascii="Times New Roman" w:eastAsia="Times New Roman" w:hAnsi="Times New Roman" w:cs="Times New Roman"/>
          <w:sz w:val="24"/>
          <w:szCs w:val="24"/>
        </w:rPr>
        <w:t>ing avalilabile on CPEDAE’website. Furthe</w:t>
      </w:r>
      <w:r w:rsidR="00573C4F" w:rsidRPr="00FA05D9">
        <w:rPr>
          <w:rFonts w:ascii="Times New Roman" w:eastAsia="Times New Roman" w:hAnsi="Times New Roman" w:cs="Times New Roman"/>
          <w:sz w:val="24"/>
          <w:szCs w:val="24"/>
        </w:rPr>
        <w:t xml:space="preserve">more, the </w:t>
      </w:r>
      <w:r w:rsidR="00253699" w:rsidRPr="00FA05D9">
        <w:rPr>
          <w:rFonts w:ascii="Times New Roman" w:eastAsia="Times New Roman" w:hAnsi="Times New Roman" w:cs="Times New Roman"/>
          <w:sz w:val="24"/>
          <w:szCs w:val="24"/>
        </w:rPr>
        <w:t xml:space="preserve">CPEDAE </w:t>
      </w:r>
      <w:r w:rsidR="00482FBB" w:rsidRPr="00FA05D9">
        <w:rPr>
          <w:rFonts w:ascii="Times New Roman" w:eastAsia="Times New Roman" w:hAnsi="Times New Roman" w:cs="Times New Roman"/>
          <w:sz w:val="24"/>
          <w:szCs w:val="24"/>
        </w:rPr>
        <w:t>developed informative materials</w:t>
      </w:r>
      <w:r w:rsidR="00975578" w:rsidRPr="00FA05D9">
        <w:rPr>
          <w:rStyle w:val="FootnoteReference"/>
          <w:rFonts w:ascii="Times New Roman" w:eastAsia="Times New Roman" w:hAnsi="Times New Roman" w:cs="Times New Roman"/>
          <w:sz w:val="24"/>
          <w:szCs w:val="24"/>
        </w:rPr>
        <w:footnoteReference w:id="1"/>
      </w:r>
      <w:r w:rsidR="00482FBB" w:rsidRPr="00FA05D9">
        <w:rPr>
          <w:rFonts w:ascii="Times New Roman" w:eastAsia="Times New Roman" w:hAnsi="Times New Roman" w:cs="Times New Roman"/>
          <w:sz w:val="24"/>
          <w:szCs w:val="24"/>
        </w:rPr>
        <w:t xml:space="preserve"> </w:t>
      </w:r>
      <w:r w:rsidR="00253699" w:rsidRPr="00FA05D9">
        <w:rPr>
          <w:rFonts w:ascii="Times New Roman" w:eastAsia="Times New Roman" w:hAnsi="Times New Roman" w:cs="Times New Roman"/>
          <w:sz w:val="24"/>
          <w:szCs w:val="24"/>
        </w:rPr>
        <w:t>to prevent discrimination, including, on the basis of disability</w:t>
      </w:r>
      <w:r w:rsidR="00975578" w:rsidRPr="00FA05D9">
        <w:rPr>
          <w:rStyle w:val="FootnoteReference"/>
          <w:rFonts w:ascii="Times New Roman" w:eastAsia="Times New Roman" w:hAnsi="Times New Roman" w:cs="Times New Roman"/>
          <w:sz w:val="24"/>
          <w:szCs w:val="24"/>
        </w:rPr>
        <w:footnoteReference w:id="2"/>
      </w:r>
      <w:r w:rsidR="00253699" w:rsidRPr="00FA05D9">
        <w:rPr>
          <w:rFonts w:ascii="Times New Roman" w:eastAsia="Times New Roman" w:hAnsi="Times New Roman" w:cs="Times New Roman"/>
          <w:sz w:val="24"/>
          <w:szCs w:val="24"/>
        </w:rPr>
        <w:t xml:space="preserve">, </w:t>
      </w:r>
      <w:r w:rsidR="00975578" w:rsidRPr="00FA05D9">
        <w:rPr>
          <w:rFonts w:ascii="Times New Roman" w:eastAsia="Times New Roman" w:hAnsi="Times New Roman" w:cs="Times New Roman"/>
          <w:sz w:val="24"/>
          <w:szCs w:val="24"/>
        </w:rPr>
        <w:t xml:space="preserve">conducted </w:t>
      </w:r>
      <w:r w:rsidR="00253699" w:rsidRPr="00FA05D9">
        <w:rPr>
          <w:rFonts w:ascii="Times New Roman" w:eastAsia="Times New Roman" w:hAnsi="Times New Roman" w:cs="Times New Roman"/>
          <w:sz w:val="24"/>
          <w:szCs w:val="24"/>
        </w:rPr>
        <w:t xml:space="preserve">awareness </w:t>
      </w:r>
      <w:r w:rsidR="00975578" w:rsidRPr="00FA05D9">
        <w:rPr>
          <w:rFonts w:ascii="Times New Roman" w:eastAsia="Times New Roman" w:hAnsi="Times New Roman" w:cs="Times New Roman"/>
          <w:sz w:val="24"/>
          <w:szCs w:val="24"/>
        </w:rPr>
        <w:t xml:space="preserve">raising </w:t>
      </w:r>
      <w:r w:rsidR="00253699" w:rsidRPr="00FA05D9">
        <w:rPr>
          <w:rFonts w:ascii="Times New Roman" w:eastAsia="Times New Roman" w:hAnsi="Times New Roman" w:cs="Times New Roman"/>
          <w:sz w:val="24"/>
          <w:szCs w:val="24"/>
        </w:rPr>
        <w:t>campaigns</w:t>
      </w:r>
      <w:r w:rsidR="00975578" w:rsidRPr="00FA05D9">
        <w:rPr>
          <w:rStyle w:val="FootnoteReference"/>
          <w:rFonts w:ascii="Times New Roman" w:eastAsia="Times New Roman" w:hAnsi="Times New Roman" w:cs="Times New Roman"/>
          <w:sz w:val="24"/>
          <w:szCs w:val="24"/>
        </w:rPr>
        <w:footnoteReference w:id="3"/>
      </w:r>
      <w:r w:rsidR="00573C4F" w:rsidRPr="00FA05D9">
        <w:rPr>
          <w:rFonts w:ascii="Times New Roman" w:eastAsia="Times New Roman" w:hAnsi="Times New Roman" w:cs="Times New Roman"/>
          <w:sz w:val="24"/>
          <w:szCs w:val="24"/>
        </w:rPr>
        <w:t>, conferences</w:t>
      </w:r>
      <w:r w:rsidR="00253699" w:rsidRPr="00FA05D9">
        <w:rPr>
          <w:rFonts w:ascii="Times New Roman" w:eastAsia="Times New Roman" w:hAnsi="Times New Roman" w:cs="Times New Roman"/>
          <w:sz w:val="24"/>
          <w:szCs w:val="24"/>
        </w:rPr>
        <w:t xml:space="preserve"> and workshops etc.</w:t>
      </w:r>
    </w:p>
    <w:p w14:paraId="1C89B12C" w14:textId="77777777" w:rsidR="00ED0E8F" w:rsidRDefault="00ED0E8F" w:rsidP="00ED0E8F">
      <w:pPr>
        <w:tabs>
          <w:tab w:val="left" w:pos="360"/>
        </w:tabs>
        <w:jc w:val="both"/>
        <w:rPr>
          <w:rFonts w:ascii="Times New Roman" w:eastAsia="Times New Roman" w:hAnsi="Times New Roman" w:cs="Times New Roman"/>
          <w:sz w:val="24"/>
          <w:szCs w:val="24"/>
        </w:rPr>
      </w:pPr>
    </w:p>
    <w:p w14:paraId="695EAF03" w14:textId="00890B17" w:rsidR="00CC765D" w:rsidRPr="00FA05D9" w:rsidRDefault="00975578" w:rsidP="00ED0E8F">
      <w:pPr>
        <w:tabs>
          <w:tab w:val="left" w:pos="36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During its activity, the</w:t>
      </w:r>
      <w:r w:rsidR="00253699" w:rsidRPr="00FA05D9">
        <w:rPr>
          <w:rFonts w:ascii="Times New Roman" w:eastAsia="Times New Roman" w:hAnsi="Times New Roman" w:cs="Times New Roman"/>
          <w:sz w:val="24"/>
          <w:szCs w:val="24"/>
        </w:rPr>
        <w:t xml:space="preserve"> CPEDAE has found discrimination on the basis of disability in 94 cases, </w:t>
      </w:r>
      <w:r w:rsidRPr="00FA05D9">
        <w:rPr>
          <w:rFonts w:ascii="Times New Roman" w:eastAsia="Times New Roman" w:hAnsi="Times New Roman" w:cs="Times New Roman"/>
          <w:sz w:val="24"/>
          <w:szCs w:val="24"/>
        </w:rPr>
        <w:t>that represents</w:t>
      </w:r>
      <w:r w:rsidR="00253699" w:rsidRPr="00FA05D9">
        <w:rPr>
          <w:rFonts w:ascii="Times New Roman" w:eastAsia="Times New Roman" w:hAnsi="Times New Roman" w:cs="Times New Roman"/>
          <w:sz w:val="24"/>
          <w:szCs w:val="24"/>
        </w:rPr>
        <w:t xml:space="preserve"> 28% of the total number (334) of cases on which </w:t>
      </w:r>
      <w:r w:rsidR="00B218FE" w:rsidRPr="00FA05D9">
        <w:rPr>
          <w:rFonts w:ascii="Times New Roman" w:eastAsia="Times New Roman" w:hAnsi="Times New Roman" w:cs="Times New Roman"/>
          <w:sz w:val="24"/>
          <w:szCs w:val="24"/>
        </w:rPr>
        <w:t>the</w:t>
      </w:r>
      <w:r w:rsidR="00253699" w:rsidRPr="00FA05D9">
        <w:rPr>
          <w:rFonts w:ascii="Times New Roman" w:eastAsia="Times New Roman" w:hAnsi="Times New Roman" w:cs="Times New Roman"/>
          <w:sz w:val="24"/>
          <w:szCs w:val="24"/>
        </w:rPr>
        <w:t xml:space="preserve"> discrimination</w:t>
      </w:r>
      <w:r w:rsidR="00B218FE" w:rsidRPr="00FA05D9">
        <w:rPr>
          <w:rFonts w:ascii="Times New Roman" w:eastAsia="Times New Roman" w:hAnsi="Times New Roman" w:cs="Times New Roman"/>
          <w:sz w:val="24"/>
          <w:szCs w:val="24"/>
        </w:rPr>
        <w:t xml:space="preserve"> </w:t>
      </w:r>
      <w:r w:rsidR="0017210B" w:rsidRPr="00FA05D9">
        <w:rPr>
          <w:rFonts w:ascii="Times New Roman" w:eastAsia="Times New Roman" w:hAnsi="Times New Roman" w:cs="Times New Roman"/>
          <w:sz w:val="24"/>
          <w:szCs w:val="24"/>
        </w:rPr>
        <w:t>was identified</w:t>
      </w:r>
      <w:r w:rsidR="00253699" w:rsidRPr="00FA05D9">
        <w:rPr>
          <w:rFonts w:ascii="Times New Roman" w:eastAsia="Times New Roman" w:hAnsi="Times New Roman" w:cs="Times New Roman"/>
          <w:sz w:val="24"/>
          <w:szCs w:val="24"/>
        </w:rPr>
        <w:t>. In 35 of these cases, the lack/refusal of reasonable accommodation for people with disabilities was found.</w:t>
      </w:r>
      <w:r w:rsidR="00B218FE" w:rsidRPr="00FA05D9">
        <w:rPr>
          <w:rFonts w:ascii="Times New Roman" w:eastAsia="Times New Roman" w:hAnsi="Times New Roman" w:cs="Times New Roman"/>
          <w:sz w:val="24"/>
          <w:szCs w:val="24"/>
        </w:rPr>
        <w:t xml:space="preserve">  As result of the analysis </w:t>
      </w:r>
      <w:r w:rsidR="006512AB">
        <w:rPr>
          <w:rFonts w:ascii="Times New Roman" w:eastAsia="Times New Roman" w:hAnsi="Times New Roman" w:cs="Times New Roman"/>
          <w:sz w:val="24"/>
          <w:szCs w:val="24"/>
        </w:rPr>
        <w:t xml:space="preserve">of </w:t>
      </w:r>
      <w:r w:rsidR="00B218FE" w:rsidRPr="00FA05D9">
        <w:rPr>
          <w:rFonts w:ascii="Times New Roman" w:eastAsia="Times New Roman" w:hAnsi="Times New Roman" w:cs="Times New Roman"/>
          <w:sz w:val="24"/>
          <w:szCs w:val="24"/>
        </w:rPr>
        <w:t>the compla</w:t>
      </w:r>
      <w:r w:rsidR="0017210B" w:rsidRPr="00FA05D9">
        <w:rPr>
          <w:rFonts w:ascii="Times New Roman" w:eastAsia="Times New Roman" w:hAnsi="Times New Roman" w:cs="Times New Roman"/>
          <w:sz w:val="24"/>
          <w:szCs w:val="24"/>
        </w:rPr>
        <w:t>i</w:t>
      </w:r>
      <w:r w:rsidR="00B218FE" w:rsidRPr="00FA05D9">
        <w:rPr>
          <w:rFonts w:ascii="Times New Roman" w:eastAsia="Times New Roman" w:hAnsi="Times New Roman" w:cs="Times New Roman"/>
          <w:sz w:val="24"/>
          <w:szCs w:val="24"/>
        </w:rPr>
        <w:t xml:space="preserve">nts, the discrimination on the basis of disability is associated with other </w:t>
      </w:r>
      <w:r w:rsidR="0017210B" w:rsidRPr="00FA05D9">
        <w:rPr>
          <w:rFonts w:ascii="Times New Roman" w:eastAsia="Times New Roman" w:hAnsi="Times New Roman" w:cs="Times New Roman"/>
          <w:sz w:val="24"/>
          <w:szCs w:val="24"/>
        </w:rPr>
        <w:t xml:space="preserve">criteria </w:t>
      </w:r>
      <w:r w:rsidR="00B218FE" w:rsidRPr="00FA05D9">
        <w:rPr>
          <w:rFonts w:ascii="Times New Roman" w:eastAsia="Times New Roman" w:hAnsi="Times New Roman" w:cs="Times New Roman"/>
          <w:sz w:val="24"/>
          <w:szCs w:val="24"/>
        </w:rPr>
        <w:t xml:space="preserve">(gender, age, nationality) in majority of the cases. </w:t>
      </w:r>
      <w:r w:rsidR="00CC765D" w:rsidRPr="00FA05D9">
        <w:rPr>
          <w:rFonts w:ascii="Times New Roman" w:eastAsia="Times New Roman" w:hAnsi="Times New Roman" w:cs="Times New Roman"/>
          <w:sz w:val="24"/>
          <w:szCs w:val="24"/>
        </w:rPr>
        <w:t>The</w:t>
      </w:r>
      <w:r w:rsidR="00D90770" w:rsidRPr="00FA05D9">
        <w:rPr>
          <w:rFonts w:ascii="Times New Roman" w:eastAsia="Times New Roman" w:hAnsi="Times New Roman" w:cs="Times New Roman"/>
          <w:sz w:val="24"/>
          <w:szCs w:val="24"/>
        </w:rPr>
        <w:t xml:space="preserve"> cases of discrimination </w:t>
      </w:r>
      <w:r w:rsidR="00CC765D" w:rsidRPr="00FA05D9">
        <w:rPr>
          <w:rFonts w:ascii="Times New Roman" w:eastAsia="Times New Roman" w:hAnsi="Times New Roman" w:cs="Times New Roman"/>
          <w:sz w:val="24"/>
          <w:szCs w:val="24"/>
        </w:rPr>
        <w:t xml:space="preserve">against people with disabilities were found </w:t>
      </w:r>
      <w:r w:rsidR="00D90770" w:rsidRPr="00FA05D9">
        <w:rPr>
          <w:rFonts w:ascii="Times New Roman" w:eastAsia="Times New Roman" w:hAnsi="Times New Roman" w:cs="Times New Roman"/>
          <w:sz w:val="24"/>
          <w:szCs w:val="24"/>
        </w:rPr>
        <w:t xml:space="preserve">in </w:t>
      </w:r>
      <w:r w:rsidR="00CC765D" w:rsidRPr="00FA05D9">
        <w:rPr>
          <w:rFonts w:ascii="Times New Roman" w:eastAsia="Times New Roman" w:hAnsi="Times New Roman" w:cs="Times New Roman"/>
          <w:sz w:val="24"/>
          <w:szCs w:val="24"/>
        </w:rPr>
        <w:t>the following</w:t>
      </w:r>
      <w:r w:rsidR="00D90770" w:rsidRPr="00FA05D9">
        <w:rPr>
          <w:rFonts w:ascii="Times New Roman" w:eastAsia="Times New Roman" w:hAnsi="Times New Roman" w:cs="Times New Roman"/>
          <w:sz w:val="24"/>
          <w:szCs w:val="24"/>
        </w:rPr>
        <w:t xml:space="preserve"> areas</w:t>
      </w:r>
      <w:r w:rsidR="00CC765D" w:rsidRPr="00FA05D9">
        <w:rPr>
          <w:rFonts w:ascii="Times New Roman" w:eastAsia="Times New Roman" w:hAnsi="Times New Roman" w:cs="Times New Roman"/>
          <w:sz w:val="24"/>
          <w:szCs w:val="24"/>
        </w:rPr>
        <w:t>: access to goods and services</w:t>
      </w:r>
      <w:r w:rsidR="00D90770" w:rsidRPr="00FA05D9">
        <w:rPr>
          <w:rFonts w:ascii="Times New Roman" w:eastAsia="Times New Roman" w:hAnsi="Times New Roman" w:cs="Times New Roman"/>
          <w:sz w:val="24"/>
          <w:szCs w:val="24"/>
        </w:rPr>
        <w:t xml:space="preserve"> (</w:t>
      </w:r>
      <w:r w:rsidR="00CC765D" w:rsidRPr="00FA05D9">
        <w:rPr>
          <w:rFonts w:ascii="Times New Roman" w:eastAsia="Times New Roman" w:hAnsi="Times New Roman" w:cs="Times New Roman"/>
          <w:sz w:val="24"/>
          <w:szCs w:val="24"/>
        </w:rPr>
        <w:t>57</w:t>
      </w:r>
      <w:r w:rsidR="00D90770" w:rsidRPr="00FA05D9">
        <w:rPr>
          <w:rFonts w:ascii="Times New Roman" w:eastAsia="Times New Roman" w:hAnsi="Times New Roman" w:cs="Times New Roman"/>
          <w:sz w:val="24"/>
          <w:szCs w:val="24"/>
        </w:rPr>
        <w:t>)</w:t>
      </w:r>
      <w:r w:rsidR="00CC765D" w:rsidRPr="00FA05D9">
        <w:rPr>
          <w:rFonts w:ascii="Times New Roman" w:eastAsia="Times New Roman" w:hAnsi="Times New Roman" w:cs="Times New Roman"/>
          <w:sz w:val="24"/>
          <w:szCs w:val="24"/>
        </w:rPr>
        <w:t>, education</w:t>
      </w:r>
      <w:r w:rsidR="00D90770" w:rsidRPr="00FA05D9">
        <w:rPr>
          <w:rFonts w:ascii="Times New Roman" w:eastAsia="Times New Roman" w:hAnsi="Times New Roman" w:cs="Times New Roman"/>
          <w:sz w:val="24"/>
          <w:szCs w:val="24"/>
        </w:rPr>
        <w:t xml:space="preserve"> (</w:t>
      </w:r>
      <w:r w:rsidR="00CC765D" w:rsidRPr="00FA05D9">
        <w:rPr>
          <w:rFonts w:ascii="Times New Roman" w:eastAsia="Times New Roman" w:hAnsi="Times New Roman" w:cs="Times New Roman"/>
          <w:sz w:val="24"/>
          <w:szCs w:val="24"/>
        </w:rPr>
        <w:t>13</w:t>
      </w:r>
      <w:r w:rsidR="00D90770" w:rsidRPr="00FA05D9">
        <w:rPr>
          <w:rFonts w:ascii="Times New Roman" w:eastAsia="Times New Roman" w:hAnsi="Times New Roman" w:cs="Times New Roman"/>
          <w:sz w:val="24"/>
          <w:szCs w:val="24"/>
        </w:rPr>
        <w:t>)</w:t>
      </w:r>
      <w:r w:rsidR="00CC765D" w:rsidRPr="00FA05D9">
        <w:rPr>
          <w:rFonts w:ascii="Times New Roman" w:eastAsia="Times New Roman" w:hAnsi="Times New Roman" w:cs="Times New Roman"/>
          <w:sz w:val="24"/>
          <w:szCs w:val="24"/>
        </w:rPr>
        <w:t xml:space="preserve">, employment </w:t>
      </w:r>
      <w:r w:rsidR="00D90770" w:rsidRPr="00FA05D9">
        <w:rPr>
          <w:rFonts w:ascii="Times New Roman" w:eastAsia="Times New Roman" w:hAnsi="Times New Roman" w:cs="Times New Roman"/>
          <w:sz w:val="24"/>
          <w:szCs w:val="24"/>
        </w:rPr>
        <w:t>(</w:t>
      </w:r>
      <w:r w:rsidR="00CC765D" w:rsidRPr="00FA05D9">
        <w:rPr>
          <w:rFonts w:ascii="Times New Roman" w:eastAsia="Times New Roman" w:hAnsi="Times New Roman" w:cs="Times New Roman"/>
          <w:sz w:val="24"/>
          <w:szCs w:val="24"/>
        </w:rPr>
        <w:t>10</w:t>
      </w:r>
      <w:r w:rsidR="00D90770" w:rsidRPr="00FA05D9">
        <w:rPr>
          <w:rFonts w:ascii="Times New Roman" w:eastAsia="Times New Roman" w:hAnsi="Times New Roman" w:cs="Times New Roman"/>
          <w:sz w:val="24"/>
          <w:szCs w:val="24"/>
        </w:rPr>
        <w:t>)</w:t>
      </w:r>
      <w:r w:rsidR="00CC765D" w:rsidRPr="00FA05D9">
        <w:rPr>
          <w:rFonts w:ascii="Times New Roman" w:eastAsia="Times New Roman" w:hAnsi="Times New Roman" w:cs="Times New Roman"/>
          <w:sz w:val="24"/>
          <w:szCs w:val="24"/>
        </w:rPr>
        <w:t xml:space="preserve">, access to justice </w:t>
      </w:r>
      <w:r w:rsidR="00D90770" w:rsidRPr="00FA05D9">
        <w:rPr>
          <w:rFonts w:ascii="Times New Roman" w:eastAsia="Times New Roman" w:hAnsi="Times New Roman" w:cs="Times New Roman"/>
          <w:sz w:val="24"/>
          <w:szCs w:val="24"/>
        </w:rPr>
        <w:t>(</w:t>
      </w:r>
      <w:r w:rsidR="00CC765D" w:rsidRPr="00FA05D9">
        <w:rPr>
          <w:rFonts w:ascii="Times New Roman" w:eastAsia="Times New Roman" w:hAnsi="Times New Roman" w:cs="Times New Roman"/>
          <w:sz w:val="24"/>
          <w:szCs w:val="24"/>
        </w:rPr>
        <w:t>5</w:t>
      </w:r>
      <w:r w:rsidR="00D90770" w:rsidRPr="00FA05D9">
        <w:rPr>
          <w:rFonts w:ascii="Times New Roman" w:eastAsia="Times New Roman" w:hAnsi="Times New Roman" w:cs="Times New Roman"/>
          <w:sz w:val="24"/>
          <w:szCs w:val="24"/>
        </w:rPr>
        <w:t>)</w:t>
      </w:r>
      <w:r w:rsidR="00CC765D" w:rsidRPr="00FA05D9">
        <w:rPr>
          <w:rFonts w:ascii="Times New Roman" w:eastAsia="Times New Roman" w:hAnsi="Times New Roman" w:cs="Times New Roman"/>
          <w:sz w:val="24"/>
          <w:szCs w:val="24"/>
        </w:rPr>
        <w:t xml:space="preserve">, </w:t>
      </w:r>
      <w:r w:rsidR="00D90770" w:rsidRPr="00FA05D9">
        <w:rPr>
          <w:rFonts w:ascii="Times New Roman" w:eastAsia="Times New Roman" w:hAnsi="Times New Roman" w:cs="Times New Roman"/>
          <w:sz w:val="24"/>
          <w:szCs w:val="24"/>
        </w:rPr>
        <w:t>violation of human dignity (</w:t>
      </w:r>
      <w:r w:rsidR="004A0556" w:rsidRPr="00FA05D9">
        <w:rPr>
          <w:rFonts w:ascii="Times New Roman" w:eastAsia="Times New Roman" w:hAnsi="Times New Roman" w:cs="Times New Roman"/>
          <w:sz w:val="24"/>
          <w:szCs w:val="24"/>
        </w:rPr>
        <w:t xml:space="preserve">5) and </w:t>
      </w:r>
      <w:r w:rsidR="00CC765D" w:rsidRPr="00FA05D9">
        <w:rPr>
          <w:rFonts w:ascii="Times New Roman" w:eastAsia="Times New Roman" w:hAnsi="Times New Roman" w:cs="Times New Roman"/>
          <w:sz w:val="24"/>
          <w:szCs w:val="24"/>
        </w:rPr>
        <w:t xml:space="preserve">other areas </w:t>
      </w:r>
      <w:r w:rsidR="00D90770" w:rsidRPr="00FA05D9">
        <w:rPr>
          <w:rFonts w:ascii="Times New Roman" w:eastAsia="Times New Roman" w:hAnsi="Times New Roman" w:cs="Times New Roman"/>
          <w:sz w:val="24"/>
          <w:szCs w:val="24"/>
        </w:rPr>
        <w:t>(</w:t>
      </w:r>
      <w:r w:rsidR="00CC765D" w:rsidRPr="00FA05D9">
        <w:rPr>
          <w:rFonts w:ascii="Times New Roman" w:eastAsia="Times New Roman" w:hAnsi="Times New Roman" w:cs="Times New Roman"/>
          <w:sz w:val="24"/>
          <w:szCs w:val="24"/>
        </w:rPr>
        <w:t>6</w:t>
      </w:r>
      <w:r w:rsidR="00D90770" w:rsidRPr="00FA05D9">
        <w:rPr>
          <w:rFonts w:ascii="Times New Roman" w:eastAsia="Times New Roman" w:hAnsi="Times New Roman" w:cs="Times New Roman"/>
          <w:sz w:val="24"/>
          <w:szCs w:val="24"/>
        </w:rPr>
        <w:t>)</w:t>
      </w:r>
      <w:r w:rsidR="00CC765D" w:rsidRPr="00FA05D9">
        <w:rPr>
          <w:rFonts w:ascii="Times New Roman" w:eastAsia="Times New Roman" w:hAnsi="Times New Roman" w:cs="Times New Roman"/>
          <w:sz w:val="24"/>
          <w:szCs w:val="24"/>
        </w:rPr>
        <w:t xml:space="preserve">. </w:t>
      </w:r>
      <w:r w:rsidR="004A0556" w:rsidRPr="00FA05D9">
        <w:rPr>
          <w:rFonts w:ascii="Times New Roman" w:eastAsia="Times New Roman" w:hAnsi="Times New Roman" w:cs="Times New Roman"/>
          <w:sz w:val="24"/>
          <w:szCs w:val="24"/>
        </w:rPr>
        <w:t>The</w:t>
      </w:r>
      <w:r w:rsidR="00CC765D" w:rsidRPr="00FA05D9">
        <w:rPr>
          <w:rFonts w:ascii="Times New Roman" w:eastAsia="Times New Roman" w:hAnsi="Times New Roman" w:cs="Times New Roman"/>
          <w:sz w:val="24"/>
          <w:szCs w:val="24"/>
        </w:rPr>
        <w:t xml:space="preserve"> CPEDAE notes that the implementation rate of the recommendations on cases where discrimination on the grounds of disability was found </w:t>
      </w:r>
      <w:r w:rsidR="004A0556" w:rsidRPr="00FA05D9">
        <w:rPr>
          <w:rFonts w:ascii="Times New Roman" w:eastAsia="Times New Roman" w:hAnsi="Times New Roman" w:cs="Times New Roman"/>
          <w:sz w:val="24"/>
          <w:szCs w:val="24"/>
        </w:rPr>
        <w:t xml:space="preserve">is </w:t>
      </w:r>
      <w:r w:rsidR="00CC765D" w:rsidRPr="00FA05D9">
        <w:rPr>
          <w:rFonts w:ascii="Times New Roman" w:eastAsia="Times New Roman" w:hAnsi="Times New Roman" w:cs="Times New Roman"/>
          <w:sz w:val="24"/>
          <w:szCs w:val="24"/>
        </w:rPr>
        <w:t xml:space="preserve">48% for decisions taken in 2017 and 56% for decisions taken in 2018, which </w:t>
      </w:r>
      <w:r w:rsidR="004A0556" w:rsidRPr="00FA05D9">
        <w:rPr>
          <w:rFonts w:ascii="Times New Roman" w:eastAsia="Times New Roman" w:hAnsi="Times New Roman" w:cs="Times New Roman"/>
          <w:sz w:val="24"/>
          <w:szCs w:val="24"/>
        </w:rPr>
        <w:t>represents a</w:t>
      </w:r>
      <w:r w:rsidR="00CC765D" w:rsidRPr="00FA05D9">
        <w:rPr>
          <w:rFonts w:ascii="Times New Roman" w:eastAsia="Times New Roman" w:hAnsi="Times New Roman" w:cs="Times New Roman"/>
          <w:sz w:val="24"/>
          <w:szCs w:val="24"/>
        </w:rPr>
        <w:t xml:space="preserve"> positive </w:t>
      </w:r>
      <w:r w:rsidR="004A0556" w:rsidRPr="00FA05D9">
        <w:rPr>
          <w:rFonts w:ascii="Times New Roman" w:eastAsia="Times New Roman" w:hAnsi="Times New Roman" w:cs="Times New Roman"/>
          <w:sz w:val="24"/>
          <w:szCs w:val="24"/>
        </w:rPr>
        <w:t>progress</w:t>
      </w:r>
      <w:r w:rsidR="00CC765D" w:rsidRPr="00FA05D9">
        <w:rPr>
          <w:rFonts w:ascii="Times New Roman" w:eastAsia="Times New Roman" w:hAnsi="Times New Roman" w:cs="Times New Roman"/>
          <w:sz w:val="24"/>
          <w:szCs w:val="24"/>
        </w:rPr>
        <w:t>.</w:t>
      </w:r>
    </w:p>
    <w:p w14:paraId="706CFFFF" w14:textId="77777777" w:rsidR="00CC765D" w:rsidRPr="00FA05D9" w:rsidRDefault="004A0556" w:rsidP="00ED0E8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w:t>
      </w:r>
      <w:r w:rsidR="00CC765D" w:rsidRPr="00FA05D9">
        <w:rPr>
          <w:rFonts w:ascii="Times New Roman" w:eastAsia="Times New Roman" w:hAnsi="Times New Roman" w:cs="Times New Roman"/>
          <w:sz w:val="24"/>
          <w:szCs w:val="24"/>
        </w:rPr>
        <w:t>o prevent discrimination against children with disabilities, Keystone Moldova</w:t>
      </w:r>
      <w:r w:rsidR="0017210B" w:rsidRPr="00FA05D9">
        <w:rPr>
          <w:rStyle w:val="FootnoteReference"/>
          <w:rFonts w:ascii="Times New Roman" w:eastAsia="Times New Roman" w:hAnsi="Times New Roman" w:cs="Times New Roman"/>
          <w:sz w:val="24"/>
          <w:szCs w:val="24"/>
        </w:rPr>
        <w:footnoteReference w:id="4"/>
      </w:r>
      <w:r w:rsidR="00CC765D" w:rsidRPr="00FA05D9">
        <w:rPr>
          <w:rFonts w:ascii="Times New Roman" w:eastAsia="Times New Roman" w:hAnsi="Times New Roman" w:cs="Times New Roman"/>
          <w:sz w:val="24"/>
          <w:szCs w:val="24"/>
        </w:rPr>
        <w:t xml:space="preserve"> organized 150 forum theater performances in over one hundred schools and kindergartens </w:t>
      </w:r>
      <w:r w:rsidRPr="00FA05D9">
        <w:rPr>
          <w:rFonts w:ascii="Times New Roman" w:eastAsia="Times New Roman" w:hAnsi="Times New Roman" w:cs="Times New Roman"/>
          <w:sz w:val="24"/>
          <w:szCs w:val="24"/>
        </w:rPr>
        <w:t xml:space="preserve">across </w:t>
      </w:r>
      <w:r w:rsidR="00CC765D" w:rsidRPr="00FA05D9">
        <w:rPr>
          <w:rFonts w:ascii="Times New Roman" w:eastAsia="Times New Roman" w:hAnsi="Times New Roman" w:cs="Times New Roman"/>
          <w:sz w:val="24"/>
          <w:szCs w:val="24"/>
        </w:rPr>
        <w:t xml:space="preserve">Moldova. Over 15,000 children, </w:t>
      </w:r>
      <w:r w:rsidR="00006FA4" w:rsidRPr="00FA05D9">
        <w:rPr>
          <w:rFonts w:ascii="Times New Roman" w:eastAsia="Times New Roman" w:hAnsi="Times New Roman" w:cs="Times New Roman"/>
          <w:sz w:val="24"/>
          <w:szCs w:val="24"/>
        </w:rPr>
        <w:t>teachers</w:t>
      </w:r>
      <w:r w:rsidR="00CC765D" w:rsidRPr="00FA05D9">
        <w:rPr>
          <w:rFonts w:ascii="Times New Roman" w:eastAsia="Times New Roman" w:hAnsi="Times New Roman" w:cs="Times New Roman"/>
          <w:sz w:val="24"/>
          <w:szCs w:val="24"/>
        </w:rPr>
        <w:t xml:space="preserve">, educators, parents participated in these </w:t>
      </w:r>
      <w:r w:rsidRPr="00FA05D9">
        <w:rPr>
          <w:rFonts w:ascii="Times New Roman" w:eastAsia="Times New Roman" w:hAnsi="Times New Roman" w:cs="Times New Roman"/>
          <w:sz w:val="24"/>
          <w:szCs w:val="24"/>
        </w:rPr>
        <w:t xml:space="preserve">performances </w:t>
      </w:r>
      <w:r w:rsidR="00CC765D" w:rsidRPr="00FA05D9">
        <w:rPr>
          <w:rFonts w:ascii="Times New Roman" w:eastAsia="Times New Roman" w:hAnsi="Times New Roman" w:cs="Times New Roman"/>
          <w:sz w:val="24"/>
          <w:szCs w:val="24"/>
        </w:rPr>
        <w:t xml:space="preserve">and came up with about 4000 </w:t>
      </w:r>
      <w:r w:rsidRPr="00FA05D9">
        <w:rPr>
          <w:rFonts w:ascii="Times New Roman" w:eastAsia="Times New Roman" w:hAnsi="Times New Roman" w:cs="Times New Roman"/>
          <w:sz w:val="24"/>
          <w:szCs w:val="24"/>
        </w:rPr>
        <w:t xml:space="preserve">recomendations </w:t>
      </w:r>
      <w:r w:rsidR="00CC765D" w:rsidRPr="00FA05D9">
        <w:rPr>
          <w:rFonts w:ascii="Times New Roman" w:eastAsia="Times New Roman" w:hAnsi="Times New Roman" w:cs="Times New Roman"/>
          <w:sz w:val="24"/>
          <w:szCs w:val="24"/>
        </w:rPr>
        <w:t xml:space="preserve">to </w:t>
      </w:r>
      <w:r w:rsidRPr="00FA05D9">
        <w:rPr>
          <w:rFonts w:ascii="Times New Roman" w:eastAsia="Times New Roman" w:hAnsi="Times New Roman" w:cs="Times New Roman"/>
          <w:sz w:val="24"/>
          <w:szCs w:val="24"/>
        </w:rPr>
        <w:t xml:space="preserve">prevent and </w:t>
      </w:r>
      <w:r w:rsidR="00CC765D" w:rsidRPr="00FA05D9">
        <w:rPr>
          <w:rFonts w:ascii="Times New Roman" w:eastAsia="Times New Roman" w:hAnsi="Times New Roman" w:cs="Times New Roman"/>
          <w:sz w:val="24"/>
          <w:szCs w:val="24"/>
        </w:rPr>
        <w:t>combat discrimination in educational institutions.</w:t>
      </w:r>
    </w:p>
    <w:p w14:paraId="20A5C7C9" w14:textId="77777777" w:rsidR="00F1003F" w:rsidRPr="00FA05D9" w:rsidRDefault="00F1003F" w:rsidP="00B55EE0">
      <w:pPr>
        <w:pStyle w:val="Heading2"/>
        <w:ind w:firstLine="360"/>
        <w:rPr>
          <w:rFonts w:ascii="Times New Roman" w:hAnsi="Times New Roman" w:cs="Times New Roman"/>
          <w:b/>
          <w:sz w:val="24"/>
          <w:szCs w:val="24"/>
        </w:rPr>
      </w:pPr>
      <w:bookmarkStart w:id="7" w:name="_Toc59132233"/>
      <w:r w:rsidRPr="00FA05D9">
        <w:rPr>
          <w:rFonts w:ascii="Times New Roman" w:hAnsi="Times New Roman" w:cs="Times New Roman"/>
          <w:b/>
          <w:sz w:val="24"/>
          <w:szCs w:val="24"/>
        </w:rPr>
        <w:lastRenderedPageBreak/>
        <w:t>Article 6. Women with disabilities</w:t>
      </w:r>
      <w:bookmarkEnd w:id="7"/>
    </w:p>
    <w:p w14:paraId="12EE1E19" w14:textId="77777777" w:rsidR="006671A8" w:rsidRPr="00FA05D9" w:rsidRDefault="00F1003F" w:rsidP="00ED0E8F">
      <w:pPr>
        <w:pBdr>
          <w:top w:val="nil"/>
          <w:left w:val="nil"/>
          <w:bottom w:val="nil"/>
          <w:right w:val="nil"/>
          <w:between w:val="nil"/>
        </w:pBdr>
        <w:tabs>
          <w:tab w:val="left" w:pos="720"/>
          <w:tab w:val="left" w:pos="993"/>
          <w:tab w:val="left" w:pos="315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Out of the total number of people with disabilities in the Republic of Moldova, 51</w:t>
      </w:r>
      <w:r w:rsidR="0017210B" w:rsidRPr="00FA05D9">
        <w:rPr>
          <w:rFonts w:ascii="Times New Roman" w:eastAsia="Times New Roman" w:hAnsi="Times New Roman" w:cs="Times New Roman"/>
          <w:sz w:val="24"/>
          <w:szCs w:val="24"/>
        </w:rPr>
        <w:t>, 7</w:t>
      </w:r>
      <w:r w:rsidRPr="00FA05D9">
        <w:rPr>
          <w:rFonts w:ascii="Times New Roman" w:eastAsia="Times New Roman" w:hAnsi="Times New Roman" w:cs="Times New Roman"/>
          <w:sz w:val="24"/>
          <w:szCs w:val="24"/>
        </w:rPr>
        <w:t>% are women.</w:t>
      </w:r>
      <w:r w:rsidR="0017210B" w:rsidRPr="00FA05D9">
        <w:rPr>
          <w:rFonts w:ascii="Times New Roman" w:eastAsia="Times New Roman" w:hAnsi="Times New Roman" w:cs="Times New Roman"/>
          <w:sz w:val="24"/>
          <w:szCs w:val="24"/>
        </w:rPr>
        <w:t xml:space="preserve"> </w:t>
      </w:r>
      <w:r w:rsidR="004A0556" w:rsidRPr="00FA05D9">
        <w:rPr>
          <w:rFonts w:ascii="Times New Roman" w:eastAsia="Times New Roman" w:hAnsi="Times New Roman" w:cs="Times New Roman"/>
          <w:sz w:val="24"/>
          <w:szCs w:val="24"/>
        </w:rPr>
        <w:t>To</w:t>
      </w:r>
      <w:r w:rsidRPr="00FA05D9">
        <w:rPr>
          <w:rFonts w:ascii="Times New Roman" w:eastAsia="Times New Roman" w:hAnsi="Times New Roman" w:cs="Times New Roman"/>
          <w:sz w:val="24"/>
          <w:szCs w:val="24"/>
        </w:rPr>
        <w:t xml:space="preserve"> ensure the equal rights </w:t>
      </w:r>
      <w:r w:rsidR="004A0556" w:rsidRPr="00FA05D9">
        <w:rPr>
          <w:rFonts w:ascii="Times New Roman" w:eastAsia="Times New Roman" w:hAnsi="Times New Roman" w:cs="Times New Roman"/>
          <w:sz w:val="24"/>
          <w:szCs w:val="24"/>
        </w:rPr>
        <w:t xml:space="preserve">of </w:t>
      </w:r>
      <w:r w:rsidRPr="00FA05D9">
        <w:rPr>
          <w:rFonts w:ascii="Times New Roman" w:eastAsia="Times New Roman" w:hAnsi="Times New Roman" w:cs="Times New Roman"/>
          <w:sz w:val="24"/>
          <w:szCs w:val="24"/>
        </w:rPr>
        <w:t xml:space="preserve">women and men in political, economic, social, cultural and other </w:t>
      </w:r>
      <w:r w:rsidR="004A0556" w:rsidRPr="00FA05D9">
        <w:rPr>
          <w:rFonts w:ascii="Times New Roman" w:eastAsia="Times New Roman" w:hAnsi="Times New Roman" w:cs="Times New Roman"/>
          <w:sz w:val="24"/>
          <w:szCs w:val="24"/>
        </w:rPr>
        <w:t>fields</w:t>
      </w:r>
      <w:r w:rsidRPr="00FA05D9">
        <w:rPr>
          <w:rFonts w:ascii="Times New Roman" w:eastAsia="Times New Roman" w:hAnsi="Times New Roman" w:cs="Times New Roman"/>
          <w:sz w:val="24"/>
          <w:szCs w:val="24"/>
        </w:rPr>
        <w:t xml:space="preserve">, as well as to prevent and eliminate all forms of discrimination on the </w:t>
      </w:r>
      <w:r w:rsidR="004A0556" w:rsidRPr="00FA05D9">
        <w:rPr>
          <w:rFonts w:ascii="Times New Roman" w:eastAsia="Times New Roman" w:hAnsi="Times New Roman" w:cs="Times New Roman"/>
          <w:sz w:val="24"/>
          <w:szCs w:val="24"/>
        </w:rPr>
        <w:t xml:space="preserve">gender </w:t>
      </w:r>
      <w:r w:rsidRPr="00FA05D9">
        <w:rPr>
          <w:rFonts w:ascii="Times New Roman" w:eastAsia="Times New Roman" w:hAnsi="Times New Roman" w:cs="Times New Roman"/>
          <w:sz w:val="24"/>
          <w:szCs w:val="24"/>
        </w:rPr>
        <w:t xml:space="preserve">grounds, </w:t>
      </w:r>
      <w:r w:rsidR="004A0556" w:rsidRPr="00FA05D9">
        <w:rPr>
          <w:rFonts w:ascii="Times New Roman" w:eastAsia="Times New Roman" w:hAnsi="Times New Roman" w:cs="Times New Roman"/>
          <w:sz w:val="24"/>
          <w:szCs w:val="24"/>
        </w:rPr>
        <w:t xml:space="preserve">the </w:t>
      </w:r>
      <w:r w:rsidRPr="00FA05D9">
        <w:rPr>
          <w:rFonts w:ascii="Times New Roman" w:eastAsia="Times New Roman" w:hAnsi="Times New Roman" w:cs="Times New Roman"/>
          <w:sz w:val="24"/>
          <w:szCs w:val="24"/>
        </w:rPr>
        <w:t xml:space="preserve">national </w:t>
      </w:r>
      <w:r w:rsidR="004A0556" w:rsidRPr="00FA05D9">
        <w:rPr>
          <w:rFonts w:ascii="Times New Roman" w:eastAsia="Times New Roman" w:hAnsi="Times New Roman" w:cs="Times New Roman"/>
          <w:sz w:val="24"/>
          <w:szCs w:val="24"/>
        </w:rPr>
        <w:t>legal</w:t>
      </w:r>
      <w:r w:rsidR="00DB313F">
        <w:rPr>
          <w:rFonts w:ascii="Times New Roman" w:eastAsia="Times New Roman" w:hAnsi="Times New Roman" w:cs="Times New Roman"/>
          <w:sz w:val="24"/>
          <w:szCs w:val="24"/>
        </w:rPr>
        <w:t xml:space="preserve"> </w:t>
      </w:r>
      <w:r w:rsidR="004A0556" w:rsidRPr="00FA05D9">
        <w:rPr>
          <w:rFonts w:ascii="Times New Roman" w:eastAsia="Times New Roman" w:hAnsi="Times New Roman" w:cs="Times New Roman"/>
          <w:sz w:val="24"/>
          <w:szCs w:val="24"/>
        </w:rPr>
        <w:t>framework was improved</w:t>
      </w:r>
      <w:r w:rsidR="0017210B" w:rsidRPr="00FA05D9">
        <w:rPr>
          <w:rFonts w:ascii="Times New Roman" w:eastAsia="Times New Roman" w:hAnsi="Times New Roman" w:cs="Times New Roman"/>
          <w:sz w:val="24"/>
          <w:szCs w:val="24"/>
        </w:rPr>
        <w:t>. T</w:t>
      </w:r>
      <w:r w:rsidR="004A0556" w:rsidRPr="00FA05D9">
        <w:rPr>
          <w:rFonts w:ascii="Times New Roman" w:eastAsia="Times New Roman" w:hAnsi="Times New Roman" w:cs="Times New Roman"/>
          <w:sz w:val="24"/>
          <w:szCs w:val="24"/>
        </w:rPr>
        <w:t xml:space="preserve">he Law no </w:t>
      </w:r>
      <w:r w:rsidRPr="00FA05D9">
        <w:rPr>
          <w:rFonts w:ascii="Times New Roman" w:eastAsia="Times New Roman" w:hAnsi="Times New Roman" w:cs="Times New Roman"/>
          <w:sz w:val="24"/>
          <w:szCs w:val="24"/>
        </w:rPr>
        <w:t>5/2006 on ensuring</w:t>
      </w:r>
      <w:r w:rsidR="00A778C8" w:rsidRPr="00FA05D9">
        <w:rPr>
          <w:rFonts w:ascii="Times New Roman" w:eastAsia="Times New Roman" w:hAnsi="Times New Roman" w:cs="Times New Roman"/>
          <w:sz w:val="24"/>
          <w:szCs w:val="24"/>
        </w:rPr>
        <w:t xml:space="preserve"> equal opportunities for women and men, Law no.</w:t>
      </w:r>
      <w:r w:rsidR="001634E5" w:rsidRPr="00FA05D9">
        <w:rPr>
          <w:rFonts w:ascii="Times New Roman" w:eastAsia="Times New Roman" w:hAnsi="Times New Roman" w:cs="Times New Roman"/>
          <w:color w:val="000000"/>
          <w:sz w:val="24"/>
          <w:szCs w:val="24"/>
        </w:rPr>
        <w:t xml:space="preserve"> 121/2012</w:t>
      </w:r>
      <w:r w:rsidR="00A778C8" w:rsidRPr="00FA05D9">
        <w:rPr>
          <w:rFonts w:ascii="Times New Roman" w:eastAsia="Times New Roman" w:hAnsi="Times New Roman" w:cs="Times New Roman"/>
          <w:color w:val="000000"/>
          <w:sz w:val="24"/>
          <w:szCs w:val="24"/>
        </w:rPr>
        <w:t xml:space="preserve"> on ensuring equality</w:t>
      </w:r>
      <w:r w:rsidR="001634E5" w:rsidRPr="00FA05D9">
        <w:rPr>
          <w:rFonts w:ascii="Times New Roman" w:eastAsia="Times New Roman" w:hAnsi="Times New Roman" w:cs="Times New Roman"/>
          <w:color w:val="000000"/>
          <w:sz w:val="24"/>
          <w:szCs w:val="24"/>
        </w:rPr>
        <w:t>,</w:t>
      </w:r>
      <w:r w:rsidR="00EF74CB" w:rsidRPr="00FA05D9">
        <w:rPr>
          <w:rFonts w:ascii="Times New Roman" w:eastAsia="Times New Roman" w:hAnsi="Times New Roman" w:cs="Times New Roman"/>
          <w:color w:val="000000"/>
          <w:sz w:val="24"/>
          <w:szCs w:val="24"/>
        </w:rPr>
        <w:t xml:space="preserve"> </w:t>
      </w:r>
      <w:r w:rsidR="00CC765D" w:rsidRPr="00FA05D9">
        <w:rPr>
          <w:rFonts w:ascii="Times New Roman" w:eastAsia="Times New Roman" w:hAnsi="Times New Roman" w:cs="Times New Roman"/>
          <w:sz w:val="24"/>
          <w:szCs w:val="24"/>
        </w:rPr>
        <w:t xml:space="preserve">Law no. 60/2012 on social inclusion of people with disabilities </w:t>
      </w:r>
      <w:r w:rsidR="0017210B" w:rsidRPr="00FA05D9">
        <w:rPr>
          <w:rFonts w:ascii="Times New Roman" w:eastAsia="Times New Roman" w:hAnsi="Times New Roman" w:cs="Times New Roman"/>
          <w:sz w:val="24"/>
          <w:szCs w:val="24"/>
        </w:rPr>
        <w:t>were adopted and described</w:t>
      </w:r>
      <w:r w:rsidR="00CC765D" w:rsidRPr="00FA05D9">
        <w:rPr>
          <w:rFonts w:ascii="Times New Roman" w:eastAsia="Times New Roman" w:hAnsi="Times New Roman" w:cs="Times New Roman"/>
          <w:sz w:val="24"/>
          <w:szCs w:val="24"/>
        </w:rPr>
        <w:t xml:space="preserve"> in detail in the </w:t>
      </w:r>
      <w:r w:rsidR="0017210B" w:rsidRPr="00FA05D9">
        <w:rPr>
          <w:rFonts w:ascii="Times New Roman" w:eastAsia="Times New Roman" w:hAnsi="Times New Roman" w:cs="Times New Roman"/>
          <w:sz w:val="24"/>
          <w:szCs w:val="24"/>
        </w:rPr>
        <w:t>I</w:t>
      </w:r>
      <w:r w:rsidR="00CC765D" w:rsidRPr="00FA05D9">
        <w:rPr>
          <w:rFonts w:ascii="Times New Roman" w:eastAsia="Times New Roman" w:hAnsi="Times New Roman" w:cs="Times New Roman"/>
          <w:sz w:val="24"/>
          <w:szCs w:val="24"/>
        </w:rPr>
        <w:t>nitial State Report.</w:t>
      </w:r>
    </w:p>
    <w:p w14:paraId="540561C6" w14:textId="77777777" w:rsidR="00ED0E8F" w:rsidRDefault="00ED0E8F" w:rsidP="00ED0E8F">
      <w:pPr>
        <w:jc w:val="both"/>
        <w:rPr>
          <w:rFonts w:ascii="Times New Roman" w:eastAsia="Times New Roman" w:hAnsi="Times New Roman" w:cs="Times New Roman"/>
          <w:i/>
          <w:sz w:val="24"/>
          <w:szCs w:val="24"/>
          <w:u w:val="single"/>
        </w:rPr>
      </w:pPr>
    </w:p>
    <w:p w14:paraId="6D84C7B6" w14:textId="77777777" w:rsidR="000C2CC0" w:rsidRPr="00FA05D9" w:rsidRDefault="000C2CC0" w:rsidP="00ED0E8F">
      <w:pPr>
        <w:jc w:val="both"/>
        <w:rPr>
          <w:rFonts w:ascii="Times New Roman" w:eastAsia="Times New Roman" w:hAnsi="Times New Roman" w:cs="Times New Roman"/>
          <w:i/>
          <w:sz w:val="24"/>
          <w:szCs w:val="24"/>
          <w:u w:val="single"/>
        </w:rPr>
      </w:pPr>
      <w:r w:rsidRPr="00FA05D9">
        <w:rPr>
          <w:rFonts w:ascii="Times New Roman" w:eastAsia="Times New Roman" w:hAnsi="Times New Roman" w:cs="Times New Roman"/>
          <w:i/>
          <w:sz w:val="24"/>
          <w:szCs w:val="24"/>
          <w:u w:val="single"/>
        </w:rPr>
        <w:t xml:space="preserve">With reference to Recommendation 13 of the Committee's </w:t>
      </w:r>
      <w:r w:rsidR="00B75AE5" w:rsidRPr="00FA05D9">
        <w:rPr>
          <w:rFonts w:ascii="Times New Roman" w:eastAsia="Times New Roman" w:hAnsi="Times New Roman" w:cs="Times New Roman"/>
          <w:i/>
          <w:sz w:val="24"/>
          <w:szCs w:val="24"/>
          <w:u w:val="single"/>
        </w:rPr>
        <w:t>C</w:t>
      </w:r>
      <w:r w:rsidRPr="00FA05D9">
        <w:rPr>
          <w:rFonts w:ascii="Times New Roman" w:eastAsia="Times New Roman" w:hAnsi="Times New Roman" w:cs="Times New Roman"/>
          <w:i/>
          <w:sz w:val="24"/>
          <w:szCs w:val="24"/>
          <w:u w:val="single"/>
        </w:rPr>
        <w:t xml:space="preserve">oncluding </w:t>
      </w:r>
      <w:r w:rsidR="00B75AE5" w:rsidRPr="00FA05D9">
        <w:rPr>
          <w:rFonts w:ascii="Times New Roman" w:eastAsia="Times New Roman" w:hAnsi="Times New Roman" w:cs="Times New Roman"/>
          <w:i/>
          <w:sz w:val="24"/>
          <w:szCs w:val="24"/>
          <w:u w:val="single"/>
        </w:rPr>
        <w:t>O</w:t>
      </w:r>
      <w:r w:rsidRPr="00FA05D9">
        <w:rPr>
          <w:rFonts w:ascii="Times New Roman" w:eastAsia="Times New Roman" w:hAnsi="Times New Roman" w:cs="Times New Roman"/>
          <w:i/>
          <w:sz w:val="24"/>
          <w:szCs w:val="24"/>
          <w:u w:val="single"/>
        </w:rPr>
        <w:t>bservations, we inform the following:</w:t>
      </w:r>
    </w:p>
    <w:p w14:paraId="19EE88B5" w14:textId="77777777" w:rsidR="00ED0E8F" w:rsidRDefault="00ED0E8F" w:rsidP="00ED0E8F">
      <w:pPr>
        <w:jc w:val="both"/>
        <w:rPr>
          <w:rFonts w:ascii="Times New Roman" w:eastAsia="Times New Roman" w:hAnsi="Times New Roman" w:cs="Times New Roman"/>
          <w:sz w:val="24"/>
          <w:szCs w:val="24"/>
        </w:rPr>
      </w:pPr>
    </w:p>
    <w:p w14:paraId="6EFF3755" w14:textId="22F3348C" w:rsidR="00647DD9" w:rsidRPr="00FA05D9" w:rsidRDefault="000C2CC0" w:rsidP="00ED0E8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During 2017, the </w:t>
      </w:r>
      <w:r w:rsidR="0017210B" w:rsidRPr="00FA05D9">
        <w:rPr>
          <w:rFonts w:ascii="Times New Roman" w:eastAsia="Times New Roman" w:hAnsi="Times New Roman" w:cs="Times New Roman"/>
          <w:sz w:val="24"/>
          <w:szCs w:val="24"/>
        </w:rPr>
        <w:t>c</w:t>
      </w:r>
      <w:r w:rsidRPr="00FA05D9">
        <w:rPr>
          <w:rFonts w:ascii="Times New Roman" w:eastAsia="Times New Roman" w:hAnsi="Times New Roman" w:cs="Times New Roman"/>
          <w:sz w:val="24"/>
          <w:szCs w:val="24"/>
        </w:rPr>
        <w:t>apacity</w:t>
      </w:r>
      <w:r w:rsidR="0017210B" w:rsidRPr="00FA05D9">
        <w:rPr>
          <w:rFonts w:ascii="Times New Roman" w:eastAsia="Times New Roman" w:hAnsi="Times New Roman" w:cs="Times New Roman"/>
          <w:sz w:val="24"/>
          <w:szCs w:val="24"/>
        </w:rPr>
        <w:t xml:space="preserve"> b</w:t>
      </w:r>
      <w:r w:rsidRPr="00FA05D9">
        <w:rPr>
          <w:rFonts w:ascii="Times New Roman" w:eastAsia="Times New Roman" w:hAnsi="Times New Roman" w:cs="Times New Roman"/>
          <w:sz w:val="24"/>
          <w:szCs w:val="24"/>
        </w:rPr>
        <w:t xml:space="preserve">uilding </w:t>
      </w:r>
      <w:r w:rsidR="0017210B" w:rsidRPr="00FA05D9">
        <w:rPr>
          <w:rFonts w:ascii="Times New Roman" w:eastAsia="Times New Roman" w:hAnsi="Times New Roman" w:cs="Times New Roman"/>
          <w:sz w:val="24"/>
          <w:szCs w:val="24"/>
        </w:rPr>
        <w:t>p</w:t>
      </w:r>
      <w:r w:rsidRPr="00FA05D9">
        <w:rPr>
          <w:rFonts w:ascii="Times New Roman" w:eastAsia="Times New Roman" w:hAnsi="Times New Roman" w:cs="Times New Roman"/>
          <w:sz w:val="24"/>
          <w:szCs w:val="24"/>
        </w:rPr>
        <w:t xml:space="preserve">rogram for </w:t>
      </w:r>
      <w:r w:rsidR="0017210B" w:rsidRPr="00FA05D9">
        <w:rPr>
          <w:rFonts w:ascii="Times New Roman" w:eastAsia="Times New Roman" w:hAnsi="Times New Roman" w:cs="Times New Roman"/>
          <w:sz w:val="24"/>
          <w:szCs w:val="24"/>
        </w:rPr>
        <w:t>w</w:t>
      </w:r>
      <w:r w:rsidRPr="00FA05D9">
        <w:rPr>
          <w:rFonts w:ascii="Times New Roman" w:eastAsia="Times New Roman" w:hAnsi="Times New Roman" w:cs="Times New Roman"/>
          <w:sz w:val="24"/>
          <w:szCs w:val="24"/>
        </w:rPr>
        <w:t xml:space="preserve">omen </w:t>
      </w:r>
      <w:r w:rsidR="003F6BC1" w:rsidRPr="00FA05D9">
        <w:rPr>
          <w:rFonts w:ascii="Times New Roman" w:eastAsia="Times New Roman" w:hAnsi="Times New Roman" w:cs="Times New Roman"/>
          <w:sz w:val="24"/>
          <w:szCs w:val="24"/>
        </w:rPr>
        <w:t>from underrepresented groups</w:t>
      </w:r>
      <w:r w:rsidRPr="00FA05D9">
        <w:rPr>
          <w:rFonts w:ascii="Times New Roman" w:eastAsia="Times New Roman" w:hAnsi="Times New Roman" w:cs="Times New Roman"/>
          <w:sz w:val="24"/>
          <w:szCs w:val="24"/>
        </w:rPr>
        <w:t>, implemented by UN Women Moldova</w:t>
      </w:r>
      <w:r w:rsidR="003F6BC1" w:rsidRPr="00FA05D9">
        <w:rPr>
          <w:rFonts w:ascii="Times New Roman" w:eastAsia="Times New Roman" w:hAnsi="Times New Roman" w:cs="Times New Roman"/>
          <w:sz w:val="24"/>
          <w:szCs w:val="24"/>
        </w:rPr>
        <w:t xml:space="preserve"> was conducted</w:t>
      </w:r>
      <w:r w:rsidR="007A721B" w:rsidRPr="00FA05D9">
        <w:rPr>
          <w:rFonts w:ascii="Times New Roman" w:eastAsia="Times New Roman" w:hAnsi="Times New Roman" w:cs="Times New Roman"/>
          <w:sz w:val="24"/>
          <w:szCs w:val="24"/>
        </w:rPr>
        <w:t xml:space="preserve">. The topics on the rights of the women with disabilities were presented. </w:t>
      </w:r>
      <w:r w:rsidR="00DB313F" w:rsidRPr="00FA05D9">
        <w:rPr>
          <w:rFonts w:ascii="Times New Roman" w:eastAsia="Times New Roman" w:hAnsi="Times New Roman" w:cs="Times New Roman"/>
          <w:sz w:val="24"/>
          <w:szCs w:val="24"/>
        </w:rPr>
        <w:t xml:space="preserve">In </w:t>
      </w:r>
      <w:r w:rsidR="007A721B" w:rsidRPr="00FA05D9">
        <w:rPr>
          <w:rFonts w:ascii="Times New Roman" w:eastAsia="Times New Roman" w:hAnsi="Times New Roman" w:cs="Times New Roman"/>
          <w:sz w:val="24"/>
          <w:szCs w:val="24"/>
        </w:rPr>
        <w:t>total</w:t>
      </w:r>
      <w:r w:rsidRPr="00FA05D9">
        <w:rPr>
          <w:rFonts w:ascii="Times New Roman" w:eastAsia="Times New Roman" w:hAnsi="Times New Roman" w:cs="Times New Roman"/>
          <w:sz w:val="24"/>
          <w:szCs w:val="24"/>
        </w:rPr>
        <w:t xml:space="preserve"> 39 women with different types of disabilities </w:t>
      </w:r>
      <w:r w:rsidR="007A721B" w:rsidRPr="00FA05D9">
        <w:rPr>
          <w:rFonts w:ascii="Times New Roman" w:eastAsia="Times New Roman" w:hAnsi="Times New Roman" w:cs="Times New Roman"/>
          <w:sz w:val="24"/>
          <w:szCs w:val="24"/>
        </w:rPr>
        <w:t>across</w:t>
      </w:r>
      <w:r w:rsidRPr="00FA05D9">
        <w:rPr>
          <w:rFonts w:ascii="Times New Roman" w:eastAsia="Times New Roman" w:hAnsi="Times New Roman" w:cs="Times New Roman"/>
          <w:sz w:val="24"/>
          <w:szCs w:val="24"/>
        </w:rPr>
        <w:t xml:space="preserve"> the country (including from the Gagauzia and Transnistria regions) improved their skills to get actively involved in civic and political life.</w:t>
      </w:r>
    </w:p>
    <w:p w14:paraId="4FFA9ED4" w14:textId="77777777" w:rsidR="00ED0E8F" w:rsidRDefault="00ED0E8F" w:rsidP="000C2CC0">
      <w:pPr>
        <w:ind w:firstLine="360"/>
        <w:jc w:val="both"/>
        <w:rPr>
          <w:vertAlign w:val="superscript"/>
        </w:rPr>
      </w:pPr>
    </w:p>
    <w:p w14:paraId="5CAC1B08" w14:textId="4197226F" w:rsidR="000C2CC0" w:rsidRPr="00FA05D9" w:rsidRDefault="000C2CC0" w:rsidP="00ED0E8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During 2018, with the support of the Gender-Center </w:t>
      </w:r>
      <w:r w:rsidR="0017210B" w:rsidRPr="00FA05D9">
        <w:rPr>
          <w:rFonts w:ascii="Times New Roman" w:eastAsia="Times New Roman" w:hAnsi="Times New Roman" w:cs="Times New Roman"/>
          <w:sz w:val="24"/>
          <w:szCs w:val="24"/>
        </w:rPr>
        <w:t xml:space="preserve">NGO </w:t>
      </w:r>
      <w:r w:rsidRPr="00FA05D9">
        <w:rPr>
          <w:rFonts w:ascii="Times New Roman" w:eastAsia="Times New Roman" w:hAnsi="Times New Roman" w:cs="Times New Roman"/>
          <w:sz w:val="24"/>
          <w:szCs w:val="24"/>
        </w:rPr>
        <w:t xml:space="preserve">and the Women's Political Club 50/50, the network of </w:t>
      </w:r>
      <w:r w:rsidR="007A721B" w:rsidRPr="00FA05D9">
        <w:rPr>
          <w:rFonts w:ascii="Times New Roman" w:eastAsia="Times New Roman" w:hAnsi="Times New Roman" w:cs="Times New Roman"/>
          <w:sz w:val="24"/>
          <w:szCs w:val="24"/>
        </w:rPr>
        <w:t xml:space="preserve">Women’s </w:t>
      </w:r>
      <w:r w:rsidRPr="00FA05D9">
        <w:rPr>
          <w:rFonts w:ascii="Times New Roman" w:eastAsia="Times New Roman" w:hAnsi="Times New Roman" w:cs="Times New Roman"/>
          <w:sz w:val="24"/>
          <w:szCs w:val="24"/>
        </w:rPr>
        <w:t>political clubs at the local level was expanded</w:t>
      </w:r>
      <w:r w:rsidR="007A721B" w:rsidRPr="00FA05D9">
        <w:rPr>
          <w:rFonts w:ascii="Times New Roman" w:eastAsia="Times New Roman" w:hAnsi="Times New Roman" w:cs="Times New Roman"/>
          <w:sz w:val="24"/>
          <w:szCs w:val="24"/>
        </w:rPr>
        <w:t xml:space="preserve"> to 15</w:t>
      </w:r>
      <w:r w:rsidRPr="00FA05D9">
        <w:rPr>
          <w:rFonts w:ascii="Times New Roman" w:eastAsia="Times New Roman" w:hAnsi="Times New Roman" w:cs="Times New Roman"/>
          <w:sz w:val="24"/>
          <w:szCs w:val="24"/>
        </w:rPr>
        <w:t xml:space="preserve">, being launched </w:t>
      </w:r>
      <w:r w:rsidR="009B2A52" w:rsidRPr="00FA05D9">
        <w:rPr>
          <w:rFonts w:ascii="Times New Roman" w:eastAsia="Times New Roman" w:hAnsi="Times New Roman" w:cs="Times New Roman"/>
          <w:sz w:val="24"/>
          <w:szCs w:val="24"/>
        </w:rPr>
        <w:t>eight</w:t>
      </w:r>
      <w:r w:rsidRPr="00FA05D9">
        <w:rPr>
          <w:rFonts w:ascii="Times New Roman" w:eastAsia="Times New Roman" w:hAnsi="Times New Roman" w:cs="Times New Roman"/>
          <w:sz w:val="24"/>
          <w:szCs w:val="24"/>
        </w:rPr>
        <w:t xml:space="preserve"> more </w:t>
      </w:r>
      <w:r w:rsidR="009B2A52" w:rsidRPr="00FA05D9">
        <w:rPr>
          <w:rFonts w:ascii="Times New Roman" w:eastAsia="Times New Roman" w:hAnsi="Times New Roman" w:cs="Times New Roman"/>
          <w:sz w:val="24"/>
          <w:szCs w:val="24"/>
        </w:rPr>
        <w:t>clubs at district levels</w:t>
      </w:r>
      <w:r w:rsidR="007A721B"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Through these platforms, women leaders (including </w:t>
      </w:r>
      <w:r w:rsidR="007A721B" w:rsidRPr="00FA05D9">
        <w:rPr>
          <w:rFonts w:ascii="Times New Roman" w:eastAsia="Times New Roman" w:hAnsi="Times New Roman" w:cs="Times New Roman"/>
          <w:sz w:val="24"/>
          <w:szCs w:val="24"/>
        </w:rPr>
        <w:t>women with disabilites</w:t>
      </w:r>
      <w:r w:rsidRPr="00FA05D9">
        <w:rPr>
          <w:rFonts w:ascii="Times New Roman" w:eastAsia="Times New Roman" w:hAnsi="Times New Roman" w:cs="Times New Roman"/>
          <w:sz w:val="24"/>
          <w:szCs w:val="24"/>
        </w:rPr>
        <w:t xml:space="preserve">) have received support to raise awareness of gender equality and strengthened their capacities </w:t>
      </w:r>
      <w:r w:rsidR="00DB313F">
        <w:rPr>
          <w:rFonts w:ascii="Times New Roman" w:eastAsia="Times New Roman" w:hAnsi="Times New Roman" w:cs="Times New Roman"/>
          <w:sz w:val="24"/>
          <w:szCs w:val="24"/>
        </w:rPr>
        <w:t>on</w:t>
      </w:r>
      <w:r w:rsidR="00DB313F" w:rsidRPr="00FA05D9">
        <w:rPr>
          <w:rFonts w:ascii="Times New Roman" w:eastAsia="Times New Roman" w:hAnsi="Times New Roman" w:cs="Times New Roman"/>
          <w:sz w:val="24"/>
          <w:szCs w:val="24"/>
        </w:rPr>
        <w:t xml:space="preserve"> </w:t>
      </w:r>
      <w:r w:rsidR="007A721B" w:rsidRPr="00FA05D9">
        <w:rPr>
          <w:rFonts w:ascii="Times New Roman" w:eastAsia="Times New Roman" w:hAnsi="Times New Roman" w:cs="Times New Roman"/>
          <w:sz w:val="24"/>
          <w:szCs w:val="24"/>
        </w:rPr>
        <w:t>political participation</w:t>
      </w:r>
      <w:r w:rsidRPr="00FA05D9">
        <w:rPr>
          <w:rFonts w:ascii="Times New Roman" w:eastAsia="Times New Roman" w:hAnsi="Times New Roman" w:cs="Times New Roman"/>
          <w:sz w:val="24"/>
          <w:szCs w:val="24"/>
        </w:rPr>
        <w:t>.</w:t>
      </w:r>
    </w:p>
    <w:p w14:paraId="5195F0F3" w14:textId="77777777" w:rsidR="00ED0E8F" w:rsidRDefault="00ED0E8F" w:rsidP="00ED0E8F">
      <w:pPr>
        <w:jc w:val="both"/>
        <w:rPr>
          <w:rFonts w:ascii="Times New Roman" w:eastAsia="Times New Roman" w:hAnsi="Times New Roman" w:cs="Times New Roman"/>
          <w:sz w:val="24"/>
          <w:szCs w:val="24"/>
        </w:rPr>
      </w:pPr>
    </w:p>
    <w:p w14:paraId="00497B77" w14:textId="2037F732" w:rsidR="00614B1B" w:rsidRPr="00FA05D9" w:rsidRDefault="007A721B" w:rsidP="00ED0E8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In</w:t>
      </w:r>
      <w:r w:rsidR="000C2CC0" w:rsidRPr="00FA05D9">
        <w:rPr>
          <w:rFonts w:ascii="Times New Roman" w:eastAsia="Times New Roman" w:hAnsi="Times New Roman" w:cs="Times New Roman"/>
          <w:sz w:val="24"/>
          <w:szCs w:val="24"/>
        </w:rPr>
        <w:t xml:space="preserve"> 2018, 43 women from different groups, including those with disabilities, </w:t>
      </w:r>
      <w:r w:rsidR="009B2A52" w:rsidRPr="00FA05D9">
        <w:rPr>
          <w:rFonts w:ascii="Times New Roman" w:eastAsia="Times New Roman" w:hAnsi="Times New Roman" w:cs="Times New Roman"/>
          <w:sz w:val="24"/>
          <w:szCs w:val="24"/>
        </w:rPr>
        <w:t xml:space="preserve">have been </w:t>
      </w:r>
      <w:r w:rsidR="000C2CC0" w:rsidRPr="00FA05D9">
        <w:rPr>
          <w:rFonts w:ascii="Times New Roman" w:eastAsia="Times New Roman" w:hAnsi="Times New Roman" w:cs="Times New Roman"/>
          <w:sz w:val="24"/>
          <w:szCs w:val="24"/>
        </w:rPr>
        <w:t xml:space="preserve">interested </w:t>
      </w:r>
      <w:r w:rsidR="00965EDA" w:rsidRPr="00FA05D9">
        <w:rPr>
          <w:rFonts w:ascii="Times New Roman" w:eastAsia="Times New Roman" w:hAnsi="Times New Roman" w:cs="Times New Roman"/>
          <w:sz w:val="24"/>
          <w:szCs w:val="24"/>
        </w:rPr>
        <w:t>to participate</w:t>
      </w:r>
      <w:r w:rsidR="000C2CC0" w:rsidRPr="00FA05D9">
        <w:rPr>
          <w:rFonts w:ascii="Times New Roman" w:eastAsia="Times New Roman" w:hAnsi="Times New Roman" w:cs="Times New Roman"/>
          <w:sz w:val="24"/>
          <w:szCs w:val="24"/>
        </w:rPr>
        <w:t xml:space="preserve"> in the 2019 elections, </w:t>
      </w:r>
      <w:r w:rsidR="00965EDA" w:rsidRPr="00FA05D9">
        <w:rPr>
          <w:rFonts w:ascii="Times New Roman" w:eastAsia="Times New Roman" w:hAnsi="Times New Roman" w:cs="Times New Roman"/>
          <w:sz w:val="24"/>
          <w:szCs w:val="24"/>
        </w:rPr>
        <w:t>benefited of support under</w:t>
      </w:r>
      <w:r w:rsidR="000C2CC0" w:rsidRPr="00FA05D9">
        <w:rPr>
          <w:rFonts w:ascii="Times New Roman" w:eastAsia="Times New Roman" w:hAnsi="Times New Roman" w:cs="Times New Roman"/>
          <w:sz w:val="24"/>
          <w:szCs w:val="24"/>
        </w:rPr>
        <w:t xml:space="preserve"> the project "Women4Leadership", implemented by A.O. "Contact-Cahul" and A.O. The "Institutum Virtutes Civilis", with the support of UN Women</w:t>
      </w:r>
      <w:r w:rsidR="00965EDA" w:rsidRPr="00FA05D9">
        <w:rPr>
          <w:rFonts w:ascii="Times New Roman" w:eastAsia="Times New Roman" w:hAnsi="Times New Roman" w:cs="Times New Roman"/>
          <w:sz w:val="24"/>
          <w:szCs w:val="24"/>
        </w:rPr>
        <w:t>. The women, including with disabilites</w:t>
      </w:r>
      <w:r w:rsidR="000C2CC0" w:rsidRPr="00FA05D9">
        <w:rPr>
          <w:rFonts w:ascii="Times New Roman" w:eastAsia="Times New Roman" w:hAnsi="Times New Roman" w:cs="Times New Roman"/>
          <w:sz w:val="24"/>
          <w:szCs w:val="24"/>
        </w:rPr>
        <w:t xml:space="preserve"> </w:t>
      </w:r>
      <w:r w:rsidR="00965EDA" w:rsidRPr="00FA05D9">
        <w:rPr>
          <w:rFonts w:ascii="Times New Roman" w:eastAsia="Times New Roman" w:hAnsi="Times New Roman" w:cs="Times New Roman"/>
          <w:sz w:val="24"/>
          <w:szCs w:val="24"/>
        </w:rPr>
        <w:t xml:space="preserve">have </w:t>
      </w:r>
      <w:r w:rsidR="000C2CC0" w:rsidRPr="00FA05D9">
        <w:rPr>
          <w:rFonts w:ascii="Times New Roman" w:eastAsia="Times New Roman" w:hAnsi="Times New Roman" w:cs="Times New Roman"/>
          <w:sz w:val="24"/>
          <w:szCs w:val="24"/>
        </w:rPr>
        <w:t>improved their skills and knowledge on political parties and their role in the development of democracy</w:t>
      </w:r>
      <w:r w:rsidR="00965EDA" w:rsidRPr="00FA05D9">
        <w:rPr>
          <w:rFonts w:ascii="Times New Roman" w:eastAsia="Times New Roman" w:hAnsi="Times New Roman" w:cs="Times New Roman"/>
          <w:sz w:val="24"/>
          <w:szCs w:val="24"/>
        </w:rPr>
        <w:t>,</w:t>
      </w:r>
      <w:r w:rsidR="00006FA4" w:rsidRPr="00FA05D9">
        <w:rPr>
          <w:rFonts w:ascii="Times New Roman" w:eastAsia="Times New Roman" w:hAnsi="Times New Roman" w:cs="Times New Roman"/>
          <w:sz w:val="24"/>
          <w:szCs w:val="24"/>
        </w:rPr>
        <w:t xml:space="preserve"> </w:t>
      </w:r>
      <w:r w:rsidR="000C2CC0" w:rsidRPr="00FA05D9">
        <w:rPr>
          <w:rFonts w:ascii="Times New Roman" w:eastAsia="Times New Roman" w:hAnsi="Times New Roman" w:cs="Times New Roman"/>
          <w:sz w:val="24"/>
          <w:szCs w:val="24"/>
        </w:rPr>
        <w:t>empowerment and political participation of women. As part of this initiative, the participants of the training program</w:t>
      </w:r>
      <w:r w:rsidR="00965EDA" w:rsidRPr="00FA05D9">
        <w:rPr>
          <w:rFonts w:ascii="Times New Roman" w:eastAsia="Times New Roman" w:hAnsi="Times New Roman" w:cs="Times New Roman"/>
          <w:sz w:val="24"/>
          <w:szCs w:val="24"/>
        </w:rPr>
        <w:t xml:space="preserve"> commited to provide trainnings</w:t>
      </w:r>
      <w:r w:rsidR="000C2CC0" w:rsidRPr="00FA05D9">
        <w:rPr>
          <w:rFonts w:ascii="Times New Roman" w:eastAsia="Times New Roman" w:hAnsi="Times New Roman" w:cs="Times New Roman"/>
          <w:sz w:val="24"/>
          <w:szCs w:val="24"/>
        </w:rPr>
        <w:t xml:space="preserve"> in the field of women's political participation </w:t>
      </w:r>
      <w:r w:rsidR="00965EDA" w:rsidRPr="00FA05D9">
        <w:rPr>
          <w:rFonts w:ascii="Times New Roman" w:eastAsia="Times New Roman" w:hAnsi="Times New Roman" w:cs="Times New Roman"/>
          <w:sz w:val="24"/>
          <w:szCs w:val="24"/>
        </w:rPr>
        <w:t>in their co</w:t>
      </w:r>
      <w:r w:rsidR="00DB313F">
        <w:rPr>
          <w:rFonts w:ascii="Times New Roman" w:eastAsia="Times New Roman" w:hAnsi="Times New Roman" w:cs="Times New Roman"/>
          <w:sz w:val="24"/>
          <w:szCs w:val="24"/>
        </w:rPr>
        <w:t>m</w:t>
      </w:r>
      <w:r w:rsidR="00965EDA" w:rsidRPr="00FA05D9">
        <w:rPr>
          <w:rFonts w:ascii="Times New Roman" w:eastAsia="Times New Roman" w:hAnsi="Times New Roman" w:cs="Times New Roman"/>
          <w:sz w:val="24"/>
          <w:szCs w:val="24"/>
        </w:rPr>
        <w:t>munites, regions or nationwide</w:t>
      </w:r>
      <w:r w:rsidR="000C2CC0" w:rsidRPr="00FA05D9">
        <w:rPr>
          <w:rFonts w:ascii="Times New Roman" w:eastAsia="Times New Roman" w:hAnsi="Times New Roman" w:cs="Times New Roman"/>
          <w:sz w:val="24"/>
          <w:szCs w:val="24"/>
        </w:rPr>
        <w:t>.</w:t>
      </w:r>
      <w:r w:rsidR="00614B1B" w:rsidRPr="00FA05D9">
        <w:rPr>
          <w:rFonts w:ascii="Times New Roman" w:eastAsia="Times New Roman" w:hAnsi="Times New Roman" w:cs="Times New Roman"/>
          <w:sz w:val="24"/>
          <w:szCs w:val="24"/>
        </w:rPr>
        <w:t xml:space="preserve"> As </w:t>
      </w:r>
      <w:r w:rsidR="00DB313F">
        <w:rPr>
          <w:rFonts w:ascii="Times New Roman" w:eastAsia="Times New Roman" w:hAnsi="Times New Roman" w:cs="Times New Roman"/>
          <w:sz w:val="24"/>
          <w:szCs w:val="24"/>
        </w:rPr>
        <w:t xml:space="preserve">a </w:t>
      </w:r>
      <w:r w:rsidR="009B2A52" w:rsidRPr="00FA05D9">
        <w:rPr>
          <w:rFonts w:ascii="Times New Roman" w:eastAsia="Times New Roman" w:hAnsi="Times New Roman" w:cs="Times New Roman"/>
          <w:sz w:val="24"/>
          <w:szCs w:val="24"/>
        </w:rPr>
        <w:t>result,</w:t>
      </w:r>
      <w:r w:rsidR="00614B1B" w:rsidRPr="00FA05D9">
        <w:rPr>
          <w:rFonts w:ascii="Times New Roman" w:eastAsia="Times New Roman" w:hAnsi="Times New Roman" w:cs="Times New Roman"/>
          <w:sz w:val="24"/>
          <w:szCs w:val="24"/>
        </w:rPr>
        <w:t xml:space="preserve"> about 220 women have been empowered to participate in the 2019 local elections. Of them, 107 women ran in the local elections, </w:t>
      </w:r>
      <w:r w:rsidR="00A35AB9" w:rsidRPr="00FA05D9">
        <w:rPr>
          <w:rFonts w:ascii="Times New Roman" w:eastAsia="Times New Roman" w:hAnsi="Times New Roman" w:cs="Times New Roman"/>
          <w:sz w:val="24"/>
          <w:szCs w:val="24"/>
        </w:rPr>
        <w:t xml:space="preserve">including </w:t>
      </w:r>
      <w:r w:rsidR="009B2A52" w:rsidRPr="00FA05D9">
        <w:rPr>
          <w:rFonts w:ascii="Times New Roman" w:eastAsia="Times New Roman" w:hAnsi="Times New Roman" w:cs="Times New Roman"/>
          <w:sz w:val="24"/>
          <w:szCs w:val="24"/>
        </w:rPr>
        <w:t>eight</w:t>
      </w:r>
      <w:r w:rsidR="00614B1B" w:rsidRPr="00FA05D9">
        <w:rPr>
          <w:rFonts w:ascii="Times New Roman" w:eastAsia="Times New Roman" w:hAnsi="Times New Roman" w:cs="Times New Roman"/>
          <w:sz w:val="24"/>
          <w:szCs w:val="24"/>
        </w:rPr>
        <w:t xml:space="preserve"> women with disabilities. Following the 2019 local elections, </w:t>
      </w:r>
      <w:r w:rsidR="009B2A52" w:rsidRPr="00FA05D9">
        <w:rPr>
          <w:rFonts w:ascii="Times New Roman" w:eastAsia="Times New Roman" w:hAnsi="Times New Roman" w:cs="Times New Roman"/>
          <w:sz w:val="24"/>
          <w:szCs w:val="24"/>
        </w:rPr>
        <w:t>six</w:t>
      </w:r>
      <w:r w:rsidR="00614B1B" w:rsidRPr="00FA05D9">
        <w:rPr>
          <w:rFonts w:ascii="Times New Roman" w:eastAsia="Times New Roman" w:hAnsi="Times New Roman" w:cs="Times New Roman"/>
          <w:sz w:val="24"/>
          <w:szCs w:val="24"/>
        </w:rPr>
        <w:t xml:space="preserve"> women with disabilities and </w:t>
      </w:r>
      <w:r w:rsidR="009B2A52" w:rsidRPr="00FA05D9">
        <w:rPr>
          <w:rFonts w:ascii="Times New Roman" w:eastAsia="Times New Roman" w:hAnsi="Times New Roman" w:cs="Times New Roman"/>
          <w:sz w:val="24"/>
          <w:szCs w:val="24"/>
        </w:rPr>
        <w:t>six</w:t>
      </w:r>
      <w:r w:rsidR="00614B1B" w:rsidRPr="00FA05D9">
        <w:rPr>
          <w:rFonts w:ascii="Times New Roman" w:eastAsia="Times New Roman" w:hAnsi="Times New Roman" w:cs="Times New Roman"/>
          <w:sz w:val="24"/>
          <w:szCs w:val="24"/>
        </w:rPr>
        <w:t xml:space="preserve"> Roma women were chosen as local councilors.</w:t>
      </w:r>
    </w:p>
    <w:p w14:paraId="1E1227E6" w14:textId="77777777" w:rsidR="00ED0E8F" w:rsidRDefault="00ED0E8F" w:rsidP="00ED0E8F">
      <w:pPr>
        <w:jc w:val="both"/>
        <w:rPr>
          <w:rFonts w:ascii="Times New Roman" w:eastAsia="Times New Roman" w:hAnsi="Times New Roman" w:cs="Times New Roman"/>
          <w:sz w:val="24"/>
          <w:szCs w:val="24"/>
        </w:rPr>
      </w:pPr>
    </w:p>
    <w:p w14:paraId="399167B7" w14:textId="0F675C15" w:rsidR="000C2CC0" w:rsidRPr="00FA05D9" w:rsidRDefault="00965EDA" w:rsidP="00ED0E8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In addition, </w:t>
      </w:r>
      <w:r w:rsidR="00A35AB9" w:rsidRPr="00FA05D9">
        <w:rPr>
          <w:rFonts w:ascii="Times New Roman" w:eastAsia="Times New Roman" w:hAnsi="Times New Roman" w:cs="Times New Roman"/>
          <w:sz w:val="24"/>
          <w:szCs w:val="24"/>
        </w:rPr>
        <w:t>CEC and UNDP Moldova have conducted capapacity building programs on political participation of persosn with disabilites</w:t>
      </w:r>
      <w:r w:rsidRPr="00FA05D9">
        <w:rPr>
          <w:rFonts w:ascii="Times New Roman" w:eastAsia="Times New Roman" w:hAnsi="Times New Roman" w:cs="Times New Roman"/>
          <w:sz w:val="24"/>
          <w:szCs w:val="24"/>
        </w:rPr>
        <w:t xml:space="preserve">. </w:t>
      </w:r>
      <w:r w:rsidR="00DB313F" w:rsidRPr="00FA05D9">
        <w:rPr>
          <w:rFonts w:ascii="Times New Roman" w:eastAsia="Times New Roman" w:hAnsi="Times New Roman" w:cs="Times New Roman"/>
          <w:sz w:val="24"/>
          <w:szCs w:val="24"/>
        </w:rPr>
        <w:t xml:space="preserve">In </w:t>
      </w:r>
      <w:r w:rsidRPr="00FA05D9">
        <w:rPr>
          <w:rFonts w:ascii="Times New Roman" w:eastAsia="Times New Roman" w:hAnsi="Times New Roman" w:cs="Times New Roman"/>
          <w:sz w:val="24"/>
          <w:szCs w:val="24"/>
        </w:rPr>
        <w:t>total</w:t>
      </w:r>
      <w:r w:rsidR="000C2CC0" w:rsidRPr="00FA05D9">
        <w:rPr>
          <w:rFonts w:ascii="Times New Roman" w:eastAsia="Times New Roman" w:hAnsi="Times New Roman" w:cs="Times New Roman"/>
          <w:sz w:val="24"/>
          <w:szCs w:val="24"/>
        </w:rPr>
        <w:t xml:space="preserve"> 1142 persons with disabilities, </w:t>
      </w:r>
      <w:r w:rsidR="00DB313F">
        <w:rPr>
          <w:rFonts w:ascii="Times New Roman" w:eastAsia="Times New Roman" w:hAnsi="Times New Roman" w:cs="Times New Roman"/>
          <w:sz w:val="24"/>
          <w:szCs w:val="24"/>
        </w:rPr>
        <w:t>including</w:t>
      </w:r>
      <w:r w:rsidR="009B2A52" w:rsidRPr="00FA05D9">
        <w:rPr>
          <w:rFonts w:ascii="Times New Roman" w:eastAsia="Times New Roman" w:hAnsi="Times New Roman" w:cs="Times New Roman"/>
          <w:sz w:val="24"/>
          <w:szCs w:val="24"/>
        </w:rPr>
        <w:t xml:space="preserve"> </w:t>
      </w:r>
      <w:r w:rsidR="000C2CC0" w:rsidRPr="00FA05D9">
        <w:rPr>
          <w:rFonts w:ascii="Times New Roman" w:eastAsia="Times New Roman" w:hAnsi="Times New Roman" w:cs="Times New Roman"/>
          <w:sz w:val="24"/>
          <w:szCs w:val="24"/>
        </w:rPr>
        <w:t>654 women</w:t>
      </w:r>
      <w:r w:rsidR="00614B1B" w:rsidRPr="00FA05D9">
        <w:rPr>
          <w:rFonts w:ascii="Times New Roman" w:eastAsia="Times New Roman" w:hAnsi="Times New Roman" w:cs="Times New Roman"/>
          <w:sz w:val="24"/>
          <w:szCs w:val="24"/>
        </w:rPr>
        <w:t xml:space="preserve"> strengthened their capacities on political participation</w:t>
      </w:r>
      <w:r w:rsidR="000C2CC0" w:rsidRPr="00FA05D9">
        <w:rPr>
          <w:rFonts w:ascii="Times New Roman" w:eastAsia="Times New Roman" w:hAnsi="Times New Roman" w:cs="Times New Roman"/>
          <w:sz w:val="24"/>
          <w:szCs w:val="24"/>
        </w:rPr>
        <w:t>.</w:t>
      </w:r>
    </w:p>
    <w:p w14:paraId="1A44B272" w14:textId="77777777" w:rsidR="000C2CC0" w:rsidRPr="00FA05D9" w:rsidRDefault="000C2CC0" w:rsidP="00ED0E8F">
      <w:pPr>
        <w:jc w:val="both"/>
        <w:rPr>
          <w:rFonts w:ascii="Times New Roman" w:eastAsia="Times New Roman" w:hAnsi="Times New Roman" w:cs="Times New Roman"/>
          <w:i/>
          <w:sz w:val="24"/>
          <w:szCs w:val="24"/>
          <w:u w:val="single"/>
        </w:rPr>
      </w:pPr>
      <w:r w:rsidRPr="00FA05D9">
        <w:rPr>
          <w:rFonts w:ascii="Times New Roman" w:eastAsia="Times New Roman" w:hAnsi="Times New Roman" w:cs="Times New Roman"/>
          <w:i/>
          <w:sz w:val="24"/>
          <w:szCs w:val="24"/>
          <w:u w:val="single"/>
        </w:rPr>
        <w:t xml:space="preserve">With reference to recommendation 13 letter (a) from the Committee's </w:t>
      </w:r>
      <w:r w:rsidR="009B2A52" w:rsidRPr="00FA05D9">
        <w:rPr>
          <w:rFonts w:ascii="Times New Roman" w:eastAsia="Times New Roman" w:hAnsi="Times New Roman" w:cs="Times New Roman"/>
          <w:i/>
          <w:sz w:val="24"/>
          <w:szCs w:val="24"/>
          <w:u w:val="single"/>
        </w:rPr>
        <w:t>C</w:t>
      </w:r>
      <w:r w:rsidRPr="00FA05D9">
        <w:rPr>
          <w:rFonts w:ascii="Times New Roman" w:eastAsia="Times New Roman" w:hAnsi="Times New Roman" w:cs="Times New Roman"/>
          <w:i/>
          <w:sz w:val="24"/>
          <w:szCs w:val="24"/>
          <w:u w:val="single"/>
        </w:rPr>
        <w:t xml:space="preserve">oncluding </w:t>
      </w:r>
      <w:r w:rsidR="009B2A52" w:rsidRPr="00FA05D9">
        <w:rPr>
          <w:rFonts w:ascii="Times New Roman" w:eastAsia="Times New Roman" w:hAnsi="Times New Roman" w:cs="Times New Roman"/>
          <w:i/>
          <w:sz w:val="24"/>
          <w:szCs w:val="24"/>
          <w:u w:val="single"/>
        </w:rPr>
        <w:t>O</w:t>
      </w:r>
      <w:r w:rsidRPr="00FA05D9">
        <w:rPr>
          <w:rFonts w:ascii="Times New Roman" w:eastAsia="Times New Roman" w:hAnsi="Times New Roman" w:cs="Times New Roman"/>
          <w:i/>
          <w:sz w:val="24"/>
          <w:szCs w:val="24"/>
          <w:u w:val="single"/>
        </w:rPr>
        <w:t>bservations, we inform the following:</w:t>
      </w:r>
    </w:p>
    <w:p w14:paraId="587E8685" w14:textId="77777777" w:rsidR="00ED0E8F" w:rsidRDefault="00ED0E8F" w:rsidP="00ED0E8F">
      <w:pPr>
        <w:jc w:val="both"/>
        <w:rPr>
          <w:rFonts w:ascii="Times New Roman" w:eastAsia="Times New Roman" w:hAnsi="Times New Roman" w:cs="Times New Roman"/>
          <w:sz w:val="24"/>
          <w:szCs w:val="24"/>
        </w:rPr>
      </w:pPr>
    </w:p>
    <w:p w14:paraId="08FB849F" w14:textId="77777777" w:rsidR="000C2CC0" w:rsidRPr="00FA05D9" w:rsidRDefault="000C2CC0" w:rsidP="00ED0E8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right of women with disabilities to sexual and reproductive health on an equal </w:t>
      </w:r>
      <w:r w:rsidR="00A35AB9" w:rsidRPr="00FA05D9">
        <w:rPr>
          <w:rFonts w:ascii="Times New Roman" w:eastAsia="Times New Roman" w:hAnsi="Times New Roman" w:cs="Times New Roman"/>
          <w:sz w:val="24"/>
          <w:szCs w:val="24"/>
        </w:rPr>
        <w:t xml:space="preserve">basis </w:t>
      </w:r>
      <w:r w:rsidRPr="00FA05D9">
        <w:rPr>
          <w:rFonts w:ascii="Times New Roman" w:eastAsia="Times New Roman" w:hAnsi="Times New Roman" w:cs="Times New Roman"/>
          <w:sz w:val="24"/>
          <w:szCs w:val="24"/>
        </w:rPr>
        <w:t xml:space="preserve">with others, is established in the normative framework, including Law no. 138/2012 on </w:t>
      </w:r>
      <w:r w:rsidR="009B2A52" w:rsidRPr="00FA05D9">
        <w:rPr>
          <w:rFonts w:ascii="Times New Roman" w:eastAsia="Times New Roman" w:hAnsi="Times New Roman" w:cs="Times New Roman"/>
          <w:sz w:val="24"/>
          <w:szCs w:val="24"/>
        </w:rPr>
        <w:t>r</w:t>
      </w:r>
      <w:r w:rsidR="007F0273" w:rsidRPr="00FA05D9">
        <w:rPr>
          <w:rFonts w:ascii="Times New Roman" w:eastAsia="Times New Roman" w:hAnsi="Times New Roman" w:cs="Times New Roman"/>
          <w:sz w:val="24"/>
          <w:szCs w:val="24"/>
        </w:rPr>
        <w:t xml:space="preserve">eproductive </w:t>
      </w:r>
      <w:r w:rsidR="009B2A52" w:rsidRPr="00FA05D9">
        <w:rPr>
          <w:rFonts w:ascii="Times New Roman" w:eastAsia="Times New Roman" w:hAnsi="Times New Roman" w:cs="Times New Roman"/>
          <w:sz w:val="24"/>
          <w:szCs w:val="24"/>
        </w:rPr>
        <w:t>h</w:t>
      </w:r>
      <w:r w:rsidR="007F0273" w:rsidRPr="00FA05D9">
        <w:rPr>
          <w:rFonts w:ascii="Times New Roman" w:eastAsia="Times New Roman" w:hAnsi="Times New Roman" w:cs="Times New Roman"/>
          <w:sz w:val="24"/>
          <w:szCs w:val="24"/>
        </w:rPr>
        <w:t>ealth</w:t>
      </w:r>
      <w:r w:rsidRPr="00FA05D9">
        <w:rPr>
          <w:rFonts w:ascii="Times New Roman" w:eastAsia="Times New Roman" w:hAnsi="Times New Roman" w:cs="Times New Roman"/>
          <w:sz w:val="24"/>
          <w:szCs w:val="24"/>
        </w:rPr>
        <w:t xml:space="preserve">, Law no. 411/1995 on </w:t>
      </w:r>
      <w:r w:rsidR="009B2A52" w:rsidRPr="00FA05D9">
        <w:rPr>
          <w:rFonts w:ascii="Times New Roman" w:eastAsia="Times New Roman" w:hAnsi="Times New Roman" w:cs="Times New Roman"/>
          <w:sz w:val="24"/>
          <w:szCs w:val="24"/>
        </w:rPr>
        <w:t>h</w:t>
      </w:r>
      <w:r w:rsidR="007F0273" w:rsidRPr="00FA05D9">
        <w:rPr>
          <w:rFonts w:ascii="Times New Roman" w:eastAsia="Times New Roman" w:hAnsi="Times New Roman" w:cs="Times New Roman"/>
          <w:sz w:val="24"/>
          <w:szCs w:val="24"/>
        </w:rPr>
        <w:t xml:space="preserve">ealth </w:t>
      </w:r>
      <w:r w:rsidR="009B2A52" w:rsidRPr="00FA05D9">
        <w:rPr>
          <w:rFonts w:ascii="Times New Roman" w:eastAsia="Times New Roman" w:hAnsi="Times New Roman" w:cs="Times New Roman"/>
          <w:sz w:val="24"/>
          <w:szCs w:val="24"/>
        </w:rPr>
        <w:t>c</w:t>
      </w:r>
      <w:r w:rsidRPr="00FA05D9">
        <w:rPr>
          <w:rFonts w:ascii="Times New Roman" w:eastAsia="Times New Roman" w:hAnsi="Times New Roman" w:cs="Times New Roman"/>
          <w:sz w:val="24"/>
          <w:szCs w:val="24"/>
        </w:rPr>
        <w:t xml:space="preserve">are, Law no. 60/2012 on </w:t>
      </w:r>
      <w:r w:rsidR="009B2A52" w:rsidRPr="00FA05D9">
        <w:rPr>
          <w:rFonts w:ascii="Times New Roman" w:eastAsia="Times New Roman" w:hAnsi="Times New Roman" w:cs="Times New Roman"/>
          <w:sz w:val="24"/>
          <w:szCs w:val="24"/>
        </w:rPr>
        <w:t>s</w:t>
      </w:r>
      <w:r w:rsidR="007F0273" w:rsidRPr="00FA05D9">
        <w:rPr>
          <w:rFonts w:ascii="Times New Roman" w:eastAsia="Times New Roman" w:hAnsi="Times New Roman" w:cs="Times New Roman"/>
          <w:sz w:val="24"/>
          <w:szCs w:val="24"/>
        </w:rPr>
        <w:t xml:space="preserve">ocial </w:t>
      </w:r>
      <w:r w:rsidR="00DB313F" w:rsidRPr="00FA05D9">
        <w:rPr>
          <w:rFonts w:ascii="Times New Roman" w:eastAsia="Times New Roman" w:hAnsi="Times New Roman" w:cs="Times New Roman"/>
          <w:sz w:val="24"/>
          <w:szCs w:val="24"/>
        </w:rPr>
        <w:t xml:space="preserve">inclusion </w:t>
      </w:r>
      <w:r w:rsidRPr="00FA05D9">
        <w:rPr>
          <w:rFonts w:ascii="Times New Roman" w:eastAsia="Times New Roman" w:hAnsi="Times New Roman" w:cs="Times New Roman"/>
          <w:sz w:val="24"/>
          <w:szCs w:val="24"/>
        </w:rPr>
        <w:t xml:space="preserve">of persons with disabilities, the National Program </w:t>
      </w:r>
      <w:r w:rsidR="007F0273" w:rsidRPr="00FA05D9">
        <w:rPr>
          <w:rFonts w:ascii="Times New Roman" w:eastAsia="Times New Roman" w:hAnsi="Times New Roman" w:cs="Times New Roman"/>
          <w:sz w:val="24"/>
          <w:szCs w:val="24"/>
        </w:rPr>
        <w:t xml:space="preserve">on </w:t>
      </w:r>
      <w:r w:rsidRPr="00FA05D9">
        <w:rPr>
          <w:rFonts w:ascii="Times New Roman" w:eastAsia="Times New Roman" w:hAnsi="Times New Roman" w:cs="Times New Roman"/>
          <w:sz w:val="24"/>
          <w:szCs w:val="24"/>
        </w:rPr>
        <w:t xml:space="preserve">sexual and reproductive rights </w:t>
      </w:r>
      <w:r w:rsidR="007F0273" w:rsidRPr="00FA05D9">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2018-2022</w:t>
      </w:r>
      <w:r w:rsidR="007F0273" w:rsidRPr="00FA05D9">
        <w:rPr>
          <w:rFonts w:ascii="Times New Roman" w:eastAsia="Times New Roman" w:hAnsi="Times New Roman" w:cs="Times New Roman"/>
          <w:sz w:val="24"/>
          <w:szCs w:val="24"/>
        </w:rPr>
        <w:t>)</w:t>
      </w:r>
      <w:r w:rsidR="009B2A52" w:rsidRPr="00FA05D9">
        <w:rPr>
          <w:rFonts w:ascii="Times New Roman" w:eastAsia="Times New Roman" w:hAnsi="Times New Roman" w:cs="Times New Roman"/>
          <w:sz w:val="24"/>
          <w:szCs w:val="24"/>
        </w:rPr>
        <w:t>, approved by G</w:t>
      </w:r>
      <w:r w:rsidRPr="00FA05D9">
        <w:rPr>
          <w:rFonts w:ascii="Times New Roman" w:eastAsia="Times New Roman" w:hAnsi="Times New Roman" w:cs="Times New Roman"/>
          <w:sz w:val="24"/>
          <w:szCs w:val="24"/>
        </w:rPr>
        <w:t>D no. 681/2018.</w:t>
      </w:r>
    </w:p>
    <w:p w14:paraId="341B753F" w14:textId="77777777" w:rsidR="00ED0E8F" w:rsidRDefault="00ED0E8F" w:rsidP="001D4515">
      <w:pPr>
        <w:pBdr>
          <w:top w:val="nil"/>
          <w:left w:val="nil"/>
          <w:bottom w:val="nil"/>
          <w:right w:val="nil"/>
          <w:between w:val="nil"/>
        </w:pBdr>
        <w:jc w:val="both"/>
        <w:rPr>
          <w:rFonts w:ascii="Times New Roman" w:eastAsia="Times New Roman" w:hAnsi="Times New Roman" w:cs="Times New Roman"/>
          <w:sz w:val="24"/>
          <w:szCs w:val="24"/>
        </w:rPr>
      </w:pPr>
    </w:p>
    <w:p w14:paraId="1C6DAF2E" w14:textId="54CB721A" w:rsidR="001D4515" w:rsidRPr="00FA05D9" w:rsidRDefault="001D4515" w:rsidP="001D4515">
      <w:pPr>
        <w:pBdr>
          <w:top w:val="nil"/>
          <w:left w:val="nil"/>
          <w:bottom w:val="nil"/>
          <w:right w:val="nil"/>
          <w:between w:val="nil"/>
        </w:pBd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National Program on Sexual and Reproductive Health and Rights for 2018–2022 aims to ensure universal access to sexual and reproductive health services, including in case of humanitarian situations, being focused on enhancing rights and expanding choices for all at all ages, and particularly those furthest behind, including people with disabilities. </w:t>
      </w:r>
    </w:p>
    <w:p w14:paraId="36E64184" w14:textId="77777777" w:rsidR="00ED0E8F" w:rsidRDefault="00ED0E8F" w:rsidP="001D4515">
      <w:pPr>
        <w:pBdr>
          <w:top w:val="nil"/>
          <w:left w:val="nil"/>
          <w:bottom w:val="nil"/>
          <w:right w:val="nil"/>
          <w:between w:val="nil"/>
        </w:pBdr>
        <w:jc w:val="both"/>
        <w:rPr>
          <w:rFonts w:ascii="Times New Roman" w:eastAsia="Times New Roman" w:hAnsi="Times New Roman" w:cs="Times New Roman"/>
          <w:sz w:val="24"/>
          <w:szCs w:val="24"/>
        </w:rPr>
      </w:pPr>
    </w:p>
    <w:p w14:paraId="3A6C3B92" w14:textId="3CA0B184" w:rsidR="001D4515" w:rsidRPr="00FA05D9" w:rsidRDefault="001D4515" w:rsidP="001D4515">
      <w:pPr>
        <w:pBdr>
          <w:top w:val="nil"/>
          <w:left w:val="nil"/>
          <w:bottom w:val="nil"/>
          <w:right w:val="nil"/>
          <w:between w:val="nil"/>
        </w:pBd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UNFPA and WHO provided technical support to the national authorities to develop the National </w:t>
      </w:r>
      <w:r w:rsidR="009B2A52" w:rsidRPr="00FA05D9">
        <w:rPr>
          <w:rFonts w:ascii="Times New Roman" w:eastAsia="Times New Roman" w:hAnsi="Times New Roman" w:cs="Times New Roman"/>
          <w:sz w:val="24"/>
          <w:szCs w:val="24"/>
        </w:rPr>
        <w:t>p</w:t>
      </w:r>
      <w:r w:rsidRPr="00FA05D9">
        <w:rPr>
          <w:rFonts w:ascii="Times New Roman" w:eastAsia="Times New Roman" w:hAnsi="Times New Roman" w:cs="Times New Roman"/>
          <w:sz w:val="24"/>
          <w:szCs w:val="24"/>
        </w:rPr>
        <w:t xml:space="preserve">rogram on </w:t>
      </w:r>
      <w:r w:rsidR="00DB313F">
        <w:rPr>
          <w:rFonts w:ascii="Times New Roman" w:eastAsia="Times New Roman" w:hAnsi="Times New Roman" w:cs="Times New Roman"/>
          <w:sz w:val="24"/>
          <w:szCs w:val="24"/>
        </w:rPr>
        <w:t>s</w:t>
      </w:r>
      <w:r w:rsidR="00DB313F" w:rsidRPr="00FA05D9">
        <w:rPr>
          <w:rFonts w:ascii="Times New Roman" w:eastAsia="Times New Roman" w:hAnsi="Times New Roman" w:cs="Times New Roman"/>
          <w:sz w:val="24"/>
          <w:szCs w:val="24"/>
        </w:rPr>
        <w:t xml:space="preserve">exual </w:t>
      </w:r>
      <w:r w:rsidRPr="00FA05D9">
        <w:rPr>
          <w:rFonts w:ascii="Times New Roman" w:eastAsia="Times New Roman" w:hAnsi="Times New Roman" w:cs="Times New Roman"/>
          <w:sz w:val="24"/>
          <w:szCs w:val="24"/>
        </w:rPr>
        <w:t xml:space="preserve">and </w:t>
      </w:r>
      <w:r w:rsidR="0046407D">
        <w:rPr>
          <w:rFonts w:ascii="Times New Roman" w:eastAsia="Times New Roman" w:hAnsi="Times New Roman" w:cs="Times New Roman"/>
          <w:sz w:val="24"/>
          <w:szCs w:val="24"/>
        </w:rPr>
        <w:t>r</w:t>
      </w:r>
      <w:r w:rsidR="0046407D" w:rsidRPr="00FA05D9">
        <w:rPr>
          <w:rFonts w:ascii="Times New Roman" w:eastAsia="Times New Roman" w:hAnsi="Times New Roman" w:cs="Times New Roman"/>
          <w:sz w:val="24"/>
          <w:szCs w:val="24"/>
        </w:rPr>
        <w:t xml:space="preserve">eproductive </w:t>
      </w:r>
      <w:r w:rsidR="0046407D">
        <w:rPr>
          <w:rFonts w:ascii="Times New Roman" w:eastAsia="Times New Roman" w:hAnsi="Times New Roman" w:cs="Times New Roman"/>
          <w:sz w:val="24"/>
          <w:szCs w:val="24"/>
        </w:rPr>
        <w:t>h</w:t>
      </w:r>
      <w:r w:rsidR="0046407D" w:rsidRPr="00FA05D9">
        <w:rPr>
          <w:rFonts w:ascii="Times New Roman" w:eastAsia="Times New Roman" w:hAnsi="Times New Roman" w:cs="Times New Roman"/>
          <w:sz w:val="24"/>
          <w:szCs w:val="24"/>
        </w:rPr>
        <w:t xml:space="preserve">ealth </w:t>
      </w:r>
      <w:r w:rsidRPr="00FA05D9">
        <w:rPr>
          <w:rFonts w:ascii="Times New Roman" w:eastAsia="Times New Roman" w:hAnsi="Times New Roman" w:cs="Times New Roman"/>
          <w:sz w:val="24"/>
          <w:szCs w:val="24"/>
        </w:rPr>
        <w:t xml:space="preserve">and </w:t>
      </w:r>
      <w:r w:rsidR="0046407D">
        <w:rPr>
          <w:rFonts w:ascii="Times New Roman" w:eastAsia="Times New Roman" w:hAnsi="Times New Roman" w:cs="Times New Roman"/>
          <w:sz w:val="24"/>
          <w:szCs w:val="24"/>
        </w:rPr>
        <w:t>r</w:t>
      </w:r>
      <w:r w:rsidR="0046407D" w:rsidRPr="00FA05D9">
        <w:rPr>
          <w:rFonts w:ascii="Times New Roman" w:eastAsia="Times New Roman" w:hAnsi="Times New Roman" w:cs="Times New Roman"/>
          <w:sz w:val="24"/>
          <w:szCs w:val="24"/>
        </w:rPr>
        <w:t xml:space="preserve">ights </w:t>
      </w:r>
      <w:r w:rsidRPr="00FA05D9">
        <w:rPr>
          <w:rFonts w:ascii="Times New Roman" w:eastAsia="Times New Roman" w:hAnsi="Times New Roman" w:cs="Times New Roman"/>
          <w:sz w:val="24"/>
          <w:szCs w:val="24"/>
        </w:rPr>
        <w:t>for 2018–2022 aimed to ensure universal access to sexual and reproductive services, including in case of humanitarian situations.  In line with the provisions of the program, UNFPA and WHO provided support to the Ministry of Health, Labor and Social Protection to ensure vulnerable groups, including persons with disabilities, with modern contraceptives free of charge (purchased from the state budget). Also, with their support, the State University of Medicine and Pharmacy reviewed the Standardized Clinical Protocols on Family Planning/Methods of Contraception for Family Doctors and Gynecologists and included provisions related to counselling for people with disabilities on contraception.</w:t>
      </w:r>
    </w:p>
    <w:p w14:paraId="653628FA" w14:textId="77777777" w:rsidR="00ED0E8F" w:rsidRDefault="00ED0E8F" w:rsidP="00ED0E8F">
      <w:pPr>
        <w:jc w:val="both"/>
        <w:rPr>
          <w:rFonts w:ascii="Times New Roman" w:eastAsia="Times New Roman" w:hAnsi="Times New Roman" w:cs="Times New Roman"/>
          <w:sz w:val="24"/>
          <w:szCs w:val="24"/>
        </w:rPr>
      </w:pPr>
    </w:p>
    <w:p w14:paraId="69CEEFF6" w14:textId="1D3B2CBC" w:rsidR="006671A8" w:rsidRPr="00FA05D9" w:rsidRDefault="00D230F0" w:rsidP="00ED0E8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For </w:t>
      </w:r>
      <w:r w:rsidR="000C2CC0" w:rsidRPr="00FA05D9">
        <w:rPr>
          <w:rFonts w:ascii="Times New Roman" w:eastAsia="Times New Roman" w:hAnsi="Times New Roman" w:cs="Times New Roman"/>
          <w:sz w:val="24"/>
          <w:szCs w:val="24"/>
        </w:rPr>
        <w:t xml:space="preserve">2018, </w:t>
      </w:r>
      <w:r w:rsidRPr="00FA05D9">
        <w:rPr>
          <w:rFonts w:ascii="Times New Roman" w:eastAsia="Times New Roman" w:hAnsi="Times New Roman" w:cs="Times New Roman"/>
          <w:sz w:val="24"/>
          <w:szCs w:val="24"/>
        </w:rPr>
        <w:t>about</w:t>
      </w:r>
      <w:r w:rsidR="000C2CC0" w:rsidRPr="00FA05D9">
        <w:rPr>
          <w:rFonts w:ascii="Times New Roman" w:eastAsia="Times New Roman" w:hAnsi="Times New Roman" w:cs="Times New Roman"/>
          <w:sz w:val="24"/>
          <w:szCs w:val="24"/>
        </w:rPr>
        <w:t xml:space="preserve"> 3.5 million lei</w:t>
      </w:r>
      <w:r w:rsidR="0046407D" w:rsidRPr="0046407D">
        <w:rPr>
          <w:rFonts w:ascii="Times New Roman" w:eastAsia="Times New Roman" w:hAnsi="Times New Roman" w:cs="Times New Roman"/>
          <w:sz w:val="24"/>
          <w:szCs w:val="24"/>
        </w:rPr>
        <w:t xml:space="preserve"> </w:t>
      </w:r>
      <w:r w:rsidR="0046407D">
        <w:rPr>
          <w:rFonts w:ascii="Times New Roman" w:eastAsia="Times New Roman" w:hAnsi="Times New Roman" w:cs="Times New Roman"/>
          <w:sz w:val="24"/>
          <w:szCs w:val="24"/>
        </w:rPr>
        <w:t xml:space="preserve">were allocated </w:t>
      </w:r>
      <w:r w:rsidR="0046407D" w:rsidRPr="00FA05D9">
        <w:rPr>
          <w:rFonts w:ascii="Times New Roman" w:eastAsia="Times New Roman" w:hAnsi="Times New Roman" w:cs="Times New Roman"/>
          <w:sz w:val="24"/>
          <w:szCs w:val="24"/>
        </w:rPr>
        <w:t xml:space="preserve">from the public budget for </w:t>
      </w:r>
      <w:r w:rsidR="0046407D">
        <w:rPr>
          <w:rFonts w:ascii="Times New Roman" w:eastAsia="Times New Roman" w:hAnsi="Times New Roman" w:cs="Times New Roman"/>
          <w:sz w:val="24"/>
          <w:szCs w:val="24"/>
        </w:rPr>
        <w:t xml:space="preserve">the </w:t>
      </w:r>
      <w:r w:rsidR="0046407D" w:rsidRPr="00FA05D9">
        <w:rPr>
          <w:rFonts w:ascii="Times New Roman" w:eastAsia="Times New Roman" w:hAnsi="Times New Roman" w:cs="Times New Roman"/>
          <w:sz w:val="24"/>
          <w:szCs w:val="24"/>
        </w:rPr>
        <w:t>procurement of the modern contraceptives for vulnerable groups, including people with disabilities</w:t>
      </w:r>
      <w:r w:rsidR="000C2CC0" w:rsidRPr="00FA05D9">
        <w:rPr>
          <w:rFonts w:ascii="Times New Roman" w:eastAsia="Times New Roman" w:hAnsi="Times New Roman" w:cs="Times New Roman"/>
          <w:sz w:val="24"/>
          <w:szCs w:val="24"/>
        </w:rPr>
        <w:t xml:space="preserve">, and </w:t>
      </w:r>
      <w:r w:rsidRPr="00FA05D9">
        <w:rPr>
          <w:rFonts w:ascii="Times New Roman" w:eastAsia="Times New Roman" w:hAnsi="Times New Roman" w:cs="Times New Roman"/>
          <w:sz w:val="24"/>
          <w:szCs w:val="24"/>
        </w:rPr>
        <w:t xml:space="preserve">for </w:t>
      </w:r>
      <w:r w:rsidR="000C2CC0" w:rsidRPr="00FA05D9">
        <w:rPr>
          <w:rFonts w:ascii="Times New Roman" w:eastAsia="Times New Roman" w:hAnsi="Times New Roman" w:cs="Times New Roman"/>
          <w:sz w:val="24"/>
          <w:szCs w:val="24"/>
        </w:rPr>
        <w:t>2019 - 2.9 million lei.</w:t>
      </w:r>
    </w:p>
    <w:p w14:paraId="42D894D9" w14:textId="77777777" w:rsidR="00ED0E8F" w:rsidRDefault="00ED0E8F" w:rsidP="00ED0E8F">
      <w:pPr>
        <w:jc w:val="both"/>
        <w:rPr>
          <w:rFonts w:ascii="Times New Roman" w:eastAsia="Times New Roman" w:hAnsi="Times New Roman" w:cs="Times New Roman"/>
          <w:sz w:val="24"/>
          <w:szCs w:val="24"/>
        </w:rPr>
      </w:pPr>
    </w:p>
    <w:p w14:paraId="09D31291" w14:textId="022FED63" w:rsidR="006671A8" w:rsidRPr="00FA05D9" w:rsidRDefault="000C2CC0" w:rsidP="00ED0E8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Among the groups with increased vulnerability, adolescents and young people with different </w:t>
      </w:r>
      <w:r w:rsidR="00D230F0" w:rsidRPr="00FA05D9">
        <w:rPr>
          <w:rFonts w:ascii="Times New Roman" w:eastAsia="Times New Roman" w:hAnsi="Times New Roman" w:cs="Times New Roman"/>
          <w:sz w:val="24"/>
          <w:szCs w:val="24"/>
        </w:rPr>
        <w:t xml:space="preserve">types </w:t>
      </w:r>
      <w:r w:rsidRPr="00FA05D9">
        <w:rPr>
          <w:rFonts w:ascii="Times New Roman" w:eastAsia="Times New Roman" w:hAnsi="Times New Roman" w:cs="Times New Roman"/>
          <w:sz w:val="24"/>
          <w:szCs w:val="24"/>
        </w:rPr>
        <w:t>of disability, benefit</w:t>
      </w:r>
      <w:r w:rsidR="00D230F0" w:rsidRPr="00FA05D9">
        <w:rPr>
          <w:rFonts w:ascii="Times New Roman" w:eastAsia="Times New Roman" w:hAnsi="Times New Roman" w:cs="Times New Roman"/>
          <w:sz w:val="24"/>
          <w:szCs w:val="24"/>
        </w:rPr>
        <w:t>ed</w:t>
      </w:r>
      <w:r w:rsidRPr="00FA05D9">
        <w:rPr>
          <w:rFonts w:ascii="Times New Roman" w:eastAsia="Times New Roman" w:hAnsi="Times New Roman" w:cs="Times New Roman"/>
          <w:sz w:val="24"/>
          <w:szCs w:val="24"/>
        </w:rPr>
        <w:t xml:space="preserve"> from </w:t>
      </w:r>
      <w:r w:rsidR="00D230F0" w:rsidRPr="00FA05D9">
        <w:rPr>
          <w:rFonts w:ascii="Times New Roman" w:eastAsia="Times New Roman" w:hAnsi="Times New Roman" w:cs="Times New Roman"/>
          <w:sz w:val="24"/>
          <w:szCs w:val="24"/>
        </w:rPr>
        <w:t xml:space="preserve">specialized </w:t>
      </w:r>
      <w:r w:rsidR="00020F7F" w:rsidRPr="00FA05D9">
        <w:rPr>
          <w:rFonts w:ascii="Times New Roman" w:eastAsia="Times New Roman" w:hAnsi="Times New Roman" w:cs="Times New Roman"/>
          <w:sz w:val="24"/>
          <w:szCs w:val="24"/>
        </w:rPr>
        <w:t>services to</w:t>
      </w:r>
      <w:r w:rsidRPr="00FA05D9">
        <w:rPr>
          <w:rFonts w:ascii="Times New Roman" w:eastAsia="Times New Roman" w:hAnsi="Times New Roman" w:cs="Times New Roman"/>
          <w:sz w:val="24"/>
          <w:szCs w:val="24"/>
        </w:rPr>
        <w:t xml:space="preserve"> their specific needs, manifested by creating a network of 41 </w:t>
      </w:r>
      <w:r w:rsidR="00A31ED8" w:rsidRPr="00FA05D9">
        <w:rPr>
          <w:rFonts w:ascii="Times New Roman" w:eastAsia="Times New Roman" w:hAnsi="Times New Roman" w:cs="Times New Roman"/>
          <w:sz w:val="24"/>
          <w:szCs w:val="24"/>
        </w:rPr>
        <w:t>Youth Friendly Health Services (YFHC) located</w:t>
      </w:r>
      <w:r w:rsidRPr="00FA05D9">
        <w:rPr>
          <w:rFonts w:ascii="Times New Roman" w:eastAsia="Times New Roman" w:hAnsi="Times New Roman" w:cs="Times New Roman"/>
          <w:sz w:val="24"/>
          <w:szCs w:val="24"/>
        </w:rPr>
        <w:t xml:space="preserve"> in Chisinau, Balti and district centers </w:t>
      </w:r>
      <w:r w:rsidR="00A31ED8" w:rsidRPr="00FA05D9">
        <w:rPr>
          <w:rFonts w:ascii="Times New Roman" w:eastAsia="Times New Roman" w:hAnsi="Times New Roman" w:cs="Times New Roman"/>
          <w:sz w:val="24"/>
          <w:szCs w:val="24"/>
        </w:rPr>
        <w:t>across the country</w:t>
      </w:r>
      <w:r w:rsidRPr="00FA05D9">
        <w:rPr>
          <w:rFonts w:ascii="Times New Roman" w:eastAsia="Times New Roman" w:hAnsi="Times New Roman" w:cs="Times New Roman"/>
          <w:sz w:val="24"/>
          <w:szCs w:val="24"/>
        </w:rPr>
        <w:t xml:space="preserve">. In this context, </w:t>
      </w:r>
      <w:r w:rsidR="009040C5" w:rsidRPr="00FA05D9">
        <w:rPr>
          <w:rFonts w:ascii="Times New Roman" w:eastAsia="Times New Roman" w:hAnsi="Times New Roman" w:cs="Times New Roman"/>
          <w:sz w:val="24"/>
          <w:szCs w:val="24"/>
        </w:rPr>
        <w:t>MHLSP</w:t>
      </w:r>
      <w:r w:rsidRPr="00FA05D9">
        <w:rPr>
          <w:rFonts w:ascii="Times New Roman" w:eastAsia="Times New Roman" w:hAnsi="Times New Roman" w:cs="Times New Roman"/>
          <w:sz w:val="24"/>
          <w:szCs w:val="24"/>
        </w:rPr>
        <w:t xml:space="preserve"> with the support of UNFPA, </w:t>
      </w:r>
      <w:r w:rsidR="00A31ED8" w:rsidRPr="00FA05D9">
        <w:rPr>
          <w:rFonts w:ascii="Times New Roman" w:eastAsia="Times New Roman" w:hAnsi="Times New Roman" w:cs="Times New Roman"/>
          <w:sz w:val="24"/>
          <w:szCs w:val="24"/>
        </w:rPr>
        <w:t>Swiss Development and Cooperation Office</w:t>
      </w:r>
      <w:r w:rsidRPr="00FA05D9">
        <w:rPr>
          <w:rFonts w:ascii="Times New Roman" w:eastAsia="Times New Roman" w:hAnsi="Times New Roman" w:cs="Times New Roman"/>
          <w:sz w:val="24"/>
          <w:szCs w:val="24"/>
        </w:rPr>
        <w:t xml:space="preserve">, in 2017 equipped 30 </w:t>
      </w:r>
      <w:r w:rsidR="00A31ED8" w:rsidRPr="00FA05D9">
        <w:rPr>
          <w:rFonts w:ascii="Times New Roman" w:eastAsia="Times New Roman" w:hAnsi="Times New Roman" w:cs="Times New Roman"/>
          <w:sz w:val="24"/>
          <w:szCs w:val="24"/>
        </w:rPr>
        <w:t xml:space="preserve">YFHC </w:t>
      </w:r>
      <w:r w:rsidRPr="00FA05D9">
        <w:rPr>
          <w:rFonts w:ascii="Times New Roman" w:eastAsia="Times New Roman" w:hAnsi="Times New Roman" w:cs="Times New Roman"/>
          <w:sz w:val="24"/>
          <w:szCs w:val="24"/>
        </w:rPr>
        <w:t xml:space="preserve">in the country with gynecological chairs adapted for girls and women with </w:t>
      </w:r>
      <w:r w:rsidR="00A31ED8" w:rsidRPr="00FA05D9">
        <w:rPr>
          <w:rFonts w:ascii="Times New Roman" w:eastAsia="Times New Roman" w:hAnsi="Times New Roman" w:cs="Times New Roman"/>
          <w:sz w:val="24"/>
          <w:szCs w:val="24"/>
        </w:rPr>
        <w:t xml:space="preserve">physical </w:t>
      </w:r>
      <w:r w:rsidRPr="00FA05D9">
        <w:rPr>
          <w:rFonts w:ascii="Times New Roman" w:eastAsia="Times New Roman" w:hAnsi="Times New Roman" w:cs="Times New Roman"/>
          <w:sz w:val="24"/>
          <w:szCs w:val="24"/>
        </w:rPr>
        <w:t xml:space="preserve">disabilities. Equipping medical institutions with adapted gynecological chairs </w:t>
      </w:r>
      <w:r w:rsidR="00A31ED8" w:rsidRPr="00FA05D9">
        <w:rPr>
          <w:rFonts w:ascii="Times New Roman" w:eastAsia="Times New Roman" w:hAnsi="Times New Roman" w:cs="Times New Roman"/>
          <w:sz w:val="24"/>
          <w:szCs w:val="24"/>
        </w:rPr>
        <w:t xml:space="preserve">and construction of the ramps/or </w:t>
      </w:r>
      <w:r w:rsidR="00020F7F" w:rsidRPr="00FA05D9">
        <w:rPr>
          <w:rFonts w:ascii="Times New Roman" w:eastAsia="Times New Roman" w:hAnsi="Times New Roman" w:cs="Times New Roman"/>
          <w:sz w:val="24"/>
          <w:szCs w:val="24"/>
        </w:rPr>
        <w:t>elevators offers</w:t>
      </w:r>
      <w:r w:rsidRPr="00FA05D9">
        <w:rPr>
          <w:rFonts w:ascii="Times New Roman" w:eastAsia="Times New Roman" w:hAnsi="Times New Roman" w:cs="Times New Roman"/>
          <w:sz w:val="24"/>
          <w:szCs w:val="24"/>
        </w:rPr>
        <w:t xml:space="preserve"> the possibility for girls and women with disabilities to benefit from sexual and reproductive health services without discrimination. It is planned to create the </w:t>
      </w:r>
      <w:r w:rsidR="00A31ED8" w:rsidRPr="00FA05D9">
        <w:rPr>
          <w:rFonts w:ascii="Times New Roman" w:eastAsia="Times New Roman" w:hAnsi="Times New Roman" w:cs="Times New Roman"/>
          <w:sz w:val="24"/>
          <w:szCs w:val="24"/>
        </w:rPr>
        <w:t xml:space="preserve">accessibility </w:t>
      </w:r>
      <w:r w:rsidRPr="00FA05D9">
        <w:rPr>
          <w:rFonts w:ascii="Times New Roman" w:eastAsia="Times New Roman" w:hAnsi="Times New Roman" w:cs="Times New Roman"/>
          <w:sz w:val="24"/>
          <w:szCs w:val="24"/>
        </w:rPr>
        <w:t xml:space="preserve">conditions </w:t>
      </w:r>
      <w:r w:rsidR="0046407D">
        <w:rPr>
          <w:rFonts w:ascii="Times New Roman" w:eastAsia="Times New Roman" w:hAnsi="Times New Roman" w:cs="Times New Roman"/>
          <w:sz w:val="24"/>
          <w:szCs w:val="24"/>
        </w:rPr>
        <w:t>for women and girls with disabilities</w:t>
      </w:r>
      <w:r w:rsidRPr="00FA05D9">
        <w:rPr>
          <w:rFonts w:ascii="Times New Roman" w:eastAsia="Times New Roman" w:hAnsi="Times New Roman" w:cs="Times New Roman"/>
          <w:sz w:val="24"/>
          <w:szCs w:val="24"/>
        </w:rPr>
        <w:t xml:space="preserve"> in all </w:t>
      </w:r>
      <w:r w:rsidR="00A31ED8" w:rsidRPr="00FA05D9">
        <w:rPr>
          <w:rFonts w:ascii="Times New Roman" w:eastAsia="Times New Roman" w:hAnsi="Times New Roman" w:cs="Times New Roman"/>
          <w:sz w:val="24"/>
          <w:szCs w:val="24"/>
        </w:rPr>
        <w:t xml:space="preserve">health </w:t>
      </w:r>
      <w:r w:rsidRPr="00FA05D9">
        <w:rPr>
          <w:rFonts w:ascii="Times New Roman" w:eastAsia="Times New Roman" w:hAnsi="Times New Roman" w:cs="Times New Roman"/>
          <w:sz w:val="24"/>
          <w:szCs w:val="24"/>
        </w:rPr>
        <w:t>institutions.</w:t>
      </w:r>
      <w:r w:rsidR="00020F7F" w:rsidRPr="00FA05D9">
        <w:rPr>
          <w:rFonts w:ascii="Times New Roman" w:eastAsia="Times New Roman" w:hAnsi="Times New Roman" w:cs="Times New Roman"/>
          <w:sz w:val="24"/>
          <w:szCs w:val="24"/>
        </w:rPr>
        <w:t xml:space="preserve"> </w:t>
      </w:r>
      <w:r w:rsidR="009040C5" w:rsidRPr="00FA05D9">
        <w:rPr>
          <w:rFonts w:ascii="Times New Roman" w:eastAsia="Times New Roman" w:hAnsi="Times New Roman" w:cs="Times New Roman"/>
          <w:sz w:val="24"/>
          <w:szCs w:val="24"/>
        </w:rPr>
        <w:t>MHLSP</w:t>
      </w:r>
      <w:r w:rsidRPr="00FA05D9">
        <w:rPr>
          <w:rFonts w:ascii="Times New Roman" w:eastAsia="Times New Roman" w:hAnsi="Times New Roman" w:cs="Times New Roman"/>
          <w:sz w:val="24"/>
          <w:szCs w:val="24"/>
        </w:rPr>
        <w:t xml:space="preserve"> organized the training </w:t>
      </w:r>
      <w:r w:rsidR="00020F7F" w:rsidRPr="00FA05D9">
        <w:rPr>
          <w:rFonts w:ascii="Times New Roman" w:eastAsia="Times New Roman" w:hAnsi="Times New Roman" w:cs="Times New Roman"/>
          <w:sz w:val="24"/>
          <w:szCs w:val="24"/>
        </w:rPr>
        <w:t>for</w:t>
      </w:r>
      <w:r w:rsidRPr="00FA05D9">
        <w:rPr>
          <w:rFonts w:ascii="Times New Roman" w:eastAsia="Times New Roman" w:hAnsi="Times New Roman" w:cs="Times New Roman"/>
          <w:sz w:val="24"/>
          <w:szCs w:val="24"/>
        </w:rPr>
        <w:t xml:space="preserve"> 30 specialists of </w:t>
      </w:r>
      <w:r w:rsidR="00A31ED8" w:rsidRPr="00FA05D9">
        <w:rPr>
          <w:rFonts w:ascii="Times New Roman" w:eastAsia="Times New Roman" w:hAnsi="Times New Roman" w:cs="Times New Roman"/>
          <w:sz w:val="24"/>
          <w:szCs w:val="24"/>
        </w:rPr>
        <w:t>YFHC</w:t>
      </w:r>
      <w:r w:rsidRPr="00FA05D9">
        <w:rPr>
          <w:rFonts w:ascii="Times New Roman" w:eastAsia="Times New Roman" w:hAnsi="Times New Roman" w:cs="Times New Roman"/>
          <w:sz w:val="24"/>
          <w:szCs w:val="24"/>
        </w:rPr>
        <w:t xml:space="preserve">, on the particularities of counseling </w:t>
      </w:r>
      <w:r w:rsidR="00A31ED8" w:rsidRPr="00FA05D9">
        <w:rPr>
          <w:rFonts w:ascii="Times New Roman" w:eastAsia="Times New Roman" w:hAnsi="Times New Roman" w:cs="Times New Roman"/>
          <w:sz w:val="24"/>
          <w:szCs w:val="24"/>
        </w:rPr>
        <w:t xml:space="preserve">of </w:t>
      </w:r>
      <w:r w:rsidRPr="00FA05D9">
        <w:rPr>
          <w:rFonts w:ascii="Times New Roman" w:eastAsia="Times New Roman" w:hAnsi="Times New Roman" w:cs="Times New Roman"/>
          <w:sz w:val="24"/>
          <w:szCs w:val="24"/>
        </w:rPr>
        <w:t xml:space="preserve">adolescents with </w:t>
      </w:r>
      <w:r w:rsidR="00A31ED8" w:rsidRPr="00FA05D9">
        <w:rPr>
          <w:rFonts w:ascii="Times New Roman" w:eastAsia="Times New Roman" w:hAnsi="Times New Roman" w:cs="Times New Roman"/>
          <w:sz w:val="24"/>
          <w:szCs w:val="24"/>
        </w:rPr>
        <w:t xml:space="preserve">disabilities </w:t>
      </w:r>
      <w:r w:rsidRPr="00FA05D9">
        <w:rPr>
          <w:rFonts w:ascii="Times New Roman" w:eastAsia="Times New Roman" w:hAnsi="Times New Roman" w:cs="Times New Roman"/>
          <w:sz w:val="24"/>
          <w:szCs w:val="24"/>
        </w:rPr>
        <w:t xml:space="preserve">on specific </w:t>
      </w:r>
      <w:r w:rsidR="00020F7F" w:rsidRPr="00FA05D9">
        <w:rPr>
          <w:rFonts w:ascii="Times New Roman" w:eastAsia="Times New Roman" w:hAnsi="Times New Roman" w:cs="Times New Roman"/>
          <w:sz w:val="24"/>
          <w:szCs w:val="24"/>
        </w:rPr>
        <w:t>needs</w:t>
      </w:r>
      <w:r w:rsidRPr="00FA05D9">
        <w:rPr>
          <w:rFonts w:ascii="Times New Roman" w:eastAsia="Times New Roman" w:hAnsi="Times New Roman" w:cs="Times New Roman"/>
          <w:sz w:val="24"/>
          <w:szCs w:val="24"/>
        </w:rPr>
        <w:t>.</w:t>
      </w:r>
    </w:p>
    <w:p w14:paraId="017BEDF7" w14:textId="03B28E37" w:rsidR="00044CF3" w:rsidRPr="00FA05D9" w:rsidRDefault="00044CF3" w:rsidP="00ED0E8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Annually, over 20% (about 10.5 thousand) of the beneficiaries of </w:t>
      </w:r>
      <w:r w:rsidR="00CC38EC" w:rsidRPr="00FA05D9">
        <w:rPr>
          <w:rFonts w:ascii="Times New Roman" w:eastAsia="Times New Roman" w:hAnsi="Times New Roman" w:cs="Times New Roman"/>
          <w:sz w:val="24"/>
          <w:szCs w:val="24"/>
        </w:rPr>
        <w:t xml:space="preserve">councelling services for </w:t>
      </w:r>
      <w:r w:rsidRPr="00FA05D9">
        <w:rPr>
          <w:rFonts w:ascii="Times New Roman" w:eastAsia="Times New Roman" w:hAnsi="Times New Roman" w:cs="Times New Roman"/>
          <w:sz w:val="24"/>
          <w:szCs w:val="24"/>
        </w:rPr>
        <w:t xml:space="preserve"> family planning and reproductive health </w:t>
      </w:r>
      <w:r w:rsidR="00CC38EC" w:rsidRPr="00FA05D9">
        <w:rPr>
          <w:rFonts w:ascii="Times New Roman" w:eastAsia="Times New Roman" w:hAnsi="Times New Roman" w:cs="Times New Roman"/>
          <w:sz w:val="24"/>
          <w:szCs w:val="24"/>
        </w:rPr>
        <w:t>within the YFHC</w:t>
      </w:r>
      <w:r w:rsidRPr="00FA05D9">
        <w:rPr>
          <w:rFonts w:ascii="Times New Roman" w:eastAsia="Times New Roman" w:hAnsi="Times New Roman" w:cs="Times New Roman"/>
          <w:sz w:val="24"/>
          <w:szCs w:val="24"/>
        </w:rPr>
        <w:t xml:space="preserve"> </w:t>
      </w:r>
      <w:r w:rsidR="00CC38EC" w:rsidRPr="00FA05D9">
        <w:rPr>
          <w:rFonts w:ascii="Times New Roman" w:eastAsia="Times New Roman" w:hAnsi="Times New Roman" w:cs="Times New Roman"/>
          <w:sz w:val="24"/>
          <w:szCs w:val="24"/>
        </w:rPr>
        <w:t>is</w:t>
      </w:r>
      <w:r w:rsidRPr="00FA05D9">
        <w:rPr>
          <w:rFonts w:ascii="Times New Roman" w:eastAsia="Times New Roman" w:hAnsi="Times New Roman" w:cs="Times New Roman"/>
          <w:sz w:val="24"/>
          <w:szCs w:val="24"/>
        </w:rPr>
        <w:t xml:space="preserve"> offered to vulnerable young people, including </w:t>
      </w:r>
      <w:r w:rsidR="00CC38EC" w:rsidRPr="00FA05D9">
        <w:rPr>
          <w:rFonts w:ascii="Times New Roman" w:eastAsia="Times New Roman" w:hAnsi="Times New Roman" w:cs="Times New Roman"/>
          <w:sz w:val="24"/>
          <w:szCs w:val="24"/>
        </w:rPr>
        <w:t xml:space="preserve">to persons </w:t>
      </w:r>
      <w:r w:rsidRPr="00FA05D9">
        <w:rPr>
          <w:rFonts w:ascii="Times New Roman" w:eastAsia="Times New Roman" w:hAnsi="Times New Roman" w:cs="Times New Roman"/>
          <w:sz w:val="24"/>
          <w:szCs w:val="24"/>
        </w:rPr>
        <w:t>with disabilities, and about 35% of the beneficiaries are from rural areas.</w:t>
      </w:r>
      <w:r w:rsidR="00CC38EC"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Also in 2019, the “NeoVita” Center organized the Social Dialogue during the annual evaluation meeting of the </w:t>
      </w:r>
      <w:r w:rsidR="00C3555D" w:rsidRPr="00FA05D9">
        <w:rPr>
          <w:rFonts w:ascii="Times New Roman" w:eastAsia="Times New Roman" w:hAnsi="Times New Roman" w:cs="Times New Roman"/>
          <w:sz w:val="24"/>
          <w:szCs w:val="24"/>
        </w:rPr>
        <w:t xml:space="preserve">YFHC </w:t>
      </w:r>
      <w:r w:rsidRPr="00FA05D9">
        <w:rPr>
          <w:rFonts w:ascii="Times New Roman" w:eastAsia="Times New Roman" w:hAnsi="Times New Roman" w:cs="Times New Roman"/>
          <w:sz w:val="24"/>
          <w:szCs w:val="24"/>
        </w:rPr>
        <w:t>volunteer</w:t>
      </w:r>
      <w:r w:rsidR="00C3555D" w:rsidRPr="00FA05D9">
        <w:rPr>
          <w:rFonts w:ascii="Times New Roman" w:eastAsia="Times New Roman" w:hAnsi="Times New Roman" w:cs="Times New Roman"/>
          <w:sz w:val="24"/>
          <w:szCs w:val="24"/>
        </w:rPr>
        <w:t>’s</w:t>
      </w:r>
      <w:r w:rsidRPr="00FA05D9">
        <w:rPr>
          <w:rFonts w:ascii="Times New Roman" w:eastAsia="Times New Roman" w:hAnsi="Times New Roman" w:cs="Times New Roman"/>
          <w:sz w:val="24"/>
          <w:szCs w:val="24"/>
        </w:rPr>
        <w:t xml:space="preserve"> activity with the </w:t>
      </w:r>
      <w:r w:rsidR="00C3555D" w:rsidRPr="00FA05D9">
        <w:rPr>
          <w:rFonts w:ascii="Times New Roman" w:eastAsia="Times New Roman" w:hAnsi="Times New Roman" w:cs="Times New Roman"/>
          <w:sz w:val="24"/>
          <w:szCs w:val="24"/>
        </w:rPr>
        <w:t>topic</w:t>
      </w:r>
      <w:r w:rsidRPr="00FA05D9">
        <w:rPr>
          <w:rFonts w:ascii="Times New Roman" w:eastAsia="Times New Roman" w:hAnsi="Times New Roman" w:cs="Times New Roman"/>
          <w:sz w:val="24"/>
          <w:szCs w:val="24"/>
        </w:rPr>
        <w:t xml:space="preserve">: “Disability as a challenge”, with active involvement of young people, including those with </w:t>
      </w:r>
      <w:r w:rsidR="00C3555D" w:rsidRPr="00FA05D9">
        <w:rPr>
          <w:rFonts w:ascii="Times New Roman" w:eastAsia="Times New Roman" w:hAnsi="Times New Roman" w:cs="Times New Roman"/>
          <w:sz w:val="24"/>
          <w:szCs w:val="24"/>
        </w:rPr>
        <w:t>disabilites</w:t>
      </w:r>
      <w:r w:rsidRPr="00FA05D9">
        <w:rPr>
          <w:rFonts w:ascii="Times New Roman" w:eastAsia="Times New Roman" w:hAnsi="Times New Roman" w:cs="Times New Roman"/>
          <w:sz w:val="24"/>
          <w:szCs w:val="24"/>
        </w:rPr>
        <w:t xml:space="preserve">. </w:t>
      </w:r>
      <w:r w:rsidR="0046407D" w:rsidRPr="00FA05D9">
        <w:rPr>
          <w:rFonts w:ascii="Times New Roman" w:eastAsia="Times New Roman" w:hAnsi="Times New Roman" w:cs="Times New Roman"/>
          <w:sz w:val="24"/>
          <w:szCs w:val="24"/>
        </w:rPr>
        <w:t xml:space="preserve">In </w:t>
      </w:r>
      <w:r w:rsidR="00C3555D" w:rsidRPr="00FA05D9">
        <w:rPr>
          <w:rFonts w:ascii="Times New Roman" w:eastAsia="Times New Roman" w:hAnsi="Times New Roman" w:cs="Times New Roman"/>
          <w:sz w:val="24"/>
          <w:szCs w:val="24"/>
        </w:rPr>
        <w:t>total r</w:t>
      </w:r>
      <w:r w:rsidRPr="00FA05D9">
        <w:rPr>
          <w:rFonts w:ascii="Times New Roman" w:eastAsia="Times New Roman" w:hAnsi="Times New Roman" w:cs="Times New Roman"/>
          <w:sz w:val="24"/>
          <w:szCs w:val="24"/>
        </w:rPr>
        <w:t xml:space="preserve">epresentatives of 37 </w:t>
      </w:r>
      <w:r w:rsidR="00C3555D" w:rsidRPr="00FA05D9">
        <w:rPr>
          <w:rFonts w:ascii="Times New Roman" w:eastAsia="Times New Roman" w:hAnsi="Times New Roman" w:cs="Times New Roman"/>
          <w:sz w:val="24"/>
          <w:szCs w:val="24"/>
        </w:rPr>
        <w:t xml:space="preserve">YFHC </w:t>
      </w:r>
      <w:r w:rsidRPr="00FA05D9">
        <w:rPr>
          <w:rFonts w:ascii="Times New Roman" w:eastAsia="Times New Roman" w:hAnsi="Times New Roman" w:cs="Times New Roman"/>
          <w:sz w:val="24"/>
          <w:szCs w:val="24"/>
        </w:rPr>
        <w:t>and 132 volunteers participated</w:t>
      </w:r>
      <w:r w:rsidR="00C3555D" w:rsidRPr="00FA05D9">
        <w:rPr>
          <w:rFonts w:ascii="Times New Roman" w:eastAsia="Times New Roman" w:hAnsi="Times New Roman" w:cs="Times New Roman"/>
          <w:sz w:val="24"/>
          <w:szCs w:val="24"/>
        </w:rPr>
        <w:t xml:space="preserve"> in the event, including </w:t>
      </w:r>
      <w:r w:rsidRPr="00FA05D9">
        <w:rPr>
          <w:rFonts w:ascii="Times New Roman" w:eastAsia="Times New Roman" w:hAnsi="Times New Roman" w:cs="Times New Roman"/>
          <w:sz w:val="24"/>
          <w:szCs w:val="24"/>
        </w:rPr>
        <w:t>representatives of A.O. "Motivation" and young people with disabilities.</w:t>
      </w:r>
    </w:p>
    <w:p w14:paraId="0A64D36F" w14:textId="77777777" w:rsidR="00ED0E8F" w:rsidRDefault="00ED0E8F" w:rsidP="00ED0E8F">
      <w:pPr>
        <w:jc w:val="both"/>
        <w:rPr>
          <w:rFonts w:ascii="Times New Roman" w:eastAsia="Times New Roman" w:hAnsi="Times New Roman" w:cs="Times New Roman"/>
          <w:i/>
          <w:sz w:val="24"/>
          <w:szCs w:val="24"/>
          <w:u w:val="single"/>
        </w:rPr>
      </w:pPr>
    </w:p>
    <w:p w14:paraId="590FED5D" w14:textId="77777777" w:rsidR="006671A8" w:rsidRPr="00FA05D9" w:rsidRDefault="00044CF3" w:rsidP="00ED0E8F">
      <w:pPr>
        <w:jc w:val="both"/>
        <w:rPr>
          <w:rFonts w:ascii="Times New Roman" w:eastAsia="Times New Roman" w:hAnsi="Times New Roman" w:cs="Times New Roman"/>
          <w:i/>
          <w:sz w:val="24"/>
          <w:szCs w:val="24"/>
          <w:u w:val="single"/>
        </w:rPr>
      </w:pPr>
      <w:r w:rsidRPr="00FA05D9">
        <w:rPr>
          <w:rFonts w:ascii="Times New Roman" w:eastAsia="Times New Roman" w:hAnsi="Times New Roman" w:cs="Times New Roman"/>
          <w:i/>
          <w:sz w:val="24"/>
          <w:szCs w:val="24"/>
          <w:u w:val="single"/>
        </w:rPr>
        <w:t xml:space="preserve">With reference to recommendation 13 letter (b), (c) and (d) of the Committee's </w:t>
      </w:r>
      <w:r w:rsidR="00020F7F" w:rsidRPr="00FA05D9">
        <w:rPr>
          <w:rFonts w:ascii="Times New Roman" w:eastAsia="Times New Roman" w:hAnsi="Times New Roman" w:cs="Times New Roman"/>
          <w:i/>
          <w:sz w:val="24"/>
          <w:szCs w:val="24"/>
          <w:u w:val="single"/>
        </w:rPr>
        <w:t>C</w:t>
      </w:r>
      <w:r w:rsidRPr="00FA05D9">
        <w:rPr>
          <w:rFonts w:ascii="Times New Roman" w:eastAsia="Times New Roman" w:hAnsi="Times New Roman" w:cs="Times New Roman"/>
          <w:i/>
          <w:sz w:val="24"/>
          <w:szCs w:val="24"/>
          <w:u w:val="single"/>
        </w:rPr>
        <w:t xml:space="preserve">oncluding </w:t>
      </w:r>
      <w:r w:rsidR="00020F7F" w:rsidRPr="00FA05D9">
        <w:rPr>
          <w:rFonts w:ascii="Times New Roman" w:eastAsia="Times New Roman" w:hAnsi="Times New Roman" w:cs="Times New Roman"/>
          <w:i/>
          <w:sz w:val="24"/>
          <w:szCs w:val="24"/>
          <w:u w:val="single"/>
        </w:rPr>
        <w:t>O</w:t>
      </w:r>
      <w:r w:rsidRPr="00FA05D9">
        <w:rPr>
          <w:rFonts w:ascii="Times New Roman" w:eastAsia="Times New Roman" w:hAnsi="Times New Roman" w:cs="Times New Roman"/>
          <w:i/>
          <w:sz w:val="24"/>
          <w:szCs w:val="24"/>
          <w:u w:val="single"/>
        </w:rPr>
        <w:t xml:space="preserve">bservations, we inform the following: </w:t>
      </w:r>
    </w:p>
    <w:p w14:paraId="5311FC49" w14:textId="77777777" w:rsidR="00ED0E8F" w:rsidRDefault="00ED0E8F" w:rsidP="00ED0E8F">
      <w:pPr>
        <w:jc w:val="both"/>
        <w:rPr>
          <w:rFonts w:ascii="Times New Roman" w:eastAsia="Times New Roman" w:hAnsi="Times New Roman" w:cs="Times New Roman"/>
          <w:color w:val="000000"/>
          <w:sz w:val="24"/>
          <w:szCs w:val="24"/>
        </w:rPr>
      </w:pPr>
    </w:p>
    <w:p w14:paraId="74086976" w14:textId="77777777" w:rsidR="00044CF3" w:rsidRPr="00FA05D9" w:rsidRDefault="00044CF3" w:rsidP="00ED0E8F">
      <w:pP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On February 6, 2017, the Republic of Moldova signed the Council of Europe Convention on Preventing and Combating Violence against Women and Domestic Violence (Istanbul Convention).</w:t>
      </w:r>
    </w:p>
    <w:p w14:paraId="01C2D81F" w14:textId="77777777" w:rsidR="00ED0E8F" w:rsidRDefault="00ED0E8F" w:rsidP="00ED0E8F">
      <w:pPr>
        <w:jc w:val="both"/>
        <w:rPr>
          <w:rFonts w:ascii="Times New Roman" w:eastAsia="Times New Roman" w:hAnsi="Times New Roman" w:cs="Times New Roman"/>
          <w:color w:val="000000"/>
          <w:sz w:val="24"/>
          <w:szCs w:val="24"/>
        </w:rPr>
      </w:pPr>
    </w:p>
    <w:p w14:paraId="2AE9C14E" w14:textId="77777777" w:rsidR="006671A8" w:rsidRPr="00FA05D9" w:rsidRDefault="00044CF3" w:rsidP="00ED0E8F">
      <w:pP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lastRenderedPageBreak/>
        <w:t xml:space="preserve">In this context, </w:t>
      </w:r>
      <w:r w:rsidR="009040C5" w:rsidRPr="00FA05D9">
        <w:rPr>
          <w:rFonts w:ascii="Times New Roman" w:eastAsia="Times New Roman" w:hAnsi="Times New Roman" w:cs="Times New Roman"/>
          <w:color w:val="000000"/>
          <w:sz w:val="24"/>
          <w:szCs w:val="24"/>
        </w:rPr>
        <w:t>MHLSP</w:t>
      </w:r>
      <w:r w:rsidRPr="00FA05D9">
        <w:rPr>
          <w:rFonts w:ascii="Times New Roman" w:eastAsia="Times New Roman" w:hAnsi="Times New Roman" w:cs="Times New Roman"/>
          <w:color w:val="000000"/>
          <w:sz w:val="24"/>
          <w:szCs w:val="24"/>
        </w:rPr>
        <w:t xml:space="preserve"> together with national experts and with the support of UNFPA and UN Women developed the first policy document - National Strategy for Preventing and Combating Violence Against Women and Domestic Violence for 2018-2023 and Action Plan for 2018 -2020, approved by Government Decision no. 281/2018. About 10 </w:t>
      </w:r>
      <w:r w:rsidR="00C3555D" w:rsidRPr="00FA05D9">
        <w:rPr>
          <w:rFonts w:ascii="Times New Roman" w:eastAsia="Times New Roman" w:hAnsi="Times New Roman" w:cs="Times New Roman"/>
          <w:color w:val="000000"/>
          <w:sz w:val="24"/>
          <w:szCs w:val="24"/>
        </w:rPr>
        <w:t>C</w:t>
      </w:r>
      <w:r w:rsidRPr="00FA05D9">
        <w:rPr>
          <w:rFonts w:ascii="Times New Roman" w:eastAsia="Times New Roman" w:hAnsi="Times New Roman" w:cs="Times New Roman"/>
          <w:color w:val="000000"/>
          <w:sz w:val="24"/>
          <w:szCs w:val="24"/>
        </w:rPr>
        <w:t xml:space="preserve">enters for victims of domestic violence </w:t>
      </w:r>
      <w:r w:rsidR="00C3555D" w:rsidRPr="00FA05D9">
        <w:rPr>
          <w:rFonts w:ascii="Times New Roman" w:eastAsia="Times New Roman" w:hAnsi="Times New Roman" w:cs="Times New Roman"/>
          <w:color w:val="000000"/>
          <w:sz w:val="24"/>
          <w:szCs w:val="24"/>
        </w:rPr>
        <w:t>are functioning across the country</w:t>
      </w:r>
      <w:r w:rsidRPr="00FA05D9">
        <w:rPr>
          <w:rFonts w:ascii="Times New Roman" w:eastAsia="Times New Roman" w:hAnsi="Times New Roman" w:cs="Times New Roman"/>
          <w:color w:val="000000"/>
          <w:sz w:val="24"/>
          <w:szCs w:val="24"/>
        </w:rPr>
        <w:t>.</w:t>
      </w:r>
      <w:r w:rsidR="00C3555D" w:rsidRPr="00FA05D9">
        <w:rPr>
          <w:rFonts w:ascii="Times New Roman" w:eastAsia="Times New Roman" w:hAnsi="Times New Roman" w:cs="Times New Roman"/>
          <w:color w:val="000000"/>
          <w:sz w:val="24"/>
          <w:szCs w:val="24"/>
        </w:rPr>
        <w:t xml:space="preserve"> </w:t>
      </w:r>
      <w:r w:rsidR="009040C5" w:rsidRPr="00FA05D9">
        <w:rPr>
          <w:rFonts w:ascii="Times New Roman" w:eastAsia="Times New Roman" w:hAnsi="Times New Roman" w:cs="Times New Roman"/>
          <w:color w:val="000000"/>
          <w:sz w:val="24"/>
          <w:szCs w:val="24"/>
        </w:rPr>
        <w:t>MHLSP</w:t>
      </w:r>
      <w:r w:rsidRPr="00FA05D9">
        <w:rPr>
          <w:rFonts w:ascii="Times New Roman" w:eastAsia="Times New Roman" w:hAnsi="Times New Roman" w:cs="Times New Roman"/>
          <w:color w:val="000000"/>
          <w:sz w:val="24"/>
          <w:szCs w:val="24"/>
        </w:rPr>
        <w:t xml:space="preserve"> </w:t>
      </w:r>
      <w:r w:rsidR="00C3555D" w:rsidRPr="00FA05D9">
        <w:rPr>
          <w:rFonts w:ascii="Times New Roman" w:eastAsia="Times New Roman" w:hAnsi="Times New Roman" w:cs="Times New Roman"/>
          <w:color w:val="000000"/>
          <w:sz w:val="24"/>
          <w:szCs w:val="24"/>
        </w:rPr>
        <w:t xml:space="preserve">is </w:t>
      </w:r>
      <w:r w:rsidRPr="00FA05D9">
        <w:rPr>
          <w:rFonts w:ascii="Times New Roman" w:eastAsia="Times New Roman" w:hAnsi="Times New Roman" w:cs="Times New Roman"/>
          <w:color w:val="000000"/>
          <w:sz w:val="24"/>
          <w:szCs w:val="24"/>
        </w:rPr>
        <w:t>contract</w:t>
      </w:r>
      <w:r w:rsidR="00C3555D" w:rsidRPr="00FA05D9">
        <w:rPr>
          <w:rFonts w:ascii="Times New Roman" w:eastAsia="Times New Roman" w:hAnsi="Times New Roman" w:cs="Times New Roman"/>
          <w:color w:val="000000"/>
          <w:sz w:val="24"/>
          <w:szCs w:val="24"/>
        </w:rPr>
        <w:t xml:space="preserve">ing in each year </w:t>
      </w:r>
      <w:r w:rsidR="00FF0FF2" w:rsidRPr="00FA05D9">
        <w:rPr>
          <w:rFonts w:ascii="Times New Roman" w:eastAsia="Times New Roman" w:hAnsi="Times New Roman" w:cs="Times New Roman"/>
          <w:color w:val="000000"/>
          <w:sz w:val="24"/>
          <w:szCs w:val="24"/>
        </w:rPr>
        <w:t xml:space="preserve">from </w:t>
      </w:r>
      <w:r w:rsidRPr="00FA05D9">
        <w:rPr>
          <w:rFonts w:ascii="Times New Roman" w:eastAsia="Times New Roman" w:hAnsi="Times New Roman" w:cs="Times New Roman"/>
          <w:color w:val="000000"/>
          <w:sz w:val="24"/>
          <w:szCs w:val="24"/>
        </w:rPr>
        <w:t xml:space="preserve">the </w:t>
      </w:r>
      <w:r w:rsidR="00C3555D" w:rsidRPr="00FA05D9">
        <w:rPr>
          <w:rFonts w:ascii="Times New Roman" w:eastAsia="Times New Roman" w:hAnsi="Times New Roman" w:cs="Times New Roman"/>
          <w:color w:val="000000"/>
          <w:sz w:val="24"/>
          <w:szCs w:val="24"/>
        </w:rPr>
        <w:t xml:space="preserve">Hotline </w:t>
      </w:r>
      <w:r w:rsidRPr="00FA05D9">
        <w:rPr>
          <w:rFonts w:ascii="Times New Roman" w:eastAsia="Times New Roman" w:hAnsi="Times New Roman" w:cs="Times New Roman"/>
          <w:color w:val="000000"/>
          <w:sz w:val="24"/>
          <w:szCs w:val="24"/>
        </w:rPr>
        <w:t xml:space="preserve">service for </w:t>
      </w:r>
      <w:r w:rsidR="00FF0FF2" w:rsidRPr="00FA05D9">
        <w:rPr>
          <w:rFonts w:ascii="Times New Roman" w:eastAsia="Times New Roman" w:hAnsi="Times New Roman" w:cs="Times New Roman"/>
          <w:color w:val="000000"/>
          <w:sz w:val="24"/>
          <w:szCs w:val="24"/>
        </w:rPr>
        <w:t xml:space="preserve">women </w:t>
      </w:r>
      <w:r w:rsidRPr="00FA05D9">
        <w:rPr>
          <w:rFonts w:ascii="Times New Roman" w:eastAsia="Times New Roman" w:hAnsi="Times New Roman" w:cs="Times New Roman"/>
          <w:color w:val="000000"/>
          <w:sz w:val="24"/>
          <w:szCs w:val="24"/>
        </w:rPr>
        <w:t xml:space="preserve">victims of violence </w:t>
      </w:r>
      <w:r w:rsidR="00FF0FF2" w:rsidRPr="00FA05D9">
        <w:rPr>
          <w:rFonts w:ascii="Times New Roman" w:eastAsia="Times New Roman" w:hAnsi="Times New Roman" w:cs="Times New Roman"/>
          <w:color w:val="000000"/>
          <w:sz w:val="24"/>
          <w:szCs w:val="24"/>
        </w:rPr>
        <w:t xml:space="preserve">from spevialized services providers. </w:t>
      </w:r>
      <w:r w:rsidR="002421DE" w:rsidRPr="00FA05D9">
        <w:rPr>
          <w:rFonts w:ascii="Times New Roman" w:eastAsia="Times New Roman" w:hAnsi="Times New Roman" w:cs="Times New Roman"/>
          <w:color w:val="000000"/>
          <w:sz w:val="24"/>
          <w:szCs w:val="24"/>
        </w:rPr>
        <w:t xml:space="preserve">The Hotline </w:t>
      </w:r>
      <w:r w:rsidR="00294A15" w:rsidRPr="00FA05D9">
        <w:rPr>
          <w:rFonts w:ascii="Times New Roman" w:eastAsia="Times New Roman" w:hAnsi="Times New Roman" w:cs="Times New Roman"/>
          <w:color w:val="000000"/>
          <w:sz w:val="24"/>
          <w:szCs w:val="24"/>
        </w:rPr>
        <w:t>service provides</w:t>
      </w:r>
      <w:r w:rsidRPr="00FA05D9">
        <w:rPr>
          <w:rFonts w:ascii="Times New Roman" w:eastAsia="Times New Roman" w:hAnsi="Times New Roman" w:cs="Times New Roman"/>
          <w:color w:val="000000"/>
          <w:sz w:val="24"/>
          <w:szCs w:val="24"/>
        </w:rPr>
        <w:t xml:space="preserve"> information and primary counseling services to </w:t>
      </w:r>
      <w:r w:rsidR="002421DE" w:rsidRPr="00FA05D9">
        <w:rPr>
          <w:rFonts w:ascii="Times New Roman" w:eastAsia="Times New Roman" w:hAnsi="Times New Roman" w:cs="Times New Roman"/>
          <w:color w:val="000000"/>
          <w:sz w:val="24"/>
          <w:szCs w:val="24"/>
        </w:rPr>
        <w:t>women-</w:t>
      </w:r>
      <w:r w:rsidRPr="00FA05D9">
        <w:rPr>
          <w:rFonts w:ascii="Times New Roman" w:eastAsia="Times New Roman" w:hAnsi="Times New Roman" w:cs="Times New Roman"/>
          <w:color w:val="000000"/>
          <w:sz w:val="24"/>
          <w:szCs w:val="24"/>
        </w:rPr>
        <w:t>victims</w:t>
      </w:r>
      <w:r w:rsidR="002421DE" w:rsidRPr="00FA05D9">
        <w:rPr>
          <w:rFonts w:ascii="Times New Roman" w:eastAsia="Times New Roman" w:hAnsi="Times New Roman" w:cs="Times New Roman"/>
          <w:color w:val="000000"/>
          <w:sz w:val="24"/>
          <w:szCs w:val="24"/>
        </w:rPr>
        <w:t xml:space="preserve"> of violence</w:t>
      </w:r>
      <w:r w:rsidRPr="00FA05D9">
        <w:rPr>
          <w:rFonts w:ascii="Times New Roman" w:eastAsia="Times New Roman" w:hAnsi="Times New Roman" w:cs="Times New Roman"/>
          <w:color w:val="000000"/>
          <w:sz w:val="24"/>
          <w:szCs w:val="24"/>
        </w:rPr>
        <w:t xml:space="preserve">, the </w:t>
      </w:r>
      <w:r w:rsidR="002421DE" w:rsidRPr="00FA05D9">
        <w:rPr>
          <w:rFonts w:ascii="Times New Roman" w:eastAsia="Times New Roman" w:hAnsi="Times New Roman" w:cs="Times New Roman"/>
          <w:color w:val="000000"/>
          <w:sz w:val="24"/>
          <w:szCs w:val="24"/>
        </w:rPr>
        <w:t xml:space="preserve">general population </w:t>
      </w:r>
      <w:r w:rsidRPr="00FA05D9">
        <w:rPr>
          <w:rFonts w:ascii="Times New Roman" w:eastAsia="Times New Roman" w:hAnsi="Times New Roman" w:cs="Times New Roman"/>
          <w:color w:val="000000"/>
          <w:sz w:val="24"/>
          <w:szCs w:val="24"/>
        </w:rPr>
        <w:t>and specialists in the field on certain cases</w:t>
      </w:r>
      <w:r w:rsidR="002421DE"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 At the same time, counseling and resocialization centers were opened for family aggressors in three districts: Drochia, Ocnita, Causeni and Chisinau.</w:t>
      </w:r>
      <w:r w:rsidR="00010F23" w:rsidRPr="00FA05D9">
        <w:rPr>
          <w:rFonts w:ascii="Times New Roman" w:eastAsia="Times New Roman" w:hAnsi="Times New Roman" w:cs="Times New Roman"/>
          <w:color w:val="000000"/>
          <w:sz w:val="24"/>
          <w:szCs w:val="24"/>
        </w:rPr>
        <w:t xml:space="preserve"> </w:t>
      </w:r>
    </w:p>
    <w:p w14:paraId="64A98EF9" w14:textId="77777777" w:rsidR="00ED0E8F" w:rsidRDefault="00ED0E8F" w:rsidP="00ED0E8F">
      <w:pPr>
        <w:pBdr>
          <w:top w:val="nil"/>
          <w:left w:val="nil"/>
          <w:bottom w:val="nil"/>
          <w:right w:val="nil"/>
          <w:between w:val="nil"/>
        </w:pBdr>
        <w:jc w:val="both"/>
        <w:rPr>
          <w:rFonts w:ascii="Times New Roman" w:eastAsia="Times New Roman" w:hAnsi="Times New Roman" w:cs="Times New Roman"/>
          <w:color w:val="000000"/>
          <w:sz w:val="24"/>
          <w:szCs w:val="24"/>
        </w:rPr>
      </w:pPr>
    </w:p>
    <w:p w14:paraId="57DEDBCB" w14:textId="77777777" w:rsidR="00044CF3" w:rsidRPr="00FA05D9" w:rsidRDefault="00294A15" w:rsidP="00ED0E8F">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The </w:t>
      </w:r>
      <w:r w:rsidR="00EF43DA" w:rsidRPr="00FA05D9">
        <w:rPr>
          <w:rFonts w:ascii="Times New Roman" w:eastAsia="Times New Roman" w:hAnsi="Times New Roman" w:cs="Times New Roman"/>
          <w:color w:val="000000"/>
          <w:sz w:val="24"/>
          <w:szCs w:val="24"/>
        </w:rPr>
        <w:t xml:space="preserve">Government </w:t>
      </w:r>
      <w:r w:rsidR="00044CF3" w:rsidRPr="00FA05D9">
        <w:rPr>
          <w:rFonts w:ascii="Times New Roman" w:eastAsia="Times New Roman" w:hAnsi="Times New Roman" w:cs="Times New Roman"/>
          <w:color w:val="000000"/>
          <w:sz w:val="24"/>
          <w:szCs w:val="24"/>
        </w:rPr>
        <w:t xml:space="preserve">approved the </w:t>
      </w:r>
      <w:r w:rsidR="002421DE" w:rsidRPr="00FA05D9">
        <w:rPr>
          <w:rFonts w:ascii="Times New Roman" w:eastAsia="Times New Roman" w:hAnsi="Times New Roman" w:cs="Times New Roman"/>
          <w:color w:val="000000"/>
          <w:sz w:val="24"/>
          <w:szCs w:val="24"/>
        </w:rPr>
        <w:t xml:space="preserve">Law </w:t>
      </w:r>
      <w:r w:rsidR="00044CF3" w:rsidRPr="00FA05D9">
        <w:rPr>
          <w:rFonts w:ascii="Times New Roman" w:eastAsia="Times New Roman" w:hAnsi="Times New Roman" w:cs="Times New Roman"/>
          <w:color w:val="000000"/>
          <w:sz w:val="24"/>
          <w:szCs w:val="24"/>
        </w:rPr>
        <w:t>for the ratification of the Council of Europe Convention on preventing and combating violence agai</w:t>
      </w:r>
      <w:r w:rsidRPr="00FA05D9">
        <w:rPr>
          <w:rFonts w:ascii="Times New Roman" w:eastAsia="Times New Roman" w:hAnsi="Times New Roman" w:cs="Times New Roman"/>
          <w:color w:val="000000"/>
          <w:sz w:val="24"/>
          <w:szCs w:val="24"/>
        </w:rPr>
        <w:t xml:space="preserve">nst women and domestic violence and submitted to the </w:t>
      </w:r>
      <w:r w:rsidR="00044CF3" w:rsidRPr="00FA05D9">
        <w:rPr>
          <w:rFonts w:ascii="Times New Roman" w:eastAsia="Times New Roman" w:hAnsi="Times New Roman" w:cs="Times New Roman"/>
          <w:color w:val="000000"/>
          <w:sz w:val="24"/>
          <w:szCs w:val="24"/>
        </w:rPr>
        <w:t>Parliament for consideration and adoption.</w:t>
      </w:r>
    </w:p>
    <w:p w14:paraId="1BA2E5D2" w14:textId="77777777" w:rsidR="00ED0E8F" w:rsidRDefault="00ED0E8F" w:rsidP="00ED0E8F">
      <w:pPr>
        <w:pBdr>
          <w:top w:val="nil"/>
          <w:left w:val="nil"/>
          <w:bottom w:val="nil"/>
          <w:right w:val="nil"/>
          <w:between w:val="nil"/>
        </w:pBdr>
        <w:jc w:val="both"/>
        <w:rPr>
          <w:rFonts w:ascii="Times New Roman" w:eastAsia="Times New Roman" w:hAnsi="Times New Roman" w:cs="Times New Roman"/>
          <w:i/>
          <w:color w:val="000000"/>
          <w:sz w:val="24"/>
          <w:szCs w:val="24"/>
          <w:u w:val="single"/>
        </w:rPr>
      </w:pPr>
    </w:p>
    <w:p w14:paraId="5357726B" w14:textId="77777777" w:rsidR="00044CF3" w:rsidRPr="00FA05D9" w:rsidRDefault="00044CF3" w:rsidP="00ED0E8F">
      <w:pPr>
        <w:pBdr>
          <w:top w:val="nil"/>
          <w:left w:val="nil"/>
          <w:bottom w:val="nil"/>
          <w:right w:val="nil"/>
          <w:between w:val="nil"/>
        </w:pBdr>
        <w:jc w:val="both"/>
        <w:rPr>
          <w:rFonts w:ascii="Times New Roman" w:eastAsia="Times New Roman" w:hAnsi="Times New Roman" w:cs="Times New Roman"/>
          <w:i/>
          <w:color w:val="000000"/>
          <w:sz w:val="24"/>
          <w:szCs w:val="24"/>
          <w:u w:val="single"/>
        </w:rPr>
      </w:pPr>
      <w:r w:rsidRPr="00FA05D9">
        <w:rPr>
          <w:rFonts w:ascii="Times New Roman" w:eastAsia="Times New Roman" w:hAnsi="Times New Roman" w:cs="Times New Roman"/>
          <w:i/>
          <w:color w:val="000000"/>
          <w:sz w:val="24"/>
          <w:szCs w:val="24"/>
          <w:u w:val="single"/>
        </w:rPr>
        <w:t xml:space="preserve">With reference to recommendation 15 letter (a) to (d) of the Committee's </w:t>
      </w:r>
      <w:r w:rsidR="00F579E7" w:rsidRPr="00FA05D9">
        <w:rPr>
          <w:rFonts w:ascii="Times New Roman" w:eastAsia="Times New Roman" w:hAnsi="Times New Roman" w:cs="Times New Roman"/>
          <w:i/>
          <w:color w:val="000000"/>
          <w:sz w:val="24"/>
          <w:szCs w:val="24"/>
          <w:u w:val="single"/>
        </w:rPr>
        <w:t>Concluding Observations</w:t>
      </w:r>
      <w:r w:rsidRPr="00FA05D9">
        <w:rPr>
          <w:rFonts w:ascii="Times New Roman" w:eastAsia="Times New Roman" w:hAnsi="Times New Roman" w:cs="Times New Roman"/>
          <w:i/>
          <w:color w:val="000000"/>
          <w:sz w:val="24"/>
          <w:szCs w:val="24"/>
          <w:u w:val="single"/>
        </w:rPr>
        <w:t>, we inform the following:</w:t>
      </w:r>
    </w:p>
    <w:p w14:paraId="5CCD5780" w14:textId="77777777" w:rsidR="00ED0E8F" w:rsidRDefault="00ED0E8F" w:rsidP="00CA4CDA">
      <w:pPr>
        <w:pBdr>
          <w:top w:val="nil"/>
          <w:left w:val="nil"/>
          <w:bottom w:val="nil"/>
          <w:right w:val="nil"/>
          <w:between w:val="nil"/>
        </w:pBdr>
        <w:jc w:val="both"/>
        <w:rPr>
          <w:rFonts w:ascii="Times New Roman" w:eastAsia="Times New Roman" w:hAnsi="Times New Roman" w:cs="Times New Roman"/>
          <w:sz w:val="24"/>
          <w:szCs w:val="24"/>
        </w:rPr>
      </w:pPr>
    </w:p>
    <w:p w14:paraId="4CA2A12A" w14:textId="0E47D32E" w:rsidR="00044CF3" w:rsidRPr="00FA05D9" w:rsidRDefault="00A66C73" w:rsidP="00CA4CDA">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sz w:val="24"/>
          <w:szCs w:val="24"/>
        </w:rPr>
        <w:t xml:space="preserve">According to the </w:t>
      </w:r>
      <w:r w:rsidR="00294A15" w:rsidRPr="00FA05D9">
        <w:rPr>
          <w:rFonts w:ascii="Times New Roman" w:eastAsia="Times New Roman" w:hAnsi="Times New Roman" w:cs="Times New Roman"/>
          <w:sz w:val="24"/>
          <w:szCs w:val="24"/>
        </w:rPr>
        <w:t>statistic,</w:t>
      </w:r>
      <w:r w:rsidRPr="00FA05D9">
        <w:rPr>
          <w:rFonts w:ascii="Times New Roman" w:eastAsia="Times New Roman" w:hAnsi="Times New Roman" w:cs="Times New Roman"/>
          <w:sz w:val="24"/>
          <w:szCs w:val="24"/>
        </w:rPr>
        <w:t xml:space="preserve"> data issued by NASA, at the beginning of 2020  in</w:t>
      </w:r>
      <w:r w:rsidR="00DF74B0"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residential</w:t>
      </w:r>
      <w:r w:rsidR="00DF74B0" w:rsidRPr="00FA05D9">
        <w:rPr>
          <w:rFonts w:ascii="Times New Roman" w:eastAsia="Times New Roman" w:hAnsi="Times New Roman" w:cs="Times New Roman"/>
          <w:sz w:val="24"/>
          <w:szCs w:val="24"/>
        </w:rPr>
        <w:t xml:space="preserve"> institutions </w:t>
      </w:r>
      <w:r w:rsidR="00ED0E8F">
        <w:rPr>
          <w:rFonts w:ascii="Times New Roman" w:eastAsia="Times New Roman" w:hAnsi="Times New Roman" w:cs="Times New Roman"/>
          <w:sz w:val="24"/>
          <w:szCs w:val="24"/>
        </w:rPr>
        <w:t xml:space="preserve">there </w:t>
      </w:r>
      <w:r w:rsidRPr="00FA05D9">
        <w:rPr>
          <w:rFonts w:ascii="Times New Roman" w:eastAsia="Times New Roman" w:hAnsi="Times New Roman" w:cs="Times New Roman"/>
          <w:sz w:val="24"/>
          <w:szCs w:val="24"/>
        </w:rPr>
        <w:t xml:space="preserve">were </w:t>
      </w:r>
      <w:r w:rsidR="00DF74B0" w:rsidRPr="00FA05D9">
        <w:rPr>
          <w:rFonts w:ascii="Times New Roman" w:eastAsia="Times New Roman" w:hAnsi="Times New Roman" w:cs="Times New Roman"/>
          <w:sz w:val="24"/>
          <w:szCs w:val="24"/>
        </w:rPr>
        <w:t xml:space="preserve">1696 </w:t>
      </w:r>
      <w:r w:rsidRPr="00FA05D9">
        <w:rPr>
          <w:rFonts w:ascii="Times New Roman" w:eastAsia="Times New Roman" w:hAnsi="Times New Roman" w:cs="Times New Roman"/>
          <w:sz w:val="24"/>
          <w:szCs w:val="24"/>
        </w:rPr>
        <w:t>persons with disabilites</w:t>
      </w:r>
      <w:r w:rsidR="00DF74B0" w:rsidRPr="00FA05D9">
        <w:rPr>
          <w:rFonts w:ascii="Times New Roman" w:eastAsia="Times New Roman" w:hAnsi="Times New Roman" w:cs="Times New Roman"/>
          <w:sz w:val="24"/>
          <w:szCs w:val="24"/>
        </w:rPr>
        <w:t xml:space="preserve">, </w:t>
      </w:r>
      <w:r w:rsidR="00ED0E8F">
        <w:rPr>
          <w:rFonts w:ascii="Times New Roman" w:eastAsia="Times New Roman" w:hAnsi="Times New Roman" w:cs="Times New Roman"/>
          <w:sz w:val="24"/>
          <w:szCs w:val="24"/>
        </w:rPr>
        <w:t>including</w:t>
      </w:r>
      <w:r w:rsidR="00DF74B0" w:rsidRPr="00FA05D9">
        <w:rPr>
          <w:rFonts w:ascii="Times New Roman" w:eastAsia="Times New Roman" w:hAnsi="Times New Roman" w:cs="Times New Roman"/>
          <w:sz w:val="24"/>
          <w:szCs w:val="24"/>
        </w:rPr>
        <w:t xml:space="preserve"> 812</w:t>
      </w:r>
      <w:r w:rsidRPr="00FA05D9">
        <w:rPr>
          <w:rFonts w:ascii="Times New Roman" w:eastAsia="Times New Roman" w:hAnsi="Times New Roman" w:cs="Times New Roman"/>
          <w:sz w:val="24"/>
          <w:szCs w:val="24"/>
        </w:rPr>
        <w:t xml:space="preserve"> women and girls. </w:t>
      </w:r>
      <w:r w:rsidR="00044CF3" w:rsidRPr="00FA05D9">
        <w:rPr>
          <w:rFonts w:ascii="Times New Roman" w:eastAsia="Times New Roman" w:hAnsi="Times New Roman" w:cs="Times New Roman"/>
          <w:color w:val="000000"/>
          <w:sz w:val="24"/>
          <w:szCs w:val="24"/>
        </w:rPr>
        <w:t xml:space="preserve">In the context of deinstitutionalisation and </w:t>
      </w:r>
      <w:r w:rsidR="002421DE" w:rsidRPr="00FA05D9">
        <w:rPr>
          <w:rFonts w:ascii="Times New Roman" w:eastAsia="Times New Roman" w:hAnsi="Times New Roman" w:cs="Times New Roman"/>
          <w:color w:val="000000"/>
          <w:sz w:val="24"/>
          <w:szCs w:val="24"/>
        </w:rPr>
        <w:t xml:space="preserve">preventing new </w:t>
      </w:r>
      <w:r w:rsidR="00ED0E8F">
        <w:rPr>
          <w:rFonts w:ascii="Times New Roman" w:eastAsia="Times New Roman" w:hAnsi="Times New Roman" w:cs="Times New Roman"/>
          <w:color w:val="000000"/>
          <w:sz w:val="24"/>
          <w:szCs w:val="24"/>
        </w:rPr>
        <w:t>admissions</w:t>
      </w:r>
      <w:r w:rsidR="00ED0E8F" w:rsidRPr="00FA05D9">
        <w:rPr>
          <w:rFonts w:ascii="Times New Roman" w:eastAsia="Times New Roman" w:hAnsi="Times New Roman" w:cs="Times New Roman"/>
          <w:color w:val="000000"/>
          <w:sz w:val="24"/>
          <w:szCs w:val="24"/>
        </w:rPr>
        <w:t xml:space="preserve"> </w:t>
      </w:r>
      <w:r w:rsidR="002421DE" w:rsidRPr="00FA05D9">
        <w:rPr>
          <w:rFonts w:ascii="Times New Roman" w:eastAsia="Times New Roman" w:hAnsi="Times New Roman" w:cs="Times New Roman"/>
          <w:color w:val="000000"/>
          <w:sz w:val="24"/>
          <w:szCs w:val="24"/>
        </w:rPr>
        <w:t xml:space="preserve">of the women with </w:t>
      </w:r>
      <w:r w:rsidR="00DF74B0" w:rsidRPr="00FA05D9">
        <w:rPr>
          <w:rFonts w:ascii="Times New Roman" w:eastAsia="Times New Roman" w:hAnsi="Times New Roman" w:cs="Times New Roman"/>
          <w:color w:val="000000"/>
          <w:sz w:val="24"/>
          <w:szCs w:val="24"/>
        </w:rPr>
        <w:t>disabilities in institutions</w:t>
      </w:r>
      <w:r w:rsidR="00044CF3" w:rsidRPr="00FA05D9">
        <w:rPr>
          <w:rFonts w:ascii="Times New Roman" w:eastAsia="Times New Roman" w:hAnsi="Times New Roman" w:cs="Times New Roman"/>
          <w:color w:val="000000"/>
          <w:sz w:val="24"/>
          <w:szCs w:val="24"/>
        </w:rPr>
        <w:t>:</w:t>
      </w:r>
    </w:p>
    <w:p w14:paraId="160DB608" w14:textId="77777777" w:rsidR="00ED0E8F" w:rsidRDefault="00FC619E" w:rsidP="00ED0E8F">
      <w:pPr>
        <w:pStyle w:val="ListParagraph"/>
        <w:numPr>
          <w:ilvl w:val="0"/>
          <w:numId w:val="28"/>
        </w:numPr>
        <w:tabs>
          <w:tab w:val="left" w:pos="540"/>
          <w:tab w:val="left" w:pos="630"/>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T</w:t>
      </w:r>
      <w:r w:rsidR="002421DE" w:rsidRPr="00FA05D9">
        <w:rPr>
          <w:rFonts w:ascii="Times New Roman" w:eastAsia="Times New Roman" w:hAnsi="Times New Roman" w:cs="Times New Roman"/>
          <w:color w:val="000000"/>
          <w:sz w:val="24"/>
          <w:szCs w:val="24"/>
        </w:rPr>
        <w:t xml:space="preserve">he </w:t>
      </w:r>
      <w:r w:rsidR="002421DE" w:rsidRPr="00ED0E8F">
        <w:rPr>
          <w:rFonts w:ascii="Times New Roman" w:eastAsia="Times New Roman" w:hAnsi="Times New Roman" w:cs="Times New Roman"/>
          <w:sz w:val="24"/>
          <w:szCs w:val="24"/>
        </w:rPr>
        <w:t>National</w:t>
      </w:r>
      <w:r w:rsidR="002421DE" w:rsidRPr="00FA05D9">
        <w:rPr>
          <w:rFonts w:ascii="Times New Roman" w:eastAsia="Times New Roman" w:hAnsi="Times New Roman" w:cs="Times New Roman"/>
          <w:color w:val="000000"/>
          <w:sz w:val="24"/>
          <w:szCs w:val="24"/>
        </w:rPr>
        <w:t xml:space="preserve"> </w:t>
      </w:r>
      <w:r w:rsidR="00294A15" w:rsidRPr="00FA05D9">
        <w:rPr>
          <w:rFonts w:ascii="Times New Roman" w:eastAsia="Times New Roman" w:hAnsi="Times New Roman" w:cs="Times New Roman"/>
          <w:color w:val="000000"/>
          <w:sz w:val="24"/>
          <w:szCs w:val="24"/>
        </w:rPr>
        <w:t>p</w:t>
      </w:r>
      <w:r w:rsidR="002421DE" w:rsidRPr="00FA05D9">
        <w:rPr>
          <w:rFonts w:ascii="Times New Roman" w:eastAsia="Times New Roman" w:hAnsi="Times New Roman" w:cs="Times New Roman"/>
          <w:color w:val="000000"/>
          <w:sz w:val="24"/>
          <w:szCs w:val="24"/>
        </w:rPr>
        <w:t xml:space="preserve">rogram </w:t>
      </w:r>
      <w:r w:rsidR="00294A15" w:rsidRPr="00FA05D9">
        <w:rPr>
          <w:rFonts w:ascii="Times New Roman" w:eastAsia="Times New Roman" w:hAnsi="Times New Roman" w:cs="Times New Roman"/>
          <w:color w:val="000000"/>
          <w:sz w:val="24"/>
          <w:szCs w:val="24"/>
        </w:rPr>
        <w:t>on</w:t>
      </w:r>
      <w:r w:rsidR="002421DE" w:rsidRPr="00FA05D9">
        <w:rPr>
          <w:rFonts w:ascii="Times New Roman" w:eastAsia="Times New Roman" w:hAnsi="Times New Roman" w:cs="Times New Roman"/>
          <w:color w:val="000000"/>
          <w:sz w:val="24"/>
          <w:szCs w:val="24"/>
        </w:rPr>
        <w:t xml:space="preserve"> deinstitutionalization of persons with intellectual and psychosocial disabilities, including women in residential institutions managed by </w:t>
      </w:r>
      <w:r w:rsidR="00294A15" w:rsidRPr="00FA05D9">
        <w:rPr>
          <w:rFonts w:ascii="Times New Roman" w:eastAsia="Times New Roman" w:hAnsi="Times New Roman" w:cs="Times New Roman"/>
          <w:color w:val="000000"/>
          <w:sz w:val="24"/>
          <w:szCs w:val="24"/>
        </w:rPr>
        <w:t>NASA</w:t>
      </w:r>
      <w:r w:rsidR="002421DE" w:rsidRPr="00FA05D9">
        <w:rPr>
          <w:rFonts w:ascii="Times New Roman" w:eastAsia="Times New Roman" w:hAnsi="Times New Roman" w:cs="Times New Roman"/>
          <w:color w:val="000000"/>
          <w:sz w:val="24"/>
          <w:szCs w:val="24"/>
        </w:rPr>
        <w:t xml:space="preserve"> was developed and approved, for 2018-2026</w:t>
      </w:r>
      <w:r w:rsidRPr="00FA05D9">
        <w:rPr>
          <w:rFonts w:ascii="Times New Roman" w:eastAsia="Times New Roman" w:hAnsi="Times New Roman" w:cs="Times New Roman"/>
          <w:color w:val="000000"/>
          <w:sz w:val="24"/>
          <w:szCs w:val="24"/>
        </w:rPr>
        <w:t xml:space="preserve">. During 2017-2020, about 200 persons with disabilities have been deinstitutionalized </w:t>
      </w:r>
      <w:r w:rsidR="00294A15" w:rsidRPr="00FA05D9">
        <w:rPr>
          <w:rFonts w:ascii="Times New Roman" w:eastAsia="Times New Roman" w:hAnsi="Times New Roman" w:cs="Times New Roman"/>
          <w:color w:val="000000"/>
          <w:sz w:val="24"/>
          <w:szCs w:val="24"/>
        </w:rPr>
        <w:t>in community based services and/</w:t>
      </w:r>
      <w:r w:rsidRPr="00FA05D9">
        <w:rPr>
          <w:rFonts w:ascii="Times New Roman" w:eastAsia="Times New Roman" w:hAnsi="Times New Roman" w:cs="Times New Roman"/>
          <w:color w:val="000000"/>
          <w:sz w:val="24"/>
          <w:szCs w:val="24"/>
        </w:rPr>
        <w:t xml:space="preserve">or biological/extended families or independent living. Of them, more than 60% are women with disabilities. </w:t>
      </w:r>
    </w:p>
    <w:p w14:paraId="270D085B" w14:textId="030AD055" w:rsidR="00044CF3" w:rsidRPr="00ED0E8F" w:rsidRDefault="002421DE" w:rsidP="00ED0E8F">
      <w:pPr>
        <w:pStyle w:val="ListParagraph"/>
        <w:numPr>
          <w:ilvl w:val="0"/>
          <w:numId w:val="28"/>
        </w:numPr>
        <w:tabs>
          <w:tab w:val="left" w:pos="540"/>
          <w:tab w:val="left" w:pos="630"/>
        </w:tabs>
        <w:jc w:val="both"/>
        <w:rPr>
          <w:rFonts w:ascii="Times New Roman" w:eastAsia="Times New Roman" w:hAnsi="Times New Roman" w:cs="Times New Roman"/>
          <w:color w:val="000000"/>
          <w:sz w:val="24"/>
          <w:szCs w:val="24"/>
        </w:rPr>
      </w:pPr>
      <w:r w:rsidRPr="00ED0E8F">
        <w:rPr>
          <w:rFonts w:ascii="Times New Roman" w:eastAsia="Times New Roman" w:hAnsi="Times New Roman" w:cs="Times New Roman"/>
          <w:color w:val="000000"/>
          <w:sz w:val="24"/>
          <w:szCs w:val="24"/>
        </w:rPr>
        <w:t xml:space="preserve">Two </w:t>
      </w:r>
      <w:r w:rsidR="00044CF3" w:rsidRPr="00ED0E8F">
        <w:rPr>
          <w:rFonts w:ascii="Times New Roman" w:eastAsia="Times New Roman" w:hAnsi="Times New Roman" w:cs="Times New Roman"/>
          <w:color w:val="000000"/>
          <w:sz w:val="24"/>
          <w:szCs w:val="24"/>
        </w:rPr>
        <w:t xml:space="preserve">working groups </w:t>
      </w:r>
      <w:r w:rsidR="00E1691E" w:rsidRPr="00ED0E8F">
        <w:rPr>
          <w:rFonts w:ascii="Times New Roman" w:eastAsia="Times New Roman" w:hAnsi="Times New Roman" w:cs="Times New Roman"/>
          <w:color w:val="000000"/>
          <w:sz w:val="24"/>
          <w:szCs w:val="24"/>
        </w:rPr>
        <w:t>that include the repre</w:t>
      </w:r>
      <w:r w:rsidR="00ED0E8F" w:rsidRPr="00ED0E8F">
        <w:rPr>
          <w:rFonts w:ascii="Times New Roman" w:eastAsia="Times New Roman" w:hAnsi="Times New Roman" w:cs="Times New Roman"/>
          <w:color w:val="000000"/>
          <w:sz w:val="24"/>
          <w:szCs w:val="24"/>
        </w:rPr>
        <w:t>s</w:t>
      </w:r>
      <w:r w:rsidR="00E1691E" w:rsidRPr="00ED0E8F">
        <w:rPr>
          <w:rFonts w:ascii="Times New Roman" w:eastAsia="Times New Roman" w:hAnsi="Times New Roman" w:cs="Times New Roman"/>
          <w:color w:val="000000"/>
          <w:sz w:val="24"/>
          <w:szCs w:val="24"/>
        </w:rPr>
        <w:t xml:space="preserve">entatives of CSOs </w:t>
      </w:r>
      <w:r w:rsidR="00044CF3" w:rsidRPr="00ED0E8F">
        <w:rPr>
          <w:rFonts w:ascii="Times New Roman" w:eastAsia="Times New Roman" w:hAnsi="Times New Roman" w:cs="Times New Roman"/>
          <w:color w:val="000000"/>
          <w:sz w:val="24"/>
          <w:szCs w:val="24"/>
        </w:rPr>
        <w:t>(for adults and children) were set up to examine applications for placement in residential institutions</w:t>
      </w:r>
      <w:r w:rsidR="003C4F61" w:rsidRPr="00ED0E8F">
        <w:rPr>
          <w:rFonts w:ascii="Times New Roman" w:eastAsia="Times New Roman" w:hAnsi="Times New Roman" w:cs="Times New Roman"/>
          <w:color w:val="000000"/>
          <w:sz w:val="24"/>
          <w:szCs w:val="24"/>
        </w:rPr>
        <w:t xml:space="preserve">. In 2019 from </w:t>
      </w:r>
      <w:r w:rsidR="00294A15" w:rsidRPr="00ED0E8F">
        <w:rPr>
          <w:rFonts w:ascii="Times New Roman" w:eastAsia="Times New Roman" w:hAnsi="Times New Roman" w:cs="Times New Roman"/>
          <w:color w:val="000000"/>
          <w:sz w:val="24"/>
          <w:szCs w:val="24"/>
        </w:rPr>
        <w:t>91</w:t>
      </w:r>
      <w:r w:rsidR="003C4F61" w:rsidRPr="00ED0E8F">
        <w:rPr>
          <w:rFonts w:ascii="Times New Roman" w:eastAsia="Times New Roman" w:hAnsi="Times New Roman" w:cs="Times New Roman"/>
          <w:color w:val="000000"/>
          <w:sz w:val="24"/>
          <w:szCs w:val="24"/>
        </w:rPr>
        <w:t xml:space="preserve"> </w:t>
      </w:r>
      <w:r w:rsidR="00294A15" w:rsidRPr="00ED0E8F">
        <w:rPr>
          <w:rFonts w:ascii="Times New Roman" w:eastAsia="Times New Roman" w:hAnsi="Times New Roman" w:cs="Times New Roman"/>
          <w:color w:val="000000"/>
          <w:sz w:val="24"/>
          <w:szCs w:val="24"/>
        </w:rPr>
        <w:t xml:space="preserve">analysed </w:t>
      </w:r>
      <w:r w:rsidR="003C4F61" w:rsidRPr="00ED0E8F">
        <w:rPr>
          <w:rFonts w:ascii="Times New Roman" w:eastAsia="Times New Roman" w:hAnsi="Times New Roman" w:cs="Times New Roman"/>
          <w:color w:val="000000"/>
          <w:sz w:val="24"/>
          <w:szCs w:val="24"/>
        </w:rPr>
        <w:t xml:space="preserve">cases, only in </w:t>
      </w:r>
      <w:r w:rsidR="00294A15" w:rsidRPr="00ED0E8F">
        <w:rPr>
          <w:rFonts w:ascii="Times New Roman" w:eastAsia="Times New Roman" w:hAnsi="Times New Roman" w:cs="Times New Roman"/>
          <w:color w:val="000000"/>
          <w:sz w:val="24"/>
          <w:szCs w:val="24"/>
        </w:rPr>
        <w:t>47</w:t>
      </w:r>
      <w:r w:rsidR="003C4F61" w:rsidRPr="00ED0E8F">
        <w:rPr>
          <w:rFonts w:ascii="Times New Roman" w:eastAsia="Times New Roman" w:hAnsi="Times New Roman" w:cs="Times New Roman"/>
          <w:color w:val="000000"/>
          <w:sz w:val="24"/>
          <w:szCs w:val="24"/>
        </w:rPr>
        <w:t xml:space="preserve"> cases, the local authorites received the approval for </w:t>
      </w:r>
      <w:r w:rsidR="00ED0E8F" w:rsidRPr="00ED0E8F">
        <w:rPr>
          <w:rFonts w:ascii="Times New Roman" w:eastAsia="Times New Roman" w:hAnsi="Times New Roman" w:cs="Times New Roman"/>
          <w:color w:val="000000"/>
          <w:sz w:val="24"/>
          <w:szCs w:val="24"/>
        </w:rPr>
        <w:t xml:space="preserve">the </w:t>
      </w:r>
      <w:r w:rsidR="003C4F61" w:rsidRPr="00ED0E8F">
        <w:rPr>
          <w:rFonts w:ascii="Times New Roman" w:eastAsia="Times New Roman" w:hAnsi="Times New Roman" w:cs="Times New Roman"/>
          <w:color w:val="000000"/>
          <w:sz w:val="24"/>
          <w:szCs w:val="24"/>
        </w:rPr>
        <w:t>institutionalization</w:t>
      </w:r>
      <w:r w:rsidR="00ED0E8F" w:rsidRPr="00ED0E8F">
        <w:rPr>
          <w:rFonts w:ascii="Times New Roman" w:eastAsia="Times New Roman" w:hAnsi="Times New Roman" w:cs="Times New Roman"/>
          <w:color w:val="000000"/>
          <w:sz w:val="24"/>
          <w:szCs w:val="24"/>
        </w:rPr>
        <w:t xml:space="preserve"> of</w:t>
      </w:r>
      <w:r w:rsidR="003C4F61" w:rsidRPr="00ED0E8F">
        <w:rPr>
          <w:rFonts w:ascii="Times New Roman" w:eastAsia="Times New Roman" w:hAnsi="Times New Roman" w:cs="Times New Roman"/>
          <w:color w:val="000000"/>
          <w:sz w:val="24"/>
          <w:szCs w:val="24"/>
        </w:rPr>
        <w:t xml:space="preserve"> the childr</w:t>
      </w:r>
      <w:r w:rsidR="001B2C5A" w:rsidRPr="00ED0E8F">
        <w:rPr>
          <w:rFonts w:ascii="Times New Roman" w:eastAsia="Times New Roman" w:hAnsi="Times New Roman" w:cs="Times New Roman"/>
          <w:color w:val="000000"/>
          <w:sz w:val="24"/>
          <w:szCs w:val="24"/>
        </w:rPr>
        <w:t xml:space="preserve">en or adults, including women and girls. In other </w:t>
      </w:r>
      <w:r w:rsidR="003C4F61" w:rsidRPr="00ED0E8F">
        <w:rPr>
          <w:rFonts w:ascii="Times New Roman" w:eastAsia="Times New Roman" w:hAnsi="Times New Roman" w:cs="Times New Roman"/>
          <w:color w:val="000000"/>
          <w:sz w:val="24"/>
          <w:szCs w:val="24"/>
        </w:rPr>
        <w:t>cases, pu</w:t>
      </w:r>
      <w:r w:rsidR="00FC619E" w:rsidRPr="00ED0E8F">
        <w:rPr>
          <w:rFonts w:ascii="Times New Roman" w:eastAsia="Times New Roman" w:hAnsi="Times New Roman" w:cs="Times New Roman"/>
          <w:color w:val="000000"/>
          <w:sz w:val="24"/>
          <w:szCs w:val="24"/>
        </w:rPr>
        <w:t>b</w:t>
      </w:r>
      <w:r w:rsidR="003C4F61" w:rsidRPr="00ED0E8F">
        <w:rPr>
          <w:rFonts w:ascii="Times New Roman" w:eastAsia="Times New Roman" w:hAnsi="Times New Roman" w:cs="Times New Roman"/>
          <w:color w:val="000000"/>
          <w:sz w:val="24"/>
          <w:szCs w:val="24"/>
        </w:rPr>
        <w:t xml:space="preserve">lic authorites received the recommendation to provide </w:t>
      </w:r>
      <w:r w:rsidR="001B2C5A" w:rsidRPr="00ED0E8F">
        <w:rPr>
          <w:rFonts w:ascii="Times New Roman" w:eastAsia="Times New Roman" w:hAnsi="Times New Roman" w:cs="Times New Roman"/>
          <w:color w:val="000000"/>
          <w:sz w:val="24"/>
          <w:szCs w:val="24"/>
        </w:rPr>
        <w:t xml:space="preserve">support at home or in </w:t>
      </w:r>
      <w:r w:rsidR="003C4F61" w:rsidRPr="00ED0E8F">
        <w:rPr>
          <w:rFonts w:ascii="Times New Roman" w:eastAsia="Times New Roman" w:hAnsi="Times New Roman" w:cs="Times New Roman"/>
          <w:color w:val="000000"/>
          <w:sz w:val="24"/>
          <w:szCs w:val="24"/>
        </w:rPr>
        <w:t>community based services</w:t>
      </w:r>
      <w:r w:rsidR="001B2C5A" w:rsidRPr="00ED0E8F">
        <w:rPr>
          <w:rFonts w:ascii="Times New Roman" w:eastAsia="Times New Roman" w:hAnsi="Times New Roman" w:cs="Times New Roman"/>
          <w:color w:val="000000"/>
          <w:sz w:val="24"/>
          <w:szCs w:val="24"/>
        </w:rPr>
        <w:t xml:space="preserve"> to</w:t>
      </w:r>
      <w:r w:rsidR="00ED0E8F" w:rsidRPr="00ED0E8F">
        <w:rPr>
          <w:rFonts w:ascii="Times New Roman" w:eastAsia="Times New Roman" w:hAnsi="Times New Roman" w:cs="Times New Roman"/>
          <w:color w:val="000000"/>
          <w:sz w:val="24"/>
          <w:szCs w:val="24"/>
        </w:rPr>
        <w:t xml:space="preserve"> </w:t>
      </w:r>
      <w:r w:rsidR="001B2C5A" w:rsidRPr="00ED0E8F">
        <w:rPr>
          <w:rFonts w:ascii="Times New Roman" w:eastAsia="Times New Roman" w:hAnsi="Times New Roman" w:cs="Times New Roman"/>
          <w:color w:val="000000"/>
          <w:sz w:val="24"/>
          <w:szCs w:val="24"/>
        </w:rPr>
        <w:t xml:space="preserve">prevent institutionalization. </w:t>
      </w:r>
    </w:p>
    <w:p w14:paraId="3A064E6B" w14:textId="77777777" w:rsidR="006671A8" w:rsidRPr="00FA05D9" w:rsidRDefault="00010F23" w:rsidP="00F04A0B">
      <w:pPr>
        <w:pStyle w:val="Heading2"/>
        <w:rPr>
          <w:rFonts w:ascii="Times New Roman" w:eastAsia="Times New Roman" w:hAnsi="Times New Roman" w:cs="Times New Roman"/>
          <w:b/>
          <w:sz w:val="24"/>
          <w:szCs w:val="24"/>
        </w:rPr>
      </w:pPr>
      <w:bookmarkStart w:id="8" w:name="_heading=h.2et92p0" w:colFirst="0" w:colLast="0"/>
      <w:bookmarkEnd w:id="8"/>
      <w:r w:rsidRPr="00FA05D9">
        <w:rPr>
          <w:rFonts w:ascii="Times New Roman" w:eastAsia="Times New Roman" w:hAnsi="Times New Roman" w:cs="Times New Roman"/>
          <w:b/>
          <w:sz w:val="24"/>
          <w:szCs w:val="24"/>
        </w:rPr>
        <w:t xml:space="preserve">      </w:t>
      </w:r>
      <w:bookmarkStart w:id="9" w:name="_Toc59132234"/>
      <w:r w:rsidRPr="00FA05D9">
        <w:rPr>
          <w:rFonts w:ascii="Times New Roman" w:hAnsi="Times New Roman" w:cs="Times New Roman"/>
          <w:b/>
          <w:sz w:val="24"/>
          <w:szCs w:val="24"/>
        </w:rPr>
        <w:t>Artic</w:t>
      </w:r>
      <w:r w:rsidR="00044CF3" w:rsidRPr="00FA05D9">
        <w:rPr>
          <w:rFonts w:ascii="Times New Roman" w:hAnsi="Times New Roman" w:cs="Times New Roman"/>
          <w:b/>
          <w:sz w:val="24"/>
          <w:szCs w:val="24"/>
        </w:rPr>
        <w:t xml:space="preserve">le </w:t>
      </w:r>
      <w:r w:rsidRPr="00FA05D9">
        <w:rPr>
          <w:rFonts w:ascii="Times New Roman" w:hAnsi="Times New Roman" w:cs="Times New Roman"/>
          <w:b/>
          <w:sz w:val="24"/>
          <w:szCs w:val="24"/>
        </w:rPr>
        <w:t xml:space="preserve">7. </w:t>
      </w:r>
      <w:r w:rsidR="005C6210" w:rsidRPr="00FA05D9">
        <w:rPr>
          <w:rFonts w:ascii="Times New Roman" w:hAnsi="Times New Roman" w:cs="Times New Roman"/>
          <w:b/>
          <w:sz w:val="24"/>
          <w:szCs w:val="24"/>
        </w:rPr>
        <w:t>Children with disabilities</w:t>
      </w:r>
      <w:bookmarkEnd w:id="9"/>
      <w:r w:rsidR="005C6210" w:rsidRPr="00FA05D9">
        <w:rPr>
          <w:rFonts w:ascii="Times New Roman" w:eastAsia="Times New Roman" w:hAnsi="Times New Roman" w:cs="Times New Roman"/>
          <w:b/>
          <w:sz w:val="24"/>
          <w:szCs w:val="24"/>
        </w:rPr>
        <w:t xml:space="preserve"> </w:t>
      </w:r>
    </w:p>
    <w:p w14:paraId="1EFB4407" w14:textId="77777777" w:rsidR="005C6210" w:rsidRPr="00FA05D9" w:rsidRDefault="005C6210" w:rsidP="00ED0E8F">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According to statistical data, </w:t>
      </w:r>
      <w:r w:rsidR="001B2C5A" w:rsidRPr="00FA05D9">
        <w:rPr>
          <w:rFonts w:ascii="Times New Roman" w:eastAsia="Times New Roman" w:hAnsi="Times New Roman" w:cs="Times New Roman"/>
          <w:sz w:val="24"/>
          <w:szCs w:val="24"/>
        </w:rPr>
        <w:t xml:space="preserve">about 10 684 children or 1.8% </w:t>
      </w:r>
      <w:r w:rsidRPr="00FA05D9">
        <w:rPr>
          <w:rFonts w:ascii="Times New Roman" w:eastAsia="Times New Roman" w:hAnsi="Times New Roman" w:cs="Times New Roman"/>
          <w:sz w:val="24"/>
          <w:szCs w:val="24"/>
        </w:rPr>
        <w:t xml:space="preserve">out of the total number of children </w:t>
      </w:r>
      <w:r w:rsidR="001B2C5A" w:rsidRPr="00FA05D9">
        <w:rPr>
          <w:rFonts w:ascii="Times New Roman" w:eastAsia="Times New Roman" w:hAnsi="Times New Roman" w:cs="Times New Roman"/>
          <w:sz w:val="24"/>
          <w:szCs w:val="24"/>
        </w:rPr>
        <w:t>represent</w:t>
      </w:r>
      <w:r w:rsidRPr="00FA05D9">
        <w:rPr>
          <w:rFonts w:ascii="Times New Roman" w:eastAsia="Times New Roman" w:hAnsi="Times New Roman" w:cs="Times New Roman"/>
          <w:sz w:val="24"/>
          <w:szCs w:val="24"/>
        </w:rPr>
        <w:t xml:space="preserve"> children with disabilities</w:t>
      </w:r>
      <w:r w:rsidR="001B2C5A"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 </w:t>
      </w:r>
    </w:p>
    <w:p w14:paraId="286D7C43" w14:textId="77777777" w:rsidR="00ED0E8F" w:rsidRDefault="00ED0E8F" w:rsidP="00ED0E8F">
      <w:pPr>
        <w:ind w:right="-45"/>
        <w:jc w:val="both"/>
        <w:rPr>
          <w:rFonts w:ascii="Times New Roman" w:eastAsia="Times New Roman" w:hAnsi="Times New Roman" w:cs="Times New Roman"/>
          <w:i/>
          <w:sz w:val="24"/>
          <w:szCs w:val="24"/>
          <w:u w:val="single"/>
        </w:rPr>
      </w:pPr>
    </w:p>
    <w:p w14:paraId="0B44E744" w14:textId="77777777" w:rsidR="001B2C5A" w:rsidRDefault="005C6210" w:rsidP="00ED0E8F">
      <w:pPr>
        <w:ind w:right="-45"/>
        <w:jc w:val="both"/>
        <w:rPr>
          <w:rFonts w:ascii="Times New Roman" w:eastAsia="Times New Roman" w:hAnsi="Times New Roman" w:cs="Times New Roman"/>
          <w:i/>
          <w:sz w:val="24"/>
          <w:szCs w:val="24"/>
          <w:u w:val="single"/>
        </w:rPr>
      </w:pPr>
      <w:r w:rsidRPr="00ED0E8F">
        <w:rPr>
          <w:rFonts w:ascii="Times New Roman" w:eastAsia="Times New Roman" w:hAnsi="Times New Roman" w:cs="Times New Roman"/>
          <w:i/>
          <w:sz w:val="24"/>
          <w:szCs w:val="24"/>
          <w:u w:val="single"/>
        </w:rPr>
        <w:t xml:space="preserve">With reference to Recommendation 17 of the Committee's </w:t>
      </w:r>
      <w:r w:rsidR="00A66C73" w:rsidRPr="00ED0E8F">
        <w:rPr>
          <w:rFonts w:ascii="Times New Roman" w:eastAsia="Times New Roman" w:hAnsi="Times New Roman" w:cs="Times New Roman"/>
          <w:i/>
          <w:sz w:val="24"/>
          <w:szCs w:val="24"/>
          <w:u w:val="single"/>
        </w:rPr>
        <w:t>Concluding Observations</w:t>
      </w:r>
      <w:r w:rsidRPr="00ED0E8F">
        <w:rPr>
          <w:rFonts w:ascii="Times New Roman" w:eastAsia="Times New Roman" w:hAnsi="Times New Roman" w:cs="Times New Roman"/>
          <w:i/>
          <w:sz w:val="24"/>
          <w:szCs w:val="24"/>
          <w:u w:val="single"/>
        </w:rPr>
        <w:t>, the following</w:t>
      </w:r>
      <w:r w:rsidR="001B2C5A" w:rsidRPr="00ED0E8F">
        <w:rPr>
          <w:rFonts w:ascii="Times New Roman" w:eastAsia="Times New Roman" w:hAnsi="Times New Roman" w:cs="Times New Roman"/>
          <w:i/>
          <w:sz w:val="24"/>
          <w:szCs w:val="24"/>
          <w:u w:val="single"/>
        </w:rPr>
        <w:t xml:space="preserve">: </w:t>
      </w:r>
      <w:r w:rsidR="00A66C73" w:rsidRPr="00ED0E8F">
        <w:rPr>
          <w:rFonts w:ascii="Times New Roman" w:eastAsia="Times New Roman" w:hAnsi="Times New Roman" w:cs="Times New Roman"/>
          <w:i/>
          <w:sz w:val="24"/>
          <w:szCs w:val="24"/>
          <w:u w:val="single"/>
        </w:rPr>
        <w:t xml:space="preserve"> </w:t>
      </w:r>
    </w:p>
    <w:p w14:paraId="6D68D5C5" w14:textId="77777777" w:rsidR="00ED0E8F" w:rsidRPr="00ED0E8F" w:rsidRDefault="00ED0E8F" w:rsidP="00ED0E8F">
      <w:pPr>
        <w:ind w:right="-45"/>
        <w:jc w:val="both"/>
        <w:rPr>
          <w:rFonts w:ascii="Times New Roman" w:eastAsia="Times New Roman" w:hAnsi="Times New Roman" w:cs="Times New Roman"/>
          <w:sz w:val="24"/>
          <w:szCs w:val="24"/>
          <w:u w:val="single"/>
        </w:rPr>
      </w:pPr>
    </w:p>
    <w:p w14:paraId="69DDDE00" w14:textId="77777777" w:rsidR="005C6210" w:rsidRPr="00FA05D9" w:rsidRDefault="001B2C5A" w:rsidP="00ED0E8F">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During the reported period, public authorities in partnership with CSOs developed a range of community-based</w:t>
      </w:r>
      <w:r w:rsidR="001B5268" w:rsidRPr="00FA05D9">
        <w:rPr>
          <w:rFonts w:ascii="Times New Roman" w:eastAsia="Times New Roman" w:hAnsi="Times New Roman" w:cs="Times New Roman"/>
          <w:sz w:val="24"/>
          <w:szCs w:val="24"/>
        </w:rPr>
        <w:t xml:space="preserve"> services </w:t>
      </w:r>
      <w:r w:rsidR="00EA1B4D" w:rsidRPr="00FA05D9">
        <w:rPr>
          <w:rFonts w:ascii="Times New Roman" w:eastAsia="Times New Roman" w:hAnsi="Times New Roman" w:cs="Times New Roman"/>
          <w:sz w:val="24"/>
          <w:szCs w:val="24"/>
        </w:rPr>
        <w:t>for</w:t>
      </w:r>
      <w:r w:rsidR="001B5268" w:rsidRPr="00FA05D9">
        <w:rPr>
          <w:rFonts w:ascii="Times New Roman" w:eastAsia="Times New Roman" w:hAnsi="Times New Roman" w:cs="Times New Roman"/>
          <w:sz w:val="24"/>
          <w:szCs w:val="24"/>
        </w:rPr>
        <w:t xml:space="preserve"> girls and boys</w:t>
      </w:r>
      <w:r w:rsidR="00F17BC3" w:rsidRPr="00FA05D9">
        <w:rPr>
          <w:rFonts w:ascii="Times New Roman" w:eastAsia="Times New Roman" w:hAnsi="Times New Roman" w:cs="Times New Roman"/>
          <w:sz w:val="24"/>
          <w:szCs w:val="24"/>
        </w:rPr>
        <w:t xml:space="preserve">, including those </w:t>
      </w:r>
      <w:r w:rsidR="001B5268" w:rsidRPr="00FA05D9">
        <w:rPr>
          <w:rFonts w:ascii="Times New Roman" w:eastAsia="Times New Roman" w:hAnsi="Times New Roman" w:cs="Times New Roman"/>
          <w:sz w:val="24"/>
          <w:szCs w:val="24"/>
        </w:rPr>
        <w:t>with disabilities</w:t>
      </w:r>
      <w:r w:rsidR="005C6210" w:rsidRPr="00FA05D9">
        <w:rPr>
          <w:rFonts w:ascii="Times New Roman" w:eastAsia="Times New Roman" w:hAnsi="Times New Roman" w:cs="Times New Roman"/>
          <w:sz w:val="24"/>
          <w:szCs w:val="24"/>
        </w:rPr>
        <w:t>:</w:t>
      </w:r>
    </w:p>
    <w:p w14:paraId="7F9A9484" w14:textId="77777777" w:rsidR="002528D7" w:rsidRPr="00FA05D9" w:rsidRDefault="002528D7" w:rsidP="001B2C5A">
      <w:pPr>
        <w:pStyle w:val="ListParagraph"/>
        <w:numPr>
          <w:ilvl w:val="0"/>
          <w:numId w:val="28"/>
        </w:numPr>
        <w:tabs>
          <w:tab w:val="left" w:pos="540"/>
          <w:tab w:val="left" w:pos="63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Social support service for families with children which benefits about 47</w:t>
      </w:r>
      <w:r w:rsidR="001F6293"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670 children, of </w:t>
      </w:r>
      <w:r w:rsidR="00A96D04" w:rsidRPr="00FA05D9">
        <w:rPr>
          <w:rFonts w:ascii="Times New Roman" w:eastAsia="Times New Roman" w:hAnsi="Times New Roman" w:cs="Times New Roman"/>
          <w:sz w:val="24"/>
          <w:szCs w:val="24"/>
        </w:rPr>
        <w:t xml:space="preserve">them </w:t>
      </w:r>
      <w:r w:rsidRPr="00FA05D9">
        <w:rPr>
          <w:rFonts w:ascii="Times New Roman" w:eastAsia="Times New Roman" w:hAnsi="Times New Roman" w:cs="Times New Roman"/>
          <w:sz w:val="24"/>
          <w:szCs w:val="24"/>
        </w:rPr>
        <w:t>726 children with disabilities.</w:t>
      </w:r>
    </w:p>
    <w:p w14:paraId="68408915" w14:textId="77777777" w:rsidR="009A22D4" w:rsidRPr="00FA05D9" w:rsidRDefault="009A22D4" w:rsidP="001B2C5A">
      <w:pPr>
        <w:pStyle w:val="ListParagraph"/>
        <w:numPr>
          <w:ilvl w:val="0"/>
          <w:numId w:val="28"/>
        </w:numPr>
        <w:tabs>
          <w:tab w:val="left" w:pos="540"/>
          <w:tab w:val="left" w:pos="63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w:t>
      </w:r>
      <w:r w:rsidR="00A96D04" w:rsidRPr="00FA05D9">
        <w:rPr>
          <w:rFonts w:ascii="Times New Roman" w:eastAsia="Times New Roman" w:hAnsi="Times New Roman" w:cs="Times New Roman"/>
          <w:sz w:val="24"/>
          <w:szCs w:val="24"/>
        </w:rPr>
        <w:t xml:space="preserve">emporary placement services </w:t>
      </w:r>
      <w:r w:rsidRPr="00FA05D9">
        <w:rPr>
          <w:rFonts w:ascii="Times New Roman" w:eastAsia="Times New Roman" w:hAnsi="Times New Roman" w:cs="Times New Roman"/>
          <w:sz w:val="24"/>
          <w:szCs w:val="24"/>
        </w:rPr>
        <w:t xml:space="preserve">at community level </w:t>
      </w:r>
      <w:r w:rsidR="00A96D04" w:rsidRPr="00FA05D9">
        <w:rPr>
          <w:rFonts w:ascii="Times New Roman" w:eastAsia="Times New Roman" w:hAnsi="Times New Roman" w:cs="Times New Roman"/>
          <w:sz w:val="24"/>
          <w:szCs w:val="24"/>
        </w:rPr>
        <w:t>for about 5095 children, including 348 children with disabilities</w:t>
      </w:r>
      <w:r w:rsidR="00F17BC3" w:rsidRPr="00FA05D9">
        <w:rPr>
          <w:rFonts w:ascii="Times New Roman" w:eastAsia="Times New Roman" w:hAnsi="Times New Roman" w:cs="Times New Roman"/>
          <w:sz w:val="24"/>
          <w:szCs w:val="24"/>
        </w:rPr>
        <w:t>.</w:t>
      </w:r>
    </w:p>
    <w:p w14:paraId="0ED7D1A9" w14:textId="46031764" w:rsidR="009A22D4" w:rsidRPr="00FA05D9" w:rsidRDefault="009A22D4" w:rsidP="001B2C5A">
      <w:pPr>
        <w:pStyle w:val="ListParagraph"/>
        <w:numPr>
          <w:ilvl w:val="0"/>
          <w:numId w:val="28"/>
        </w:numPr>
        <w:tabs>
          <w:tab w:val="left" w:pos="540"/>
          <w:tab w:val="left" w:pos="63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lastRenderedPageBreak/>
        <w:t xml:space="preserve">Family type services for about 4134 children, of them 153 with disabilities, including </w:t>
      </w:r>
      <w:r w:rsidR="0061474A" w:rsidRPr="00FA05D9">
        <w:rPr>
          <w:rFonts w:ascii="Times New Roman" w:eastAsia="Times New Roman" w:hAnsi="Times New Roman" w:cs="Times New Roman"/>
          <w:sz w:val="24"/>
          <w:szCs w:val="24"/>
        </w:rPr>
        <w:t xml:space="preserve">in </w:t>
      </w:r>
      <w:r w:rsidRPr="00FA05D9">
        <w:rPr>
          <w:rFonts w:ascii="Times New Roman" w:eastAsia="Times New Roman" w:hAnsi="Times New Roman" w:cs="Times New Roman"/>
          <w:sz w:val="24"/>
          <w:szCs w:val="24"/>
        </w:rPr>
        <w:t xml:space="preserve">foster care (73), family-type homes (20), guardianship and </w:t>
      </w:r>
      <w:r w:rsidR="00FF1B48" w:rsidRPr="00FA05D9">
        <w:rPr>
          <w:rFonts w:ascii="Times New Roman" w:eastAsia="Times New Roman" w:hAnsi="Times New Roman" w:cs="Times New Roman"/>
          <w:sz w:val="24"/>
          <w:szCs w:val="24"/>
        </w:rPr>
        <w:t>kinsh</w:t>
      </w:r>
      <w:r w:rsidR="00FF1B48">
        <w:rPr>
          <w:rFonts w:ascii="Times New Roman" w:eastAsia="Times New Roman" w:hAnsi="Times New Roman" w:cs="Times New Roman"/>
          <w:sz w:val="24"/>
          <w:szCs w:val="24"/>
        </w:rPr>
        <w:t>i</w:t>
      </w:r>
      <w:r w:rsidR="00FF1B48" w:rsidRPr="00FA05D9">
        <w:rPr>
          <w:rFonts w:ascii="Times New Roman" w:eastAsia="Times New Roman" w:hAnsi="Times New Roman" w:cs="Times New Roman"/>
          <w:sz w:val="24"/>
          <w:szCs w:val="24"/>
        </w:rPr>
        <w:t xml:space="preserve">p </w:t>
      </w:r>
      <w:r w:rsidR="0061474A" w:rsidRPr="00FA05D9">
        <w:rPr>
          <w:rFonts w:ascii="Times New Roman" w:eastAsia="Times New Roman" w:hAnsi="Times New Roman" w:cs="Times New Roman"/>
          <w:sz w:val="24"/>
          <w:szCs w:val="24"/>
        </w:rPr>
        <w:t xml:space="preserve">(60). </w:t>
      </w:r>
      <w:r w:rsidRPr="00FA05D9">
        <w:rPr>
          <w:rFonts w:ascii="Times New Roman" w:eastAsia="Times New Roman" w:hAnsi="Times New Roman" w:cs="Times New Roman"/>
          <w:sz w:val="24"/>
          <w:szCs w:val="24"/>
        </w:rPr>
        <w:t xml:space="preserve"> </w:t>
      </w:r>
    </w:p>
    <w:p w14:paraId="0892EA82" w14:textId="77777777" w:rsidR="009A22D4" w:rsidRPr="00FA05D9" w:rsidRDefault="009A22D4" w:rsidP="001B2C5A">
      <w:pPr>
        <w:pStyle w:val="ListParagraph"/>
        <w:numPr>
          <w:ilvl w:val="0"/>
          <w:numId w:val="28"/>
        </w:numPr>
        <w:tabs>
          <w:tab w:val="left" w:pos="540"/>
          <w:tab w:val="left" w:pos="63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Residential services for about 961 children, of them 195 with disabilities</w:t>
      </w:r>
      <w:r w:rsidR="00F17BC3"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 </w:t>
      </w:r>
    </w:p>
    <w:p w14:paraId="073B33DA" w14:textId="77777777" w:rsidR="00EC54CA" w:rsidRPr="00FA05D9" w:rsidRDefault="0061474A" w:rsidP="001B2C5A">
      <w:pPr>
        <w:numPr>
          <w:ilvl w:val="0"/>
          <w:numId w:val="28"/>
        </w:numPr>
        <w:pBdr>
          <w:top w:val="nil"/>
          <w:left w:val="nil"/>
          <w:bottom w:val="nil"/>
          <w:right w:val="nil"/>
          <w:between w:val="nil"/>
        </w:pBdr>
        <w:tabs>
          <w:tab w:val="left" w:pos="540"/>
          <w:tab w:val="left" w:pos="630"/>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Day care centers (22) for abou</w:t>
      </w:r>
      <w:r w:rsidR="00F17BC3" w:rsidRPr="00FA05D9">
        <w:rPr>
          <w:rFonts w:ascii="Times New Roman" w:eastAsia="Times New Roman" w:hAnsi="Times New Roman" w:cs="Times New Roman"/>
          <w:color w:val="000000"/>
          <w:sz w:val="24"/>
          <w:szCs w:val="24"/>
        </w:rPr>
        <w:t>t</w:t>
      </w:r>
      <w:r w:rsidRPr="00FA05D9">
        <w:rPr>
          <w:rFonts w:ascii="Times New Roman" w:eastAsia="Times New Roman" w:hAnsi="Times New Roman" w:cs="Times New Roman"/>
          <w:color w:val="000000"/>
          <w:sz w:val="24"/>
          <w:szCs w:val="24"/>
        </w:rPr>
        <w:t xml:space="preserve"> </w:t>
      </w:r>
      <w:r w:rsidR="00EC54CA" w:rsidRPr="00FA05D9">
        <w:rPr>
          <w:rFonts w:ascii="Times New Roman" w:eastAsia="Times New Roman" w:hAnsi="Times New Roman" w:cs="Times New Roman"/>
          <w:color w:val="000000"/>
          <w:sz w:val="24"/>
          <w:szCs w:val="24"/>
        </w:rPr>
        <w:t>546 children with disabilities.</w:t>
      </w:r>
    </w:p>
    <w:p w14:paraId="0540F5A2" w14:textId="77777777" w:rsidR="00EC54CA" w:rsidRPr="00FA05D9" w:rsidRDefault="0061474A" w:rsidP="001B2C5A">
      <w:pPr>
        <w:numPr>
          <w:ilvl w:val="0"/>
          <w:numId w:val="28"/>
        </w:numPr>
        <w:pBdr>
          <w:top w:val="nil"/>
          <w:left w:val="nil"/>
          <w:bottom w:val="nil"/>
          <w:right w:val="nil"/>
          <w:between w:val="nil"/>
        </w:pBdr>
        <w:tabs>
          <w:tab w:val="left" w:pos="540"/>
          <w:tab w:val="left" w:pos="630"/>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Personal assistance service tha</w:t>
      </w:r>
      <w:r w:rsidR="00F17BC3" w:rsidRPr="00FA05D9">
        <w:rPr>
          <w:rFonts w:ascii="Times New Roman" w:eastAsia="Times New Roman" w:hAnsi="Times New Roman" w:cs="Times New Roman"/>
          <w:color w:val="000000"/>
          <w:sz w:val="24"/>
          <w:szCs w:val="24"/>
        </w:rPr>
        <w:t>t</w:t>
      </w:r>
      <w:r w:rsidRPr="00FA05D9">
        <w:rPr>
          <w:rFonts w:ascii="Times New Roman" w:eastAsia="Times New Roman" w:hAnsi="Times New Roman" w:cs="Times New Roman"/>
          <w:color w:val="000000"/>
          <w:sz w:val="24"/>
          <w:szCs w:val="24"/>
        </w:rPr>
        <w:t xml:space="preserve"> includes a</w:t>
      </w:r>
      <w:r w:rsidR="00EC54CA" w:rsidRPr="00FA05D9">
        <w:rPr>
          <w:rFonts w:ascii="Times New Roman" w:eastAsia="Times New Roman" w:hAnsi="Times New Roman" w:cs="Times New Roman"/>
          <w:color w:val="000000"/>
          <w:sz w:val="24"/>
          <w:szCs w:val="24"/>
        </w:rPr>
        <w:t xml:space="preserve">bout 1000 personal assistants </w:t>
      </w:r>
      <w:r w:rsidRPr="00FA05D9">
        <w:rPr>
          <w:rFonts w:ascii="Times New Roman" w:eastAsia="Times New Roman" w:hAnsi="Times New Roman" w:cs="Times New Roman"/>
          <w:color w:val="000000"/>
          <w:sz w:val="24"/>
          <w:szCs w:val="24"/>
        </w:rPr>
        <w:t xml:space="preserve">who </w:t>
      </w:r>
      <w:r w:rsidR="00EC54CA" w:rsidRPr="00FA05D9">
        <w:rPr>
          <w:rFonts w:ascii="Times New Roman" w:eastAsia="Times New Roman" w:hAnsi="Times New Roman" w:cs="Times New Roman"/>
          <w:color w:val="000000"/>
          <w:sz w:val="24"/>
          <w:szCs w:val="24"/>
        </w:rPr>
        <w:t xml:space="preserve">offer </w:t>
      </w:r>
      <w:r w:rsidRPr="00FA05D9">
        <w:rPr>
          <w:rFonts w:ascii="Times New Roman" w:eastAsia="Times New Roman" w:hAnsi="Times New Roman" w:cs="Times New Roman"/>
          <w:color w:val="000000"/>
          <w:sz w:val="24"/>
          <w:szCs w:val="24"/>
        </w:rPr>
        <w:t>assi</w:t>
      </w:r>
      <w:r w:rsidR="00F17BC3" w:rsidRPr="00FA05D9">
        <w:rPr>
          <w:rFonts w:ascii="Times New Roman" w:eastAsia="Times New Roman" w:hAnsi="Times New Roman" w:cs="Times New Roman"/>
          <w:color w:val="000000"/>
          <w:sz w:val="24"/>
          <w:szCs w:val="24"/>
        </w:rPr>
        <w:t>s</w:t>
      </w:r>
      <w:r w:rsidRPr="00FA05D9">
        <w:rPr>
          <w:rFonts w:ascii="Times New Roman" w:eastAsia="Times New Roman" w:hAnsi="Times New Roman" w:cs="Times New Roman"/>
          <w:color w:val="000000"/>
          <w:sz w:val="24"/>
          <w:szCs w:val="24"/>
        </w:rPr>
        <w:t>tance to</w:t>
      </w:r>
      <w:r w:rsidR="00EC54CA" w:rsidRPr="00FA05D9">
        <w:rPr>
          <w:rFonts w:ascii="Times New Roman" w:eastAsia="Times New Roman" w:hAnsi="Times New Roman" w:cs="Times New Roman"/>
          <w:color w:val="000000"/>
          <w:sz w:val="24"/>
          <w:szCs w:val="24"/>
        </w:rPr>
        <w:t xml:space="preserve"> 400 girls and</w:t>
      </w:r>
      <w:r w:rsidR="00F17BC3" w:rsidRPr="00FA05D9">
        <w:rPr>
          <w:rFonts w:ascii="Times New Roman" w:eastAsia="Times New Roman" w:hAnsi="Times New Roman" w:cs="Times New Roman"/>
          <w:color w:val="000000"/>
          <w:sz w:val="24"/>
          <w:szCs w:val="24"/>
        </w:rPr>
        <w:t xml:space="preserve"> </w:t>
      </w:r>
      <w:r w:rsidR="00EC54CA" w:rsidRPr="00FA05D9">
        <w:rPr>
          <w:rFonts w:ascii="Times New Roman" w:eastAsia="Times New Roman" w:hAnsi="Times New Roman" w:cs="Times New Roman"/>
          <w:color w:val="000000"/>
          <w:sz w:val="24"/>
          <w:szCs w:val="24"/>
        </w:rPr>
        <w:t>600 boys with disabilities up to 18 years old.</w:t>
      </w:r>
    </w:p>
    <w:p w14:paraId="281C0D9D" w14:textId="77777777" w:rsidR="00EC54CA" w:rsidRPr="00FA05D9" w:rsidRDefault="00EC54CA" w:rsidP="001B2C5A">
      <w:pPr>
        <w:numPr>
          <w:ilvl w:val="0"/>
          <w:numId w:val="28"/>
        </w:numPr>
        <w:pBdr>
          <w:top w:val="nil"/>
          <w:left w:val="nil"/>
          <w:bottom w:val="nil"/>
          <w:right w:val="nil"/>
          <w:between w:val="nil"/>
        </w:pBdr>
        <w:tabs>
          <w:tab w:val="left" w:pos="540"/>
          <w:tab w:val="left" w:pos="630"/>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 Mobile Team services</w:t>
      </w:r>
      <w:r w:rsidR="0061474A" w:rsidRPr="00FA05D9">
        <w:rPr>
          <w:rFonts w:ascii="Times New Roman" w:eastAsia="Times New Roman" w:hAnsi="Times New Roman" w:cs="Times New Roman"/>
          <w:color w:val="000000"/>
          <w:sz w:val="24"/>
          <w:szCs w:val="24"/>
        </w:rPr>
        <w:t xml:space="preserve"> (26)</w:t>
      </w:r>
      <w:r w:rsidR="005623B5" w:rsidRPr="00FA05D9">
        <w:rPr>
          <w:rFonts w:ascii="Times New Roman" w:eastAsia="Times New Roman" w:hAnsi="Times New Roman" w:cs="Times New Roman"/>
          <w:color w:val="000000"/>
          <w:sz w:val="24"/>
          <w:szCs w:val="24"/>
        </w:rPr>
        <w:t xml:space="preserve"> that deliver assistance </w:t>
      </w:r>
      <w:r w:rsidR="00F17BC3" w:rsidRPr="00FA05D9">
        <w:rPr>
          <w:rFonts w:ascii="Times New Roman" w:eastAsia="Times New Roman" w:hAnsi="Times New Roman" w:cs="Times New Roman"/>
          <w:color w:val="000000"/>
          <w:sz w:val="24"/>
          <w:szCs w:val="24"/>
        </w:rPr>
        <w:t>to 840</w:t>
      </w:r>
      <w:r w:rsidRPr="00FA05D9">
        <w:rPr>
          <w:rFonts w:ascii="Times New Roman" w:eastAsia="Times New Roman" w:hAnsi="Times New Roman" w:cs="Times New Roman"/>
          <w:color w:val="000000"/>
          <w:sz w:val="24"/>
          <w:szCs w:val="24"/>
        </w:rPr>
        <w:t xml:space="preserve"> </w:t>
      </w:r>
      <w:r w:rsidR="005623B5" w:rsidRPr="00FA05D9">
        <w:rPr>
          <w:rFonts w:ascii="Times New Roman" w:eastAsia="Times New Roman" w:hAnsi="Times New Roman" w:cs="Times New Roman"/>
          <w:color w:val="000000"/>
          <w:sz w:val="24"/>
          <w:szCs w:val="24"/>
        </w:rPr>
        <w:t>children with disabilities per year</w:t>
      </w:r>
      <w:r w:rsidRPr="00FA05D9">
        <w:rPr>
          <w:rFonts w:ascii="Times New Roman" w:eastAsia="Times New Roman" w:hAnsi="Times New Roman" w:cs="Times New Roman"/>
          <w:color w:val="000000"/>
          <w:sz w:val="24"/>
          <w:szCs w:val="24"/>
        </w:rPr>
        <w:t xml:space="preserve">, of </w:t>
      </w:r>
      <w:r w:rsidR="005623B5" w:rsidRPr="00FA05D9">
        <w:rPr>
          <w:rFonts w:ascii="Times New Roman" w:eastAsia="Times New Roman" w:hAnsi="Times New Roman" w:cs="Times New Roman"/>
          <w:color w:val="000000"/>
          <w:sz w:val="24"/>
          <w:szCs w:val="24"/>
        </w:rPr>
        <w:t>them 485 are children (</w:t>
      </w:r>
      <w:r w:rsidRPr="00FA05D9">
        <w:rPr>
          <w:rFonts w:ascii="Times New Roman" w:eastAsia="Times New Roman" w:hAnsi="Times New Roman" w:cs="Times New Roman"/>
          <w:color w:val="000000"/>
          <w:sz w:val="24"/>
          <w:szCs w:val="24"/>
        </w:rPr>
        <w:t xml:space="preserve">210 girls </w:t>
      </w:r>
      <w:r w:rsidR="005623B5" w:rsidRPr="00FA05D9">
        <w:rPr>
          <w:rFonts w:ascii="Times New Roman" w:eastAsia="Times New Roman" w:hAnsi="Times New Roman" w:cs="Times New Roman"/>
          <w:color w:val="000000"/>
          <w:sz w:val="24"/>
          <w:szCs w:val="24"/>
        </w:rPr>
        <w:t>and</w:t>
      </w:r>
      <w:r w:rsidRPr="00FA05D9">
        <w:rPr>
          <w:rFonts w:ascii="Times New Roman" w:eastAsia="Times New Roman" w:hAnsi="Times New Roman" w:cs="Times New Roman"/>
          <w:color w:val="000000"/>
          <w:sz w:val="24"/>
          <w:szCs w:val="24"/>
        </w:rPr>
        <w:t xml:space="preserve"> 275 boys with disabilities up to 18 years old</w:t>
      </w:r>
      <w:r w:rsidR="005623B5"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w:t>
      </w:r>
    </w:p>
    <w:p w14:paraId="5742F7A1" w14:textId="77777777" w:rsidR="00ED0E8F" w:rsidRDefault="00ED0E8F" w:rsidP="00ED0E8F">
      <w:pPr>
        <w:pBdr>
          <w:top w:val="nil"/>
          <w:left w:val="nil"/>
          <w:bottom w:val="nil"/>
          <w:right w:val="nil"/>
          <w:between w:val="nil"/>
        </w:pBdr>
        <w:tabs>
          <w:tab w:val="left" w:pos="540"/>
        </w:tabs>
        <w:jc w:val="both"/>
        <w:rPr>
          <w:rFonts w:ascii="Times New Roman" w:eastAsia="Times New Roman" w:hAnsi="Times New Roman" w:cs="Times New Roman"/>
          <w:color w:val="000000"/>
          <w:sz w:val="24"/>
          <w:szCs w:val="24"/>
        </w:rPr>
      </w:pPr>
    </w:p>
    <w:p w14:paraId="3F22D326" w14:textId="2CFFBB9C" w:rsidR="00EC54CA" w:rsidRPr="00FA05D9" w:rsidRDefault="00F17BC3" w:rsidP="00ED0E8F">
      <w:pPr>
        <w:pBdr>
          <w:top w:val="nil"/>
          <w:left w:val="nil"/>
          <w:bottom w:val="nil"/>
          <w:right w:val="nil"/>
          <w:between w:val="nil"/>
        </w:pBdr>
        <w:tabs>
          <w:tab w:val="left" w:pos="540"/>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In adition, the public authorities from Transnistria, Gagauzia, Stefan-</w:t>
      </w:r>
      <w:r w:rsidR="00FF1B48" w:rsidRPr="00FA05D9">
        <w:rPr>
          <w:rFonts w:ascii="Times New Roman" w:eastAsia="Times New Roman" w:hAnsi="Times New Roman" w:cs="Times New Roman"/>
          <w:color w:val="000000"/>
          <w:sz w:val="24"/>
          <w:szCs w:val="24"/>
        </w:rPr>
        <w:t>Vo</w:t>
      </w:r>
      <w:r w:rsidR="00FF1B48">
        <w:rPr>
          <w:rFonts w:ascii="Times New Roman" w:eastAsia="Times New Roman" w:hAnsi="Times New Roman" w:cs="Times New Roman"/>
          <w:color w:val="000000"/>
          <w:sz w:val="24"/>
          <w:szCs w:val="24"/>
        </w:rPr>
        <w:t>d</w:t>
      </w:r>
      <w:r w:rsidR="00FF1B48" w:rsidRPr="00FA05D9">
        <w:rPr>
          <w:rFonts w:ascii="Times New Roman" w:eastAsia="Times New Roman" w:hAnsi="Times New Roman" w:cs="Times New Roman"/>
          <w:color w:val="000000"/>
          <w:sz w:val="24"/>
          <w:szCs w:val="24"/>
        </w:rPr>
        <w:t>a</w:t>
      </w:r>
      <w:r w:rsidRPr="00FA05D9">
        <w:rPr>
          <w:rFonts w:ascii="Times New Roman" w:eastAsia="Times New Roman" w:hAnsi="Times New Roman" w:cs="Times New Roman"/>
          <w:color w:val="000000"/>
          <w:sz w:val="24"/>
          <w:szCs w:val="24"/>
        </w:rPr>
        <w:t>, Causeni, Glodeni, Donduseni and Leova benefited of support f</w:t>
      </w:r>
      <w:r w:rsidR="00FF1B48">
        <w:rPr>
          <w:rFonts w:ascii="Times New Roman" w:eastAsia="Times New Roman" w:hAnsi="Times New Roman" w:cs="Times New Roman"/>
          <w:color w:val="000000"/>
          <w:sz w:val="24"/>
          <w:szCs w:val="24"/>
        </w:rPr>
        <w:t>r</w:t>
      </w:r>
      <w:r w:rsidRPr="00FA05D9">
        <w:rPr>
          <w:rFonts w:ascii="Times New Roman" w:eastAsia="Times New Roman" w:hAnsi="Times New Roman" w:cs="Times New Roman"/>
          <w:color w:val="000000"/>
          <w:sz w:val="24"/>
          <w:szCs w:val="24"/>
        </w:rPr>
        <w:t xml:space="preserve">om </w:t>
      </w:r>
      <w:r w:rsidR="00FF1B48">
        <w:rPr>
          <w:rFonts w:ascii="Times New Roman" w:eastAsia="Times New Roman" w:hAnsi="Times New Roman" w:cs="Times New Roman"/>
          <w:color w:val="000000"/>
          <w:sz w:val="24"/>
          <w:szCs w:val="24"/>
        </w:rPr>
        <w:t xml:space="preserve">the </w:t>
      </w:r>
      <w:r w:rsidRPr="00FA05D9">
        <w:rPr>
          <w:rFonts w:ascii="Times New Roman" w:eastAsia="Times New Roman" w:hAnsi="Times New Roman" w:cs="Times New Roman"/>
          <w:color w:val="000000"/>
          <w:sz w:val="24"/>
          <w:szCs w:val="24"/>
        </w:rPr>
        <w:t xml:space="preserve">European Union through projects implemented by </w:t>
      </w:r>
      <w:r w:rsidR="00EC54CA" w:rsidRPr="00FA05D9">
        <w:rPr>
          <w:rFonts w:ascii="Times New Roman" w:eastAsia="Times New Roman" w:hAnsi="Times New Roman" w:cs="Times New Roman"/>
          <w:color w:val="000000"/>
          <w:sz w:val="24"/>
          <w:szCs w:val="24"/>
        </w:rPr>
        <w:t>Keystone Moldova</w:t>
      </w:r>
      <w:r w:rsidRPr="00FA05D9">
        <w:rPr>
          <w:rFonts w:ascii="Times New Roman" w:eastAsia="Times New Roman" w:hAnsi="Times New Roman" w:cs="Times New Roman"/>
          <w:color w:val="000000"/>
          <w:sz w:val="24"/>
          <w:szCs w:val="24"/>
        </w:rPr>
        <w:t xml:space="preserve"> during reported period. </w:t>
      </w:r>
      <w:r w:rsidR="005623B5" w:rsidRPr="00FA05D9">
        <w:rPr>
          <w:rFonts w:ascii="Times New Roman" w:eastAsia="Times New Roman" w:hAnsi="Times New Roman" w:cs="Times New Roman"/>
          <w:color w:val="000000"/>
          <w:sz w:val="24"/>
          <w:szCs w:val="24"/>
        </w:rPr>
        <w:t xml:space="preserve">Keystone Moldova </w:t>
      </w:r>
      <w:r w:rsidR="00EC54CA" w:rsidRPr="00FA05D9">
        <w:rPr>
          <w:rFonts w:ascii="Times New Roman" w:eastAsia="Times New Roman" w:hAnsi="Times New Roman" w:cs="Times New Roman"/>
          <w:color w:val="000000"/>
          <w:sz w:val="24"/>
          <w:szCs w:val="24"/>
        </w:rPr>
        <w:t>has piloted inclusive education in 22 schools and 15 kindergartens in 15 districts</w:t>
      </w:r>
      <w:r w:rsidR="00FF1B48">
        <w:rPr>
          <w:rFonts w:ascii="Times New Roman" w:eastAsia="Times New Roman" w:hAnsi="Times New Roman" w:cs="Times New Roman"/>
          <w:color w:val="000000"/>
          <w:sz w:val="24"/>
          <w:szCs w:val="24"/>
        </w:rPr>
        <w:t>.</w:t>
      </w:r>
      <w:r w:rsidR="00EC54CA" w:rsidRPr="00FA05D9">
        <w:rPr>
          <w:rFonts w:ascii="Times New Roman" w:eastAsia="Times New Roman" w:hAnsi="Times New Roman" w:cs="Times New Roman"/>
          <w:color w:val="000000"/>
          <w:sz w:val="24"/>
          <w:szCs w:val="24"/>
        </w:rPr>
        <w:t xml:space="preserve">. As a result, more than 350 children with disabilities, including 34 deinstitutionalized </w:t>
      </w:r>
      <w:r w:rsidRPr="00FA05D9">
        <w:rPr>
          <w:rFonts w:ascii="Times New Roman" w:eastAsia="Times New Roman" w:hAnsi="Times New Roman" w:cs="Times New Roman"/>
          <w:color w:val="000000"/>
          <w:sz w:val="24"/>
          <w:szCs w:val="24"/>
        </w:rPr>
        <w:t>children were inte</w:t>
      </w:r>
      <w:r w:rsidR="00EC54CA" w:rsidRPr="00FA05D9">
        <w:rPr>
          <w:rFonts w:ascii="Times New Roman" w:eastAsia="Times New Roman" w:hAnsi="Times New Roman" w:cs="Times New Roman"/>
          <w:color w:val="000000"/>
          <w:sz w:val="24"/>
          <w:szCs w:val="24"/>
        </w:rPr>
        <w:t xml:space="preserve">grated into </w:t>
      </w:r>
      <w:r w:rsidR="005623B5" w:rsidRPr="00FA05D9">
        <w:rPr>
          <w:rFonts w:ascii="Times New Roman" w:eastAsia="Times New Roman" w:hAnsi="Times New Roman" w:cs="Times New Roman"/>
          <w:color w:val="000000"/>
          <w:sz w:val="24"/>
          <w:szCs w:val="24"/>
        </w:rPr>
        <w:t xml:space="preserve">mainstream </w:t>
      </w:r>
      <w:r w:rsidR="00EC54CA" w:rsidRPr="00FA05D9">
        <w:rPr>
          <w:rFonts w:ascii="Times New Roman" w:eastAsia="Times New Roman" w:hAnsi="Times New Roman" w:cs="Times New Roman"/>
          <w:color w:val="000000"/>
          <w:sz w:val="24"/>
          <w:szCs w:val="24"/>
        </w:rPr>
        <w:t xml:space="preserve">schools and kindergartens in their communities. </w:t>
      </w:r>
    </w:p>
    <w:p w14:paraId="360B35B7" w14:textId="77777777" w:rsidR="006671A8" w:rsidRPr="00FA05D9" w:rsidRDefault="00010F23" w:rsidP="00F04A0B">
      <w:pPr>
        <w:pStyle w:val="Heading2"/>
        <w:ind w:firstLine="360"/>
        <w:rPr>
          <w:rFonts w:ascii="Times New Roman" w:hAnsi="Times New Roman" w:cs="Times New Roman"/>
          <w:b/>
          <w:sz w:val="24"/>
          <w:szCs w:val="24"/>
        </w:rPr>
      </w:pPr>
      <w:bookmarkStart w:id="10" w:name="_Toc59132235"/>
      <w:r w:rsidRPr="00FA05D9">
        <w:rPr>
          <w:rFonts w:ascii="Times New Roman" w:hAnsi="Times New Roman" w:cs="Times New Roman"/>
          <w:b/>
          <w:sz w:val="24"/>
          <w:szCs w:val="24"/>
        </w:rPr>
        <w:t>Artic</w:t>
      </w:r>
      <w:r w:rsidR="00EC54CA" w:rsidRPr="00FA05D9">
        <w:rPr>
          <w:rFonts w:ascii="Times New Roman" w:hAnsi="Times New Roman" w:cs="Times New Roman"/>
          <w:b/>
          <w:sz w:val="24"/>
          <w:szCs w:val="24"/>
        </w:rPr>
        <w:t>le</w:t>
      </w:r>
      <w:r w:rsidRPr="00FA05D9">
        <w:rPr>
          <w:rFonts w:ascii="Times New Roman" w:hAnsi="Times New Roman" w:cs="Times New Roman"/>
          <w:b/>
          <w:sz w:val="24"/>
          <w:szCs w:val="24"/>
        </w:rPr>
        <w:t xml:space="preserve"> 8. </w:t>
      </w:r>
      <w:r w:rsidR="00EC54CA" w:rsidRPr="00FA05D9">
        <w:rPr>
          <w:rFonts w:ascii="Times New Roman" w:hAnsi="Times New Roman" w:cs="Times New Roman"/>
          <w:b/>
          <w:sz w:val="24"/>
          <w:szCs w:val="24"/>
        </w:rPr>
        <w:t>Raising awareness</w:t>
      </w:r>
      <w:bookmarkEnd w:id="10"/>
    </w:p>
    <w:p w14:paraId="6718904F" w14:textId="7D629368" w:rsidR="004E6063" w:rsidRPr="00FA05D9" w:rsidRDefault="007B32E3" w:rsidP="00ED0E8F">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A</w:t>
      </w:r>
      <w:r w:rsidR="004E6063" w:rsidRPr="00FA05D9">
        <w:rPr>
          <w:rFonts w:ascii="Times New Roman" w:eastAsia="Times New Roman" w:hAnsi="Times New Roman" w:cs="Times New Roman"/>
          <w:sz w:val="24"/>
          <w:szCs w:val="24"/>
        </w:rPr>
        <w:t xml:space="preserve">wareness </w:t>
      </w:r>
      <w:r w:rsidRPr="00FA05D9">
        <w:rPr>
          <w:rFonts w:ascii="Times New Roman" w:eastAsia="Times New Roman" w:hAnsi="Times New Roman" w:cs="Times New Roman"/>
          <w:sz w:val="24"/>
          <w:szCs w:val="24"/>
        </w:rPr>
        <w:t xml:space="preserve">raising </w:t>
      </w:r>
      <w:r w:rsidR="004E6063" w:rsidRPr="00FA05D9">
        <w:rPr>
          <w:rFonts w:ascii="Times New Roman" w:eastAsia="Times New Roman" w:hAnsi="Times New Roman" w:cs="Times New Roman"/>
          <w:sz w:val="24"/>
          <w:szCs w:val="24"/>
        </w:rPr>
        <w:t>of the population</w:t>
      </w:r>
      <w:r w:rsidRPr="00FA05D9">
        <w:rPr>
          <w:rFonts w:ascii="Times New Roman" w:eastAsia="Times New Roman" w:hAnsi="Times New Roman" w:cs="Times New Roman"/>
          <w:sz w:val="24"/>
          <w:szCs w:val="24"/>
        </w:rPr>
        <w:t xml:space="preserve"> about </w:t>
      </w:r>
      <w:r w:rsidR="004E6063" w:rsidRPr="00FA05D9">
        <w:rPr>
          <w:rFonts w:ascii="Times New Roman" w:eastAsia="Times New Roman" w:hAnsi="Times New Roman" w:cs="Times New Roman"/>
          <w:sz w:val="24"/>
          <w:szCs w:val="24"/>
        </w:rPr>
        <w:t xml:space="preserve">the problems and the rights of people with disabilities is a permanent concern of the State, which is </w:t>
      </w:r>
      <w:r w:rsidRPr="00FA05D9">
        <w:rPr>
          <w:rFonts w:ascii="Times New Roman" w:eastAsia="Times New Roman" w:hAnsi="Times New Roman" w:cs="Times New Roman"/>
          <w:sz w:val="24"/>
          <w:szCs w:val="24"/>
        </w:rPr>
        <w:t>collaborating w</w:t>
      </w:r>
      <w:r w:rsidR="003D27C0" w:rsidRPr="00FA05D9">
        <w:rPr>
          <w:rFonts w:ascii="Times New Roman" w:eastAsia="Times New Roman" w:hAnsi="Times New Roman" w:cs="Times New Roman"/>
          <w:sz w:val="24"/>
          <w:szCs w:val="24"/>
        </w:rPr>
        <w:t>i</w:t>
      </w:r>
      <w:r w:rsidRPr="00FA05D9">
        <w:rPr>
          <w:rFonts w:ascii="Times New Roman" w:eastAsia="Times New Roman" w:hAnsi="Times New Roman" w:cs="Times New Roman"/>
          <w:sz w:val="24"/>
          <w:szCs w:val="24"/>
        </w:rPr>
        <w:t xml:space="preserve">th CSOs and OPDs </w:t>
      </w:r>
      <w:r w:rsidR="00FF1B48">
        <w:rPr>
          <w:rFonts w:ascii="Times New Roman" w:eastAsia="Times New Roman" w:hAnsi="Times New Roman" w:cs="Times New Roman"/>
          <w:sz w:val="24"/>
          <w:szCs w:val="24"/>
        </w:rPr>
        <w:t>on</w:t>
      </w:r>
      <w:r w:rsidR="00FF1B48"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this matter. A</w:t>
      </w:r>
      <w:r w:rsidR="004E6063" w:rsidRPr="00FA05D9">
        <w:rPr>
          <w:rFonts w:ascii="Times New Roman" w:eastAsia="Times New Roman" w:hAnsi="Times New Roman" w:cs="Times New Roman"/>
          <w:sz w:val="24"/>
          <w:szCs w:val="24"/>
        </w:rPr>
        <w:t xml:space="preserve">wareness </w:t>
      </w:r>
      <w:r w:rsidRPr="00FA05D9">
        <w:rPr>
          <w:rFonts w:ascii="Times New Roman" w:eastAsia="Times New Roman" w:hAnsi="Times New Roman" w:cs="Times New Roman"/>
          <w:sz w:val="24"/>
          <w:szCs w:val="24"/>
        </w:rPr>
        <w:t xml:space="preserve">raising </w:t>
      </w:r>
      <w:r w:rsidR="00FF1B48">
        <w:rPr>
          <w:rFonts w:ascii="Times New Roman" w:eastAsia="Times New Roman" w:hAnsi="Times New Roman" w:cs="Times New Roman"/>
          <w:sz w:val="24"/>
          <w:szCs w:val="24"/>
        </w:rPr>
        <w:t>with regard to</w:t>
      </w:r>
      <w:r w:rsidR="00FF1B48" w:rsidRPr="00FA05D9">
        <w:rPr>
          <w:rFonts w:ascii="Times New Roman" w:eastAsia="Times New Roman" w:hAnsi="Times New Roman" w:cs="Times New Roman"/>
          <w:sz w:val="24"/>
          <w:szCs w:val="24"/>
        </w:rPr>
        <w:t xml:space="preserve"> </w:t>
      </w:r>
      <w:r w:rsidR="004E6063" w:rsidRPr="00FA05D9">
        <w:rPr>
          <w:rFonts w:ascii="Times New Roman" w:eastAsia="Times New Roman" w:hAnsi="Times New Roman" w:cs="Times New Roman"/>
          <w:sz w:val="24"/>
          <w:szCs w:val="24"/>
        </w:rPr>
        <w:t xml:space="preserve">the rights and skills of persons with disabilities is set out </w:t>
      </w:r>
      <w:r w:rsidR="00D26C5E" w:rsidRPr="00FA05D9">
        <w:rPr>
          <w:rFonts w:ascii="Times New Roman" w:eastAsia="Times New Roman" w:hAnsi="Times New Roman" w:cs="Times New Roman"/>
          <w:sz w:val="24"/>
          <w:szCs w:val="24"/>
        </w:rPr>
        <w:t xml:space="preserve">as a strategic objective </w:t>
      </w:r>
      <w:r w:rsidR="004E6063" w:rsidRPr="00FA05D9">
        <w:rPr>
          <w:rFonts w:ascii="Times New Roman" w:eastAsia="Times New Roman" w:hAnsi="Times New Roman" w:cs="Times New Roman"/>
          <w:sz w:val="24"/>
          <w:szCs w:val="24"/>
        </w:rPr>
        <w:t xml:space="preserve">in the National Program for Social Inclusion of Persons with Disabilities for 2017-2022 </w:t>
      </w:r>
      <w:r w:rsidR="00D26C5E" w:rsidRPr="00FA05D9">
        <w:rPr>
          <w:rFonts w:ascii="Times New Roman" w:eastAsia="Times New Roman" w:hAnsi="Times New Roman" w:cs="Times New Roman"/>
          <w:sz w:val="24"/>
          <w:szCs w:val="24"/>
        </w:rPr>
        <w:t>(</w:t>
      </w:r>
      <w:r w:rsidR="003D27C0" w:rsidRPr="00FA05D9">
        <w:rPr>
          <w:rFonts w:ascii="Times New Roman" w:eastAsia="Times New Roman" w:hAnsi="Times New Roman" w:cs="Times New Roman"/>
          <w:sz w:val="24"/>
          <w:szCs w:val="24"/>
        </w:rPr>
        <w:t>GD no</w:t>
      </w:r>
      <w:r w:rsidR="000642EF" w:rsidRPr="00FA05D9">
        <w:rPr>
          <w:rFonts w:ascii="Times New Roman" w:eastAsia="Times New Roman" w:hAnsi="Times New Roman" w:cs="Times New Roman"/>
          <w:sz w:val="24"/>
          <w:szCs w:val="24"/>
        </w:rPr>
        <w:t>. 723/2017</w:t>
      </w:r>
      <w:r w:rsidR="00D26C5E" w:rsidRPr="00FA05D9">
        <w:rPr>
          <w:rFonts w:ascii="Times New Roman" w:eastAsia="Times New Roman" w:hAnsi="Times New Roman" w:cs="Times New Roman"/>
          <w:sz w:val="24"/>
          <w:szCs w:val="24"/>
        </w:rPr>
        <w:t>)</w:t>
      </w:r>
      <w:r w:rsidR="000642EF" w:rsidRPr="00FA05D9">
        <w:rPr>
          <w:rFonts w:ascii="Times New Roman" w:eastAsia="Times New Roman" w:hAnsi="Times New Roman" w:cs="Times New Roman"/>
          <w:sz w:val="24"/>
          <w:szCs w:val="24"/>
        </w:rPr>
        <w:t>.</w:t>
      </w:r>
    </w:p>
    <w:p w14:paraId="346516F1" w14:textId="77777777" w:rsidR="00ED0E8F" w:rsidRDefault="00ED0E8F" w:rsidP="00ED0E8F">
      <w:pPr>
        <w:ind w:right="-45"/>
        <w:jc w:val="both"/>
        <w:rPr>
          <w:rFonts w:ascii="Times New Roman" w:eastAsia="Times New Roman" w:hAnsi="Times New Roman" w:cs="Times New Roman"/>
          <w:i/>
          <w:sz w:val="24"/>
          <w:szCs w:val="24"/>
          <w:u w:val="single"/>
        </w:rPr>
      </w:pPr>
    </w:p>
    <w:p w14:paraId="252DF923" w14:textId="77777777" w:rsidR="004E6063" w:rsidRPr="00FA05D9" w:rsidRDefault="004E6063" w:rsidP="00ED0E8F">
      <w:pPr>
        <w:ind w:right="-45"/>
        <w:jc w:val="both"/>
        <w:rPr>
          <w:rFonts w:ascii="Times New Roman" w:eastAsia="Times New Roman" w:hAnsi="Times New Roman" w:cs="Times New Roman"/>
          <w:i/>
          <w:sz w:val="24"/>
          <w:szCs w:val="24"/>
          <w:u w:val="single"/>
        </w:rPr>
      </w:pPr>
      <w:r w:rsidRPr="00FA05D9">
        <w:rPr>
          <w:rFonts w:ascii="Times New Roman" w:eastAsia="Times New Roman" w:hAnsi="Times New Roman" w:cs="Times New Roman"/>
          <w:i/>
          <w:sz w:val="24"/>
          <w:szCs w:val="24"/>
          <w:u w:val="single"/>
        </w:rPr>
        <w:t xml:space="preserve">With reference to Recommendation 19 of the Committee's </w:t>
      </w:r>
      <w:r w:rsidR="003D27C0" w:rsidRPr="00FA05D9">
        <w:rPr>
          <w:rFonts w:ascii="Times New Roman" w:eastAsia="Times New Roman" w:hAnsi="Times New Roman" w:cs="Times New Roman"/>
          <w:i/>
          <w:sz w:val="24"/>
          <w:szCs w:val="24"/>
          <w:u w:val="single"/>
        </w:rPr>
        <w:t>C</w:t>
      </w:r>
      <w:r w:rsidRPr="00FA05D9">
        <w:rPr>
          <w:rFonts w:ascii="Times New Roman" w:eastAsia="Times New Roman" w:hAnsi="Times New Roman" w:cs="Times New Roman"/>
          <w:i/>
          <w:sz w:val="24"/>
          <w:szCs w:val="24"/>
          <w:u w:val="single"/>
        </w:rPr>
        <w:t xml:space="preserve">oncluding </w:t>
      </w:r>
      <w:r w:rsidR="003D27C0" w:rsidRPr="00FA05D9">
        <w:rPr>
          <w:rFonts w:ascii="Times New Roman" w:eastAsia="Times New Roman" w:hAnsi="Times New Roman" w:cs="Times New Roman"/>
          <w:i/>
          <w:sz w:val="24"/>
          <w:szCs w:val="24"/>
          <w:u w:val="single"/>
        </w:rPr>
        <w:t>O</w:t>
      </w:r>
      <w:r w:rsidRPr="00FA05D9">
        <w:rPr>
          <w:rFonts w:ascii="Times New Roman" w:eastAsia="Times New Roman" w:hAnsi="Times New Roman" w:cs="Times New Roman"/>
          <w:i/>
          <w:sz w:val="24"/>
          <w:szCs w:val="24"/>
          <w:u w:val="single"/>
        </w:rPr>
        <w:t>bservations, we inform the following:</w:t>
      </w:r>
    </w:p>
    <w:p w14:paraId="6FBB8888" w14:textId="77777777" w:rsidR="00ED0E8F" w:rsidRDefault="00ED0E8F" w:rsidP="00ED0E8F">
      <w:pPr>
        <w:jc w:val="both"/>
        <w:rPr>
          <w:rFonts w:ascii="Times New Roman" w:eastAsia="Times New Roman" w:hAnsi="Times New Roman" w:cs="Times New Roman"/>
          <w:sz w:val="24"/>
          <w:szCs w:val="24"/>
        </w:rPr>
      </w:pPr>
    </w:p>
    <w:p w14:paraId="0871BAED" w14:textId="77777777" w:rsidR="004E6063" w:rsidRPr="00FA05D9" w:rsidRDefault="003D27C0" w:rsidP="00ED0E8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The</w:t>
      </w:r>
      <w:r w:rsidR="004E6063" w:rsidRPr="00FA05D9">
        <w:rPr>
          <w:rFonts w:ascii="Times New Roman" w:eastAsia="Times New Roman" w:hAnsi="Times New Roman" w:cs="Times New Roman"/>
          <w:sz w:val="24"/>
          <w:szCs w:val="24"/>
        </w:rPr>
        <w:t xml:space="preserve"> </w:t>
      </w:r>
      <w:r w:rsidR="009040C5" w:rsidRPr="00FA05D9">
        <w:rPr>
          <w:rFonts w:ascii="Times New Roman" w:eastAsia="Times New Roman" w:hAnsi="Times New Roman" w:cs="Times New Roman"/>
          <w:sz w:val="24"/>
          <w:szCs w:val="24"/>
        </w:rPr>
        <w:t>MHLSP</w:t>
      </w:r>
      <w:r w:rsidR="004E6063" w:rsidRPr="00FA05D9">
        <w:rPr>
          <w:rFonts w:ascii="Times New Roman" w:eastAsia="Times New Roman" w:hAnsi="Times New Roman" w:cs="Times New Roman"/>
          <w:sz w:val="24"/>
          <w:szCs w:val="24"/>
        </w:rPr>
        <w:t xml:space="preserve"> develops and implements </w:t>
      </w:r>
      <w:r w:rsidRPr="00FA05D9">
        <w:rPr>
          <w:rFonts w:ascii="Times New Roman" w:eastAsia="Times New Roman" w:hAnsi="Times New Roman" w:cs="Times New Roman"/>
          <w:sz w:val="24"/>
          <w:szCs w:val="24"/>
        </w:rPr>
        <w:t xml:space="preserve">annually </w:t>
      </w:r>
      <w:r w:rsidR="004E6063" w:rsidRPr="00FA05D9">
        <w:rPr>
          <w:rFonts w:ascii="Times New Roman" w:eastAsia="Times New Roman" w:hAnsi="Times New Roman" w:cs="Times New Roman"/>
          <w:sz w:val="24"/>
          <w:szCs w:val="24"/>
        </w:rPr>
        <w:t xml:space="preserve">an action plan dedicated to the International Day of Persons with Disabilities, with the involvement of local public authorities, international agencies </w:t>
      </w:r>
      <w:r w:rsidR="00CF31AC" w:rsidRPr="00FA05D9">
        <w:rPr>
          <w:rFonts w:ascii="Times New Roman" w:eastAsia="Times New Roman" w:hAnsi="Times New Roman" w:cs="Times New Roman"/>
          <w:sz w:val="24"/>
          <w:szCs w:val="24"/>
        </w:rPr>
        <w:t xml:space="preserve">OPDs </w:t>
      </w:r>
      <w:r w:rsidR="004E6063" w:rsidRPr="00FA05D9">
        <w:rPr>
          <w:rFonts w:ascii="Times New Roman" w:eastAsia="Times New Roman" w:hAnsi="Times New Roman" w:cs="Times New Roman"/>
          <w:sz w:val="24"/>
          <w:szCs w:val="24"/>
        </w:rPr>
        <w:t xml:space="preserve">and </w:t>
      </w:r>
      <w:r w:rsidR="00CF31AC" w:rsidRPr="00FA05D9">
        <w:rPr>
          <w:rFonts w:ascii="Times New Roman" w:eastAsia="Times New Roman" w:hAnsi="Times New Roman" w:cs="Times New Roman"/>
          <w:sz w:val="24"/>
          <w:szCs w:val="24"/>
        </w:rPr>
        <w:t>CSOs</w:t>
      </w:r>
      <w:r w:rsidR="004E6063" w:rsidRPr="00FA05D9">
        <w:rPr>
          <w:rFonts w:ascii="Times New Roman" w:eastAsia="Times New Roman" w:hAnsi="Times New Roman" w:cs="Times New Roman"/>
          <w:sz w:val="24"/>
          <w:szCs w:val="24"/>
        </w:rPr>
        <w:t>. The actions are focused on promoting the rights</w:t>
      </w:r>
      <w:r w:rsidR="00CF31AC" w:rsidRPr="00FA05D9">
        <w:rPr>
          <w:rFonts w:ascii="Times New Roman" w:eastAsia="Times New Roman" w:hAnsi="Times New Roman" w:cs="Times New Roman"/>
          <w:sz w:val="24"/>
          <w:szCs w:val="24"/>
        </w:rPr>
        <w:t xml:space="preserve"> and </w:t>
      </w:r>
      <w:r w:rsidR="004E6063" w:rsidRPr="00FA05D9">
        <w:rPr>
          <w:rFonts w:ascii="Times New Roman" w:eastAsia="Times New Roman" w:hAnsi="Times New Roman" w:cs="Times New Roman"/>
          <w:sz w:val="24"/>
          <w:szCs w:val="24"/>
        </w:rPr>
        <w:t xml:space="preserve">social inclusion of people with disabilities. In this sense, exhibitions are organized with the sale of objects made by people with disabilities, photograph exhibitions press conferences, round tables, sports competitions, </w:t>
      </w:r>
      <w:r w:rsidR="00CF31AC" w:rsidRPr="00FA05D9">
        <w:rPr>
          <w:rFonts w:ascii="Times New Roman" w:eastAsia="Times New Roman" w:hAnsi="Times New Roman" w:cs="Times New Roman"/>
          <w:sz w:val="24"/>
          <w:szCs w:val="24"/>
        </w:rPr>
        <w:t>conferences, workshops</w:t>
      </w:r>
      <w:r w:rsidRPr="00FA05D9">
        <w:rPr>
          <w:rFonts w:ascii="Times New Roman" w:eastAsia="Times New Roman" w:hAnsi="Times New Roman" w:cs="Times New Roman"/>
          <w:sz w:val="24"/>
          <w:szCs w:val="24"/>
        </w:rPr>
        <w:t>, launching events of the new created social services</w:t>
      </w:r>
      <w:r w:rsidR="00CF31AC" w:rsidRPr="00FA05D9">
        <w:rPr>
          <w:rFonts w:ascii="Times New Roman" w:eastAsia="Times New Roman" w:hAnsi="Times New Roman" w:cs="Times New Roman"/>
          <w:sz w:val="24"/>
          <w:szCs w:val="24"/>
        </w:rPr>
        <w:t xml:space="preserve"> </w:t>
      </w:r>
      <w:r w:rsidR="004E6063" w:rsidRPr="00FA05D9">
        <w:rPr>
          <w:rFonts w:ascii="Times New Roman" w:eastAsia="Times New Roman" w:hAnsi="Times New Roman" w:cs="Times New Roman"/>
          <w:sz w:val="24"/>
          <w:szCs w:val="24"/>
        </w:rPr>
        <w:t>etc.</w:t>
      </w:r>
    </w:p>
    <w:p w14:paraId="0E1CD0C5" w14:textId="77777777" w:rsidR="00FF1B48" w:rsidRDefault="00FF1B48" w:rsidP="00CA4CDA">
      <w:pPr>
        <w:jc w:val="both"/>
        <w:rPr>
          <w:rFonts w:ascii="Times New Roman" w:eastAsia="Times New Roman" w:hAnsi="Times New Roman" w:cs="Times New Roman"/>
          <w:sz w:val="24"/>
          <w:szCs w:val="24"/>
        </w:rPr>
      </w:pPr>
    </w:p>
    <w:p w14:paraId="0281D1AA" w14:textId="15C66812" w:rsidR="004E6063" w:rsidRPr="00FA05D9" w:rsidRDefault="004E6063" w:rsidP="00CA4CDA">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During the reporting period, several events were organized, jointly with civil society (Keystone Moldova, AOPD</w:t>
      </w:r>
      <w:r w:rsidR="003D27C0" w:rsidRPr="00FA05D9">
        <w:rPr>
          <w:rFonts w:ascii="Times New Roman" w:eastAsia="Times New Roman" w:hAnsi="Times New Roman" w:cs="Times New Roman"/>
          <w:sz w:val="24"/>
          <w:szCs w:val="24"/>
        </w:rPr>
        <w:t xml:space="preserve">, etc.). In this regard, </w:t>
      </w:r>
      <w:r w:rsidR="00FF1B48">
        <w:rPr>
          <w:rFonts w:ascii="Times New Roman" w:eastAsia="Times New Roman" w:hAnsi="Times New Roman" w:cs="Times New Roman"/>
          <w:sz w:val="24"/>
          <w:szCs w:val="24"/>
        </w:rPr>
        <w:t>several</w:t>
      </w:r>
      <w:r w:rsidR="00FF1B48"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communication campaigns </w:t>
      </w:r>
      <w:r w:rsidR="00FF1B48" w:rsidRPr="00FA05D9">
        <w:rPr>
          <w:rFonts w:ascii="Times New Roman" w:eastAsia="Times New Roman" w:hAnsi="Times New Roman" w:cs="Times New Roman"/>
          <w:sz w:val="24"/>
          <w:szCs w:val="24"/>
        </w:rPr>
        <w:t xml:space="preserve">were conducted </w:t>
      </w:r>
      <w:r w:rsidRPr="00FA05D9">
        <w:rPr>
          <w:rFonts w:ascii="Times New Roman" w:eastAsia="Times New Roman" w:hAnsi="Times New Roman" w:cs="Times New Roman"/>
          <w:sz w:val="24"/>
          <w:szCs w:val="24"/>
        </w:rPr>
        <w:t>to promote the social inclusion of people with disabilities, their rights, combating discrimination, promoting the abilities of persons with disabilities, including:</w:t>
      </w:r>
    </w:p>
    <w:p w14:paraId="49550DCC" w14:textId="67783D2C" w:rsidR="00214568" w:rsidRPr="00B11ECE" w:rsidRDefault="003D27C0" w:rsidP="00FF1B48">
      <w:pPr>
        <w:numPr>
          <w:ilvl w:val="0"/>
          <w:numId w:val="28"/>
        </w:numPr>
        <w:pBdr>
          <w:top w:val="nil"/>
          <w:left w:val="nil"/>
          <w:bottom w:val="nil"/>
          <w:right w:val="nil"/>
          <w:between w:val="nil"/>
        </w:pBdr>
        <w:tabs>
          <w:tab w:val="left" w:pos="540"/>
          <w:tab w:val="left" w:pos="630"/>
        </w:tabs>
        <w:jc w:val="both"/>
        <w:rPr>
          <w:rFonts w:ascii="Times New Roman" w:eastAsia="Times New Roman" w:hAnsi="Times New Roman" w:cs="Times New Roman"/>
          <w:sz w:val="24"/>
          <w:szCs w:val="24"/>
        </w:rPr>
      </w:pPr>
      <w:r w:rsidRPr="00B11ECE">
        <w:rPr>
          <w:rFonts w:ascii="Times New Roman" w:eastAsia="Times New Roman" w:hAnsi="Times New Roman" w:cs="Times New Roman"/>
          <w:sz w:val="24"/>
          <w:szCs w:val="24"/>
        </w:rPr>
        <w:t>T</w:t>
      </w:r>
      <w:r w:rsidR="004E6063" w:rsidRPr="00B11ECE">
        <w:rPr>
          <w:rFonts w:ascii="Times New Roman" w:eastAsia="Times New Roman" w:hAnsi="Times New Roman" w:cs="Times New Roman"/>
          <w:sz w:val="24"/>
          <w:szCs w:val="24"/>
        </w:rPr>
        <w:t xml:space="preserve">he media campaign for the promotion of community living of people with </w:t>
      </w:r>
      <w:r w:rsidR="00CF31AC" w:rsidRPr="00B11ECE">
        <w:rPr>
          <w:rFonts w:ascii="Times New Roman" w:eastAsia="Times New Roman" w:hAnsi="Times New Roman" w:cs="Times New Roman"/>
          <w:sz w:val="24"/>
          <w:szCs w:val="24"/>
        </w:rPr>
        <w:t>disabilities to asvance deinstitutionalization reform</w:t>
      </w:r>
      <w:r w:rsidR="004E6063" w:rsidRPr="00B11ECE">
        <w:rPr>
          <w:rFonts w:ascii="Times New Roman" w:eastAsia="Times New Roman" w:hAnsi="Times New Roman" w:cs="Times New Roman"/>
          <w:sz w:val="24"/>
          <w:szCs w:val="24"/>
        </w:rPr>
        <w:t xml:space="preserve">, </w:t>
      </w:r>
      <w:r w:rsidR="00FF1B48" w:rsidRPr="00B11ECE">
        <w:rPr>
          <w:rFonts w:ascii="Times New Roman" w:eastAsia="Times New Roman" w:hAnsi="Times New Roman" w:cs="Times New Roman"/>
          <w:sz w:val="24"/>
          <w:szCs w:val="24"/>
        </w:rPr>
        <w:t xml:space="preserve">5 videos </w:t>
      </w:r>
      <w:r w:rsidR="00B11ECE">
        <w:rPr>
          <w:rFonts w:ascii="Times New Roman" w:eastAsia="Times New Roman" w:hAnsi="Times New Roman" w:cs="Times New Roman"/>
          <w:sz w:val="24"/>
          <w:szCs w:val="24"/>
        </w:rPr>
        <w:t>produced</w:t>
      </w:r>
      <w:r w:rsidR="00B11ECE" w:rsidRPr="00B11ECE">
        <w:rPr>
          <w:rFonts w:ascii="Times New Roman" w:eastAsia="Times New Roman" w:hAnsi="Times New Roman" w:cs="Times New Roman"/>
          <w:sz w:val="24"/>
          <w:szCs w:val="24"/>
        </w:rPr>
        <w:t xml:space="preserve"> and distributed: (</w:t>
      </w:r>
      <w:r w:rsidR="00B11ECE" w:rsidRPr="00B11ECE">
        <w:rPr>
          <w:rFonts w:ascii="Times New Roman" w:eastAsia="Times New Roman" w:hAnsi="Times New Roman" w:cs="Times New Roman"/>
          <w:i/>
          <w:color w:val="000000"/>
          <w:sz w:val="24"/>
          <w:szCs w:val="24"/>
        </w:rPr>
        <w:t>i</w:t>
      </w:r>
      <w:r w:rsidR="004E6063" w:rsidRPr="00B11ECE">
        <w:rPr>
          <w:rFonts w:ascii="Times New Roman" w:eastAsia="Times New Roman" w:hAnsi="Times New Roman" w:cs="Times New Roman"/>
          <w:color w:val="000000"/>
          <w:sz w:val="24"/>
          <w:szCs w:val="24"/>
        </w:rPr>
        <w:t xml:space="preserve">) </w:t>
      </w:r>
      <w:r w:rsidR="004E6063" w:rsidRPr="00B11ECE">
        <w:rPr>
          <w:rFonts w:ascii="Times New Roman" w:eastAsia="Times New Roman" w:hAnsi="Times New Roman" w:cs="Times New Roman"/>
          <w:i/>
          <w:color w:val="000000"/>
          <w:sz w:val="24"/>
          <w:szCs w:val="24"/>
        </w:rPr>
        <w:t>I have a family</w:t>
      </w:r>
      <w:r w:rsidR="00B11ECE">
        <w:rPr>
          <w:rStyle w:val="FootnoteReference"/>
          <w:rFonts w:ascii="Times New Roman" w:eastAsia="Times New Roman" w:hAnsi="Times New Roman" w:cs="Times New Roman"/>
          <w:color w:val="000000"/>
          <w:sz w:val="24"/>
          <w:szCs w:val="24"/>
        </w:rPr>
        <w:footnoteReference w:id="5"/>
      </w:r>
      <w:r w:rsidR="004E6063" w:rsidRPr="00B11ECE">
        <w:rPr>
          <w:rFonts w:ascii="Times New Roman" w:eastAsia="Times New Roman" w:hAnsi="Times New Roman" w:cs="Times New Roman"/>
          <w:color w:val="000000"/>
          <w:sz w:val="24"/>
          <w:szCs w:val="24"/>
        </w:rPr>
        <w:t>;</w:t>
      </w:r>
      <w:r w:rsidR="00B11ECE" w:rsidRPr="00B11ECE">
        <w:rPr>
          <w:rFonts w:ascii="Times New Roman" w:eastAsia="Times New Roman" w:hAnsi="Times New Roman" w:cs="Times New Roman"/>
          <w:color w:val="000000"/>
          <w:sz w:val="24"/>
          <w:szCs w:val="24"/>
        </w:rPr>
        <w:t xml:space="preserve"> (</w:t>
      </w:r>
      <w:r w:rsidR="00B11ECE" w:rsidRPr="00B11ECE">
        <w:rPr>
          <w:rFonts w:ascii="Times New Roman" w:eastAsia="Times New Roman" w:hAnsi="Times New Roman" w:cs="Times New Roman"/>
          <w:i/>
          <w:color w:val="000000"/>
          <w:sz w:val="24"/>
          <w:szCs w:val="24"/>
        </w:rPr>
        <w:t>ii</w:t>
      </w:r>
      <w:r w:rsidR="004E6063" w:rsidRPr="00B11ECE">
        <w:rPr>
          <w:rFonts w:ascii="Times New Roman" w:eastAsia="Times New Roman" w:hAnsi="Times New Roman" w:cs="Times New Roman"/>
          <w:color w:val="000000"/>
          <w:sz w:val="24"/>
          <w:szCs w:val="24"/>
        </w:rPr>
        <w:t xml:space="preserve">) </w:t>
      </w:r>
      <w:r w:rsidR="004E6063" w:rsidRPr="00B11ECE">
        <w:rPr>
          <w:rFonts w:ascii="Times New Roman" w:eastAsia="Times New Roman" w:hAnsi="Times New Roman" w:cs="Times New Roman"/>
          <w:i/>
          <w:color w:val="000000"/>
          <w:sz w:val="24"/>
          <w:szCs w:val="24"/>
        </w:rPr>
        <w:t>I can work</w:t>
      </w:r>
      <w:r w:rsidR="00B11ECE">
        <w:rPr>
          <w:rStyle w:val="FootnoteReference"/>
          <w:rFonts w:ascii="Times New Roman" w:eastAsia="Times New Roman" w:hAnsi="Times New Roman" w:cs="Times New Roman"/>
          <w:i/>
          <w:color w:val="000000"/>
          <w:sz w:val="24"/>
          <w:szCs w:val="24"/>
        </w:rPr>
        <w:footnoteReference w:id="6"/>
      </w:r>
      <w:r w:rsidR="004E6063" w:rsidRPr="00B11ECE">
        <w:rPr>
          <w:rFonts w:ascii="Times New Roman" w:eastAsia="Times New Roman" w:hAnsi="Times New Roman" w:cs="Times New Roman"/>
          <w:color w:val="000000"/>
          <w:sz w:val="24"/>
          <w:szCs w:val="24"/>
        </w:rPr>
        <w:t>;</w:t>
      </w:r>
      <w:r w:rsidR="00B11ECE" w:rsidRPr="00B11ECE">
        <w:rPr>
          <w:rFonts w:ascii="Times New Roman" w:eastAsia="Times New Roman" w:hAnsi="Times New Roman" w:cs="Times New Roman"/>
          <w:color w:val="000000"/>
          <w:sz w:val="24"/>
          <w:szCs w:val="24"/>
        </w:rPr>
        <w:t xml:space="preserve"> (</w:t>
      </w:r>
      <w:r w:rsidR="00B11ECE" w:rsidRPr="00B11ECE">
        <w:rPr>
          <w:rFonts w:ascii="Times New Roman" w:eastAsia="Times New Roman" w:hAnsi="Times New Roman" w:cs="Times New Roman"/>
          <w:i/>
          <w:color w:val="000000"/>
          <w:sz w:val="24"/>
          <w:szCs w:val="24"/>
        </w:rPr>
        <w:t>iii</w:t>
      </w:r>
      <w:r w:rsidR="00B11ECE" w:rsidRPr="00B11ECE">
        <w:rPr>
          <w:rFonts w:ascii="Times New Roman" w:eastAsia="Times New Roman" w:hAnsi="Times New Roman" w:cs="Times New Roman"/>
          <w:color w:val="000000"/>
          <w:sz w:val="24"/>
          <w:szCs w:val="24"/>
        </w:rPr>
        <w:t xml:space="preserve">) </w:t>
      </w:r>
      <w:r w:rsidR="004E6063" w:rsidRPr="00B11ECE">
        <w:rPr>
          <w:rFonts w:ascii="Times New Roman" w:eastAsia="Times New Roman" w:hAnsi="Times New Roman" w:cs="Times New Roman"/>
          <w:i/>
          <w:color w:val="000000"/>
          <w:sz w:val="24"/>
          <w:szCs w:val="24"/>
        </w:rPr>
        <w:t>I am learning to be independent</w:t>
      </w:r>
      <w:r w:rsidR="00B11ECE">
        <w:rPr>
          <w:rStyle w:val="FootnoteReference"/>
          <w:rFonts w:ascii="Times New Roman" w:eastAsia="Times New Roman" w:hAnsi="Times New Roman" w:cs="Times New Roman"/>
          <w:i/>
          <w:color w:val="000000"/>
          <w:sz w:val="24"/>
          <w:szCs w:val="24"/>
        </w:rPr>
        <w:footnoteReference w:id="7"/>
      </w:r>
      <w:r w:rsidR="004E6063" w:rsidRPr="00B11ECE">
        <w:rPr>
          <w:rFonts w:ascii="Times New Roman" w:eastAsia="Times New Roman" w:hAnsi="Times New Roman" w:cs="Times New Roman"/>
          <w:color w:val="000000"/>
          <w:sz w:val="24"/>
          <w:szCs w:val="24"/>
        </w:rPr>
        <w:t>;</w:t>
      </w:r>
      <w:r w:rsidR="00B11ECE" w:rsidRPr="00B11ECE">
        <w:rPr>
          <w:rFonts w:ascii="Times New Roman" w:eastAsia="Times New Roman" w:hAnsi="Times New Roman" w:cs="Times New Roman"/>
          <w:color w:val="000000"/>
          <w:sz w:val="24"/>
          <w:szCs w:val="24"/>
        </w:rPr>
        <w:t xml:space="preserve"> (</w:t>
      </w:r>
      <w:r w:rsidR="00B11ECE" w:rsidRPr="00B11ECE">
        <w:rPr>
          <w:rFonts w:ascii="Times New Roman" w:eastAsia="Times New Roman" w:hAnsi="Times New Roman" w:cs="Times New Roman"/>
          <w:i/>
          <w:color w:val="000000"/>
          <w:sz w:val="24"/>
          <w:szCs w:val="24"/>
        </w:rPr>
        <w:t>iv</w:t>
      </w:r>
      <w:r w:rsidR="004E6063" w:rsidRPr="00B11ECE">
        <w:rPr>
          <w:rFonts w:ascii="Times New Roman" w:eastAsia="Times New Roman" w:hAnsi="Times New Roman" w:cs="Times New Roman"/>
          <w:color w:val="000000"/>
          <w:sz w:val="24"/>
          <w:szCs w:val="24"/>
        </w:rPr>
        <w:t xml:space="preserve">) </w:t>
      </w:r>
      <w:r w:rsidR="004E6063" w:rsidRPr="00B11ECE">
        <w:rPr>
          <w:rFonts w:ascii="Times New Roman" w:eastAsia="Times New Roman" w:hAnsi="Times New Roman" w:cs="Times New Roman"/>
          <w:i/>
          <w:color w:val="000000"/>
          <w:sz w:val="24"/>
          <w:szCs w:val="24"/>
        </w:rPr>
        <w:t xml:space="preserve">I want all the boys in the institution </w:t>
      </w:r>
      <w:r w:rsidR="004E6063" w:rsidRPr="00B11ECE">
        <w:rPr>
          <w:rFonts w:ascii="Times New Roman" w:eastAsia="Times New Roman" w:hAnsi="Times New Roman" w:cs="Times New Roman"/>
          <w:i/>
          <w:color w:val="000000"/>
          <w:sz w:val="24"/>
          <w:szCs w:val="24"/>
        </w:rPr>
        <w:lastRenderedPageBreak/>
        <w:t>to live in a family</w:t>
      </w:r>
      <w:r w:rsidR="00B11ECE">
        <w:rPr>
          <w:rStyle w:val="FootnoteReference"/>
          <w:rFonts w:ascii="Times New Roman" w:eastAsia="Times New Roman" w:hAnsi="Times New Roman" w:cs="Times New Roman"/>
          <w:i/>
          <w:color w:val="000000"/>
          <w:sz w:val="24"/>
          <w:szCs w:val="24"/>
        </w:rPr>
        <w:footnoteReference w:id="8"/>
      </w:r>
      <w:r w:rsidR="004E6063" w:rsidRPr="00B11ECE">
        <w:rPr>
          <w:rFonts w:ascii="Times New Roman" w:eastAsia="Times New Roman" w:hAnsi="Times New Roman" w:cs="Times New Roman"/>
          <w:color w:val="000000"/>
          <w:sz w:val="24"/>
          <w:szCs w:val="24"/>
        </w:rPr>
        <w:t>;</w:t>
      </w:r>
      <w:r w:rsidR="00B11ECE" w:rsidRPr="00B11ECE">
        <w:rPr>
          <w:rFonts w:ascii="Times New Roman" w:eastAsia="Times New Roman" w:hAnsi="Times New Roman" w:cs="Times New Roman"/>
          <w:color w:val="000000"/>
          <w:sz w:val="24"/>
          <w:szCs w:val="24"/>
        </w:rPr>
        <w:t xml:space="preserve"> (</w:t>
      </w:r>
      <w:r w:rsidR="00B11ECE" w:rsidRPr="00B11ECE">
        <w:rPr>
          <w:rFonts w:ascii="Times New Roman" w:eastAsia="Times New Roman" w:hAnsi="Times New Roman" w:cs="Times New Roman"/>
          <w:i/>
          <w:color w:val="000000"/>
          <w:sz w:val="24"/>
          <w:szCs w:val="24"/>
        </w:rPr>
        <w:t>v</w:t>
      </w:r>
      <w:r w:rsidR="00B11ECE" w:rsidRPr="00B11ECE">
        <w:rPr>
          <w:rFonts w:ascii="Times New Roman" w:eastAsia="Times New Roman" w:hAnsi="Times New Roman" w:cs="Times New Roman"/>
          <w:color w:val="000000"/>
          <w:sz w:val="24"/>
          <w:szCs w:val="24"/>
        </w:rPr>
        <w:t>)</w:t>
      </w:r>
      <w:r w:rsidR="004E6063" w:rsidRPr="00B11ECE">
        <w:rPr>
          <w:rFonts w:ascii="Times New Roman" w:eastAsia="Times New Roman" w:hAnsi="Times New Roman" w:cs="Times New Roman"/>
          <w:color w:val="000000"/>
          <w:sz w:val="24"/>
          <w:szCs w:val="24"/>
        </w:rPr>
        <w:t xml:space="preserve"> </w:t>
      </w:r>
      <w:r w:rsidR="004E6063" w:rsidRPr="00B11ECE">
        <w:rPr>
          <w:rFonts w:ascii="Times New Roman" w:eastAsia="Times New Roman" w:hAnsi="Times New Roman" w:cs="Times New Roman"/>
          <w:i/>
          <w:color w:val="000000"/>
          <w:sz w:val="24"/>
          <w:szCs w:val="24"/>
        </w:rPr>
        <w:t>I want a better life for my children</w:t>
      </w:r>
      <w:r w:rsidR="00B11ECE">
        <w:rPr>
          <w:rStyle w:val="FootnoteReference"/>
          <w:rFonts w:ascii="Times New Roman" w:eastAsia="Times New Roman" w:hAnsi="Times New Roman" w:cs="Times New Roman"/>
          <w:i/>
          <w:color w:val="000000"/>
          <w:sz w:val="24"/>
          <w:szCs w:val="24"/>
        </w:rPr>
        <w:footnoteReference w:id="9"/>
      </w:r>
      <w:r w:rsidR="00214568" w:rsidRPr="00B11ECE">
        <w:rPr>
          <w:rFonts w:ascii="Times New Roman" w:eastAsia="Times New Roman" w:hAnsi="Times New Roman" w:cs="Times New Roman"/>
          <w:color w:val="000000" w:themeColor="text1"/>
          <w:sz w:val="24"/>
          <w:szCs w:val="24"/>
        </w:rPr>
        <w:t>;</w:t>
      </w:r>
      <w:r w:rsidR="00B11ECE">
        <w:rPr>
          <w:rFonts w:ascii="Times New Roman" w:eastAsia="Times New Roman" w:hAnsi="Times New Roman" w:cs="Times New Roman"/>
          <w:color w:val="000000" w:themeColor="text1"/>
          <w:sz w:val="24"/>
          <w:szCs w:val="24"/>
        </w:rPr>
        <w:t xml:space="preserve"> (</w:t>
      </w:r>
      <w:r w:rsidR="00B11ECE">
        <w:rPr>
          <w:rFonts w:ascii="Times New Roman" w:eastAsia="Times New Roman" w:hAnsi="Times New Roman" w:cs="Times New Roman"/>
          <w:i/>
          <w:color w:val="000000" w:themeColor="text1"/>
          <w:sz w:val="24"/>
          <w:szCs w:val="24"/>
        </w:rPr>
        <w:t>vi</w:t>
      </w:r>
      <w:r w:rsidR="00B11ECE">
        <w:rPr>
          <w:rFonts w:ascii="Times New Roman" w:eastAsia="Times New Roman" w:hAnsi="Times New Roman" w:cs="Times New Roman"/>
          <w:color w:val="000000" w:themeColor="text1"/>
          <w:sz w:val="24"/>
          <w:szCs w:val="24"/>
        </w:rPr>
        <w:t>)</w:t>
      </w:r>
      <w:r w:rsidR="00214568" w:rsidRPr="00B11ECE">
        <w:rPr>
          <w:rFonts w:ascii="Times New Roman" w:eastAsia="Times New Roman" w:hAnsi="Times New Roman" w:cs="Times New Roman"/>
          <w:color w:val="000000" w:themeColor="text1"/>
          <w:sz w:val="24"/>
          <w:szCs w:val="24"/>
        </w:rPr>
        <w:t xml:space="preserve"> </w:t>
      </w:r>
      <w:r w:rsidR="00214568" w:rsidRPr="00B11ECE">
        <w:rPr>
          <w:rFonts w:ascii="Times New Roman" w:eastAsia="Times New Roman" w:hAnsi="Times New Roman" w:cs="Times New Roman"/>
          <w:sz w:val="24"/>
          <w:szCs w:val="24"/>
        </w:rPr>
        <w:t>10 video spots</w:t>
      </w:r>
      <w:r w:rsidR="00B11ECE">
        <w:rPr>
          <w:rStyle w:val="FootnoteReference"/>
          <w:rFonts w:ascii="Times New Roman" w:eastAsia="Times New Roman" w:hAnsi="Times New Roman" w:cs="Times New Roman"/>
          <w:sz w:val="24"/>
          <w:szCs w:val="24"/>
        </w:rPr>
        <w:footnoteReference w:id="10"/>
      </w:r>
      <w:r w:rsidR="00214568" w:rsidRPr="00B11ECE">
        <w:rPr>
          <w:rFonts w:ascii="Times New Roman" w:eastAsia="Times New Roman" w:hAnsi="Times New Roman" w:cs="Times New Roman"/>
          <w:sz w:val="24"/>
          <w:szCs w:val="24"/>
        </w:rPr>
        <w:t xml:space="preserve"> broadcasted on TV Moldova 1, TV Publika, YouTub</w:t>
      </w:r>
      <w:r w:rsidR="00B11ECE">
        <w:rPr>
          <w:rFonts w:ascii="Times New Roman" w:eastAsia="Times New Roman" w:hAnsi="Times New Roman" w:cs="Times New Roman"/>
          <w:sz w:val="24"/>
          <w:szCs w:val="24"/>
        </w:rPr>
        <w:t>e, social media for a few weeks;</w:t>
      </w:r>
    </w:p>
    <w:p w14:paraId="5EFF16F0" w14:textId="0ACF9F9F" w:rsidR="00B11ECE" w:rsidRDefault="003D27C0" w:rsidP="00B11ECE">
      <w:pPr>
        <w:numPr>
          <w:ilvl w:val="0"/>
          <w:numId w:val="28"/>
        </w:numPr>
        <w:pBdr>
          <w:top w:val="nil"/>
          <w:left w:val="nil"/>
          <w:bottom w:val="nil"/>
          <w:right w:val="nil"/>
          <w:between w:val="nil"/>
        </w:pBdr>
        <w:tabs>
          <w:tab w:val="left" w:pos="540"/>
          <w:tab w:val="left" w:pos="63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A</w:t>
      </w:r>
      <w:r w:rsidR="00EF2D1C" w:rsidRPr="00FA05D9">
        <w:rPr>
          <w:rFonts w:ascii="Times New Roman" w:eastAsia="Times New Roman" w:hAnsi="Times New Roman" w:cs="Times New Roman"/>
          <w:sz w:val="24"/>
          <w:szCs w:val="24"/>
        </w:rPr>
        <w:t>nti-stigma media campaign</w:t>
      </w:r>
      <w:r w:rsidR="00B11ECE">
        <w:rPr>
          <w:rStyle w:val="FootnoteReference"/>
          <w:rFonts w:ascii="Times New Roman" w:eastAsia="Times New Roman" w:hAnsi="Times New Roman" w:cs="Times New Roman"/>
          <w:sz w:val="24"/>
          <w:szCs w:val="24"/>
        </w:rPr>
        <w:footnoteReference w:id="11"/>
      </w:r>
      <w:r w:rsidR="00EF2D1C" w:rsidRPr="00FA05D9">
        <w:rPr>
          <w:rFonts w:ascii="Times New Roman" w:eastAsia="Times New Roman" w:hAnsi="Times New Roman" w:cs="Times New Roman"/>
          <w:sz w:val="24"/>
          <w:szCs w:val="24"/>
        </w:rPr>
        <w:t xml:space="preserve"> implemented </w:t>
      </w:r>
      <w:r w:rsidR="00FF1B48">
        <w:rPr>
          <w:rFonts w:ascii="Times New Roman" w:eastAsia="Times New Roman" w:hAnsi="Times New Roman" w:cs="Times New Roman"/>
          <w:sz w:val="24"/>
          <w:szCs w:val="24"/>
        </w:rPr>
        <w:t>jointly</w:t>
      </w:r>
      <w:r w:rsidR="00EF2D1C" w:rsidRPr="00FA05D9">
        <w:rPr>
          <w:rFonts w:ascii="Times New Roman" w:eastAsia="Times New Roman" w:hAnsi="Times New Roman" w:cs="Times New Roman"/>
          <w:sz w:val="24"/>
          <w:szCs w:val="24"/>
        </w:rPr>
        <w:t xml:space="preserve"> with non-profit organizations: Voinicel, Somato and Woman and Child Protection and Support</w:t>
      </w:r>
      <w:r w:rsidR="00B11ECE">
        <w:rPr>
          <w:rFonts w:ascii="Times New Roman" w:eastAsia="Times New Roman" w:hAnsi="Times New Roman" w:cs="Times New Roman"/>
          <w:sz w:val="24"/>
          <w:szCs w:val="24"/>
        </w:rPr>
        <w:t>;</w:t>
      </w:r>
    </w:p>
    <w:p w14:paraId="7B1FDF22" w14:textId="77777777" w:rsidR="00FF1B48" w:rsidRDefault="003D27C0" w:rsidP="00FF1B48">
      <w:pPr>
        <w:numPr>
          <w:ilvl w:val="0"/>
          <w:numId w:val="28"/>
        </w:numPr>
        <w:pBdr>
          <w:top w:val="nil"/>
          <w:left w:val="nil"/>
          <w:bottom w:val="nil"/>
          <w:right w:val="nil"/>
          <w:between w:val="nil"/>
        </w:pBdr>
        <w:tabs>
          <w:tab w:val="left" w:pos="540"/>
          <w:tab w:val="left" w:pos="630"/>
        </w:tabs>
        <w:jc w:val="both"/>
        <w:rPr>
          <w:rFonts w:ascii="Times New Roman" w:eastAsia="Times New Roman" w:hAnsi="Times New Roman" w:cs="Times New Roman"/>
          <w:sz w:val="24"/>
          <w:szCs w:val="24"/>
        </w:rPr>
      </w:pPr>
      <w:r w:rsidRPr="00B11ECE">
        <w:rPr>
          <w:rFonts w:ascii="Times New Roman" w:eastAsia="Times New Roman" w:hAnsi="Times New Roman" w:cs="Times New Roman"/>
          <w:sz w:val="24"/>
          <w:szCs w:val="24"/>
        </w:rPr>
        <w:t>M</w:t>
      </w:r>
      <w:r w:rsidR="00EF2D1C" w:rsidRPr="00B11ECE">
        <w:rPr>
          <w:rFonts w:ascii="Times New Roman" w:eastAsia="Times New Roman" w:hAnsi="Times New Roman" w:cs="Times New Roman"/>
          <w:sz w:val="24"/>
          <w:szCs w:val="24"/>
        </w:rPr>
        <w:t xml:space="preserve">edia campaign organized </w:t>
      </w:r>
      <w:r w:rsidR="00B11ECE">
        <w:rPr>
          <w:rFonts w:ascii="Times New Roman" w:eastAsia="Times New Roman" w:hAnsi="Times New Roman" w:cs="Times New Roman"/>
          <w:sz w:val="24"/>
          <w:szCs w:val="24"/>
        </w:rPr>
        <w:t>jointly</w:t>
      </w:r>
      <w:r w:rsidR="00EF2D1C" w:rsidRPr="00B11ECE">
        <w:rPr>
          <w:rFonts w:ascii="Times New Roman" w:eastAsia="Times New Roman" w:hAnsi="Times New Roman" w:cs="Times New Roman"/>
          <w:sz w:val="24"/>
          <w:szCs w:val="24"/>
        </w:rPr>
        <w:t xml:space="preserve"> with the parents of children with disabilities "My child is like your child". Parents of children with disabilities have developed 10 personal stories that </w:t>
      </w:r>
      <w:r w:rsidRPr="00B11ECE">
        <w:rPr>
          <w:rFonts w:ascii="Times New Roman" w:eastAsia="Times New Roman" w:hAnsi="Times New Roman" w:cs="Times New Roman"/>
          <w:sz w:val="24"/>
          <w:szCs w:val="24"/>
        </w:rPr>
        <w:t>describe</w:t>
      </w:r>
      <w:r w:rsidR="00EF2D1C" w:rsidRPr="00B11ECE">
        <w:rPr>
          <w:rFonts w:ascii="Times New Roman" w:eastAsia="Times New Roman" w:hAnsi="Times New Roman" w:cs="Times New Roman"/>
          <w:sz w:val="24"/>
          <w:szCs w:val="24"/>
        </w:rPr>
        <w:t xml:space="preserve"> cases of discrimination. The stories were broadcast</w:t>
      </w:r>
      <w:r w:rsidR="00CF31AC" w:rsidRPr="00B11ECE">
        <w:rPr>
          <w:rFonts w:ascii="Times New Roman" w:eastAsia="Times New Roman" w:hAnsi="Times New Roman" w:cs="Times New Roman"/>
          <w:sz w:val="24"/>
          <w:szCs w:val="24"/>
        </w:rPr>
        <w:t>ed</w:t>
      </w:r>
      <w:r w:rsidR="00EF2D1C" w:rsidRPr="00B11ECE">
        <w:rPr>
          <w:rFonts w:ascii="Times New Roman" w:eastAsia="Times New Roman" w:hAnsi="Times New Roman" w:cs="Times New Roman"/>
          <w:sz w:val="24"/>
          <w:szCs w:val="24"/>
        </w:rPr>
        <w:t xml:space="preserve"> on </w:t>
      </w:r>
      <w:r w:rsidR="00CF31AC" w:rsidRPr="00B11ECE">
        <w:rPr>
          <w:rFonts w:ascii="Times New Roman" w:eastAsia="Times New Roman" w:hAnsi="Times New Roman" w:cs="Times New Roman"/>
          <w:sz w:val="24"/>
          <w:szCs w:val="24"/>
        </w:rPr>
        <w:t>national radio</w:t>
      </w:r>
      <w:r w:rsidR="00EF2D1C" w:rsidRPr="00B11ECE">
        <w:rPr>
          <w:rFonts w:ascii="Times New Roman" w:eastAsia="Times New Roman" w:hAnsi="Times New Roman" w:cs="Times New Roman"/>
          <w:sz w:val="24"/>
          <w:szCs w:val="24"/>
        </w:rPr>
        <w:t>; were posted on postca</w:t>
      </w:r>
      <w:r w:rsidR="00FF1B48">
        <w:rPr>
          <w:rFonts w:ascii="Times New Roman" w:eastAsia="Times New Roman" w:hAnsi="Times New Roman" w:cs="Times New Roman"/>
          <w:sz w:val="24"/>
          <w:szCs w:val="24"/>
        </w:rPr>
        <w:t>rds and distributed nationwide.</w:t>
      </w:r>
    </w:p>
    <w:p w14:paraId="10C0156A" w14:textId="77777777" w:rsidR="00FF1B48" w:rsidRDefault="003D27C0" w:rsidP="00FF1B48">
      <w:pPr>
        <w:numPr>
          <w:ilvl w:val="0"/>
          <w:numId w:val="28"/>
        </w:numPr>
        <w:pBdr>
          <w:top w:val="nil"/>
          <w:left w:val="nil"/>
          <w:bottom w:val="nil"/>
          <w:right w:val="nil"/>
          <w:between w:val="nil"/>
        </w:pBdr>
        <w:tabs>
          <w:tab w:val="left" w:pos="540"/>
          <w:tab w:val="left" w:pos="630"/>
        </w:tabs>
        <w:jc w:val="both"/>
        <w:rPr>
          <w:rFonts w:ascii="Times New Roman" w:eastAsia="Times New Roman" w:hAnsi="Times New Roman" w:cs="Times New Roman"/>
          <w:sz w:val="24"/>
          <w:szCs w:val="24"/>
        </w:rPr>
      </w:pPr>
      <w:r w:rsidRPr="00FF1B48">
        <w:rPr>
          <w:rFonts w:ascii="Times New Roman" w:eastAsia="Times New Roman" w:hAnsi="Times New Roman" w:cs="Times New Roman"/>
          <w:sz w:val="24"/>
          <w:szCs w:val="24"/>
        </w:rPr>
        <w:t>T</w:t>
      </w:r>
      <w:r w:rsidR="00EF2D1C" w:rsidRPr="00FF1B48">
        <w:rPr>
          <w:rFonts w:ascii="Times New Roman" w:eastAsia="Times New Roman" w:hAnsi="Times New Roman" w:cs="Times New Roman"/>
          <w:sz w:val="24"/>
          <w:szCs w:val="24"/>
        </w:rPr>
        <w:t>he media campaign "Show that you care"</w:t>
      </w:r>
      <w:r w:rsidR="00FF1B48" w:rsidRPr="00FF1B48">
        <w:rPr>
          <w:rFonts w:ascii="Times New Roman" w:eastAsia="Times New Roman" w:hAnsi="Times New Roman" w:cs="Times New Roman"/>
          <w:sz w:val="24"/>
          <w:szCs w:val="24"/>
        </w:rPr>
        <w:t>,</w:t>
      </w:r>
      <w:r w:rsidR="00EF2D1C" w:rsidRPr="00FF1B48">
        <w:rPr>
          <w:rFonts w:ascii="Times New Roman" w:eastAsia="Times New Roman" w:hAnsi="Times New Roman" w:cs="Times New Roman"/>
          <w:sz w:val="24"/>
          <w:szCs w:val="24"/>
        </w:rPr>
        <w:t xml:space="preserve"> implemented in partnership with </w:t>
      </w:r>
      <w:r w:rsidR="00FF1B48" w:rsidRPr="00FF1B48">
        <w:rPr>
          <w:rFonts w:ascii="Times New Roman" w:eastAsia="Times New Roman" w:hAnsi="Times New Roman" w:cs="Times New Roman"/>
          <w:sz w:val="24"/>
          <w:szCs w:val="24"/>
        </w:rPr>
        <w:t xml:space="preserve">the </w:t>
      </w:r>
      <w:r w:rsidR="00CF31AC" w:rsidRPr="00FF1B48">
        <w:rPr>
          <w:rFonts w:ascii="Times New Roman" w:eastAsia="Times New Roman" w:hAnsi="Times New Roman" w:cs="Times New Roman"/>
          <w:sz w:val="24"/>
          <w:szCs w:val="24"/>
        </w:rPr>
        <w:t xml:space="preserve">national radio and </w:t>
      </w:r>
      <w:r w:rsidRPr="00FF1B48">
        <w:rPr>
          <w:rFonts w:ascii="Times New Roman" w:eastAsia="Times New Roman" w:hAnsi="Times New Roman" w:cs="Times New Roman"/>
          <w:sz w:val="24"/>
          <w:szCs w:val="24"/>
        </w:rPr>
        <w:t xml:space="preserve">TV </w:t>
      </w:r>
      <w:r w:rsidR="00FF1B48" w:rsidRPr="00FF1B48">
        <w:rPr>
          <w:rFonts w:ascii="Times New Roman" w:eastAsia="Times New Roman" w:hAnsi="Times New Roman" w:cs="Times New Roman"/>
          <w:sz w:val="24"/>
          <w:szCs w:val="24"/>
        </w:rPr>
        <w:t xml:space="preserve">broadcaster, </w:t>
      </w:r>
      <w:r w:rsidRPr="00FF1B48">
        <w:rPr>
          <w:rFonts w:ascii="Times New Roman" w:eastAsia="Times New Roman" w:hAnsi="Times New Roman" w:cs="Times New Roman"/>
          <w:sz w:val="24"/>
          <w:szCs w:val="24"/>
        </w:rPr>
        <w:t>focused</w:t>
      </w:r>
      <w:r w:rsidR="00EF2D1C" w:rsidRPr="00FF1B48">
        <w:rPr>
          <w:rFonts w:ascii="Times New Roman" w:eastAsia="Times New Roman" w:hAnsi="Times New Roman" w:cs="Times New Roman"/>
          <w:sz w:val="24"/>
          <w:szCs w:val="24"/>
        </w:rPr>
        <w:t xml:space="preserve"> on promoting the rights of people with disabilities and encouraging people to combat cases of discrimination ag</w:t>
      </w:r>
      <w:r w:rsidR="00FF1B48">
        <w:rPr>
          <w:rFonts w:ascii="Times New Roman" w:eastAsia="Times New Roman" w:hAnsi="Times New Roman" w:cs="Times New Roman"/>
          <w:sz w:val="24"/>
          <w:szCs w:val="24"/>
        </w:rPr>
        <w:t>ainst people with disabilities.</w:t>
      </w:r>
    </w:p>
    <w:p w14:paraId="340232F0" w14:textId="77777777" w:rsidR="00FF1B48" w:rsidRDefault="003D27C0" w:rsidP="00FF1B48">
      <w:pPr>
        <w:numPr>
          <w:ilvl w:val="0"/>
          <w:numId w:val="28"/>
        </w:numPr>
        <w:pBdr>
          <w:top w:val="nil"/>
          <w:left w:val="nil"/>
          <w:bottom w:val="nil"/>
          <w:right w:val="nil"/>
          <w:between w:val="nil"/>
        </w:pBdr>
        <w:tabs>
          <w:tab w:val="left" w:pos="540"/>
          <w:tab w:val="left" w:pos="630"/>
        </w:tabs>
        <w:jc w:val="both"/>
        <w:rPr>
          <w:rFonts w:ascii="Times New Roman" w:eastAsia="Times New Roman" w:hAnsi="Times New Roman" w:cs="Times New Roman"/>
          <w:sz w:val="24"/>
          <w:szCs w:val="24"/>
        </w:rPr>
      </w:pPr>
      <w:r w:rsidRPr="00FF1B48">
        <w:rPr>
          <w:rFonts w:ascii="Times New Roman" w:eastAsia="Times New Roman" w:hAnsi="Times New Roman" w:cs="Times New Roman"/>
          <w:sz w:val="24"/>
          <w:szCs w:val="24"/>
        </w:rPr>
        <w:t>T</w:t>
      </w:r>
      <w:r w:rsidR="00EF2D1C" w:rsidRPr="00FF1B48">
        <w:rPr>
          <w:rFonts w:ascii="Times New Roman" w:eastAsia="Times New Roman" w:hAnsi="Times New Roman" w:cs="Times New Roman"/>
          <w:sz w:val="24"/>
          <w:szCs w:val="24"/>
        </w:rPr>
        <w:t>he media campaign "I support inclusion" was organized in order to prevent and combat discrimination against people with disabilities. The c</w:t>
      </w:r>
      <w:r w:rsidR="00FF1B48">
        <w:rPr>
          <w:rFonts w:ascii="Times New Roman" w:eastAsia="Times New Roman" w:hAnsi="Times New Roman" w:cs="Times New Roman"/>
          <w:sz w:val="24"/>
          <w:szCs w:val="24"/>
        </w:rPr>
        <w:t>a</w:t>
      </w:r>
      <w:r w:rsidR="00EF2D1C" w:rsidRPr="00FF1B48">
        <w:rPr>
          <w:rFonts w:ascii="Times New Roman" w:eastAsia="Times New Roman" w:hAnsi="Times New Roman" w:cs="Times New Roman"/>
          <w:sz w:val="24"/>
          <w:szCs w:val="24"/>
        </w:rPr>
        <w:t>mpa</w:t>
      </w:r>
      <w:r w:rsidR="00FF1B48">
        <w:rPr>
          <w:rFonts w:ascii="Times New Roman" w:eastAsia="Times New Roman" w:hAnsi="Times New Roman" w:cs="Times New Roman"/>
          <w:sz w:val="24"/>
          <w:szCs w:val="24"/>
        </w:rPr>
        <w:t>ig</w:t>
      </w:r>
      <w:r w:rsidR="00EF2D1C" w:rsidRPr="00FF1B48">
        <w:rPr>
          <w:rFonts w:ascii="Times New Roman" w:eastAsia="Times New Roman" w:hAnsi="Times New Roman" w:cs="Times New Roman"/>
          <w:sz w:val="24"/>
          <w:szCs w:val="24"/>
        </w:rPr>
        <w:t>n's actions included: photo reports, video</w:t>
      </w:r>
      <w:r w:rsidR="00FF1B48">
        <w:rPr>
          <w:rFonts w:ascii="Times New Roman" w:eastAsia="Times New Roman" w:hAnsi="Times New Roman" w:cs="Times New Roman"/>
          <w:sz w:val="24"/>
          <w:szCs w:val="24"/>
        </w:rPr>
        <w:t>s, success stories, interviews.</w:t>
      </w:r>
    </w:p>
    <w:p w14:paraId="5368FA34" w14:textId="77777777" w:rsidR="00FF1B48" w:rsidRDefault="006B61E0" w:rsidP="00FF1B48">
      <w:pPr>
        <w:numPr>
          <w:ilvl w:val="0"/>
          <w:numId w:val="28"/>
        </w:numPr>
        <w:pBdr>
          <w:top w:val="nil"/>
          <w:left w:val="nil"/>
          <w:bottom w:val="nil"/>
          <w:right w:val="nil"/>
          <w:between w:val="nil"/>
        </w:pBdr>
        <w:tabs>
          <w:tab w:val="left" w:pos="540"/>
          <w:tab w:val="left" w:pos="630"/>
        </w:tabs>
        <w:jc w:val="both"/>
        <w:rPr>
          <w:rFonts w:ascii="Times New Roman" w:eastAsia="Times New Roman" w:hAnsi="Times New Roman" w:cs="Times New Roman"/>
          <w:sz w:val="24"/>
          <w:szCs w:val="24"/>
        </w:rPr>
      </w:pPr>
      <w:r w:rsidRPr="00FF1B48">
        <w:rPr>
          <w:rFonts w:ascii="Times New Roman" w:eastAsia="Times New Roman" w:hAnsi="Times New Roman" w:cs="Times New Roman"/>
          <w:sz w:val="24"/>
          <w:szCs w:val="24"/>
        </w:rPr>
        <w:t>T</w:t>
      </w:r>
      <w:r w:rsidR="00EF2D1C" w:rsidRPr="00FF1B48">
        <w:rPr>
          <w:rFonts w:ascii="Times New Roman" w:eastAsia="Times New Roman" w:hAnsi="Times New Roman" w:cs="Times New Roman"/>
          <w:sz w:val="24"/>
          <w:szCs w:val="24"/>
        </w:rPr>
        <w:t xml:space="preserve">he annual photo exhibition "The world as I see it". The photos were taken by people with disabilities who were deinstitutionalized or prevented from institutionalization. </w:t>
      </w:r>
      <w:r w:rsidRPr="00FF1B48">
        <w:rPr>
          <w:rFonts w:ascii="Times New Roman" w:eastAsia="Times New Roman" w:hAnsi="Times New Roman" w:cs="Times New Roman"/>
          <w:sz w:val="24"/>
          <w:szCs w:val="24"/>
        </w:rPr>
        <w:t>Seven</w:t>
      </w:r>
      <w:r w:rsidR="00EF2D1C" w:rsidRPr="00FF1B48">
        <w:rPr>
          <w:rFonts w:ascii="Times New Roman" w:eastAsia="Times New Roman" w:hAnsi="Times New Roman" w:cs="Times New Roman"/>
          <w:sz w:val="24"/>
          <w:szCs w:val="24"/>
        </w:rPr>
        <w:t xml:space="preserve"> exhibitions were organized, </w:t>
      </w:r>
      <w:r w:rsidR="00FF1B48">
        <w:rPr>
          <w:rFonts w:ascii="Times New Roman" w:eastAsia="Times New Roman" w:hAnsi="Times New Roman" w:cs="Times New Roman"/>
          <w:sz w:val="24"/>
          <w:szCs w:val="24"/>
        </w:rPr>
        <w:t>five</w:t>
      </w:r>
      <w:r w:rsidR="00EF2D1C" w:rsidRPr="00FF1B48">
        <w:rPr>
          <w:rFonts w:ascii="Times New Roman" w:eastAsia="Times New Roman" w:hAnsi="Times New Roman" w:cs="Times New Roman"/>
          <w:sz w:val="24"/>
          <w:szCs w:val="24"/>
        </w:rPr>
        <w:t xml:space="preserve"> of which during the reporting period. The best photos accompanied by messages from people with disabilities were published in annual calendars, which were then distributed nationwide</w:t>
      </w:r>
      <w:r w:rsidRPr="00FF1B48">
        <w:rPr>
          <w:rFonts w:ascii="Times New Roman" w:eastAsia="Times New Roman" w:hAnsi="Times New Roman" w:cs="Times New Roman"/>
          <w:sz w:val="24"/>
          <w:szCs w:val="24"/>
        </w:rPr>
        <w:t xml:space="preserve"> by Keystone Moldova</w:t>
      </w:r>
      <w:r w:rsidR="00EF2D1C" w:rsidRPr="00FF1B48">
        <w:rPr>
          <w:rFonts w:ascii="Times New Roman" w:eastAsia="Times New Roman" w:hAnsi="Times New Roman" w:cs="Times New Roman"/>
          <w:sz w:val="24"/>
          <w:szCs w:val="24"/>
        </w:rPr>
        <w:t>.</w:t>
      </w:r>
    </w:p>
    <w:p w14:paraId="7D536EA2" w14:textId="77777777" w:rsidR="00FF1B48" w:rsidRDefault="00EF2D1C" w:rsidP="00FF1B48">
      <w:pPr>
        <w:numPr>
          <w:ilvl w:val="0"/>
          <w:numId w:val="28"/>
        </w:numPr>
        <w:pBdr>
          <w:top w:val="nil"/>
          <w:left w:val="nil"/>
          <w:bottom w:val="nil"/>
          <w:right w:val="nil"/>
          <w:between w:val="nil"/>
        </w:pBdr>
        <w:tabs>
          <w:tab w:val="left" w:pos="540"/>
          <w:tab w:val="left" w:pos="630"/>
        </w:tabs>
        <w:jc w:val="both"/>
        <w:rPr>
          <w:rFonts w:ascii="Times New Roman" w:eastAsia="Times New Roman" w:hAnsi="Times New Roman" w:cs="Times New Roman"/>
          <w:sz w:val="24"/>
          <w:szCs w:val="24"/>
        </w:rPr>
      </w:pPr>
      <w:r w:rsidRPr="00FF1B48">
        <w:rPr>
          <w:rFonts w:ascii="Times New Roman" w:eastAsia="Times New Roman" w:hAnsi="Times New Roman" w:cs="Times New Roman"/>
          <w:sz w:val="24"/>
          <w:szCs w:val="24"/>
        </w:rPr>
        <w:t xml:space="preserve">International conferences are also organized, for example Keystone Moldova jointly with </w:t>
      </w:r>
      <w:r w:rsidR="009040C5" w:rsidRPr="00FF1B48">
        <w:rPr>
          <w:rFonts w:ascii="Times New Roman" w:eastAsia="Times New Roman" w:hAnsi="Times New Roman" w:cs="Times New Roman"/>
          <w:sz w:val="24"/>
          <w:szCs w:val="24"/>
        </w:rPr>
        <w:t>MHLSP</w:t>
      </w:r>
      <w:r w:rsidRPr="00FF1B48">
        <w:rPr>
          <w:rFonts w:ascii="Times New Roman" w:eastAsia="Times New Roman" w:hAnsi="Times New Roman" w:cs="Times New Roman"/>
          <w:sz w:val="24"/>
          <w:szCs w:val="24"/>
        </w:rPr>
        <w:t xml:space="preserve">, AOPD and in partnership with EASPD, organized </w:t>
      </w:r>
      <w:r w:rsidR="006B61E0" w:rsidRPr="00FF1B48">
        <w:rPr>
          <w:rFonts w:ascii="Times New Roman" w:eastAsia="Times New Roman" w:hAnsi="Times New Roman" w:cs="Times New Roman"/>
          <w:sz w:val="24"/>
          <w:szCs w:val="24"/>
        </w:rPr>
        <w:t xml:space="preserve">two </w:t>
      </w:r>
      <w:r w:rsidRPr="00FF1B48">
        <w:rPr>
          <w:rFonts w:ascii="Times New Roman" w:eastAsia="Times New Roman" w:hAnsi="Times New Roman" w:cs="Times New Roman"/>
          <w:sz w:val="24"/>
          <w:szCs w:val="24"/>
        </w:rPr>
        <w:t>International Conference</w:t>
      </w:r>
      <w:r w:rsidR="006B61E0" w:rsidRPr="00FF1B48">
        <w:rPr>
          <w:rFonts w:ascii="Times New Roman" w:eastAsia="Times New Roman" w:hAnsi="Times New Roman" w:cs="Times New Roman"/>
          <w:sz w:val="24"/>
          <w:szCs w:val="24"/>
        </w:rPr>
        <w:t>s: in 2016</w:t>
      </w:r>
      <w:r w:rsidRPr="00FF1B48">
        <w:rPr>
          <w:rFonts w:ascii="Times New Roman" w:eastAsia="Times New Roman" w:hAnsi="Times New Roman" w:cs="Times New Roman"/>
          <w:sz w:val="24"/>
          <w:szCs w:val="24"/>
        </w:rPr>
        <w:t xml:space="preserve"> on Early Intervention Services “Growing together: from grassroots initiatives to national strategies in</w:t>
      </w:r>
      <w:r w:rsidR="006B61E0" w:rsidRPr="00FF1B48">
        <w:rPr>
          <w:rFonts w:ascii="Times New Roman" w:eastAsia="Times New Roman" w:hAnsi="Times New Roman" w:cs="Times New Roman"/>
          <w:sz w:val="24"/>
          <w:szCs w:val="24"/>
        </w:rPr>
        <w:t xml:space="preserve"> early childhood intervention” and in 2019 on promoting the rights of the persons with intellectual and psychosocial disabilities. Experts from Belgium, Austria, Russia, Germany, Croatia, etc., as well as central and local public authorities and CSOs from </w:t>
      </w:r>
      <w:r w:rsidR="003E6072" w:rsidRPr="00FF1B48">
        <w:rPr>
          <w:rFonts w:ascii="Times New Roman" w:eastAsia="Times New Roman" w:hAnsi="Times New Roman" w:cs="Times New Roman"/>
          <w:sz w:val="24"/>
          <w:szCs w:val="24"/>
        </w:rPr>
        <w:t>Moldova attended</w:t>
      </w:r>
      <w:r w:rsidR="006B61E0" w:rsidRPr="00FF1B48">
        <w:rPr>
          <w:rFonts w:ascii="Times New Roman" w:eastAsia="Times New Roman" w:hAnsi="Times New Roman" w:cs="Times New Roman"/>
          <w:sz w:val="24"/>
          <w:szCs w:val="24"/>
        </w:rPr>
        <w:t xml:space="preserve"> the conferences</w:t>
      </w:r>
      <w:r w:rsidR="00FF1B48">
        <w:rPr>
          <w:rFonts w:ascii="Times New Roman" w:eastAsia="Times New Roman" w:hAnsi="Times New Roman" w:cs="Times New Roman"/>
          <w:sz w:val="24"/>
          <w:szCs w:val="24"/>
        </w:rPr>
        <w:t>.</w:t>
      </w:r>
    </w:p>
    <w:p w14:paraId="04C84394" w14:textId="5A2B5A0C" w:rsidR="003C63E0" w:rsidRPr="00FF1B48" w:rsidRDefault="00EF2D1C" w:rsidP="00FF1B48">
      <w:pPr>
        <w:numPr>
          <w:ilvl w:val="0"/>
          <w:numId w:val="28"/>
        </w:numPr>
        <w:pBdr>
          <w:top w:val="nil"/>
          <w:left w:val="nil"/>
          <w:bottom w:val="nil"/>
          <w:right w:val="nil"/>
          <w:between w:val="nil"/>
        </w:pBdr>
        <w:tabs>
          <w:tab w:val="left" w:pos="540"/>
          <w:tab w:val="left" w:pos="630"/>
        </w:tabs>
        <w:jc w:val="both"/>
        <w:rPr>
          <w:rFonts w:ascii="Times New Roman" w:eastAsia="Times New Roman" w:hAnsi="Times New Roman" w:cs="Times New Roman"/>
          <w:sz w:val="24"/>
          <w:szCs w:val="24"/>
        </w:rPr>
      </w:pPr>
      <w:r w:rsidRPr="00FF1B48">
        <w:rPr>
          <w:rFonts w:ascii="Times New Roman" w:eastAsia="Times New Roman" w:hAnsi="Times New Roman" w:cs="Times New Roman"/>
          <w:bCs/>
          <w:sz w:val="24"/>
          <w:szCs w:val="24"/>
        </w:rPr>
        <w:t xml:space="preserve">Photo Exhibition "Inspiring People" </w:t>
      </w:r>
      <w:r w:rsidR="003E6072" w:rsidRPr="00FF1B48">
        <w:rPr>
          <w:rFonts w:ascii="Times New Roman" w:eastAsia="Times New Roman" w:hAnsi="Times New Roman" w:cs="Times New Roman"/>
          <w:bCs/>
          <w:sz w:val="24"/>
          <w:szCs w:val="24"/>
        </w:rPr>
        <w:t xml:space="preserve">to promote the positive image of people with disabilities based on rights and human dignity </w:t>
      </w:r>
      <w:r w:rsidRPr="00FF1B48">
        <w:rPr>
          <w:rFonts w:ascii="Times New Roman" w:eastAsia="Times New Roman" w:hAnsi="Times New Roman" w:cs="Times New Roman"/>
          <w:bCs/>
          <w:sz w:val="24"/>
          <w:szCs w:val="24"/>
        </w:rPr>
        <w:t>at national and local level</w:t>
      </w:r>
      <w:r w:rsidR="003E6072" w:rsidRPr="00FF1B48">
        <w:rPr>
          <w:rFonts w:ascii="Times New Roman" w:eastAsia="Times New Roman" w:hAnsi="Times New Roman" w:cs="Times New Roman"/>
          <w:bCs/>
          <w:sz w:val="24"/>
          <w:szCs w:val="24"/>
        </w:rPr>
        <w:t xml:space="preserve"> conducted in 2017-2019 by AOPD in collaboration with MHLSP and the Media Center for Youth availabile at</w:t>
      </w:r>
      <w:r w:rsidRPr="00FF1B48">
        <w:rPr>
          <w:rFonts w:ascii="Times New Roman" w:eastAsia="Times New Roman" w:hAnsi="Times New Roman" w:cs="Times New Roman"/>
          <w:bCs/>
          <w:sz w:val="24"/>
          <w:szCs w:val="24"/>
        </w:rPr>
        <w:t>:</w:t>
      </w:r>
      <w:r w:rsidR="003C63E0" w:rsidRPr="00FF1B48">
        <w:rPr>
          <w:rFonts w:ascii="Times New Roman" w:eastAsia="Calibri" w:hAnsi="Times New Roman" w:cs="Times New Roman"/>
          <w:sz w:val="24"/>
          <w:szCs w:val="24"/>
        </w:rPr>
        <w:t xml:space="preserve"> The success stories of the protagonists were covered on social networks and media </w:t>
      </w:r>
      <w:r w:rsidR="00FF1B48">
        <w:rPr>
          <w:rFonts w:ascii="Times New Roman" w:eastAsia="Calibri" w:hAnsi="Times New Roman" w:cs="Times New Roman"/>
          <w:sz w:val="24"/>
          <w:szCs w:val="24"/>
        </w:rPr>
        <w:t>outlets</w:t>
      </w:r>
      <w:r w:rsidR="003C63E0" w:rsidRPr="00FF1B48">
        <w:rPr>
          <w:rFonts w:ascii="Times New Roman" w:eastAsia="Calibri" w:hAnsi="Times New Roman" w:cs="Times New Roman"/>
          <w:sz w:val="24"/>
          <w:szCs w:val="24"/>
        </w:rPr>
        <w:t xml:space="preserve">: </w:t>
      </w:r>
    </w:p>
    <w:p w14:paraId="11D528A9" w14:textId="77777777" w:rsidR="00517801" w:rsidRPr="00FA05D9" w:rsidRDefault="00F6683A" w:rsidP="003C63E0">
      <w:pPr>
        <w:pStyle w:val="NoSpacing"/>
        <w:numPr>
          <w:ilvl w:val="0"/>
          <w:numId w:val="31"/>
        </w:numPr>
        <w:tabs>
          <w:tab w:val="left" w:pos="630"/>
        </w:tabs>
        <w:jc w:val="both"/>
        <w:rPr>
          <w:rFonts w:ascii="Times New Roman" w:eastAsia="Times New Roman" w:hAnsi="Times New Roman" w:cs="Times New Roman"/>
          <w:bCs/>
          <w:sz w:val="24"/>
          <w:szCs w:val="24"/>
        </w:rPr>
      </w:pPr>
      <w:hyperlink r:id="rId16" w:history="1">
        <w:r w:rsidR="007C1C0C" w:rsidRPr="00FA05D9">
          <w:rPr>
            <w:rStyle w:val="Hyperlink"/>
            <w:rFonts w:ascii="Times New Roman" w:hAnsi="Times New Roman" w:cs="Times New Roman"/>
            <w:sz w:val="24"/>
            <w:szCs w:val="24"/>
          </w:rPr>
          <w:t>https://gagauzinfo.md/top2/43820-lyudi-kotorye-vdohnovlyayut-v-komrate-otkrylas-fotovystavka-uspeshnyh-lyudey-s-ogranichennymi-vozmozhnostyami.html</w:t>
        </w:r>
      </w:hyperlink>
      <w:r w:rsidR="006A1C0B" w:rsidRPr="00FA05D9">
        <w:rPr>
          <w:rFonts w:ascii="Times New Roman" w:eastAsia="Times New Roman" w:hAnsi="Times New Roman" w:cs="Times New Roman"/>
          <w:bCs/>
          <w:sz w:val="24"/>
          <w:szCs w:val="24"/>
        </w:rPr>
        <w:t>;</w:t>
      </w:r>
    </w:p>
    <w:p w14:paraId="39858F19" w14:textId="77777777" w:rsidR="003C63E0" w:rsidRPr="00FA05D9" w:rsidRDefault="00F6683A" w:rsidP="003C63E0">
      <w:pPr>
        <w:pStyle w:val="ListParagraph"/>
        <w:numPr>
          <w:ilvl w:val="0"/>
          <w:numId w:val="31"/>
        </w:numPr>
        <w:spacing w:after="160" w:line="259" w:lineRule="auto"/>
        <w:jc w:val="both"/>
        <w:rPr>
          <w:rFonts w:ascii="Times New Roman" w:eastAsia="Calibri" w:hAnsi="Times New Roman" w:cs="Times New Roman"/>
          <w:b/>
          <w:bCs/>
          <w:sz w:val="24"/>
          <w:szCs w:val="24"/>
        </w:rPr>
      </w:pPr>
      <w:hyperlink r:id="rId17" w:history="1">
        <w:r w:rsidR="009B1A9D" w:rsidRPr="00FA05D9">
          <w:rPr>
            <w:rStyle w:val="Hyperlink"/>
            <w:rFonts w:ascii="Times New Roman" w:hAnsi="Times New Roman" w:cs="Times New Roman"/>
            <w:sz w:val="24"/>
            <w:szCs w:val="24"/>
          </w:rPr>
          <w:t>https://www.youtube.com/watch?v=YK1iLvKubIs</w:t>
        </w:r>
      </w:hyperlink>
      <w:r w:rsidR="006A1C0B" w:rsidRPr="00FA05D9">
        <w:rPr>
          <w:rFonts w:ascii="Times New Roman" w:eastAsia="Calibri" w:hAnsi="Times New Roman" w:cs="Times New Roman"/>
          <w:sz w:val="24"/>
          <w:szCs w:val="24"/>
        </w:rPr>
        <w:t>.</w:t>
      </w:r>
      <w:r w:rsidR="00E348D1" w:rsidRPr="00FA05D9">
        <w:rPr>
          <w:rFonts w:ascii="Times New Roman" w:eastAsia="Calibri" w:hAnsi="Times New Roman" w:cs="Times New Roman"/>
          <w:sz w:val="24"/>
          <w:szCs w:val="24"/>
        </w:rPr>
        <w:t xml:space="preserve">   </w:t>
      </w:r>
    </w:p>
    <w:p w14:paraId="53CF724B" w14:textId="77777777" w:rsidR="00517801" w:rsidRPr="00FA05D9" w:rsidRDefault="00F6683A" w:rsidP="003C63E0">
      <w:pPr>
        <w:pStyle w:val="ListParagraph"/>
        <w:numPr>
          <w:ilvl w:val="0"/>
          <w:numId w:val="31"/>
        </w:numPr>
        <w:spacing w:after="160" w:line="259" w:lineRule="auto"/>
        <w:jc w:val="both"/>
        <w:rPr>
          <w:rFonts w:ascii="Times New Roman" w:eastAsia="Calibri" w:hAnsi="Times New Roman" w:cs="Times New Roman"/>
          <w:b/>
          <w:bCs/>
          <w:sz w:val="24"/>
          <w:szCs w:val="24"/>
        </w:rPr>
      </w:pPr>
      <w:hyperlink r:id="rId18" w:history="1">
        <w:r w:rsidR="00517801" w:rsidRPr="00FA05D9">
          <w:rPr>
            <w:rFonts w:ascii="Times New Roman" w:eastAsia="Calibri" w:hAnsi="Times New Roman" w:cs="Times New Roman"/>
            <w:color w:val="0000FF"/>
            <w:sz w:val="24"/>
            <w:szCs w:val="24"/>
            <w:u w:val="single"/>
          </w:rPr>
          <w:t>http://www.aopd.md/index.php/2015-12-15-14-02-58/interviu/73-istorie-de-succes-ion</w:t>
        </w:r>
      </w:hyperlink>
      <w:r w:rsidR="00517801" w:rsidRPr="00FA05D9">
        <w:rPr>
          <w:rFonts w:ascii="Times New Roman" w:eastAsia="Calibri" w:hAnsi="Times New Roman" w:cs="Times New Roman"/>
          <w:sz w:val="24"/>
          <w:szCs w:val="24"/>
        </w:rPr>
        <w:t xml:space="preserve">; </w:t>
      </w:r>
    </w:p>
    <w:p w14:paraId="58609AA2" w14:textId="77777777" w:rsidR="00517801" w:rsidRPr="00FA05D9" w:rsidRDefault="00F6683A" w:rsidP="003C63E0">
      <w:pPr>
        <w:numPr>
          <w:ilvl w:val="0"/>
          <w:numId w:val="31"/>
        </w:numPr>
        <w:spacing w:after="160" w:line="259" w:lineRule="auto"/>
        <w:contextualSpacing/>
        <w:rPr>
          <w:rFonts w:ascii="Times New Roman" w:eastAsia="Calibri" w:hAnsi="Times New Roman" w:cs="Times New Roman"/>
          <w:sz w:val="24"/>
          <w:szCs w:val="24"/>
        </w:rPr>
      </w:pPr>
      <w:hyperlink r:id="rId19" w:history="1">
        <w:r w:rsidR="00E348D1" w:rsidRPr="00FA05D9">
          <w:rPr>
            <w:rStyle w:val="Hyperlink"/>
            <w:rFonts w:ascii="Times New Roman" w:hAnsi="Times New Roman" w:cs="Times New Roman"/>
            <w:sz w:val="24"/>
            <w:szCs w:val="24"/>
          </w:rPr>
          <w:t>https://aopd.md/index.php/2015-12-15-14-02-58/interviu/74-interviu-cu-victoria-mudreac-z-mbetul-e-colacul-meu-de-salvare</w:t>
        </w:r>
      </w:hyperlink>
      <w:r w:rsidR="00E348D1" w:rsidRPr="00FA05D9">
        <w:rPr>
          <w:rFonts w:ascii="Times New Roman" w:eastAsia="Calibri" w:hAnsi="Times New Roman" w:cs="Times New Roman"/>
          <w:color w:val="0000FF"/>
          <w:sz w:val="24"/>
          <w:szCs w:val="24"/>
          <w:u w:val="single"/>
        </w:rPr>
        <w:t xml:space="preserve"> ;</w:t>
      </w:r>
    </w:p>
    <w:p w14:paraId="0D192E91" w14:textId="77777777" w:rsidR="00517801" w:rsidRPr="00FA05D9" w:rsidRDefault="00F6683A" w:rsidP="003C63E0">
      <w:pPr>
        <w:numPr>
          <w:ilvl w:val="0"/>
          <w:numId w:val="31"/>
        </w:numPr>
        <w:spacing w:after="160" w:line="259" w:lineRule="auto"/>
        <w:contextualSpacing/>
        <w:rPr>
          <w:rFonts w:ascii="Times New Roman" w:eastAsia="Calibri" w:hAnsi="Times New Roman" w:cs="Times New Roman"/>
          <w:color w:val="0000FF"/>
          <w:sz w:val="24"/>
          <w:szCs w:val="24"/>
          <w:u w:val="single"/>
        </w:rPr>
      </w:pPr>
      <w:hyperlink r:id="rId20" w:history="1">
        <w:r w:rsidR="00E348D1" w:rsidRPr="00FA05D9">
          <w:rPr>
            <w:rStyle w:val="Hyperlink"/>
            <w:rFonts w:ascii="Times New Roman" w:hAnsi="Times New Roman" w:cs="Times New Roman"/>
            <w:sz w:val="24"/>
            <w:szCs w:val="24"/>
          </w:rPr>
          <w:t>http://www.aopd.md/index.php/2015-12-15-14-02-58/interviu/75-interviu-cu-vlad-andreev-noi-to-i-suntem-egali</w:t>
        </w:r>
      </w:hyperlink>
      <w:r w:rsidR="00E348D1" w:rsidRPr="00FA05D9">
        <w:rPr>
          <w:rFonts w:ascii="Times New Roman" w:eastAsia="Calibri" w:hAnsi="Times New Roman" w:cs="Times New Roman"/>
          <w:color w:val="0000FF"/>
          <w:sz w:val="24"/>
          <w:szCs w:val="24"/>
          <w:u w:val="single"/>
        </w:rPr>
        <w:t xml:space="preserve"> .</w:t>
      </w:r>
    </w:p>
    <w:p w14:paraId="1A1C31DE" w14:textId="77777777" w:rsidR="00EF2D1C" w:rsidRPr="00FF1B48" w:rsidRDefault="00214568" w:rsidP="00FF1B48">
      <w:pPr>
        <w:numPr>
          <w:ilvl w:val="0"/>
          <w:numId w:val="28"/>
        </w:numPr>
        <w:pBdr>
          <w:top w:val="nil"/>
          <w:left w:val="nil"/>
          <w:bottom w:val="nil"/>
          <w:right w:val="nil"/>
          <w:between w:val="nil"/>
        </w:pBdr>
        <w:tabs>
          <w:tab w:val="left" w:pos="540"/>
          <w:tab w:val="left" w:pos="630"/>
        </w:tabs>
        <w:jc w:val="both"/>
        <w:rPr>
          <w:rFonts w:ascii="Times New Roman" w:eastAsia="Times New Roman" w:hAnsi="Times New Roman" w:cs="Times New Roman"/>
          <w:bCs/>
          <w:sz w:val="24"/>
          <w:szCs w:val="24"/>
        </w:rPr>
      </w:pPr>
      <w:r w:rsidRPr="00FF1B48">
        <w:rPr>
          <w:rFonts w:ascii="Times New Roman" w:eastAsia="Times New Roman" w:hAnsi="Times New Roman" w:cs="Times New Roman"/>
          <w:bCs/>
          <w:sz w:val="24"/>
          <w:szCs w:val="24"/>
        </w:rPr>
        <w:lastRenderedPageBreak/>
        <w:t>N</w:t>
      </w:r>
      <w:r w:rsidR="00EF2D1C" w:rsidRPr="00FF1B48">
        <w:rPr>
          <w:rFonts w:ascii="Times New Roman" w:eastAsia="Times New Roman" w:hAnsi="Times New Roman" w:cs="Times New Roman"/>
          <w:bCs/>
          <w:sz w:val="24"/>
          <w:szCs w:val="24"/>
        </w:rPr>
        <w:t>ational conferences in the field of inclusive education “Ensuring the right to education for children with disabilities” (2018), “Development of inclusive education in the Republic of Moldova - current result</w:t>
      </w:r>
      <w:r w:rsidR="003C63E0" w:rsidRPr="00FF1B48">
        <w:rPr>
          <w:rFonts w:ascii="Times New Roman" w:eastAsia="Times New Roman" w:hAnsi="Times New Roman" w:cs="Times New Roman"/>
          <w:bCs/>
          <w:sz w:val="24"/>
          <w:szCs w:val="24"/>
        </w:rPr>
        <w:t xml:space="preserve">s and future priorities” (2019). </w:t>
      </w:r>
    </w:p>
    <w:p w14:paraId="46B1C62C" w14:textId="77777777" w:rsidR="00EF2D1C" w:rsidRPr="00FF1B48" w:rsidRDefault="003C63E0" w:rsidP="00FF1B48">
      <w:pPr>
        <w:numPr>
          <w:ilvl w:val="0"/>
          <w:numId w:val="28"/>
        </w:numPr>
        <w:pBdr>
          <w:top w:val="nil"/>
          <w:left w:val="nil"/>
          <w:bottom w:val="nil"/>
          <w:right w:val="nil"/>
          <w:between w:val="nil"/>
        </w:pBdr>
        <w:tabs>
          <w:tab w:val="left" w:pos="540"/>
          <w:tab w:val="left" w:pos="630"/>
        </w:tabs>
        <w:jc w:val="both"/>
        <w:rPr>
          <w:rFonts w:ascii="Times New Roman" w:eastAsia="Times New Roman" w:hAnsi="Times New Roman" w:cs="Times New Roman"/>
          <w:bCs/>
          <w:sz w:val="24"/>
          <w:szCs w:val="24"/>
        </w:rPr>
      </w:pPr>
      <w:r w:rsidRPr="00FF1B48">
        <w:rPr>
          <w:rFonts w:ascii="Times New Roman" w:eastAsia="Times New Roman" w:hAnsi="Times New Roman" w:cs="Times New Roman"/>
          <w:bCs/>
          <w:sz w:val="24"/>
          <w:szCs w:val="24"/>
        </w:rPr>
        <w:t>T</w:t>
      </w:r>
      <w:r w:rsidR="00EF2D1C" w:rsidRPr="00FF1B48">
        <w:rPr>
          <w:rFonts w:ascii="Times New Roman" w:eastAsia="Times New Roman" w:hAnsi="Times New Roman" w:cs="Times New Roman"/>
          <w:bCs/>
          <w:sz w:val="24"/>
          <w:szCs w:val="24"/>
        </w:rPr>
        <w:t>raining activities for specialists, teachers on the educational inclusion of children with special educational needs (2018) - 651 specialists; (2019) - 59 specialists.</w:t>
      </w:r>
    </w:p>
    <w:p w14:paraId="2D0C6C7D" w14:textId="4C2A5C8B" w:rsidR="003C63E0" w:rsidRPr="00FF1B48" w:rsidRDefault="003C63E0" w:rsidP="00FF1B48">
      <w:pPr>
        <w:numPr>
          <w:ilvl w:val="0"/>
          <w:numId w:val="28"/>
        </w:numPr>
        <w:pBdr>
          <w:top w:val="nil"/>
          <w:left w:val="nil"/>
          <w:bottom w:val="nil"/>
          <w:right w:val="nil"/>
          <w:between w:val="nil"/>
        </w:pBdr>
        <w:tabs>
          <w:tab w:val="left" w:pos="540"/>
          <w:tab w:val="left" w:pos="630"/>
        </w:tabs>
        <w:jc w:val="both"/>
        <w:rPr>
          <w:rFonts w:ascii="Times New Roman" w:eastAsia="Times New Roman" w:hAnsi="Times New Roman" w:cs="Times New Roman"/>
          <w:bCs/>
          <w:sz w:val="24"/>
          <w:szCs w:val="24"/>
        </w:rPr>
      </w:pPr>
      <w:r w:rsidRPr="00FF1B48">
        <w:rPr>
          <w:rFonts w:ascii="Times New Roman" w:eastAsia="Times New Roman" w:hAnsi="Times New Roman" w:cs="Times New Roman"/>
          <w:bCs/>
          <w:sz w:val="24"/>
          <w:szCs w:val="24"/>
        </w:rPr>
        <w:t>T</w:t>
      </w:r>
      <w:r w:rsidR="00EF2D1C" w:rsidRPr="00FF1B48">
        <w:rPr>
          <w:rFonts w:ascii="Times New Roman" w:eastAsia="Times New Roman" w:hAnsi="Times New Roman" w:cs="Times New Roman"/>
          <w:bCs/>
          <w:sz w:val="24"/>
          <w:szCs w:val="24"/>
        </w:rPr>
        <w:t xml:space="preserve">rainings for </w:t>
      </w:r>
      <w:r w:rsidR="00DF38F3" w:rsidRPr="00FF1B48">
        <w:rPr>
          <w:rFonts w:ascii="Times New Roman" w:eastAsia="Times New Roman" w:hAnsi="Times New Roman" w:cs="Times New Roman"/>
          <w:bCs/>
          <w:sz w:val="24"/>
          <w:szCs w:val="24"/>
        </w:rPr>
        <w:t xml:space="preserve">community social workers on </w:t>
      </w:r>
      <w:r w:rsidRPr="00FF1B48">
        <w:rPr>
          <w:rFonts w:ascii="Times New Roman" w:eastAsia="Times New Roman" w:hAnsi="Times New Roman" w:cs="Times New Roman"/>
          <w:bCs/>
          <w:sz w:val="24"/>
          <w:szCs w:val="24"/>
        </w:rPr>
        <w:t>r</w:t>
      </w:r>
      <w:r w:rsidR="00DF38F3" w:rsidRPr="00FF1B48">
        <w:rPr>
          <w:rFonts w:ascii="Times New Roman" w:eastAsia="Times New Roman" w:hAnsi="Times New Roman" w:cs="Times New Roman"/>
          <w:bCs/>
          <w:sz w:val="24"/>
          <w:szCs w:val="24"/>
        </w:rPr>
        <w:t xml:space="preserve">ights and </w:t>
      </w:r>
      <w:r w:rsidRPr="00FF1B48">
        <w:rPr>
          <w:rFonts w:ascii="Times New Roman" w:eastAsia="Times New Roman" w:hAnsi="Times New Roman" w:cs="Times New Roman"/>
          <w:bCs/>
          <w:sz w:val="24"/>
          <w:szCs w:val="24"/>
        </w:rPr>
        <w:t>s</w:t>
      </w:r>
      <w:r w:rsidR="00DF38F3" w:rsidRPr="00FF1B48">
        <w:rPr>
          <w:rFonts w:ascii="Times New Roman" w:eastAsia="Times New Roman" w:hAnsi="Times New Roman" w:cs="Times New Roman"/>
          <w:bCs/>
          <w:sz w:val="24"/>
          <w:szCs w:val="24"/>
        </w:rPr>
        <w:t xml:space="preserve">ocial </w:t>
      </w:r>
      <w:r w:rsidRPr="00FF1B48">
        <w:rPr>
          <w:rFonts w:ascii="Times New Roman" w:eastAsia="Times New Roman" w:hAnsi="Times New Roman" w:cs="Times New Roman"/>
          <w:bCs/>
          <w:sz w:val="24"/>
          <w:szCs w:val="24"/>
        </w:rPr>
        <w:t>i</w:t>
      </w:r>
      <w:r w:rsidR="00DF38F3" w:rsidRPr="00FF1B48">
        <w:rPr>
          <w:rFonts w:ascii="Times New Roman" w:eastAsia="Times New Roman" w:hAnsi="Times New Roman" w:cs="Times New Roman"/>
          <w:bCs/>
          <w:sz w:val="24"/>
          <w:szCs w:val="24"/>
        </w:rPr>
        <w:t>nclusion of persons with disabilities</w:t>
      </w:r>
      <w:r w:rsidRPr="00FF1B48">
        <w:rPr>
          <w:rFonts w:ascii="Times New Roman" w:eastAsia="Times New Roman" w:hAnsi="Times New Roman" w:cs="Times New Roman"/>
          <w:bCs/>
          <w:sz w:val="24"/>
          <w:szCs w:val="24"/>
        </w:rPr>
        <w:t xml:space="preserve"> conducted by NASA in partnership with the MHLSP and CSOs.</w:t>
      </w:r>
      <w:r w:rsidR="00DF38F3" w:rsidRPr="00FF1B48">
        <w:rPr>
          <w:rFonts w:ascii="Times New Roman" w:eastAsia="Times New Roman" w:hAnsi="Times New Roman" w:cs="Times New Roman"/>
          <w:bCs/>
          <w:sz w:val="24"/>
          <w:szCs w:val="24"/>
        </w:rPr>
        <w:t xml:space="preserve"> </w:t>
      </w:r>
      <w:r w:rsidR="00B0094F" w:rsidRPr="00FF1B48">
        <w:rPr>
          <w:rFonts w:ascii="Times New Roman" w:eastAsia="Times New Roman" w:hAnsi="Times New Roman" w:cs="Times New Roman"/>
          <w:bCs/>
          <w:sz w:val="24"/>
          <w:szCs w:val="24"/>
        </w:rPr>
        <w:t xml:space="preserve">In </w:t>
      </w:r>
      <w:r w:rsidR="00DF38F3" w:rsidRPr="00FF1B48">
        <w:rPr>
          <w:rFonts w:ascii="Times New Roman" w:eastAsia="Times New Roman" w:hAnsi="Times New Roman" w:cs="Times New Roman"/>
          <w:bCs/>
          <w:sz w:val="24"/>
          <w:szCs w:val="24"/>
        </w:rPr>
        <w:t xml:space="preserve">total about 500 persons attended the training. </w:t>
      </w:r>
      <w:r w:rsidR="00EF2D1C" w:rsidRPr="00FF1B48">
        <w:rPr>
          <w:rFonts w:ascii="Times New Roman" w:eastAsia="Times New Roman" w:hAnsi="Times New Roman" w:cs="Times New Roman"/>
          <w:bCs/>
          <w:sz w:val="24"/>
          <w:szCs w:val="24"/>
        </w:rPr>
        <w:t xml:space="preserve"> </w:t>
      </w:r>
    </w:p>
    <w:p w14:paraId="50AABD78" w14:textId="77777777" w:rsidR="003C63E0" w:rsidRPr="00FF1B48" w:rsidRDefault="003C63E0" w:rsidP="00FF1B48">
      <w:pPr>
        <w:numPr>
          <w:ilvl w:val="0"/>
          <w:numId w:val="28"/>
        </w:numPr>
        <w:pBdr>
          <w:top w:val="nil"/>
          <w:left w:val="nil"/>
          <w:bottom w:val="nil"/>
          <w:right w:val="nil"/>
          <w:between w:val="nil"/>
        </w:pBdr>
        <w:tabs>
          <w:tab w:val="left" w:pos="540"/>
          <w:tab w:val="left" w:pos="630"/>
        </w:tabs>
        <w:jc w:val="both"/>
        <w:rPr>
          <w:rFonts w:ascii="Times New Roman" w:eastAsia="Times New Roman" w:hAnsi="Times New Roman" w:cs="Times New Roman"/>
          <w:bCs/>
          <w:sz w:val="24"/>
          <w:szCs w:val="24"/>
        </w:rPr>
      </w:pPr>
      <w:r w:rsidRPr="00FF1B48">
        <w:rPr>
          <w:rFonts w:ascii="Times New Roman" w:eastAsia="Times New Roman" w:hAnsi="Times New Roman" w:cs="Times New Roman"/>
          <w:bCs/>
          <w:sz w:val="24"/>
          <w:szCs w:val="24"/>
        </w:rPr>
        <w:t xml:space="preserve">Trainings on "Rights of people with disabilities", "Mental health and recovery from the perspective of rights </w:t>
      </w:r>
      <w:r w:rsidR="00B0094F">
        <w:rPr>
          <w:rFonts w:ascii="Times New Roman" w:eastAsia="Times New Roman" w:hAnsi="Times New Roman" w:cs="Times New Roman"/>
          <w:bCs/>
          <w:sz w:val="24"/>
          <w:szCs w:val="24"/>
        </w:rPr>
        <w:t xml:space="preserve">of </w:t>
      </w:r>
      <w:r w:rsidRPr="00FF1B48">
        <w:rPr>
          <w:rFonts w:ascii="Times New Roman" w:eastAsia="Times New Roman" w:hAnsi="Times New Roman" w:cs="Times New Roman"/>
          <w:bCs/>
          <w:sz w:val="24"/>
          <w:szCs w:val="24"/>
        </w:rPr>
        <w:t xml:space="preserve">people with disabilities”, “My rights” for </w:t>
      </w:r>
      <w:r w:rsidR="00EF2D1C" w:rsidRPr="00FF1B48">
        <w:rPr>
          <w:rFonts w:ascii="Times New Roman" w:eastAsia="Times New Roman" w:hAnsi="Times New Roman" w:cs="Times New Roman"/>
          <w:bCs/>
          <w:sz w:val="24"/>
          <w:szCs w:val="24"/>
        </w:rPr>
        <w:t xml:space="preserve">both the </w:t>
      </w:r>
      <w:r w:rsidR="00DF38F3" w:rsidRPr="00FF1B48">
        <w:rPr>
          <w:rFonts w:ascii="Times New Roman" w:eastAsia="Times New Roman" w:hAnsi="Times New Roman" w:cs="Times New Roman"/>
          <w:bCs/>
          <w:sz w:val="24"/>
          <w:szCs w:val="24"/>
        </w:rPr>
        <w:t xml:space="preserve">persons with disabilities </w:t>
      </w:r>
      <w:r w:rsidR="00EF2D1C" w:rsidRPr="00FF1B48">
        <w:rPr>
          <w:rFonts w:ascii="Times New Roman" w:eastAsia="Times New Roman" w:hAnsi="Times New Roman" w:cs="Times New Roman"/>
          <w:bCs/>
          <w:sz w:val="24"/>
          <w:szCs w:val="24"/>
        </w:rPr>
        <w:t xml:space="preserve">and the employees of </w:t>
      </w:r>
      <w:r w:rsidRPr="00FF1B48">
        <w:rPr>
          <w:rFonts w:ascii="Times New Roman" w:eastAsia="Times New Roman" w:hAnsi="Times New Roman" w:cs="Times New Roman"/>
          <w:bCs/>
          <w:sz w:val="24"/>
          <w:szCs w:val="24"/>
        </w:rPr>
        <w:t>residential institutions</w:t>
      </w:r>
      <w:r w:rsidR="00EF2D1C" w:rsidRPr="00FF1B48">
        <w:rPr>
          <w:rFonts w:ascii="Times New Roman" w:eastAsia="Times New Roman" w:hAnsi="Times New Roman" w:cs="Times New Roman"/>
          <w:bCs/>
          <w:sz w:val="24"/>
          <w:szCs w:val="24"/>
        </w:rPr>
        <w:t xml:space="preserve"> organized by Keystone Moldova</w:t>
      </w:r>
      <w:r w:rsidRPr="00FF1B48">
        <w:rPr>
          <w:rFonts w:ascii="Times New Roman" w:eastAsia="Times New Roman" w:hAnsi="Times New Roman" w:cs="Times New Roman"/>
          <w:bCs/>
          <w:sz w:val="24"/>
          <w:szCs w:val="24"/>
        </w:rPr>
        <w:t xml:space="preserve">. </w:t>
      </w:r>
    </w:p>
    <w:p w14:paraId="41337810" w14:textId="77777777" w:rsidR="00EF2D1C" w:rsidRPr="00FF1B48" w:rsidRDefault="00AD75EA" w:rsidP="00FF1B48">
      <w:pPr>
        <w:numPr>
          <w:ilvl w:val="0"/>
          <w:numId w:val="28"/>
        </w:numPr>
        <w:pBdr>
          <w:top w:val="nil"/>
          <w:left w:val="nil"/>
          <w:bottom w:val="nil"/>
          <w:right w:val="nil"/>
          <w:between w:val="nil"/>
        </w:pBdr>
        <w:tabs>
          <w:tab w:val="left" w:pos="540"/>
          <w:tab w:val="left" w:pos="630"/>
        </w:tabs>
        <w:jc w:val="both"/>
        <w:rPr>
          <w:rFonts w:ascii="Times New Roman" w:eastAsia="Times New Roman" w:hAnsi="Times New Roman" w:cs="Times New Roman"/>
          <w:bCs/>
          <w:sz w:val="24"/>
          <w:szCs w:val="24"/>
        </w:rPr>
      </w:pPr>
      <w:r w:rsidRPr="00FF1B48">
        <w:rPr>
          <w:rFonts w:ascii="Times New Roman" w:eastAsia="Times New Roman" w:hAnsi="Times New Roman" w:cs="Times New Roman"/>
          <w:bCs/>
          <w:sz w:val="24"/>
          <w:szCs w:val="24"/>
        </w:rPr>
        <w:t xml:space="preserve">Within the project "Strengthening the rights of people with mental health disorders", in 2018, 297 police employees participated in training seminars on "Systemic understanding of mental health in the community" organized in collaboration with the National Association of Experts and Social Workers in Moldova. In the years 2019-2020, 5 courses were organized, in which 86 people from the </w:t>
      </w:r>
      <w:r w:rsidR="003C63E0" w:rsidRPr="00FF1B48">
        <w:rPr>
          <w:rFonts w:ascii="Times New Roman" w:eastAsia="Times New Roman" w:hAnsi="Times New Roman" w:cs="Times New Roman"/>
          <w:bCs/>
          <w:sz w:val="24"/>
          <w:szCs w:val="24"/>
        </w:rPr>
        <w:t>p</w:t>
      </w:r>
      <w:r w:rsidRPr="00FF1B48">
        <w:rPr>
          <w:rFonts w:ascii="Times New Roman" w:eastAsia="Times New Roman" w:hAnsi="Times New Roman" w:cs="Times New Roman"/>
          <w:bCs/>
          <w:sz w:val="24"/>
          <w:szCs w:val="24"/>
        </w:rPr>
        <w:t>olice were trained, including specialized training on the subject "No one can be subjected to torture and any kind of punishment or cruel, inhuman or degrading treatment".</w:t>
      </w:r>
    </w:p>
    <w:p w14:paraId="6E91E4FC" w14:textId="77777777" w:rsidR="006671A8" w:rsidRPr="00FA05D9" w:rsidRDefault="00010F23" w:rsidP="00B03D8C">
      <w:pPr>
        <w:pStyle w:val="Heading2"/>
        <w:ind w:firstLine="360"/>
        <w:rPr>
          <w:rFonts w:ascii="Times New Roman" w:hAnsi="Times New Roman" w:cs="Times New Roman"/>
          <w:b/>
          <w:sz w:val="24"/>
          <w:szCs w:val="24"/>
        </w:rPr>
      </w:pPr>
      <w:bookmarkStart w:id="11" w:name="_Toc59132236"/>
      <w:r w:rsidRPr="00FA05D9">
        <w:rPr>
          <w:rFonts w:ascii="Times New Roman" w:hAnsi="Times New Roman" w:cs="Times New Roman"/>
          <w:b/>
          <w:sz w:val="24"/>
          <w:szCs w:val="24"/>
        </w:rPr>
        <w:t>Artic</w:t>
      </w:r>
      <w:r w:rsidR="00176DE1" w:rsidRPr="00FA05D9">
        <w:rPr>
          <w:rFonts w:ascii="Times New Roman" w:hAnsi="Times New Roman" w:cs="Times New Roman"/>
          <w:b/>
          <w:sz w:val="24"/>
          <w:szCs w:val="24"/>
        </w:rPr>
        <w:t>le</w:t>
      </w:r>
      <w:r w:rsidRPr="00FA05D9">
        <w:rPr>
          <w:rFonts w:ascii="Times New Roman" w:hAnsi="Times New Roman" w:cs="Times New Roman"/>
          <w:b/>
          <w:sz w:val="24"/>
          <w:szCs w:val="24"/>
        </w:rPr>
        <w:t xml:space="preserve"> 9. </w:t>
      </w:r>
      <w:r w:rsidR="00176DE1" w:rsidRPr="00FA05D9">
        <w:rPr>
          <w:rFonts w:ascii="Times New Roman" w:hAnsi="Times New Roman" w:cs="Times New Roman"/>
          <w:b/>
          <w:sz w:val="24"/>
          <w:szCs w:val="24"/>
        </w:rPr>
        <w:t>Accessibility</w:t>
      </w:r>
      <w:bookmarkEnd w:id="11"/>
    </w:p>
    <w:p w14:paraId="6E0A9C51" w14:textId="3D3BF85B" w:rsidR="006671A8" w:rsidRPr="00FA05D9" w:rsidRDefault="00176DE1" w:rsidP="00B0094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Regarding the accessibility of persons with disabilities, we must mention that the Law on </w:t>
      </w:r>
      <w:r w:rsidR="00B03D8C" w:rsidRPr="00FA05D9">
        <w:rPr>
          <w:rFonts w:ascii="Times New Roman" w:eastAsia="Times New Roman" w:hAnsi="Times New Roman" w:cs="Times New Roman"/>
          <w:sz w:val="24"/>
          <w:szCs w:val="24"/>
        </w:rPr>
        <w:t>s</w:t>
      </w:r>
      <w:r w:rsidRPr="00FA05D9">
        <w:rPr>
          <w:rFonts w:ascii="Times New Roman" w:eastAsia="Times New Roman" w:hAnsi="Times New Roman" w:cs="Times New Roman"/>
          <w:sz w:val="24"/>
          <w:szCs w:val="24"/>
        </w:rPr>
        <w:t xml:space="preserve">ocial </w:t>
      </w:r>
      <w:r w:rsidR="00B03D8C" w:rsidRPr="00FA05D9">
        <w:rPr>
          <w:rFonts w:ascii="Times New Roman" w:eastAsia="Times New Roman" w:hAnsi="Times New Roman" w:cs="Times New Roman"/>
          <w:sz w:val="24"/>
          <w:szCs w:val="24"/>
        </w:rPr>
        <w:t>i</w:t>
      </w:r>
      <w:r w:rsidRPr="00FA05D9">
        <w:rPr>
          <w:rFonts w:ascii="Times New Roman" w:eastAsia="Times New Roman" w:hAnsi="Times New Roman" w:cs="Times New Roman"/>
          <w:sz w:val="24"/>
          <w:szCs w:val="24"/>
        </w:rPr>
        <w:t xml:space="preserve">nclusion no. 60/2012, establishes general provisions on accessibility for persons with disabilities, including the </w:t>
      </w:r>
      <w:r w:rsidR="00B0094F" w:rsidRPr="00FA05D9">
        <w:rPr>
          <w:rFonts w:ascii="Times New Roman" w:eastAsia="Times New Roman" w:hAnsi="Times New Roman" w:cs="Times New Roman"/>
          <w:sz w:val="24"/>
          <w:szCs w:val="24"/>
        </w:rPr>
        <w:t xml:space="preserve">responsible </w:t>
      </w:r>
      <w:r w:rsidRPr="00FA05D9">
        <w:rPr>
          <w:rFonts w:ascii="Times New Roman" w:eastAsia="Times New Roman" w:hAnsi="Times New Roman" w:cs="Times New Roman"/>
          <w:sz w:val="24"/>
          <w:szCs w:val="24"/>
        </w:rPr>
        <w:t>authorities</w:t>
      </w:r>
      <w:r w:rsidR="00DF38F3" w:rsidRPr="00FA05D9">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 xml:space="preserve"> Thus, an entire chapter </w:t>
      </w:r>
      <w:r w:rsidR="00B0094F">
        <w:rPr>
          <w:rFonts w:ascii="Times New Roman" w:eastAsia="Times New Roman" w:hAnsi="Times New Roman" w:cs="Times New Roman"/>
          <w:sz w:val="24"/>
          <w:szCs w:val="24"/>
        </w:rPr>
        <w:t>is dedicated to</w:t>
      </w:r>
      <w:r w:rsidR="00B0094F"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accessibility, including the design and construction of social infrastructure, </w:t>
      </w:r>
      <w:r w:rsidR="00DF38F3" w:rsidRPr="00FA05D9">
        <w:rPr>
          <w:rFonts w:ascii="Times New Roman" w:eastAsia="Times New Roman" w:hAnsi="Times New Roman" w:cs="Times New Roman"/>
          <w:sz w:val="24"/>
          <w:szCs w:val="24"/>
        </w:rPr>
        <w:t>redesigning</w:t>
      </w:r>
      <w:r w:rsidRPr="00FA05D9">
        <w:rPr>
          <w:rFonts w:ascii="Times New Roman" w:eastAsia="Times New Roman" w:hAnsi="Times New Roman" w:cs="Times New Roman"/>
          <w:sz w:val="24"/>
          <w:szCs w:val="24"/>
        </w:rPr>
        <w:t xml:space="preserve">, access to cultural, tourist and sports, but also access to public transport and information for people with disabilities. In the Republic of Moldova, </w:t>
      </w:r>
      <w:r w:rsidR="00B03D8C" w:rsidRPr="00FA05D9">
        <w:rPr>
          <w:rFonts w:ascii="Times New Roman" w:eastAsia="Times New Roman" w:hAnsi="Times New Roman" w:cs="Times New Roman"/>
          <w:sz w:val="24"/>
          <w:szCs w:val="24"/>
        </w:rPr>
        <w:t>six</w:t>
      </w:r>
      <w:r w:rsidRPr="00FA05D9">
        <w:rPr>
          <w:rFonts w:ascii="Times New Roman" w:eastAsia="Times New Roman" w:hAnsi="Times New Roman" w:cs="Times New Roman"/>
          <w:sz w:val="24"/>
          <w:szCs w:val="24"/>
        </w:rPr>
        <w:t xml:space="preserve"> higher education institutions train specialists in initial training programs in the fields of construction, transport</w:t>
      </w:r>
      <w:r w:rsidR="00D41741" w:rsidRPr="00FA05D9">
        <w:rPr>
          <w:rFonts w:ascii="Times New Roman" w:eastAsia="Times New Roman" w:hAnsi="Times New Roman" w:cs="Times New Roman"/>
          <w:sz w:val="24"/>
          <w:szCs w:val="24"/>
        </w:rPr>
        <w:t>ation</w:t>
      </w:r>
      <w:r w:rsidRPr="00FA05D9">
        <w:rPr>
          <w:rFonts w:ascii="Times New Roman" w:eastAsia="Times New Roman" w:hAnsi="Times New Roman" w:cs="Times New Roman"/>
          <w:sz w:val="24"/>
          <w:szCs w:val="24"/>
        </w:rPr>
        <w:t>, information and communications.</w:t>
      </w:r>
      <w:r w:rsidR="00010F23" w:rsidRPr="00FA05D9">
        <w:rPr>
          <w:rFonts w:ascii="Times New Roman" w:eastAsia="Times New Roman" w:hAnsi="Times New Roman" w:cs="Times New Roman"/>
          <w:sz w:val="24"/>
          <w:szCs w:val="24"/>
        </w:rPr>
        <w:t xml:space="preserve"> </w:t>
      </w:r>
      <w:r w:rsidR="00D41741" w:rsidRPr="00FA05D9">
        <w:rPr>
          <w:rFonts w:ascii="Times New Roman" w:eastAsia="Times New Roman" w:hAnsi="Times New Roman" w:cs="Times New Roman"/>
          <w:sz w:val="24"/>
          <w:szCs w:val="24"/>
        </w:rPr>
        <w:t>Accessibility is mainstreamed in tr</w:t>
      </w:r>
      <w:r w:rsidR="00B03D8C" w:rsidRPr="00FA05D9">
        <w:rPr>
          <w:rFonts w:ascii="Times New Roman" w:eastAsia="Times New Roman" w:hAnsi="Times New Roman" w:cs="Times New Roman"/>
          <w:sz w:val="24"/>
          <w:szCs w:val="24"/>
        </w:rPr>
        <w:t>a</w:t>
      </w:r>
      <w:r w:rsidR="00D41741" w:rsidRPr="00FA05D9">
        <w:rPr>
          <w:rFonts w:ascii="Times New Roman" w:eastAsia="Times New Roman" w:hAnsi="Times New Roman" w:cs="Times New Roman"/>
          <w:sz w:val="24"/>
          <w:szCs w:val="24"/>
        </w:rPr>
        <w:t xml:space="preserve">ining courses. </w:t>
      </w:r>
    </w:p>
    <w:p w14:paraId="281BCA89" w14:textId="77777777" w:rsidR="00B0094F" w:rsidRDefault="00B0094F" w:rsidP="00B0094F">
      <w:pPr>
        <w:jc w:val="both"/>
        <w:rPr>
          <w:rFonts w:ascii="Times New Roman" w:eastAsia="Times New Roman" w:hAnsi="Times New Roman" w:cs="Times New Roman"/>
          <w:i/>
          <w:sz w:val="24"/>
          <w:szCs w:val="24"/>
          <w:u w:val="single"/>
        </w:rPr>
      </w:pPr>
    </w:p>
    <w:p w14:paraId="4D35AE07" w14:textId="77777777" w:rsidR="007523D9" w:rsidRPr="00FA05D9" w:rsidRDefault="007523D9" w:rsidP="00B0094F">
      <w:pPr>
        <w:jc w:val="both"/>
        <w:rPr>
          <w:rFonts w:ascii="Times New Roman" w:eastAsia="Times New Roman" w:hAnsi="Times New Roman" w:cs="Times New Roman"/>
          <w:i/>
          <w:sz w:val="24"/>
          <w:szCs w:val="24"/>
          <w:u w:val="single"/>
        </w:rPr>
      </w:pPr>
      <w:r w:rsidRPr="00FA05D9">
        <w:rPr>
          <w:rFonts w:ascii="Times New Roman" w:eastAsia="Times New Roman" w:hAnsi="Times New Roman" w:cs="Times New Roman"/>
          <w:i/>
          <w:sz w:val="24"/>
          <w:szCs w:val="24"/>
          <w:u w:val="single"/>
        </w:rPr>
        <w:t xml:space="preserve">With reference to recommendation 21 letter (a) to (d) of the Committee's </w:t>
      </w:r>
      <w:r w:rsidR="00B03D8C" w:rsidRPr="00FA05D9">
        <w:rPr>
          <w:rFonts w:ascii="Times New Roman" w:eastAsia="Times New Roman" w:hAnsi="Times New Roman" w:cs="Times New Roman"/>
          <w:i/>
          <w:sz w:val="24"/>
          <w:szCs w:val="24"/>
          <w:u w:val="single"/>
        </w:rPr>
        <w:t>C</w:t>
      </w:r>
      <w:r w:rsidRPr="00FA05D9">
        <w:rPr>
          <w:rFonts w:ascii="Times New Roman" w:eastAsia="Times New Roman" w:hAnsi="Times New Roman" w:cs="Times New Roman"/>
          <w:i/>
          <w:sz w:val="24"/>
          <w:szCs w:val="24"/>
          <w:u w:val="single"/>
        </w:rPr>
        <w:t xml:space="preserve">oncluding </w:t>
      </w:r>
      <w:r w:rsidR="00B03D8C" w:rsidRPr="00FA05D9">
        <w:rPr>
          <w:rFonts w:ascii="Times New Roman" w:eastAsia="Times New Roman" w:hAnsi="Times New Roman" w:cs="Times New Roman"/>
          <w:i/>
          <w:sz w:val="24"/>
          <w:szCs w:val="24"/>
          <w:u w:val="single"/>
        </w:rPr>
        <w:t>O</w:t>
      </w:r>
      <w:r w:rsidRPr="00FA05D9">
        <w:rPr>
          <w:rFonts w:ascii="Times New Roman" w:eastAsia="Times New Roman" w:hAnsi="Times New Roman" w:cs="Times New Roman"/>
          <w:i/>
          <w:sz w:val="24"/>
          <w:szCs w:val="24"/>
          <w:u w:val="single"/>
        </w:rPr>
        <w:t>bservations, we inform the following:</w:t>
      </w:r>
    </w:p>
    <w:p w14:paraId="1F622E98" w14:textId="77777777" w:rsidR="00B0094F" w:rsidRDefault="00B0094F" w:rsidP="00B0094F">
      <w:pPr>
        <w:jc w:val="both"/>
        <w:rPr>
          <w:rFonts w:ascii="Times New Roman" w:eastAsia="Times New Roman" w:hAnsi="Times New Roman" w:cs="Times New Roman"/>
          <w:sz w:val="24"/>
          <w:szCs w:val="24"/>
        </w:rPr>
      </w:pPr>
    </w:p>
    <w:p w14:paraId="14A22DDA" w14:textId="462A38CB" w:rsidR="007523D9" w:rsidRPr="00FA05D9" w:rsidRDefault="007523D9" w:rsidP="00B0094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One of the objectives of the National Program for Social Inclusion of Persons with Disabi</w:t>
      </w:r>
      <w:r w:rsidR="00B03D8C" w:rsidRPr="00FA05D9">
        <w:rPr>
          <w:rFonts w:ascii="Times New Roman" w:eastAsia="Times New Roman" w:hAnsi="Times New Roman" w:cs="Times New Roman"/>
          <w:sz w:val="24"/>
          <w:szCs w:val="24"/>
        </w:rPr>
        <w:t xml:space="preserve">lities for the years 2017-2022 </w:t>
      </w:r>
      <w:r w:rsidRPr="00FA05D9">
        <w:rPr>
          <w:rFonts w:ascii="Times New Roman" w:eastAsia="Times New Roman" w:hAnsi="Times New Roman" w:cs="Times New Roman"/>
          <w:sz w:val="24"/>
          <w:szCs w:val="24"/>
        </w:rPr>
        <w:t>refers to "Ensuring accessibility to infrastructure, transport, information and communications for people with disabilities"</w:t>
      </w:r>
      <w:r w:rsidR="00542685" w:rsidRPr="00FA05D9">
        <w:rPr>
          <w:rFonts w:ascii="Times New Roman" w:eastAsia="Times New Roman" w:hAnsi="Times New Roman" w:cs="Times New Roman"/>
          <w:sz w:val="24"/>
          <w:szCs w:val="24"/>
        </w:rPr>
        <w:t xml:space="preserve">. In this regard, the </w:t>
      </w:r>
      <w:r w:rsidRPr="00FA05D9">
        <w:rPr>
          <w:rFonts w:ascii="Times New Roman" w:eastAsia="Times New Roman" w:hAnsi="Times New Roman" w:cs="Times New Roman"/>
          <w:sz w:val="24"/>
          <w:szCs w:val="24"/>
        </w:rPr>
        <w:t xml:space="preserve">MEI and the institutions responsible for the construction component, </w:t>
      </w:r>
      <w:r w:rsidR="00B0094F">
        <w:rPr>
          <w:rFonts w:ascii="Times New Roman" w:eastAsia="Times New Roman" w:hAnsi="Times New Roman" w:cs="Times New Roman"/>
          <w:sz w:val="24"/>
          <w:szCs w:val="24"/>
        </w:rPr>
        <w:t xml:space="preserve">drafted and approved </w:t>
      </w:r>
      <w:r w:rsidRPr="00FA05D9">
        <w:rPr>
          <w:rFonts w:ascii="Times New Roman" w:eastAsia="Times New Roman" w:hAnsi="Times New Roman" w:cs="Times New Roman"/>
          <w:sz w:val="24"/>
          <w:szCs w:val="24"/>
        </w:rPr>
        <w:t xml:space="preserve">a </w:t>
      </w:r>
      <w:r w:rsidR="00B03D8C" w:rsidRPr="00FA05D9">
        <w:rPr>
          <w:rFonts w:ascii="Times New Roman" w:eastAsia="Times New Roman" w:hAnsi="Times New Roman" w:cs="Times New Roman"/>
          <w:sz w:val="24"/>
          <w:szCs w:val="24"/>
        </w:rPr>
        <w:t>set</w:t>
      </w:r>
      <w:r w:rsidRPr="00FA05D9">
        <w:rPr>
          <w:rFonts w:ascii="Times New Roman" w:eastAsia="Times New Roman" w:hAnsi="Times New Roman" w:cs="Times New Roman"/>
          <w:sz w:val="24"/>
          <w:szCs w:val="24"/>
        </w:rPr>
        <w:t xml:space="preserve"> of normative documents </w:t>
      </w:r>
      <w:r w:rsidR="00542685" w:rsidRPr="00FA05D9">
        <w:rPr>
          <w:rFonts w:ascii="Times New Roman" w:eastAsia="Times New Roman" w:hAnsi="Times New Roman" w:cs="Times New Roman"/>
          <w:sz w:val="24"/>
          <w:szCs w:val="24"/>
        </w:rPr>
        <w:t>in 2018</w:t>
      </w:r>
      <w:r w:rsidRPr="00FA05D9">
        <w:rPr>
          <w:rFonts w:ascii="Times New Roman" w:eastAsia="Times New Roman" w:hAnsi="Times New Roman" w:cs="Times New Roman"/>
          <w:sz w:val="24"/>
          <w:szCs w:val="24"/>
        </w:rPr>
        <w:t>:</w:t>
      </w:r>
    </w:p>
    <w:p w14:paraId="2CC5B340" w14:textId="77777777" w:rsidR="007523D9" w:rsidRPr="00FA05D9" w:rsidRDefault="00B0094F" w:rsidP="00B03D8C">
      <w:pPr>
        <w:pStyle w:val="ListParagraph"/>
        <w:numPr>
          <w:ilvl w:val="0"/>
          <w:numId w:val="3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7523D9" w:rsidRPr="00FA05D9">
        <w:rPr>
          <w:rFonts w:ascii="Times New Roman" w:eastAsia="Times New Roman" w:hAnsi="Times New Roman" w:cs="Times New Roman"/>
          <w:sz w:val="24"/>
          <w:szCs w:val="24"/>
        </w:rPr>
        <w:t>Urban environment. Design rules for people with disabilities”;</w:t>
      </w:r>
    </w:p>
    <w:p w14:paraId="377A7ACA" w14:textId="77777777" w:rsidR="007523D9" w:rsidRPr="00FA05D9" w:rsidRDefault="007523D9" w:rsidP="00B03D8C">
      <w:pPr>
        <w:pStyle w:val="ListParagraph"/>
        <w:numPr>
          <w:ilvl w:val="0"/>
          <w:numId w:val="32"/>
        </w:num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“Buildings and rooms with jobs for people with disabilities. Design rules”;</w:t>
      </w:r>
    </w:p>
    <w:p w14:paraId="70C5575E" w14:textId="5CD19E2F" w:rsidR="007523D9" w:rsidRPr="00FA05D9" w:rsidRDefault="007523D9" w:rsidP="00B03D8C">
      <w:pPr>
        <w:pStyle w:val="ListParagraph"/>
        <w:numPr>
          <w:ilvl w:val="0"/>
          <w:numId w:val="32"/>
        </w:num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”Design of buildings and constructions with ensuring accessibility for people with disabilities. General provisions”;</w:t>
      </w:r>
    </w:p>
    <w:p w14:paraId="5DB5B5FF" w14:textId="70AE5420" w:rsidR="007523D9" w:rsidRPr="00FA05D9" w:rsidRDefault="007523D9" w:rsidP="00B03D8C">
      <w:pPr>
        <w:pStyle w:val="ListParagraph"/>
        <w:numPr>
          <w:ilvl w:val="0"/>
          <w:numId w:val="32"/>
        </w:num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”Civil buildings. Habitat with systematization elements, accessible for people with disabilities. Design rules”;</w:t>
      </w:r>
    </w:p>
    <w:p w14:paraId="1F13D36D" w14:textId="6ADE54C5" w:rsidR="007523D9" w:rsidRPr="00FA05D9" w:rsidRDefault="007523D9" w:rsidP="00B03D8C">
      <w:pPr>
        <w:pStyle w:val="ListParagraph"/>
        <w:numPr>
          <w:ilvl w:val="0"/>
          <w:numId w:val="32"/>
        </w:num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 “Civil constructions. Public buildings and constructions, accessible for people with disabilities. Design rules”.</w:t>
      </w:r>
    </w:p>
    <w:p w14:paraId="56A2C3A1" w14:textId="77777777" w:rsidR="00B0094F" w:rsidRDefault="00B0094F" w:rsidP="00B0094F">
      <w:pPr>
        <w:jc w:val="both"/>
        <w:rPr>
          <w:rFonts w:ascii="Times New Roman" w:eastAsia="Times New Roman" w:hAnsi="Times New Roman" w:cs="Times New Roman"/>
          <w:sz w:val="24"/>
          <w:szCs w:val="24"/>
        </w:rPr>
      </w:pPr>
    </w:p>
    <w:p w14:paraId="3D37D8D2" w14:textId="77777777" w:rsidR="006671A8" w:rsidRPr="00FA05D9" w:rsidRDefault="007523D9" w:rsidP="00B0094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lastRenderedPageBreak/>
        <w:t>The</w:t>
      </w:r>
      <w:r w:rsidR="00DA775A" w:rsidRPr="00FA05D9">
        <w:rPr>
          <w:rFonts w:ascii="Times New Roman" w:eastAsia="Times New Roman" w:hAnsi="Times New Roman" w:cs="Times New Roman"/>
          <w:sz w:val="24"/>
          <w:szCs w:val="24"/>
        </w:rPr>
        <w:t>se</w:t>
      </w:r>
      <w:r w:rsidRPr="00FA05D9">
        <w:rPr>
          <w:rFonts w:ascii="Times New Roman" w:eastAsia="Times New Roman" w:hAnsi="Times New Roman" w:cs="Times New Roman"/>
          <w:sz w:val="24"/>
          <w:szCs w:val="24"/>
        </w:rPr>
        <w:t xml:space="preserve"> </w:t>
      </w:r>
      <w:r w:rsidR="00542685" w:rsidRPr="00FA05D9">
        <w:rPr>
          <w:rFonts w:ascii="Times New Roman" w:eastAsia="Times New Roman" w:hAnsi="Times New Roman" w:cs="Times New Roman"/>
          <w:sz w:val="24"/>
          <w:szCs w:val="24"/>
        </w:rPr>
        <w:t>normative acts</w:t>
      </w:r>
      <w:r w:rsidRPr="00FA05D9">
        <w:rPr>
          <w:rFonts w:ascii="Times New Roman" w:eastAsia="Times New Roman" w:hAnsi="Times New Roman" w:cs="Times New Roman"/>
          <w:sz w:val="24"/>
          <w:szCs w:val="24"/>
        </w:rPr>
        <w:t xml:space="preserve"> were placed on the website </w:t>
      </w:r>
      <w:hyperlink r:id="rId21" w:history="1">
        <w:r w:rsidR="00542685" w:rsidRPr="00FA05D9">
          <w:rPr>
            <w:rStyle w:val="Hyperlink"/>
            <w:rFonts w:ascii="Times New Roman" w:eastAsia="Times New Roman" w:hAnsi="Times New Roman" w:cs="Times New Roman"/>
            <w:sz w:val="24"/>
            <w:szCs w:val="24"/>
          </w:rPr>
          <w:t>www.ednc.gov.md</w:t>
        </w:r>
      </w:hyperlink>
      <w:r w:rsidR="00542685"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 in order to ensure free and unrestricted access to all normative documents in constructions, according to the provisions of art. 35, para. (4) of Law no. 721/1996.</w:t>
      </w:r>
    </w:p>
    <w:p w14:paraId="2285C842" w14:textId="77777777" w:rsidR="00B0094F" w:rsidRDefault="00B0094F" w:rsidP="00B0094F">
      <w:pPr>
        <w:jc w:val="both"/>
        <w:rPr>
          <w:rFonts w:ascii="Times New Roman" w:eastAsia="Times New Roman" w:hAnsi="Times New Roman" w:cs="Times New Roman"/>
          <w:bCs/>
          <w:sz w:val="24"/>
          <w:szCs w:val="24"/>
        </w:rPr>
      </w:pPr>
    </w:p>
    <w:p w14:paraId="016048E6" w14:textId="4874690F" w:rsidR="007523D9" w:rsidRPr="00FA05D9" w:rsidRDefault="007523D9" w:rsidP="00B0094F">
      <w:pPr>
        <w:jc w:val="both"/>
        <w:rPr>
          <w:rFonts w:ascii="Times New Roman" w:eastAsia="Times New Roman" w:hAnsi="Times New Roman" w:cs="Times New Roman"/>
          <w:bCs/>
          <w:sz w:val="24"/>
          <w:szCs w:val="24"/>
        </w:rPr>
      </w:pPr>
      <w:r w:rsidRPr="00FA05D9">
        <w:rPr>
          <w:rFonts w:ascii="Times New Roman" w:eastAsia="Times New Roman" w:hAnsi="Times New Roman" w:cs="Times New Roman"/>
          <w:bCs/>
          <w:sz w:val="24"/>
          <w:szCs w:val="24"/>
        </w:rPr>
        <w:t xml:space="preserve">In 2019, AOPD monitored the activity of the Technical Supervision Agency, responsible for carrying out controls on compliance with the accessibility conditions of public buildings. During 2019, controls were performed to verify compliance with the accessibility provisions </w:t>
      </w:r>
      <w:r w:rsidR="00B03D8C" w:rsidRPr="00FA05D9">
        <w:rPr>
          <w:rFonts w:ascii="Times New Roman" w:eastAsia="Times New Roman" w:hAnsi="Times New Roman" w:cs="Times New Roman"/>
          <w:bCs/>
          <w:sz w:val="24"/>
          <w:szCs w:val="24"/>
        </w:rPr>
        <w:t>in</w:t>
      </w:r>
      <w:r w:rsidRPr="00FA05D9">
        <w:rPr>
          <w:rFonts w:ascii="Times New Roman" w:eastAsia="Times New Roman" w:hAnsi="Times New Roman" w:cs="Times New Roman"/>
          <w:bCs/>
          <w:sz w:val="24"/>
          <w:szCs w:val="24"/>
        </w:rPr>
        <w:t xml:space="preserve"> 106 </w:t>
      </w:r>
      <w:r w:rsidR="007703BA" w:rsidRPr="00FA05D9">
        <w:rPr>
          <w:rFonts w:ascii="Times New Roman" w:eastAsia="Times New Roman" w:hAnsi="Times New Roman" w:cs="Times New Roman"/>
          <w:bCs/>
          <w:sz w:val="24"/>
          <w:szCs w:val="24"/>
        </w:rPr>
        <w:t>institutions</w:t>
      </w:r>
      <w:r w:rsidRPr="00FA05D9">
        <w:rPr>
          <w:rFonts w:ascii="Times New Roman" w:eastAsia="Times New Roman" w:hAnsi="Times New Roman" w:cs="Times New Roman"/>
          <w:bCs/>
          <w:sz w:val="24"/>
          <w:szCs w:val="24"/>
        </w:rPr>
        <w:t xml:space="preserve">. As a result, violations were found in </w:t>
      </w:r>
      <w:r w:rsidR="007703BA" w:rsidRPr="00FA05D9">
        <w:rPr>
          <w:rFonts w:ascii="Times New Roman" w:eastAsia="Times New Roman" w:hAnsi="Times New Roman" w:cs="Times New Roman"/>
          <w:bCs/>
          <w:sz w:val="24"/>
          <w:szCs w:val="24"/>
        </w:rPr>
        <w:t xml:space="preserve">case of </w:t>
      </w:r>
      <w:r w:rsidRPr="00FA05D9">
        <w:rPr>
          <w:rFonts w:ascii="Times New Roman" w:eastAsia="Times New Roman" w:hAnsi="Times New Roman" w:cs="Times New Roman"/>
          <w:bCs/>
          <w:sz w:val="24"/>
          <w:szCs w:val="24"/>
        </w:rPr>
        <w:t xml:space="preserve">16 </w:t>
      </w:r>
      <w:r w:rsidR="007703BA" w:rsidRPr="00FA05D9">
        <w:rPr>
          <w:rFonts w:ascii="Times New Roman" w:eastAsia="Times New Roman" w:hAnsi="Times New Roman" w:cs="Times New Roman"/>
          <w:bCs/>
          <w:sz w:val="24"/>
          <w:szCs w:val="24"/>
        </w:rPr>
        <w:t>institutions</w:t>
      </w:r>
      <w:r w:rsidRPr="00FA05D9">
        <w:rPr>
          <w:rFonts w:ascii="Times New Roman" w:eastAsia="Times New Roman" w:hAnsi="Times New Roman" w:cs="Times New Roman"/>
          <w:bCs/>
          <w:sz w:val="24"/>
          <w:szCs w:val="24"/>
        </w:rPr>
        <w:t xml:space="preserve">, and as a result, 16 prescriptions and 2 </w:t>
      </w:r>
      <w:r w:rsidR="00B0094F">
        <w:rPr>
          <w:rFonts w:ascii="Times New Roman" w:eastAsia="Times New Roman" w:hAnsi="Times New Roman" w:cs="Times New Roman"/>
          <w:bCs/>
          <w:sz w:val="24"/>
          <w:szCs w:val="24"/>
        </w:rPr>
        <w:t xml:space="preserve">findings reports </w:t>
      </w:r>
      <w:r w:rsidRPr="00FA05D9">
        <w:rPr>
          <w:rFonts w:ascii="Times New Roman" w:eastAsia="Times New Roman" w:hAnsi="Times New Roman" w:cs="Times New Roman"/>
          <w:bCs/>
          <w:sz w:val="24"/>
          <w:szCs w:val="24"/>
        </w:rPr>
        <w:t>o</w:t>
      </w:r>
      <w:r w:rsidR="00B0094F">
        <w:rPr>
          <w:rFonts w:ascii="Times New Roman" w:eastAsia="Times New Roman" w:hAnsi="Times New Roman" w:cs="Times New Roman"/>
          <w:bCs/>
          <w:sz w:val="24"/>
          <w:szCs w:val="24"/>
        </w:rPr>
        <w:t>n</w:t>
      </w:r>
      <w:r w:rsidRPr="00FA05D9">
        <w:rPr>
          <w:rFonts w:ascii="Times New Roman" w:eastAsia="Times New Roman" w:hAnsi="Times New Roman" w:cs="Times New Roman"/>
          <w:bCs/>
          <w:sz w:val="24"/>
          <w:szCs w:val="24"/>
        </w:rPr>
        <w:t xml:space="preserve"> </w:t>
      </w:r>
      <w:r w:rsidR="00B0094F">
        <w:rPr>
          <w:rFonts w:ascii="Times New Roman" w:eastAsia="Times New Roman" w:hAnsi="Times New Roman" w:cs="Times New Roman"/>
          <w:bCs/>
          <w:sz w:val="24"/>
          <w:szCs w:val="24"/>
        </w:rPr>
        <w:t xml:space="preserve">violation of </w:t>
      </w:r>
      <w:r w:rsidR="007703BA" w:rsidRPr="00FA05D9">
        <w:rPr>
          <w:rFonts w:ascii="Times New Roman" w:eastAsia="Times New Roman" w:hAnsi="Times New Roman" w:cs="Times New Roman"/>
          <w:bCs/>
          <w:sz w:val="24"/>
          <w:szCs w:val="24"/>
        </w:rPr>
        <w:t>accessibility right</w:t>
      </w:r>
      <w:r w:rsidR="00B0094F">
        <w:rPr>
          <w:rFonts w:ascii="Times New Roman" w:eastAsia="Times New Roman" w:hAnsi="Times New Roman" w:cs="Times New Roman"/>
          <w:bCs/>
          <w:sz w:val="24"/>
          <w:szCs w:val="24"/>
        </w:rPr>
        <w:t>s</w:t>
      </w:r>
      <w:r w:rsidRPr="00FA05D9">
        <w:rPr>
          <w:rFonts w:ascii="Times New Roman" w:eastAsia="Times New Roman" w:hAnsi="Times New Roman" w:cs="Times New Roman"/>
          <w:bCs/>
          <w:sz w:val="24"/>
          <w:szCs w:val="24"/>
        </w:rPr>
        <w:t xml:space="preserve"> were </w:t>
      </w:r>
      <w:r w:rsidR="00B0094F">
        <w:rPr>
          <w:rFonts w:ascii="Times New Roman" w:eastAsia="Times New Roman" w:hAnsi="Times New Roman" w:cs="Times New Roman"/>
          <w:bCs/>
          <w:sz w:val="24"/>
          <w:szCs w:val="24"/>
        </w:rPr>
        <w:t xml:space="preserve">issued and </w:t>
      </w:r>
      <w:r w:rsidR="007703BA" w:rsidRPr="00FA05D9">
        <w:rPr>
          <w:rFonts w:ascii="Times New Roman" w:eastAsia="Times New Roman" w:hAnsi="Times New Roman" w:cs="Times New Roman"/>
          <w:bCs/>
          <w:sz w:val="24"/>
          <w:szCs w:val="24"/>
        </w:rPr>
        <w:t xml:space="preserve">sent to </w:t>
      </w:r>
      <w:r w:rsidR="00B0094F">
        <w:rPr>
          <w:rFonts w:ascii="Times New Roman" w:eastAsia="Times New Roman" w:hAnsi="Times New Roman" w:cs="Times New Roman"/>
          <w:bCs/>
          <w:sz w:val="24"/>
          <w:szCs w:val="24"/>
        </w:rPr>
        <w:t xml:space="preserve">the </w:t>
      </w:r>
      <w:r w:rsidR="007703BA" w:rsidRPr="00FA05D9">
        <w:rPr>
          <w:rFonts w:ascii="Times New Roman" w:eastAsia="Times New Roman" w:hAnsi="Times New Roman" w:cs="Times New Roman"/>
          <w:bCs/>
          <w:sz w:val="24"/>
          <w:szCs w:val="24"/>
        </w:rPr>
        <w:t>responsabile body</w:t>
      </w:r>
      <w:r w:rsidRPr="00FA05D9">
        <w:rPr>
          <w:rFonts w:ascii="Times New Roman" w:eastAsia="Times New Roman" w:hAnsi="Times New Roman" w:cs="Times New Roman"/>
          <w:bCs/>
          <w:sz w:val="24"/>
          <w:szCs w:val="24"/>
        </w:rPr>
        <w:t>.</w:t>
      </w:r>
    </w:p>
    <w:p w14:paraId="65D94684" w14:textId="77777777" w:rsidR="006671A8" w:rsidRPr="00FA05D9" w:rsidRDefault="007523D9" w:rsidP="007523D9">
      <w:pPr>
        <w:ind w:firstLine="360"/>
        <w:jc w:val="both"/>
        <w:rPr>
          <w:rFonts w:ascii="Times New Roman" w:eastAsia="Times New Roman" w:hAnsi="Times New Roman" w:cs="Times New Roman"/>
          <w:sz w:val="24"/>
          <w:szCs w:val="24"/>
        </w:rPr>
      </w:pPr>
      <w:r w:rsidRPr="00FA05D9">
        <w:rPr>
          <w:rFonts w:ascii="Times New Roman" w:eastAsia="Times New Roman" w:hAnsi="Times New Roman" w:cs="Times New Roman"/>
          <w:bCs/>
          <w:sz w:val="24"/>
          <w:szCs w:val="24"/>
        </w:rPr>
        <w:t>According to the MEI data, during the years 2018-2019, 1047 specialists in the field o</w:t>
      </w:r>
      <w:r w:rsidR="00B03D8C" w:rsidRPr="00FA05D9">
        <w:rPr>
          <w:rFonts w:ascii="Times New Roman" w:eastAsia="Times New Roman" w:hAnsi="Times New Roman" w:cs="Times New Roman"/>
          <w:bCs/>
          <w:sz w:val="24"/>
          <w:szCs w:val="24"/>
        </w:rPr>
        <w:t xml:space="preserve">f constructions were certified </w:t>
      </w:r>
      <w:r w:rsidR="007703BA" w:rsidRPr="00FA05D9">
        <w:rPr>
          <w:rFonts w:ascii="Times New Roman" w:eastAsia="Times New Roman" w:hAnsi="Times New Roman" w:cs="Times New Roman"/>
          <w:bCs/>
          <w:sz w:val="24"/>
          <w:szCs w:val="24"/>
        </w:rPr>
        <w:t xml:space="preserve">on how to </w:t>
      </w:r>
      <w:r w:rsidRPr="00FA05D9">
        <w:rPr>
          <w:rFonts w:ascii="Times New Roman" w:eastAsia="Times New Roman" w:hAnsi="Times New Roman" w:cs="Times New Roman"/>
          <w:bCs/>
          <w:sz w:val="24"/>
          <w:szCs w:val="24"/>
        </w:rPr>
        <w:t>apply the norms and technical standards of accessibility for people with disabilities.</w:t>
      </w:r>
    </w:p>
    <w:p w14:paraId="5B73212D" w14:textId="77777777" w:rsidR="007523D9" w:rsidRPr="00FA05D9" w:rsidRDefault="007523D9" w:rsidP="007523D9">
      <w:pPr>
        <w:pBdr>
          <w:top w:val="nil"/>
          <w:left w:val="nil"/>
          <w:bottom w:val="nil"/>
          <w:right w:val="nil"/>
          <w:between w:val="nil"/>
        </w:pBdr>
        <w:ind w:firstLine="360"/>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Regarding the adaptation of spaces for children with </w:t>
      </w:r>
      <w:r w:rsidR="007703BA" w:rsidRPr="00FA05D9">
        <w:rPr>
          <w:rFonts w:ascii="Times New Roman" w:eastAsia="Times New Roman" w:hAnsi="Times New Roman" w:cs="Times New Roman"/>
          <w:color w:val="000000"/>
          <w:sz w:val="24"/>
          <w:szCs w:val="24"/>
        </w:rPr>
        <w:t xml:space="preserve">phisical </w:t>
      </w:r>
      <w:r w:rsidRPr="00FA05D9">
        <w:rPr>
          <w:rFonts w:ascii="Times New Roman" w:eastAsia="Times New Roman" w:hAnsi="Times New Roman" w:cs="Times New Roman"/>
          <w:color w:val="000000"/>
          <w:sz w:val="24"/>
          <w:szCs w:val="24"/>
        </w:rPr>
        <w:t>disabilities in educational institutions:</w:t>
      </w:r>
    </w:p>
    <w:p w14:paraId="6ACC9DE0" w14:textId="77777777" w:rsidR="007523D9" w:rsidRPr="00FA05D9" w:rsidRDefault="007523D9" w:rsidP="00B03D8C">
      <w:pPr>
        <w:pStyle w:val="ListParagraph"/>
        <w:numPr>
          <w:ilvl w:val="0"/>
          <w:numId w:val="28"/>
        </w:numPr>
        <w:pBdr>
          <w:top w:val="nil"/>
          <w:left w:val="nil"/>
          <w:bottom w:val="nil"/>
          <w:right w:val="nil"/>
          <w:between w:val="nil"/>
        </w:pBdr>
        <w:ind w:left="851"/>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132 institutions</w:t>
      </w:r>
      <w:r w:rsidR="007703BA" w:rsidRPr="00FA05D9">
        <w:rPr>
          <w:rFonts w:ascii="Times New Roman" w:eastAsia="Times New Roman" w:hAnsi="Times New Roman" w:cs="Times New Roman"/>
          <w:color w:val="000000"/>
          <w:sz w:val="24"/>
          <w:szCs w:val="24"/>
        </w:rPr>
        <w:t xml:space="preserve"> from early education</w:t>
      </w:r>
      <w:r w:rsidRPr="00FA05D9">
        <w:rPr>
          <w:rFonts w:ascii="Times New Roman" w:eastAsia="Times New Roman" w:hAnsi="Times New Roman" w:cs="Times New Roman"/>
          <w:color w:val="000000"/>
          <w:sz w:val="24"/>
          <w:szCs w:val="24"/>
        </w:rPr>
        <w:t xml:space="preserve"> </w:t>
      </w:r>
      <w:r w:rsidR="007703BA" w:rsidRPr="00FA05D9">
        <w:rPr>
          <w:rFonts w:ascii="Times New Roman" w:eastAsia="Times New Roman" w:hAnsi="Times New Roman" w:cs="Times New Roman"/>
          <w:color w:val="000000"/>
          <w:sz w:val="24"/>
          <w:szCs w:val="24"/>
        </w:rPr>
        <w:t>built the</w:t>
      </w:r>
      <w:r w:rsidRPr="00FA05D9">
        <w:rPr>
          <w:rFonts w:ascii="Times New Roman" w:eastAsia="Times New Roman" w:hAnsi="Times New Roman" w:cs="Times New Roman"/>
          <w:color w:val="000000"/>
          <w:sz w:val="24"/>
          <w:szCs w:val="24"/>
        </w:rPr>
        <w:t xml:space="preserve"> access ramp; 53 institutions have adapted sanitary groups, and 15 institutions from Balti have special rooms, </w:t>
      </w:r>
      <w:r w:rsidR="00DA775A" w:rsidRPr="00FA05D9">
        <w:rPr>
          <w:rFonts w:ascii="Times New Roman" w:eastAsia="Times New Roman" w:hAnsi="Times New Roman" w:cs="Times New Roman"/>
          <w:color w:val="000000"/>
          <w:sz w:val="24"/>
          <w:szCs w:val="24"/>
        </w:rPr>
        <w:t xml:space="preserve">accomodated </w:t>
      </w:r>
      <w:r w:rsidRPr="00FA05D9">
        <w:rPr>
          <w:rFonts w:ascii="Times New Roman" w:eastAsia="Times New Roman" w:hAnsi="Times New Roman" w:cs="Times New Roman"/>
          <w:color w:val="000000"/>
          <w:sz w:val="24"/>
          <w:szCs w:val="24"/>
        </w:rPr>
        <w:t>for recovery / therapeutic activities with children with special educational needs;</w:t>
      </w:r>
    </w:p>
    <w:p w14:paraId="46D1951C" w14:textId="34EF44CF" w:rsidR="007523D9" w:rsidRPr="00FA05D9" w:rsidRDefault="007523D9" w:rsidP="00B03D8C">
      <w:pPr>
        <w:pStyle w:val="ListParagraph"/>
        <w:numPr>
          <w:ilvl w:val="0"/>
          <w:numId w:val="28"/>
        </w:numPr>
        <w:pBdr>
          <w:top w:val="nil"/>
          <w:left w:val="nil"/>
          <w:bottom w:val="nil"/>
          <w:right w:val="nil"/>
          <w:between w:val="nil"/>
        </w:pBdr>
        <w:ind w:left="851"/>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409 primary and secondary general education institutions have </w:t>
      </w:r>
      <w:r w:rsidR="007703BA" w:rsidRPr="00FA05D9">
        <w:rPr>
          <w:rFonts w:ascii="Times New Roman" w:eastAsia="Times New Roman" w:hAnsi="Times New Roman" w:cs="Times New Roman"/>
          <w:color w:val="000000"/>
          <w:sz w:val="24"/>
          <w:szCs w:val="24"/>
        </w:rPr>
        <w:t>the</w:t>
      </w:r>
      <w:r w:rsidRPr="00FA05D9">
        <w:rPr>
          <w:rFonts w:ascii="Times New Roman" w:eastAsia="Times New Roman" w:hAnsi="Times New Roman" w:cs="Times New Roman"/>
          <w:color w:val="000000"/>
          <w:sz w:val="24"/>
          <w:szCs w:val="24"/>
        </w:rPr>
        <w:t xml:space="preserve"> access ramp; </w:t>
      </w:r>
      <w:r w:rsidR="007703BA" w:rsidRPr="00FA05D9">
        <w:rPr>
          <w:rFonts w:ascii="Times New Roman" w:eastAsia="Times New Roman" w:hAnsi="Times New Roman" w:cs="Times New Roman"/>
          <w:color w:val="000000"/>
          <w:sz w:val="24"/>
          <w:szCs w:val="24"/>
        </w:rPr>
        <w:t xml:space="preserve">169 institutions have </w:t>
      </w:r>
      <w:r w:rsidRPr="00FA05D9">
        <w:rPr>
          <w:rFonts w:ascii="Times New Roman" w:eastAsia="Times New Roman" w:hAnsi="Times New Roman" w:cs="Times New Roman"/>
          <w:color w:val="000000"/>
          <w:sz w:val="24"/>
          <w:szCs w:val="24"/>
        </w:rPr>
        <w:t xml:space="preserve">adapted </w:t>
      </w:r>
      <w:r w:rsidR="007703BA" w:rsidRPr="00FA05D9">
        <w:rPr>
          <w:rFonts w:ascii="Times New Roman" w:eastAsia="Times New Roman" w:hAnsi="Times New Roman" w:cs="Times New Roman"/>
          <w:color w:val="000000"/>
          <w:sz w:val="24"/>
          <w:szCs w:val="24"/>
        </w:rPr>
        <w:t xml:space="preserve">sanitary </w:t>
      </w:r>
      <w:r w:rsidRPr="00FA05D9">
        <w:rPr>
          <w:rFonts w:ascii="Times New Roman" w:eastAsia="Times New Roman" w:hAnsi="Times New Roman" w:cs="Times New Roman"/>
          <w:color w:val="000000"/>
          <w:sz w:val="24"/>
          <w:szCs w:val="24"/>
        </w:rPr>
        <w:t>groups, and 25 institutions have special rooms for recovery / therapeutic activities with children with special educational needs;</w:t>
      </w:r>
    </w:p>
    <w:p w14:paraId="71521B07" w14:textId="77777777" w:rsidR="006671A8" w:rsidRPr="00FA05D9" w:rsidRDefault="0069361F" w:rsidP="00B03D8C">
      <w:pPr>
        <w:pStyle w:val="ListParagraph"/>
        <w:numPr>
          <w:ilvl w:val="0"/>
          <w:numId w:val="28"/>
        </w:numPr>
        <w:pBdr>
          <w:top w:val="nil"/>
          <w:left w:val="nil"/>
          <w:bottom w:val="nil"/>
          <w:right w:val="nil"/>
          <w:between w:val="nil"/>
        </w:pBdr>
        <w:ind w:left="851"/>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1</w:t>
      </w:r>
      <w:r w:rsidR="007703BA" w:rsidRPr="00FA05D9">
        <w:rPr>
          <w:rFonts w:ascii="Times New Roman" w:eastAsia="Times New Roman" w:hAnsi="Times New Roman" w:cs="Times New Roman"/>
          <w:color w:val="000000"/>
          <w:sz w:val="24"/>
          <w:szCs w:val="24"/>
        </w:rPr>
        <w:t xml:space="preserve">2 </w:t>
      </w:r>
      <w:r w:rsidR="007523D9" w:rsidRPr="00FA05D9">
        <w:rPr>
          <w:rFonts w:ascii="Times New Roman" w:eastAsia="Times New Roman" w:hAnsi="Times New Roman" w:cs="Times New Roman"/>
          <w:color w:val="000000"/>
          <w:sz w:val="24"/>
          <w:szCs w:val="24"/>
        </w:rPr>
        <w:t>vocational education</w:t>
      </w:r>
      <w:r w:rsidR="007703BA" w:rsidRPr="00FA05D9">
        <w:rPr>
          <w:rFonts w:ascii="Times New Roman" w:eastAsia="Times New Roman" w:hAnsi="Times New Roman" w:cs="Times New Roman"/>
          <w:color w:val="000000"/>
          <w:sz w:val="24"/>
          <w:szCs w:val="24"/>
        </w:rPr>
        <w:t xml:space="preserve"> institutions have </w:t>
      </w:r>
      <w:r w:rsidR="00B03D8C" w:rsidRPr="00FA05D9">
        <w:rPr>
          <w:rFonts w:ascii="Times New Roman" w:eastAsia="Times New Roman" w:hAnsi="Times New Roman" w:cs="Times New Roman"/>
          <w:color w:val="000000"/>
          <w:sz w:val="24"/>
          <w:szCs w:val="24"/>
        </w:rPr>
        <w:t>the access</w:t>
      </w:r>
      <w:r w:rsidR="00B0094F">
        <w:rPr>
          <w:rFonts w:ascii="Times New Roman" w:eastAsia="Times New Roman" w:hAnsi="Times New Roman" w:cs="Times New Roman"/>
          <w:color w:val="000000"/>
          <w:sz w:val="24"/>
          <w:szCs w:val="24"/>
        </w:rPr>
        <w:t xml:space="preserve"> ramps</w:t>
      </w:r>
      <w:r w:rsidR="007523D9" w:rsidRPr="00FA05D9">
        <w:rPr>
          <w:rFonts w:ascii="Times New Roman" w:eastAsia="Times New Roman" w:hAnsi="Times New Roman" w:cs="Times New Roman"/>
          <w:color w:val="000000"/>
          <w:sz w:val="24"/>
          <w:szCs w:val="24"/>
        </w:rPr>
        <w:t xml:space="preserve"> for students with disabilities</w:t>
      </w:r>
      <w:r w:rsidRPr="00FA05D9">
        <w:rPr>
          <w:rFonts w:ascii="Times New Roman" w:eastAsia="Times New Roman" w:hAnsi="Times New Roman" w:cs="Times New Roman"/>
          <w:color w:val="000000"/>
          <w:sz w:val="24"/>
          <w:szCs w:val="24"/>
        </w:rPr>
        <w:t xml:space="preserve">. </w:t>
      </w:r>
      <w:r w:rsidR="007523D9" w:rsidRPr="00FA05D9">
        <w:rPr>
          <w:rFonts w:ascii="Times New Roman" w:eastAsia="Times New Roman" w:hAnsi="Times New Roman" w:cs="Times New Roman"/>
          <w:color w:val="000000"/>
          <w:sz w:val="24"/>
          <w:szCs w:val="24"/>
        </w:rPr>
        <w:t xml:space="preserve"> </w:t>
      </w:r>
    </w:p>
    <w:p w14:paraId="75E3BCCC" w14:textId="4BA6943E" w:rsidR="007523D9" w:rsidRPr="00FA05D9" w:rsidRDefault="0069361F" w:rsidP="00B03D8C">
      <w:pPr>
        <w:pStyle w:val="ListParagraph"/>
        <w:numPr>
          <w:ilvl w:val="0"/>
          <w:numId w:val="28"/>
        </w:numPr>
        <w:pBdr>
          <w:top w:val="nil"/>
          <w:left w:val="nil"/>
          <w:bottom w:val="nil"/>
          <w:right w:val="nil"/>
          <w:between w:val="nil"/>
        </w:pBdr>
        <w:ind w:left="851"/>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5 </w:t>
      </w:r>
      <w:r w:rsidR="007523D9" w:rsidRPr="00FA05D9">
        <w:rPr>
          <w:rFonts w:ascii="Times New Roman" w:eastAsia="Times New Roman" w:hAnsi="Times New Roman" w:cs="Times New Roman"/>
          <w:color w:val="000000"/>
          <w:sz w:val="24"/>
          <w:szCs w:val="24"/>
        </w:rPr>
        <w:t>higher education</w:t>
      </w:r>
      <w:r w:rsidRPr="00FA05D9">
        <w:rPr>
          <w:rFonts w:ascii="Times New Roman" w:eastAsia="Times New Roman" w:hAnsi="Times New Roman" w:cs="Times New Roman"/>
          <w:color w:val="000000"/>
          <w:sz w:val="24"/>
          <w:szCs w:val="24"/>
        </w:rPr>
        <w:t xml:space="preserve"> institutions started to ensure the accessibility for students (</w:t>
      </w:r>
      <w:r w:rsidR="007523D9" w:rsidRPr="00FA05D9">
        <w:rPr>
          <w:rFonts w:ascii="Times New Roman" w:eastAsia="Times New Roman" w:hAnsi="Times New Roman" w:cs="Times New Roman"/>
          <w:color w:val="000000"/>
          <w:sz w:val="24"/>
          <w:szCs w:val="24"/>
        </w:rPr>
        <w:t>State University of Moldova</w:t>
      </w:r>
      <w:r w:rsidRPr="00FA05D9">
        <w:rPr>
          <w:rFonts w:ascii="Times New Roman" w:eastAsia="Times New Roman" w:hAnsi="Times New Roman" w:cs="Times New Roman"/>
          <w:color w:val="000000"/>
          <w:sz w:val="24"/>
          <w:szCs w:val="24"/>
        </w:rPr>
        <w:t>/</w:t>
      </w:r>
      <w:r w:rsidR="007523D9" w:rsidRPr="00FA05D9">
        <w:rPr>
          <w:rFonts w:ascii="Times New Roman" w:eastAsia="Times New Roman" w:hAnsi="Times New Roman" w:cs="Times New Roman"/>
          <w:color w:val="000000"/>
          <w:sz w:val="24"/>
          <w:szCs w:val="24"/>
        </w:rPr>
        <w:t xml:space="preserve">elevator and access ramp to the </w:t>
      </w:r>
      <w:r w:rsidRPr="00FA05D9">
        <w:rPr>
          <w:rFonts w:ascii="Times New Roman" w:eastAsia="Times New Roman" w:hAnsi="Times New Roman" w:cs="Times New Roman"/>
          <w:color w:val="000000"/>
          <w:sz w:val="24"/>
          <w:szCs w:val="24"/>
        </w:rPr>
        <w:t xml:space="preserve">study </w:t>
      </w:r>
      <w:r w:rsidR="007523D9" w:rsidRPr="00FA05D9">
        <w:rPr>
          <w:rFonts w:ascii="Times New Roman" w:eastAsia="Times New Roman" w:hAnsi="Times New Roman" w:cs="Times New Roman"/>
          <w:color w:val="000000"/>
          <w:sz w:val="24"/>
          <w:szCs w:val="24"/>
        </w:rPr>
        <w:t>building; Technical University of Moldova</w:t>
      </w:r>
      <w:r w:rsidRPr="00FA05D9">
        <w:rPr>
          <w:rFonts w:ascii="Times New Roman" w:eastAsia="Times New Roman" w:hAnsi="Times New Roman" w:cs="Times New Roman"/>
          <w:color w:val="000000"/>
          <w:sz w:val="24"/>
          <w:szCs w:val="24"/>
        </w:rPr>
        <w:t>/</w:t>
      </w:r>
      <w:r w:rsidR="007523D9" w:rsidRPr="00FA05D9">
        <w:rPr>
          <w:rFonts w:ascii="Times New Roman" w:eastAsia="Times New Roman" w:hAnsi="Times New Roman" w:cs="Times New Roman"/>
          <w:color w:val="000000"/>
          <w:sz w:val="24"/>
          <w:szCs w:val="24"/>
        </w:rPr>
        <w:t xml:space="preserve">access ramp to </w:t>
      </w:r>
      <w:r w:rsidRPr="00FA05D9">
        <w:rPr>
          <w:rFonts w:ascii="Times New Roman" w:eastAsia="Times New Roman" w:hAnsi="Times New Roman" w:cs="Times New Roman"/>
          <w:color w:val="000000"/>
          <w:sz w:val="24"/>
          <w:szCs w:val="24"/>
        </w:rPr>
        <w:t xml:space="preserve">one </w:t>
      </w:r>
      <w:r w:rsidR="007523D9" w:rsidRPr="00FA05D9">
        <w:rPr>
          <w:rFonts w:ascii="Times New Roman" w:eastAsia="Times New Roman" w:hAnsi="Times New Roman" w:cs="Times New Roman"/>
          <w:color w:val="000000"/>
          <w:sz w:val="24"/>
          <w:szCs w:val="24"/>
        </w:rPr>
        <w:t xml:space="preserve">dormitory; State University of Physical Education and Sports - access ramp to the central study </w:t>
      </w:r>
      <w:r w:rsidRPr="00FA05D9">
        <w:rPr>
          <w:rFonts w:ascii="Times New Roman" w:eastAsia="Times New Roman" w:hAnsi="Times New Roman" w:cs="Times New Roman"/>
          <w:color w:val="000000"/>
          <w:sz w:val="24"/>
          <w:szCs w:val="24"/>
        </w:rPr>
        <w:t>building</w:t>
      </w:r>
      <w:r w:rsidR="007523D9" w:rsidRPr="00FA05D9">
        <w:rPr>
          <w:rFonts w:ascii="Times New Roman" w:eastAsia="Times New Roman" w:hAnsi="Times New Roman" w:cs="Times New Roman"/>
          <w:color w:val="000000"/>
          <w:sz w:val="24"/>
          <w:szCs w:val="24"/>
        </w:rPr>
        <w:t>; Tiraspol State University</w:t>
      </w:r>
      <w:r w:rsidRPr="00FA05D9">
        <w:rPr>
          <w:rFonts w:ascii="Times New Roman" w:eastAsia="Times New Roman" w:hAnsi="Times New Roman" w:cs="Times New Roman"/>
          <w:color w:val="000000"/>
          <w:sz w:val="24"/>
          <w:szCs w:val="24"/>
        </w:rPr>
        <w:t>/</w:t>
      </w:r>
      <w:r w:rsidR="007523D9" w:rsidRPr="00FA05D9">
        <w:rPr>
          <w:rFonts w:ascii="Times New Roman" w:eastAsia="Times New Roman" w:hAnsi="Times New Roman" w:cs="Times New Roman"/>
          <w:color w:val="000000"/>
          <w:sz w:val="24"/>
          <w:szCs w:val="24"/>
        </w:rPr>
        <w:t xml:space="preserve"> access ramp to the study </w:t>
      </w:r>
      <w:r w:rsidRPr="00FA05D9">
        <w:rPr>
          <w:rFonts w:ascii="Times New Roman" w:eastAsia="Times New Roman" w:hAnsi="Times New Roman" w:cs="Times New Roman"/>
          <w:color w:val="000000"/>
          <w:sz w:val="24"/>
          <w:szCs w:val="24"/>
        </w:rPr>
        <w:t xml:space="preserve">building </w:t>
      </w:r>
      <w:r w:rsidR="007523D9" w:rsidRPr="00FA05D9">
        <w:rPr>
          <w:rFonts w:ascii="Times New Roman" w:eastAsia="Times New Roman" w:hAnsi="Times New Roman" w:cs="Times New Roman"/>
          <w:color w:val="000000"/>
          <w:sz w:val="24"/>
          <w:szCs w:val="24"/>
        </w:rPr>
        <w:t xml:space="preserve">and </w:t>
      </w:r>
      <w:r w:rsidRPr="00FA05D9">
        <w:rPr>
          <w:rFonts w:ascii="Times New Roman" w:eastAsia="Times New Roman" w:hAnsi="Times New Roman" w:cs="Times New Roman"/>
          <w:color w:val="000000"/>
          <w:sz w:val="24"/>
          <w:szCs w:val="24"/>
        </w:rPr>
        <w:t xml:space="preserve">one </w:t>
      </w:r>
      <w:r w:rsidR="007523D9" w:rsidRPr="00FA05D9">
        <w:rPr>
          <w:rFonts w:ascii="Times New Roman" w:eastAsia="Times New Roman" w:hAnsi="Times New Roman" w:cs="Times New Roman"/>
          <w:color w:val="000000"/>
          <w:sz w:val="24"/>
          <w:szCs w:val="24"/>
        </w:rPr>
        <w:t>dormitory; „Ion Creang</w:t>
      </w:r>
      <w:r w:rsidR="004A7B99" w:rsidRPr="00FA05D9">
        <w:rPr>
          <w:rFonts w:ascii="Times New Roman" w:eastAsia="Times New Roman" w:hAnsi="Times New Roman" w:cs="Times New Roman"/>
          <w:color w:val="000000"/>
          <w:sz w:val="24"/>
          <w:szCs w:val="24"/>
        </w:rPr>
        <w:t>a</w:t>
      </w:r>
      <w:r w:rsidR="007523D9" w:rsidRPr="00FA05D9">
        <w:rPr>
          <w:rFonts w:ascii="Times New Roman" w:eastAsia="Times New Roman" w:hAnsi="Times New Roman" w:cs="Times New Roman"/>
          <w:color w:val="000000"/>
          <w:sz w:val="24"/>
          <w:szCs w:val="24"/>
        </w:rPr>
        <w:t>” State Pedagogical University</w:t>
      </w:r>
      <w:r w:rsidRPr="00FA05D9">
        <w:rPr>
          <w:rFonts w:ascii="Times New Roman" w:eastAsia="Times New Roman" w:hAnsi="Times New Roman" w:cs="Times New Roman"/>
          <w:color w:val="000000"/>
          <w:sz w:val="24"/>
          <w:szCs w:val="24"/>
        </w:rPr>
        <w:t xml:space="preserve">/ </w:t>
      </w:r>
      <w:r w:rsidR="007523D9" w:rsidRPr="00FA05D9">
        <w:rPr>
          <w:rFonts w:ascii="Times New Roman" w:eastAsia="Times New Roman" w:hAnsi="Times New Roman" w:cs="Times New Roman"/>
          <w:color w:val="000000"/>
          <w:sz w:val="24"/>
          <w:szCs w:val="24"/>
        </w:rPr>
        <w:t xml:space="preserve">the project for the accessibility of 2 study </w:t>
      </w:r>
      <w:r w:rsidR="004B1E55" w:rsidRPr="00FA05D9">
        <w:rPr>
          <w:rFonts w:ascii="Times New Roman" w:eastAsia="Times New Roman" w:hAnsi="Times New Roman" w:cs="Times New Roman"/>
          <w:color w:val="000000"/>
          <w:sz w:val="24"/>
          <w:szCs w:val="24"/>
        </w:rPr>
        <w:t xml:space="preserve">buildings </w:t>
      </w:r>
      <w:r w:rsidR="007523D9" w:rsidRPr="00FA05D9">
        <w:rPr>
          <w:rFonts w:ascii="Times New Roman" w:eastAsia="Times New Roman" w:hAnsi="Times New Roman" w:cs="Times New Roman"/>
          <w:color w:val="000000"/>
          <w:sz w:val="24"/>
          <w:szCs w:val="24"/>
        </w:rPr>
        <w:t>and a dormitory; „Bogdan Petriceicu Ha</w:t>
      </w:r>
      <w:r w:rsidR="002813A4" w:rsidRPr="00FA05D9">
        <w:rPr>
          <w:rFonts w:ascii="Times New Roman" w:eastAsia="Times New Roman" w:hAnsi="Times New Roman" w:cs="Times New Roman"/>
          <w:color w:val="000000"/>
          <w:sz w:val="24"/>
          <w:szCs w:val="24"/>
        </w:rPr>
        <w:t>s</w:t>
      </w:r>
      <w:r w:rsidR="007523D9" w:rsidRPr="00FA05D9">
        <w:rPr>
          <w:rFonts w:ascii="Times New Roman" w:eastAsia="Times New Roman" w:hAnsi="Times New Roman" w:cs="Times New Roman"/>
          <w:color w:val="000000"/>
          <w:sz w:val="24"/>
          <w:szCs w:val="24"/>
        </w:rPr>
        <w:t>deu” State University of Cahul</w:t>
      </w:r>
      <w:r w:rsidR="004B1E55" w:rsidRPr="00FA05D9">
        <w:rPr>
          <w:rFonts w:ascii="Times New Roman" w:eastAsia="Times New Roman" w:hAnsi="Times New Roman" w:cs="Times New Roman"/>
          <w:color w:val="000000"/>
          <w:sz w:val="24"/>
          <w:szCs w:val="24"/>
        </w:rPr>
        <w:t xml:space="preserve"> / </w:t>
      </w:r>
      <w:r w:rsidR="007523D9" w:rsidRPr="00FA05D9">
        <w:rPr>
          <w:rFonts w:ascii="Times New Roman" w:eastAsia="Times New Roman" w:hAnsi="Times New Roman" w:cs="Times New Roman"/>
          <w:color w:val="000000"/>
          <w:sz w:val="24"/>
          <w:szCs w:val="24"/>
        </w:rPr>
        <w:t xml:space="preserve">access ramp in </w:t>
      </w:r>
      <w:r w:rsidR="004B1E55" w:rsidRPr="00FA05D9">
        <w:rPr>
          <w:rFonts w:ascii="Times New Roman" w:eastAsia="Times New Roman" w:hAnsi="Times New Roman" w:cs="Times New Roman"/>
          <w:color w:val="000000"/>
          <w:sz w:val="24"/>
          <w:szCs w:val="24"/>
        </w:rPr>
        <w:t>one study building</w:t>
      </w:r>
      <w:r w:rsidR="007523D9" w:rsidRPr="00FA05D9">
        <w:rPr>
          <w:rFonts w:ascii="Times New Roman" w:eastAsia="Times New Roman" w:hAnsi="Times New Roman" w:cs="Times New Roman"/>
          <w:color w:val="000000"/>
          <w:sz w:val="24"/>
          <w:szCs w:val="24"/>
        </w:rPr>
        <w:t xml:space="preserve"> and in </w:t>
      </w:r>
      <w:r w:rsidR="004B1E55" w:rsidRPr="00FA05D9">
        <w:rPr>
          <w:rFonts w:ascii="Times New Roman" w:eastAsia="Times New Roman" w:hAnsi="Times New Roman" w:cs="Times New Roman"/>
          <w:color w:val="000000"/>
          <w:sz w:val="24"/>
          <w:szCs w:val="24"/>
        </w:rPr>
        <w:t xml:space="preserve">two </w:t>
      </w:r>
      <w:r w:rsidR="007523D9" w:rsidRPr="00FA05D9">
        <w:rPr>
          <w:rFonts w:ascii="Times New Roman" w:eastAsia="Times New Roman" w:hAnsi="Times New Roman" w:cs="Times New Roman"/>
          <w:color w:val="000000"/>
          <w:sz w:val="24"/>
          <w:szCs w:val="24"/>
        </w:rPr>
        <w:t>dormitories</w:t>
      </w:r>
      <w:r w:rsidR="004B1E55" w:rsidRPr="00FA05D9">
        <w:rPr>
          <w:rFonts w:ascii="Times New Roman" w:eastAsia="Times New Roman" w:hAnsi="Times New Roman" w:cs="Times New Roman"/>
          <w:color w:val="000000"/>
          <w:sz w:val="24"/>
          <w:szCs w:val="24"/>
        </w:rPr>
        <w:t>)</w:t>
      </w:r>
      <w:r w:rsidR="007523D9" w:rsidRPr="00FA05D9">
        <w:rPr>
          <w:rFonts w:ascii="Times New Roman" w:eastAsia="Times New Roman" w:hAnsi="Times New Roman" w:cs="Times New Roman"/>
          <w:color w:val="000000"/>
          <w:sz w:val="24"/>
          <w:szCs w:val="24"/>
        </w:rPr>
        <w:t>.</w:t>
      </w:r>
    </w:p>
    <w:p w14:paraId="3CCED59F" w14:textId="77777777" w:rsidR="008F7C4A" w:rsidRDefault="008F7C4A" w:rsidP="008F7C4A">
      <w:pPr>
        <w:pBdr>
          <w:top w:val="nil"/>
          <w:left w:val="nil"/>
          <w:bottom w:val="nil"/>
          <w:right w:val="nil"/>
          <w:between w:val="nil"/>
        </w:pBdr>
        <w:jc w:val="both"/>
        <w:rPr>
          <w:rFonts w:ascii="Times New Roman" w:eastAsia="Times New Roman" w:hAnsi="Times New Roman" w:cs="Times New Roman"/>
          <w:color w:val="000000"/>
          <w:sz w:val="24"/>
          <w:szCs w:val="24"/>
        </w:rPr>
      </w:pPr>
    </w:p>
    <w:p w14:paraId="65E603CF" w14:textId="00FC50BF" w:rsidR="007523D9" w:rsidRPr="00FA05D9" w:rsidRDefault="007523D9" w:rsidP="008F7C4A">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With regard to the access of persons with disabilities in national libraries, access (entrance) routes are provided, including </w:t>
      </w:r>
      <w:r w:rsidR="008F7C4A">
        <w:rPr>
          <w:rFonts w:ascii="Times New Roman" w:eastAsia="Times New Roman" w:hAnsi="Times New Roman" w:cs="Times New Roman"/>
          <w:color w:val="000000"/>
          <w:sz w:val="24"/>
          <w:szCs w:val="24"/>
        </w:rPr>
        <w:t xml:space="preserve">in </w:t>
      </w:r>
      <w:r w:rsidRPr="00FA05D9">
        <w:rPr>
          <w:rFonts w:ascii="Times New Roman" w:eastAsia="Times New Roman" w:hAnsi="Times New Roman" w:cs="Times New Roman"/>
          <w:color w:val="000000"/>
          <w:sz w:val="24"/>
          <w:szCs w:val="24"/>
        </w:rPr>
        <w:t xml:space="preserve">the National Library of the Republic of Moldova, access to the first floor is provided where they are directly served and currently solutions </w:t>
      </w:r>
      <w:r w:rsidR="008F7C4A">
        <w:rPr>
          <w:rFonts w:ascii="Times New Roman" w:eastAsia="Times New Roman" w:hAnsi="Times New Roman" w:cs="Times New Roman"/>
          <w:color w:val="000000"/>
          <w:sz w:val="24"/>
          <w:szCs w:val="24"/>
        </w:rPr>
        <w:t xml:space="preserve">are being examined </w:t>
      </w:r>
      <w:r w:rsidRPr="00FA05D9">
        <w:rPr>
          <w:rFonts w:ascii="Times New Roman" w:eastAsia="Times New Roman" w:hAnsi="Times New Roman" w:cs="Times New Roman"/>
          <w:color w:val="000000"/>
          <w:sz w:val="24"/>
          <w:szCs w:val="24"/>
        </w:rPr>
        <w:t xml:space="preserve">to ensure access to the second floor. People with disabilities have free admission to national libraries. At the local level, only 30 libraries have </w:t>
      </w:r>
      <w:r w:rsidR="004B1E55" w:rsidRPr="00FA05D9">
        <w:rPr>
          <w:rFonts w:ascii="Times New Roman" w:eastAsia="Times New Roman" w:hAnsi="Times New Roman" w:cs="Times New Roman"/>
          <w:color w:val="000000"/>
          <w:sz w:val="24"/>
          <w:szCs w:val="24"/>
        </w:rPr>
        <w:t>accessibility conditions</w:t>
      </w:r>
      <w:r w:rsidRPr="00FA05D9">
        <w:rPr>
          <w:rFonts w:ascii="Times New Roman" w:eastAsia="Times New Roman" w:hAnsi="Times New Roman" w:cs="Times New Roman"/>
          <w:color w:val="000000"/>
          <w:sz w:val="24"/>
          <w:szCs w:val="24"/>
        </w:rPr>
        <w:t>.</w:t>
      </w:r>
    </w:p>
    <w:p w14:paraId="442D0E3D" w14:textId="77777777" w:rsidR="008F7C4A" w:rsidRDefault="008F7C4A" w:rsidP="008F7C4A">
      <w:pPr>
        <w:jc w:val="both"/>
        <w:rPr>
          <w:rFonts w:ascii="Times New Roman" w:eastAsia="Times New Roman" w:hAnsi="Times New Roman" w:cs="Times New Roman"/>
          <w:sz w:val="24"/>
          <w:szCs w:val="24"/>
        </w:rPr>
      </w:pPr>
    </w:p>
    <w:p w14:paraId="0F882589" w14:textId="77777777" w:rsidR="007523D9" w:rsidRPr="00FA05D9" w:rsidRDefault="007523D9" w:rsidP="008F7C4A">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With reference to the access of people with disabilities in museums, the access </w:t>
      </w:r>
      <w:r w:rsidR="004B1E55" w:rsidRPr="00FA05D9">
        <w:rPr>
          <w:rFonts w:ascii="Times New Roman" w:eastAsia="Times New Roman" w:hAnsi="Times New Roman" w:cs="Times New Roman"/>
          <w:sz w:val="24"/>
          <w:szCs w:val="24"/>
        </w:rPr>
        <w:t xml:space="preserve">only </w:t>
      </w:r>
      <w:r w:rsidRPr="00FA05D9">
        <w:rPr>
          <w:rFonts w:ascii="Times New Roman" w:eastAsia="Times New Roman" w:hAnsi="Times New Roman" w:cs="Times New Roman"/>
          <w:sz w:val="24"/>
          <w:szCs w:val="24"/>
        </w:rPr>
        <w:t xml:space="preserve">to the ground floor of the National Museum of History is ensured. Currently, partial access is provided in the permanent exhibition of the National Museum of Art. In the current development project of the museum headquarters, the </w:t>
      </w:r>
      <w:r w:rsidR="00DA775A" w:rsidRPr="00FA05D9">
        <w:rPr>
          <w:rFonts w:ascii="Times New Roman" w:eastAsia="Times New Roman" w:hAnsi="Times New Roman" w:cs="Times New Roman"/>
          <w:sz w:val="24"/>
          <w:szCs w:val="24"/>
        </w:rPr>
        <w:t xml:space="preserve">equipment </w:t>
      </w:r>
      <w:r w:rsidRPr="00FA05D9">
        <w:rPr>
          <w:rFonts w:ascii="Times New Roman" w:eastAsia="Times New Roman" w:hAnsi="Times New Roman" w:cs="Times New Roman"/>
          <w:sz w:val="24"/>
          <w:szCs w:val="24"/>
        </w:rPr>
        <w:t>with ramps and elevator is foreseen. According to the regulatory framework in force, both people with disabilities and their companions benefit from free admission to the museum.</w:t>
      </w:r>
    </w:p>
    <w:p w14:paraId="7514B768" w14:textId="77777777" w:rsidR="008F7C4A" w:rsidRDefault="008F7C4A" w:rsidP="008F7C4A">
      <w:pPr>
        <w:jc w:val="both"/>
        <w:rPr>
          <w:rFonts w:ascii="Times New Roman" w:eastAsia="Times New Roman" w:hAnsi="Times New Roman" w:cs="Times New Roman"/>
          <w:sz w:val="24"/>
          <w:szCs w:val="24"/>
        </w:rPr>
      </w:pPr>
    </w:p>
    <w:p w14:paraId="36CD0B4A" w14:textId="77777777" w:rsidR="007523D9" w:rsidRDefault="007523D9" w:rsidP="008F7C4A">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With reference to the access of people with disabilities in theatrical-concert institutions, </w:t>
      </w:r>
      <w:r w:rsidR="004B1E55" w:rsidRPr="00FA05D9">
        <w:rPr>
          <w:rFonts w:ascii="Times New Roman" w:eastAsia="Times New Roman" w:hAnsi="Times New Roman" w:cs="Times New Roman"/>
          <w:sz w:val="24"/>
          <w:szCs w:val="24"/>
        </w:rPr>
        <w:t>the</w:t>
      </w:r>
      <w:r w:rsidRPr="00FA05D9">
        <w:rPr>
          <w:rFonts w:ascii="Times New Roman" w:eastAsia="Times New Roman" w:hAnsi="Times New Roman" w:cs="Times New Roman"/>
          <w:sz w:val="24"/>
          <w:szCs w:val="24"/>
        </w:rPr>
        <w:t xml:space="preserve"> most of them </w:t>
      </w:r>
      <w:r w:rsidR="004B1E55" w:rsidRPr="00FA05D9">
        <w:rPr>
          <w:rFonts w:ascii="Times New Roman" w:eastAsia="Times New Roman" w:hAnsi="Times New Roman" w:cs="Times New Roman"/>
          <w:sz w:val="24"/>
          <w:szCs w:val="24"/>
        </w:rPr>
        <w:t>have partial accessible</w:t>
      </w:r>
      <w:r w:rsidRPr="00FA05D9">
        <w:rPr>
          <w:rFonts w:ascii="Times New Roman" w:eastAsia="Times New Roman" w:hAnsi="Times New Roman" w:cs="Times New Roman"/>
          <w:sz w:val="24"/>
          <w:szCs w:val="24"/>
        </w:rPr>
        <w:t xml:space="preserve"> </w:t>
      </w:r>
      <w:r w:rsidR="004B1E55" w:rsidRPr="00FA05D9">
        <w:rPr>
          <w:rFonts w:ascii="Times New Roman" w:eastAsia="Times New Roman" w:hAnsi="Times New Roman" w:cs="Times New Roman"/>
          <w:sz w:val="24"/>
          <w:szCs w:val="24"/>
        </w:rPr>
        <w:t xml:space="preserve">conditions </w:t>
      </w:r>
      <w:r w:rsidRPr="00FA05D9">
        <w:rPr>
          <w:rFonts w:ascii="Times New Roman" w:eastAsia="Times New Roman" w:hAnsi="Times New Roman" w:cs="Times New Roman"/>
          <w:sz w:val="24"/>
          <w:szCs w:val="24"/>
        </w:rPr>
        <w:t>to people with disabilities.</w:t>
      </w:r>
    </w:p>
    <w:p w14:paraId="7336EF1F" w14:textId="77777777" w:rsidR="008F7C4A" w:rsidRPr="00FA05D9" w:rsidRDefault="008F7C4A" w:rsidP="008F7C4A">
      <w:pPr>
        <w:jc w:val="both"/>
        <w:rPr>
          <w:rFonts w:ascii="Times New Roman" w:eastAsia="Times New Roman" w:hAnsi="Times New Roman" w:cs="Times New Roman"/>
          <w:sz w:val="24"/>
          <w:szCs w:val="24"/>
        </w:rPr>
      </w:pPr>
    </w:p>
    <w:p w14:paraId="1D805EEA" w14:textId="6AB26F13" w:rsidR="007523D9" w:rsidRPr="00FA05D9" w:rsidRDefault="007523D9" w:rsidP="008F7C4A">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lastRenderedPageBreak/>
        <w:t xml:space="preserve">In 2019, the Ministry of Interior initiated the procedure for assessing the degree of accessibility of the premises of administrative authorities and institutions under its subordination, for persons with disabilities. Access ramps were installed for people with disabilities at the entrance to the headquarters of the Ministry of Interior, at the headquarters of the Information Technology Service subordinated to the Ministry of Interior. They have access ramps and offices managed by the subdivisions subordinated to the General Inspectorate of Police. At the same time, within the Police Development Strategy, with the support provided by the EU, the reconstructions of 17 police sectors were completed, out of which 14 police sectors were inaugurated, and 20 police sectors are in the process of modernization </w:t>
      </w:r>
      <w:r w:rsidR="008C6F44" w:rsidRPr="00FA05D9">
        <w:rPr>
          <w:rFonts w:ascii="Times New Roman" w:eastAsia="Times New Roman" w:hAnsi="Times New Roman" w:cs="Times New Roman"/>
          <w:sz w:val="24"/>
          <w:szCs w:val="24"/>
        </w:rPr>
        <w:t>including accessibily. In addition</w:t>
      </w:r>
      <w:r w:rsidRPr="00FA05D9">
        <w:rPr>
          <w:rFonts w:ascii="Times New Roman" w:eastAsia="Times New Roman" w:hAnsi="Times New Roman" w:cs="Times New Roman"/>
          <w:sz w:val="24"/>
          <w:szCs w:val="24"/>
        </w:rPr>
        <w:t xml:space="preserve">, in 3 </w:t>
      </w:r>
      <w:r w:rsidR="008C6F44" w:rsidRPr="00FA05D9">
        <w:rPr>
          <w:rFonts w:ascii="Times New Roman" w:eastAsia="Times New Roman" w:hAnsi="Times New Roman" w:cs="Times New Roman"/>
          <w:sz w:val="24"/>
          <w:szCs w:val="24"/>
        </w:rPr>
        <w:t>Temporary Detention Isolators (</w:t>
      </w:r>
      <w:r w:rsidRPr="00FA05D9">
        <w:rPr>
          <w:rFonts w:ascii="Times New Roman" w:eastAsia="Times New Roman" w:hAnsi="Times New Roman" w:cs="Times New Roman"/>
          <w:sz w:val="24"/>
          <w:szCs w:val="24"/>
        </w:rPr>
        <w:t xml:space="preserve">Chisinau, Hincesti, Cahul) </w:t>
      </w:r>
      <w:r w:rsidR="008C6F44" w:rsidRPr="00FA05D9">
        <w:rPr>
          <w:rFonts w:ascii="Times New Roman" w:eastAsia="Times New Roman" w:hAnsi="Times New Roman" w:cs="Times New Roman"/>
          <w:sz w:val="24"/>
          <w:szCs w:val="24"/>
        </w:rPr>
        <w:t>is planned to ensure the accessibility based on universal desi</w:t>
      </w:r>
      <w:r w:rsidR="00A04894" w:rsidRPr="00FA05D9">
        <w:rPr>
          <w:rFonts w:ascii="Times New Roman" w:eastAsia="Times New Roman" w:hAnsi="Times New Roman" w:cs="Times New Roman"/>
          <w:sz w:val="24"/>
          <w:szCs w:val="24"/>
        </w:rPr>
        <w:t>g</w:t>
      </w:r>
      <w:r w:rsidR="008C6F44" w:rsidRPr="00FA05D9">
        <w:rPr>
          <w:rFonts w:ascii="Times New Roman" w:eastAsia="Times New Roman" w:hAnsi="Times New Roman" w:cs="Times New Roman"/>
          <w:sz w:val="24"/>
          <w:szCs w:val="24"/>
        </w:rPr>
        <w:t xml:space="preserve">n. </w:t>
      </w:r>
    </w:p>
    <w:p w14:paraId="60C60B27" w14:textId="1999CD0A" w:rsidR="00707087" w:rsidRPr="00FA05D9" w:rsidRDefault="00707087" w:rsidP="00764C7F">
      <w:pPr>
        <w:tabs>
          <w:tab w:val="left" w:pos="540"/>
        </w:tabs>
        <w:ind w:firstLine="360"/>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At the same time, in order to ensure the access of persons with disabilities to the road infrastructure and the need to comply with the provisions of public road design regulations, the project documentation is verified and examined by the State Service for verification and expertise of projects and constructions</w:t>
      </w:r>
      <w:r w:rsidR="00E61643" w:rsidRPr="00FA05D9">
        <w:rPr>
          <w:rFonts w:ascii="Times New Roman" w:eastAsia="Times New Roman" w:hAnsi="Times New Roman" w:cs="Times New Roman"/>
          <w:sz w:val="24"/>
          <w:szCs w:val="24"/>
        </w:rPr>
        <w:t xml:space="preserve">, wich includes accessibily as well. </w:t>
      </w:r>
      <w:r w:rsidRPr="00FA05D9">
        <w:rPr>
          <w:rFonts w:ascii="Times New Roman" w:eastAsia="Times New Roman" w:hAnsi="Times New Roman" w:cs="Times New Roman"/>
          <w:sz w:val="24"/>
          <w:szCs w:val="24"/>
        </w:rPr>
        <w:t xml:space="preserve">In order to improve the conditions of service and transportation of passengers among persons with disabilities by the </w:t>
      </w:r>
      <w:r w:rsidR="00E61643" w:rsidRPr="00FA05D9">
        <w:rPr>
          <w:rFonts w:ascii="Times New Roman" w:eastAsia="Times New Roman" w:hAnsi="Times New Roman" w:cs="Times New Roman"/>
          <w:sz w:val="24"/>
          <w:szCs w:val="24"/>
        </w:rPr>
        <w:t xml:space="preserve">State </w:t>
      </w:r>
      <w:r w:rsidR="00692D2A" w:rsidRPr="00FA05D9">
        <w:rPr>
          <w:rFonts w:ascii="Times New Roman" w:eastAsia="Times New Roman" w:hAnsi="Times New Roman" w:cs="Times New Roman"/>
          <w:sz w:val="24"/>
          <w:szCs w:val="24"/>
        </w:rPr>
        <w:t>Company</w:t>
      </w:r>
      <w:r w:rsidR="00E61643" w:rsidRPr="00FA05D9">
        <w:rPr>
          <w:rFonts w:ascii="Times New Roman" w:eastAsia="Times New Roman" w:hAnsi="Times New Roman" w:cs="Times New Roman"/>
          <w:sz w:val="24"/>
          <w:szCs w:val="24"/>
        </w:rPr>
        <w:t xml:space="preserve"> in the fi</w:t>
      </w:r>
      <w:r w:rsidR="008F7C4A">
        <w:rPr>
          <w:rFonts w:ascii="Times New Roman" w:eastAsia="Times New Roman" w:hAnsi="Times New Roman" w:cs="Times New Roman"/>
          <w:sz w:val="24"/>
          <w:szCs w:val="24"/>
        </w:rPr>
        <w:t>e</w:t>
      </w:r>
      <w:r w:rsidR="00E61643" w:rsidRPr="00FA05D9">
        <w:rPr>
          <w:rFonts w:ascii="Times New Roman" w:eastAsia="Times New Roman" w:hAnsi="Times New Roman" w:cs="Times New Roman"/>
          <w:sz w:val="24"/>
          <w:szCs w:val="24"/>
        </w:rPr>
        <w:t>ld</w:t>
      </w:r>
      <w:r w:rsidRPr="00FA05D9">
        <w:rPr>
          <w:rFonts w:ascii="Times New Roman" w:eastAsia="Times New Roman" w:hAnsi="Times New Roman" w:cs="Times New Roman"/>
          <w:sz w:val="24"/>
          <w:szCs w:val="24"/>
        </w:rPr>
        <w:t xml:space="preserve"> the following measures have been taken:</w:t>
      </w:r>
    </w:p>
    <w:p w14:paraId="28A6B056" w14:textId="77777777" w:rsidR="008109A4" w:rsidRPr="00FA05D9" w:rsidRDefault="008109A4" w:rsidP="00A04894">
      <w:pPr>
        <w:pStyle w:val="ListParagraph"/>
        <w:numPr>
          <w:ilvl w:val="0"/>
          <w:numId w:val="28"/>
        </w:numPr>
        <w:tabs>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waiting rooms of the </w:t>
      </w:r>
      <w:r w:rsidR="00E61643" w:rsidRPr="00FA05D9">
        <w:rPr>
          <w:rFonts w:ascii="Times New Roman" w:eastAsia="Times New Roman" w:hAnsi="Times New Roman" w:cs="Times New Roman"/>
          <w:sz w:val="24"/>
          <w:szCs w:val="24"/>
        </w:rPr>
        <w:t xml:space="preserve">train, bus, car </w:t>
      </w:r>
      <w:r w:rsidRPr="00FA05D9">
        <w:rPr>
          <w:rFonts w:ascii="Times New Roman" w:eastAsia="Times New Roman" w:hAnsi="Times New Roman" w:cs="Times New Roman"/>
          <w:sz w:val="24"/>
          <w:szCs w:val="24"/>
        </w:rPr>
        <w:t>stations of the company were provided with places arranged for waiting;</w:t>
      </w:r>
    </w:p>
    <w:p w14:paraId="1DC78C91" w14:textId="3C5BAF2E" w:rsidR="008109A4" w:rsidRPr="00FA05D9" w:rsidRDefault="008109A4" w:rsidP="00A04894">
      <w:pPr>
        <w:pStyle w:val="ListParagraph"/>
        <w:numPr>
          <w:ilvl w:val="0"/>
          <w:numId w:val="28"/>
        </w:numPr>
        <w:tabs>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sidewalks and ascent-descent </w:t>
      </w:r>
      <w:r w:rsidR="008F7C4A">
        <w:rPr>
          <w:rFonts w:ascii="Times New Roman" w:eastAsia="Times New Roman" w:hAnsi="Times New Roman" w:cs="Times New Roman"/>
          <w:sz w:val="24"/>
          <w:szCs w:val="24"/>
        </w:rPr>
        <w:t>ramps</w:t>
      </w:r>
      <w:r w:rsidR="008F7C4A"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are arranged at the company's branches at the entrances of railway stations and car stations;</w:t>
      </w:r>
    </w:p>
    <w:p w14:paraId="0B68486F" w14:textId="77777777" w:rsidR="008109A4" w:rsidRPr="00FA05D9" w:rsidRDefault="008109A4" w:rsidP="00A04894">
      <w:pPr>
        <w:pStyle w:val="ListParagraph"/>
        <w:numPr>
          <w:ilvl w:val="0"/>
          <w:numId w:val="28"/>
        </w:numPr>
        <w:tabs>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12 subsidiaries of the </w:t>
      </w:r>
      <w:r w:rsidR="00692D2A" w:rsidRPr="00FA05D9">
        <w:rPr>
          <w:rFonts w:ascii="Times New Roman" w:eastAsia="Times New Roman" w:hAnsi="Times New Roman" w:cs="Times New Roman"/>
          <w:sz w:val="24"/>
          <w:szCs w:val="24"/>
        </w:rPr>
        <w:t>Company</w:t>
      </w:r>
      <w:r w:rsidR="00E61643"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have been </w:t>
      </w:r>
      <w:r w:rsidR="00E61643" w:rsidRPr="00FA05D9">
        <w:rPr>
          <w:rFonts w:ascii="Times New Roman" w:eastAsia="Times New Roman" w:hAnsi="Times New Roman" w:cs="Times New Roman"/>
          <w:sz w:val="24"/>
          <w:szCs w:val="24"/>
        </w:rPr>
        <w:t xml:space="preserve">renovated and  ensure the access of </w:t>
      </w:r>
      <w:r w:rsidRPr="00FA05D9">
        <w:rPr>
          <w:rFonts w:ascii="Times New Roman" w:eastAsia="Times New Roman" w:hAnsi="Times New Roman" w:cs="Times New Roman"/>
          <w:sz w:val="24"/>
          <w:szCs w:val="24"/>
        </w:rPr>
        <w:t>people with disabilities to enjoy full rights and fully benefit from all services provided by the bus station;</w:t>
      </w:r>
    </w:p>
    <w:p w14:paraId="3AAF6ED1" w14:textId="77777777" w:rsidR="008109A4" w:rsidRPr="00FA05D9" w:rsidRDefault="008109A4" w:rsidP="00A04894">
      <w:pPr>
        <w:pStyle w:val="ListParagraph"/>
        <w:numPr>
          <w:ilvl w:val="0"/>
          <w:numId w:val="28"/>
        </w:numPr>
        <w:tabs>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in all branches of the </w:t>
      </w:r>
      <w:r w:rsidR="00692D2A" w:rsidRPr="00FA05D9">
        <w:rPr>
          <w:rFonts w:ascii="Times New Roman" w:eastAsia="Times New Roman" w:hAnsi="Times New Roman" w:cs="Times New Roman"/>
          <w:sz w:val="24"/>
          <w:szCs w:val="24"/>
        </w:rPr>
        <w:t>Company</w:t>
      </w:r>
      <w:r w:rsidRPr="00FA05D9">
        <w:rPr>
          <w:rFonts w:ascii="Times New Roman" w:eastAsia="Times New Roman" w:hAnsi="Times New Roman" w:cs="Times New Roman"/>
          <w:sz w:val="24"/>
          <w:szCs w:val="24"/>
        </w:rPr>
        <w:t xml:space="preserve">, persons with disabilities </w:t>
      </w:r>
      <w:r w:rsidR="00692D2A" w:rsidRPr="00FA05D9">
        <w:rPr>
          <w:rFonts w:ascii="Times New Roman" w:eastAsia="Times New Roman" w:hAnsi="Times New Roman" w:cs="Times New Roman"/>
          <w:sz w:val="24"/>
          <w:szCs w:val="24"/>
        </w:rPr>
        <w:t>benefit of</w:t>
      </w:r>
      <w:r w:rsidRPr="00FA05D9">
        <w:rPr>
          <w:rFonts w:ascii="Times New Roman" w:eastAsia="Times New Roman" w:hAnsi="Times New Roman" w:cs="Times New Roman"/>
          <w:sz w:val="24"/>
          <w:szCs w:val="24"/>
        </w:rPr>
        <w:t xml:space="preserve"> special travel tickets and are given the opportunity to occupy the first four seats in the transport units on regular journeys;</w:t>
      </w:r>
    </w:p>
    <w:p w14:paraId="773B0D02" w14:textId="77777777" w:rsidR="008109A4" w:rsidRPr="00FA05D9" w:rsidRDefault="008109A4" w:rsidP="00A04894">
      <w:pPr>
        <w:pStyle w:val="ListParagraph"/>
        <w:numPr>
          <w:ilvl w:val="0"/>
          <w:numId w:val="28"/>
        </w:numPr>
        <w:tabs>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the company's employees are trained in order to improve the services provided.</w:t>
      </w:r>
    </w:p>
    <w:p w14:paraId="2F6EF1B3" w14:textId="77777777" w:rsidR="008F7C4A" w:rsidRDefault="008F7C4A" w:rsidP="008F7C4A">
      <w:pPr>
        <w:tabs>
          <w:tab w:val="left" w:pos="540"/>
        </w:tabs>
        <w:jc w:val="both"/>
        <w:rPr>
          <w:rFonts w:ascii="Times New Roman" w:eastAsia="Times New Roman" w:hAnsi="Times New Roman" w:cs="Times New Roman"/>
          <w:sz w:val="24"/>
          <w:szCs w:val="24"/>
        </w:rPr>
      </w:pPr>
    </w:p>
    <w:p w14:paraId="4E3B3020" w14:textId="77777777" w:rsidR="008109A4" w:rsidRPr="00FA05D9" w:rsidRDefault="008109A4" w:rsidP="008F7C4A">
      <w:pPr>
        <w:tabs>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On the transport component, by Order no. 101/2017, the specifications regarding the </w:t>
      </w:r>
      <w:r w:rsidR="0028192C" w:rsidRPr="00FA05D9">
        <w:rPr>
          <w:rFonts w:ascii="Times New Roman" w:eastAsia="Times New Roman" w:hAnsi="Times New Roman" w:cs="Times New Roman"/>
          <w:sz w:val="24"/>
          <w:szCs w:val="24"/>
        </w:rPr>
        <w:t xml:space="preserve">equipment </w:t>
      </w:r>
      <w:r w:rsidRPr="00FA05D9">
        <w:rPr>
          <w:rFonts w:ascii="Times New Roman" w:eastAsia="Times New Roman" w:hAnsi="Times New Roman" w:cs="Times New Roman"/>
          <w:sz w:val="24"/>
          <w:szCs w:val="24"/>
        </w:rPr>
        <w:t>of vehicles accessible to people with disabilities were approved. They set out the minimum conditions for equipping road vehicles, including requirements for the space required for the trolley, the angles of inclination of the access ramp and the requirements for the safety of the passenger in the trolley.</w:t>
      </w:r>
    </w:p>
    <w:p w14:paraId="4FB21C22" w14:textId="77777777" w:rsidR="008F7C4A" w:rsidRDefault="008F7C4A" w:rsidP="008F7C4A">
      <w:pPr>
        <w:tabs>
          <w:tab w:val="left" w:pos="540"/>
        </w:tabs>
        <w:jc w:val="both"/>
        <w:rPr>
          <w:rFonts w:ascii="Times New Roman" w:eastAsia="Times New Roman" w:hAnsi="Times New Roman" w:cs="Times New Roman"/>
          <w:i/>
          <w:sz w:val="24"/>
          <w:szCs w:val="24"/>
        </w:rPr>
      </w:pPr>
    </w:p>
    <w:p w14:paraId="7EEE1C64" w14:textId="77777777" w:rsidR="008109A4" w:rsidRPr="00FA05D9" w:rsidRDefault="008109A4" w:rsidP="008F7C4A">
      <w:pPr>
        <w:tabs>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i/>
          <w:sz w:val="24"/>
          <w:szCs w:val="24"/>
        </w:rPr>
        <w:t>On the dimension of access to information and communications</w:t>
      </w:r>
      <w:r w:rsidRPr="00FA05D9">
        <w:rPr>
          <w:rFonts w:ascii="Times New Roman" w:eastAsia="Times New Roman" w:hAnsi="Times New Roman" w:cs="Times New Roman"/>
          <w:sz w:val="24"/>
          <w:szCs w:val="24"/>
        </w:rPr>
        <w:t xml:space="preserve">, the Law on electronic communications no. 241/2007 expressly provides that end users with disabilities can benefit from offers of electronic communications services available to </w:t>
      </w:r>
      <w:r w:rsidR="00692D2A" w:rsidRPr="00FA05D9">
        <w:rPr>
          <w:rFonts w:ascii="Times New Roman" w:eastAsia="Times New Roman" w:hAnsi="Times New Roman" w:cs="Times New Roman"/>
          <w:sz w:val="24"/>
          <w:szCs w:val="24"/>
        </w:rPr>
        <w:t>all</w:t>
      </w:r>
      <w:r w:rsidRPr="00FA05D9">
        <w:rPr>
          <w:rFonts w:ascii="Times New Roman" w:eastAsia="Times New Roman" w:hAnsi="Times New Roman" w:cs="Times New Roman"/>
          <w:sz w:val="24"/>
          <w:szCs w:val="24"/>
        </w:rPr>
        <w:t xml:space="preserve"> users.</w:t>
      </w:r>
    </w:p>
    <w:p w14:paraId="0FC41294" w14:textId="77777777" w:rsidR="006671A8" w:rsidRPr="00FA05D9" w:rsidRDefault="00010F23" w:rsidP="00B55EE0">
      <w:pPr>
        <w:pStyle w:val="Heading2"/>
        <w:ind w:firstLine="360"/>
        <w:rPr>
          <w:rFonts w:ascii="Times New Roman" w:hAnsi="Times New Roman" w:cs="Times New Roman"/>
          <w:b/>
          <w:sz w:val="24"/>
          <w:szCs w:val="24"/>
        </w:rPr>
      </w:pPr>
      <w:bookmarkStart w:id="12" w:name="_Toc59132237"/>
      <w:r w:rsidRPr="00FA05D9">
        <w:rPr>
          <w:rFonts w:ascii="Times New Roman" w:hAnsi="Times New Roman" w:cs="Times New Roman"/>
          <w:b/>
          <w:sz w:val="24"/>
          <w:szCs w:val="24"/>
        </w:rPr>
        <w:t>Artic</w:t>
      </w:r>
      <w:r w:rsidR="00D0268F" w:rsidRPr="00FA05D9">
        <w:rPr>
          <w:rFonts w:ascii="Times New Roman" w:hAnsi="Times New Roman" w:cs="Times New Roman"/>
          <w:b/>
          <w:sz w:val="24"/>
          <w:szCs w:val="24"/>
        </w:rPr>
        <w:t>le</w:t>
      </w:r>
      <w:r w:rsidRPr="00FA05D9">
        <w:rPr>
          <w:rFonts w:ascii="Times New Roman" w:hAnsi="Times New Roman" w:cs="Times New Roman"/>
          <w:b/>
          <w:sz w:val="24"/>
          <w:szCs w:val="24"/>
        </w:rPr>
        <w:t xml:space="preserve"> 10. </w:t>
      </w:r>
      <w:r w:rsidR="00D0268F" w:rsidRPr="00FA05D9">
        <w:rPr>
          <w:rFonts w:ascii="Times New Roman" w:hAnsi="Times New Roman" w:cs="Times New Roman"/>
          <w:b/>
          <w:sz w:val="24"/>
          <w:szCs w:val="24"/>
        </w:rPr>
        <w:t>The right to life</w:t>
      </w:r>
      <w:bookmarkEnd w:id="12"/>
      <w:r w:rsidR="00D0268F" w:rsidRPr="00FA05D9">
        <w:rPr>
          <w:rFonts w:ascii="Times New Roman" w:hAnsi="Times New Roman" w:cs="Times New Roman"/>
          <w:b/>
          <w:sz w:val="24"/>
          <w:szCs w:val="24"/>
        </w:rPr>
        <w:t xml:space="preserve"> </w:t>
      </w:r>
    </w:p>
    <w:p w14:paraId="7009811E" w14:textId="77777777" w:rsidR="00D0268F" w:rsidRPr="00FA05D9" w:rsidRDefault="00D0268F" w:rsidP="008F7C4A">
      <w:pPr>
        <w:pBdr>
          <w:top w:val="nil"/>
          <w:left w:val="nil"/>
          <w:bottom w:val="nil"/>
          <w:right w:val="nil"/>
          <w:between w:val="nil"/>
        </w:pBdr>
        <w:tabs>
          <w:tab w:val="left" w:pos="720"/>
          <w:tab w:val="left" w:pos="3150"/>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In the Republic of Moldova, the state guarantees the right to life in the Constitution and other legislative acts, including the Law on Reproductive Health, no. 138/2012; Health Care Law, no. 411/1995; Law on social inclusion of persons with disabilities, no. 60/2012 et</w:t>
      </w:r>
      <w:r w:rsidR="00E238AE" w:rsidRPr="00FA05D9">
        <w:rPr>
          <w:rFonts w:ascii="Times New Roman" w:eastAsia="Times New Roman" w:hAnsi="Times New Roman" w:cs="Times New Roman"/>
          <w:color w:val="000000"/>
          <w:sz w:val="24"/>
          <w:szCs w:val="24"/>
        </w:rPr>
        <w:t>c</w:t>
      </w:r>
      <w:r w:rsidRPr="00FA05D9">
        <w:rPr>
          <w:rFonts w:ascii="Times New Roman" w:eastAsia="Times New Roman" w:hAnsi="Times New Roman" w:cs="Times New Roman"/>
          <w:color w:val="000000"/>
          <w:sz w:val="24"/>
          <w:szCs w:val="24"/>
        </w:rPr>
        <w:t>. People with disabilities, from birth, have the right to life and no one can be deprived of this right.</w:t>
      </w:r>
    </w:p>
    <w:p w14:paraId="37AB556F" w14:textId="77777777" w:rsidR="008F7C4A" w:rsidRDefault="008F7C4A" w:rsidP="008F7C4A">
      <w:pPr>
        <w:pBdr>
          <w:top w:val="nil"/>
          <w:left w:val="nil"/>
          <w:bottom w:val="nil"/>
          <w:right w:val="nil"/>
          <w:between w:val="nil"/>
        </w:pBdr>
        <w:tabs>
          <w:tab w:val="left" w:pos="720"/>
          <w:tab w:val="left" w:pos="3150"/>
        </w:tabs>
        <w:jc w:val="both"/>
        <w:rPr>
          <w:rFonts w:ascii="Times New Roman" w:eastAsia="Times New Roman" w:hAnsi="Times New Roman" w:cs="Times New Roman"/>
          <w:color w:val="000000"/>
          <w:sz w:val="24"/>
          <w:szCs w:val="24"/>
        </w:rPr>
      </w:pPr>
    </w:p>
    <w:p w14:paraId="42F94EC7" w14:textId="77777777" w:rsidR="00D0268F" w:rsidRPr="00FA05D9" w:rsidRDefault="00D0268F" w:rsidP="008F7C4A">
      <w:pPr>
        <w:pBdr>
          <w:top w:val="nil"/>
          <w:left w:val="nil"/>
          <w:bottom w:val="nil"/>
          <w:right w:val="nil"/>
          <w:between w:val="nil"/>
        </w:pBdr>
        <w:tabs>
          <w:tab w:val="left" w:pos="720"/>
          <w:tab w:val="left" w:pos="3150"/>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The average life expectancy in the Republic of Moldova in 2019 was 70.9 years, including 66.8 years for men and 75.1 years - for women, it is below the EU-28 average (2018 - 81.0 years, Eurostat). Therefore, the indicator, life expectancy at birth in 2019 increased by 0.3 years compared to the previous year and by 1.6 years on average for both </w:t>
      </w:r>
      <w:r w:rsidR="0028192C" w:rsidRPr="00FA05D9">
        <w:rPr>
          <w:rFonts w:ascii="Times New Roman" w:eastAsia="Times New Roman" w:hAnsi="Times New Roman" w:cs="Times New Roman"/>
          <w:color w:val="000000"/>
          <w:sz w:val="24"/>
          <w:szCs w:val="24"/>
        </w:rPr>
        <w:t xml:space="preserve">genders </w:t>
      </w:r>
      <w:r w:rsidRPr="00FA05D9">
        <w:rPr>
          <w:rFonts w:ascii="Times New Roman" w:eastAsia="Times New Roman" w:hAnsi="Times New Roman" w:cs="Times New Roman"/>
          <w:color w:val="000000"/>
          <w:sz w:val="24"/>
          <w:szCs w:val="24"/>
        </w:rPr>
        <w:t>in the last 6 years (compared to 2014).</w:t>
      </w:r>
    </w:p>
    <w:p w14:paraId="714FFEC2" w14:textId="77777777" w:rsidR="008F7C4A" w:rsidRDefault="008F7C4A" w:rsidP="008F7C4A">
      <w:pPr>
        <w:pBdr>
          <w:top w:val="nil"/>
          <w:left w:val="nil"/>
          <w:bottom w:val="nil"/>
          <w:right w:val="nil"/>
          <w:between w:val="nil"/>
        </w:pBdr>
        <w:jc w:val="both"/>
        <w:rPr>
          <w:rFonts w:ascii="Times New Roman" w:eastAsia="Times New Roman" w:hAnsi="Times New Roman" w:cs="Times New Roman"/>
          <w:color w:val="000000"/>
          <w:sz w:val="24"/>
          <w:szCs w:val="24"/>
        </w:rPr>
      </w:pPr>
    </w:p>
    <w:p w14:paraId="24ED49D8" w14:textId="77777777" w:rsidR="00D0268F" w:rsidRPr="00FA05D9" w:rsidRDefault="00D0268F" w:rsidP="008F7C4A">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Life expectancy at certain ages, categories of citizens and by gender is an important benchmark for the development and adjustment of policies in the areas of health, employment, insurance and social assistance, including the provision of social services, based on the needs of people with disabilities, the elderly and other categories of citizens.</w:t>
      </w:r>
    </w:p>
    <w:p w14:paraId="3E36B691" w14:textId="77777777" w:rsidR="006671A8" w:rsidRPr="00FA05D9" w:rsidRDefault="00010F23" w:rsidP="00B55EE0">
      <w:pPr>
        <w:pStyle w:val="Heading2"/>
        <w:ind w:firstLine="360"/>
        <w:rPr>
          <w:rFonts w:ascii="Times New Roman" w:hAnsi="Times New Roman" w:cs="Times New Roman"/>
          <w:b/>
          <w:sz w:val="24"/>
          <w:szCs w:val="24"/>
        </w:rPr>
      </w:pPr>
      <w:bookmarkStart w:id="13" w:name="_Toc59132238"/>
      <w:r w:rsidRPr="00FA05D9">
        <w:rPr>
          <w:rFonts w:ascii="Times New Roman" w:hAnsi="Times New Roman" w:cs="Times New Roman"/>
          <w:b/>
          <w:sz w:val="24"/>
          <w:szCs w:val="24"/>
        </w:rPr>
        <w:t>Artic</w:t>
      </w:r>
      <w:r w:rsidR="001D6C45" w:rsidRPr="00FA05D9">
        <w:rPr>
          <w:rFonts w:ascii="Times New Roman" w:hAnsi="Times New Roman" w:cs="Times New Roman"/>
          <w:b/>
          <w:sz w:val="24"/>
          <w:szCs w:val="24"/>
        </w:rPr>
        <w:t xml:space="preserve">le </w:t>
      </w:r>
      <w:r w:rsidRPr="00FA05D9">
        <w:rPr>
          <w:rFonts w:ascii="Times New Roman" w:hAnsi="Times New Roman" w:cs="Times New Roman"/>
          <w:b/>
          <w:sz w:val="24"/>
          <w:szCs w:val="24"/>
        </w:rPr>
        <w:t xml:space="preserve">11. </w:t>
      </w:r>
      <w:r w:rsidR="001D6C45" w:rsidRPr="00FA05D9">
        <w:rPr>
          <w:rFonts w:ascii="Times New Roman" w:hAnsi="Times New Roman" w:cs="Times New Roman"/>
          <w:b/>
          <w:sz w:val="24"/>
          <w:szCs w:val="24"/>
        </w:rPr>
        <w:t>Risk situations and humanitarian emergencies</w:t>
      </w:r>
      <w:bookmarkEnd w:id="13"/>
      <w:r w:rsidR="001D6C45" w:rsidRPr="00FA05D9">
        <w:rPr>
          <w:rFonts w:ascii="Times New Roman" w:hAnsi="Times New Roman" w:cs="Times New Roman"/>
          <w:b/>
          <w:sz w:val="24"/>
          <w:szCs w:val="24"/>
        </w:rPr>
        <w:t xml:space="preserve">  </w:t>
      </w:r>
    </w:p>
    <w:p w14:paraId="54069D02" w14:textId="77777777" w:rsidR="00BC43A5" w:rsidRPr="00FA05D9" w:rsidRDefault="00BC43A5" w:rsidP="008F7C4A">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In the Republic of Moldova, measures for the protection and safety of citizens, including persons with disabilities in situations of risk and humanitarian emergencies are established and are granted in accordance with the provisions of the legislation.</w:t>
      </w:r>
    </w:p>
    <w:p w14:paraId="1CC248BE" w14:textId="77777777" w:rsidR="004B4ABF" w:rsidRDefault="004B4ABF" w:rsidP="004B4ABF">
      <w:pPr>
        <w:ind w:right="-45"/>
        <w:jc w:val="both"/>
        <w:rPr>
          <w:rFonts w:ascii="Times New Roman" w:eastAsia="Times New Roman" w:hAnsi="Times New Roman" w:cs="Times New Roman"/>
          <w:i/>
          <w:sz w:val="24"/>
          <w:szCs w:val="24"/>
          <w:u w:val="single"/>
        </w:rPr>
      </w:pPr>
    </w:p>
    <w:p w14:paraId="646D73E4" w14:textId="77777777" w:rsidR="00BC43A5" w:rsidRPr="00FA05D9" w:rsidRDefault="00BC43A5" w:rsidP="004B4ABF">
      <w:pPr>
        <w:ind w:right="-45"/>
        <w:jc w:val="both"/>
        <w:rPr>
          <w:rFonts w:ascii="Times New Roman" w:eastAsia="Times New Roman" w:hAnsi="Times New Roman" w:cs="Times New Roman"/>
          <w:i/>
          <w:sz w:val="24"/>
          <w:szCs w:val="24"/>
          <w:u w:val="single"/>
        </w:rPr>
      </w:pPr>
      <w:r w:rsidRPr="00FA05D9">
        <w:rPr>
          <w:rFonts w:ascii="Times New Roman" w:eastAsia="Times New Roman" w:hAnsi="Times New Roman" w:cs="Times New Roman"/>
          <w:i/>
          <w:sz w:val="24"/>
          <w:szCs w:val="24"/>
          <w:u w:val="single"/>
        </w:rPr>
        <w:t xml:space="preserve">With reference to Recommendation 23 of the Committee's </w:t>
      </w:r>
      <w:r w:rsidR="001A3AF0" w:rsidRPr="00FA05D9">
        <w:rPr>
          <w:rFonts w:ascii="Times New Roman" w:eastAsia="Times New Roman" w:hAnsi="Times New Roman" w:cs="Times New Roman"/>
          <w:i/>
          <w:sz w:val="24"/>
          <w:szCs w:val="24"/>
          <w:u w:val="single"/>
        </w:rPr>
        <w:t>Concluding Observations</w:t>
      </w:r>
      <w:r w:rsidRPr="00FA05D9">
        <w:rPr>
          <w:rFonts w:ascii="Times New Roman" w:eastAsia="Times New Roman" w:hAnsi="Times New Roman" w:cs="Times New Roman"/>
          <w:i/>
          <w:sz w:val="24"/>
          <w:szCs w:val="24"/>
          <w:u w:val="single"/>
        </w:rPr>
        <w:t>, the following</w:t>
      </w:r>
      <w:r w:rsidR="001A3AF0" w:rsidRPr="00FA05D9">
        <w:rPr>
          <w:rFonts w:ascii="Times New Roman" w:eastAsia="Times New Roman" w:hAnsi="Times New Roman" w:cs="Times New Roman"/>
          <w:i/>
          <w:sz w:val="24"/>
          <w:szCs w:val="24"/>
          <w:u w:val="single"/>
        </w:rPr>
        <w:t xml:space="preserve"> activities have been performed</w:t>
      </w:r>
      <w:r w:rsidRPr="00FA05D9">
        <w:rPr>
          <w:rFonts w:ascii="Times New Roman" w:eastAsia="Times New Roman" w:hAnsi="Times New Roman" w:cs="Times New Roman"/>
          <w:i/>
          <w:sz w:val="24"/>
          <w:szCs w:val="24"/>
          <w:u w:val="single"/>
        </w:rPr>
        <w:t>:</w:t>
      </w:r>
    </w:p>
    <w:p w14:paraId="5603EDFC" w14:textId="77777777" w:rsidR="004B4ABF" w:rsidRDefault="004B4ABF" w:rsidP="004B4ABF">
      <w:pPr>
        <w:ind w:right="-45"/>
        <w:jc w:val="both"/>
        <w:rPr>
          <w:rFonts w:ascii="Times New Roman" w:eastAsia="Times New Roman" w:hAnsi="Times New Roman" w:cs="Times New Roman"/>
          <w:sz w:val="24"/>
          <w:szCs w:val="24"/>
        </w:rPr>
      </w:pPr>
    </w:p>
    <w:p w14:paraId="6FCDB58F" w14:textId="77777777" w:rsidR="00BC43A5" w:rsidRPr="00FA05D9" w:rsidRDefault="00BC43A5" w:rsidP="004B4ABF">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During the state of emergency, in the context of the Covid-19 pandemic, the central and local public authorities, the responsible institutions, donors/development partners, </w:t>
      </w:r>
      <w:r w:rsidR="009C0C4C" w:rsidRPr="00FA05D9">
        <w:rPr>
          <w:rFonts w:ascii="Times New Roman" w:eastAsia="Times New Roman" w:hAnsi="Times New Roman" w:cs="Times New Roman"/>
          <w:sz w:val="24"/>
          <w:szCs w:val="24"/>
        </w:rPr>
        <w:t xml:space="preserve">have undertaken </w:t>
      </w:r>
      <w:r w:rsidRPr="00FA05D9">
        <w:rPr>
          <w:rFonts w:ascii="Times New Roman" w:eastAsia="Times New Roman" w:hAnsi="Times New Roman" w:cs="Times New Roman"/>
          <w:sz w:val="24"/>
          <w:szCs w:val="24"/>
        </w:rPr>
        <w:t>several actions of support</w:t>
      </w:r>
      <w:r w:rsidR="009C0C4C" w:rsidRPr="00FA05D9">
        <w:rPr>
          <w:rFonts w:ascii="Times New Roman" w:eastAsia="Times New Roman" w:hAnsi="Times New Roman" w:cs="Times New Roman"/>
          <w:sz w:val="24"/>
          <w:szCs w:val="24"/>
        </w:rPr>
        <w:t xml:space="preserve"> and</w:t>
      </w:r>
      <w:r w:rsidR="001A3AF0"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assistance, </w:t>
      </w:r>
      <w:r w:rsidR="009C0C4C" w:rsidRPr="00FA05D9">
        <w:rPr>
          <w:rFonts w:ascii="Times New Roman" w:eastAsia="Times New Roman" w:hAnsi="Times New Roman" w:cs="Times New Roman"/>
          <w:sz w:val="24"/>
          <w:szCs w:val="24"/>
        </w:rPr>
        <w:t xml:space="preserve">including </w:t>
      </w:r>
      <w:r w:rsidRPr="00FA05D9">
        <w:rPr>
          <w:rFonts w:ascii="Times New Roman" w:eastAsia="Times New Roman" w:hAnsi="Times New Roman" w:cs="Times New Roman"/>
          <w:sz w:val="24"/>
          <w:szCs w:val="24"/>
        </w:rPr>
        <w:t>for pe</w:t>
      </w:r>
      <w:r w:rsidR="009C0C4C" w:rsidRPr="00FA05D9">
        <w:rPr>
          <w:rFonts w:ascii="Times New Roman" w:eastAsia="Times New Roman" w:hAnsi="Times New Roman" w:cs="Times New Roman"/>
          <w:sz w:val="24"/>
          <w:szCs w:val="24"/>
        </w:rPr>
        <w:t>rsons</w:t>
      </w:r>
      <w:r w:rsidRPr="00FA05D9">
        <w:rPr>
          <w:rFonts w:ascii="Times New Roman" w:eastAsia="Times New Roman" w:hAnsi="Times New Roman" w:cs="Times New Roman"/>
          <w:sz w:val="24"/>
          <w:szCs w:val="24"/>
        </w:rPr>
        <w:t xml:space="preserve"> with </w:t>
      </w:r>
      <w:r w:rsidR="00183D48" w:rsidRPr="00FA05D9">
        <w:rPr>
          <w:rFonts w:ascii="Times New Roman" w:eastAsia="Times New Roman" w:hAnsi="Times New Roman" w:cs="Times New Roman"/>
          <w:sz w:val="24"/>
          <w:szCs w:val="24"/>
        </w:rPr>
        <w:t>disabilities:</w:t>
      </w:r>
    </w:p>
    <w:p w14:paraId="41BB270F" w14:textId="77777777" w:rsidR="00BC43A5" w:rsidRPr="00FA05D9" w:rsidRDefault="001A3AF0" w:rsidP="004B4ABF">
      <w:pPr>
        <w:pStyle w:val="ListParagraph"/>
        <w:numPr>
          <w:ilvl w:val="0"/>
          <w:numId w:val="28"/>
        </w:numPr>
        <w:tabs>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Extended the period of disability in case of it </w:t>
      </w:r>
      <w:r w:rsidR="00C70F4E" w:rsidRPr="00FA05D9">
        <w:rPr>
          <w:rFonts w:ascii="Times New Roman" w:eastAsia="Times New Roman" w:hAnsi="Times New Roman" w:cs="Times New Roman"/>
          <w:sz w:val="24"/>
          <w:szCs w:val="24"/>
        </w:rPr>
        <w:t>expiration during the period of emergency</w:t>
      </w:r>
      <w:r w:rsidR="00BC43A5" w:rsidRPr="00FA05D9">
        <w:rPr>
          <w:rFonts w:ascii="Times New Roman" w:eastAsia="Times New Roman" w:hAnsi="Times New Roman" w:cs="Times New Roman"/>
          <w:sz w:val="24"/>
          <w:szCs w:val="24"/>
        </w:rPr>
        <w:t>;</w:t>
      </w:r>
    </w:p>
    <w:p w14:paraId="43D64AE2" w14:textId="77777777" w:rsidR="00BC43A5" w:rsidRPr="00FA05D9" w:rsidRDefault="00C70F4E" w:rsidP="004B4ABF">
      <w:pPr>
        <w:pStyle w:val="ListParagraph"/>
        <w:numPr>
          <w:ilvl w:val="0"/>
          <w:numId w:val="28"/>
        </w:numPr>
        <w:tabs>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Provided social benefits for all persons with disabilities whose disability certificate expired during emergency, until the disability re-assessment was performed bu</w:t>
      </w:r>
      <w:r w:rsidR="00183D48" w:rsidRPr="00FA05D9">
        <w:rPr>
          <w:rFonts w:ascii="Times New Roman" w:eastAsia="Times New Roman" w:hAnsi="Times New Roman" w:cs="Times New Roman"/>
          <w:sz w:val="24"/>
          <w:szCs w:val="24"/>
        </w:rPr>
        <w:t>t no later than August 01, 2020</w:t>
      </w:r>
      <w:r w:rsidRPr="00FA05D9">
        <w:rPr>
          <w:rFonts w:ascii="Times New Roman" w:eastAsia="Times New Roman" w:hAnsi="Times New Roman" w:cs="Times New Roman"/>
          <w:sz w:val="24"/>
          <w:szCs w:val="24"/>
        </w:rPr>
        <w:t xml:space="preserve"> </w:t>
      </w:r>
      <w:r w:rsidR="00BC43A5" w:rsidRPr="00FA05D9">
        <w:rPr>
          <w:rFonts w:ascii="Times New Roman" w:eastAsia="Times New Roman" w:hAnsi="Times New Roman" w:cs="Times New Roman"/>
          <w:sz w:val="24"/>
          <w:szCs w:val="24"/>
        </w:rPr>
        <w:t>subsequently</w:t>
      </w:r>
      <w:r w:rsidR="00183D48" w:rsidRPr="00FA05D9">
        <w:rPr>
          <w:rFonts w:ascii="Times New Roman" w:eastAsia="Times New Roman" w:hAnsi="Times New Roman" w:cs="Times New Roman"/>
          <w:sz w:val="24"/>
          <w:szCs w:val="24"/>
        </w:rPr>
        <w:t xml:space="preserve">; </w:t>
      </w:r>
      <w:r w:rsidR="00BC43A5" w:rsidRPr="00FA05D9">
        <w:rPr>
          <w:rFonts w:ascii="Times New Roman" w:eastAsia="Times New Roman" w:hAnsi="Times New Roman" w:cs="Times New Roman"/>
          <w:sz w:val="24"/>
          <w:szCs w:val="24"/>
        </w:rPr>
        <w:t xml:space="preserve"> </w:t>
      </w:r>
    </w:p>
    <w:p w14:paraId="0F03912D" w14:textId="77777777" w:rsidR="00BC43A5" w:rsidRPr="00FA05D9" w:rsidRDefault="006B464A" w:rsidP="004B4ABF">
      <w:pPr>
        <w:pStyle w:val="ListParagraph"/>
        <w:numPr>
          <w:ilvl w:val="0"/>
          <w:numId w:val="28"/>
        </w:numPr>
        <w:tabs>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w:t>
      </w:r>
      <w:r w:rsidR="00BC43A5" w:rsidRPr="00FA05D9">
        <w:rPr>
          <w:rFonts w:ascii="Times New Roman" w:eastAsia="Times New Roman" w:hAnsi="Times New Roman" w:cs="Times New Roman"/>
          <w:sz w:val="24"/>
          <w:szCs w:val="24"/>
        </w:rPr>
        <w:t xml:space="preserve">he financial motivation </w:t>
      </w:r>
      <w:r w:rsidRPr="00FA05D9">
        <w:rPr>
          <w:rFonts w:ascii="Times New Roman" w:eastAsia="Times New Roman" w:hAnsi="Times New Roman" w:cs="Times New Roman"/>
          <w:sz w:val="24"/>
          <w:szCs w:val="24"/>
        </w:rPr>
        <w:t xml:space="preserve">for </w:t>
      </w:r>
      <w:r w:rsidR="00BC43A5" w:rsidRPr="00FA05D9">
        <w:rPr>
          <w:rFonts w:ascii="Times New Roman" w:eastAsia="Times New Roman" w:hAnsi="Times New Roman" w:cs="Times New Roman"/>
          <w:sz w:val="24"/>
          <w:szCs w:val="24"/>
        </w:rPr>
        <w:t xml:space="preserve">the staff of the Temporary Placement Centers for the </w:t>
      </w:r>
      <w:r w:rsidRPr="00FA05D9">
        <w:rPr>
          <w:rFonts w:ascii="Times New Roman" w:eastAsia="Times New Roman" w:hAnsi="Times New Roman" w:cs="Times New Roman"/>
          <w:sz w:val="24"/>
          <w:szCs w:val="24"/>
        </w:rPr>
        <w:t xml:space="preserve">elderly people and </w:t>
      </w:r>
      <w:r w:rsidR="00BC43A5" w:rsidRPr="00FA05D9">
        <w:rPr>
          <w:rFonts w:ascii="Times New Roman" w:eastAsia="Times New Roman" w:hAnsi="Times New Roman" w:cs="Times New Roman"/>
          <w:sz w:val="24"/>
          <w:szCs w:val="24"/>
        </w:rPr>
        <w:t xml:space="preserve">and </w:t>
      </w:r>
      <w:r w:rsidR="00183D48" w:rsidRPr="00FA05D9">
        <w:rPr>
          <w:rFonts w:ascii="Times New Roman" w:eastAsia="Times New Roman" w:hAnsi="Times New Roman" w:cs="Times New Roman"/>
          <w:sz w:val="24"/>
          <w:szCs w:val="24"/>
        </w:rPr>
        <w:t>persons with disabilities</w:t>
      </w:r>
      <w:r w:rsidR="00BC43A5" w:rsidRPr="00FA05D9">
        <w:rPr>
          <w:rFonts w:ascii="Times New Roman" w:eastAsia="Times New Roman" w:hAnsi="Times New Roman" w:cs="Times New Roman"/>
          <w:sz w:val="24"/>
          <w:szCs w:val="24"/>
        </w:rPr>
        <w:t xml:space="preserve">, during the emergency, </w:t>
      </w:r>
      <w:r w:rsidR="00766DBB" w:rsidRPr="00FA05D9">
        <w:rPr>
          <w:rFonts w:ascii="Times New Roman" w:eastAsia="Times New Roman" w:hAnsi="Times New Roman" w:cs="Times New Roman"/>
          <w:sz w:val="24"/>
          <w:szCs w:val="24"/>
        </w:rPr>
        <w:t xml:space="preserve">to take special measure for prevention and control </w:t>
      </w:r>
      <w:r w:rsidR="00BC43A5" w:rsidRPr="00FA05D9">
        <w:rPr>
          <w:rFonts w:ascii="Times New Roman" w:eastAsia="Times New Roman" w:hAnsi="Times New Roman" w:cs="Times New Roman"/>
          <w:sz w:val="24"/>
          <w:szCs w:val="24"/>
        </w:rPr>
        <w:t xml:space="preserve">of </w:t>
      </w:r>
      <w:r w:rsidR="00766DBB" w:rsidRPr="00FA05D9">
        <w:rPr>
          <w:rFonts w:ascii="Times New Roman" w:eastAsia="Times New Roman" w:hAnsi="Times New Roman" w:cs="Times New Roman"/>
          <w:sz w:val="24"/>
          <w:szCs w:val="24"/>
        </w:rPr>
        <w:t>Covid</w:t>
      </w:r>
      <w:r w:rsidR="00BC43A5" w:rsidRPr="00FA05D9">
        <w:rPr>
          <w:rFonts w:ascii="Times New Roman" w:eastAsia="Times New Roman" w:hAnsi="Times New Roman" w:cs="Times New Roman"/>
          <w:sz w:val="24"/>
          <w:szCs w:val="24"/>
        </w:rPr>
        <w:t>-19 infection;</w:t>
      </w:r>
    </w:p>
    <w:p w14:paraId="16E5335B" w14:textId="245C5A8B" w:rsidR="006671A8" w:rsidRPr="004B4ABF" w:rsidRDefault="00766DBB" w:rsidP="004B4ABF">
      <w:pPr>
        <w:pStyle w:val="ListParagraph"/>
        <w:numPr>
          <w:ilvl w:val="0"/>
          <w:numId w:val="28"/>
        </w:numPr>
        <w:tabs>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w:t>
      </w:r>
      <w:r w:rsidR="00BC43A5" w:rsidRPr="00FA05D9">
        <w:rPr>
          <w:rFonts w:ascii="Times New Roman" w:eastAsia="Times New Roman" w:hAnsi="Times New Roman" w:cs="Times New Roman"/>
          <w:sz w:val="24"/>
          <w:szCs w:val="24"/>
        </w:rPr>
        <w:t xml:space="preserve">local public authorities, through the social assistance </w:t>
      </w:r>
      <w:r w:rsidR="00903DDE" w:rsidRPr="00FA05D9">
        <w:rPr>
          <w:rFonts w:ascii="Times New Roman" w:eastAsia="Times New Roman" w:hAnsi="Times New Roman" w:cs="Times New Roman"/>
          <w:sz w:val="24"/>
          <w:szCs w:val="24"/>
        </w:rPr>
        <w:t>departments</w:t>
      </w:r>
      <w:r w:rsidR="00BC43A5" w:rsidRPr="00FA05D9">
        <w:rPr>
          <w:rFonts w:ascii="Times New Roman" w:eastAsia="Times New Roman" w:hAnsi="Times New Roman" w:cs="Times New Roman"/>
          <w:sz w:val="24"/>
          <w:szCs w:val="24"/>
        </w:rPr>
        <w:t xml:space="preserve"> </w:t>
      </w:r>
      <w:r w:rsidR="004B4ABF">
        <w:rPr>
          <w:rFonts w:ascii="Times New Roman" w:eastAsia="Times New Roman" w:hAnsi="Times New Roman" w:cs="Times New Roman"/>
          <w:sz w:val="24"/>
          <w:szCs w:val="24"/>
        </w:rPr>
        <w:t xml:space="preserve">provided </w:t>
      </w:r>
      <w:r w:rsidR="00183D48" w:rsidRPr="00FA05D9">
        <w:rPr>
          <w:rFonts w:ascii="Times New Roman" w:eastAsia="Times New Roman" w:hAnsi="Times New Roman" w:cs="Times New Roman"/>
          <w:sz w:val="24"/>
          <w:szCs w:val="24"/>
        </w:rPr>
        <w:t xml:space="preserve">assistcance </w:t>
      </w:r>
      <w:r w:rsidR="00903DDE" w:rsidRPr="00FA05D9">
        <w:rPr>
          <w:rFonts w:ascii="Times New Roman" w:eastAsia="Times New Roman" w:hAnsi="Times New Roman" w:cs="Times New Roman"/>
          <w:sz w:val="24"/>
          <w:szCs w:val="24"/>
        </w:rPr>
        <w:t>to people</w:t>
      </w:r>
      <w:r w:rsidR="00BC43A5" w:rsidRPr="00FA05D9">
        <w:rPr>
          <w:rFonts w:ascii="Times New Roman" w:eastAsia="Times New Roman" w:hAnsi="Times New Roman" w:cs="Times New Roman"/>
          <w:sz w:val="24"/>
          <w:szCs w:val="24"/>
        </w:rPr>
        <w:t xml:space="preserve"> with </w:t>
      </w:r>
      <w:r w:rsidRPr="00FA05D9">
        <w:rPr>
          <w:rFonts w:ascii="Times New Roman" w:eastAsia="Times New Roman" w:hAnsi="Times New Roman" w:cs="Times New Roman"/>
          <w:sz w:val="24"/>
          <w:szCs w:val="24"/>
        </w:rPr>
        <w:t xml:space="preserve">severe </w:t>
      </w:r>
      <w:r w:rsidR="00BC43A5" w:rsidRPr="00FA05D9">
        <w:rPr>
          <w:rFonts w:ascii="Times New Roman" w:eastAsia="Times New Roman" w:hAnsi="Times New Roman" w:cs="Times New Roman"/>
          <w:sz w:val="24"/>
          <w:szCs w:val="24"/>
        </w:rPr>
        <w:t xml:space="preserve">disabilities, including </w:t>
      </w:r>
      <w:r w:rsidRPr="00FA05D9">
        <w:rPr>
          <w:rFonts w:ascii="Times New Roman" w:eastAsia="Times New Roman" w:hAnsi="Times New Roman" w:cs="Times New Roman"/>
          <w:sz w:val="24"/>
          <w:szCs w:val="24"/>
        </w:rPr>
        <w:t>the involvement</w:t>
      </w:r>
      <w:r w:rsidR="00BC43A5" w:rsidRPr="00FA05D9">
        <w:rPr>
          <w:rFonts w:ascii="Times New Roman" w:eastAsia="Times New Roman" w:hAnsi="Times New Roman" w:cs="Times New Roman"/>
          <w:sz w:val="24"/>
          <w:szCs w:val="24"/>
        </w:rPr>
        <w:t xml:space="preserve"> of volunteers</w:t>
      </w:r>
      <w:r w:rsidR="00903DDE" w:rsidRPr="00FA05D9">
        <w:rPr>
          <w:rFonts w:ascii="Times New Roman" w:eastAsia="Times New Roman" w:hAnsi="Times New Roman" w:cs="Times New Roman"/>
          <w:sz w:val="24"/>
          <w:szCs w:val="24"/>
        </w:rPr>
        <w:t xml:space="preserve">; </w:t>
      </w:r>
    </w:p>
    <w:p w14:paraId="71EFF2E3" w14:textId="77777777" w:rsidR="00BC43A5" w:rsidRPr="00FA05D9" w:rsidRDefault="00BC43A5" w:rsidP="004B4ABF">
      <w:pPr>
        <w:pStyle w:val="ListParagraph"/>
        <w:numPr>
          <w:ilvl w:val="0"/>
          <w:numId w:val="28"/>
        </w:numPr>
        <w:tabs>
          <w:tab w:val="left" w:pos="540"/>
        </w:tabs>
        <w:jc w:val="both"/>
        <w:rPr>
          <w:rFonts w:ascii="Times New Roman" w:eastAsia="Times New Roman" w:hAnsi="Times New Roman" w:cs="Times New Roman"/>
          <w:color w:val="000000"/>
          <w:sz w:val="24"/>
          <w:szCs w:val="24"/>
        </w:rPr>
      </w:pPr>
      <w:r w:rsidRPr="004B4ABF">
        <w:rPr>
          <w:rFonts w:ascii="Times New Roman" w:eastAsia="Times New Roman" w:hAnsi="Times New Roman" w:cs="Times New Roman"/>
          <w:sz w:val="24"/>
          <w:szCs w:val="24"/>
        </w:rPr>
        <w:t>Online training courses were organized for employees of medical and social institutions, on</w:t>
      </w:r>
      <w:r w:rsidR="00766DBB" w:rsidRPr="004B4ABF">
        <w:rPr>
          <w:rFonts w:ascii="Times New Roman" w:eastAsia="Times New Roman" w:hAnsi="Times New Roman" w:cs="Times New Roman"/>
          <w:sz w:val="24"/>
          <w:szCs w:val="24"/>
        </w:rPr>
        <w:t xml:space="preserve"> provision</w:t>
      </w:r>
      <w:r w:rsidR="00766DBB" w:rsidRPr="00FA05D9">
        <w:rPr>
          <w:rFonts w:ascii="Times New Roman" w:eastAsia="Times New Roman" w:hAnsi="Times New Roman" w:cs="Times New Roman"/>
          <w:color w:val="000000"/>
          <w:sz w:val="24"/>
          <w:szCs w:val="24"/>
        </w:rPr>
        <w:t xml:space="preserve"> </w:t>
      </w:r>
      <w:r w:rsidR="004B4ABF">
        <w:rPr>
          <w:rFonts w:ascii="Times New Roman" w:eastAsia="Times New Roman" w:hAnsi="Times New Roman" w:cs="Times New Roman"/>
          <w:color w:val="000000"/>
          <w:sz w:val="24"/>
          <w:szCs w:val="24"/>
        </w:rPr>
        <w:t xml:space="preserve">of </w:t>
      </w:r>
      <w:r w:rsidR="00766DBB" w:rsidRPr="00FA05D9">
        <w:rPr>
          <w:rFonts w:ascii="Times New Roman" w:eastAsia="Times New Roman" w:hAnsi="Times New Roman" w:cs="Times New Roman"/>
          <w:color w:val="000000"/>
          <w:sz w:val="24"/>
          <w:szCs w:val="24"/>
        </w:rPr>
        <w:t>the</w:t>
      </w:r>
      <w:r w:rsidRPr="00FA05D9">
        <w:rPr>
          <w:rFonts w:ascii="Times New Roman" w:eastAsia="Times New Roman" w:hAnsi="Times New Roman" w:cs="Times New Roman"/>
          <w:color w:val="000000"/>
          <w:sz w:val="24"/>
          <w:szCs w:val="24"/>
        </w:rPr>
        <w:t xml:space="preserve"> medical and social services </w:t>
      </w:r>
      <w:r w:rsidR="00766DBB" w:rsidRPr="00FA05D9">
        <w:rPr>
          <w:rFonts w:ascii="Times New Roman" w:eastAsia="Times New Roman" w:hAnsi="Times New Roman" w:cs="Times New Roman"/>
          <w:color w:val="000000"/>
          <w:sz w:val="24"/>
          <w:szCs w:val="24"/>
        </w:rPr>
        <w:t>at</w:t>
      </w:r>
      <w:r w:rsidR="008118AF" w:rsidRPr="00FA05D9">
        <w:rPr>
          <w:rFonts w:ascii="Times New Roman" w:eastAsia="Times New Roman" w:hAnsi="Times New Roman" w:cs="Times New Roman"/>
          <w:color w:val="000000"/>
          <w:sz w:val="24"/>
          <w:szCs w:val="24"/>
        </w:rPr>
        <w:t xml:space="preserve"> </w:t>
      </w:r>
      <w:r w:rsidR="00766DBB"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home care and safe palliative care in the conditions of the </w:t>
      </w:r>
      <w:r w:rsidR="009C0C4C" w:rsidRPr="00FA05D9">
        <w:rPr>
          <w:rFonts w:ascii="Times New Roman" w:eastAsia="Times New Roman" w:hAnsi="Times New Roman" w:cs="Times New Roman"/>
          <w:color w:val="000000"/>
          <w:sz w:val="24"/>
          <w:szCs w:val="24"/>
        </w:rPr>
        <w:t xml:space="preserve">Coronavirus </w:t>
      </w:r>
      <w:r w:rsidRPr="00FA05D9">
        <w:rPr>
          <w:rFonts w:ascii="Times New Roman" w:eastAsia="Times New Roman" w:hAnsi="Times New Roman" w:cs="Times New Roman"/>
          <w:color w:val="000000"/>
          <w:sz w:val="24"/>
          <w:szCs w:val="24"/>
        </w:rPr>
        <w:t xml:space="preserve">pandemic", "Use of </w:t>
      </w:r>
      <w:r w:rsidR="008118AF" w:rsidRPr="00FA05D9">
        <w:rPr>
          <w:rFonts w:ascii="Times New Roman" w:eastAsia="Times New Roman" w:hAnsi="Times New Roman" w:cs="Times New Roman"/>
          <w:color w:val="000000"/>
          <w:sz w:val="24"/>
          <w:szCs w:val="24"/>
        </w:rPr>
        <w:t xml:space="preserve">individual </w:t>
      </w:r>
      <w:r w:rsidRPr="00FA05D9">
        <w:rPr>
          <w:rFonts w:ascii="Times New Roman" w:eastAsia="Times New Roman" w:hAnsi="Times New Roman" w:cs="Times New Roman"/>
          <w:color w:val="000000"/>
          <w:sz w:val="24"/>
          <w:szCs w:val="24"/>
        </w:rPr>
        <w:t>protective equipment: measures to prevent the spread of infection</w:t>
      </w:r>
      <w:r w:rsidR="009C0C4C"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w:t>
      </w:r>
    </w:p>
    <w:p w14:paraId="1D45DD96" w14:textId="77777777" w:rsidR="006671A8" w:rsidRPr="00FA05D9" w:rsidRDefault="00BC43A5" w:rsidP="004B4ABF">
      <w:pPr>
        <w:pStyle w:val="ListParagraph"/>
        <w:numPr>
          <w:ilvl w:val="0"/>
          <w:numId w:val="28"/>
        </w:numPr>
        <w:tabs>
          <w:tab w:val="left" w:pos="540"/>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w:t>
      </w:r>
      <w:r w:rsidR="008118AF" w:rsidRPr="00FA05D9">
        <w:rPr>
          <w:rFonts w:ascii="Times New Roman" w:eastAsia="Times New Roman" w:hAnsi="Times New Roman" w:cs="Times New Roman"/>
          <w:color w:val="000000"/>
          <w:sz w:val="24"/>
          <w:szCs w:val="24"/>
        </w:rPr>
        <w:t xml:space="preserve">Asisting people with disabilities </w:t>
      </w:r>
      <w:r w:rsidRPr="00FA05D9">
        <w:rPr>
          <w:rFonts w:ascii="Times New Roman" w:eastAsia="Times New Roman" w:hAnsi="Times New Roman" w:cs="Times New Roman"/>
          <w:color w:val="000000"/>
          <w:sz w:val="24"/>
          <w:szCs w:val="24"/>
        </w:rPr>
        <w:t xml:space="preserve">within the </w:t>
      </w:r>
      <w:r w:rsidR="008118AF" w:rsidRPr="00FA05D9">
        <w:rPr>
          <w:rFonts w:ascii="Times New Roman" w:eastAsia="Times New Roman" w:hAnsi="Times New Roman" w:cs="Times New Roman"/>
          <w:color w:val="000000"/>
          <w:sz w:val="24"/>
          <w:szCs w:val="24"/>
        </w:rPr>
        <w:t xml:space="preserve">placement </w:t>
      </w:r>
      <w:r w:rsidRPr="00FA05D9">
        <w:rPr>
          <w:rFonts w:ascii="Times New Roman" w:eastAsia="Times New Roman" w:hAnsi="Times New Roman" w:cs="Times New Roman"/>
          <w:color w:val="000000"/>
          <w:sz w:val="24"/>
          <w:szCs w:val="24"/>
        </w:rPr>
        <w:t xml:space="preserve">institutions during the </w:t>
      </w:r>
      <w:r w:rsidR="008118AF" w:rsidRPr="00FA05D9">
        <w:rPr>
          <w:rFonts w:ascii="Times New Roman" w:eastAsia="Times New Roman" w:hAnsi="Times New Roman" w:cs="Times New Roman"/>
          <w:color w:val="000000"/>
          <w:sz w:val="24"/>
          <w:szCs w:val="24"/>
        </w:rPr>
        <w:t>Covid</w:t>
      </w:r>
      <w:r w:rsidRPr="00FA05D9">
        <w:rPr>
          <w:rFonts w:ascii="Times New Roman" w:eastAsia="Times New Roman" w:hAnsi="Times New Roman" w:cs="Times New Roman"/>
          <w:color w:val="000000"/>
          <w:sz w:val="24"/>
          <w:szCs w:val="24"/>
        </w:rPr>
        <w:t>-19 pandemic</w:t>
      </w:r>
      <w:r w:rsidR="00E1501A"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w:t>
      </w:r>
    </w:p>
    <w:p w14:paraId="1C52855B" w14:textId="77777777" w:rsidR="004B4ABF" w:rsidRDefault="004B4ABF" w:rsidP="004B4ABF">
      <w:pPr>
        <w:pBdr>
          <w:top w:val="nil"/>
          <w:left w:val="nil"/>
          <w:bottom w:val="nil"/>
          <w:right w:val="nil"/>
          <w:between w:val="nil"/>
        </w:pBdr>
        <w:tabs>
          <w:tab w:val="left" w:pos="540"/>
        </w:tabs>
        <w:ind w:right="-45"/>
        <w:jc w:val="both"/>
        <w:rPr>
          <w:rFonts w:ascii="Times New Roman" w:eastAsia="Times New Roman" w:hAnsi="Times New Roman" w:cs="Times New Roman"/>
          <w:color w:val="000000"/>
          <w:sz w:val="24"/>
          <w:szCs w:val="24"/>
        </w:rPr>
      </w:pPr>
    </w:p>
    <w:p w14:paraId="24D2C0F0" w14:textId="0AAD93B1" w:rsidR="006671A8" w:rsidRPr="00FA05D9" w:rsidRDefault="00BC43A5" w:rsidP="004B4ABF">
      <w:pPr>
        <w:pBdr>
          <w:top w:val="nil"/>
          <w:left w:val="nil"/>
          <w:bottom w:val="nil"/>
          <w:right w:val="nil"/>
          <w:between w:val="nil"/>
        </w:pBdr>
        <w:tabs>
          <w:tab w:val="left" w:pos="540"/>
        </w:tabs>
        <w:spacing w:after="200"/>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Civil society has also been actively involved and has taken various actions to support people with disabilities during the COVID-19 pandemic. Thus, Keystone Moldova organized online seminars for local public authorities in several districts on how to manage social services during a pandemic and how to protect people with disabilities and staff from </w:t>
      </w:r>
      <w:r w:rsidR="008118AF" w:rsidRPr="00FA05D9">
        <w:rPr>
          <w:rFonts w:ascii="Times New Roman" w:eastAsia="Times New Roman" w:hAnsi="Times New Roman" w:cs="Times New Roman"/>
          <w:color w:val="000000"/>
          <w:sz w:val="24"/>
          <w:szCs w:val="24"/>
        </w:rPr>
        <w:t>Covid</w:t>
      </w:r>
      <w:r w:rsidRPr="00FA05D9">
        <w:rPr>
          <w:rFonts w:ascii="Times New Roman" w:eastAsia="Times New Roman" w:hAnsi="Times New Roman" w:cs="Times New Roman"/>
          <w:color w:val="000000"/>
          <w:sz w:val="24"/>
          <w:szCs w:val="24"/>
        </w:rPr>
        <w:t>-19 infection, as well as training sessions</w:t>
      </w:r>
      <w:r w:rsidR="00E1501A"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mentoring in developed services, in order to develop person-centered plans, more complicated case management, </w:t>
      </w:r>
      <w:r w:rsidR="008118AF" w:rsidRPr="00FA05D9">
        <w:rPr>
          <w:rFonts w:ascii="Times New Roman" w:eastAsia="Times New Roman" w:hAnsi="Times New Roman" w:cs="Times New Roman"/>
          <w:color w:val="000000"/>
          <w:sz w:val="24"/>
          <w:szCs w:val="24"/>
        </w:rPr>
        <w:t xml:space="preserve">chalenging </w:t>
      </w:r>
      <w:r w:rsidRPr="00FA05D9">
        <w:rPr>
          <w:rFonts w:ascii="Times New Roman" w:eastAsia="Times New Roman" w:hAnsi="Times New Roman" w:cs="Times New Roman"/>
          <w:color w:val="000000"/>
          <w:sz w:val="24"/>
          <w:szCs w:val="24"/>
        </w:rPr>
        <w:t>behavior management. The</w:t>
      </w:r>
      <w:r w:rsidR="004B4ABF">
        <w:rPr>
          <w:rFonts w:ascii="Times New Roman" w:eastAsia="Times New Roman" w:hAnsi="Times New Roman" w:cs="Times New Roman"/>
          <w:color w:val="000000"/>
          <w:sz w:val="24"/>
          <w:szCs w:val="24"/>
        </w:rPr>
        <w:t xml:space="preserve"> organization </w:t>
      </w:r>
      <w:r w:rsidR="008118AF" w:rsidRPr="00FA05D9">
        <w:rPr>
          <w:rFonts w:ascii="Times New Roman" w:eastAsia="Times New Roman" w:hAnsi="Times New Roman" w:cs="Times New Roman"/>
          <w:color w:val="000000"/>
          <w:sz w:val="24"/>
          <w:szCs w:val="24"/>
        </w:rPr>
        <w:t xml:space="preserve">delivered </w:t>
      </w:r>
      <w:r w:rsidRPr="00FA05D9">
        <w:rPr>
          <w:rFonts w:ascii="Times New Roman" w:eastAsia="Times New Roman" w:hAnsi="Times New Roman" w:cs="Times New Roman"/>
          <w:color w:val="000000"/>
          <w:sz w:val="24"/>
          <w:szCs w:val="24"/>
        </w:rPr>
        <w:t>protective equipment and materials</w:t>
      </w:r>
      <w:r w:rsidR="008118AF" w:rsidRPr="00FA05D9">
        <w:rPr>
          <w:rFonts w:ascii="Times New Roman" w:eastAsia="Times New Roman" w:hAnsi="Times New Roman" w:cs="Times New Roman"/>
          <w:color w:val="000000"/>
          <w:sz w:val="24"/>
          <w:szCs w:val="24"/>
        </w:rPr>
        <w:t xml:space="preserve"> procured fro</w:t>
      </w:r>
      <w:r w:rsidR="004B4ABF">
        <w:rPr>
          <w:rFonts w:ascii="Times New Roman" w:eastAsia="Times New Roman" w:hAnsi="Times New Roman" w:cs="Times New Roman"/>
          <w:color w:val="000000"/>
          <w:sz w:val="24"/>
          <w:szCs w:val="24"/>
        </w:rPr>
        <w:t>m</w:t>
      </w:r>
      <w:r w:rsidR="008118AF" w:rsidRPr="00FA05D9">
        <w:rPr>
          <w:rFonts w:ascii="Times New Roman" w:eastAsia="Times New Roman" w:hAnsi="Times New Roman" w:cs="Times New Roman"/>
          <w:color w:val="000000"/>
          <w:sz w:val="24"/>
          <w:szCs w:val="24"/>
        </w:rPr>
        <w:t xml:space="preserve"> EU and Soros Foudation Moldova funds</w:t>
      </w:r>
      <w:r w:rsidRPr="00FA05D9">
        <w:rPr>
          <w:rFonts w:ascii="Times New Roman" w:eastAsia="Times New Roman" w:hAnsi="Times New Roman" w:cs="Times New Roman"/>
          <w:color w:val="000000"/>
          <w:sz w:val="24"/>
          <w:szCs w:val="24"/>
        </w:rPr>
        <w:t xml:space="preserve">. </w:t>
      </w:r>
      <w:r w:rsidR="008118AF" w:rsidRPr="00FA05D9">
        <w:rPr>
          <w:rFonts w:ascii="Times New Roman" w:eastAsia="Times New Roman" w:hAnsi="Times New Roman" w:cs="Times New Roman"/>
          <w:color w:val="000000"/>
          <w:sz w:val="24"/>
          <w:szCs w:val="24"/>
        </w:rPr>
        <w:t>Also, Keystone and</w:t>
      </w:r>
      <w:r w:rsidRPr="00FA05D9">
        <w:rPr>
          <w:rFonts w:ascii="Times New Roman" w:eastAsia="Times New Roman" w:hAnsi="Times New Roman" w:cs="Times New Roman"/>
          <w:color w:val="000000"/>
          <w:sz w:val="24"/>
          <w:szCs w:val="24"/>
        </w:rPr>
        <w:t xml:space="preserve"> AOPD</w:t>
      </w:r>
      <w:r w:rsidR="008118AF" w:rsidRPr="00FA05D9">
        <w:rPr>
          <w:rFonts w:ascii="Times New Roman" w:eastAsia="Times New Roman" w:hAnsi="Times New Roman" w:cs="Times New Roman"/>
          <w:color w:val="000000"/>
          <w:sz w:val="24"/>
          <w:szCs w:val="24"/>
        </w:rPr>
        <w:t xml:space="preserve"> conducted a sociological research </w:t>
      </w:r>
      <w:r w:rsidRPr="00FA05D9">
        <w:rPr>
          <w:rFonts w:ascii="Times New Roman" w:eastAsia="Times New Roman" w:hAnsi="Times New Roman" w:cs="Times New Roman"/>
          <w:color w:val="000000"/>
          <w:sz w:val="24"/>
          <w:szCs w:val="24"/>
        </w:rPr>
        <w:t xml:space="preserve">on the impact of </w:t>
      </w:r>
      <w:r w:rsidR="008118AF" w:rsidRPr="00FA05D9">
        <w:rPr>
          <w:rFonts w:ascii="Times New Roman" w:eastAsia="Times New Roman" w:hAnsi="Times New Roman" w:cs="Times New Roman"/>
          <w:color w:val="000000"/>
          <w:sz w:val="24"/>
          <w:szCs w:val="24"/>
        </w:rPr>
        <w:t>Covid</w:t>
      </w:r>
      <w:r w:rsidRPr="00FA05D9">
        <w:rPr>
          <w:rFonts w:ascii="Times New Roman" w:eastAsia="Times New Roman" w:hAnsi="Times New Roman" w:cs="Times New Roman"/>
          <w:color w:val="000000"/>
          <w:sz w:val="24"/>
          <w:szCs w:val="24"/>
        </w:rPr>
        <w:t>-19 on people with disabilities, with recommendations to central and local public authorities.</w:t>
      </w:r>
    </w:p>
    <w:p w14:paraId="4440789A" w14:textId="77777777" w:rsidR="006671A8" w:rsidRPr="00FA05D9" w:rsidRDefault="00010F23" w:rsidP="00A6715E">
      <w:pPr>
        <w:pStyle w:val="Heading2"/>
        <w:ind w:firstLine="360"/>
        <w:rPr>
          <w:rFonts w:ascii="Times New Roman" w:hAnsi="Times New Roman" w:cs="Times New Roman"/>
          <w:b/>
          <w:sz w:val="24"/>
          <w:szCs w:val="24"/>
        </w:rPr>
      </w:pPr>
      <w:bookmarkStart w:id="14" w:name="_Toc59132239"/>
      <w:r w:rsidRPr="00FA05D9">
        <w:rPr>
          <w:rFonts w:ascii="Times New Roman" w:hAnsi="Times New Roman" w:cs="Times New Roman"/>
          <w:b/>
          <w:sz w:val="24"/>
          <w:szCs w:val="24"/>
        </w:rPr>
        <w:lastRenderedPageBreak/>
        <w:t>Artic</w:t>
      </w:r>
      <w:r w:rsidR="00BC43A5" w:rsidRPr="00FA05D9">
        <w:rPr>
          <w:rFonts w:ascii="Times New Roman" w:hAnsi="Times New Roman" w:cs="Times New Roman"/>
          <w:b/>
          <w:sz w:val="24"/>
          <w:szCs w:val="24"/>
        </w:rPr>
        <w:t xml:space="preserve">le </w:t>
      </w:r>
      <w:r w:rsidRPr="00FA05D9">
        <w:rPr>
          <w:rFonts w:ascii="Times New Roman" w:hAnsi="Times New Roman" w:cs="Times New Roman"/>
          <w:b/>
          <w:sz w:val="24"/>
          <w:szCs w:val="24"/>
        </w:rPr>
        <w:t xml:space="preserve">12. </w:t>
      </w:r>
      <w:r w:rsidR="00BC43A5" w:rsidRPr="00FA05D9">
        <w:rPr>
          <w:rFonts w:ascii="Times New Roman" w:hAnsi="Times New Roman" w:cs="Times New Roman"/>
          <w:b/>
          <w:sz w:val="24"/>
          <w:szCs w:val="24"/>
        </w:rPr>
        <w:t>Equal recognition before the law</w:t>
      </w:r>
      <w:bookmarkEnd w:id="14"/>
      <w:r w:rsidR="00BC43A5" w:rsidRPr="00FA05D9">
        <w:rPr>
          <w:rFonts w:ascii="Times New Roman" w:hAnsi="Times New Roman" w:cs="Times New Roman"/>
          <w:b/>
          <w:sz w:val="24"/>
          <w:szCs w:val="24"/>
        </w:rPr>
        <w:t xml:space="preserve"> </w:t>
      </w:r>
    </w:p>
    <w:p w14:paraId="785F755F" w14:textId="40079217" w:rsidR="00D3205D" w:rsidRPr="00FA05D9" w:rsidRDefault="005F14D9" w:rsidP="004B4ABF">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According to the</w:t>
      </w:r>
      <w:r w:rsidR="00D3205D" w:rsidRPr="00FA05D9">
        <w:rPr>
          <w:rFonts w:ascii="Times New Roman" w:eastAsia="Times New Roman" w:hAnsi="Times New Roman" w:cs="Times New Roman"/>
          <w:color w:val="000000"/>
          <w:sz w:val="24"/>
          <w:szCs w:val="24"/>
        </w:rPr>
        <w:t xml:space="preserve"> Law 60/2012 on social inclusion</w:t>
      </w:r>
      <w:r w:rsidRPr="00FA05D9">
        <w:rPr>
          <w:rFonts w:ascii="Times New Roman" w:eastAsia="Times New Roman" w:hAnsi="Times New Roman" w:cs="Times New Roman"/>
          <w:color w:val="000000"/>
          <w:sz w:val="24"/>
          <w:szCs w:val="24"/>
        </w:rPr>
        <w:t>,</w:t>
      </w:r>
      <w:r w:rsidR="00D3205D" w:rsidRPr="00FA05D9">
        <w:rPr>
          <w:rFonts w:ascii="Times New Roman" w:eastAsia="Times New Roman" w:hAnsi="Times New Roman" w:cs="Times New Roman"/>
          <w:color w:val="000000"/>
          <w:sz w:val="24"/>
          <w:szCs w:val="24"/>
        </w:rPr>
        <w:t xml:space="preserve"> persons with disabilities benefit from legal capacity in equal measure with other persons in all aspects of life, and from protection and legal assistance measures </w:t>
      </w:r>
      <w:r w:rsidRPr="00FA05D9">
        <w:rPr>
          <w:rFonts w:ascii="Times New Roman" w:eastAsia="Times New Roman" w:hAnsi="Times New Roman" w:cs="Times New Roman"/>
          <w:color w:val="000000"/>
          <w:sz w:val="24"/>
          <w:szCs w:val="24"/>
        </w:rPr>
        <w:t>to</w:t>
      </w:r>
      <w:r w:rsidR="00D3205D" w:rsidRPr="00FA05D9">
        <w:rPr>
          <w:rFonts w:ascii="Times New Roman" w:eastAsia="Times New Roman" w:hAnsi="Times New Roman" w:cs="Times New Roman"/>
          <w:color w:val="000000"/>
          <w:sz w:val="24"/>
          <w:szCs w:val="24"/>
        </w:rPr>
        <w:t xml:space="preserve"> exercise </w:t>
      </w:r>
      <w:r w:rsidRPr="00FA05D9">
        <w:rPr>
          <w:rFonts w:ascii="Times New Roman" w:eastAsia="Times New Roman" w:hAnsi="Times New Roman" w:cs="Times New Roman"/>
          <w:color w:val="000000"/>
          <w:sz w:val="24"/>
          <w:szCs w:val="24"/>
        </w:rPr>
        <w:t xml:space="preserve">their </w:t>
      </w:r>
      <w:r w:rsidR="00D3205D" w:rsidRPr="00FA05D9">
        <w:rPr>
          <w:rFonts w:ascii="Times New Roman" w:eastAsia="Times New Roman" w:hAnsi="Times New Roman" w:cs="Times New Roman"/>
          <w:color w:val="000000"/>
          <w:sz w:val="24"/>
          <w:szCs w:val="24"/>
        </w:rPr>
        <w:t>legal capacity</w:t>
      </w:r>
      <w:r w:rsidRPr="00FA05D9">
        <w:rPr>
          <w:rFonts w:ascii="Times New Roman" w:eastAsia="Times New Roman" w:hAnsi="Times New Roman" w:cs="Times New Roman"/>
          <w:color w:val="000000"/>
          <w:sz w:val="24"/>
          <w:szCs w:val="24"/>
        </w:rPr>
        <w:t xml:space="preserve">. </w:t>
      </w:r>
    </w:p>
    <w:p w14:paraId="0126BE05" w14:textId="77777777" w:rsidR="004B4ABF" w:rsidRDefault="004B4ABF" w:rsidP="004B4ABF">
      <w:pPr>
        <w:pBdr>
          <w:top w:val="nil"/>
          <w:left w:val="nil"/>
          <w:bottom w:val="nil"/>
          <w:right w:val="nil"/>
          <w:between w:val="nil"/>
        </w:pBdr>
        <w:jc w:val="both"/>
        <w:rPr>
          <w:rFonts w:ascii="Times New Roman" w:eastAsia="Times New Roman" w:hAnsi="Times New Roman" w:cs="Times New Roman"/>
          <w:i/>
          <w:iCs/>
          <w:color w:val="000000"/>
          <w:sz w:val="24"/>
          <w:szCs w:val="24"/>
          <w:u w:val="single"/>
        </w:rPr>
      </w:pPr>
    </w:p>
    <w:p w14:paraId="465466B6" w14:textId="77777777" w:rsidR="00D3205D" w:rsidRPr="00FA05D9" w:rsidRDefault="00D3205D" w:rsidP="004B4ABF">
      <w:pPr>
        <w:pBdr>
          <w:top w:val="nil"/>
          <w:left w:val="nil"/>
          <w:bottom w:val="nil"/>
          <w:right w:val="nil"/>
          <w:between w:val="nil"/>
        </w:pBdr>
        <w:jc w:val="both"/>
        <w:rPr>
          <w:rFonts w:ascii="Times New Roman" w:eastAsia="Times New Roman" w:hAnsi="Times New Roman" w:cs="Times New Roman"/>
          <w:i/>
          <w:iCs/>
          <w:color w:val="000000"/>
          <w:sz w:val="24"/>
          <w:szCs w:val="24"/>
          <w:u w:val="single"/>
        </w:rPr>
      </w:pPr>
      <w:r w:rsidRPr="00FA05D9">
        <w:rPr>
          <w:rFonts w:ascii="Times New Roman" w:eastAsia="Times New Roman" w:hAnsi="Times New Roman" w:cs="Times New Roman"/>
          <w:i/>
          <w:iCs/>
          <w:color w:val="000000"/>
          <w:sz w:val="24"/>
          <w:szCs w:val="24"/>
          <w:u w:val="single"/>
        </w:rPr>
        <w:t xml:space="preserve">With reference to recommendation 25 letter (a) to (c) of the Committee's </w:t>
      </w:r>
      <w:r w:rsidR="005F14D9" w:rsidRPr="00FA05D9">
        <w:rPr>
          <w:rFonts w:ascii="Times New Roman" w:eastAsia="Times New Roman" w:hAnsi="Times New Roman" w:cs="Times New Roman"/>
          <w:i/>
          <w:iCs/>
          <w:color w:val="000000"/>
          <w:sz w:val="24"/>
          <w:szCs w:val="24"/>
          <w:u w:val="single"/>
        </w:rPr>
        <w:t>C</w:t>
      </w:r>
      <w:r w:rsidRPr="00FA05D9">
        <w:rPr>
          <w:rFonts w:ascii="Times New Roman" w:eastAsia="Times New Roman" w:hAnsi="Times New Roman" w:cs="Times New Roman"/>
          <w:i/>
          <w:iCs/>
          <w:color w:val="000000"/>
          <w:sz w:val="24"/>
          <w:szCs w:val="24"/>
          <w:u w:val="single"/>
        </w:rPr>
        <w:t xml:space="preserve">oncluding </w:t>
      </w:r>
      <w:r w:rsidR="005F14D9" w:rsidRPr="00FA05D9">
        <w:rPr>
          <w:rFonts w:ascii="Times New Roman" w:eastAsia="Times New Roman" w:hAnsi="Times New Roman" w:cs="Times New Roman"/>
          <w:i/>
          <w:iCs/>
          <w:color w:val="000000"/>
          <w:sz w:val="24"/>
          <w:szCs w:val="24"/>
          <w:u w:val="single"/>
        </w:rPr>
        <w:t>O</w:t>
      </w:r>
      <w:r w:rsidRPr="00FA05D9">
        <w:rPr>
          <w:rFonts w:ascii="Times New Roman" w:eastAsia="Times New Roman" w:hAnsi="Times New Roman" w:cs="Times New Roman"/>
          <w:i/>
          <w:iCs/>
          <w:color w:val="000000"/>
          <w:sz w:val="24"/>
          <w:szCs w:val="24"/>
          <w:u w:val="single"/>
        </w:rPr>
        <w:t>bservations, the following</w:t>
      </w:r>
      <w:r w:rsidR="005F14D9" w:rsidRPr="00FA05D9">
        <w:rPr>
          <w:rFonts w:ascii="Times New Roman" w:eastAsia="Times New Roman" w:hAnsi="Times New Roman" w:cs="Times New Roman"/>
          <w:i/>
          <w:iCs/>
          <w:color w:val="000000"/>
          <w:sz w:val="24"/>
          <w:szCs w:val="24"/>
          <w:u w:val="single"/>
        </w:rPr>
        <w:t xml:space="preserve"> activites have been performed</w:t>
      </w:r>
      <w:r w:rsidRPr="00FA05D9">
        <w:rPr>
          <w:rFonts w:ascii="Times New Roman" w:eastAsia="Times New Roman" w:hAnsi="Times New Roman" w:cs="Times New Roman"/>
          <w:i/>
          <w:iCs/>
          <w:color w:val="000000"/>
          <w:sz w:val="24"/>
          <w:szCs w:val="24"/>
          <w:u w:val="single"/>
        </w:rPr>
        <w:t>:</w:t>
      </w:r>
    </w:p>
    <w:p w14:paraId="2EF523FE" w14:textId="77777777" w:rsidR="004B4ABF" w:rsidRDefault="004B4ABF" w:rsidP="005F14D9">
      <w:pPr>
        <w:pBdr>
          <w:top w:val="nil"/>
          <w:left w:val="nil"/>
          <w:bottom w:val="nil"/>
          <w:right w:val="nil"/>
          <w:between w:val="nil"/>
        </w:pBdr>
        <w:jc w:val="both"/>
        <w:rPr>
          <w:rFonts w:ascii="Times New Roman" w:eastAsia="Times New Roman" w:hAnsi="Times New Roman" w:cs="Times New Roman"/>
          <w:color w:val="000000"/>
          <w:sz w:val="24"/>
          <w:szCs w:val="24"/>
        </w:rPr>
      </w:pPr>
    </w:p>
    <w:p w14:paraId="0D729E58" w14:textId="2714A18D" w:rsidR="006671A8" w:rsidRPr="00FA05D9" w:rsidRDefault="00D3205D" w:rsidP="005F14D9">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In 2017, by Law no. 66, amendments and completions were made to the Civil Code no. 1107/2002, Code of Civil Procedure no. 225/2003, Family Code no. 1316/2000, Execution </w:t>
      </w:r>
      <w:r w:rsidR="00425C13" w:rsidRPr="00FA05D9">
        <w:rPr>
          <w:rFonts w:ascii="Times New Roman" w:eastAsia="Times New Roman" w:hAnsi="Times New Roman" w:cs="Times New Roman"/>
          <w:color w:val="000000"/>
          <w:sz w:val="24"/>
          <w:szCs w:val="24"/>
        </w:rPr>
        <w:t xml:space="preserve">Code </w:t>
      </w:r>
      <w:r w:rsidRPr="00FA05D9">
        <w:rPr>
          <w:rFonts w:ascii="Times New Roman" w:eastAsia="Times New Roman" w:hAnsi="Times New Roman" w:cs="Times New Roman"/>
          <w:color w:val="000000"/>
          <w:sz w:val="24"/>
          <w:szCs w:val="24"/>
        </w:rPr>
        <w:t>no. 443/2004, Law on mental health no. 1402/1997, as well as in other relevant legislative acts (</w:t>
      </w:r>
      <w:r w:rsidR="005F14D9" w:rsidRPr="00FA05D9">
        <w:rPr>
          <w:rFonts w:ascii="Times New Roman" w:eastAsia="Times New Roman" w:hAnsi="Times New Roman" w:cs="Times New Roman"/>
          <w:color w:val="000000"/>
          <w:sz w:val="24"/>
          <w:szCs w:val="24"/>
        </w:rPr>
        <w:t xml:space="preserve">in </w:t>
      </w:r>
      <w:r w:rsidRPr="00FA05D9">
        <w:rPr>
          <w:rFonts w:ascii="Times New Roman" w:eastAsia="Times New Roman" w:hAnsi="Times New Roman" w:cs="Times New Roman"/>
          <w:color w:val="000000"/>
          <w:sz w:val="24"/>
          <w:szCs w:val="24"/>
        </w:rPr>
        <w:t xml:space="preserve"> total 16 legislative acts)</w:t>
      </w:r>
      <w:r w:rsidR="005F14D9" w:rsidRPr="00FA05D9">
        <w:rPr>
          <w:rFonts w:ascii="Times New Roman" w:eastAsia="Times New Roman" w:hAnsi="Times New Roman" w:cs="Times New Roman"/>
          <w:color w:val="000000"/>
          <w:sz w:val="24"/>
          <w:szCs w:val="24"/>
        </w:rPr>
        <w:t xml:space="preserve">. </w:t>
      </w:r>
    </w:p>
    <w:p w14:paraId="01314BFF" w14:textId="77777777" w:rsidR="004B4ABF" w:rsidRDefault="004B4ABF" w:rsidP="004B4ABF">
      <w:pPr>
        <w:pBdr>
          <w:top w:val="nil"/>
          <w:left w:val="nil"/>
          <w:bottom w:val="nil"/>
          <w:right w:val="nil"/>
          <w:between w:val="nil"/>
        </w:pBdr>
        <w:jc w:val="both"/>
        <w:rPr>
          <w:rFonts w:ascii="Times New Roman" w:eastAsia="Times New Roman" w:hAnsi="Times New Roman" w:cs="Times New Roman"/>
          <w:color w:val="000000"/>
          <w:sz w:val="24"/>
          <w:szCs w:val="24"/>
        </w:rPr>
      </w:pPr>
    </w:p>
    <w:p w14:paraId="5B3D27B0" w14:textId="5D866FD1" w:rsidR="00596453" w:rsidRPr="00FA05D9" w:rsidRDefault="00D3205D" w:rsidP="004B4ABF">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According to the </w:t>
      </w:r>
      <w:r w:rsidR="00CC7921" w:rsidRPr="00FA05D9">
        <w:rPr>
          <w:rFonts w:ascii="Times New Roman" w:eastAsia="Times New Roman" w:hAnsi="Times New Roman" w:cs="Times New Roman"/>
          <w:color w:val="000000"/>
          <w:sz w:val="24"/>
          <w:szCs w:val="24"/>
        </w:rPr>
        <w:t>improved legal</w:t>
      </w:r>
      <w:r w:rsidR="004B4ABF">
        <w:rPr>
          <w:rFonts w:ascii="Times New Roman" w:eastAsia="Times New Roman" w:hAnsi="Times New Roman" w:cs="Times New Roman"/>
          <w:color w:val="000000"/>
          <w:sz w:val="24"/>
          <w:szCs w:val="24"/>
        </w:rPr>
        <w:t xml:space="preserve"> </w:t>
      </w:r>
      <w:r w:rsidR="00CC7921" w:rsidRPr="00FA05D9">
        <w:rPr>
          <w:rFonts w:ascii="Times New Roman" w:eastAsia="Times New Roman" w:hAnsi="Times New Roman" w:cs="Times New Roman"/>
          <w:color w:val="000000"/>
          <w:sz w:val="24"/>
          <w:szCs w:val="24"/>
        </w:rPr>
        <w:t>fr</w:t>
      </w:r>
      <w:r w:rsidR="004B4ABF">
        <w:rPr>
          <w:rFonts w:ascii="Times New Roman" w:eastAsia="Times New Roman" w:hAnsi="Times New Roman" w:cs="Times New Roman"/>
          <w:color w:val="000000"/>
          <w:sz w:val="24"/>
          <w:szCs w:val="24"/>
        </w:rPr>
        <w:t>a</w:t>
      </w:r>
      <w:r w:rsidR="00CC7921" w:rsidRPr="00FA05D9">
        <w:rPr>
          <w:rFonts w:ascii="Times New Roman" w:eastAsia="Times New Roman" w:hAnsi="Times New Roman" w:cs="Times New Roman"/>
          <w:color w:val="000000"/>
          <w:sz w:val="24"/>
          <w:szCs w:val="24"/>
        </w:rPr>
        <w:t>mework</w:t>
      </w:r>
      <w:r w:rsidRPr="00FA05D9">
        <w:rPr>
          <w:rFonts w:ascii="Times New Roman" w:eastAsia="Times New Roman" w:hAnsi="Times New Roman" w:cs="Times New Roman"/>
          <w:color w:val="000000"/>
          <w:sz w:val="24"/>
          <w:szCs w:val="24"/>
        </w:rPr>
        <w:t xml:space="preserve">, </w:t>
      </w:r>
      <w:r w:rsidR="00CC7921" w:rsidRPr="00FA05D9">
        <w:rPr>
          <w:rFonts w:ascii="Times New Roman" w:eastAsia="Times New Roman" w:hAnsi="Times New Roman" w:cs="Times New Roman"/>
          <w:color w:val="000000"/>
          <w:sz w:val="24"/>
          <w:szCs w:val="24"/>
        </w:rPr>
        <w:t xml:space="preserve">all persons with disabilities </w:t>
      </w:r>
      <w:r w:rsidR="00197A48" w:rsidRPr="00FA05D9">
        <w:rPr>
          <w:rFonts w:ascii="Times New Roman" w:eastAsia="Times New Roman" w:hAnsi="Times New Roman" w:cs="Times New Roman"/>
          <w:color w:val="000000"/>
          <w:sz w:val="24"/>
          <w:szCs w:val="24"/>
        </w:rPr>
        <w:t xml:space="preserve">have </w:t>
      </w:r>
      <w:r w:rsidR="002E10B6" w:rsidRPr="00FA05D9">
        <w:rPr>
          <w:rFonts w:ascii="Times New Roman" w:eastAsia="Times New Roman" w:hAnsi="Times New Roman" w:cs="Times New Roman"/>
          <w:color w:val="000000"/>
          <w:sz w:val="24"/>
          <w:szCs w:val="24"/>
        </w:rPr>
        <w:t xml:space="preserve">restored their legal </w:t>
      </w:r>
      <w:r w:rsidR="00197A48" w:rsidRPr="00FA05D9">
        <w:rPr>
          <w:rFonts w:ascii="Times New Roman" w:eastAsia="Times New Roman" w:hAnsi="Times New Roman" w:cs="Times New Roman"/>
          <w:color w:val="000000"/>
          <w:sz w:val="24"/>
          <w:szCs w:val="24"/>
        </w:rPr>
        <w:t xml:space="preserve">capacity. </w:t>
      </w:r>
      <w:r w:rsidR="002E10B6" w:rsidRPr="00FA05D9">
        <w:rPr>
          <w:rFonts w:ascii="Times New Roman" w:eastAsia="Times New Roman" w:hAnsi="Times New Roman" w:cs="Times New Roman"/>
          <w:color w:val="000000"/>
          <w:sz w:val="24"/>
          <w:szCs w:val="24"/>
        </w:rPr>
        <w:t xml:space="preserve"> </w:t>
      </w:r>
      <w:r w:rsidR="00197A48" w:rsidRPr="00FA05D9">
        <w:rPr>
          <w:rFonts w:ascii="Times New Roman" w:eastAsia="Times New Roman" w:hAnsi="Times New Roman" w:cs="Times New Roman"/>
          <w:color w:val="000000"/>
          <w:sz w:val="24"/>
          <w:szCs w:val="24"/>
        </w:rPr>
        <w:t>They can benefit o</w:t>
      </w:r>
      <w:r w:rsidR="009117C9" w:rsidRPr="00FA05D9">
        <w:rPr>
          <w:rFonts w:ascii="Times New Roman" w:eastAsia="Times New Roman" w:hAnsi="Times New Roman" w:cs="Times New Roman"/>
          <w:color w:val="000000"/>
          <w:sz w:val="24"/>
          <w:szCs w:val="24"/>
        </w:rPr>
        <w:t>f</w:t>
      </w:r>
      <w:r w:rsidR="00197A48" w:rsidRPr="00FA05D9">
        <w:rPr>
          <w:rFonts w:ascii="Times New Roman" w:eastAsia="Times New Roman" w:hAnsi="Times New Roman" w:cs="Times New Roman"/>
          <w:color w:val="000000"/>
          <w:sz w:val="24"/>
          <w:szCs w:val="24"/>
        </w:rPr>
        <w:t xml:space="preserve"> support</w:t>
      </w:r>
      <w:r w:rsidR="002E10B6" w:rsidRPr="00FA05D9">
        <w:rPr>
          <w:rFonts w:ascii="Times New Roman" w:eastAsia="Times New Roman" w:hAnsi="Times New Roman" w:cs="Times New Roman"/>
          <w:color w:val="000000"/>
          <w:sz w:val="24"/>
          <w:szCs w:val="24"/>
        </w:rPr>
        <w:t xml:space="preserve">ed </w:t>
      </w:r>
      <w:r w:rsidR="00197A48" w:rsidRPr="00FA05D9">
        <w:rPr>
          <w:rFonts w:ascii="Times New Roman" w:eastAsia="Times New Roman" w:hAnsi="Times New Roman" w:cs="Times New Roman"/>
          <w:color w:val="000000"/>
          <w:sz w:val="24"/>
          <w:szCs w:val="24"/>
        </w:rPr>
        <w:t>decision making</w:t>
      </w:r>
      <w:r w:rsidR="002E10B6"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through 2 </w:t>
      </w:r>
      <w:r w:rsidR="00197A48" w:rsidRPr="00FA05D9">
        <w:rPr>
          <w:rFonts w:ascii="Times New Roman" w:eastAsia="Times New Roman" w:hAnsi="Times New Roman" w:cs="Times New Roman"/>
          <w:color w:val="000000"/>
          <w:sz w:val="24"/>
          <w:szCs w:val="24"/>
        </w:rPr>
        <w:t>types of measures</w:t>
      </w:r>
      <w:r w:rsidRPr="00FA05D9">
        <w:rPr>
          <w:rFonts w:ascii="Times New Roman" w:eastAsia="Times New Roman" w:hAnsi="Times New Roman" w:cs="Times New Roman"/>
          <w:color w:val="000000"/>
          <w:sz w:val="24"/>
          <w:szCs w:val="24"/>
        </w:rPr>
        <w:t xml:space="preserve">: contractual (extrajudicial) measures and judicial </w:t>
      </w:r>
      <w:r w:rsidR="002E10B6" w:rsidRPr="00FA05D9">
        <w:rPr>
          <w:rFonts w:ascii="Times New Roman" w:eastAsia="Times New Roman" w:hAnsi="Times New Roman" w:cs="Times New Roman"/>
          <w:color w:val="000000"/>
          <w:sz w:val="24"/>
          <w:szCs w:val="24"/>
        </w:rPr>
        <w:t xml:space="preserve">protection </w:t>
      </w:r>
      <w:r w:rsidRPr="00FA05D9">
        <w:rPr>
          <w:rFonts w:ascii="Times New Roman" w:eastAsia="Times New Roman" w:hAnsi="Times New Roman" w:cs="Times New Roman"/>
          <w:color w:val="000000"/>
          <w:sz w:val="24"/>
          <w:szCs w:val="24"/>
        </w:rPr>
        <w:t xml:space="preserve">measures. Contractual measures are a novelty for the national legal system and include - the assistance contract (art. 74 - 75 of the Civil Code, </w:t>
      </w:r>
      <w:r w:rsidR="00425C13" w:rsidRPr="00FA05D9">
        <w:rPr>
          <w:rFonts w:ascii="Times New Roman" w:eastAsia="Times New Roman" w:hAnsi="Times New Roman" w:cs="Times New Roman"/>
          <w:color w:val="000000"/>
          <w:sz w:val="24"/>
          <w:szCs w:val="24"/>
        </w:rPr>
        <w:t>updated</w:t>
      </w:r>
      <w:r w:rsidRPr="00FA05D9">
        <w:rPr>
          <w:rFonts w:ascii="Times New Roman" w:eastAsia="Times New Roman" w:hAnsi="Times New Roman" w:cs="Times New Roman"/>
          <w:color w:val="000000"/>
          <w:sz w:val="24"/>
          <w:szCs w:val="24"/>
        </w:rPr>
        <w:t xml:space="preserve">) and the future protection mandate (art. 76 - 86). </w:t>
      </w:r>
      <w:r w:rsidR="009117C9" w:rsidRPr="00FA05D9">
        <w:rPr>
          <w:rFonts w:ascii="Times New Roman" w:eastAsia="Times New Roman" w:hAnsi="Times New Roman" w:cs="Times New Roman"/>
          <w:color w:val="000000"/>
          <w:sz w:val="24"/>
          <w:szCs w:val="24"/>
        </w:rPr>
        <w:t xml:space="preserve"> The </w:t>
      </w:r>
      <w:r w:rsidR="002E10B6" w:rsidRPr="00FA05D9">
        <w:rPr>
          <w:rFonts w:ascii="Times New Roman" w:eastAsia="Times New Roman" w:hAnsi="Times New Roman" w:cs="Times New Roman"/>
          <w:color w:val="000000"/>
          <w:sz w:val="24"/>
          <w:szCs w:val="24"/>
        </w:rPr>
        <w:t xml:space="preserve">judicial protection </w:t>
      </w:r>
      <w:r w:rsidR="00A6715E" w:rsidRPr="00FA05D9">
        <w:rPr>
          <w:rFonts w:ascii="Times New Roman" w:eastAsia="Times New Roman" w:hAnsi="Times New Roman" w:cs="Times New Roman"/>
          <w:color w:val="000000"/>
          <w:sz w:val="24"/>
          <w:szCs w:val="24"/>
        </w:rPr>
        <w:t>measures differ</w:t>
      </w:r>
      <w:r w:rsidRPr="00FA05D9">
        <w:rPr>
          <w:rFonts w:ascii="Times New Roman" w:eastAsia="Times New Roman" w:hAnsi="Times New Roman" w:cs="Times New Roman"/>
          <w:color w:val="000000"/>
          <w:sz w:val="24"/>
          <w:szCs w:val="24"/>
        </w:rPr>
        <w:t xml:space="preserve"> according to the intensity of the intervention in the person's life and they can be </w:t>
      </w:r>
      <w:r w:rsidR="002E10B6" w:rsidRPr="00FA05D9">
        <w:rPr>
          <w:rFonts w:ascii="Times New Roman" w:eastAsia="Times New Roman" w:hAnsi="Times New Roman" w:cs="Times New Roman"/>
          <w:color w:val="000000"/>
          <w:sz w:val="24"/>
          <w:szCs w:val="24"/>
        </w:rPr>
        <w:t xml:space="preserve">established </w:t>
      </w:r>
      <w:r w:rsidRPr="00FA05D9">
        <w:rPr>
          <w:rFonts w:ascii="Times New Roman" w:eastAsia="Times New Roman" w:hAnsi="Times New Roman" w:cs="Times New Roman"/>
          <w:color w:val="000000"/>
          <w:sz w:val="24"/>
          <w:szCs w:val="24"/>
        </w:rPr>
        <w:t xml:space="preserve">in respect of a person with full capacity to exercise. </w:t>
      </w:r>
    </w:p>
    <w:p w14:paraId="542871AA" w14:textId="77777777" w:rsidR="004B4ABF" w:rsidRDefault="004B4ABF" w:rsidP="004B4ABF">
      <w:pPr>
        <w:pBdr>
          <w:top w:val="nil"/>
          <w:left w:val="nil"/>
          <w:bottom w:val="nil"/>
          <w:right w:val="nil"/>
          <w:between w:val="nil"/>
        </w:pBdr>
        <w:jc w:val="both"/>
        <w:rPr>
          <w:rFonts w:ascii="Times New Roman" w:eastAsia="Times New Roman" w:hAnsi="Times New Roman" w:cs="Times New Roman"/>
          <w:color w:val="000000"/>
          <w:sz w:val="24"/>
          <w:szCs w:val="24"/>
        </w:rPr>
      </w:pPr>
    </w:p>
    <w:p w14:paraId="2E9D6D30" w14:textId="464E392C" w:rsidR="006671A8" w:rsidRPr="00FA05D9" w:rsidRDefault="00596453" w:rsidP="004B4ABF">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In order to </w:t>
      </w:r>
      <w:r w:rsidR="00096E9E" w:rsidRPr="00FA05D9">
        <w:rPr>
          <w:rFonts w:ascii="Times New Roman" w:eastAsia="Times New Roman" w:hAnsi="Times New Roman" w:cs="Times New Roman"/>
          <w:color w:val="000000"/>
          <w:sz w:val="24"/>
          <w:szCs w:val="24"/>
        </w:rPr>
        <w:t>to establish the cl</w:t>
      </w:r>
      <w:r w:rsidR="00A6715E" w:rsidRPr="00FA05D9">
        <w:rPr>
          <w:rFonts w:ascii="Times New Roman" w:eastAsia="Times New Roman" w:hAnsi="Times New Roman" w:cs="Times New Roman"/>
          <w:color w:val="000000"/>
          <w:sz w:val="24"/>
          <w:szCs w:val="24"/>
        </w:rPr>
        <w:t>e</w:t>
      </w:r>
      <w:r w:rsidR="00096E9E" w:rsidRPr="00FA05D9">
        <w:rPr>
          <w:rFonts w:ascii="Times New Roman" w:eastAsia="Times New Roman" w:hAnsi="Times New Roman" w:cs="Times New Roman"/>
          <w:color w:val="000000"/>
          <w:sz w:val="24"/>
          <w:szCs w:val="24"/>
        </w:rPr>
        <w:t>ar mechanism on providing support t</w:t>
      </w:r>
      <w:r w:rsidR="004B4ABF">
        <w:rPr>
          <w:rFonts w:ascii="Times New Roman" w:eastAsia="Times New Roman" w:hAnsi="Times New Roman" w:cs="Times New Roman"/>
          <w:color w:val="000000"/>
          <w:sz w:val="24"/>
          <w:szCs w:val="24"/>
        </w:rPr>
        <w:t>o</w:t>
      </w:r>
      <w:r w:rsidR="00096E9E" w:rsidRPr="00FA05D9">
        <w:rPr>
          <w:rFonts w:ascii="Times New Roman" w:eastAsia="Times New Roman" w:hAnsi="Times New Roman" w:cs="Times New Roman"/>
          <w:color w:val="000000"/>
          <w:sz w:val="24"/>
          <w:szCs w:val="24"/>
        </w:rPr>
        <w:t xml:space="preserve"> persosn with disabilities in decision making, </w:t>
      </w:r>
      <w:r w:rsidRPr="00FA05D9">
        <w:rPr>
          <w:rFonts w:ascii="Times New Roman" w:eastAsia="Times New Roman" w:hAnsi="Times New Roman" w:cs="Times New Roman"/>
          <w:color w:val="000000"/>
          <w:sz w:val="24"/>
          <w:szCs w:val="24"/>
        </w:rPr>
        <w:t xml:space="preserve">an analysis </w:t>
      </w:r>
      <w:r w:rsidR="004B4ABF" w:rsidRPr="00FA05D9">
        <w:rPr>
          <w:rFonts w:ascii="Times New Roman" w:eastAsia="Times New Roman" w:hAnsi="Times New Roman" w:cs="Times New Roman"/>
          <w:color w:val="000000"/>
          <w:sz w:val="24"/>
          <w:szCs w:val="24"/>
        </w:rPr>
        <w:t xml:space="preserve">of the legal provisions </w:t>
      </w:r>
      <w:r w:rsidRPr="00FA05D9">
        <w:rPr>
          <w:rFonts w:ascii="Times New Roman" w:eastAsia="Times New Roman" w:hAnsi="Times New Roman" w:cs="Times New Roman"/>
          <w:color w:val="000000"/>
          <w:sz w:val="24"/>
          <w:szCs w:val="24"/>
        </w:rPr>
        <w:t>was performed during 2019, according to which it was found that both the Code of Civil Procedure (art. 581</w:t>
      </w:r>
      <w:r w:rsidR="00096E9E"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 xml:space="preserve">, as well as the Code of </w:t>
      </w:r>
      <w:r w:rsidR="00096E9E" w:rsidRPr="00FA05D9">
        <w:rPr>
          <w:rFonts w:ascii="Times New Roman" w:eastAsia="Times New Roman" w:hAnsi="Times New Roman" w:cs="Times New Roman"/>
          <w:color w:val="000000"/>
          <w:sz w:val="24"/>
          <w:szCs w:val="24"/>
        </w:rPr>
        <w:t xml:space="preserve">Penal </w:t>
      </w:r>
      <w:r w:rsidRPr="00FA05D9">
        <w:rPr>
          <w:rFonts w:ascii="Times New Roman" w:eastAsia="Times New Roman" w:hAnsi="Times New Roman" w:cs="Times New Roman"/>
          <w:color w:val="000000"/>
          <w:sz w:val="24"/>
          <w:szCs w:val="24"/>
        </w:rPr>
        <w:t>Procedure (art. 75</w:t>
      </w:r>
      <w:r w:rsidR="00096E9E"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 xml:space="preserve"> contain special regulations for persons with disabilities</w:t>
      </w:r>
      <w:r w:rsidR="00A6715E"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 xml:space="preserve"> participants in legal proceedings.</w:t>
      </w:r>
      <w:r w:rsidR="00EF2219" w:rsidRPr="00FA05D9">
        <w:rPr>
          <w:rFonts w:ascii="Times New Roman" w:eastAsia="Times New Roman" w:hAnsi="Times New Roman" w:cs="Times New Roman"/>
          <w:color w:val="000000"/>
          <w:sz w:val="24"/>
          <w:szCs w:val="24"/>
        </w:rPr>
        <w:t xml:space="preserve"> Only the </w:t>
      </w:r>
      <w:r w:rsidRPr="00FA05D9">
        <w:rPr>
          <w:rFonts w:ascii="Times New Roman" w:eastAsia="Times New Roman" w:hAnsi="Times New Roman" w:cs="Times New Roman"/>
          <w:color w:val="000000"/>
          <w:sz w:val="24"/>
          <w:szCs w:val="24"/>
        </w:rPr>
        <w:t xml:space="preserve">Contravention Code does not establish regulations </w:t>
      </w:r>
      <w:r w:rsidR="00EF2219" w:rsidRPr="00FA05D9">
        <w:rPr>
          <w:rFonts w:ascii="Times New Roman" w:eastAsia="Times New Roman" w:hAnsi="Times New Roman" w:cs="Times New Roman"/>
          <w:color w:val="000000"/>
          <w:sz w:val="24"/>
          <w:szCs w:val="24"/>
        </w:rPr>
        <w:t>for person</w:t>
      </w:r>
      <w:r w:rsidR="004B4ABF">
        <w:rPr>
          <w:rFonts w:ascii="Times New Roman" w:eastAsia="Times New Roman" w:hAnsi="Times New Roman" w:cs="Times New Roman"/>
          <w:color w:val="000000"/>
          <w:sz w:val="24"/>
          <w:szCs w:val="24"/>
        </w:rPr>
        <w:t>s</w:t>
      </w:r>
      <w:r w:rsidR="00EF2219" w:rsidRPr="00FA05D9">
        <w:rPr>
          <w:rFonts w:ascii="Times New Roman" w:eastAsia="Times New Roman" w:hAnsi="Times New Roman" w:cs="Times New Roman"/>
          <w:color w:val="000000"/>
          <w:sz w:val="24"/>
          <w:szCs w:val="24"/>
        </w:rPr>
        <w:t xml:space="preserve"> with disability through supported decision making and needs to be completed with </w:t>
      </w:r>
      <w:r w:rsidRPr="00FA05D9">
        <w:rPr>
          <w:rFonts w:ascii="Times New Roman" w:eastAsia="Times New Roman" w:hAnsi="Times New Roman" w:cs="Times New Roman"/>
          <w:color w:val="000000"/>
          <w:sz w:val="24"/>
          <w:szCs w:val="24"/>
        </w:rPr>
        <w:t>amendment</w:t>
      </w:r>
      <w:r w:rsidR="00EF2219" w:rsidRPr="00FA05D9">
        <w:rPr>
          <w:rFonts w:ascii="Times New Roman" w:eastAsia="Times New Roman" w:hAnsi="Times New Roman" w:cs="Times New Roman"/>
          <w:color w:val="000000"/>
          <w:sz w:val="24"/>
          <w:szCs w:val="24"/>
        </w:rPr>
        <w:t xml:space="preserve">s </w:t>
      </w:r>
      <w:r w:rsidRPr="00FA05D9">
        <w:rPr>
          <w:rFonts w:ascii="Times New Roman" w:eastAsia="Times New Roman" w:hAnsi="Times New Roman" w:cs="Times New Roman"/>
          <w:color w:val="000000"/>
          <w:sz w:val="24"/>
          <w:szCs w:val="24"/>
        </w:rPr>
        <w:t xml:space="preserve">by the MoJ by the end of 2020. </w:t>
      </w:r>
    </w:p>
    <w:p w14:paraId="68728986" w14:textId="77777777" w:rsidR="006671A8" w:rsidRPr="00FA05D9" w:rsidRDefault="00010F23" w:rsidP="00B55EE0">
      <w:pPr>
        <w:pStyle w:val="Heading2"/>
        <w:ind w:firstLine="360"/>
        <w:rPr>
          <w:rFonts w:ascii="Times New Roman" w:hAnsi="Times New Roman" w:cs="Times New Roman"/>
          <w:b/>
          <w:sz w:val="24"/>
          <w:szCs w:val="24"/>
        </w:rPr>
      </w:pPr>
      <w:bookmarkStart w:id="15" w:name="_Toc59132240"/>
      <w:r w:rsidRPr="00FA05D9">
        <w:rPr>
          <w:rFonts w:ascii="Times New Roman" w:hAnsi="Times New Roman" w:cs="Times New Roman"/>
          <w:b/>
          <w:sz w:val="24"/>
          <w:szCs w:val="24"/>
        </w:rPr>
        <w:t>Artic</w:t>
      </w:r>
      <w:r w:rsidR="00596453" w:rsidRPr="00FA05D9">
        <w:rPr>
          <w:rFonts w:ascii="Times New Roman" w:hAnsi="Times New Roman" w:cs="Times New Roman"/>
          <w:b/>
          <w:sz w:val="24"/>
          <w:szCs w:val="24"/>
        </w:rPr>
        <w:t>le</w:t>
      </w:r>
      <w:r w:rsidRPr="00FA05D9">
        <w:rPr>
          <w:rFonts w:ascii="Times New Roman" w:hAnsi="Times New Roman" w:cs="Times New Roman"/>
          <w:b/>
          <w:sz w:val="24"/>
          <w:szCs w:val="24"/>
        </w:rPr>
        <w:t xml:space="preserve"> 13. </w:t>
      </w:r>
      <w:r w:rsidR="00596453" w:rsidRPr="00FA05D9">
        <w:rPr>
          <w:rFonts w:ascii="Times New Roman" w:hAnsi="Times New Roman" w:cs="Times New Roman"/>
          <w:b/>
          <w:sz w:val="24"/>
          <w:szCs w:val="24"/>
        </w:rPr>
        <w:t>Access to justice</w:t>
      </w:r>
      <w:bookmarkEnd w:id="15"/>
      <w:r w:rsidR="00596453" w:rsidRPr="00FA05D9">
        <w:rPr>
          <w:rFonts w:ascii="Times New Roman" w:hAnsi="Times New Roman" w:cs="Times New Roman"/>
          <w:b/>
          <w:sz w:val="24"/>
          <w:szCs w:val="24"/>
        </w:rPr>
        <w:t xml:space="preserve">  </w:t>
      </w:r>
    </w:p>
    <w:p w14:paraId="0D12D7A3" w14:textId="77777777" w:rsidR="00596453" w:rsidRPr="00FA05D9" w:rsidRDefault="00596453" w:rsidP="004B4ABF">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Access to justice for persons with disabilities is established in national legislation, including the Law on </w:t>
      </w:r>
      <w:r w:rsidR="00EF2219" w:rsidRPr="00FA05D9">
        <w:rPr>
          <w:rFonts w:ascii="Times New Roman" w:eastAsia="Times New Roman" w:hAnsi="Times New Roman" w:cs="Times New Roman"/>
          <w:sz w:val="24"/>
          <w:szCs w:val="24"/>
        </w:rPr>
        <w:t>s</w:t>
      </w:r>
      <w:r w:rsidRPr="00FA05D9">
        <w:rPr>
          <w:rFonts w:ascii="Times New Roman" w:eastAsia="Times New Roman" w:hAnsi="Times New Roman" w:cs="Times New Roman"/>
          <w:sz w:val="24"/>
          <w:szCs w:val="24"/>
        </w:rPr>
        <w:t xml:space="preserve">ocial </w:t>
      </w:r>
      <w:r w:rsidR="00EF2219" w:rsidRPr="00FA05D9">
        <w:rPr>
          <w:rFonts w:ascii="Times New Roman" w:eastAsia="Times New Roman" w:hAnsi="Times New Roman" w:cs="Times New Roman"/>
          <w:sz w:val="24"/>
          <w:szCs w:val="24"/>
        </w:rPr>
        <w:t xml:space="preserve">inclusion </w:t>
      </w:r>
      <w:r w:rsidRPr="00FA05D9">
        <w:rPr>
          <w:rFonts w:ascii="Times New Roman" w:eastAsia="Times New Roman" w:hAnsi="Times New Roman" w:cs="Times New Roman"/>
          <w:sz w:val="24"/>
          <w:szCs w:val="24"/>
        </w:rPr>
        <w:t>no. 60/2012, and in the Plan for construction of new buildings and/or renovation of existing buildings of the court system, approved by Parliament Decision no. 21/2017.</w:t>
      </w:r>
    </w:p>
    <w:p w14:paraId="26E748A8" w14:textId="77777777" w:rsidR="00857F6E" w:rsidRDefault="00857F6E" w:rsidP="00857F6E">
      <w:pPr>
        <w:jc w:val="both"/>
        <w:rPr>
          <w:rFonts w:ascii="Times New Roman" w:eastAsia="Times New Roman" w:hAnsi="Times New Roman" w:cs="Times New Roman"/>
          <w:sz w:val="24"/>
          <w:szCs w:val="24"/>
        </w:rPr>
      </w:pPr>
    </w:p>
    <w:p w14:paraId="11DB109A" w14:textId="3113C102" w:rsidR="006671A8" w:rsidRPr="00FA05D9" w:rsidRDefault="00D44756" w:rsidP="00857F6E">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Regarding the accessibility</w:t>
      </w:r>
      <w:r w:rsidR="00596453" w:rsidRPr="00FA05D9">
        <w:rPr>
          <w:rFonts w:ascii="Times New Roman" w:eastAsia="Times New Roman" w:hAnsi="Times New Roman" w:cs="Times New Roman"/>
          <w:sz w:val="24"/>
          <w:szCs w:val="24"/>
        </w:rPr>
        <w:t xml:space="preserve"> of the infrastructure of the </w:t>
      </w:r>
      <w:r w:rsidRPr="00FA05D9">
        <w:rPr>
          <w:rFonts w:ascii="Times New Roman" w:eastAsia="Times New Roman" w:hAnsi="Times New Roman" w:cs="Times New Roman"/>
          <w:sz w:val="24"/>
          <w:szCs w:val="24"/>
        </w:rPr>
        <w:t>justice system</w:t>
      </w:r>
      <w:r w:rsidR="00857F6E">
        <w:rPr>
          <w:rFonts w:ascii="Times New Roman" w:eastAsia="Times New Roman" w:hAnsi="Times New Roman" w:cs="Times New Roman"/>
          <w:sz w:val="24"/>
          <w:szCs w:val="24"/>
        </w:rPr>
        <w:t xml:space="preserve"> for </w:t>
      </w:r>
      <w:r w:rsidR="00857F6E" w:rsidRPr="00FA05D9">
        <w:rPr>
          <w:rFonts w:ascii="Times New Roman" w:eastAsia="Times New Roman" w:hAnsi="Times New Roman" w:cs="Times New Roman"/>
          <w:sz w:val="24"/>
          <w:szCs w:val="24"/>
        </w:rPr>
        <w:t>people with disabilities</w:t>
      </w:r>
      <w:r w:rsidR="00857F6E">
        <w:rPr>
          <w:rFonts w:ascii="Times New Roman" w:eastAsia="Times New Roman" w:hAnsi="Times New Roman" w:cs="Times New Roman"/>
          <w:sz w:val="24"/>
          <w:szCs w:val="24"/>
        </w:rPr>
        <w:t xml:space="preserve">, this </w:t>
      </w:r>
      <w:r w:rsidR="00596453" w:rsidRPr="00FA05D9">
        <w:rPr>
          <w:rFonts w:ascii="Times New Roman" w:eastAsia="Times New Roman" w:hAnsi="Times New Roman" w:cs="Times New Roman"/>
          <w:sz w:val="24"/>
          <w:szCs w:val="24"/>
        </w:rPr>
        <w:t xml:space="preserve">is </w:t>
      </w:r>
      <w:r w:rsidR="00857F6E">
        <w:rPr>
          <w:rFonts w:ascii="Times New Roman" w:eastAsia="Times New Roman" w:hAnsi="Times New Roman" w:cs="Times New Roman"/>
          <w:sz w:val="24"/>
          <w:szCs w:val="24"/>
        </w:rPr>
        <w:t xml:space="preserve">being </w:t>
      </w:r>
      <w:r w:rsidR="00596453" w:rsidRPr="00FA05D9">
        <w:rPr>
          <w:rFonts w:ascii="Times New Roman" w:eastAsia="Times New Roman" w:hAnsi="Times New Roman" w:cs="Times New Roman"/>
          <w:sz w:val="24"/>
          <w:szCs w:val="24"/>
        </w:rPr>
        <w:t xml:space="preserve">gradually ensured. Thus, out of the 20 courts, in 12 courts </w:t>
      </w:r>
      <w:r w:rsidRPr="00FA05D9">
        <w:rPr>
          <w:rFonts w:ascii="Times New Roman" w:eastAsia="Times New Roman" w:hAnsi="Times New Roman" w:cs="Times New Roman"/>
          <w:sz w:val="24"/>
          <w:szCs w:val="24"/>
        </w:rPr>
        <w:t xml:space="preserve">the </w:t>
      </w:r>
      <w:r w:rsidR="00596453" w:rsidRPr="00FA05D9">
        <w:rPr>
          <w:rFonts w:ascii="Times New Roman" w:eastAsia="Times New Roman" w:hAnsi="Times New Roman" w:cs="Times New Roman"/>
          <w:sz w:val="24"/>
          <w:szCs w:val="24"/>
        </w:rPr>
        <w:t>conditions</w:t>
      </w:r>
      <w:r w:rsidRPr="00FA05D9">
        <w:rPr>
          <w:rFonts w:ascii="Times New Roman" w:eastAsia="Times New Roman" w:hAnsi="Times New Roman" w:cs="Times New Roman"/>
          <w:sz w:val="24"/>
          <w:szCs w:val="24"/>
        </w:rPr>
        <w:t xml:space="preserve"> of </w:t>
      </w:r>
      <w:r w:rsidR="00A6715E" w:rsidRPr="00FA05D9">
        <w:rPr>
          <w:rFonts w:ascii="Times New Roman" w:eastAsia="Times New Roman" w:hAnsi="Times New Roman" w:cs="Times New Roman"/>
          <w:sz w:val="24"/>
          <w:szCs w:val="24"/>
        </w:rPr>
        <w:t xml:space="preserve">acceesibility </w:t>
      </w:r>
      <w:r w:rsidR="00857F6E">
        <w:rPr>
          <w:rFonts w:ascii="Times New Roman" w:eastAsia="Times New Roman" w:hAnsi="Times New Roman" w:cs="Times New Roman"/>
          <w:sz w:val="24"/>
          <w:szCs w:val="24"/>
        </w:rPr>
        <w:t>have been</w:t>
      </w:r>
      <w:r w:rsidR="00857F6E" w:rsidRPr="00FA05D9">
        <w:rPr>
          <w:rFonts w:ascii="Times New Roman" w:eastAsia="Times New Roman" w:hAnsi="Times New Roman" w:cs="Times New Roman"/>
          <w:sz w:val="24"/>
          <w:szCs w:val="24"/>
        </w:rPr>
        <w:t xml:space="preserve"> </w:t>
      </w:r>
      <w:r w:rsidR="00596453" w:rsidRPr="00FA05D9">
        <w:rPr>
          <w:rFonts w:ascii="Times New Roman" w:eastAsia="Times New Roman" w:hAnsi="Times New Roman" w:cs="Times New Roman"/>
          <w:sz w:val="24"/>
          <w:szCs w:val="24"/>
        </w:rPr>
        <w:t xml:space="preserve">created, </w:t>
      </w:r>
      <w:r w:rsidR="00A6715E" w:rsidRPr="00FA05D9">
        <w:rPr>
          <w:rFonts w:ascii="Times New Roman" w:eastAsia="Times New Roman" w:hAnsi="Times New Roman" w:cs="Times New Roman"/>
          <w:sz w:val="24"/>
          <w:szCs w:val="24"/>
        </w:rPr>
        <w:t>i</w:t>
      </w:r>
      <w:r w:rsidRPr="00FA05D9">
        <w:rPr>
          <w:rFonts w:ascii="Times New Roman" w:eastAsia="Times New Roman" w:hAnsi="Times New Roman" w:cs="Times New Roman"/>
          <w:sz w:val="24"/>
          <w:szCs w:val="24"/>
        </w:rPr>
        <w:t xml:space="preserve">n case of </w:t>
      </w:r>
      <w:r w:rsidR="00596453" w:rsidRPr="00FA05D9">
        <w:rPr>
          <w:rFonts w:ascii="Times New Roman" w:eastAsia="Times New Roman" w:hAnsi="Times New Roman" w:cs="Times New Roman"/>
          <w:sz w:val="24"/>
          <w:szCs w:val="24"/>
        </w:rPr>
        <w:t xml:space="preserve">8 courts </w:t>
      </w:r>
      <w:r w:rsidRPr="00FA05D9">
        <w:rPr>
          <w:rFonts w:ascii="Times New Roman" w:eastAsia="Times New Roman" w:hAnsi="Times New Roman" w:cs="Times New Roman"/>
          <w:sz w:val="24"/>
          <w:szCs w:val="24"/>
        </w:rPr>
        <w:t>the authorites plan to improve the conditions in the next period of time</w:t>
      </w:r>
      <w:r w:rsidR="00596453" w:rsidRPr="00FA05D9">
        <w:rPr>
          <w:rFonts w:ascii="Times New Roman" w:eastAsia="Times New Roman" w:hAnsi="Times New Roman" w:cs="Times New Roman"/>
          <w:sz w:val="24"/>
          <w:szCs w:val="24"/>
        </w:rPr>
        <w:t>.</w:t>
      </w:r>
    </w:p>
    <w:p w14:paraId="1C18A6EF" w14:textId="77777777" w:rsidR="00857F6E" w:rsidRDefault="00857F6E" w:rsidP="00857F6E">
      <w:pPr>
        <w:pBdr>
          <w:top w:val="nil"/>
          <w:left w:val="nil"/>
          <w:bottom w:val="nil"/>
          <w:right w:val="nil"/>
          <w:between w:val="nil"/>
        </w:pBdr>
        <w:jc w:val="both"/>
        <w:rPr>
          <w:rFonts w:ascii="Times New Roman" w:eastAsia="Times New Roman" w:hAnsi="Times New Roman" w:cs="Times New Roman"/>
          <w:sz w:val="24"/>
          <w:szCs w:val="24"/>
        </w:rPr>
      </w:pPr>
    </w:p>
    <w:p w14:paraId="78C8E122" w14:textId="5DE0290A" w:rsidR="00596453" w:rsidRPr="00FA05D9" w:rsidRDefault="00FC5416" w:rsidP="00857F6E">
      <w:pPr>
        <w:pBdr>
          <w:top w:val="nil"/>
          <w:left w:val="nil"/>
          <w:bottom w:val="nil"/>
          <w:right w:val="nil"/>
          <w:between w:val="nil"/>
        </w:pBd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Regarding the accessibility to information related to justice system and a</w:t>
      </w:r>
      <w:r w:rsidR="00857F6E">
        <w:rPr>
          <w:rFonts w:ascii="Times New Roman" w:eastAsia="Times New Roman" w:hAnsi="Times New Roman" w:cs="Times New Roman"/>
          <w:sz w:val="24"/>
          <w:szCs w:val="24"/>
        </w:rPr>
        <w:t>d</w:t>
      </w:r>
      <w:r w:rsidRPr="00FA05D9">
        <w:rPr>
          <w:rFonts w:ascii="Times New Roman" w:eastAsia="Times New Roman" w:hAnsi="Times New Roman" w:cs="Times New Roman"/>
          <w:sz w:val="24"/>
          <w:szCs w:val="24"/>
        </w:rPr>
        <w:t>ministarion of the files within the Court, the webpage of the Agency for Court Administration, i</w:t>
      </w:r>
      <w:r w:rsidR="00596453" w:rsidRPr="00FA05D9">
        <w:rPr>
          <w:rFonts w:ascii="Times New Roman" w:eastAsia="Times New Roman" w:hAnsi="Times New Roman" w:cs="Times New Roman"/>
          <w:sz w:val="24"/>
          <w:szCs w:val="24"/>
        </w:rPr>
        <w:t>n 2019, introduced a</w:t>
      </w:r>
      <w:r w:rsidR="00425C13" w:rsidRPr="00FA05D9">
        <w:rPr>
          <w:rFonts w:ascii="Times New Roman" w:eastAsia="Times New Roman" w:hAnsi="Times New Roman" w:cs="Times New Roman"/>
          <w:sz w:val="24"/>
          <w:szCs w:val="24"/>
        </w:rPr>
        <w:t>n</w:t>
      </w:r>
      <w:r w:rsidR="00596453" w:rsidRPr="00FA05D9">
        <w:rPr>
          <w:rFonts w:ascii="Times New Roman" w:eastAsia="Times New Roman" w:hAnsi="Times New Roman" w:cs="Times New Roman"/>
          <w:sz w:val="24"/>
          <w:szCs w:val="24"/>
        </w:rPr>
        <w:t xml:space="preserve"> accessibility menu for </w:t>
      </w:r>
      <w:r w:rsidR="0049551C" w:rsidRPr="00FA05D9">
        <w:rPr>
          <w:rFonts w:ascii="Times New Roman" w:eastAsia="Times New Roman" w:hAnsi="Times New Roman" w:cs="Times New Roman"/>
          <w:sz w:val="24"/>
          <w:szCs w:val="24"/>
        </w:rPr>
        <w:t xml:space="preserve">persons with </w:t>
      </w:r>
      <w:r w:rsidR="00596453" w:rsidRPr="00FA05D9">
        <w:rPr>
          <w:rFonts w:ascii="Times New Roman" w:eastAsia="Times New Roman" w:hAnsi="Times New Roman" w:cs="Times New Roman"/>
          <w:sz w:val="24"/>
          <w:szCs w:val="24"/>
        </w:rPr>
        <w:t xml:space="preserve">visually </w:t>
      </w:r>
      <w:r w:rsidR="0049551C" w:rsidRPr="00FA05D9">
        <w:rPr>
          <w:rFonts w:ascii="Times New Roman" w:eastAsia="Times New Roman" w:hAnsi="Times New Roman" w:cs="Times New Roman"/>
          <w:sz w:val="24"/>
          <w:szCs w:val="24"/>
        </w:rPr>
        <w:t>impairments</w:t>
      </w:r>
      <w:r w:rsidR="00596453" w:rsidRPr="00FA05D9">
        <w:rPr>
          <w:rFonts w:ascii="Times New Roman" w:eastAsia="Times New Roman" w:hAnsi="Times New Roman" w:cs="Times New Roman"/>
          <w:sz w:val="24"/>
          <w:szCs w:val="24"/>
        </w:rPr>
        <w:t xml:space="preserve">. </w:t>
      </w:r>
      <w:r w:rsidR="0049551C" w:rsidRPr="00FA05D9">
        <w:rPr>
          <w:rFonts w:ascii="Times New Roman" w:eastAsia="Times New Roman" w:hAnsi="Times New Roman" w:cs="Times New Roman"/>
          <w:sz w:val="24"/>
          <w:szCs w:val="24"/>
        </w:rPr>
        <w:t>T</w:t>
      </w:r>
      <w:r w:rsidR="00596453" w:rsidRPr="00FA05D9">
        <w:rPr>
          <w:rFonts w:ascii="Times New Roman" w:eastAsia="Times New Roman" w:hAnsi="Times New Roman" w:cs="Times New Roman"/>
          <w:sz w:val="24"/>
          <w:szCs w:val="24"/>
        </w:rPr>
        <w:t xml:space="preserve">he menu contains several options designed to facilitate the navigation of the </w:t>
      </w:r>
      <w:r w:rsidR="00425C13" w:rsidRPr="00FA05D9">
        <w:rPr>
          <w:rFonts w:ascii="Times New Roman" w:eastAsia="Times New Roman" w:hAnsi="Times New Roman" w:cs="Times New Roman"/>
          <w:sz w:val="24"/>
          <w:szCs w:val="24"/>
        </w:rPr>
        <w:t xml:space="preserve">web </w:t>
      </w:r>
      <w:r w:rsidR="00596453" w:rsidRPr="00FA05D9">
        <w:rPr>
          <w:rFonts w:ascii="Times New Roman" w:eastAsia="Times New Roman" w:hAnsi="Times New Roman" w:cs="Times New Roman"/>
          <w:sz w:val="24"/>
          <w:szCs w:val="24"/>
        </w:rPr>
        <w:t xml:space="preserve">portal, such as: the possibility of enlarging the text, changing the background color of the page and the contrast, reading, text voice, enlarging the </w:t>
      </w:r>
      <w:r w:rsidR="00596453" w:rsidRPr="00FA05D9">
        <w:rPr>
          <w:rFonts w:ascii="Times New Roman" w:eastAsia="Times New Roman" w:hAnsi="Times New Roman" w:cs="Times New Roman"/>
          <w:sz w:val="24"/>
          <w:szCs w:val="24"/>
        </w:rPr>
        <w:lastRenderedPageBreak/>
        <w:t>navigation cursor, highlighting text with other colors, stopping or starting animations, increasing and/or decreasing the space between words.</w:t>
      </w:r>
    </w:p>
    <w:p w14:paraId="4D71CC0A" w14:textId="77777777" w:rsidR="00857F6E" w:rsidRDefault="00857F6E" w:rsidP="00857F6E">
      <w:pPr>
        <w:pBdr>
          <w:top w:val="nil"/>
          <w:left w:val="nil"/>
          <w:bottom w:val="nil"/>
          <w:right w:val="nil"/>
          <w:between w:val="nil"/>
        </w:pBdr>
        <w:jc w:val="both"/>
        <w:rPr>
          <w:rFonts w:ascii="Times New Roman" w:eastAsia="Times New Roman" w:hAnsi="Times New Roman" w:cs="Times New Roman"/>
          <w:sz w:val="24"/>
          <w:szCs w:val="24"/>
        </w:rPr>
      </w:pPr>
    </w:p>
    <w:p w14:paraId="21AD6AAF" w14:textId="7B935CA1" w:rsidR="00596453" w:rsidRPr="00FA05D9" w:rsidRDefault="000357B3" w:rsidP="00857F6E">
      <w:pPr>
        <w:pBdr>
          <w:top w:val="nil"/>
          <w:left w:val="nil"/>
          <w:bottom w:val="nil"/>
          <w:right w:val="nil"/>
          <w:between w:val="nil"/>
        </w:pBd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With regard to physical access, 22 Prosecutor’s Offices have been equipped with access ramps, and another 30 are </w:t>
      </w:r>
      <w:r w:rsidR="0049551C" w:rsidRPr="00FA05D9">
        <w:rPr>
          <w:rFonts w:ascii="Times New Roman" w:eastAsia="Times New Roman" w:hAnsi="Times New Roman" w:cs="Times New Roman"/>
          <w:sz w:val="24"/>
          <w:szCs w:val="24"/>
        </w:rPr>
        <w:t xml:space="preserve">planned to </w:t>
      </w:r>
      <w:r w:rsidRPr="00FA05D9">
        <w:rPr>
          <w:rFonts w:ascii="Times New Roman" w:eastAsia="Times New Roman" w:hAnsi="Times New Roman" w:cs="Times New Roman"/>
          <w:sz w:val="24"/>
          <w:szCs w:val="24"/>
        </w:rPr>
        <w:t xml:space="preserve">be gradually adapted. </w:t>
      </w:r>
      <w:r w:rsidR="00596453" w:rsidRPr="00FA05D9">
        <w:rPr>
          <w:rFonts w:ascii="Times New Roman" w:eastAsia="Times New Roman" w:hAnsi="Times New Roman" w:cs="Times New Roman"/>
          <w:sz w:val="24"/>
          <w:szCs w:val="24"/>
        </w:rPr>
        <w:t xml:space="preserve">According to the Regulation regarding the official page of the Prosecutor's Office </w:t>
      </w:r>
      <w:hyperlink r:id="rId22" w:history="1">
        <w:r w:rsidR="0049551C" w:rsidRPr="00FA05D9">
          <w:rPr>
            <w:rStyle w:val="Hyperlink"/>
            <w:rFonts w:ascii="Times New Roman" w:eastAsia="Times New Roman" w:hAnsi="Times New Roman" w:cs="Times New Roman"/>
            <w:sz w:val="24"/>
            <w:szCs w:val="24"/>
          </w:rPr>
          <w:t>www.procuratura.md</w:t>
        </w:r>
      </w:hyperlink>
      <w:r w:rsidR="00596453" w:rsidRPr="00FA05D9">
        <w:rPr>
          <w:rFonts w:ascii="Times New Roman" w:eastAsia="Times New Roman" w:hAnsi="Times New Roman" w:cs="Times New Roman"/>
          <w:sz w:val="24"/>
          <w:szCs w:val="24"/>
        </w:rPr>
        <w:t xml:space="preserve">, approved by the Order of the General Prosecutor, no. 43/4 of 23.11.2016, the official website </w:t>
      </w:r>
      <w:r w:rsidRPr="00FA05D9">
        <w:rPr>
          <w:rFonts w:ascii="Times New Roman" w:eastAsia="Times New Roman" w:hAnsi="Times New Roman" w:cs="Times New Roman"/>
          <w:sz w:val="24"/>
          <w:szCs w:val="24"/>
        </w:rPr>
        <w:t xml:space="preserve">was </w:t>
      </w:r>
      <w:r w:rsidR="00596453" w:rsidRPr="00FA05D9">
        <w:rPr>
          <w:rFonts w:ascii="Times New Roman" w:eastAsia="Times New Roman" w:hAnsi="Times New Roman" w:cs="Times New Roman"/>
          <w:sz w:val="24"/>
          <w:szCs w:val="24"/>
        </w:rPr>
        <w:t xml:space="preserve">adapted </w:t>
      </w:r>
      <w:r w:rsidR="0049551C" w:rsidRPr="00FA05D9">
        <w:rPr>
          <w:rFonts w:ascii="Times New Roman" w:eastAsia="Times New Roman" w:hAnsi="Times New Roman" w:cs="Times New Roman"/>
          <w:sz w:val="24"/>
          <w:szCs w:val="24"/>
        </w:rPr>
        <w:t xml:space="preserve">to be easily  </w:t>
      </w:r>
      <w:r w:rsidR="00596453" w:rsidRPr="00FA05D9">
        <w:rPr>
          <w:rFonts w:ascii="Times New Roman" w:eastAsia="Times New Roman" w:hAnsi="Times New Roman" w:cs="Times New Roman"/>
          <w:sz w:val="24"/>
          <w:szCs w:val="24"/>
        </w:rPr>
        <w:t>access</w:t>
      </w:r>
      <w:r w:rsidR="0049551C" w:rsidRPr="00FA05D9">
        <w:rPr>
          <w:rFonts w:ascii="Times New Roman" w:eastAsia="Times New Roman" w:hAnsi="Times New Roman" w:cs="Times New Roman"/>
          <w:sz w:val="24"/>
          <w:szCs w:val="24"/>
        </w:rPr>
        <w:t>ed</w:t>
      </w:r>
      <w:r w:rsidR="00596453" w:rsidRPr="00FA05D9">
        <w:rPr>
          <w:rFonts w:ascii="Times New Roman" w:eastAsia="Times New Roman" w:hAnsi="Times New Roman" w:cs="Times New Roman"/>
          <w:sz w:val="24"/>
          <w:szCs w:val="24"/>
        </w:rPr>
        <w:t xml:space="preserve"> from mobile equipment (mobile phone, smartphone)</w:t>
      </w:r>
      <w:r w:rsidRPr="00FA05D9">
        <w:rPr>
          <w:rFonts w:ascii="Times New Roman" w:eastAsia="Times New Roman" w:hAnsi="Times New Roman" w:cs="Times New Roman"/>
          <w:sz w:val="24"/>
          <w:szCs w:val="24"/>
        </w:rPr>
        <w:t>,</w:t>
      </w:r>
      <w:r w:rsidR="00596453" w:rsidRPr="00FA05D9">
        <w:rPr>
          <w:rFonts w:ascii="Times New Roman" w:eastAsia="Times New Roman" w:hAnsi="Times New Roman" w:cs="Times New Roman"/>
          <w:sz w:val="24"/>
          <w:szCs w:val="24"/>
        </w:rPr>
        <w:t xml:space="preserve"> as well as</w:t>
      </w:r>
      <w:r w:rsidRPr="00FA05D9">
        <w:rPr>
          <w:rFonts w:ascii="Times New Roman" w:eastAsia="Times New Roman" w:hAnsi="Times New Roman" w:cs="Times New Roman"/>
          <w:sz w:val="24"/>
          <w:szCs w:val="24"/>
        </w:rPr>
        <w:t>,</w:t>
      </w:r>
      <w:r w:rsidR="00596453" w:rsidRPr="00FA05D9">
        <w:rPr>
          <w:rFonts w:ascii="Times New Roman" w:eastAsia="Times New Roman" w:hAnsi="Times New Roman" w:cs="Times New Roman"/>
          <w:sz w:val="24"/>
          <w:szCs w:val="24"/>
        </w:rPr>
        <w:t xml:space="preserve"> access</w:t>
      </w:r>
      <w:r w:rsidR="0049551C" w:rsidRPr="00FA05D9">
        <w:rPr>
          <w:rFonts w:ascii="Times New Roman" w:eastAsia="Times New Roman" w:hAnsi="Times New Roman" w:cs="Times New Roman"/>
          <w:sz w:val="24"/>
          <w:szCs w:val="24"/>
        </w:rPr>
        <w:t>ed</w:t>
      </w:r>
      <w:r w:rsidR="00596453" w:rsidRPr="00FA05D9">
        <w:rPr>
          <w:rFonts w:ascii="Times New Roman" w:eastAsia="Times New Roman" w:hAnsi="Times New Roman" w:cs="Times New Roman"/>
          <w:sz w:val="24"/>
          <w:szCs w:val="24"/>
        </w:rPr>
        <w:t xml:space="preserve"> by people with disabilities by providing a sound system for information content.</w:t>
      </w:r>
    </w:p>
    <w:p w14:paraId="14E28741" w14:textId="77777777" w:rsidR="00C2240E" w:rsidRDefault="00C2240E" w:rsidP="00C2240E">
      <w:pPr>
        <w:pBdr>
          <w:top w:val="nil"/>
          <w:left w:val="nil"/>
          <w:bottom w:val="nil"/>
          <w:right w:val="nil"/>
          <w:between w:val="nil"/>
        </w:pBdr>
        <w:jc w:val="both"/>
        <w:rPr>
          <w:rFonts w:ascii="Times New Roman" w:eastAsia="Times New Roman" w:hAnsi="Times New Roman" w:cs="Times New Roman"/>
          <w:i/>
          <w:sz w:val="24"/>
          <w:szCs w:val="24"/>
          <w:u w:val="single"/>
        </w:rPr>
      </w:pPr>
    </w:p>
    <w:p w14:paraId="516B8D9F" w14:textId="77777777" w:rsidR="006671A8" w:rsidRPr="00FA05D9" w:rsidRDefault="00596453" w:rsidP="00C2240E">
      <w:pPr>
        <w:pBdr>
          <w:top w:val="nil"/>
          <w:left w:val="nil"/>
          <w:bottom w:val="nil"/>
          <w:right w:val="nil"/>
          <w:between w:val="nil"/>
        </w:pBdr>
        <w:jc w:val="both"/>
        <w:rPr>
          <w:rFonts w:ascii="Times New Roman" w:eastAsia="Times New Roman" w:hAnsi="Times New Roman" w:cs="Times New Roman"/>
          <w:b/>
          <w:i/>
          <w:color w:val="000000"/>
          <w:sz w:val="24"/>
          <w:szCs w:val="24"/>
          <w:u w:val="single"/>
        </w:rPr>
      </w:pPr>
      <w:r w:rsidRPr="00FA05D9">
        <w:rPr>
          <w:rFonts w:ascii="Times New Roman" w:eastAsia="Times New Roman" w:hAnsi="Times New Roman" w:cs="Times New Roman"/>
          <w:i/>
          <w:sz w:val="24"/>
          <w:szCs w:val="24"/>
          <w:u w:val="single"/>
        </w:rPr>
        <w:t>With ref</w:t>
      </w:r>
      <w:r w:rsidR="0081086B" w:rsidRPr="00FA05D9">
        <w:rPr>
          <w:rFonts w:ascii="Times New Roman" w:eastAsia="Times New Roman" w:hAnsi="Times New Roman" w:cs="Times New Roman"/>
          <w:i/>
          <w:sz w:val="24"/>
          <w:szCs w:val="24"/>
          <w:u w:val="single"/>
        </w:rPr>
        <w:t>erence to recommendation 27 letter</w:t>
      </w:r>
      <w:r w:rsidRPr="00FA05D9">
        <w:rPr>
          <w:rFonts w:ascii="Times New Roman" w:eastAsia="Times New Roman" w:hAnsi="Times New Roman" w:cs="Times New Roman"/>
          <w:i/>
          <w:sz w:val="24"/>
          <w:szCs w:val="24"/>
          <w:u w:val="single"/>
        </w:rPr>
        <w:t xml:space="preserve"> (a) to (d) of the Committee's </w:t>
      </w:r>
      <w:r w:rsidR="00D139C5" w:rsidRPr="00FA05D9">
        <w:rPr>
          <w:rFonts w:ascii="Times New Roman" w:eastAsia="Times New Roman" w:hAnsi="Times New Roman" w:cs="Times New Roman"/>
          <w:i/>
          <w:sz w:val="24"/>
          <w:szCs w:val="24"/>
          <w:u w:val="single"/>
        </w:rPr>
        <w:t>Concluding O</w:t>
      </w:r>
      <w:r w:rsidRPr="00FA05D9">
        <w:rPr>
          <w:rFonts w:ascii="Times New Roman" w:eastAsia="Times New Roman" w:hAnsi="Times New Roman" w:cs="Times New Roman"/>
          <w:i/>
          <w:sz w:val="24"/>
          <w:szCs w:val="24"/>
          <w:u w:val="single"/>
        </w:rPr>
        <w:t>bservations, we inform the following:</w:t>
      </w:r>
    </w:p>
    <w:p w14:paraId="2624F1C4" w14:textId="77777777" w:rsidR="00C2240E" w:rsidRDefault="00C2240E" w:rsidP="00C2240E">
      <w:pPr>
        <w:jc w:val="both"/>
        <w:rPr>
          <w:rFonts w:ascii="Times New Roman" w:eastAsia="Times New Roman" w:hAnsi="Times New Roman" w:cs="Times New Roman"/>
          <w:sz w:val="24"/>
          <w:szCs w:val="24"/>
        </w:rPr>
      </w:pPr>
    </w:p>
    <w:p w14:paraId="725BC058" w14:textId="77777777" w:rsidR="00596453" w:rsidRPr="00FA05D9" w:rsidRDefault="00596453" w:rsidP="00C2240E">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With regard to state-guaranteed legal aid, during the years 2017-2020, 183 persons with disabilities benefited from state-guaranteed legal aid, of which: 136 persons with </w:t>
      </w:r>
      <w:r w:rsidR="00D139C5" w:rsidRPr="00FA05D9">
        <w:rPr>
          <w:rFonts w:ascii="Times New Roman" w:eastAsia="Times New Roman" w:hAnsi="Times New Roman" w:cs="Times New Roman"/>
          <w:sz w:val="24"/>
          <w:szCs w:val="24"/>
        </w:rPr>
        <w:t xml:space="preserve">physical </w:t>
      </w:r>
      <w:r w:rsidRPr="00FA05D9">
        <w:rPr>
          <w:rFonts w:ascii="Times New Roman" w:eastAsia="Times New Roman" w:hAnsi="Times New Roman" w:cs="Times New Roman"/>
          <w:sz w:val="24"/>
          <w:szCs w:val="24"/>
        </w:rPr>
        <w:t>disabilities; 31 with psychosocial disabilities; 10 with intellectual disabilities and 6 people with sensory disabilities.</w:t>
      </w:r>
    </w:p>
    <w:p w14:paraId="44EEEF7F" w14:textId="77777777" w:rsidR="00C2240E" w:rsidRDefault="00C2240E" w:rsidP="00C2240E">
      <w:pPr>
        <w:jc w:val="both"/>
        <w:rPr>
          <w:rFonts w:ascii="Times New Roman" w:eastAsia="Times New Roman" w:hAnsi="Times New Roman" w:cs="Times New Roman"/>
          <w:sz w:val="24"/>
          <w:szCs w:val="24"/>
        </w:rPr>
      </w:pPr>
    </w:p>
    <w:p w14:paraId="1D66BAF9" w14:textId="77777777" w:rsidR="00596453" w:rsidRPr="00FA05D9" w:rsidRDefault="00596453" w:rsidP="00C2240E">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 </w:t>
      </w:r>
      <w:r w:rsidR="00BB6563" w:rsidRPr="00FA05D9">
        <w:rPr>
          <w:rFonts w:ascii="Times New Roman" w:eastAsia="Times New Roman" w:hAnsi="Times New Roman" w:cs="Times New Roman"/>
          <w:sz w:val="24"/>
          <w:szCs w:val="24"/>
        </w:rPr>
        <w:t xml:space="preserve">In 2018 the National Council for Legal </w:t>
      </w:r>
      <w:r w:rsidR="00A6715E" w:rsidRPr="00FA05D9">
        <w:rPr>
          <w:rFonts w:ascii="Times New Roman" w:eastAsia="Times New Roman" w:hAnsi="Times New Roman" w:cs="Times New Roman"/>
          <w:sz w:val="24"/>
          <w:szCs w:val="24"/>
        </w:rPr>
        <w:t>Aid developed</w:t>
      </w:r>
      <w:r w:rsidRPr="00FA05D9">
        <w:rPr>
          <w:rFonts w:ascii="Times New Roman" w:eastAsia="Times New Roman" w:hAnsi="Times New Roman" w:cs="Times New Roman"/>
          <w:sz w:val="24"/>
          <w:szCs w:val="24"/>
        </w:rPr>
        <w:t xml:space="preserve"> </w:t>
      </w:r>
      <w:r w:rsidR="00BB6563" w:rsidRPr="00FA05D9">
        <w:rPr>
          <w:rFonts w:ascii="Times New Roman" w:eastAsia="Times New Roman" w:hAnsi="Times New Roman" w:cs="Times New Roman"/>
          <w:sz w:val="24"/>
          <w:szCs w:val="24"/>
        </w:rPr>
        <w:t xml:space="preserve">the </w:t>
      </w:r>
      <w:r w:rsidRPr="00FA05D9">
        <w:rPr>
          <w:rFonts w:ascii="Times New Roman" w:eastAsia="Times New Roman" w:hAnsi="Times New Roman" w:cs="Times New Roman"/>
          <w:sz w:val="24"/>
          <w:szCs w:val="24"/>
        </w:rPr>
        <w:t xml:space="preserve">Quality standards of the activity of lawyers, which provide state-guaranteed legal assistance </w:t>
      </w:r>
      <w:r w:rsidR="00BB6563" w:rsidRPr="00FA05D9">
        <w:rPr>
          <w:rFonts w:ascii="Times New Roman" w:eastAsia="Times New Roman" w:hAnsi="Times New Roman" w:cs="Times New Roman"/>
          <w:sz w:val="24"/>
          <w:szCs w:val="24"/>
        </w:rPr>
        <w:t xml:space="preserve">in </w:t>
      </w:r>
      <w:r w:rsidRPr="00FA05D9">
        <w:rPr>
          <w:rFonts w:ascii="Times New Roman" w:eastAsia="Times New Roman" w:hAnsi="Times New Roman" w:cs="Times New Roman"/>
          <w:sz w:val="24"/>
          <w:szCs w:val="24"/>
        </w:rPr>
        <w:t xml:space="preserve">cases </w:t>
      </w:r>
      <w:r w:rsidR="00BB6563" w:rsidRPr="00FA05D9">
        <w:rPr>
          <w:rFonts w:ascii="Times New Roman" w:eastAsia="Times New Roman" w:hAnsi="Times New Roman" w:cs="Times New Roman"/>
          <w:sz w:val="24"/>
          <w:szCs w:val="24"/>
        </w:rPr>
        <w:t xml:space="preserve">that involve </w:t>
      </w:r>
      <w:r w:rsidRPr="00FA05D9">
        <w:rPr>
          <w:rFonts w:ascii="Times New Roman" w:eastAsia="Times New Roman" w:hAnsi="Times New Roman" w:cs="Times New Roman"/>
          <w:sz w:val="24"/>
          <w:szCs w:val="24"/>
        </w:rPr>
        <w:t>people with intellectual and psychosocial disabilities. The standards contribute to the establishment of minimum recommendations that include measures to be taken by lawyers representing people with intellectual and psychosocial disabilities, based on the special needs of these groups, including recommendations on the lawyer-</w:t>
      </w:r>
      <w:r w:rsidR="00BB6563" w:rsidRPr="00FA05D9">
        <w:rPr>
          <w:rFonts w:ascii="Times New Roman" w:eastAsia="Times New Roman" w:hAnsi="Times New Roman" w:cs="Times New Roman"/>
          <w:sz w:val="24"/>
          <w:szCs w:val="24"/>
        </w:rPr>
        <w:t xml:space="preserve">client </w:t>
      </w:r>
      <w:r w:rsidRPr="00FA05D9">
        <w:rPr>
          <w:rFonts w:ascii="Times New Roman" w:eastAsia="Times New Roman" w:hAnsi="Times New Roman" w:cs="Times New Roman"/>
          <w:sz w:val="24"/>
          <w:szCs w:val="24"/>
        </w:rPr>
        <w:t xml:space="preserve">relationship. </w:t>
      </w:r>
    </w:p>
    <w:p w14:paraId="091FA226" w14:textId="77777777" w:rsidR="00596453" w:rsidRPr="00FA05D9" w:rsidRDefault="00596453" w:rsidP="00C2240E">
      <w:pPr>
        <w:shd w:val="clear" w:color="auto" w:fill="FFFFFF"/>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tools for external monitoring of the quality of legal </w:t>
      </w:r>
      <w:r w:rsidR="00A6715E" w:rsidRPr="00FA05D9">
        <w:rPr>
          <w:rFonts w:ascii="Times New Roman" w:eastAsia="Times New Roman" w:hAnsi="Times New Roman" w:cs="Times New Roman"/>
          <w:sz w:val="24"/>
          <w:szCs w:val="24"/>
        </w:rPr>
        <w:t>aid</w:t>
      </w:r>
      <w:r w:rsidRPr="00FA05D9">
        <w:rPr>
          <w:rFonts w:ascii="Times New Roman" w:eastAsia="Times New Roman" w:hAnsi="Times New Roman" w:cs="Times New Roman"/>
          <w:sz w:val="24"/>
          <w:szCs w:val="24"/>
        </w:rPr>
        <w:t xml:space="preserve"> guaranteed by the state, provided by lawyers to persons with intellectual and psychosocial disabilities, as well as a Curriculum for continuous training of lawyers, which provide legal </w:t>
      </w:r>
      <w:r w:rsidR="00A6715E" w:rsidRPr="00FA05D9">
        <w:rPr>
          <w:rFonts w:ascii="Times New Roman" w:eastAsia="Times New Roman" w:hAnsi="Times New Roman" w:cs="Times New Roman"/>
          <w:sz w:val="24"/>
          <w:szCs w:val="24"/>
        </w:rPr>
        <w:t>aid</w:t>
      </w:r>
      <w:r w:rsidRPr="00FA05D9">
        <w:rPr>
          <w:rFonts w:ascii="Times New Roman" w:eastAsia="Times New Roman" w:hAnsi="Times New Roman" w:cs="Times New Roman"/>
          <w:sz w:val="24"/>
          <w:szCs w:val="24"/>
        </w:rPr>
        <w:t xml:space="preserve"> guaranteed by the state on criminal </w:t>
      </w:r>
      <w:r w:rsidR="000357B3" w:rsidRPr="00FA05D9">
        <w:rPr>
          <w:rFonts w:ascii="Times New Roman" w:eastAsia="Times New Roman" w:hAnsi="Times New Roman" w:cs="Times New Roman"/>
          <w:sz w:val="24"/>
          <w:szCs w:val="24"/>
        </w:rPr>
        <w:t xml:space="preserve">and non-criminal </w:t>
      </w:r>
      <w:r w:rsidRPr="00FA05D9">
        <w:rPr>
          <w:rFonts w:ascii="Times New Roman" w:eastAsia="Times New Roman" w:hAnsi="Times New Roman" w:cs="Times New Roman"/>
          <w:sz w:val="24"/>
          <w:szCs w:val="24"/>
        </w:rPr>
        <w:t>cases were also developed, with the involvement of people with intellectual and psychosocial disabilities.</w:t>
      </w:r>
    </w:p>
    <w:p w14:paraId="1D9C4E6B" w14:textId="77777777" w:rsidR="00C2240E" w:rsidRDefault="00C2240E" w:rsidP="00C2240E">
      <w:pPr>
        <w:shd w:val="clear" w:color="auto" w:fill="FFFFFF"/>
        <w:jc w:val="both"/>
        <w:rPr>
          <w:rFonts w:ascii="Times New Roman" w:eastAsia="Times New Roman" w:hAnsi="Times New Roman" w:cs="Times New Roman"/>
          <w:sz w:val="24"/>
          <w:szCs w:val="24"/>
        </w:rPr>
      </w:pPr>
    </w:p>
    <w:p w14:paraId="107924B5" w14:textId="5F557589" w:rsidR="00596453" w:rsidRPr="00FA05D9" w:rsidRDefault="00596453" w:rsidP="00C2240E">
      <w:pPr>
        <w:shd w:val="clear" w:color="auto" w:fill="FFFFFF"/>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Annually, </w:t>
      </w:r>
      <w:r w:rsidR="00BB6563" w:rsidRPr="00FA05D9">
        <w:rPr>
          <w:rFonts w:ascii="Times New Roman" w:eastAsia="Times New Roman" w:hAnsi="Times New Roman" w:cs="Times New Roman"/>
          <w:sz w:val="24"/>
          <w:szCs w:val="24"/>
        </w:rPr>
        <w:t xml:space="preserve">the Council </w:t>
      </w:r>
      <w:r w:rsidRPr="00FA05D9">
        <w:rPr>
          <w:rFonts w:ascii="Times New Roman" w:eastAsia="Times New Roman" w:hAnsi="Times New Roman" w:cs="Times New Roman"/>
          <w:sz w:val="24"/>
          <w:szCs w:val="24"/>
        </w:rPr>
        <w:t xml:space="preserve">in collaboration with </w:t>
      </w:r>
      <w:r w:rsidR="00BB6563" w:rsidRPr="00FA05D9">
        <w:rPr>
          <w:rFonts w:ascii="Times New Roman" w:eastAsia="Times New Roman" w:hAnsi="Times New Roman" w:cs="Times New Roman"/>
          <w:sz w:val="24"/>
          <w:szCs w:val="24"/>
        </w:rPr>
        <w:t>National Institute of Justice</w:t>
      </w:r>
      <w:r w:rsidRPr="00FA05D9">
        <w:rPr>
          <w:rFonts w:ascii="Times New Roman" w:eastAsia="Times New Roman" w:hAnsi="Times New Roman" w:cs="Times New Roman"/>
          <w:sz w:val="24"/>
          <w:szCs w:val="24"/>
        </w:rPr>
        <w:t xml:space="preserve"> </w:t>
      </w:r>
      <w:r w:rsidR="00BB6563" w:rsidRPr="00FA05D9">
        <w:rPr>
          <w:rFonts w:ascii="Times New Roman" w:eastAsia="Times New Roman" w:hAnsi="Times New Roman" w:cs="Times New Roman"/>
          <w:sz w:val="24"/>
          <w:szCs w:val="24"/>
        </w:rPr>
        <w:t xml:space="preserve">conducted </w:t>
      </w:r>
      <w:r w:rsidRPr="00FA05D9">
        <w:rPr>
          <w:rFonts w:ascii="Times New Roman" w:eastAsia="Times New Roman" w:hAnsi="Times New Roman" w:cs="Times New Roman"/>
          <w:sz w:val="24"/>
          <w:szCs w:val="24"/>
        </w:rPr>
        <w:t>training</w:t>
      </w:r>
      <w:r w:rsidR="00BB6563" w:rsidRPr="00FA05D9">
        <w:rPr>
          <w:rFonts w:ascii="Times New Roman" w:eastAsia="Times New Roman" w:hAnsi="Times New Roman" w:cs="Times New Roman"/>
          <w:sz w:val="24"/>
          <w:szCs w:val="24"/>
        </w:rPr>
        <w:t>s</w:t>
      </w:r>
      <w:r w:rsidRPr="00FA05D9">
        <w:rPr>
          <w:rFonts w:ascii="Times New Roman" w:eastAsia="Times New Roman" w:hAnsi="Times New Roman" w:cs="Times New Roman"/>
          <w:sz w:val="24"/>
          <w:szCs w:val="24"/>
        </w:rPr>
        <w:t xml:space="preserve"> for lawyers who provide state-guaranteed legal assistance</w:t>
      </w:r>
      <w:r w:rsidR="00C2240E">
        <w:rPr>
          <w:rFonts w:ascii="Times New Roman" w:eastAsia="Times New Roman" w:hAnsi="Times New Roman" w:cs="Times New Roman"/>
          <w:sz w:val="24"/>
          <w:szCs w:val="24"/>
        </w:rPr>
        <w:t>.</w:t>
      </w:r>
      <w:r w:rsidR="00BB6563" w:rsidRPr="00FA05D9">
        <w:rPr>
          <w:rFonts w:ascii="Times New Roman" w:eastAsia="Times New Roman" w:hAnsi="Times New Roman" w:cs="Times New Roman"/>
          <w:sz w:val="24"/>
          <w:szCs w:val="24"/>
        </w:rPr>
        <w:t xml:space="preserve"> </w:t>
      </w:r>
      <w:r w:rsidR="00C2240E" w:rsidRPr="00FA05D9">
        <w:rPr>
          <w:rFonts w:ascii="Times New Roman" w:eastAsia="Times New Roman" w:hAnsi="Times New Roman" w:cs="Times New Roman"/>
          <w:sz w:val="24"/>
          <w:szCs w:val="24"/>
        </w:rPr>
        <w:t xml:space="preserve">In </w:t>
      </w:r>
      <w:r w:rsidR="00A6715E" w:rsidRPr="00FA05D9">
        <w:rPr>
          <w:rFonts w:ascii="Times New Roman" w:eastAsia="Times New Roman" w:hAnsi="Times New Roman" w:cs="Times New Roman"/>
          <w:sz w:val="24"/>
          <w:szCs w:val="24"/>
        </w:rPr>
        <w:t>total 40</w:t>
      </w:r>
      <w:r w:rsidRPr="00FA05D9">
        <w:rPr>
          <w:rFonts w:ascii="Times New Roman" w:eastAsia="Times New Roman" w:hAnsi="Times New Roman" w:cs="Times New Roman"/>
          <w:sz w:val="24"/>
          <w:szCs w:val="24"/>
        </w:rPr>
        <w:t xml:space="preserve"> lawyers</w:t>
      </w:r>
      <w:r w:rsidR="00BB6563" w:rsidRPr="00FA05D9">
        <w:rPr>
          <w:rFonts w:ascii="Times New Roman" w:eastAsia="Times New Roman" w:hAnsi="Times New Roman" w:cs="Times New Roman"/>
          <w:sz w:val="24"/>
          <w:szCs w:val="24"/>
        </w:rPr>
        <w:t xml:space="preserve"> attended the trainnings on how to </w:t>
      </w:r>
      <w:r w:rsidRPr="00FA05D9">
        <w:rPr>
          <w:rFonts w:ascii="Times New Roman" w:eastAsia="Times New Roman" w:hAnsi="Times New Roman" w:cs="Times New Roman"/>
          <w:sz w:val="24"/>
          <w:szCs w:val="24"/>
        </w:rPr>
        <w:t>provide legal assistance guaranteed by the state.</w:t>
      </w:r>
      <w:r w:rsidR="00BB6563" w:rsidRPr="00FA05D9">
        <w:rPr>
          <w:rFonts w:ascii="Times New Roman" w:eastAsia="Times New Roman" w:hAnsi="Times New Roman" w:cs="Times New Roman"/>
          <w:sz w:val="24"/>
          <w:szCs w:val="24"/>
        </w:rPr>
        <w:t xml:space="preserve"> As result, the </w:t>
      </w:r>
      <w:r w:rsidRPr="00FA05D9">
        <w:rPr>
          <w:rFonts w:ascii="Times New Roman" w:eastAsia="Times New Roman" w:hAnsi="Times New Roman" w:cs="Times New Roman"/>
          <w:sz w:val="24"/>
          <w:szCs w:val="24"/>
        </w:rPr>
        <w:t>list of lawyers specialized in providing state-guaranteed legal assistance to persons with intellectual and psychosocial disabilities</w:t>
      </w:r>
      <w:r w:rsidR="000029A2" w:rsidRPr="00FA05D9">
        <w:rPr>
          <w:rFonts w:ascii="Times New Roman" w:eastAsia="Times New Roman" w:hAnsi="Times New Roman" w:cs="Times New Roman"/>
          <w:sz w:val="24"/>
          <w:szCs w:val="24"/>
        </w:rPr>
        <w:t xml:space="preserve"> was reviewed</w:t>
      </w:r>
      <w:r w:rsidR="00C2240E">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 xml:space="preserve"> the last list being updated by </w:t>
      </w:r>
      <w:r w:rsidR="000029A2" w:rsidRPr="00FA05D9">
        <w:rPr>
          <w:rFonts w:ascii="Times New Roman" w:eastAsia="Times New Roman" w:hAnsi="Times New Roman" w:cs="Times New Roman"/>
          <w:sz w:val="24"/>
          <w:szCs w:val="24"/>
        </w:rPr>
        <w:t>National Coouncil for Legal Aid (Decision</w:t>
      </w:r>
      <w:r w:rsidRPr="00FA05D9">
        <w:rPr>
          <w:rFonts w:ascii="Times New Roman" w:eastAsia="Times New Roman" w:hAnsi="Times New Roman" w:cs="Times New Roman"/>
          <w:sz w:val="24"/>
          <w:szCs w:val="24"/>
        </w:rPr>
        <w:t xml:space="preserve"> no. 4/2020</w:t>
      </w:r>
      <w:r w:rsidR="000029A2" w:rsidRPr="00FA05D9">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w:t>
      </w:r>
    </w:p>
    <w:p w14:paraId="1281F252" w14:textId="77777777" w:rsidR="00C2240E" w:rsidRDefault="00C2240E" w:rsidP="00C2240E">
      <w:pPr>
        <w:jc w:val="both"/>
        <w:rPr>
          <w:rFonts w:ascii="Times New Roman" w:eastAsia="Times New Roman" w:hAnsi="Times New Roman" w:cs="Times New Roman"/>
          <w:sz w:val="24"/>
          <w:szCs w:val="24"/>
        </w:rPr>
      </w:pPr>
    </w:p>
    <w:p w14:paraId="1E3A00F8" w14:textId="77777777" w:rsidR="00596453" w:rsidRPr="00FA05D9" w:rsidRDefault="00596453" w:rsidP="00C2240E">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With regard to persons with disabilities in the penitentiary system, the penitentiary institutions, improve</w:t>
      </w:r>
      <w:r w:rsidR="000029A2" w:rsidRPr="00FA05D9">
        <w:rPr>
          <w:rFonts w:ascii="Times New Roman" w:eastAsia="Times New Roman" w:hAnsi="Times New Roman" w:cs="Times New Roman"/>
          <w:sz w:val="24"/>
          <w:szCs w:val="24"/>
        </w:rPr>
        <w:t xml:space="preserve">d the accessibility conditions in </w:t>
      </w:r>
      <w:r w:rsidRPr="00FA05D9">
        <w:rPr>
          <w:rFonts w:ascii="Times New Roman" w:eastAsia="Times New Roman" w:hAnsi="Times New Roman" w:cs="Times New Roman"/>
          <w:sz w:val="24"/>
          <w:szCs w:val="24"/>
        </w:rPr>
        <w:t xml:space="preserve">the Penitentiaries no. 1  Taraclia, no. 6  Soroca, no. 9  </w:t>
      </w:r>
      <w:r w:rsidR="000357B3" w:rsidRPr="00FA05D9">
        <w:rPr>
          <w:rFonts w:ascii="Times New Roman" w:eastAsia="Times New Roman" w:hAnsi="Times New Roman" w:cs="Times New Roman"/>
          <w:sz w:val="24"/>
          <w:szCs w:val="24"/>
        </w:rPr>
        <w:t>Pruncul</w:t>
      </w:r>
      <w:r w:rsidRPr="00FA05D9">
        <w:rPr>
          <w:rFonts w:ascii="Times New Roman" w:eastAsia="Times New Roman" w:hAnsi="Times New Roman" w:cs="Times New Roman"/>
          <w:sz w:val="24"/>
          <w:szCs w:val="24"/>
        </w:rPr>
        <w:t xml:space="preserve">, no. 13  Chisinau and no. 17  </w:t>
      </w:r>
      <w:r w:rsidR="000029A2" w:rsidRPr="00FA05D9">
        <w:rPr>
          <w:rFonts w:ascii="Times New Roman" w:eastAsia="Times New Roman" w:hAnsi="Times New Roman" w:cs="Times New Roman"/>
          <w:sz w:val="24"/>
          <w:szCs w:val="24"/>
        </w:rPr>
        <w:t xml:space="preserve">Rezina.  </w:t>
      </w:r>
      <w:r w:rsidRPr="00FA05D9">
        <w:rPr>
          <w:rFonts w:ascii="Times New Roman" w:eastAsia="Times New Roman" w:hAnsi="Times New Roman" w:cs="Times New Roman"/>
          <w:sz w:val="24"/>
          <w:szCs w:val="24"/>
        </w:rPr>
        <w:t xml:space="preserve">Currently, there are 198 people with disabilities in the penitentiary system, of which 21 are women and 177 are men. The activity with people with disabilities is organized in a multidisciplinary form, consisting of various specialized collaborators, who actively work to provide the necessary support, based on the psychosocial program for the elderly and disabled in prisons, approved by </w:t>
      </w:r>
      <w:r w:rsidR="009725F4" w:rsidRPr="00FA05D9">
        <w:rPr>
          <w:rFonts w:ascii="Times New Roman" w:eastAsia="Times New Roman" w:hAnsi="Times New Roman" w:cs="Times New Roman"/>
          <w:sz w:val="24"/>
          <w:szCs w:val="24"/>
        </w:rPr>
        <w:t>N</w:t>
      </w:r>
      <w:r w:rsidR="005224E5" w:rsidRPr="00FA05D9">
        <w:rPr>
          <w:rFonts w:ascii="Times New Roman" w:eastAsia="Times New Roman" w:hAnsi="Times New Roman" w:cs="Times New Roman"/>
          <w:sz w:val="24"/>
          <w:szCs w:val="24"/>
        </w:rPr>
        <w:t xml:space="preserve">ational </w:t>
      </w:r>
      <w:r w:rsidR="009725F4" w:rsidRPr="00FA05D9">
        <w:rPr>
          <w:rFonts w:ascii="Times New Roman" w:eastAsia="Times New Roman" w:hAnsi="Times New Roman" w:cs="Times New Roman"/>
          <w:sz w:val="24"/>
          <w:szCs w:val="24"/>
        </w:rPr>
        <w:t>A</w:t>
      </w:r>
      <w:r w:rsidR="005224E5" w:rsidRPr="00FA05D9">
        <w:rPr>
          <w:rFonts w:ascii="Times New Roman" w:eastAsia="Times New Roman" w:hAnsi="Times New Roman" w:cs="Times New Roman"/>
          <w:sz w:val="24"/>
          <w:szCs w:val="24"/>
        </w:rPr>
        <w:t xml:space="preserve">administration of </w:t>
      </w:r>
      <w:r w:rsidR="009725F4" w:rsidRPr="00FA05D9">
        <w:rPr>
          <w:rFonts w:ascii="Times New Roman" w:eastAsia="Times New Roman" w:hAnsi="Times New Roman" w:cs="Times New Roman"/>
          <w:sz w:val="24"/>
          <w:szCs w:val="24"/>
        </w:rPr>
        <w:t>P</w:t>
      </w:r>
      <w:r w:rsidR="005224E5" w:rsidRPr="00FA05D9">
        <w:rPr>
          <w:rFonts w:ascii="Times New Roman" w:eastAsia="Times New Roman" w:hAnsi="Times New Roman" w:cs="Times New Roman"/>
          <w:sz w:val="24"/>
          <w:szCs w:val="24"/>
        </w:rPr>
        <w:t xml:space="preserve">enitenciaries </w:t>
      </w:r>
      <w:r w:rsidRPr="00FA05D9">
        <w:rPr>
          <w:rFonts w:ascii="Times New Roman" w:eastAsia="Times New Roman" w:hAnsi="Times New Roman" w:cs="Times New Roman"/>
          <w:sz w:val="24"/>
          <w:szCs w:val="24"/>
        </w:rPr>
        <w:t>Order, no.373 / 2019.</w:t>
      </w:r>
    </w:p>
    <w:p w14:paraId="3243E104" w14:textId="77777777" w:rsidR="00C2240E" w:rsidRDefault="00C2240E" w:rsidP="00C2240E">
      <w:pPr>
        <w:jc w:val="both"/>
        <w:rPr>
          <w:rFonts w:ascii="Times New Roman" w:eastAsia="Times New Roman" w:hAnsi="Times New Roman" w:cs="Times New Roman"/>
          <w:sz w:val="24"/>
          <w:szCs w:val="24"/>
        </w:rPr>
      </w:pPr>
    </w:p>
    <w:p w14:paraId="711C35C2" w14:textId="77777777" w:rsidR="00596453" w:rsidRPr="00FA05D9" w:rsidRDefault="00596453" w:rsidP="00C2240E">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People with disabilities who are subject to probation receive support services, from the perspective of assistance and counseling, provided both directly by probation counselors or through specialists in </w:t>
      </w:r>
      <w:r w:rsidRPr="00FA05D9">
        <w:rPr>
          <w:rFonts w:ascii="Times New Roman" w:eastAsia="Times New Roman" w:hAnsi="Times New Roman" w:cs="Times New Roman"/>
          <w:sz w:val="24"/>
          <w:szCs w:val="24"/>
        </w:rPr>
        <w:lastRenderedPageBreak/>
        <w:t>community institutions</w:t>
      </w:r>
      <w:r w:rsidR="00FF4BD5" w:rsidRPr="00FA05D9">
        <w:rPr>
          <w:rFonts w:ascii="Times New Roman" w:eastAsia="Times New Roman" w:hAnsi="Times New Roman" w:cs="Times New Roman"/>
          <w:sz w:val="24"/>
          <w:szCs w:val="24"/>
        </w:rPr>
        <w:t xml:space="preserve"> (translation in special language, mimico-gestural language, support person etc.)</w:t>
      </w:r>
      <w:r w:rsidRPr="00FA05D9">
        <w:rPr>
          <w:rFonts w:ascii="Times New Roman" w:eastAsia="Times New Roman" w:hAnsi="Times New Roman" w:cs="Times New Roman"/>
          <w:sz w:val="24"/>
          <w:szCs w:val="24"/>
        </w:rPr>
        <w:t>.</w:t>
      </w:r>
    </w:p>
    <w:p w14:paraId="6247557A" w14:textId="77777777" w:rsidR="00C2240E" w:rsidRDefault="00C2240E" w:rsidP="00C2240E">
      <w:pPr>
        <w:jc w:val="both"/>
        <w:rPr>
          <w:rFonts w:ascii="Times New Roman" w:eastAsia="Times New Roman" w:hAnsi="Times New Roman" w:cs="Times New Roman"/>
          <w:sz w:val="24"/>
          <w:szCs w:val="24"/>
        </w:rPr>
      </w:pPr>
    </w:p>
    <w:p w14:paraId="65A708DA" w14:textId="77777777" w:rsidR="00596453" w:rsidRPr="00FA05D9" w:rsidRDefault="00596453" w:rsidP="00C2240E">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In accordance with the plan for training of employees of MIA within the Academy "Stefan cel Mare" during the academic years 2019-2020, </w:t>
      </w:r>
      <w:r w:rsidR="00FF4BD5" w:rsidRPr="00FA05D9">
        <w:rPr>
          <w:rFonts w:ascii="Times New Roman" w:eastAsia="Times New Roman" w:hAnsi="Times New Roman" w:cs="Times New Roman"/>
          <w:sz w:val="24"/>
          <w:szCs w:val="24"/>
        </w:rPr>
        <w:t xml:space="preserve">five </w:t>
      </w:r>
      <w:r w:rsidRPr="00FA05D9">
        <w:rPr>
          <w:rFonts w:ascii="Times New Roman" w:eastAsia="Times New Roman" w:hAnsi="Times New Roman" w:cs="Times New Roman"/>
          <w:sz w:val="24"/>
          <w:szCs w:val="24"/>
        </w:rPr>
        <w:t xml:space="preserve">courses </w:t>
      </w:r>
      <w:r w:rsidR="00FF4BD5" w:rsidRPr="00FA05D9">
        <w:rPr>
          <w:rFonts w:ascii="Times New Roman" w:eastAsia="Times New Roman" w:hAnsi="Times New Roman" w:cs="Times New Roman"/>
          <w:sz w:val="24"/>
          <w:szCs w:val="24"/>
        </w:rPr>
        <w:t>conducted</w:t>
      </w:r>
      <w:r w:rsidRPr="00FA05D9">
        <w:rPr>
          <w:rFonts w:ascii="Times New Roman" w:eastAsia="Times New Roman" w:hAnsi="Times New Roman" w:cs="Times New Roman"/>
          <w:sz w:val="24"/>
          <w:szCs w:val="24"/>
        </w:rPr>
        <w:t xml:space="preserve"> on disability, </w:t>
      </w:r>
      <w:r w:rsidR="007D46B7" w:rsidRPr="00FA05D9">
        <w:rPr>
          <w:rFonts w:ascii="Times New Roman" w:eastAsia="Times New Roman" w:hAnsi="Times New Roman" w:cs="Times New Roman"/>
          <w:sz w:val="24"/>
          <w:szCs w:val="24"/>
        </w:rPr>
        <w:t>for 86 emploees</w:t>
      </w:r>
      <w:r w:rsidRPr="00FA05D9">
        <w:rPr>
          <w:rFonts w:ascii="Times New Roman" w:eastAsia="Times New Roman" w:hAnsi="Times New Roman" w:cs="Times New Roman"/>
          <w:sz w:val="24"/>
          <w:szCs w:val="24"/>
        </w:rPr>
        <w:t xml:space="preserve">. </w:t>
      </w:r>
      <w:r w:rsidR="009B6A8E" w:rsidRPr="00FA05D9">
        <w:rPr>
          <w:rFonts w:ascii="Times New Roman" w:eastAsia="Times New Roman" w:hAnsi="Times New Roman" w:cs="Times New Roman"/>
          <w:sz w:val="24"/>
          <w:szCs w:val="24"/>
        </w:rPr>
        <w:t>T</w:t>
      </w:r>
      <w:r w:rsidRPr="00FA05D9">
        <w:rPr>
          <w:rFonts w:ascii="Times New Roman" w:eastAsia="Times New Roman" w:hAnsi="Times New Roman" w:cs="Times New Roman"/>
          <w:sz w:val="24"/>
          <w:szCs w:val="24"/>
        </w:rPr>
        <w:t xml:space="preserve">he right to interpreter or translator for the persons </w:t>
      </w:r>
      <w:r w:rsidR="009B6A8E" w:rsidRPr="00FA05D9">
        <w:rPr>
          <w:rFonts w:ascii="Times New Roman" w:eastAsia="Times New Roman" w:hAnsi="Times New Roman" w:cs="Times New Roman"/>
          <w:sz w:val="24"/>
          <w:szCs w:val="24"/>
        </w:rPr>
        <w:t xml:space="preserve">with disabilities </w:t>
      </w:r>
      <w:r w:rsidRPr="00FA05D9">
        <w:rPr>
          <w:rFonts w:ascii="Times New Roman" w:eastAsia="Times New Roman" w:hAnsi="Times New Roman" w:cs="Times New Roman"/>
          <w:sz w:val="24"/>
          <w:szCs w:val="24"/>
        </w:rPr>
        <w:t xml:space="preserve">detained, transported, escorted and detained in pre-trial detention </w:t>
      </w:r>
      <w:r w:rsidR="009B6A8E" w:rsidRPr="00FA05D9">
        <w:rPr>
          <w:rFonts w:ascii="Times New Roman" w:eastAsia="Times New Roman" w:hAnsi="Times New Roman" w:cs="Times New Roman"/>
          <w:sz w:val="24"/>
          <w:szCs w:val="24"/>
        </w:rPr>
        <w:t xml:space="preserve">is ensured through MIA Order no 797/2019. </w:t>
      </w:r>
    </w:p>
    <w:p w14:paraId="540B83BD" w14:textId="77777777" w:rsidR="006671A8" w:rsidRPr="00FA05D9" w:rsidRDefault="00010F23" w:rsidP="00B55EE0">
      <w:pPr>
        <w:pStyle w:val="Heading2"/>
        <w:rPr>
          <w:rFonts w:ascii="Times New Roman" w:hAnsi="Times New Roman" w:cs="Times New Roman"/>
          <w:b/>
          <w:sz w:val="24"/>
          <w:szCs w:val="24"/>
        </w:rPr>
      </w:pPr>
      <w:r w:rsidRPr="00FA05D9">
        <w:t xml:space="preserve"> </w:t>
      </w:r>
      <w:r w:rsidR="00B55EE0" w:rsidRPr="00FA05D9">
        <w:tab/>
      </w:r>
      <w:bookmarkStart w:id="16" w:name="_Toc59132241"/>
      <w:r w:rsidRPr="00FA05D9">
        <w:rPr>
          <w:rFonts w:ascii="Times New Roman" w:hAnsi="Times New Roman" w:cs="Times New Roman"/>
          <w:b/>
          <w:sz w:val="24"/>
          <w:szCs w:val="24"/>
        </w:rPr>
        <w:t>Artic</w:t>
      </w:r>
      <w:r w:rsidR="00A77313" w:rsidRPr="00FA05D9">
        <w:rPr>
          <w:rFonts w:ascii="Times New Roman" w:hAnsi="Times New Roman" w:cs="Times New Roman"/>
          <w:b/>
          <w:sz w:val="24"/>
          <w:szCs w:val="24"/>
        </w:rPr>
        <w:t xml:space="preserve">le </w:t>
      </w:r>
      <w:r w:rsidRPr="00FA05D9">
        <w:rPr>
          <w:rFonts w:ascii="Times New Roman" w:hAnsi="Times New Roman" w:cs="Times New Roman"/>
          <w:b/>
          <w:sz w:val="24"/>
          <w:szCs w:val="24"/>
        </w:rPr>
        <w:t xml:space="preserve">14. </w:t>
      </w:r>
      <w:r w:rsidR="00A77313" w:rsidRPr="00FA05D9">
        <w:rPr>
          <w:rFonts w:ascii="Times New Roman" w:hAnsi="Times New Roman" w:cs="Times New Roman"/>
          <w:b/>
          <w:sz w:val="24"/>
          <w:szCs w:val="24"/>
        </w:rPr>
        <w:t>Freedom and security of the person</w:t>
      </w:r>
      <w:bookmarkEnd w:id="16"/>
      <w:r w:rsidR="00A77313" w:rsidRPr="00FA05D9">
        <w:rPr>
          <w:rFonts w:ascii="Times New Roman" w:hAnsi="Times New Roman" w:cs="Times New Roman"/>
          <w:b/>
          <w:sz w:val="24"/>
          <w:szCs w:val="24"/>
        </w:rPr>
        <w:t xml:space="preserve">  </w:t>
      </w:r>
    </w:p>
    <w:p w14:paraId="58C9BCC1" w14:textId="6C8AFC15" w:rsidR="006A045F" w:rsidRPr="00FA05D9" w:rsidRDefault="006A045F" w:rsidP="00C2240E">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The Constitution of the Republic of Moldova and the national legislation establish that the individual freedom and security of the person are inviolable, without any distinction being between persons with and without disabilities (art. 25). Restriction of the exercise of certain rights or freedoms of the person (art. 54), excludes the restriction of free access to justice, the presumption of innocence, non-retroactivity of the law, the right of every person to know his rights and duties and the right to life, physical and mental integrity.</w:t>
      </w:r>
    </w:p>
    <w:p w14:paraId="4E5B22D0" w14:textId="77777777" w:rsidR="00C2240E" w:rsidRDefault="00C2240E" w:rsidP="00C2240E">
      <w:pPr>
        <w:jc w:val="both"/>
        <w:rPr>
          <w:rFonts w:ascii="Times New Roman" w:eastAsia="Times New Roman" w:hAnsi="Times New Roman" w:cs="Times New Roman"/>
          <w:i/>
          <w:sz w:val="24"/>
          <w:szCs w:val="24"/>
          <w:u w:val="single"/>
        </w:rPr>
      </w:pPr>
    </w:p>
    <w:p w14:paraId="19535238" w14:textId="77777777" w:rsidR="006A045F" w:rsidRPr="00FA05D9" w:rsidRDefault="006A045F" w:rsidP="00C2240E">
      <w:pPr>
        <w:jc w:val="both"/>
        <w:rPr>
          <w:rFonts w:ascii="Times New Roman" w:eastAsia="Times New Roman" w:hAnsi="Times New Roman" w:cs="Times New Roman"/>
          <w:i/>
          <w:sz w:val="24"/>
          <w:szCs w:val="24"/>
          <w:u w:val="single"/>
        </w:rPr>
      </w:pPr>
      <w:r w:rsidRPr="00FA05D9">
        <w:rPr>
          <w:rFonts w:ascii="Times New Roman" w:eastAsia="Times New Roman" w:hAnsi="Times New Roman" w:cs="Times New Roman"/>
          <w:i/>
          <w:sz w:val="24"/>
          <w:szCs w:val="24"/>
          <w:u w:val="single"/>
        </w:rPr>
        <w:t xml:space="preserve">With reference to recommendation 29 letter (a) to (c) of the Committee's </w:t>
      </w:r>
      <w:r w:rsidR="00D74E15" w:rsidRPr="00FA05D9">
        <w:rPr>
          <w:rFonts w:ascii="Times New Roman" w:eastAsia="Times New Roman" w:hAnsi="Times New Roman" w:cs="Times New Roman"/>
          <w:i/>
          <w:sz w:val="24"/>
          <w:szCs w:val="24"/>
          <w:u w:val="single"/>
        </w:rPr>
        <w:t>C</w:t>
      </w:r>
      <w:r w:rsidRPr="00FA05D9">
        <w:rPr>
          <w:rFonts w:ascii="Times New Roman" w:eastAsia="Times New Roman" w:hAnsi="Times New Roman" w:cs="Times New Roman"/>
          <w:i/>
          <w:sz w:val="24"/>
          <w:szCs w:val="24"/>
          <w:u w:val="single"/>
        </w:rPr>
        <w:t xml:space="preserve">oncluding </w:t>
      </w:r>
      <w:r w:rsidR="00D74E15" w:rsidRPr="00FA05D9">
        <w:rPr>
          <w:rFonts w:ascii="Times New Roman" w:eastAsia="Times New Roman" w:hAnsi="Times New Roman" w:cs="Times New Roman"/>
          <w:i/>
          <w:sz w:val="24"/>
          <w:szCs w:val="24"/>
          <w:u w:val="single"/>
        </w:rPr>
        <w:t>O</w:t>
      </w:r>
      <w:r w:rsidRPr="00FA05D9">
        <w:rPr>
          <w:rFonts w:ascii="Times New Roman" w:eastAsia="Times New Roman" w:hAnsi="Times New Roman" w:cs="Times New Roman"/>
          <w:i/>
          <w:sz w:val="24"/>
          <w:szCs w:val="24"/>
          <w:u w:val="single"/>
        </w:rPr>
        <w:t>bservations, we inform the following:</w:t>
      </w:r>
    </w:p>
    <w:p w14:paraId="2C85DADA" w14:textId="77777777" w:rsidR="00C2240E" w:rsidRDefault="00C2240E" w:rsidP="00C2240E">
      <w:pPr>
        <w:jc w:val="both"/>
        <w:rPr>
          <w:rFonts w:ascii="Times New Roman" w:eastAsia="Times New Roman" w:hAnsi="Times New Roman" w:cs="Times New Roman"/>
          <w:sz w:val="24"/>
          <w:szCs w:val="24"/>
        </w:rPr>
      </w:pPr>
    </w:p>
    <w:p w14:paraId="2629B2FD" w14:textId="77777777" w:rsidR="006A045F" w:rsidRPr="00FA05D9" w:rsidRDefault="00B83EE4" w:rsidP="00C2240E">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A</w:t>
      </w:r>
      <w:r w:rsidR="006A045F" w:rsidRPr="00FA05D9">
        <w:rPr>
          <w:rFonts w:ascii="Times New Roman" w:eastAsia="Times New Roman" w:hAnsi="Times New Roman" w:cs="Times New Roman"/>
          <w:sz w:val="24"/>
          <w:szCs w:val="24"/>
        </w:rPr>
        <w:t xml:space="preserve">ccording to the provisions </w:t>
      </w:r>
      <w:r w:rsidRPr="00FA05D9">
        <w:rPr>
          <w:rFonts w:ascii="Times New Roman" w:eastAsia="Times New Roman" w:hAnsi="Times New Roman" w:cs="Times New Roman"/>
          <w:sz w:val="24"/>
          <w:szCs w:val="24"/>
        </w:rPr>
        <w:t xml:space="preserve">of the </w:t>
      </w:r>
      <w:r w:rsidR="006A045F" w:rsidRPr="00FA05D9">
        <w:rPr>
          <w:rFonts w:ascii="Times New Roman" w:eastAsia="Times New Roman" w:hAnsi="Times New Roman" w:cs="Times New Roman"/>
          <w:sz w:val="24"/>
          <w:szCs w:val="24"/>
        </w:rPr>
        <w:t xml:space="preserve">Law no. 1402/1997 on mental health, </w:t>
      </w:r>
      <w:r w:rsidRPr="00FA05D9">
        <w:rPr>
          <w:rFonts w:ascii="Times New Roman" w:eastAsia="Times New Roman" w:hAnsi="Times New Roman" w:cs="Times New Roman"/>
          <w:sz w:val="24"/>
          <w:szCs w:val="24"/>
        </w:rPr>
        <w:t xml:space="preserve">the </w:t>
      </w:r>
      <w:r w:rsidR="006A045F" w:rsidRPr="00FA05D9">
        <w:rPr>
          <w:rFonts w:ascii="Times New Roman" w:eastAsia="Times New Roman" w:hAnsi="Times New Roman" w:cs="Times New Roman"/>
          <w:sz w:val="24"/>
          <w:szCs w:val="24"/>
        </w:rPr>
        <w:t xml:space="preserve">psychiatric assistance is provided at the voluntary request of the person or with his </w:t>
      </w:r>
      <w:r w:rsidRPr="00FA05D9">
        <w:rPr>
          <w:rFonts w:ascii="Times New Roman" w:eastAsia="Times New Roman" w:hAnsi="Times New Roman" w:cs="Times New Roman"/>
          <w:sz w:val="24"/>
          <w:szCs w:val="24"/>
        </w:rPr>
        <w:t xml:space="preserve">free </w:t>
      </w:r>
      <w:r w:rsidR="006A045F" w:rsidRPr="00FA05D9">
        <w:rPr>
          <w:rFonts w:ascii="Times New Roman" w:eastAsia="Times New Roman" w:hAnsi="Times New Roman" w:cs="Times New Roman"/>
          <w:sz w:val="24"/>
          <w:szCs w:val="24"/>
        </w:rPr>
        <w:t xml:space="preserve">consent. Hospitalization in the psychiatric hospital, except for the cases provided by this </w:t>
      </w:r>
      <w:r w:rsidRPr="00FA05D9">
        <w:rPr>
          <w:rFonts w:ascii="Times New Roman" w:eastAsia="Times New Roman" w:hAnsi="Times New Roman" w:cs="Times New Roman"/>
          <w:sz w:val="24"/>
          <w:szCs w:val="24"/>
        </w:rPr>
        <w:t>Law</w:t>
      </w:r>
      <w:r w:rsidR="006A045F" w:rsidRPr="00FA05D9">
        <w:rPr>
          <w:rFonts w:ascii="Times New Roman" w:eastAsia="Times New Roman" w:hAnsi="Times New Roman" w:cs="Times New Roman"/>
          <w:sz w:val="24"/>
          <w:szCs w:val="24"/>
        </w:rPr>
        <w:t xml:space="preserve">, is done at the request or with the free consent of the person. The treatment can be performed without the free consent of the person suffering from mental disorders only in case of application of coercive medical measures, in accordance with the provisions of the </w:t>
      </w:r>
      <w:r w:rsidRPr="00FA05D9">
        <w:rPr>
          <w:rFonts w:ascii="Times New Roman" w:eastAsia="Times New Roman" w:hAnsi="Times New Roman" w:cs="Times New Roman"/>
          <w:sz w:val="24"/>
          <w:szCs w:val="24"/>
        </w:rPr>
        <w:t xml:space="preserve">Penal </w:t>
      </w:r>
      <w:r w:rsidR="006A045F" w:rsidRPr="00FA05D9">
        <w:rPr>
          <w:rFonts w:ascii="Times New Roman" w:eastAsia="Times New Roman" w:hAnsi="Times New Roman" w:cs="Times New Roman"/>
          <w:sz w:val="24"/>
          <w:szCs w:val="24"/>
        </w:rPr>
        <w:t>Code.</w:t>
      </w:r>
    </w:p>
    <w:p w14:paraId="28C46CED" w14:textId="77777777" w:rsidR="00C2240E" w:rsidRDefault="00C2240E" w:rsidP="00C2240E">
      <w:pPr>
        <w:jc w:val="both"/>
        <w:rPr>
          <w:rFonts w:ascii="Times New Roman" w:eastAsia="Times New Roman" w:hAnsi="Times New Roman" w:cs="Times New Roman"/>
          <w:sz w:val="24"/>
          <w:szCs w:val="24"/>
        </w:rPr>
      </w:pPr>
    </w:p>
    <w:p w14:paraId="129391D9" w14:textId="77777777" w:rsidR="006A045F" w:rsidRPr="00FA05D9" w:rsidRDefault="006A045F" w:rsidP="00C2240E">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At the same time, amendments were made to the Law</w:t>
      </w:r>
      <w:r w:rsidR="00B83EE4" w:rsidRPr="00FA05D9">
        <w:rPr>
          <w:rFonts w:ascii="Times New Roman" w:eastAsia="Times New Roman" w:hAnsi="Times New Roman" w:cs="Times New Roman"/>
          <w:sz w:val="24"/>
          <w:szCs w:val="24"/>
        </w:rPr>
        <w:t xml:space="preserve"> on mental health</w:t>
      </w:r>
      <w:r w:rsidRPr="00FA05D9">
        <w:rPr>
          <w:rFonts w:ascii="Times New Roman" w:eastAsia="Times New Roman" w:hAnsi="Times New Roman" w:cs="Times New Roman"/>
          <w:sz w:val="24"/>
          <w:szCs w:val="24"/>
        </w:rPr>
        <w:t>, which regulates hospitalization in the psychiatric hospital and</w:t>
      </w:r>
      <w:r w:rsidR="00B83EE4" w:rsidRPr="00FA05D9">
        <w:rPr>
          <w:rFonts w:ascii="Times New Roman" w:eastAsia="Times New Roman" w:hAnsi="Times New Roman" w:cs="Times New Roman"/>
          <w:sz w:val="24"/>
          <w:szCs w:val="24"/>
        </w:rPr>
        <w:t>/or</w:t>
      </w:r>
      <w:r w:rsidRPr="00FA05D9">
        <w:rPr>
          <w:rFonts w:ascii="Times New Roman" w:eastAsia="Times New Roman" w:hAnsi="Times New Roman" w:cs="Times New Roman"/>
          <w:sz w:val="24"/>
          <w:szCs w:val="24"/>
        </w:rPr>
        <w:t xml:space="preserve"> </w:t>
      </w:r>
      <w:r w:rsidR="00B83EE4" w:rsidRPr="00FA05D9">
        <w:rPr>
          <w:rFonts w:ascii="Times New Roman" w:eastAsia="Times New Roman" w:hAnsi="Times New Roman" w:cs="Times New Roman"/>
          <w:sz w:val="24"/>
          <w:szCs w:val="24"/>
        </w:rPr>
        <w:t>institutionalization in residential</w:t>
      </w:r>
      <w:r w:rsidRPr="00FA05D9">
        <w:rPr>
          <w:rFonts w:ascii="Times New Roman" w:eastAsia="Times New Roman" w:hAnsi="Times New Roman" w:cs="Times New Roman"/>
          <w:sz w:val="24"/>
          <w:szCs w:val="24"/>
        </w:rPr>
        <w:t xml:space="preserve"> institutions, </w:t>
      </w:r>
      <w:r w:rsidR="00A43BF5" w:rsidRPr="00FA05D9">
        <w:rPr>
          <w:rFonts w:ascii="Times New Roman" w:eastAsia="Times New Roman" w:hAnsi="Times New Roman" w:cs="Times New Roman"/>
          <w:sz w:val="24"/>
          <w:szCs w:val="24"/>
        </w:rPr>
        <w:t>based on</w:t>
      </w:r>
      <w:r w:rsidRPr="00FA05D9">
        <w:rPr>
          <w:rFonts w:ascii="Times New Roman" w:eastAsia="Times New Roman" w:hAnsi="Times New Roman" w:cs="Times New Roman"/>
          <w:sz w:val="24"/>
          <w:szCs w:val="24"/>
        </w:rPr>
        <w:t>:</w:t>
      </w:r>
    </w:p>
    <w:p w14:paraId="424EEBD4" w14:textId="2C164856" w:rsidR="006A045F" w:rsidRPr="00FA05D9" w:rsidRDefault="006A045F" w:rsidP="00B55EE0">
      <w:pPr>
        <w:pStyle w:val="ListParagraph"/>
        <w:numPr>
          <w:ilvl w:val="0"/>
          <w:numId w:val="39"/>
        </w:numPr>
        <w:ind w:left="567"/>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the request for hospitalization in the psychiatric hospital</w:t>
      </w:r>
      <w:r w:rsidR="009B2459" w:rsidRPr="00FA05D9">
        <w:rPr>
          <w:rFonts w:ascii="Times New Roman" w:eastAsia="Times New Roman" w:hAnsi="Times New Roman" w:cs="Times New Roman"/>
          <w:sz w:val="24"/>
          <w:szCs w:val="24"/>
        </w:rPr>
        <w:t xml:space="preserve"> or placement in residential institution</w:t>
      </w:r>
      <w:r w:rsidRPr="00FA05D9">
        <w:rPr>
          <w:rFonts w:ascii="Times New Roman" w:eastAsia="Times New Roman" w:hAnsi="Times New Roman" w:cs="Times New Roman"/>
          <w:sz w:val="24"/>
          <w:szCs w:val="24"/>
        </w:rPr>
        <w:t>, which may be submitted</w:t>
      </w:r>
      <w:r w:rsidR="00A43BF5" w:rsidRPr="00FA05D9">
        <w:rPr>
          <w:rFonts w:ascii="Times New Roman" w:eastAsia="Times New Roman" w:hAnsi="Times New Roman" w:cs="Times New Roman"/>
          <w:sz w:val="24"/>
          <w:szCs w:val="24"/>
        </w:rPr>
        <w:t xml:space="preserve"> by the persons </w:t>
      </w:r>
      <w:r w:rsidR="00C2240E" w:rsidRPr="00FA05D9">
        <w:rPr>
          <w:rFonts w:ascii="Times New Roman" w:eastAsia="Times New Roman" w:hAnsi="Times New Roman" w:cs="Times New Roman"/>
          <w:sz w:val="24"/>
          <w:szCs w:val="24"/>
        </w:rPr>
        <w:t>wit</w:t>
      </w:r>
      <w:r w:rsidR="00C2240E">
        <w:rPr>
          <w:rFonts w:ascii="Times New Roman" w:eastAsia="Times New Roman" w:hAnsi="Times New Roman" w:cs="Times New Roman"/>
          <w:sz w:val="24"/>
          <w:szCs w:val="24"/>
        </w:rPr>
        <w:t>h</w:t>
      </w:r>
      <w:r w:rsidR="00C2240E" w:rsidRPr="00FA05D9">
        <w:rPr>
          <w:rFonts w:ascii="Times New Roman" w:eastAsia="Times New Roman" w:hAnsi="Times New Roman" w:cs="Times New Roman"/>
          <w:sz w:val="24"/>
          <w:szCs w:val="24"/>
        </w:rPr>
        <w:t xml:space="preserve"> </w:t>
      </w:r>
      <w:r w:rsidR="00A43BF5" w:rsidRPr="00FA05D9">
        <w:rPr>
          <w:rFonts w:ascii="Times New Roman" w:eastAsia="Times New Roman" w:hAnsi="Times New Roman" w:cs="Times New Roman"/>
          <w:sz w:val="24"/>
          <w:szCs w:val="24"/>
        </w:rPr>
        <w:t>mental health problems or</w:t>
      </w:r>
      <w:r w:rsidRPr="00FA05D9">
        <w:rPr>
          <w:rFonts w:ascii="Times New Roman" w:eastAsia="Times New Roman" w:hAnsi="Times New Roman" w:cs="Times New Roman"/>
          <w:sz w:val="24"/>
          <w:szCs w:val="24"/>
        </w:rPr>
        <w:t xml:space="preserve"> on behalf of the person, by the authorized</w:t>
      </w:r>
      <w:r w:rsidR="00A43BF5" w:rsidRPr="00FA05D9">
        <w:rPr>
          <w:rFonts w:ascii="Times New Roman" w:eastAsia="Times New Roman" w:hAnsi="Times New Roman" w:cs="Times New Roman"/>
          <w:sz w:val="24"/>
          <w:szCs w:val="24"/>
        </w:rPr>
        <w:t>/supported person</w:t>
      </w:r>
      <w:r w:rsidRPr="00FA05D9">
        <w:rPr>
          <w:rFonts w:ascii="Times New Roman" w:eastAsia="Times New Roman" w:hAnsi="Times New Roman" w:cs="Times New Roman"/>
          <w:sz w:val="24"/>
          <w:szCs w:val="24"/>
        </w:rPr>
        <w:t xml:space="preserve"> if the mandate expressly </w:t>
      </w:r>
      <w:r w:rsidR="00A43BF5" w:rsidRPr="00FA05D9">
        <w:rPr>
          <w:rFonts w:ascii="Times New Roman" w:eastAsia="Times New Roman" w:hAnsi="Times New Roman" w:cs="Times New Roman"/>
          <w:sz w:val="24"/>
          <w:szCs w:val="24"/>
        </w:rPr>
        <w:t>indicates</w:t>
      </w:r>
      <w:r w:rsidRPr="00FA05D9">
        <w:rPr>
          <w:rFonts w:ascii="Times New Roman" w:eastAsia="Times New Roman" w:hAnsi="Times New Roman" w:cs="Times New Roman"/>
          <w:sz w:val="24"/>
          <w:szCs w:val="24"/>
        </w:rPr>
        <w:t xml:space="preserve"> this fact;</w:t>
      </w:r>
    </w:p>
    <w:p w14:paraId="68B9EE1E" w14:textId="0A8EF14D" w:rsidR="006A045F" w:rsidRPr="00FA05D9" w:rsidRDefault="00A43BF5" w:rsidP="00B55EE0">
      <w:pPr>
        <w:pStyle w:val="ListParagraph"/>
        <w:numPr>
          <w:ilvl w:val="0"/>
          <w:numId w:val="39"/>
        </w:numPr>
        <w:ind w:left="567"/>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the request can be done by</w:t>
      </w:r>
      <w:r w:rsidR="006A045F"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temporary guardian</w:t>
      </w:r>
      <w:r w:rsidR="009B2459" w:rsidRPr="00FA05D9">
        <w:rPr>
          <w:rFonts w:ascii="Times New Roman" w:eastAsia="Times New Roman" w:hAnsi="Times New Roman" w:cs="Times New Roman"/>
          <w:sz w:val="24"/>
          <w:szCs w:val="24"/>
        </w:rPr>
        <w:t xml:space="preserve"> or other support persons who </w:t>
      </w:r>
      <w:r w:rsidR="006A045F" w:rsidRPr="00FA05D9">
        <w:rPr>
          <w:rFonts w:ascii="Times New Roman" w:eastAsia="Times New Roman" w:hAnsi="Times New Roman" w:cs="Times New Roman"/>
          <w:sz w:val="24"/>
          <w:szCs w:val="24"/>
        </w:rPr>
        <w:t xml:space="preserve">will assist the person, by countersigning the request, in accordance with the </w:t>
      </w:r>
      <w:r w:rsidR="009B2459" w:rsidRPr="00FA05D9">
        <w:rPr>
          <w:rFonts w:ascii="Times New Roman" w:eastAsia="Times New Roman" w:hAnsi="Times New Roman" w:cs="Times New Roman"/>
          <w:sz w:val="24"/>
          <w:szCs w:val="24"/>
        </w:rPr>
        <w:t>L</w:t>
      </w:r>
      <w:r w:rsidR="006A045F" w:rsidRPr="00FA05D9">
        <w:rPr>
          <w:rFonts w:ascii="Times New Roman" w:eastAsia="Times New Roman" w:hAnsi="Times New Roman" w:cs="Times New Roman"/>
          <w:sz w:val="24"/>
          <w:szCs w:val="24"/>
        </w:rPr>
        <w:t>aw. If guardianship is instituted in respect of the person, the request for hospitalization in the psychiatric hospital shall be signed by the guardian</w:t>
      </w:r>
      <w:r w:rsidR="00C2240E">
        <w:rPr>
          <w:rFonts w:ascii="Times New Roman" w:eastAsia="Times New Roman" w:hAnsi="Times New Roman" w:cs="Times New Roman"/>
          <w:sz w:val="24"/>
          <w:szCs w:val="24"/>
        </w:rPr>
        <w:t>.</w:t>
      </w:r>
    </w:p>
    <w:p w14:paraId="3FF0E764" w14:textId="77777777" w:rsidR="00C2240E" w:rsidRDefault="00C2240E" w:rsidP="00C2240E">
      <w:pPr>
        <w:jc w:val="both"/>
        <w:rPr>
          <w:rFonts w:ascii="Times New Roman" w:eastAsia="Times New Roman" w:hAnsi="Times New Roman" w:cs="Times New Roman"/>
          <w:sz w:val="24"/>
          <w:szCs w:val="24"/>
        </w:rPr>
      </w:pPr>
    </w:p>
    <w:p w14:paraId="17E9AFC9" w14:textId="77777777" w:rsidR="005C0E9F" w:rsidRPr="00FA05D9" w:rsidRDefault="009B2459" w:rsidP="00C2240E">
      <w:pP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sz w:val="24"/>
          <w:szCs w:val="24"/>
        </w:rPr>
        <w:t xml:space="preserve">In </w:t>
      </w:r>
      <w:r w:rsidR="006A045F" w:rsidRPr="00FA05D9">
        <w:rPr>
          <w:rFonts w:ascii="Times New Roman" w:eastAsia="Times New Roman" w:hAnsi="Times New Roman" w:cs="Times New Roman"/>
          <w:sz w:val="24"/>
          <w:szCs w:val="24"/>
        </w:rPr>
        <w:t>both cases provided above, the hospitalization of a person suffering from a mental disorder shall be prohibited if the hospitalization contravenes the wishes expressed by him</w:t>
      </w:r>
      <w:r w:rsidR="00C2240E">
        <w:rPr>
          <w:rFonts w:ascii="Times New Roman" w:eastAsia="Times New Roman" w:hAnsi="Times New Roman" w:cs="Times New Roman"/>
          <w:sz w:val="24"/>
          <w:szCs w:val="24"/>
        </w:rPr>
        <w:t>/her</w:t>
      </w:r>
      <w:r w:rsidR="006A045F" w:rsidRPr="00FA05D9">
        <w:rPr>
          <w:rFonts w:ascii="Times New Roman" w:eastAsia="Times New Roman" w:hAnsi="Times New Roman" w:cs="Times New Roman"/>
          <w:sz w:val="24"/>
          <w:szCs w:val="24"/>
        </w:rPr>
        <w:t xml:space="preserve">. When identifying the wishes of the person in respect of whom a protection measure is established, the presence of the person who will facilitate their establishment (trusted person) is mandatory. The trusted person is any person freely chosen by the person suffering from mental disorders. In the absence of a </w:t>
      </w:r>
      <w:r w:rsidR="00A6715E" w:rsidRPr="00FA05D9">
        <w:rPr>
          <w:rFonts w:ascii="Times New Roman" w:eastAsia="Times New Roman" w:hAnsi="Times New Roman" w:cs="Times New Roman"/>
          <w:sz w:val="24"/>
          <w:szCs w:val="24"/>
        </w:rPr>
        <w:t>person</w:t>
      </w:r>
      <w:r w:rsidR="006A045F" w:rsidRPr="00FA05D9">
        <w:rPr>
          <w:rFonts w:ascii="Times New Roman" w:eastAsia="Times New Roman" w:hAnsi="Times New Roman" w:cs="Times New Roman"/>
          <w:sz w:val="24"/>
          <w:szCs w:val="24"/>
        </w:rPr>
        <w:t>, the trustee will be appointed by the Community Mental Health Center.</w:t>
      </w:r>
      <w:r w:rsidR="00341807" w:rsidRPr="00FA05D9">
        <w:rPr>
          <w:rFonts w:ascii="Times New Roman" w:eastAsia="Times New Roman" w:hAnsi="Times New Roman" w:cs="Times New Roman"/>
          <w:sz w:val="24"/>
          <w:szCs w:val="24"/>
        </w:rPr>
        <w:t xml:space="preserve"> </w:t>
      </w:r>
      <w:r w:rsidR="006A045F" w:rsidRPr="00FA05D9">
        <w:rPr>
          <w:rFonts w:ascii="Times New Roman" w:eastAsia="Times New Roman" w:hAnsi="Times New Roman" w:cs="Times New Roman"/>
          <w:color w:val="000000"/>
          <w:sz w:val="24"/>
          <w:szCs w:val="24"/>
        </w:rPr>
        <w:t xml:space="preserve">At the same time, as a ground for </w:t>
      </w:r>
      <w:r w:rsidRPr="00FA05D9">
        <w:rPr>
          <w:rFonts w:ascii="Times New Roman" w:eastAsia="Times New Roman" w:hAnsi="Times New Roman" w:cs="Times New Roman"/>
          <w:color w:val="000000"/>
          <w:sz w:val="24"/>
          <w:szCs w:val="24"/>
        </w:rPr>
        <w:t xml:space="preserve">institutionalization </w:t>
      </w:r>
      <w:r w:rsidR="006A045F" w:rsidRPr="00FA05D9">
        <w:rPr>
          <w:rFonts w:ascii="Times New Roman" w:eastAsia="Times New Roman" w:hAnsi="Times New Roman" w:cs="Times New Roman"/>
          <w:color w:val="000000"/>
          <w:sz w:val="24"/>
          <w:szCs w:val="24"/>
        </w:rPr>
        <w:t xml:space="preserve">in a </w:t>
      </w:r>
      <w:r w:rsidR="00A6715E" w:rsidRPr="00FA05D9">
        <w:rPr>
          <w:rFonts w:ascii="Times New Roman" w:eastAsia="Times New Roman" w:hAnsi="Times New Roman" w:cs="Times New Roman"/>
          <w:color w:val="000000"/>
          <w:sz w:val="24"/>
          <w:szCs w:val="24"/>
        </w:rPr>
        <w:t>residential institution</w:t>
      </w:r>
      <w:r w:rsidR="006A045F" w:rsidRPr="00FA05D9">
        <w:rPr>
          <w:rFonts w:ascii="Times New Roman" w:eastAsia="Times New Roman" w:hAnsi="Times New Roman" w:cs="Times New Roman"/>
          <w:color w:val="000000"/>
          <w:sz w:val="24"/>
          <w:szCs w:val="24"/>
        </w:rPr>
        <w:t>, serves the opinion of the medical commission, with the participation of the psychiatrist</w:t>
      </w:r>
      <w:r w:rsidRPr="00FA05D9">
        <w:rPr>
          <w:rFonts w:ascii="Times New Roman" w:eastAsia="Times New Roman" w:hAnsi="Times New Roman" w:cs="Times New Roman"/>
          <w:color w:val="000000"/>
          <w:sz w:val="24"/>
          <w:szCs w:val="24"/>
        </w:rPr>
        <w:t xml:space="preserve">. </w:t>
      </w:r>
    </w:p>
    <w:p w14:paraId="7B097E4B" w14:textId="77777777" w:rsidR="00C2240E" w:rsidRDefault="00C2240E" w:rsidP="00C2240E">
      <w:pPr>
        <w:jc w:val="both"/>
        <w:rPr>
          <w:rFonts w:ascii="Times New Roman" w:eastAsia="Times New Roman" w:hAnsi="Times New Roman" w:cs="Times New Roman"/>
          <w:color w:val="000000"/>
          <w:sz w:val="24"/>
          <w:szCs w:val="24"/>
        </w:rPr>
      </w:pPr>
    </w:p>
    <w:p w14:paraId="363F0001" w14:textId="77777777" w:rsidR="005C0E9F" w:rsidRPr="00FA05D9" w:rsidRDefault="005C4EC8" w:rsidP="00C2240E">
      <w:pP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Regarding the deinstitutionalization process of persons with disabilities, the transfer or exit of the persons </w:t>
      </w:r>
      <w:r w:rsidR="005C0E9F" w:rsidRPr="00FA05D9">
        <w:rPr>
          <w:rFonts w:ascii="Times New Roman" w:eastAsia="Times New Roman" w:hAnsi="Times New Roman" w:cs="Times New Roman"/>
          <w:color w:val="000000"/>
          <w:sz w:val="24"/>
          <w:szCs w:val="24"/>
        </w:rPr>
        <w:t xml:space="preserve">is made based on the request or desire and feelings of the </w:t>
      </w:r>
      <w:r w:rsidR="007D46B7" w:rsidRPr="00FA05D9">
        <w:rPr>
          <w:rFonts w:ascii="Times New Roman" w:eastAsia="Times New Roman" w:hAnsi="Times New Roman" w:cs="Times New Roman"/>
          <w:color w:val="000000"/>
          <w:sz w:val="24"/>
          <w:szCs w:val="24"/>
        </w:rPr>
        <w:t>person</w:t>
      </w:r>
      <w:r w:rsidR="005C0E9F" w:rsidRPr="00FA05D9">
        <w:rPr>
          <w:rFonts w:ascii="Times New Roman" w:eastAsia="Times New Roman" w:hAnsi="Times New Roman" w:cs="Times New Roman"/>
          <w:color w:val="000000"/>
          <w:sz w:val="24"/>
          <w:szCs w:val="24"/>
        </w:rPr>
        <w:t xml:space="preserve">, expressed in any form, which shows that </w:t>
      </w:r>
      <w:r w:rsidRPr="00FA05D9">
        <w:rPr>
          <w:rFonts w:ascii="Times New Roman" w:eastAsia="Times New Roman" w:hAnsi="Times New Roman" w:cs="Times New Roman"/>
          <w:color w:val="000000"/>
          <w:sz w:val="24"/>
          <w:szCs w:val="24"/>
        </w:rPr>
        <w:t xml:space="preserve">placement in institution </w:t>
      </w:r>
      <w:r w:rsidR="005C0E9F" w:rsidRPr="00FA05D9">
        <w:rPr>
          <w:rFonts w:ascii="Times New Roman" w:eastAsia="Times New Roman" w:hAnsi="Times New Roman" w:cs="Times New Roman"/>
          <w:color w:val="000000"/>
          <w:sz w:val="24"/>
          <w:szCs w:val="24"/>
        </w:rPr>
        <w:t>contradicts his</w:t>
      </w:r>
      <w:r w:rsidRPr="00FA05D9">
        <w:rPr>
          <w:rFonts w:ascii="Times New Roman" w:eastAsia="Times New Roman" w:hAnsi="Times New Roman" w:cs="Times New Roman"/>
          <w:color w:val="000000"/>
          <w:sz w:val="24"/>
          <w:szCs w:val="24"/>
        </w:rPr>
        <w:t>/her</w:t>
      </w:r>
      <w:r w:rsidR="005C0E9F" w:rsidRPr="00FA05D9">
        <w:rPr>
          <w:rFonts w:ascii="Times New Roman" w:eastAsia="Times New Roman" w:hAnsi="Times New Roman" w:cs="Times New Roman"/>
          <w:color w:val="000000"/>
          <w:sz w:val="24"/>
          <w:szCs w:val="24"/>
        </w:rPr>
        <w:t xml:space="preserve"> desire. When identifying the person's wish, the presence of the trusted person is mandatory, which will facilitate their establishment; at the request of the parents, relatives, legal representative or, as the case may be, of the person in charge of protection (assistant, future proxy, temporary guardian, curator, guardian, family council members), who undertakes to discharge</w:t>
      </w:r>
      <w:r w:rsidRPr="00FA05D9">
        <w:rPr>
          <w:rFonts w:ascii="Times New Roman" w:eastAsia="Times New Roman" w:hAnsi="Times New Roman" w:cs="Times New Roman"/>
          <w:color w:val="000000"/>
          <w:sz w:val="24"/>
          <w:szCs w:val="24"/>
        </w:rPr>
        <w:t xml:space="preserve"> the person from residential care</w:t>
      </w:r>
      <w:r w:rsidR="00D95B28" w:rsidRPr="00FA05D9">
        <w:rPr>
          <w:rFonts w:ascii="Times New Roman" w:eastAsia="Times New Roman" w:hAnsi="Times New Roman" w:cs="Times New Roman"/>
          <w:color w:val="000000"/>
          <w:sz w:val="24"/>
          <w:szCs w:val="24"/>
        </w:rPr>
        <w:t>.</w:t>
      </w:r>
    </w:p>
    <w:p w14:paraId="29EFEA7A" w14:textId="77777777" w:rsidR="00C2240E" w:rsidRDefault="00C2240E" w:rsidP="00C2240E">
      <w:pPr>
        <w:ind w:right="-45"/>
        <w:jc w:val="both"/>
        <w:rPr>
          <w:rFonts w:ascii="Times New Roman" w:eastAsia="Times New Roman" w:hAnsi="Times New Roman" w:cs="Times New Roman"/>
          <w:sz w:val="24"/>
          <w:szCs w:val="24"/>
        </w:rPr>
      </w:pPr>
    </w:p>
    <w:p w14:paraId="74030210" w14:textId="77777777" w:rsidR="005C0E9F" w:rsidRPr="00FA05D9" w:rsidRDefault="005C4EC8" w:rsidP="00C2240E">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Penal </w:t>
      </w:r>
      <w:r w:rsidR="005C0E9F" w:rsidRPr="00FA05D9">
        <w:rPr>
          <w:rFonts w:ascii="Times New Roman" w:eastAsia="Times New Roman" w:hAnsi="Times New Roman" w:cs="Times New Roman"/>
          <w:sz w:val="24"/>
          <w:szCs w:val="24"/>
        </w:rPr>
        <w:t xml:space="preserve">Code no. 985/2002 and the Code of </w:t>
      </w:r>
      <w:r w:rsidRPr="00FA05D9">
        <w:rPr>
          <w:rFonts w:ascii="Times New Roman" w:eastAsia="Times New Roman" w:hAnsi="Times New Roman" w:cs="Times New Roman"/>
          <w:sz w:val="24"/>
          <w:szCs w:val="24"/>
        </w:rPr>
        <w:t xml:space="preserve">Penal </w:t>
      </w:r>
      <w:r w:rsidR="005C0E9F" w:rsidRPr="00FA05D9">
        <w:rPr>
          <w:rFonts w:ascii="Times New Roman" w:eastAsia="Times New Roman" w:hAnsi="Times New Roman" w:cs="Times New Roman"/>
          <w:sz w:val="24"/>
          <w:szCs w:val="24"/>
        </w:rPr>
        <w:t xml:space="preserve">Procedure no. 122/2003 stipulates that deprivation of liberty, arrest, forced internment of a person in a medical institution are allowed only on the basis of an arrest warrant or a reasoned court decision. Forced admission of a person to a psychiatric institution is a coercive measure applied only to persons with psychosocial disabilities, who have committed acts provided by </w:t>
      </w:r>
      <w:r w:rsidR="00C2240E" w:rsidRPr="00FA05D9">
        <w:rPr>
          <w:rFonts w:ascii="Times New Roman" w:eastAsia="Times New Roman" w:hAnsi="Times New Roman" w:cs="Times New Roman"/>
          <w:sz w:val="24"/>
          <w:szCs w:val="24"/>
        </w:rPr>
        <w:t xml:space="preserve">penal law </w:t>
      </w:r>
      <w:r w:rsidR="00341807" w:rsidRPr="00FA05D9">
        <w:rPr>
          <w:rFonts w:ascii="Times New Roman" w:eastAsia="Times New Roman" w:hAnsi="Times New Roman" w:cs="Times New Roman"/>
          <w:sz w:val="24"/>
          <w:szCs w:val="24"/>
        </w:rPr>
        <w:t>in</w:t>
      </w:r>
      <w:r w:rsidR="005C0E9F" w:rsidRPr="00FA05D9">
        <w:rPr>
          <w:rFonts w:ascii="Times New Roman" w:eastAsia="Times New Roman" w:hAnsi="Times New Roman" w:cs="Times New Roman"/>
          <w:sz w:val="24"/>
          <w:szCs w:val="24"/>
        </w:rPr>
        <w:t xml:space="preserve"> a state of irresponsibility or reduced responsibility.</w:t>
      </w:r>
    </w:p>
    <w:p w14:paraId="32732569" w14:textId="2D61AC9B" w:rsidR="005C0E9F" w:rsidRPr="00FA05D9" w:rsidRDefault="005C0E9F" w:rsidP="00CA4CDA">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In the period 2017-2019, no person with disabilities was deprived of liberty in the absence of a court decision (placed under the interdiction to leave the institution or psychiatric or social placement service).</w:t>
      </w:r>
      <w:r w:rsidR="00612B55" w:rsidRPr="00FA05D9">
        <w:rPr>
          <w:rFonts w:ascii="Times New Roman" w:eastAsia="Times New Roman" w:hAnsi="Times New Roman" w:cs="Times New Roman"/>
          <w:sz w:val="24"/>
          <w:szCs w:val="24"/>
        </w:rPr>
        <w:t xml:space="preserve"> </w:t>
      </w:r>
      <w:r w:rsidR="00FE283D" w:rsidRPr="00FA05D9">
        <w:rPr>
          <w:rFonts w:ascii="Times New Roman" w:eastAsia="Times New Roman" w:hAnsi="Times New Roman" w:cs="Times New Roman"/>
          <w:sz w:val="24"/>
          <w:szCs w:val="24"/>
        </w:rPr>
        <w:t>Durin</w:t>
      </w:r>
      <w:r w:rsidR="00612B55" w:rsidRPr="00FA05D9">
        <w:rPr>
          <w:rFonts w:ascii="Times New Roman" w:eastAsia="Times New Roman" w:hAnsi="Times New Roman" w:cs="Times New Roman"/>
          <w:sz w:val="24"/>
          <w:szCs w:val="24"/>
        </w:rPr>
        <w:t>g</w:t>
      </w:r>
      <w:r w:rsidR="00FE283D"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2017 </w:t>
      </w:r>
      <w:r w:rsidR="00C2240E">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 xml:space="preserve"> 2019</w:t>
      </w:r>
      <w:r w:rsidR="00C2240E">
        <w:rPr>
          <w:rFonts w:ascii="Times New Roman" w:eastAsia="Times New Roman" w:hAnsi="Times New Roman" w:cs="Times New Roman"/>
          <w:sz w:val="24"/>
          <w:szCs w:val="24"/>
        </w:rPr>
        <w:t xml:space="preserve">, </w:t>
      </w:r>
      <w:r w:rsidR="00FE283D" w:rsidRPr="00FA05D9">
        <w:rPr>
          <w:rFonts w:ascii="Times New Roman" w:eastAsia="Times New Roman" w:hAnsi="Times New Roman" w:cs="Times New Roman"/>
          <w:sz w:val="24"/>
          <w:szCs w:val="24"/>
        </w:rPr>
        <w:t xml:space="preserve">the National Institute of Justice conducted the following training courses: </w:t>
      </w:r>
    </w:p>
    <w:p w14:paraId="066F01E4" w14:textId="77777777" w:rsidR="005C0E9F" w:rsidRPr="00FA05D9" w:rsidRDefault="00FE283D" w:rsidP="00612B55">
      <w:pPr>
        <w:pStyle w:val="ListParagraph"/>
        <w:numPr>
          <w:ilvl w:val="0"/>
          <w:numId w:val="39"/>
        </w:numPr>
        <w:ind w:left="567"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The</w:t>
      </w:r>
      <w:r w:rsidR="005C0E9F" w:rsidRPr="00FA05D9">
        <w:rPr>
          <w:rFonts w:ascii="Times New Roman" w:eastAsia="Times New Roman" w:hAnsi="Times New Roman" w:cs="Times New Roman"/>
          <w:sz w:val="24"/>
          <w:szCs w:val="24"/>
        </w:rPr>
        <w:t xml:space="preserve"> legal protection measure</w:t>
      </w:r>
      <w:r w:rsidRPr="00FA05D9">
        <w:rPr>
          <w:rFonts w:ascii="Times New Roman" w:eastAsia="Times New Roman" w:hAnsi="Times New Roman" w:cs="Times New Roman"/>
          <w:sz w:val="24"/>
          <w:szCs w:val="24"/>
        </w:rPr>
        <w:t xml:space="preserve">s </w:t>
      </w:r>
      <w:r w:rsidR="005C0E9F" w:rsidRPr="00FA05D9">
        <w:rPr>
          <w:rFonts w:ascii="Times New Roman" w:eastAsia="Times New Roman" w:hAnsi="Times New Roman" w:cs="Times New Roman"/>
          <w:sz w:val="24"/>
          <w:szCs w:val="24"/>
        </w:rPr>
        <w:t>in case of domestic violence</w:t>
      </w:r>
      <w:r w:rsidRPr="00FA05D9">
        <w:rPr>
          <w:rFonts w:ascii="Times New Roman" w:eastAsia="Times New Roman" w:hAnsi="Times New Roman" w:cs="Times New Roman"/>
          <w:sz w:val="24"/>
          <w:szCs w:val="24"/>
        </w:rPr>
        <w:t xml:space="preserve"> towards women, including women with disablites</w:t>
      </w:r>
      <w:r w:rsidR="005C0E9F" w:rsidRPr="00FA05D9">
        <w:rPr>
          <w:rFonts w:ascii="Times New Roman" w:eastAsia="Times New Roman" w:hAnsi="Times New Roman" w:cs="Times New Roman"/>
          <w:sz w:val="24"/>
          <w:szCs w:val="24"/>
        </w:rPr>
        <w:t xml:space="preserve"> (40 hours of training);</w:t>
      </w:r>
    </w:p>
    <w:p w14:paraId="6BA84C03" w14:textId="77777777" w:rsidR="005C0E9F" w:rsidRPr="00FA05D9" w:rsidRDefault="00E027B9" w:rsidP="00612B55">
      <w:pPr>
        <w:pStyle w:val="ListParagraph"/>
        <w:numPr>
          <w:ilvl w:val="0"/>
          <w:numId w:val="39"/>
        </w:numPr>
        <w:ind w:left="567"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H</w:t>
      </w:r>
      <w:r w:rsidR="005C0E9F" w:rsidRPr="00FA05D9">
        <w:rPr>
          <w:rFonts w:ascii="Times New Roman" w:eastAsia="Times New Roman" w:hAnsi="Times New Roman" w:cs="Times New Roman"/>
          <w:sz w:val="24"/>
          <w:szCs w:val="24"/>
        </w:rPr>
        <w:t xml:space="preserve">ospitalization </w:t>
      </w:r>
      <w:r w:rsidRPr="00FA05D9">
        <w:rPr>
          <w:rFonts w:ascii="Times New Roman" w:eastAsia="Times New Roman" w:hAnsi="Times New Roman" w:cs="Times New Roman"/>
          <w:sz w:val="24"/>
          <w:szCs w:val="24"/>
        </w:rPr>
        <w:t>procedures and</w:t>
      </w:r>
      <w:r w:rsidR="005C0E9F" w:rsidRPr="00FA05D9">
        <w:rPr>
          <w:rFonts w:ascii="Times New Roman" w:eastAsia="Times New Roman" w:hAnsi="Times New Roman" w:cs="Times New Roman"/>
          <w:sz w:val="24"/>
          <w:szCs w:val="24"/>
        </w:rPr>
        <w:t xml:space="preserve"> treatment/approval </w:t>
      </w:r>
      <w:r w:rsidRPr="00FA05D9">
        <w:rPr>
          <w:rFonts w:ascii="Times New Roman" w:eastAsia="Times New Roman" w:hAnsi="Times New Roman" w:cs="Times New Roman"/>
          <w:sz w:val="24"/>
          <w:szCs w:val="24"/>
        </w:rPr>
        <w:t>in psychiatric hospitals</w:t>
      </w:r>
      <w:r w:rsidR="005C0E9F" w:rsidRPr="00FA05D9">
        <w:rPr>
          <w:rFonts w:ascii="Times New Roman" w:eastAsia="Times New Roman" w:hAnsi="Times New Roman" w:cs="Times New Roman"/>
          <w:sz w:val="24"/>
          <w:szCs w:val="24"/>
        </w:rPr>
        <w:t xml:space="preserve"> (40 hours of training);</w:t>
      </w:r>
    </w:p>
    <w:p w14:paraId="3278F42B" w14:textId="77777777" w:rsidR="005C0E9F" w:rsidRPr="00FA05D9" w:rsidRDefault="00E027B9" w:rsidP="00612B55">
      <w:pPr>
        <w:pStyle w:val="ListParagraph"/>
        <w:numPr>
          <w:ilvl w:val="0"/>
          <w:numId w:val="39"/>
        </w:numPr>
        <w:ind w:left="567"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M</w:t>
      </w:r>
      <w:r w:rsidR="005C0E9F" w:rsidRPr="00FA05D9">
        <w:rPr>
          <w:rFonts w:ascii="Times New Roman" w:eastAsia="Times New Roman" w:hAnsi="Times New Roman" w:cs="Times New Roman"/>
          <w:sz w:val="24"/>
          <w:szCs w:val="24"/>
        </w:rPr>
        <w:t xml:space="preserve">ental health and mental illness (16 hours of training). </w:t>
      </w:r>
    </w:p>
    <w:p w14:paraId="653BF0CF" w14:textId="77777777" w:rsidR="00341807" w:rsidRPr="00FA05D9" w:rsidRDefault="00010F23" w:rsidP="00B96E1E">
      <w:pPr>
        <w:pStyle w:val="Heading2"/>
        <w:ind w:firstLine="360"/>
        <w:rPr>
          <w:rFonts w:ascii="Times New Roman" w:hAnsi="Times New Roman" w:cs="Times New Roman"/>
          <w:b/>
          <w:sz w:val="24"/>
          <w:szCs w:val="24"/>
        </w:rPr>
      </w:pPr>
      <w:bookmarkStart w:id="17" w:name="_Toc59132242"/>
      <w:r w:rsidRPr="00FA05D9">
        <w:rPr>
          <w:rFonts w:ascii="Times New Roman" w:hAnsi="Times New Roman" w:cs="Times New Roman"/>
          <w:b/>
          <w:sz w:val="24"/>
          <w:szCs w:val="24"/>
        </w:rPr>
        <w:t>Artic</w:t>
      </w:r>
      <w:r w:rsidR="005C0E9F" w:rsidRPr="00FA05D9">
        <w:rPr>
          <w:rFonts w:ascii="Times New Roman" w:hAnsi="Times New Roman" w:cs="Times New Roman"/>
          <w:b/>
          <w:sz w:val="24"/>
          <w:szCs w:val="24"/>
        </w:rPr>
        <w:t>le</w:t>
      </w:r>
      <w:r w:rsidRPr="00FA05D9">
        <w:rPr>
          <w:rFonts w:ascii="Times New Roman" w:hAnsi="Times New Roman" w:cs="Times New Roman"/>
          <w:b/>
          <w:sz w:val="24"/>
          <w:szCs w:val="24"/>
        </w:rPr>
        <w:t xml:space="preserve"> 15. </w:t>
      </w:r>
      <w:r w:rsidR="00E027B9" w:rsidRPr="00FA05D9">
        <w:rPr>
          <w:rFonts w:ascii="Times New Roman" w:hAnsi="Times New Roman" w:cs="Times New Roman"/>
          <w:b/>
          <w:sz w:val="24"/>
          <w:szCs w:val="24"/>
        </w:rPr>
        <w:t>Freedom from torture or cruel, inhuman or degrading treatment or punishment</w:t>
      </w:r>
      <w:bookmarkEnd w:id="17"/>
      <w:r w:rsidR="00E027B9" w:rsidRPr="00FA05D9">
        <w:rPr>
          <w:rFonts w:ascii="Times New Roman" w:hAnsi="Times New Roman" w:cs="Times New Roman"/>
          <w:b/>
          <w:sz w:val="24"/>
          <w:szCs w:val="24"/>
        </w:rPr>
        <w:t xml:space="preserve"> </w:t>
      </w:r>
    </w:p>
    <w:p w14:paraId="47921136" w14:textId="4EDB5DB4" w:rsidR="005C0E9F" w:rsidRPr="00FA05D9" w:rsidRDefault="005C0E9F" w:rsidP="00194F0A">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Constitution of the Republic of Moldova and other normative acts contain provisions that </w:t>
      </w:r>
      <w:r w:rsidR="00194F0A">
        <w:rPr>
          <w:rFonts w:ascii="Times New Roman" w:eastAsia="Times New Roman" w:hAnsi="Times New Roman" w:cs="Times New Roman"/>
          <w:sz w:val="24"/>
          <w:szCs w:val="24"/>
        </w:rPr>
        <w:t>prohibit</w:t>
      </w:r>
      <w:r w:rsidR="00194F0A"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torture or </w:t>
      </w:r>
      <w:r w:rsidR="00194F0A">
        <w:rPr>
          <w:rFonts w:ascii="Times New Roman" w:eastAsia="Times New Roman" w:hAnsi="Times New Roman" w:cs="Times New Roman"/>
          <w:sz w:val="24"/>
          <w:szCs w:val="24"/>
        </w:rPr>
        <w:t>other</w:t>
      </w:r>
      <w:r w:rsidR="00194F0A"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cruel, inhuman or degrading treatment or punishment. These issues were described in more detail in the initial State Report.</w:t>
      </w:r>
    </w:p>
    <w:p w14:paraId="49AB208E" w14:textId="77777777" w:rsidR="00194F0A" w:rsidRDefault="00194F0A" w:rsidP="00194F0A">
      <w:pPr>
        <w:ind w:right="-45"/>
        <w:jc w:val="both"/>
        <w:rPr>
          <w:rFonts w:ascii="Times New Roman" w:eastAsia="Times New Roman" w:hAnsi="Times New Roman" w:cs="Times New Roman"/>
          <w:sz w:val="24"/>
          <w:szCs w:val="24"/>
        </w:rPr>
      </w:pPr>
    </w:p>
    <w:p w14:paraId="450CBC8E" w14:textId="2DFA2226" w:rsidR="005C0E9F" w:rsidRPr="00FA05D9" w:rsidRDefault="005C0E9F" w:rsidP="00194F0A">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In order to protect persons against torture and other cruel or inhuman or degrading treatment or punishment, </w:t>
      </w:r>
      <w:r w:rsidR="00E35FC5" w:rsidRPr="00FA05D9">
        <w:rPr>
          <w:rFonts w:ascii="Times New Roman" w:eastAsia="Times New Roman" w:hAnsi="Times New Roman" w:cs="Times New Roman"/>
          <w:sz w:val="24"/>
          <w:szCs w:val="24"/>
        </w:rPr>
        <w:t xml:space="preserve">the National Mechanism </w:t>
      </w:r>
      <w:r w:rsidRPr="00FA05D9">
        <w:rPr>
          <w:rFonts w:ascii="Times New Roman" w:eastAsia="Times New Roman" w:hAnsi="Times New Roman" w:cs="Times New Roman"/>
          <w:sz w:val="24"/>
          <w:szCs w:val="24"/>
        </w:rPr>
        <w:t xml:space="preserve">for the </w:t>
      </w:r>
      <w:r w:rsidR="00E35FC5" w:rsidRPr="00FA05D9">
        <w:rPr>
          <w:rFonts w:ascii="Times New Roman" w:eastAsia="Times New Roman" w:hAnsi="Times New Roman" w:cs="Times New Roman"/>
          <w:sz w:val="24"/>
          <w:szCs w:val="24"/>
        </w:rPr>
        <w:t xml:space="preserve">Prevention </w:t>
      </w:r>
      <w:r w:rsidRPr="00FA05D9">
        <w:rPr>
          <w:rFonts w:ascii="Times New Roman" w:eastAsia="Times New Roman" w:hAnsi="Times New Roman" w:cs="Times New Roman"/>
          <w:sz w:val="24"/>
          <w:szCs w:val="24"/>
        </w:rPr>
        <w:t xml:space="preserve">of </w:t>
      </w:r>
      <w:r w:rsidR="00E35FC5" w:rsidRPr="00FA05D9">
        <w:rPr>
          <w:rFonts w:ascii="Times New Roman" w:eastAsia="Times New Roman" w:hAnsi="Times New Roman" w:cs="Times New Roman"/>
          <w:sz w:val="24"/>
          <w:szCs w:val="24"/>
        </w:rPr>
        <w:t>Torture</w:t>
      </w:r>
      <w:r w:rsidRPr="00FA05D9">
        <w:rPr>
          <w:rFonts w:ascii="Times New Roman" w:eastAsia="Times New Roman" w:hAnsi="Times New Roman" w:cs="Times New Roman"/>
          <w:sz w:val="24"/>
          <w:szCs w:val="24"/>
        </w:rPr>
        <w:t xml:space="preserve">, </w:t>
      </w:r>
      <w:r w:rsidR="00194F0A">
        <w:rPr>
          <w:rFonts w:ascii="Times New Roman" w:eastAsia="Times New Roman" w:hAnsi="Times New Roman" w:cs="Times New Roman"/>
          <w:sz w:val="24"/>
          <w:szCs w:val="24"/>
        </w:rPr>
        <w:t xml:space="preserve">was established </w:t>
      </w:r>
      <w:r w:rsidRPr="00FA05D9">
        <w:rPr>
          <w:rFonts w:ascii="Times New Roman" w:eastAsia="Times New Roman" w:hAnsi="Times New Roman" w:cs="Times New Roman"/>
          <w:sz w:val="24"/>
          <w:szCs w:val="24"/>
        </w:rPr>
        <w:t xml:space="preserve">in accordance with the Optional Protocol to the Convention against Torture. The </w:t>
      </w:r>
      <w:r w:rsidR="00194F0A" w:rsidRPr="00FA05D9">
        <w:rPr>
          <w:rFonts w:ascii="Times New Roman" w:eastAsia="Times New Roman" w:hAnsi="Times New Roman" w:cs="Times New Roman"/>
          <w:sz w:val="24"/>
          <w:szCs w:val="24"/>
        </w:rPr>
        <w:t xml:space="preserve">Council </w:t>
      </w:r>
      <w:r w:rsidRPr="00FA05D9">
        <w:rPr>
          <w:rFonts w:ascii="Times New Roman" w:eastAsia="Times New Roman" w:hAnsi="Times New Roman" w:cs="Times New Roman"/>
          <w:sz w:val="24"/>
          <w:szCs w:val="24"/>
        </w:rPr>
        <w:t xml:space="preserve">consists of </w:t>
      </w:r>
      <w:r w:rsidR="00B96E1E" w:rsidRPr="00FA05D9">
        <w:rPr>
          <w:rFonts w:ascii="Times New Roman" w:eastAsia="Times New Roman" w:hAnsi="Times New Roman" w:cs="Times New Roman"/>
          <w:sz w:val="24"/>
          <w:szCs w:val="24"/>
        </w:rPr>
        <w:t>seven</w:t>
      </w:r>
      <w:r w:rsidRPr="00FA05D9">
        <w:rPr>
          <w:rFonts w:ascii="Times New Roman" w:eastAsia="Times New Roman" w:hAnsi="Times New Roman" w:cs="Times New Roman"/>
          <w:sz w:val="24"/>
          <w:szCs w:val="24"/>
        </w:rPr>
        <w:t xml:space="preserve"> members. The </w:t>
      </w:r>
      <w:r w:rsidR="00B96E1E" w:rsidRPr="00FA05D9">
        <w:rPr>
          <w:rFonts w:ascii="Times New Roman" w:eastAsia="Times New Roman" w:hAnsi="Times New Roman" w:cs="Times New Roman"/>
          <w:sz w:val="24"/>
          <w:szCs w:val="24"/>
        </w:rPr>
        <w:t>Ombu</w:t>
      </w:r>
      <w:r w:rsidR="00E505F8" w:rsidRPr="00FA05D9">
        <w:rPr>
          <w:rFonts w:ascii="Times New Roman" w:eastAsia="Times New Roman" w:hAnsi="Times New Roman" w:cs="Times New Roman"/>
          <w:sz w:val="24"/>
          <w:szCs w:val="24"/>
        </w:rPr>
        <w:t>d</w:t>
      </w:r>
      <w:r w:rsidR="00B96E1E" w:rsidRPr="00FA05D9">
        <w:rPr>
          <w:rFonts w:ascii="Times New Roman" w:eastAsia="Times New Roman" w:hAnsi="Times New Roman" w:cs="Times New Roman"/>
          <w:sz w:val="24"/>
          <w:szCs w:val="24"/>
        </w:rPr>
        <w:t>s</w:t>
      </w:r>
      <w:r w:rsidR="00194F0A">
        <w:rPr>
          <w:rFonts w:ascii="Times New Roman" w:eastAsia="Times New Roman" w:hAnsi="Times New Roman" w:cs="Times New Roman"/>
          <w:sz w:val="24"/>
          <w:szCs w:val="24"/>
        </w:rPr>
        <w:t>person</w:t>
      </w:r>
      <w:r w:rsidRPr="00FA05D9">
        <w:rPr>
          <w:rFonts w:ascii="Times New Roman" w:eastAsia="Times New Roman" w:hAnsi="Times New Roman" w:cs="Times New Roman"/>
          <w:sz w:val="24"/>
          <w:szCs w:val="24"/>
        </w:rPr>
        <w:t xml:space="preserve"> and </w:t>
      </w:r>
      <w:r w:rsidR="00B96E1E" w:rsidRPr="00FA05D9">
        <w:rPr>
          <w:rFonts w:ascii="Times New Roman" w:eastAsia="Times New Roman" w:hAnsi="Times New Roman" w:cs="Times New Roman"/>
          <w:sz w:val="24"/>
          <w:szCs w:val="24"/>
        </w:rPr>
        <w:t>Ombu</w:t>
      </w:r>
      <w:r w:rsidR="00E505F8" w:rsidRPr="00FA05D9">
        <w:rPr>
          <w:rFonts w:ascii="Times New Roman" w:eastAsia="Times New Roman" w:hAnsi="Times New Roman" w:cs="Times New Roman"/>
          <w:sz w:val="24"/>
          <w:szCs w:val="24"/>
        </w:rPr>
        <w:t>d</w:t>
      </w:r>
      <w:r w:rsidR="00B96E1E" w:rsidRPr="00FA05D9">
        <w:rPr>
          <w:rFonts w:ascii="Times New Roman" w:eastAsia="Times New Roman" w:hAnsi="Times New Roman" w:cs="Times New Roman"/>
          <w:sz w:val="24"/>
          <w:szCs w:val="24"/>
        </w:rPr>
        <w:t>s</w:t>
      </w:r>
      <w:r w:rsidR="00194F0A">
        <w:rPr>
          <w:rFonts w:ascii="Times New Roman" w:eastAsia="Times New Roman" w:hAnsi="Times New Roman" w:cs="Times New Roman"/>
          <w:sz w:val="24"/>
          <w:szCs w:val="24"/>
        </w:rPr>
        <w:t>person</w:t>
      </w:r>
      <w:r w:rsidR="00B96E1E" w:rsidRPr="00FA05D9">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 xml:space="preserve"> for the Rights of the Child are full members of the Council. The other members are</w:t>
      </w:r>
      <w:r w:rsidR="00B96E1E" w:rsidRPr="00FA05D9">
        <w:rPr>
          <w:rFonts w:ascii="Times New Roman" w:eastAsia="Times New Roman" w:hAnsi="Times New Roman" w:cs="Times New Roman"/>
          <w:sz w:val="24"/>
          <w:szCs w:val="24"/>
        </w:rPr>
        <w:t xml:space="preserve"> proposed by the civil society and </w:t>
      </w:r>
      <w:r w:rsidRPr="00FA05D9">
        <w:rPr>
          <w:rFonts w:ascii="Times New Roman" w:eastAsia="Times New Roman" w:hAnsi="Times New Roman" w:cs="Times New Roman"/>
          <w:sz w:val="24"/>
          <w:szCs w:val="24"/>
        </w:rPr>
        <w:t xml:space="preserve">selected for a term of 5 years, which cannot be renewed. </w:t>
      </w:r>
    </w:p>
    <w:p w14:paraId="14AA6CAE" w14:textId="77777777" w:rsidR="00194F0A" w:rsidRDefault="00194F0A" w:rsidP="00194F0A">
      <w:pPr>
        <w:tabs>
          <w:tab w:val="left" w:pos="142"/>
          <w:tab w:val="left" w:pos="540"/>
        </w:tabs>
        <w:jc w:val="both"/>
        <w:rPr>
          <w:rFonts w:ascii="Times New Roman" w:eastAsia="Times New Roman" w:hAnsi="Times New Roman" w:cs="Times New Roman"/>
          <w:sz w:val="24"/>
          <w:szCs w:val="24"/>
        </w:rPr>
      </w:pPr>
    </w:p>
    <w:p w14:paraId="69180190" w14:textId="77777777" w:rsidR="005C0E9F" w:rsidRPr="00FA05D9" w:rsidRDefault="005C0E9F" w:rsidP="00194F0A">
      <w:pPr>
        <w:tabs>
          <w:tab w:val="left" w:pos="142"/>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The cooperation procedure between different state authorities (General Prosecutor's Office, M</w:t>
      </w:r>
      <w:r w:rsidR="004D0B4D" w:rsidRPr="00FA05D9">
        <w:rPr>
          <w:rFonts w:ascii="Times New Roman" w:eastAsia="Times New Roman" w:hAnsi="Times New Roman" w:cs="Times New Roman"/>
          <w:sz w:val="24"/>
          <w:szCs w:val="24"/>
        </w:rPr>
        <w:t>o</w:t>
      </w:r>
      <w:r w:rsidRPr="00FA05D9">
        <w:rPr>
          <w:rFonts w:ascii="Times New Roman" w:eastAsia="Times New Roman" w:hAnsi="Times New Roman" w:cs="Times New Roman"/>
          <w:sz w:val="24"/>
          <w:szCs w:val="24"/>
        </w:rPr>
        <w:t xml:space="preserve">J, </w:t>
      </w:r>
      <w:r w:rsidR="004D0B4D" w:rsidRPr="00FA05D9">
        <w:rPr>
          <w:rFonts w:ascii="Times New Roman" w:eastAsia="Times New Roman" w:hAnsi="Times New Roman" w:cs="Times New Roman"/>
          <w:sz w:val="24"/>
          <w:szCs w:val="24"/>
        </w:rPr>
        <w:t>MIA</w:t>
      </w:r>
      <w:r w:rsidRPr="00FA05D9">
        <w:rPr>
          <w:rFonts w:ascii="Times New Roman" w:eastAsia="Times New Roman" w:hAnsi="Times New Roman" w:cs="Times New Roman"/>
          <w:sz w:val="24"/>
          <w:szCs w:val="24"/>
        </w:rPr>
        <w:t xml:space="preserve">, Customs Service, and </w:t>
      </w:r>
      <w:r w:rsidR="009040C5" w:rsidRPr="00FA05D9">
        <w:rPr>
          <w:rFonts w:ascii="Times New Roman" w:eastAsia="Times New Roman" w:hAnsi="Times New Roman" w:cs="Times New Roman"/>
          <w:sz w:val="24"/>
          <w:szCs w:val="24"/>
        </w:rPr>
        <w:t>MHLSP</w:t>
      </w:r>
      <w:r w:rsidRPr="00FA05D9">
        <w:rPr>
          <w:rFonts w:ascii="Times New Roman" w:eastAsia="Times New Roman" w:hAnsi="Times New Roman" w:cs="Times New Roman"/>
          <w:sz w:val="24"/>
          <w:szCs w:val="24"/>
        </w:rPr>
        <w:t xml:space="preserve">) for the identification, registration and reporting </w:t>
      </w:r>
      <w:r w:rsidR="004D0B4D" w:rsidRPr="00FA05D9">
        <w:rPr>
          <w:rFonts w:ascii="Times New Roman" w:eastAsia="Times New Roman" w:hAnsi="Times New Roman" w:cs="Times New Roman"/>
          <w:sz w:val="24"/>
          <w:szCs w:val="24"/>
        </w:rPr>
        <w:t xml:space="preserve">the </w:t>
      </w:r>
      <w:r w:rsidRPr="00FA05D9">
        <w:rPr>
          <w:rFonts w:ascii="Times New Roman" w:eastAsia="Times New Roman" w:hAnsi="Times New Roman" w:cs="Times New Roman"/>
          <w:sz w:val="24"/>
          <w:szCs w:val="24"/>
        </w:rPr>
        <w:t>cases of torture, inhuman or degrading treatment is approved by a joint Order of the mentioned institutions.</w:t>
      </w:r>
    </w:p>
    <w:p w14:paraId="5900CD8C" w14:textId="6FFCDE4C" w:rsidR="005C0E9F" w:rsidRPr="00FA05D9" w:rsidRDefault="004D0B4D" w:rsidP="00B96E1E">
      <w:pPr>
        <w:tabs>
          <w:tab w:val="left" w:pos="142"/>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w:t>
      </w:r>
      <w:r w:rsidR="005C0E9F" w:rsidRPr="00FA05D9">
        <w:rPr>
          <w:rFonts w:ascii="Times New Roman" w:eastAsia="Times New Roman" w:hAnsi="Times New Roman" w:cs="Times New Roman"/>
          <w:sz w:val="24"/>
          <w:szCs w:val="24"/>
        </w:rPr>
        <w:t>o eliminate the application of torture and other inhuman treatment, the Action Plan on reducing ill-treatment, abuse and discrimination against persons in police custody for the years 2017-2020 was approved</w:t>
      </w:r>
      <w:r w:rsidRPr="00FA05D9">
        <w:rPr>
          <w:rFonts w:ascii="Times New Roman" w:eastAsia="Times New Roman" w:hAnsi="Times New Roman" w:cs="Times New Roman"/>
          <w:sz w:val="24"/>
          <w:szCs w:val="24"/>
        </w:rPr>
        <w:t xml:space="preserve"> (GD 748/2017)</w:t>
      </w:r>
      <w:r w:rsidR="005C0E9F" w:rsidRPr="00FA05D9">
        <w:rPr>
          <w:rFonts w:ascii="Times New Roman" w:eastAsia="Times New Roman" w:hAnsi="Times New Roman" w:cs="Times New Roman"/>
          <w:sz w:val="24"/>
          <w:szCs w:val="24"/>
        </w:rPr>
        <w:t>.</w:t>
      </w:r>
      <w:r w:rsidR="00B96E1E" w:rsidRPr="00FA05D9">
        <w:rPr>
          <w:rFonts w:ascii="Times New Roman" w:eastAsia="Times New Roman" w:hAnsi="Times New Roman" w:cs="Times New Roman"/>
          <w:sz w:val="24"/>
          <w:szCs w:val="24"/>
        </w:rPr>
        <w:t xml:space="preserve"> </w:t>
      </w:r>
      <w:r w:rsidR="002E50F8" w:rsidRPr="00FA05D9">
        <w:rPr>
          <w:rFonts w:ascii="Times New Roman" w:eastAsia="Times New Roman" w:hAnsi="Times New Roman" w:cs="Times New Roman"/>
          <w:sz w:val="24"/>
          <w:szCs w:val="24"/>
        </w:rPr>
        <w:t>B</w:t>
      </w:r>
      <w:r w:rsidR="005C0E9F" w:rsidRPr="00FA05D9">
        <w:rPr>
          <w:rFonts w:ascii="Times New Roman" w:eastAsia="Times New Roman" w:hAnsi="Times New Roman" w:cs="Times New Roman"/>
          <w:sz w:val="24"/>
          <w:szCs w:val="24"/>
        </w:rPr>
        <w:t xml:space="preserve">ased on the Partnership Agreement signed </w:t>
      </w:r>
      <w:r w:rsidR="002E50F8" w:rsidRPr="00FA05D9">
        <w:rPr>
          <w:rFonts w:ascii="Times New Roman" w:eastAsia="Times New Roman" w:hAnsi="Times New Roman" w:cs="Times New Roman"/>
          <w:sz w:val="24"/>
          <w:szCs w:val="24"/>
        </w:rPr>
        <w:t xml:space="preserve">in 2017 </w:t>
      </w:r>
      <w:r w:rsidR="005C0E9F" w:rsidRPr="00FA05D9">
        <w:rPr>
          <w:rFonts w:ascii="Times New Roman" w:eastAsia="Times New Roman" w:hAnsi="Times New Roman" w:cs="Times New Roman"/>
          <w:sz w:val="24"/>
          <w:szCs w:val="24"/>
        </w:rPr>
        <w:t xml:space="preserve">between </w:t>
      </w:r>
      <w:r w:rsidRPr="00FA05D9">
        <w:rPr>
          <w:rFonts w:ascii="Times New Roman" w:eastAsia="Times New Roman" w:hAnsi="Times New Roman" w:cs="Times New Roman"/>
          <w:sz w:val="24"/>
          <w:szCs w:val="24"/>
        </w:rPr>
        <w:t xml:space="preserve">General Inspectorate of Police </w:t>
      </w:r>
      <w:r w:rsidR="005C0E9F" w:rsidRPr="00FA05D9">
        <w:rPr>
          <w:rFonts w:ascii="Times New Roman" w:eastAsia="Times New Roman" w:hAnsi="Times New Roman" w:cs="Times New Roman"/>
          <w:sz w:val="24"/>
          <w:szCs w:val="24"/>
        </w:rPr>
        <w:t xml:space="preserve">and IDOM, </w:t>
      </w:r>
      <w:r w:rsidR="002E50F8" w:rsidRPr="00FA05D9">
        <w:rPr>
          <w:rFonts w:ascii="Times New Roman" w:eastAsia="Times New Roman" w:hAnsi="Times New Roman" w:cs="Times New Roman"/>
          <w:sz w:val="24"/>
          <w:szCs w:val="24"/>
        </w:rPr>
        <w:t>237</w:t>
      </w:r>
      <w:r w:rsidRPr="00FA05D9">
        <w:rPr>
          <w:rFonts w:ascii="Times New Roman" w:eastAsia="Times New Roman" w:hAnsi="Times New Roman" w:cs="Times New Roman"/>
          <w:sz w:val="24"/>
          <w:szCs w:val="24"/>
        </w:rPr>
        <w:t xml:space="preserve"> people from the Police offices and pre-trial detention have been </w:t>
      </w:r>
      <w:r w:rsidR="00194F0A">
        <w:rPr>
          <w:rFonts w:ascii="Times New Roman" w:eastAsia="Times New Roman" w:hAnsi="Times New Roman" w:cs="Times New Roman"/>
          <w:sz w:val="24"/>
          <w:szCs w:val="24"/>
        </w:rPr>
        <w:t>trained</w:t>
      </w:r>
      <w:r w:rsidR="00194F0A"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in</w:t>
      </w:r>
      <w:r w:rsidR="005C0E9F" w:rsidRPr="00FA05D9">
        <w:rPr>
          <w:rFonts w:ascii="Times New Roman" w:eastAsia="Times New Roman" w:hAnsi="Times New Roman" w:cs="Times New Roman"/>
          <w:sz w:val="24"/>
          <w:szCs w:val="24"/>
        </w:rPr>
        <w:t xml:space="preserve"> prevention and combating ill-treatment </w:t>
      </w:r>
      <w:r w:rsidR="002E50F8" w:rsidRPr="00FA05D9">
        <w:rPr>
          <w:rFonts w:ascii="Times New Roman" w:eastAsia="Times New Roman" w:hAnsi="Times New Roman" w:cs="Times New Roman"/>
          <w:sz w:val="24"/>
          <w:szCs w:val="24"/>
        </w:rPr>
        <w:t xml:space="preserve">of persosn with disabilities. </w:t>
      </w:r>
    </w:p>
    <w:p w14:paraId="0EDA64B4" w14:textId="77777777" w:rsidR="00194F0A" w:rsidRDefault="00194F0A" w:rsidP="00194F0A">
      <w:pPr>
        <w:tabs>
          <w:tab w:val="left" w:pos="142"/>
          <w:tab w:val="left" w:pos="540"/>
        </w:tabs>
        <w:jc w:val="both"/>
        <w:rPr>
          <w:rFonts w:ascii="Times New Roman" w:eastAsia="Times New Roman" w:hAnsi="Times New Roman" w:cs="Times New Roman"/>
          <w:sz w:val="24"/>
          <w:szCs w:val="24"/>
        </w:rPr>
      </w:pPr>
    </w:p>
    <w:p w14:paraId="6B5615FE" w14:textId="77777777" w:rsidR="006671A8" w:rsidRPr="00FA05D9" w:rsidRDefault="002E50F8" w:rsidP="00194F0A">
      <w:pPr>
        <w:tabs>
          <w:tab w:val="left" w:pos="142"/>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In addition, the capacity building programs have been provided </w:t>
      </w:r>
      <w:r w:rsidR="00E5325A" w:rsidRPr="00FA05D9">
        <w:rPr>
          <w:rFonts w:ascii="Times New Roman" w:eastAsia="Times New Roman" w:hAnsi="Times New Roman" w:cs="Times New Roman"/>
          <w:sz w:val="24"/>
          <w:szCs w:val="24"/>
        </w:rPr>
        <w:t xml:space="preserve">with the supportof Soros Foundation Moldova based on </w:t>
      </w:r>
      <w:r w:rsidR="005C0E9F" w:rsidRPr="00FA05D9">
        <w:rPr>
          <w:rFonts w:ascii="Times New Roman" w:eastAsia="Times New Roman" w:hAnsi="Times New Roman" w:cs="Times New Roman"/>
          <w:sz w:val="24"/>
          <w:szCs w:val="24"/>
        </w:rPr>
        <w:t xml:space="preserve">the Partnership Agreement signed </w:t>
      </w:r>
      <w:r w:rsidR="00E5325A" w:rsidRPr="00FA05D9">
        <w:rPr>
          <w:rFonts w:ascii="Times New Roman" w:eastAsia="Times New Roman" w:hAnsi="Times New Roman" w:cs="Times New Roman"/>
          <w:sz w:val="24"/>
          <w:szCs w:val="24"/>
        </w:rPr>
        <w:t xml:space="preserve">with </w:t>
      </w:r>
      <w:r w:rsidR="005C0E9F" w:rsidRPr="00FA05D9">
        <w:rPr>
          <w:rFonts w:ascii="Times New Roman" w:eastAsia="Times New Roman" w:hAnsi="Times New Roman" w:cs="Times New Roman"/>
          <w:sz w:val="24"/>
          <w:szCs w:val="24"/>
        </w:rPr>
        <w:t xml:space="preserve">the Ministry of Interior, </w:t>
      </w:r>
      <w:r w:rsidR="00E5325A" w:rsidRPr="00FA05D9">
        <w:rPr>
          <w:rFonts w:ascii="Times New Roman" w:eastAsia="Times New Roman" w:hAnsi="Times New Roman" w:cs="Times New Roman"/>
          <w:sz w:val="24"/>
          <w:szCs w:val="24"/>
        </w:rPr>
        <w:t>General Prosecutor's Office (2018). All in total</w:t>
      </w:r>
      <w:r w:rsidR="005C0E9F" w:rsidRPr="00FA05D9">
        <w:rPr>
          <w:rFonts w:ascii="Times New Roman" w:eastAsia="Times New Roman" w:hAnsi="Times New Roman" w:cs="Times New Roman"/>
          <w:sz w:val="24"/>
          <w:szCs w:val="24"/>
        </w:rPr>
        <w:t xml:space="preserve"> 80 persons </w:t>
      </w:r>
      <w:r w:rsidR="00E5325A" w:rsidRPr="00FA05D9">
        <w:rPr>
          <w:rFonts w:ascii="Times New Roman" w:eastAsia="Times New Roman" w:hAnsi="Times New Roman" w:cs="Times New Roman"/>
          <w:sz w:val="24"/>
          <w:szCs w:val="24"/>
        </w:rPr>
        <w:t>attended the trainings</w:t>
      </w:r>
      <w:r w:rsidR="005C0E9F" w:rsidRPr="00FA05D9">
        <w:rPr>
          <w:rFonts w:ascii="Times New Roman" w:eastAsia="Times New Roman" w:hAnsi="Times New Roman" w:cs="Times New Roman"/>
          <w:sz w:val="24"/>
          <w:szCs w:val="24"/>
        </w:rPr>
        <w:t xml:space="preserve">. </w:t>
      </w:r>
    </w:p>
    <w:p w14:paraId="6096B1D9" w14:textId="77777777" w:rsidR="00194F0A" w:rsidRDefault="00194F0A" w:rsidP="00194F0A">
      <w:pPr>
        <w:tabs>
          <w:tab w:val="left" w:pos="567"/>
        </w:tabs>
        <w:jc w:val="both"/>
        <w:rPr>
          <w:rFonts w:ascii="Times New Roman" w:eastAsia="Times New Roman" w:hAnsi="Times New Roman" w:cs="Times New Roman"/>
          <w:sz w:val="24"/>
          <w:szCs w:val="24"/>
        </w:rPr>
      </w:pPr>
    </w:p>
    <w:p w14:paraId="1031C659" w14:textId="77777777" w:rsidR="00E8319F" w:rsidRPr="00FA05D9" w:rsidRDefault="00E5325A" w:rsidP="00194F0A">
      <w:pPr>
        <w:tabs>
          <w:tab w:val="left" w:pos="567"/>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w:t>
      </w:r>
      <w:r w:rsidR="00E8319F" w:rsidRPr="00FA05D9">
        <w:rPr>
          <w:rFonts w:ascii="Times New Roman" w:eastAsia="Times New Roman" w:hAnsi="Times New Roman" w:cs="Times New Roman"/>
          <w:sz w:val="24"/>
          <w:szCs w:val="24"/>
        </w:rPr>
        <w:t>Methodological Recommendations for the effective investigation of the crimes of torture, inhuman or degrading treatment, involving persons with psychosocial and intellectual disabilities were approved</w:t>
      </w:r>
      <w:r w:rsidRPr="00FA05D9">
        <w:rPr>
          <w:rFonts w:ascii="Times New Roman" w:eastAsia="Times New Roman" w:hAnsi="Times New Roman" w:cs="Times New Roman"/>
          <w:sz w:val="24"/>
          <w:szCs w:val="24"/>
        </w:rPr>
        <w:t xml:space="preserve"> by the Order of the General Prosecutor’s Officeno. 39/8 of 30.12.2015</w:t>
      </w:r>
      <w:r w:rsidR="00E8319F" w:rsidRPr="00FA05D9">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 xml:space="preserve"> T</w:t>
      </w:r>
      <w:r w:rsidR="00E8319F" w:rsidRPr="00FA05D9">
        <w:rPr>
          <w:rFonts w:ascii="Times New Roman" w:eastAsia="Times New Roman" w:hAnsi="Times New Roman" w:cs="Times New Roman"/>
          <w:sz w:val="24"/>
          <w:szCs w:val="24"/>
        </w:rPr>
        <w:t>he General Instruction, no. 11-3d/17-4407 of 12.10.2017, applicable in the criminal investigation bodies, which regulate the action</w:t>
      </w:r>
      <w:r w:rsidRPr="00FA05D9">
        <w:rPr>
          <w:rFonts w:ascii="Times New Roman" w:eastAsia="Times New Roman" w:hAnsi="Times New Roman" w:cs="Times New Roman"/>
          <w:sz w:val="24"/>
          <w:szCs w:val="24"/>
        </w:rPr>
        <w:t>s</w:t>
      </w:r>
      <w:r w:rsidR="00E8319F" w:rsidRPr="00FA05D9">
        <w:rPr>
          <w:rFonts w:ascii="Times New Roman" w:eastAsia="Times New Roman" w:hAnsi="Times New Roman" w:cs="Times New Roman"/>
          <w:sz w:val="24"/>
          <w:szCs w:val="24"/>
        </w:rPr>
        <w:t xml:space="preserve"> in case of interaction with persons suspected</w:t>
      </w:r>
      <w:r w:rsidR="00C04975" w:rsidRPr="00FA05D9">
        <w:rPr>
          <w:rFonts w:ascii="Times New Roman" w:eastAsia="Times New Roman" w:hAnsi="Times New Roman" w:cs="Times New Roman"/>
          <w:sz w:val="24"/>
          <w:szCs w:val="24"/>
        </w:rPr>
        <w:t>/accused of committing crimes</w:t>
      </w:r>
      <w:r w:rsidR="00E8319F" w:rsidRPr="00FA05D9">
        <w:rPr>
          <w:rFonts w:ascii="Times New Roman" w:eastAsia="Times New Roman" w:hAnsi="Times New Roman" w:cs="Times New Roman"/>
          <w:sz w:val="24"/>
          <w:szCs w:val="24"/>
        </w:rPr>
        <w:t>, in which there are suspicions that he</w:t>
      </w:r>
      <w:r w:rsidRPr="00FA05D9">
        <w:rPr>
          <w:rFonts w:ascii="Times New Roman" w:eastAsia="Times New Roman" w:hAnsi="Times New Roman" w:cs="Times New Roman"/>
          <w:sz w:val="24"/>
          <w:szCs w:val="24"/>
        </w:rPr>
        <w:t>/she</w:t>
      </w:r>
      <w:r w:rsidR="00E8319F" w:rsidRPr="00FA05D9">
        <w:rPr>
          <w:rFonts w:ascii="Times New Roman" w:eastAsia="Times New Roman" w:hAnsi="Times New Roman" w:cs="Times New Roman"/>
          <w:sz w:val="24"/>
          <w:szCs w:val="24"/>
        </w:rPr>
        <w:t xml:space="preserve"> suffers from mental disorders</w:t>
      </w:r>
      <w:r w:rsidR="00FF6B6B" w:rsidRPr="00FA05D9">
        <w:rPr>
          <w:rFonts w:ascii="Times New Roman" w:eastAsia="Times New Roman" w:hAnsi="Times New Roman" w:cs="Times New Roman"/>
          <w:sz w:val="24"/>
          <w:szCs w:val="24"/>
        </w:rPr>
        <w:t xml:space="preserve"> was approved too. </w:t>
      </w:r>
    </w:p>
    <w:p w14:paraId="6093091D" w14:textId="77777777" w:rsidR="00194F0A" w:rsidRDefault="00194F0A" w:rsidP="00194F0A">
      <w:pPr>
        <w:ind w:right="-45"/>
        <w:jc w:val="both"/>
        <w:rPr>
          <w:rFonts w:ascii="Times New Roman" w:eastAsia="Times New Roman" w:hAnsi="Times New Roman" w:cs="Times New Roman"/>
          <w:sz w:val="24"/>
          <w:szCs w:val="24"/>
        </w:rPr>
      </w:pPr>
    </w:p>
    <w:p w14:paraId="03D19400" w14:textId="77777777" w:rsidR="00E8319F" w:rsidRPr="00FA05D9" w:rsidRDefault="00E8319F" w:rsidP="00194F0A">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Between 23-24.01.2020, within the Council of Europe Program "Promoting a criminal justice system based on respect for human rights in the Republic of Moldova", the prosecutors of the Anti-Torture Section participated in a workshop on detention, arrest, medical examination and detention of persons with mental health problems. The workshop was attended by judges, employees of the penitentiary system, in the field of health, social protection, lawyers and criminal investigation officers, being identified the problems in the field and possible solutions to remedy the situation.</w:t>
      </w:r>
    </w:p>
    <w:p w14:paraId="1A277E26" w14:textId="77777777" w:rsidR="00E8319F" w:rsidRPr="00FA05D9" w:rsidRDefault="00E8319F" w:rsidP="00194F0A">
      <w:pPr>
        <w:ind w:right="-45"/>
        <w:jc w:val="both"/>
        <w:rPr>
          <w:rFonts w:ascii="Times New Roman" w:eastAsia="Times New Roman" w:hAnsi="Times New Roman" w:cs="Times New Roman"/>
          <w:i/>
          <w:sz w:val="24"/>
          <w:szCs w:val="24"/>
          <w:u w:val="single"/>
        </w:rPr>
      </w:pPr>
      <w:r w:rsidRPr="00FA05D9">
        <w:rPr>
          <w:rFonts w:ascii="Times New Roman" w:eastAsia="Times New Roman" w:hAnsi="Times New Roman" w:cs="Times New Roman"/>
          <w:i/>
          <w:sz w:val="24"/>
          <w:szCs w:val="24"/>
          <w:u w:val="single"/>
        </w:rPr>
        <w:t>With reference to recommendation 31 of the Committee's concluding observations, we inform the following:</w:t>
      </w:r>
    </w:p>
    <w:p w14:paraId="781F297B" w14:textId="77777777" w:rsidR="006671A8" w:rsidRPr="00FA05D9" w:rsidRDefault="00E8319F" w:rsidP="00194F0A">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Temporary placement centers for people with disabilities, managed by </w:t>
      </w:r>
      <w:r w:rsidR="00FF6B6B" w:rsidRPr="00FA05D9">
        <w:rPr>
          <w:rFonts w:ascii="Times New Roman" w:eastAsia="Times New Roman" w:hAnsi="Times New Roman" w:cs="Times New Roman"/>
          <w:sz w:val="24"/>
          <w:szCs w:val="24"/>
        </w:rPr>
        <w:t>NASA</w:t>
      </w:r>
      <w:r w:rsidRPr="00FA05D9">
        <w:rPr>
          <w:rFonts w:ascii="Times New Roman" w:eastAsia="Times New Roman" w:hAnsi="Times New Roman" w:cs="Times New Roman"/>
          <w:sz w:val="24"/>
          <w:szCs w:val="24"/>
        </w:rPr>
        <w:t>, promote and implement measures to protect people with disabilities, including against torture, punishment or inhuman and degrading treatment. These issues are also set out in the activity regulations, as well as in the working instructions of the employees of the institutions, which include prevention, reporting and intervention procedures. Also, the legal provisions regarding the consent of the disabled person to any type of medical intervention are implemented.</w:t>
      </w:r>
    </w:p>
    <w:p w14:paraId="5E873DEE" w14:textId="77777777" w:rsidR="00BC5B75" w:rsidRDefault="00BC5B75" w:rsidP="00BC5B75">
      <w:pPr>
        <w:tabs>
          <w:tab w:val="left" w:pos="540"/>
        </w:tabs>
        <w:jc w:val="both"/>
        <w:rPr>
          <w:rFonts w:ascii="Times New Roman" w:eastAsia="Times New Roman" w:hAnsi="Times New Roman" w:cs="Times New Roman"/>
          <w:sz w:val="24"/>
          <w:szCs w:val="24"/>
        </w:rPr>
      </w:pPr>
    </w:p>
    <w:p w14:paraId="055FC32F" w14:textId="51162324" w:rsidR="0069147F" w:rsidRPr="00FA05D9" w:rsidRDefault="00E8319F" w:rsidP="00BC5B75">
      <w:pPr>
        <w:tabs>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Temporary placement centers are periodically inspected by the </w:t>
      </w:r>
      <w:r w:rsidR="00B96E1E" w:rsidRPr="00FA05D9">
        <w:rPr>
          <w:rFonts w:ascii="Times New Roman" w:eastAsia="Times New Roman" w:hAnsi="Times New Roman" w:cs="Times New Roman"/>
          <w:sz w:val="24"/>
          <w:szCs w:val="24"/>
        </w:rPr>
        <w:t>Ombu</w:t>
      </w:r>
      <w:r w:rsidR="00E505F8" w:rsidRPr="00FA05D9">
        <w:rPr>
          <w:rFonts w:ascii="Times New Roman" w:eastAsia="Times New Roman" w:hAnsi="Times New Roman" w:cs="Times New Roman"/>
          <w:sz w:val="24"/>
          <w:szCs w:val="24"/>
        </w:rPr>
        <w:t>d</w:t>
      </w:r>
      <w:r w:rsidR="00B96E1E" w:rsidRPr="00FA05D9">
        <w:rPr>
          <w:rFonts w:ascii="Times New Roman" w:eastAsia="Times New Roman" w:hAnsi="Times New Roman" w:cs="Times New Roman"/>
          <w:sz w:val="24"/>
          <w:szCs w:val="24"/>
        </w:rPr>
        <w:t>s</w:t>
      </w:r>
      <w:r w:rsidR="00194F0A">
        <w:rPr>
          <w:rFonts w:ascii="Times New Roman" w:eastAsia="Times New Roman" w:hAnsi="Times New Roman" w:cs="Times New Roman"/>
          <w:sz w:val="24"/>
          <w:szCs w:val="24"/>
        </w:rPr>
        <w:t>person</w:t>
      </w:r>
      <w:r w:rsidR="00BC5B75">
        <w:rPr>
          <w:rFonts w:ascii="Times New Roman" w:eastAsia="Times New Roman" w:hAnsi="Times New Roman" w:cs="Times New Roman"/>
          <w:sz w:val="24"/>
          <w:szCs w:val="24"/>
        </w:rPr>
        <w:t>’</w:t>
      </w:r>
      <w:r w:rsidR="00194F0A">
        <w:rPr>
          <w:rFonts w:ascii="Times New Roman" w:eastAsia="Times New Roman" w:hAnsi="Times New Roman" w:cs="Times New Roman"/>
          <w:sz w:val="24"/>
          <w:szCs w:val="24"/>
        </w:rPr>
        <w:t>s</w:t>
      </w:r>
      <w:r w:rsidR="00B96E1E" w:rsidRPr="00FA05D9">
        <w:rPr>
          <w:rFonts w:ascii="Times New Roman" w:eastAsia="Times New Roman" w:hAnsi="Times New Roman" w:cs="Times New Roman"/>
          <w:sz w:val="24"/>
          <w:szCs w:val="24"/>
        </w:rPr>
        <w:t xml:space="preserve"> </w:t>
      </w:r>
      <w:r w:rsidR="00E505F8" w:rsidRPr="00FA05D9">
        <w:rPr>
          <w:rFonts w:ascii="Times New Roman" w:eastAsia="Times New Roman" w:hAnsi="Times New Roman" w:cs="Times New Roman"/>
          <w:sz w:val="24"/>
          <w:szCs w:val="24"/>
        </w:rPr>
        <w:t>O</w:t>
      </w:r>
      <w:r w:rsidR="00B96E1E" w:rsidRPr="00FA05D9">
        <w:rPr>
          <w:rFonts w:ascii="Times New Roman" w:eastAsia="Times New Roman" w:hAnsi="Times New Roman" w:cs="Times New Roman"/>
          <w:sz w:val="24"/>
          <w:szCs w:val="24"/>
        </w:rPr>
        <w:t>ffice</w:t>
      </w:r>
      <w:r w:rsidR="00E97BE1" w:rsidRPr="00FA05D9">
        <w:rPr>
          <w:rFonts w:ascii="Times New Roman" w:eastAsia="Times New Roman" w:hAnsi="Times New Roman" w:cs="Times New Roman"/>
          <w:sz w:val="24"/>
          <w:szCs w:val="24"/>
        </w:rPr>
        <w:t xml:space="preserve">, </w:t>
      </w:r>
      <w:r w:rsidR="00FF6B6B" w:rsidRPr="00FA05D9">
        <w:rPr>
          <w:rFonts w:ascii="Times New Roman" w:eastAsia="Times New Roman" w:hAnsi="Times New Roman" w:cs="Times New Roman"/>
          <w:sz w:val="24"/>
          <w:szCs w:val="24"/>
        </w:rPr>
        <w:t>IDOM</w:t>
      </w:r>
      <w:r w:rsidRPr="00FA05D9">
        <w:rPr>
          <w:rFonts w:ascii="Times New Roman" w:eastAsia="Times New Roman" w:hAnsi="Times New Roman" w:cs="Times New Roman"/>
          <w:sz w:val="24"/>
          <w:szCs w:val="24"/>
        </w:rPr>
        <w:t xml:space="preserve">, the European Committee for the Prevention of Torture, </w:t>
      </w:r>
      <w:r w:rsidR="00BC5B75" w:rsidRPr="00FA05D9">
        <w:rPr>
          <w:rFonts w:ascii="Times New Roman" w:eastAsia="Times New Roman" w:hAnsi="Times New Roman" w:cs="Times New Roman"/>
          <w:sz w:val="24"/>
          <w:szCs w:val="24"/>
        </w:rPr>
        <w:t>international and national experts</w:t>
      </w:r>
      <w:r w:rsidRPr="00FA05D9">
        <w:rPr>
          <w:rFonts w:ascii="Times New Roman" w:eastAsia="Times New Roman" w:hAnsi="Times New Roman" w:cs="Times New Roman"/>
          <w:sz w:val="24"/>
          <w:szCs w:val="24"/>
        </w:rPr>
        <w:t>, etc.</w:t>
      </w:r>
      <w:r w:rsidR="00B96E1E"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Based on the reports and recommendations made by the mentioned organizations, the Centers elaborate and implement concrete action plans </w:t>
      </w:r>
      <w:r w:rsidR="00FF6B6B" w:rsidRPr="00FA05D9">
        <w:rPr>
          <w:rFonts w:ascii="Times New Roman" w:eastAsia="Times New Roman" w:hAnsi="Times New Roman" w:cs="Times New Roman"/>
          <w:sz w:val="24"/>
          <w:szCs w:val="24"/>
        </w:rPr>
        <w:t>to implement the recommendations of above</w:t>
      </w:r>
      <w:r w:rsidR="00BC5B75">
        <w:rPr>
          <w:rFonts w:ascii="Times New Roman" w:eastAsia="Times New Roman" w:hAnsi="Times New Roman" w:cs="Times New Roman"/>
          <w:sz w:val="24"/>
          <w:szCs w:val="24"/>
        </w:rPr>
        <w:t>-</w:t>
      </w:r>
      <w:r w:rsidR="00FF6B6B" w:rsidRPr="00FA05D9">
        <w:rPr>
          <w:rFonts w:ascii="Times New Roman" w:eastAsia="Times New Roman" w:hAnsi="Times New Roman" w:cs="Times New Roman"/>
          <w:sz w:val="24"/>
          <w:szCs w:val="24"/>
        </w:rPr>
        <w:t xml:space="preserve">mentioned bodies. </w:t>
      </w:r>
      <w:r w:rsidR="0069147F" w:rsidRPr="00FA05D9">
        <w:rPr>
          <w:rFonts w:ascii="Times New Roman" w:eastAsia="Times New Roman" w:hAnsi="Times New Roman" w:cs="Times New Roman"/>
          <w:sz w:val="24"/>
          <w:szCs w:val="24"/>
        </w:rPr>
        <w:t xml:space="preserve">Both employees and beneficiaries </w:t>
      </w:r>
      <w:r w:rsidR="00BC5B75">
        <w:rPr>
          <w:rFonts w:ascii="Times New Roman" w:eastAsia="Times New Roman" w:hAnsi="Times New Roman" w:cs="Times New Roman"/>
          <w:sz w:val="24"/>
          <w:szCs w:val="24"/>
        </w:rPr>
        <w:t>regularly</w:t>
      </w:r>
      <w:r w:rsidR="00BC5B75" w:rsidRPr="00FA05D9">
        <w:rPr>
          <w:rFonts w:ascii="Times New Roman" w:eastAsia="Times New Roman" w:hAnsi="Times New Roman" w:cs="Times New Roman"/>
          <w:sz w:val="24"/>
          <w:szCs w:val="24"/>
        </w:rPr>
        <w:t xml:space="preserve"> </w:t>
      </w:r>
      <w:r w:rsidR="0069147F" w:rsidRPr="00FA05D9">
        <w:rPr>
          <w:rFonts w:ascii="Times New Roman" w:eastAsia="Times New Roman" w:hAnsi="Times New Roman" w:cs="Times New Roman"/>
          <w:sz w:val="24"/>
          <w:szCs w:val="24"/>
        </w:rPr>
        <w:t xml:space="preserve">participate in training courses and information seminars organized by OHCHR, </w:t>
      </w:r>
      <w:r w:rsidR="00FF6B6B" w:rsidRPr="00FA05D9">
        <w:rPr>
          <w:rFonts w:ascii="Times New Roman" w:eastAsia="Times New Roman" w:hAnsi="Times New Roman" w:cs="Times New Roman"/>
          <w:sz w:val="24"/>
          <w:szCs w:val="24"/>
        </w:rPr>
        <w:t>IDOM</w:t>
      </w:r>
      <w:r w:rsidR="0069147F" w:rsidRPr="00FA05D9">
        <w:rPr>
          <w:rFonts w:ascii="Times New Roman" w:eastAsia="Times New Roman" w:hAnsi="Times New Roman" w:cs="Times New Roman"/>
          <w:sz w:val="24"/>
          <w:szCs w:val="24"/>
        </w:rPr>
        <w:t>, the Police Inspectorate</w:t>
      </w:r>
      <w:r w:rsidR="009D4A1C" w:rsidRPr="00FA05D9">
        <w:rPr>
          <w:rFonts w:ascii="Times New Roman" w:eastAsia="Times New Roman" w:hAnsi="Times New Roman" w:cs="Times New Roman"/>
          <w:sz w:val="24"/>
          <w:szCs w:val="24"/>
        </w:rPr>
        <w:t xml:space="preserve"> and other CSOs. </w:t>
      </w:r>
      <w:r w:rsidR="0069147F" w:rsidRPr="00FA05D9">
        <w:rPr>
          <w:rFonts w:ascii="Times New Roman" w:eastAsia="Times New Roman" w:hAnsi="Times New Roman" w:cs="Times New Roman"/>
          <w:sz w:val="24"/>
          <w:szCs w:val="24"/>
        </w:rPr>
        <w:t xml:space="preserve"> </w:t>
      </w:r>
    </w:p>
    <w:p w14:paraId="45CF8EE2" w14:textId="77777777" w:rsidR="00BC5B75" w:rsidRDefault="00BC5B75" w:rsidP="00BC5B75">
      <w:pPr>
        <w:tabs>
          <w:tab w:val="left" w:pos="540"/>
        </w:tabs>
        <w:jc w:val="both"/>
        <w:rPr>
          <w:rFonts w:ascii="Times New Roman" w:eastAsia="Times New Roman" w:hAnsi="Times New Roman" w:cs="Times New Roman"/>
          <w:sz w:val="24"/>
          <w:szCs w:val="24"/>
        </w:rPr>
      </w:pPr>
    </w:p>
    <w:p w14:paraId="46A93F68" w14:textId="180CBC7B" w:rsidR="006671A8" w:rsidRPr="00FA05D9" w:rsidRDefault="0069147F" w:rsidP="00BC5B75">
      <w:pPr>
        <w:tabs>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Mailboxes are installed in the Centers for the confidential filing of complaints in situations of ill-treatment. The beneficiaries use mobile telephony and have access to the fixed telephony of the institution and the service 112. At the same time, the beneficiaries also call the Free </w:t>
      </w:r>
      <w:r w:rsidR="009D4A1C" w:rsidRPr="00FA05D9">
        <w:rPr>
          <w:rFonts w:ascii="Times New Roman" w:eastAsia="Times New Roman" w:hAnsi="Times New Roman" w:cs="Times New Roman"/>
          <w:sz w:val="24"/>
          <w:szCs w:val="24"/>
        </w:rPr>
        <w:t>Hotline service</w:t>
      </w:r>
      <w:r w:rsidRPr="00FA05D9">
        <w:rPr>
          <w:rFonts w:ascii="Times New Roman" w:eastAsia="Times New Roman" w:hAnsi="Times New Roman" w:cs="Times New Roman"/>
          <w:sz w:val="24"/>
          <w:szCs w:val="24"/>
        </w:rPr>
        <w:t xml:space="preserve"> regulated by Government Decision no. 198/2019. The service has a toll-free number (Freephone) - 080010808. </w:t>
      </w:r>
      <w:r w:rsidR="009040C5" w:rsidRPr="00FA05D9">
        <w:rPr>
          <w:rFonts w:ascii="Times New Roman" w:eastAsia="Times New Roman" w:hAnsi="Times New Roman" w:cs="Times New Roman"/>
          <w:sz w:val="24"/>
          <w:szCs w:val="24"/>
        </w:rPr>
        <w:t>MHLSP</w:t>
      </w:r>
      <w:r w:rsidRPr="00FA05D9">
        <w:rPr>
          <w:rFonts w:ascii="Times New Roman" w:eastAsia="Times New Roman" w:hAnsi="Times New Roman" w:cs="Times New Roman"/>
          <w:sz w:val="24"/>
          <w:szCs w:val="24"/>
        </w:rPr>
        <w:t xml:space="preserve"> </w:t>
      </w:r>
      <w:r w:rsidR="009D4A1C" w:rsidRPr="00FA05D9">
        <w:rPr>
          <w:rFonts w:ascii="Times New Roman" w:eastAsia="Times New Roman" w:hAnsi="Times New Roman" w:cs="Times New Roman"/>
          <w:sz w:val="24"/>
          <w:szCs w:val="24"/>
        </w:rPr>
        <w:t xml:space="preserve">is </w:t>
      </w:r>
      <w:r w:rsidRPr="00FA05D9">
        <w:rPr>
          <w:rFonts w:ascii="Times New Roman" w:eastAsia="Times New Roman" w:hAnsi="Times New Roman" w:cs="Times New Roman"/>
          <w:sz w:val="24"/>
          <w:szCs w:val="24"/>
        </w:rPr>
        <w:t>contract</w:t>
      </w:r>
      <w:r w:rsidR="009D4A1C" w:rsidRPr="00FA05D9">
        <w:rPr>
          <w:rFonts w:ascii="Times New Roman" w:eastAsia="Times New Roman" w:hAnsi="Times New Roman" w:cs="Times New Roman"/>
          <w:sz w:val="24"/>
          <w:szCs w:val="24"/>
        </w:rPr>
        <w:t>ing</w:t>
      </w:r>
      <w:r w:rsidRPr="00FA05D9">
        <w:rPr>
          <w:rFonts w:ascii="Times New Roman" w:eastAsia="Times New Roman" w:hAnsi="Times New Roman" w:cs="Times New Roman"/>
          <w:sz w:val="24"/>
          <w:szCs w:val="24"/>
        </w:rPr>
        <w:t xml:space="preserve"> this service </w:t>
      </w:r>
      <w:r w:rsidR="009D4A1C" w:rsidRPr="00FA05D9">
        <w:rPr>
          <w:rFonts w:ascii="Times New Roman" w:eastAsia="Times New Roman" w:hAnsi="Times New Roman" w:cs="Times New Roman"/>
          <w:sz w:val="24"/>
          <w:szCs w:val="24"/>
        </w:rPr>
        <w:t xml:space="preserve">in each year form specialized services providers. </w:t>
      </w:r>
      <w:r w:rsidR="00BC5B75">
        <w:rPr>
          <w:rFonts w:ascii="Times New Roman" w:eastAsia="Times New Roman" w:hAnsi="Times New Roman" w:cs="Times New Roman"/>
          <w:sz w:val="24"/>
          <w:szCs w:val="24"/>
        </w:rPr>
        <w:t>Currently,</w:t>
      </w:r>
      <w:r w:rsidR="009D4A1C"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Keystone Moldova</w:t>
      </w:r>
      <w:r w:rsidR="00BC5B75">
        <w:rPr>
          <w:rFonts w:ascii="Times New Roman" w:eastAsia="Times New Roman" w:hAnsi="Times New Roman" w:cs="Times New Roman"/>
          <w:sz w:val="24"/>
          <w:szCs w:val="24"/>
        </w:rPr>
        <w:t>,</w:t>
      </w:r>
      <w:r w:rsidR="009D4A1C" w:rsidRPr="00FA05D9">
        <w:rPr>
          <w:rFonts w:ascii="Times New Roman" w:eastAsia="Times New Roman" w:hAnsi="Times New Roman" w:cs="Times New Roman"/>
          <w:sz w:val="24"/>
          <w:szCs w:val="24"/>
        </w:rPr>
        <w:t xml:space="preserve"> that </w:t>
      </w:r>
      <w:r w:rsidRPr="00FA05D9">
        <w:rPr>
          <w:rFonts w:ascii="Times New Roman" w:eastAsia="Times New Roman" w:hAnsi="Times New Roman" w:cs="Times New Roman"/>
          <w:sz w:val="24"/>
          <w:szCs w:val="24"/>
        </w:rPr>
        <w:t xml:space="preserve">piloted the </w:t>
      </w:r>
      <w:r w:rsidR="009D4A1C" w:rsidRPr="00FA05D9">
        <w:rPr>
          <w:rFonts w:ascii="Times New Roman" w:eastAsia="Times New Roman" w:hAnsi="Times New Roman" w:cs="Times New Roman"/>
          <w:sz w:val="24"/>
          <w:szCs w:val="24"/>
        </w:rPr>
        <w:t xml:space="preserve">Hotline </w:t>
      </w:r>
      <w:r w:rsidRPr="00FA05D9">
        <w:rPr>
          <w:rFonts w:ascii="Times New Roman" w:eastAsia="Times New Roman" w:hAnsi="Times New Roman" w:cs="Times New Roman"/>
          <w:sz w:val="24"/>
          <w:szCs w:val="24"/>
        </w:rPr>
        <w:t xml:space="preserve">service </w:t>
      </w:r>
      <w:r w:rsidR="009D4A1C" w:rsidRPr="00FA05D9">
        <w:rPr>
          <w:rFonts w:ascii="Times New Roman" w:eastAsia="Times New Roman" w:hAnsi="Times New Roman" w:cs="Times New Roman"/>
          <w:sz w:val="24"/>
          <w:szCs w:val="24"/>
        </w:rPr>
        <w:t xml:space="preserve">in </w:t>
      </w:r>
      <w:r w:rsidR="00B96E1E" w:rsidRPr="00FA05D9">
        <w:rPr>
          <w:rFonts w:ascii="Times New Roman" w:eastAsia="Times New Roman" w:hAnsi="Times New Roman" w:cs="Times New Roman"/>
          <w:sz w:val="24"/>
          <w:szCs w:val="24"/>
        </w:rPr>
        <w:t>2017,</w:t>
      </w:r>
      <w:r w:rsidR="009D4A1C" w:rsidRPr="00FA05D9">
        <w:rPr>
          <w:rFonts w:ascii="Times New Roman" w:eastAsia="Times New Roman" w:hAnsi="Times New Roman" w:cs="Times New Roman"/>
          <w:sz w:val="24"/>
          <w:szCs w:val="24"/>
        </w:rPr>
        <w:t xml:space="preserve"> is delivering assistance on </w:t>
      </w:r>
      <w:r w:rsidR="00BC5B75">
        <w:rPr>
          <w:rFonts w:ascii="Times New Roman" w:eastAsia="Times New Roman" w:hAnsi="Times New Roman" w:cs="Times New Roman"/>
          <w:sz w:val="24"/>
          <w:szCs w:val="24"/>
        </w:rPr>
        <w:t>a</w:t>
      </w:r>
      <w:r w:rsidR="00BC5B75" w:rsidRPr="00FA05D9">
        <w:rPr>
          <w:rFonts w:ascii="Times New Roman" w:eastAsia="Times New Roman" w:hAnsi="Times New Roman" w:cs="Times New Roman"/>
          <w:sz w:val="24"/>
          <w:szCs w:val="24"/>
        </w:rPr>
        <w:t xml:space="preserve"> </w:t>
      </w:r>
      <w:r w:rsidR="009D4A1C" w:rsidRPr="00FA05D9">
        <w:rPr>
          <w:rFonts w:ascii="Times New Roman" w:eastAsia="Times New Roman" w:hAnsi="Times New Roman" w:cs="Times New Roman"/>
          <w:sz w:val="24"/>
          <w:szCs w:val="24"/>
        </w:rPr>
        <w:t xml:space="preserve">contract basis. </w:t>
      </w:r>
      <w:r w:rsidRPr="00FA05D9">
        <w:rPr>
          <w:rFonts w:ascii="Times New Roman" w:eastAsia="Times New Roman" w:hAnsi="Times New Roman" w:cs="Times New Roman"/>
          <w:sz w:val="24"/>
          <w:szCs w:val="24"/>
        </w:rPr>
        <w:t xml:space="preserve"> During the years 2017-2019, </w:t>
      </w:r>
      <w:r w:rsidR="009D4A1C" w:rsidRPr="00FA05D9">
        <w:rPr>
          <w:rFonts w:ascii="Times New Roman" w:eastAsia="Times New Roman" w:hAnsi="Times New Roman" w:cs="Times New Roman"/>
          <w:sz w:val="24"/>
          <w:szCs w:val="24"/>
        </w:rPr>
        <w:t xml:space="preserve">the Hotline </w:t>
      </w:r>
      <w:r w:rsidR="005A4C3D" w:rsidRPr="00FA05D9">
        <w:rPr>
          <w:rFonts w:ascii="Times New Roman" w:eastAsia="Times New Roman" w:hAnsi="Times New Roman" w:cs="Times New Roman"/>
          <w:sz w:val="24"/>
          <w:szCs w:val="24"/>
        </w:rPr>
        <w:t xml:space="preserve">service was accessed by </w:t>
      </w:r>
      <w:r w:rsidRPr="00FA05D9">
        <w:rPr>
          <w:rFonts w:ascii="Times New Roman" w:eastAsia="Times New Roman" w:hAnsi="Times New Roman" w:cs="Times New Roman"/>
          <w:sz w:val="24"/>
          <w:szCs w:val="24"/>
        </w:rPr>
        <w:t>2500 people with disabilities from the Temporary Placement Centers.</w:t>
      </w:r>
    </w:p>
    <w:p w14:paraId="65F2414F" w14:textId="77777777" w:rsidR="006671A8" w:rsidRPr="00FA05D9" w:rsidRDefault="00F84C50" w:rsidP="005A4C3D">
      <w:pPr>
        <w:pStyle w:val="Heading2"/>
        <w:ind w:firstLine="360"/>
        <w:rPr>
          <w:rFonts w:ascii="Times New Roman" w:hAnsi="Times New Roman" w:cs="Times New Roman"/>
          <w:b/>
          <w:sz w:val="24"/>
          <w:szCs w:val="24"/>
        </w:rPr>
      </w:pPr>
      <w:bookmarkStart w:id="18" w:name="_Toc59132243"/>
      <w:r w:rsidRPr="00FA05D9">
        <w:rPr>
          <w:rFonts w:ascii="Times New Roman" w:hAnsi="Times New Roman" w:cs="Times New Roman"/>
          <w:b/>
          <w:sz w:val="24"/>
          <w:szCs w:val="24"/>
        </w:rPr>
        <w:lastRenderedPageBreak/>
        <w:t xml:space="preserve">Article 16. </w:t>
      </w:r>
      <w:r w:rsidR="00635AA4" w:rsidRPr="00FA05D9">
        <w:rPr>
          <w:rFonts w:ascii="Times New Roman" w:hAnsi="Times New Roman" w:cs="Times New Roman"/>
          <w:b/>
          <w:sz w:val="24"/>
          <w:szCs w:val="24"/>
        </w:rPr>
        <w:t>Freedom from exploitation, violence and abuse</w:t>
      </w:r>
      <w:bookmarkEnd w:id="18"/>
    </w:p>
    <w:p w14:paraId="19C06D4F" w14:textId="77777777" w:rsidR="00F84C50" w:rsidRPr="00FA05D9" w:rsidRDefault="00F84C50" w:rsidP="00BC5B75">
      <w:pPr>
        <w:tabs>
          <w:tab w:val="left" w:pos="72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In recent years, the Republic of Moldova has taken several measures, both legislative and practical, to protect individuals (especially women and children) against all forms of exploitation, violence and abuse, both within the family and in social services of different types.</w:t>
      </w:r>
      <w:r w:rsidR="003E20DB"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The </w:t>
      </w:r>
      <w:r w:rsidR="003E20DB" w:rsidRPr="00FA05D9">
        <w:rPr>
          <w:rFonts w:ascii="Times New Roman" w:eastAsia="Times New Roman" w:hAnsi="Times New Roman" w:cs="Times New Roman"/>
          <w:sz w:val="24"/>
          <w:szCs w:val="24"/>
        </w:rPr>
        <w:t>I</w:t>
      </w:r>
      <w:r w:rsidRPr="00FA05D9">
        <w:rPr>
          <w:rFonts w:ascii="Times New Roman" w:eastAsia="Times New Roman" w:hAnsi="Times New Roman" w:cs="Times New Roman"/>
          <w:sz w:val="24"/>
          <w:szCs w:val="24"/>
        </w:rPr>
        <w:t xml:space="preserve">nitial </w:t>
      </w:r>
      <w:r w:rsidR="00635AA4" w:rsidRPr="00FA05D9">
        <w:rPr>
          <w:rFonts w:ascii="Times New Roman" w:eastAsia="Times New Roman" w:hAnsi="Times New Roman" w:cs="Times New Roman"/>
          <w:sz w:val="24"/>
          <w:szCs w:val="24"/>
        </w:rPr>
        <w:t xml:space="preserve">State </w:t>
      </w:r>
      <w:r w:rsidR="003E20DB" w:rsidRPr="00FA05D9">
        <w:rPr>
          <w:rFonts w:ascii="Times New Roman" w:eastAsia="Times New Roman" w:hAnsi="Times New Roman" w:cs="Times New Roman"/>
          <w:sz w:val="24"/>
          <w:szCs w:val="24"/>
        </w:rPr>
        <w:t>R</w:t>
      </w:r>
      <w:r w:rsidRPr="00FA05D9">
        <w:rPr>
          <w:rFonts w:ascii="Times New Roman" w:eastAsia="Times New Roman" w:hAnsi="Times New Roman" w:cs="Times New Roman"/>
          <w:sz w:val="24"/>
          <w:szCs w:val="24"/>
        </w:rPr>
        <w:t xml:space="preserve">eport mentioned the provisions of the legislation in this </w:t>
      </w:r>
      <w:r w:rsidR="00635AA4" w:rsidRPr="00FA05D9">
        <w:rPr>
          <w:rFonts w:ascii="Times New Roman" w:eastAsia="Times New Roman" w:hAnsi="Times New Roman" w:cs="Times New Roman"/>
          <w:sz w:val="24"/>
          <w:szCs w:val="24"/>
        </w:rPr>
        <w:t>field</w:t>
      </w:r>
      <w:r w:rsidRPr="00FA05D9">
        <w:rPr>
          <w:rFonts w:ascii="Times New Roman" w:eastAsia="Times New Roman" w:hAnsi="Times New Roman" w:cs="Times New Roman"/>
          <w:sz w:val="24"/>
          <w:szCs w:val="24"/>
        </w:rPr>
        <w:t>.</w:t>
      </w:r>
    </w:p>
    <w:p w14:paraId="062E41F9" w14:textId="77777777" w:rsidR="00BC5B75" w:rsidRDefault="00BC5B75" w:rsidP="00BC5B75">
      <w:pPr>
        <w:tabs>
          <w:tab w:val="left" w:pos="360"/>
          <w:tab w:val="left" w:pos="540"/>
        </w:tabs>
        <w:jc w:val="both"/>
        <w:rPr>
          <w:rFonts w:ascii="Times New Roman" w:eastAsia="Times New Roman" w:hAnsi="Times New Roman" w:cs="Times New Roman"/>
          <w:color w:val="000000"/>
          <w:sz w:val="24"/>
          <w:szCs w:val="24"/>
        </w:rPr>
      </w:pPr>
    </w:p>
    <w:p w14:paraId="37A5B1DE" w14:textId="77777777" w:rsidR="00A25BA6" w:rsidRPr="00FA05D9" w:rsidRDefault="00A25BA6" w:rsidP="00BC5B75">
      <w:pPr>
        <w:tabs>
          <w:tab w:val="left" w:pos="360"/>
          <w:tab w:val="left" w:pos="540"/>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The General Prosecutor's Office informed that, during the reporting period, in the courts with the participation of prosecutors, 103 criminal cases </w:t>
      </w:r>
      <w:r w:rsidR="00635AA4" w:rsidRPr="00FA05D9">
        <w:rPr>
          <w:rFonts w:ascii="Times New Roman" w:eastAsia="Times New Roman" w:hAnsi="Times New Roman" w:cs="Times New Roman"/>
          <w:color w:val="000000"/>
          <w:sz w:val="24"/>
          <w:szCs w:val="24"/>
        </w:rPr>
        <w:t xml:space="preserve">involve </w:t>
      </w:r>
      <w:r w:rsidRPr="00FA05D9">
        <w:rPr>
          <w:rFonts w:ascii="Times New Roman" w:eastAsia="Times New Roman" w:hAnsi="Times New Roman" w:cs="Times New Roman"/>
          <w:color w:val="000000"/>
          <w:sz w:val="24"/>
          <w:szCs w:val="24"/>
        </w:rPr>
        <w:t xml:space="preserve">persons with disabilities as </w:t>
      </w:r>
      <w:r w:rsidR="00635AA4" w:rsidRPr="00FA05D9">
        <w:rPr>
          <w:rFonts w:ascii="Times New Roman" w:eastAsia="Times New Roman" w:hAnsi="Times New Roman" w:cs="Times New Roman"/>
          <w:color w:val="000000"/>
          <w:sz w:val="24"/>
          <w:szCs w:val="24"/>
        </w:rPr>
        <w:t xml:space="preserve">suspects of abuse or violation </w:t>
      </w:r>
      <w:r w:rsidRPr="00FA05D9">
        <w:rPr>
          <w:rFonts w:ascii="Times New Roman" w:eastAsia="Times New Roman" w:hAnsi="Times New Roman" w:cs="Times New Roman"/>
          <w:color w:val="000000"/>
          <w:sz w:val="24"/>
          <w:szCs w:val="24"/>
        </w:rPr>
        <w:t xml:space="preserve">were examined, including: 96 </w:t>
      </w:r>
      <w:r w:rsidR="00413C63" w:rsidRPr="00FA05D9">
        <w:rPr>
          <w:rFonts w:ascii="Times New Roman" w:eastAsia="Times New Roman" w:hAnsi="Times New Roman" w:cs="Times New Roman"/>
          <w:color w:val="000000"/>
          <w:sz w:val="24"/>
          <w:szCs w:val="24"/>
        </w:rPr>
        <w:t>men</w:t>
      </w:r>
      <w:r w:rsidRPr="00FA05D9">
        <w:rPr>
          <w:rFonts w:ascii="Times New Roman" w:eastAsia="Times New Roman" w:hAnsi="Times New Roman" w:cs="Times New Roman"/>
          <w:color w:val="000000"/>
          <w:sz w:val="24"/>
          <w:szCs w:val="24"/>
        </w:rPr>
        <w:t xml:space="preserve"> and 7 </w:t>
      </w:r>
      <w:r w:rsidR="00413C63" w:rsidRPr="00FA05D9">
        <w:rPr>
          <w:rFonts w:ascii="Times New Roman" w:eastAsia="Times New Roman" w:hAnsi="Times New Roman" w:cs="Times New Roman"/>
          <w:color w:val="000000"/>
          <w:sz w:val="24"/>
          <w:szCs w:val="24"/>
        </w:rPr>
        <w:t>women</w:t>
      </w:r>
      <w:r w:rsidRPr="00FA05D9">
        <w:rPr>
          <w:rFonts w:ascii="Times New Roman" w:eastAsia="Times New Roman" w:hAnsi="Times New Roman" w:cs="Times New Roman"/>
          <w:color w:val="000000"/>
          <w:sz w:val="24"/>
          <w:szCs w:val="24"/>
        </w:rPr>
        <w:t>.</w:t>
      </w:r>
    </w:p>
    <w:p w14:paraId="6AA56544" w14:textId="77777777" w:rsidR="00BC5B75" w:rsidRDefault="00BC5B75" w:rsidP="00BC5B75">
      <w:pPr>
        <w:tabs>
          <w:tab w:val="left" w:pos="360"/>
          <w:tab w:val="left" w:pos="540"/>
        </w:tabs>
        <w:jc w:val="both"/>
        <w:rPr>
          <w:rFonts w:ascii="Times New Roman" w:eastAsia="Times New Roman" w:hAnsi="Times New Roman" w:cs="Times New Roman"/>
          <w:color w:val="000000"/>
          <w:sz w:val="24"/>
          <w:szCs w:val="24"/>
        </w:rPr>
      </w:pPr>
    </w:p>
    <w:p w14:paraId="662AD6D0" w14:textId="21A727A7" w:rsidR="006671A8" w:rsidRPr="00FA05D9" w:rsidRDefault="00A25BA6" w:rsidP="00BC5B75">
      <w:pPr>
        <w:tabs>
          <w:tab w:val="left" w:pos="360"/>
          <w:tab w:val="left" w:pos="540"/>
        </w:tabs>
        <w:jc w:val="both"/>
        <w:rPr>
          <w:rFonts w:ascii="Times New Roman" w:eastAsia="Times New Roman" w:hAnsi="Times New Roman" w:cs="Times New Roman"/>
          <w:sz w:val="24"/>
          <w:szCs w:val="24"/>
          <w:highlight w:val="yellow"/>
        </w:rPr>
      </w:pPr>
      <w:r w:rsidRPr="00FA05D9">
        <w:rPr>
          <w:rFonts w:ascii="Times New Roman" w:eastAsia="Times New Roman" w:hAnsi="Times New Roman" w:cs="Times New Roman"/>
          <w:color w:val="000000"/>
          <w:sz w:val="24"/>
          <w:szCs w:val="24"/>
        </w:rPr>
        <w:t xml:space="preserve">Of the total number of </w:t>
      </w:r>
      <w:r w:rsidR="00413C63" w:rsidRPr="00FA05D9">
        <w:rPr>
          <w:rFonts w:ascii="Times New Roman" w:eastAsia="Times New Roman" w:hAnsi="Times New Roman" w:cs="Times New Roman"/>
          <w:color w:val="000000"/>
          <w:sz w:val="24"/>
          <w:szCs w:val="24"/>
        </w:rPr>
        <w:t>examinated cases of persons with disabilities</w:t>
      </w:r>
      <w:r w:rsidR="00BC5B75">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handed down by the </w:t>
      </w:r>
      <w:r w:rsidR="00413C63" w:rsidRPr="00FA05D9">
        <w:rPr>
          <w:rFonts w:ascii="Times New Roman" w:eastAsia="Times New Roman" w:hAnsi="Times New Roman" w:cs="Times New Roman"/>
          <w:color w:val="000000"/>
          <w:sz w:val="24"/>
          <w:szCs w:val="24"/>
        </w:rPr>
        <w:t>Courts,</w:t>
      </w:r>
      <w:r w:rsidRPr="00FA05D9">
        <w:rPr>
          <w:rFonts w:ascii="Times New Roman" w:eastAsia="Times New Roman" w:hAnsi="Times New Roman" w:cs="Times New Roman"/>
          <w:color w:val="000000"/>
          <w:sz w:val="24"/>
          <w:szCs w:val="24"/>
        </w:rPr>
        <w:t xml:space="preserve"> 99 were </w:t>
      </w:r>
      <w:r w:rsidR="004059DF" w:rsidRPr="00FA05D9">
        <w:rPr>
          <w:rFonts w:ascii="Times New Roman" w:eastAsia="Times New Roman" w:hAnsi="Times New Roman" w:cs="Times New Roman"/>
          <w:color w:val="000000"/>
          <w:sz w:val="24"/>
          <w:szCs w:val="24"/>
        </w:rPr>
        <w:t>sente</w:t>
      </w:r>
      <w:r w:rsidR="00413C63" w:rsidRPr="00FA05D9">
        <w:rPr>
          <w:rFonts w:ascii="Times New Roman" w:eastAsia="Times New Roman" w:hAnsi="Times New Roman" w:cs="Times New Roman"/>
          <w:color w:val="000000"/>
          <w:sz w:val="24"/>
          <w:szCs w:val="24"/>
        </w:rPr>
        <w:t xml:space="preserve">nces </w:t>
      </w:r>
      <w:r w:rsidR="008430EB" w:rsidRPr="00FA05D9">
        <w:rPr>
          <w:rFonts w:ascii="Times New Roman" w:eastAsia="Times New Roman" w:hAnsi="Times New Roman" w:cs="Times New Roman"/>
          <w:color w:val="000000"/>
          <w:sz w:val="24"/>
          <w:szCs w:val="24"/>
        </w:rPr>
        <w:t xml:space="preserve">and </w:t>
      </w:r>
      <w:r w:rsidRPr="00FA05D9">
        <w:rPr>
          <w:rFonts w:ascii="Times New Roman" w:eastAsia="Times New Roman" w:hAnsi="Times New Roman" w:cs="Times New Roman"/>
          <w:color w:val="000000"/>
          <w:sz w:val="24"/>
          <w:szCs w:val="24"/>
        </w:rPr>
        <w:t xml:space="preserve">4 </w:t>
      </w:r>
      <w:r w:rsidR="004059DF" w:rsidRPr="00FA05D9">
        <w:rPr>
          <w:rFonts w:ascii="Times New Roman" w:eastAsia="Times New Roman" w:hAnsi="Times New Roman" w:cs="Times New Roman"/>
          <w:color w:val="000000"/>
          <w:sz w:val="24"/>
          <w:szCs w:val="24"/>
        </w:rPr>
        <w:t xml:space="preserve">termination </w:t>
      </w:r>
      <w:r w:rsidRPr="00FA05D9">
        <w:rPr>
          <w:rFonts w:ascii="Times New Roman" w:eastAsia="Times New Roman" w:hAnsi="Times New Roman" w:cs="Times New Roman"/>
          <w:color w:val="000000"/>
          <w:sz w:val="24"/>
          <w:szCs w:val="24"/>
        </w:rPr>
        <w:t>sentences for people with disabilities.</w:t>
      </w:r>
    </w:p>
    <w:p w14:paraId="147FE619" w14:textId="77777777" w:rsidR="00BC5B75" w:rsidRDefault="00BC5B75" w:rsidP="00BC5B75">
      <w:pPr>
        <w:tabs>
          <w:tab w:val="left" w:pos="360"/>
          <w:tab w:val="left" w:pos="540"/>
        </w:tabs>
        <w:jc w:val="both"/>
        <w:rPr>
          <w:rFonts w:ascii="Times New Roman" w:eastAsia="Times New Roman" w:hAnsi="Times New Roman" w:cs="Times New Roman"/>
          <w:sz w:val="24"/>
          <w:szCs w:val="24"/>
        </w:rPr>
      </w:pPr>
    </w:p>
    <w:p w14:paraId="09AAFC37" w14:textId="2BAB88E2" w:rsidR="006671A8" w:rsidRPr="00FA05D9" w:rsidRDefault="00BC5B75" w:rsidP="00BC5B75">
      <w:pPr>
        <w:tabs>
          <w:tab w:val="left" w:pos="360"/>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Criminal </w:t>
      </w:r>
      <w:r w:rsidR="00A25BA6" w:rsidRPr="00FA05D9">
        <w:rPr>
          <w:rFonts w:ascii="Times New Roman" w:eastAsia="Times New Roman" w:hAnsi="Times New Roman" w:cs="Times New Roman"/>
          <w:sz w:val="24"/>
          <w:szCs w:val="24"/>
        </w:rPr>
        <w:t xml:space="preserve">cases were examined </w:t>
      </w:r>
      <w:r w:rsidRPr="00FA05D9">
        <w:rPr>
          <w:rFonts w:ascii="Times New Roman" w:eastAsia="Times New Roman" w:hAnsi="Times New Roman" w:cs="Times New Roman"/>
          <w:sz w:val="24"/>
          <w:szCs w:val="24"/>
        </w:rPr>
        <w:t xml:space="preserve">by the Courts </w:t>
      </w:r>
      <w:r w:rsidR="00A25BA6" w:rsidRPr="00FA05D9">
        <w:rPr>
          <w:rFonts w:ascii="Times New Roman" w:eastAsia="Times New Roman" w:hAnsi="Times New Roman" w:cs="Times New Roman"/>
          <w:sz w:val="24"/>
          <w:szCs w:val="24"/>
        </w:rPr>
        <w:t xml:space="preserve">with the </w:t>
      </w:r>
      <w:r>
        <w:rPr>
          <w:rFonts w:ascii="Times New Roman" w:eastAsia="Times New Roman" w:hAnsi="Times New Roman" w:cs="Times New Roman"/>
          <w:sz w:val="24"/>
          <w:szCs w:val="24"/>
        </w:rPr>
        <w:t>issuing</w:t>
      </w:r>
      <w:r w:rsidRPr="00FA05D9">
        <w:rPr>
          <w:rFonts w:ascii="Times New Roman" w:eastAsia="Times New Roman" w:hAnsi="Times New Roman" w:cs="Times New Roman"/>
          <w:sz w:val="24"/>
          <w:szCs w:val="24"/>
        </w:rPr>
        <w:t xml:space="preserve"> </w:t>
      </w:r>
      <w:r w:rsidR="00A25BA6" w:rsidRPr="00FA05D9">
        <w:rPr>
          <w:rFonts w:ascii="Times New Roman" w:eastAsia="Times New Roman" w:hAnsi="Times New Roman" w:cs="Times New Roman"/>
          <w:sz w:val="24"/>
          <w:szCs w:val="24"/>
        </w:rPr>
        <w:t>of  sentences, in which 26 victims</w:t>
      </w:r>
      <w:r>
        <w:rPr>
          <w:rFonts w:ascii="Times New Roman" w:eastAsia="Times New Roman" w:hAnsi="Times New Roman" w:cs="Times New Roman"/>
          <w:sz w:val="24"/>
          <w:szCs w:val="24"/>
        </w:rPr>
        <w:t>, 18 women and 8 men</w:t>
      </w:r>
      <w:r w:rsidR="00A25BA6" w:rsidRPr="00FA05D9">
        <w:rPr>
          <w:rFonts w:ascii="Times New Roman" w:eastAsia="Times New Roman" w:hAnsi="Times New Roman" w:cs="Times New Roman"/>
          <w:sz w:val="24"/>
          <w:szCs w:val="24"/>
        </w:rPr>
        <w:t xml:space="preserve"> were persons with disabilities Most of the criminal cases in which the victims were women</w:t>
      </w:r>
      <w:r>
        <w:rPr>
          <w:rFonts w:ascii="Times New Roman" w:eastAsia="Times New Roman" w:hAnsi="Times New Roman" w:cs="Times New Roman"/>
          <w:sz w:val="24"/>
          <w:szCs w:val="24"/>
        </w:rPr>
        <w:t xml:space="preserve"> involved the victims</w:t>
      </w:r>
      <w:r w:rsidR="00A25BA6" w:rsidRPr="00FA05D9">
        <w:rPr>
          <w:rFonts w:ascii="Times New Roman" w:eastAsia="Times New Roman" w:hAnsi="Times New Roman" w:cs="Times New Roman"/>
          <w:sz w:val="24"/>
          <w:szCs w:val="24"/>
        </w:rPr>
        <w:t xml:space="preserve"> </w:t>
      </w:r>
      <w:r w:rsidR="004059DF" w:rsidRPr="00FA05D9">
        <w:rPr>
          <w:rFonts w:ascii="Times New Roman" w:eastAsia="Times New Roman" w:hAnsi="Times New Roman" w:cs="Times New Roman"/>
          <w:sz w:val="24"/>
          <w:szCs w:val="24"/>
        </w:rPr>
        <w:t>hav</w:t>
      </w:r>
      <w:r>
        <w:rPr>
          <w:rFonts w:ascii="Times New Roman" w:eastAsia="Times New Roman" w:hAnsi="Times New Roman" w:cs="Times New Roman"/>
          <w:sz w:val="24"/>
          <w:szCs w:val="24"/>
        </w:rPr>
        <w:t>ing been</w:t>
      </w:r>
      <w:r w:rsidR="004059DF" w:rsidRPr="00FA05D9">
        <w:rPr>
          <w:rFonts w:ascii="Times New Roman" w:eastAsia="Times New Roman" w:hAnsi="Times New Roman" w:cs="Times New Roman"/>
          <w:sz w:val="24"/>
          <w:szCs w:val="24"/>
        </w:rPr>
        <w:t xml:space="preserve"> exposed to sexual violation</w:t>
      </w:r>
      <w:r w:rsidR="00A25BA6" w:rsidRPr="00FA05D9">
        <w:rPr>
          <w:rFonts w:ascii="Times New Roman" w:eastAsia="Times New Roman" w:hAnsi="Times New Roman" w:cs="Times New Roman"/>
          <w:sz w:val="24"/>
          <w:szCs w:val="24"/>
        </w:rPr>
        <w:t xml:space="preserve"> (art. 171, art. 172, art. 173 of the Criminal Code). </w:t>
      </w:r>
      <w:r w:rsidR="004059DF" w:rsidRPr="00FA05D9">
        <w:rPr>
          <w:rFonts w:ascii="Times New Roman" w:eastAsia="Times New Roman" w:hAnsi="Times New Roman" w:cs="Times New Roman"/>
          <w:sz w:val="24"/>
          <w:szCs w:val="24"/>
        </w:rPr>
        <w:t>In other</w:t>
      </w:r>
      <w:r w:rsidR="00A25BA6" w:rsidRPr="00FA05D9">
        <w:rPr>
          <w:rFonts w:ascii="Times New Roman" w:eastAsia="Times New Roman" w:hAnsi="Times New Roman" w:cs="Times New Roman"/>
          <w:sz w:val="24"/>
          <w:szCs w:val="24"/>
        </w:rPr>
        <w:t xml:space="preserve"> 3 criminal cases, 3 persons with disabilities participated </w:t>
      </w:r>
      <w:r w:rsidR="004059DF" w:rsidRPr="00FA05D9">
        <w:rPr>
          <w:rFonts w:ascii="Times New Roman" w:eastAsia="Times New Roman" w:hAnsi="Times New Roman" w:cs="Times New Roman"/>
          <w:sz w:val="24"/>
          <w:szCs w:val="24"/>
        </w:rPr>
        <w:t xml:space="preserve">in the process </w:t>
      </w:r>
      <w:r w:rsidR="00A25BA6" w:rsidRPr="00FA05D9">
        <w:rPr>
          <w:rFonts w:ascii="Times New Roman" w:eastAsia="Times New Roman" w:hAnsi="Times New Roman" w:cs="Times New Roman"/>
          <w:sz w:val="24"/>
          <w:szCs w:val="24"/>
        </w:rPr>
        <w:t xml:space="preserve">as witnesses, </w:t>
      </w:r>
      <w:r w:rsidR="004059DF" w:rsidRPr="00FA05D9">
        <w:rPr>
          <w:rFonts w:ascii="Times New Roman" w:eastAsia="Times New Roman" w:hAnsi="Times New Roman" w:cs="Times New Roman"/>
          <w:sz w:val="24"/>
          <w:szCs w:val="24"/>
        </w:rPr>
        <w:t>of them</w:t>
      </w:r>
      <w:r w:rsidR="00A25BA6" w:rsidRPr="00FA05D9">
        <w:rPr>
          <w:rFonts w:ascii="Times New Roman" w:eastAsia="Times New Roman" w:hAnsi="Times New Roman" w:cs="Times New Roman"/>
          <w:sz w:val="24"/>
          <w:szCs w:val="24"/>
        </w:rPr>
        <w:t xml:space="preserve"> 2 </w:t>
      </w:r>
      <w:r w:rsidR="004059DF" w:rsidRPr="00FA05D9">
        <w:rPr>
          <w:rFonts w:ascii="Times New Roman" w:eastAsia="Times New Roman" w:hAnsi="Times New Roman" w:cs="Times New Roman"/>
          <w:sz w:val="24"/>
          <w:szCs w:val="24"/>
        </w:rPr>
        <w:t xml:space="preserve">men and one woman. </w:t>
      </w:r>
      <w:r w:rsidR="00A25BA6" w:rsidRPr="00FA05D9">
        <w:rPr>
          <w:rFonts w:ascii="Times New Roman" w:eastAsia="Times New Roman" w:hAnsi="Times New Roman" w:cs="Times New Roman"/>
          <w:sz w:val="24"/>
          <w:szCs w:val="24"/>
        </w:rPr>
        <w:t xml:space="preserve"> During the examination of 11 criminal cases in the </w:t>
      </w:r>
      <w:r w:rsidR="004059DF" w:rsidRPr="00FA05D9">
        <w:rPr>
          <w:rFonts w:ascii="Times New Roman" w:eastAsia="Times New Roman" w:hAnsi="Times New Roman" w:cs="Times New Roman"/>
          <w:sz w:val="24"/>
          <w:szCs w:val="24"/>
        </w:rPr>
        <w:t>C</w:t>
      </w:r>
      <w:r w:rsidR="00A25BA6" w:rsidRPr="00FA05D9">
        <w:rPr>
          <w:rFonts w:ascii="Times New Roman" w:eastAsia="Times New Roman" w:hAnsi="Times New Roman" w:cs="Times New Roman"/>
          <w:sz w:val="24"/>
          <w:szCs w:val="24"/>
        </w:rPr>
        <w:t xml:space="preserve">ourts, people with </w:t>
      </w:r>
      <w:r w:rsidR="004059DF" w:rsidRPr="00FA05D9">
        <w:rPr>
          <w:rFonts w:ascii="Times New Roman" w:eastAsia="Times New Roman" w:hAnsi="Times New Roman" w:cs="Times New Roman"/>
          <w:sz w:val="24"/>
          <w:szCs w:val="24"/>
        </w:rPr>
        <w:t xml:space="preserve">hearing </w:t>
      </w:r>
      <w:r w:rsidR="00A25BA6" w:rsidRPr="00FA05D9">
        <w:rPr>
          <w:rFonts w:ascii="Times New Roman" w:eastAsia="Times New Roman" w:hAnsi="Times New Roman" w:cs="Times New Roman"/>
          <w:sz w:val="24"/>
          <w:szCs w:val="24"/>
        </w:rPr>
        <w:t xml:space="preserve">disabilities requested a </w:t>
      </w:r>
      <w:r>
        <w:rPr>
          <w:rFonts w:ascii="Times New Roman" w:eastAsia="Times New Roman" w:hAnsi="Times New Roman" w:cs="Times New Roman"/>
          <w:sz w:val="24"/>
          <w:szCs w:val="24"/>
        </w:rPr>
        <w:t>mimico</w:t>
      </w:r>
      <w:r w:rsidR="004059DF" w:rsidRPr="00FA05D9">
        <w:rPr>
          <w:rFonts w:ascii="Times New Roman" w:eastAsia="Times New Roman" w:hAnsi="Times New Roman" w:cs="Times New Roman"/>
          <w:sz w:val="24"/>
          <w:szCs w:val="24"/>
        </w:rPr>
        <w:t>-gestual interpretation</w:t>
      </w:r>
      <w:r w:rsidR="00A25BA6" w:rsidRPr="00FA05D9">
        <w:rPr>
          <w:rFonts w:ascii="Times New Roman" w:eastAsia="Times New Roman" w:hAnsi="Times New Roman" w:cs="Times New Roman"/>
          <w:sz w:val="24"/>
          <w:szCs w:val="24"/>
        </w:rPr>
        <w:t xml:space="preserve"> and benefited from this service. </w:t>
      </w:r>
    </w:p>
    <w:p w14:paraId="7F9A871E" w14:textId="77777777" w:rsidR="00BC5B75" w:rsidRDefault="00BC5B75" w:rsidP="00BC5B75">
      <w:pPr>
        <w:pBdr>
          <w:top w:val="nil"/>
          <w:left w:val="nil"/>
          <w:bottom w:val="nil"/>
          <w:right w:val="nil"/>
          <w:between w:val="nil"/>
        </w:pBdr>
        <w:tabs>
          <w:tab w:val="left" w:pos="540"/>
        </w:tabs>
        <w:jc w:val="both"/>
        <w:rPr>
          <w:rFonts w:ascii="Times New Roman" w:eastAsia="Times New Roman" w:hAnsi="Times New Roman" w:cs="Times New Roman"/>
          <w:sz w:val="24"/>
          <w:szCs w:val="24"/>
        </w:rPr>
      </w:pPr>
    </w:p>
    <w:p w14:paraId="663E927E" w14:textId="6EAF0231" w:rsidR="00A25BA6" w:rsidRPr="00FA05D9" w:rsidRDefault="000C6C06" w:rsidP="00BC5B75">
      <w:pPr>
        <w:pBdr>
          <w:top w:val="nil"/>
          <w:left w:val="nil"/>
          <w:bottom w:val="nil"/>
          <w:right w:val="nil"/>
          <w:between w:val="nil"/>
        </w:pBdr>
        <w:tabs>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w:t>
      </w:r>
      <w:r w:rsidR="00A25BA6" w:rsidRPr="00FA05D9">
        <w:rPr>
          <w:rFonts w:ascii="Times New Roman" w:eastAsia="Times New Roman" w:hAnsi="Times New Roman" w:cs="Times New Roman"/>
          <w:sz w:val="24"/>
          <w:szCs w:val="24"/>
        </w:rPr>
        <w:t>he General Prosecutor's Office developed the Methodological Guide on investigating cases with child</w:t>
      </w:r>
      <w:r w:rsidR="00BC5B75">
        <w:rPr>
          <w:rFonts w:ascii="Times New Roman" w:eastAsia="Times New Roman" w:hAnsi="Times New Roman" w:cs="Times New Roman"/>
          <w:sz w:val="24"/>
          <w:szCs w:val="24"/>
        </w:rPr>
        <w:t>-</w:t>
      </w:r>
      <w:r w:rsidR="00A25BA6" w:rsidRPr="00FA05D9">
        <w:rPr>
          <w:rFonts w:ascii="Times New Roman" w:eastAsia="Times New Roman" w:hAnsi="Times New Roman" w:cs="Times New Roman"/>
          <w:sz w:val="24"/>
          <w:szCs w:val="24"/>
        </w:rPr>
        <w:t>victims witnesses of crimes, approved by the order of the Prosecutor General no.25/25 of 03.08.2015 and the Decision of the Superior Council of Magistracy no.</w:t>
      </w:r>
      <w:r w:rsidR="002B53AE" w:rsidRPr="00FA05D9">
        <w:rPr>
          <w:rFonts w:ascii="Times New Roman" w:eastAsia="Times New Roman" w:hAnsi="Times New Roman" w:cs="Times New Roman"/>
          <w:sz w:val="24"/>
          <w:szCs w:val="24"/>
        </w:rPr>
        <w:t xml:space="preserve"> </w:t>
      </w:r>
      <w:r w:rsidR="00A25BA6" w:rsidRPr="00FA05D9">
        <w:rPr>
          <w:rFonts w:ascii="Times New Roman" w:eastAsia="Times New Roman" w:hAnsi="Times New Roman" w:cs="Times New Roman"/>
          <w:sz w:val="24"/>
          <w:szCs w:val="24"/>
        </w:rPr>
        <w:t>619/25 of 02.09.2015. The recommendation was elaborated in accordance with the provisions of 1101 par. (1) Code of Criminal Procedure</w:t>
      </w:r>
      <w:r w:rsidR="00D928D9" w:rsidRPr="00FA05D9">
        <w:rPr>
          <w:rFonts w:ascii="Times New Roman" w:eastAsia="Times New Roman" w:hAnsi="Times New Roman" w:cs="Times New Roman"/>
          <w:sz w:val="24"/>
          <w:szCs w:val="24"/>
        </w:rPr>
        <w:t>.</w:t>
      </w:r>
    </w:p>
    <w:p w14:paraId="0986CAB6" w14:textId="77777777" w:rsidR="00BC5B75" w:rsidRDefault="00BC5B75" w:rsidP="00BC5B75">
      <w:pPr>
        <w:pBdr>
          <w:top w:val="nil"/>
          <w:left w:val="nil"/>
          <w:bottom w:val="nil"/>
          <w:right w:val="nil"/>
          <w:between w:val="nil"/>
        </w:pBdr>
        <w:tabs>
          <w:tab w:val="left" w:pos="540"/>
        </w:tabs>
        <w:jc w:val="both"/>
        <w:rPr>
          <w:rFonts w:ascii="Times New Roman" w:eastAsia="Times New Roman" w:hAnsi="Times New Roman" w:cs="Times New Roman"/>
          <w:sz w:val="24"/>
          <w:szCs w:val="24"/>
        </w:rPr>
      </w:pPr>
    </w:p>
    <w:p w14:paraId="131B60EA" w14:textId="77777777" w:rsidR="00A25BA6" w:rsidRPr="00FA05D9" w:rsidRDefault="00D928D9" w:rsidP="00BC5B75">
      <w:pPr>
        <w:pBdr>
          <w:top w:val="nil"/>
          <w:left w:val="nil"/>
          <w:bottom w:val="nil"/>
          <w:right w:val="nil"/>
          <w:between w:val="nil"/>
        </w:pBdr>
        <w:tabs>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w:t>
      </w:r>
      <w:r w:rsidR="00A25BA6" w:rsidRPr="00FA05D9">
        <w:rPr>
          <w:rFonts w:ascii="Times New Roman" w:eastAsia="Times New Roman" w:hAnsi="Times New Roman" w:cs="Times New Roman"/>
          <w:sz w:val="24"/>
          <w:szCs w:val="24"/>
        </w:rPr>
        <w:t>MoJ</w:t>
      </w:r>
      <w:r w:rsidR="003E20DB"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in compliance with article 13 of CRPD</w:t>
      </w:r>
      <w:r w:rsidR="00A25BA6" w:rsidRPr="00FA05D9">
        <w:rPr>
          <w:rFonts w:ascii="Times New Roman" w:eastAsia="Times New Roman" w:hAnsi="Times New Roman" w:cs="Times New Roman"/>
          <w:sz w:val="24"/>
          <w:szCs w:val="24"/>
        </w:rPr>
        <w:t xml:space="preserve">, proposed to amend the Contravention Code by regulating the procedure for the use of video </w:t>
      </w:r>
      <w:r w:rsidRPr="00FA05D9">
        <w:rPr>
          <w:rFonts w:ascii="Times New Roman" w:eastAsia="Times New Roman" w:hAnsi="Times New Roman" w:cs="Times New Roman"/>
          <w:sz w:val="24"/>
          <w:szCs w:val="24"/>
        </w:rPr>
        <w:t xml:space="preserve">conference </w:t>
      </w:r>
      <w:r w:rsidR="00A25BA6" w:rsidRPr="00FA05D9">
        <w:rPr>
          <w:rFonts w:ascii="Times New Roman" w:eastAsia="Times New Roman" w:hAnsi="Times New Roman" w:cs="Times New Roman"/>
          <w:sz w:val="24"/>
          <w:szCs w:val="24"/>
        </w:rPr>
        <w:t xml:space="preserve">in the examination of contravention cases for the hearing of persons with disabilities, whose presence in </w:t>
      </w:r>
      <w:r w:rsidRPr="00FA05D9">
        <w:rPr>
          <w:rFonts w:ascii="Times New Roman" w:eastAsia="Times New Roman" w:hAnsi="Times New Roman" w:cs="Times New Roman"/>
          <w:sz w:val="24"/>
          <w:szCs w:val="24"/>
        </w:rPr>
        <w:t>C</w:t>
      </w:r>
      <w:r w:rsidR="00A25BA6" w:rsidRPr="00FA05D9">
        <w:rPr>
          <w:rFonts w:ascii="Times New Roman" w:eastAsia="Times New Roman" w:hAnsi="Times New Roman" w:cs="Times New Roman"/>
          <w:sz w:val="24"/>
          <w:szCs w:val="24"/>
        </w:rPr>
        <w:t>ourt cannot be ensured.</w:t>
      </w:r>
    </w:p>
    <w:p w14:paraId="1C61BEB6" w14:textId="77777777" w:rsidR="00BC5B75" w:rsidRDefault="00BC5B75" w:rsidP="00BC5B75">
      <w:pPr>
        <w:pBdr>
          <w:top w:val="nil"/>
          <w:left w:val="nil"/>
          <w:bottom w:val="nil"/>
          <w:right w:val="nil"/>
          <w:between w:val="nil"/>
        </w:pBdr>
        <w:tabs>
          <w:tab w:val="left" w:pos="540"/>
        </w:tabs>
        <w:jc w:val="both"/>
        <w:rPr>
          <w:rFonts w:ascii="Times New Roman" w:eastAsia="Times New Roman" w:hAnsi="Times New Roman" w:cs="Times New Roman"/>
          <w:i/>
          <w:sz w:val="24"/>
          <w:szCs w:val="24"/>
          <w:u w:val="single"/>
        </w:rPr>
      </w:pPr>
    </w:p>
    <w:p w14:paraId="6CDE0D74" w14:textId="77777777" w:rsidR="006671A8" w:rsidRPr="00FA05D9" w:rsidRDefault="00A25BA6" w:rsidP="00BC5B75">
      <w:pPr>
        <w:pBdr>
          <w:top w:val="nil"/>
          <w:left w:val="nil"/>
          <w:bottom w:val="nil"/>
          <w:right w:val="nil"/>
          <w:between w:val="nil"/>
        </w:pBdr>
        <w:tabs>
          <w:tab w:val="left" w:pos="540"/>
        </w:tabs>
        <w:jc w:val="both"/>
        <w:rPr>
          <w:rFonts w:ascii="Times New Roman" w:eastAsia="Times New Roman" w:hAnsi="Times New Roman" w:cs="Times New Roman"/>
          <w:b/>
          <w:i/>
          <w:color w:val="000000"/>
          <w:sz w:val="24"/>
          <w:szCs w:val="24"/>
          <w:u w:val="single"/>
        </w:rPr>
      </w:pPr>
      <w:r w:rsidRPr="00FA05D9">
        <w:rPr>
          <w:rFonts w:ascii="Times New Roman" w:eastAsia="Times New Roman" w:hAnsi="Times New Roman" w:cs="Times New Roman"/>
          <w:i/>
          <w:sz w:val="24"/>
          <w:szCs w:val="24"/>
          <w:u w:val="single"/>
        </w:rPr>
        <w:t>With ref</w:t>
      </w:r>
      <w:r w:rsidR="004A1884" w:rsidRPr="00FA05D9">
        <w:rPr>
          <w:rFonts w:ascii="Times New Roman" w:eastAsia="Times New Roman" w:hAnsi="Times New Roman" w:cs="Times New Roman"/>
          <w:i/>
          <w:sz w:val="24"/>
          <w:szCs w:val="24"/>
          <w:u w:val="single"/>
        </w:rPr>
        <w:t>erence to recommendation 33 letter</w:t>
      </w:r>
      <w:r w:rsidRPr="00FA05D9">
        <w:rPr>
          <w:rFonts w:ascii="Times New Roman" w:eastAsia="Times New Roman" w:hAnsi="Times New Roman" w:cs="Times New Roman"/>
          <w:i/>
          <w:sz w:val="24"/>
          <w:szCs w:val="24"/>
          <w:u w:val="single"/>
        </w:rPr>
        <w:t xml:space="preserve"> (a) to (d) of the Committee's concluding observations, we inform the following</w:t>
      </w:r>
      <w:r w:rsidR="00010F23" w:rsidRPr="00FA05D9">
        <w:rPr>
          <w:rFonts w:ascii="Times New Roman" w:eastAsia="Times New Roman" w:hAnsi="Times New Roman" w:cs="Times New Roman"/>
          <w:i/>
          <w:color w:val="000000"/>
          <w:sz w:val="24"/>
          <w:szCs w:val="24"/>
          <w:u w:val="single"/>
        </w:rPr>
        <w:t>:</w:t>
      </w:r>
    </w:p>
    <w:p w14:paraId="1DB703F8" w14:textId="77777777" w:rsidR="00BC5B75" w:rsidRDefault="00BC5B75" w:rsidP="00BC5B75">
      <w:pPr>
        <w:pBdr>
          <w:top w:val="nil"/>
          <w:left w:val="nil"/>
          <w:bottom w:val="nil"/>
          <w:right w:val="nil"/>
          <w:between w:val="nil"/>
        </w:pBdr>
        <w:jc w:val="both"/>
        <w:rPr>
          <w:rFonts w:ascii="Times New Roman" w:eastAsia="Times New Roman" w:hAnsi="Times New Roman" w:cs="Times New Roman"/>
          <w:color w:val="000000"/>
          <w:sz w:val="24"/>
          <w:szCs w:val="24"/>
        </w:rPr>
      </w:pPr>
    </w:p>
    <w:p w14:paraId="111FF912" w14:textId="4AF40591" w:rsidR="006671A8" w:rsidRPr="00FA05D9" w:rsidRDefault="00A25BA6" w:rsidP="00BC5B75">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In addition to those mentioned in the previous article (art. 15), </w:t>
      </w:r>
      <w:r w:rsidR="00D928D9" w:rsidRPr="00FA05D9">
        <w:rPr>
          <w:rFonts w:ascii="Times New Roman" w:eastAsia="Times New Roman" w:hAnsi="Times New Roman" w:cs="Times New Roman"/>
          <w:color w:val="000000"/>
          <w:sz w:val="24"/>
          <w:szCs w:val="24"/>
        </w:rPr>
        <w:t>the</w:t>
      </w:r>
      <w:r w:rsidRPr="00FA05D9">
        <w:rPr>
          <w:rFonts w:ascii="Times New Roman" w:eastAsia="Times New Roman" w:hAnsi="Times New Roman" w:cs="Times New Roman"/>
          <w:color w:val="000000"/>
          <w:sz w:val="24"/>
          <w:szCs w:val="24"/>
        </w:rPr>
        <w:t xml:space="preserve"> Order no. 150/2015 "On the examination of suspected cases of violence, neglect and exploitation of beneficiaries of investment institutions subordinated to </w:t>
      </w:r>
      <w:r w:rsidR="009040C5" w:rsidRPr="00FA05D9">
        <w:rPr>
          <w:rFonts w:ascii="Times New Roman" w:eastAsia="Times New Roman" w:hAnsi="Times New Roman" w:cs="Times New Roman"/>
          <w:color w:val="000000"/>
          <w:sz w:val="24"/>
          <w:szCs w:val="24"/>
        </w:rPr>
        <w:t>MHLSP</w:t>
      </w:r>
      <w:r w:rsidRPr="00FA05D9">
        <w:rPr>
          <w:rFonts w:ascii="Times New Roman" w:eastAsia="Times New Roman" w:hAnsi="Times New Roman" w:cs="Times New Roman"/>
          <w:color w:val="000000"/>
          <w:sz w:val="24"/>
          <w:szCs w:val="24"/>
        </w:rPr>
        <w:t xml:space="preserve">". </w:t>
      </w:r>
      <w:r w:rsidR="00D928D9" w:rsidRPr="00FA05D9">
        <w:rPr>
          <w:rFonts w:ascii="Times New Roman" w:eastAsia="Times New Roman" w:hAnsi="Times New Roman" w:cs="Times New Roman"/>
          <w:color w:val="000000"/>
          <w:sz w:val="24"/>
          <w:szCs w:val="24"/>
        </w:rPr>
        <w:t>T</w:t>
      </w:r>
      <w:r w:rsidRPr="00FA05D9">
        <w:rPr>
          <w:rFonts w:ascii="Times New Roman" w:eastAsia="Times New Roman" w:hAnsi="Times New Roman" w:cs="Times New Roman"/>
          <w:color w:val="000000"/>
          <w:sz w:val="24"/>
          <w:szCs w:val="24"/>
        </w:rPr>
        <w:t xml:space="preserve">he employees of the social </w:t>
      </w:r>
      <w:r w:rsidR="003E20DB" w:rsidRPr="00FA05D9">
        <w:rPr>
          <w:rFonts w:ascii="Times New Roman" w:eastAsia="Times New Roman" w:hAnsi="Times New Roman" w:cs="Times New Roman"/>
          <w:color w:val="000000"/>
          <w:sz w:val="24"/>
          <w:szCs w:val="24"/>
        </w:rPr>
        <w:t xml:space="preserve">and educational </w:t>
      </w:r>
      <w:r w:rsidRPr="00FA05D9">
        <w:rPr>
          <w:rFonts w:ascii="Times New Roman" w:eastAsia="Times New Roman" w:hAnsi="Times New Roman" w:cs="Times New Roman"/>
          <w:color w:val="000000"/>
          <w:sz w:val="24"/>
          <w:szCs w:val="24"/>
        </w:rPr>
        <w:t xml:space="preserve">institutions are obliged to notify the administration about any suspected case of violence, neglect and exploitation of the beneficiaries, and the administration of the institution is obliged to ensure the registration in the register </w:t>
      </w:r>
      <w:r w:rsidR="003E20DB" w:rsidRPr="00FA05D9">
        <w:rPr>
          <w:rFonts w:ascii="Times New Roman" w:eastAsia="Times New Roman" w:hAnsi="Times New Roman" w:cs="Times New Roman"/>
          <w:color w:val="000000"/>
          <w:sz w:val="24"/>
          <w:szCs w:val="24"/>
        </w:rPr>
        <w:t>the</w:t>
      </w:r>
      <w:r w:rsidRPr="00FA05D9">
        <w:rPr>
          <w:rFonts w:ascii="Times New Roman" w:eastAsia="Times New Roman" w:hAnsi="Times New Roman" w:cs="Times New Roman"/>
          <w:color w:val="000000"/>
          <w:sz w:val="24"/>
          <w:szCs w:val="24"/>
        </w:rPr>
        <w:t xml:space="preserve"> suspected cases of violence, neglect and exploitation of the beneficiaries, as well as to notify the competent bodies for the examination of the notification.</w:t>
      </w:r>
    </w:p>
    <w:p w14:paraId="12A2CEF4" w14:textId="77777777" w:rsidR="00BC5B75" w:rsidRDefault="00BC5B75" w:rsidP="00BC5B75">
      <w:pPr>
        <w:ind w:right="-45"/>
        <w:jc w:val="both"/>
        <w:rPr>
          <w:rFonts w:ascii="Times New Roman" w:eastAsia="Times New Roman" w:hAnsi="Times New Roman" w:cs="Times New Roman"/>
          <w:color w:val="000000"/>
          <w:sz w:val="24"/>
          <w:szCs w:val="24"/>
        </w:rPr>
      </w:pPr>
    </w:p>
    <w:p w14:paraId="0AEA2EF3" w14:textId="77777777" w:rsidR="00A25BA6" w:rsidRPr="00FA05D9" w:rsidRDefault="00A25BA6" w:rsidP="00BC5B75">
      <w:pPr>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According to the provisions of the Regulation on the organization and </w:t>
      </w:r>
      <w:r w:rsidR="003E20DB" w:rsidRPr="00FA05D9">
        <w:rPr>
          <w:rFonts w:ascii="Times New Roman" w:eastAsia="Times New Roman" w:hAnsi="Times New Roman" w:cs="Times New Roman"/>
          <w:color w:val="000000"/>
          <w:sz w:val="24"/>
          <w:szCs w:val="24"/>
        </w:rPr>
        <w:t xml:space="preserve">functioning of the residential institutions, </w:t>
      </w:r>
      <w:r w:rsidRPr="00FA05D9">
        <w:rPr>
          <w:rFonts w:ascii="Times New Roman" w:eastAsia="Times New Roman" w:hAnsi="Times New Roman" w:cs="Times New Roman"/>
          <w:color w:val="000000"/>
          <w:sz w:val="24"/>
          <w:szCs w:val="24"/>
        </w:rPr>
        <w:t>the</w:t>
      </w:r>
      <w:r w:rsidR="003E20DB" w:rsidRPr="00FA05D9">
        <w:rPr>
          <w:rFonts w:ascii="Times New Roman" w:eastAsia="Times New Roman" w:hAnsi="Times New Roman" w:cs="Times New Roman"/>
          <w:color w:val="000000"/>
          <w:sz w:val="24"/>
          <w:szCs w:val="24"/>
        </w:rPr>
        <w:t>y</w:t>
      </w:r>
      <w:r w:rsidRPr="00FA05D9">
        <w:rPr>
          <w:rFonts w:ascii="Times New Roman" w:eastAsia="Times New Roman" w:hAnsi="Times New Roman" w:cs="Times New Roman"/>
          <w:color w:val="000000"/>
          <w:sz w:val="24"/>
          <w:szCs w:val="24"/>
        </w:rPr>
        <w:t xml:space="preserve"> have the obligation to provide protection to </w:t>
      </w:r>
      <w:r w:rsidR="003E20DB" w:rsidRPr="00FA05D9">
        <w:rPr>
          <w:rFonts w:ascii="Times New Roman" w:eastAsia="Times New Roman" w:hAnsi="Times New Roman" w:cs="Times New Roman"/>
          <w:color w:val="000000"/>
          <w:sz w:val="24"/>
          <w:szCs w:val="24"/>
        </w:rPr>
        <w:t>persons with disabilites</w:t>
      </w:r>
      <w:r w:rsidRPr="00FA05D9">
        <w:rPr>
          <w:rFonts w:ascii="Times New Roman" w:eastAsia="Times New Roman" w:hAnsi="Times New Roman" w:cs="Times New Roman"/>
          <w:color w:val="000000"/>
          <w:sz w:val="24"/>
          <w:szCs w:val="24"/>
        </w:rPr>
        <w:t xml:space="preserve"> against violence, neglect and exploitation, as well as</w:t>
      </w:r>
      <w:r w:rsidR="003C6E8C"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 xml:space="preserve"> to ensure an efficient system for receiving, registering and </w:t>
      </w:r>
      <w:r w:rsidRPr="00FA05D9">
        <w:rPr>
          <w:rFonts w:ascii="Times New Roman" w:eastAsia="Times New Roman" w:hAnsi="Times New Roman" w:cs="Times New Roman"/>
          <w:color w:val="000000"/>
          <w:sz w:val="24"/>
          <w:szCs w:val="24"/>
        </w:rPr>
        <w:lastRenderedPageBreak/>
        <w:t>resolving complaints about serv</w:t>
      </w:r>
      <w:r w:rsidR="003C6E8C" w:rsidRPr="00FA05D9">
        <w:rPr>
          <w:rFonts w:ascii="Times New Roman" w:eastAsia="Times New Roman" w:hAnsi="Times New Roman" w:cs="Times New Roman"/>
          <w:color w:val="000000"/>
          <w:sz w:val="24"/>
          <w:szCs w:val="24"/>
        </w:rPr>
        <w:t xml:space="preserve">ices provided within the </w:t>
      </w:r>
      <w:r w:rsidR="003E20DB" w:rsidRPr="00FA05D9">
        <w:rPr>
          <w:rFonts w:ascii="Times New Roman" w:eastAsia="Times New Roman" w:hAnsi="Times New Roman" w:cs="Times New Roman"/>
          <w:color w:val="000000"/>
          <w:sz w:val="24"/>
          <w:szCs w:val="24"/>
        </w:rPr>
        <w:t>instituions</w:t>
      </w:r>
      <w:r w:rsidRPr="00FA05D9">
        <w:rPr>
          <w:rFonts w:ascii="Times New Roman" w:eastAsia="Times New Roman" w:hAnsi="Times New Roman" w:cs="Times New Roman"/>
          <w:color w:val="000000"/>
          <w:sz w:val="24"/>
          <w:szCs w:val="24"/>
        </w:rPr>
        <w:t>, in accordance with the legislation in force.</w:t>
      </w:r>
    </w:p>
    <w:p w14:paraId="5517DE9E" w14:textId="77777777" w:rsidR="00BC5B75" w:rsidRDefault="00BC5B75" w:rsidP="00BC5B75">
      <w:pPr>
        <w:ind w:right="-45"/>
        <w:jc w:val="both"/>
        <w:rPr>
          <w:rFonts w:ascii="Times New Roman" w:eastAsia="Times New Roman" w:hAnsi="Times New Roman" w:cs="Times New Roman"/>
          <w:sz w:val="24"/>
          <w:szCs w:val="24"/>
        </w:rPr>
      </w:pPr>
    </w:p>
    <w:p w14:paraId="0FC43209" w14:textId="14761177" w:rsidR="00A25BA6" w:rsidRPr="00FA05D9" w:rsidRDefault="00D928D9" w:rsidP="00BC5B75">
      <w:pPr>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sz w:val="24"/>
          <w:szCs w:val="24"/>
        </w:rPr>
        <w:t xml:space="preserve">NASA </w:t>
      </w:r>
      <w:r w:rsidR="00BC5B75">
        <w:rPr>
          <w:rFonts w:ascii="Times New Roman" w:eastAsia="Times New Roman" w:hAnsi="Times New Roman" w:cs="Times New Roman"/>
          <w:sz w:val="24"/>
          <w:szCs w:val="24"/>
        </w:rPr>
        <w:t>regularly</w:t>
      </w:r>
      <w:r w:rsidR="00BC5B75" w:rsidRPr="00FA05D9">
        <w:rPr>
          <w:rFonts w:ascii="Times New Roman" w:eastAsia="Times New Roman" w:hAnsi="Times New Roman" w:cs="Times New Roman"/>
          <w:sz w:val="24"/>
          <w:szCs w:val="24"/>
        </w:rPr>
        <w:t xml:space="preserve"> </w:t>
      </w:r>
      <w:r w:rsidR="00EA1C86" w:rsidRPr="00FA05D9">
        <w:rPr>
          <w:rFonts w:ascii="Times New Roman" w:eastAsia="Times New Roman" w:hAnsi="Times New Roman" w:cs="Times New Roman"/>
          <w:color w:val="000000"/>
          <w:sz w:val="24"/>
          <w:szCs w:val="24"/>
        </w:rPr>
        <w:t xml:space="preserve"> </w:t>
      </w:r>
      <w:r w:rsidR="00A25BA6" w:rsidRPr="00FA05D9">
        <w:rPr>
          <w:rFonts w:ascii="Times New Roman" w:eastAsia="Times New Roman" w:hAnsi="Times New Roman" w:cs="Times New Roman"/>
          <w:color w:val="000000"/>
          <w:sz w:val="24"/>
          <w:szCs w:val="24"/>
        </w:rPr>
        <w:t>organiz</w:t>
      </w:r>
      <w:r w:rsidR="00BC5B75">
        <w:rPr>
          <w:rFonts w:ascii="Times New Roman" w:eastAsia="Times New Roman" w:hAnsi="Times New Roman" w:cs="Times New Roman"/>
          <w:color w:val="000000"/>
          <w:sz w:val="24"/>
          <w:szCs w:val="24"/>
        </w:rPr>
        <w:t>es</w:t>
      </w:r>
      <w:r w:rsidR="00A25BA6" w:rsidRPr="00FA05D9">
        <w:rPr>
          <w:rFonts w:ascii="Times New Roman" w:eastAsia="Times New Roman" w:hAnsi="Times New Roman" w:cs="Times New Roman"/>
          <w:color w:val="000000"/>
          <w:sz w:val="24"/>
          <w:szCs w:val="24"/>
        </w:rPr>
        <w:t xml:space="preserve"> training courses for the employees and beneficiaries of the </w:t>
      </w:r>
      <w:r w:rsidR="003E20DB" w:rsidRPr="00FA05D9">
        <w:rPr>
          <w:rFonts w:ascii="Times New Roman" w:eastAsia="Times New Roman" w:hAnsi="Times New Roman" w:cs="Times New Roman"/>
          <w:color w:val="000000"/>
          <w:sz w:val="24"/>
          <w:szCs w:val="24"/>
        </w:rPr>
        <w:t>institutions</w:t>
      </w:r>
      <w:r w:rsidR="00A25BA6" w:rsidRPr="00FA05D9">
        <w:rPr>
          <w:rFonts w:ascii="Times New Roman" w:eastAsia="Times New Roman" w:hAnsi="Times New Roman" w:cs="Times New Roman"/>
          <w:color w:val="000000"/>
          <w:sz w:val="24"/>
          <w:szCs w:val="24"/>
        </w:rPr>
        <w:t xml:space="preserve"> in order to familiarize and implement the mentioned procedure, including with the support of </w:t>
      </w:r>
      <w:r w:rsidR="003E20DB" w:rsidRPr="00FA05D9">
        <w:rPr>
          <w:rFonts w:ascii="Times New Roman" w:eastAsia="Times New Roman" w:hAnsi="Times New Roman" w:cs="Times New Roman"/>
          <w:color w:val="000000"/>
          <w:sz w:val="24"/>
          <w:szCs w:val="24"/>
        </w:rPr>
        <w:t>SC</w:t>
      </w:r>
      <w:r w:rsidR="00A25BA6" w:rsidRPr="00FA05D9">
        <w:rPr>
          <w:rFonts w:ascii="Times New Roman" w:eastAsia="Times New Roman" w:hAnsi="Times New Roman" w:cs="Times New Roman"/>
          <w:color w:val="000000"/>
          <w:sz w:val="24"/>
          <w:szCs w:val="24"/>
        </w:rPr>
        <w:t>Os in the field and donors (</w:t>
      </w:r>
      <w:r w:rsidRPr="00FA05D9">
        <w:rPr>
          <w:rFonts w:ascii="Times New Roman" w:eastAsia="Times New Roman" w:hAnsi="Times New Roman" w:cs="Times New Roman"/>
          <w:color w:val="000000"/>
          <w:sz w:val="24"/>
          <w:szCs w:val="24"/>
        </w:rPr>
        <w:t>IDOM</w:t>
      </w:r>
      <w:r w:rsidR="00A25BA6" w:rsidRPr="00FA05D9">
        <w:rPr>
          <w:rFonts w:ascii="Times New Roman" w:eastAsia="Times New Roman" w:hAnsi="Times New Roman" w:cs="Times New Roman"/>
          <w:color w:val="000000"/>
          <w:sz w:val="24"/>
          <w:szCs w:val="24"/>
        </w:rPr>
        <w:t xml:space="preserve">, Keystone Moldova, </w:t>
      </w:r>
      <w:r w:rsidR="003E20DB" w:rsidRPr="00FA05D9">
        <w:rPr>
          <w:rFonts w:ascii="Times New Roman" w:eastAsia="Times New Roman" w:hAnsi="Times New Roman" w:cs="Times New Roman"/>
          <w:color w:val="000000"/>
          <w:sz w:val="24"/>
          <w:szCs w:val="24"/>
        </w:rPr>
        <w:t>Ombu</w:t>
      </w:r>
      <w:r w:rsidR="00E505F8" w:rsidRPr="00FA05D9">
        <w:rPr>
          <w:rFonts w:ascii="Times New Roman" w:eastAsia="Times New Roman" w:hAnsi="Times New Roman" w:cs="Times New Roman"/>
          <w:color w:val="000000"/>
          <w:sz w:val="24"/>
          <w:szCs w:val="24"/>
        </w:rPr>
        <w:t>d</w:t>
      </w:r>
      <w:r w:rsidR="003E20DB" w:rsidRPr="00FA05D9">
        <w:rPr>
          <w:rFonts w:ascii="Times New Roman" w:eastAsia="Times New Roman" w:hAnsi="Times New Roman" w:cs="Times New Roman"/>
          <w:color w:val="000000"/>
          <w:sz w:val="24"/>
          <w:szCs w:val="24"/>
        </w:rPr>
        <w:t>s’Office</w:t>
      </w:r>
      <w:r w:rsidR="00EA1C86" w:rsidRPr="00FA05D9">
        <w:rPr>
          <w:rFonts w:ascii="Times New Roman" w:eastAsia="Times New Roman" w:hAnsi="Times New Roman" w:cs="Times New Roman"/>
          <w:color w:val="000000"/>
          <w:sz w:val="24"/>
          <w:szCs w:val="24"/>
        </w:rPr>
        <w:t xml:space="preserve">, </w:t>
      </w:r>
      <w:r w:rsidR="00A25BA6" w:rsidRPr="00FA05D9">
        <w:rPr>
          <w:rFonts w:ascii="Times New Roman" w:eastAsia="Times New Roman" w:hAnsi="Times New Roman" w:cs="Times New Roman"/>
          <w:color w:val="000000"/>
          <w:sz w:val="24"/>
          <w:szCs w:val="24"/>
        </w:rPr>
        <w:t>People in Need, OHCHR).</w:t>
      </w:r>
    </w:p>
    <w:p w14:paraId="74C0468D" w14:textId="77777777" w:rsidR="00BC5B75" w:rsidRDefault="00BC5B75" w:rsidP="00BC5B75">
      <w:pPr>
        <w:pBdr>
          <w:top w:val="nil"/>
          <w:left w:val="nil"/>
          <w:bottom w:val="nil"/>
          <w:right w:val="nil"/>
          <w:between w:val="nil"/>
        </w:pBdr>
        <w:jc w:val="both"/>
        <w:rPr>
          <w:rFonts w:ascii="Times New Roman" w:eastAsia="Times New Roman" w:hAnsi="Times New Roman" w:cs="Times New Roman"/>
          <w:color w:val="000000"/>
          <w:sz w:val="24"/>
          <w:szCs w:val="24"/>
        </w:rPr>
      </w:pPr>
    </w:p>
    <w:p w14:paraId="0F5F93C6" w14:textId="77777777" w:rsidR="00EA1C86" w:rsidRPr="00FA05D9" w:rsidRDefault="00A25BA6" w:rsidP="00BC5B75">
      <w:pPr>
        <w:pBdr>
          <w:top w:val="nil"/>
          <w:left w:val="nil"/>
          <w:bottom w:val="nil"/>
          <w:right w:val="nil"/>
          <w:between w:val="nil"/>
        </w:pBdr>
        <w:jc w:val="both"/>
        <w:rPr>
          <w:rFonts w:ascii="Times New Roman" w:eastAsia="Times New Roman" w:hAnsi="Times New Roman" w:cs="Times New Roman"/>
          <w:color w:val="000000"/>
          <w:sz w:val="24"/>
          <w:szCs w:val="24"/>
          <w:highlight w:val="yellow"/>
        </w:rPr>
      </w:pPr>
      <w:r w:rsidRPr="00FA05D9">
        <w:rPr>
          <w:rFonts w:ascii="Times New Roman" w:eastAsia="Times New Roman" w:hAnsi="Times New Roman" w:cs="Times New Roman"/>
          <w:color w:val="000000"/>
          <w:sz w:val="24"/>
          <w:szCs w:val="24"/>
        </w:rPr>
        <w:t xml:space="preserve">In addition, in order to prevent cases of violence and ill-treatment between beneficiaries and between employees and beneficiaries, video surveillance cameras have been installed in </w:t>
      </w:r>
      <w:r w:rsidR="00D928D9" w:rsidRPr="00FA05D9">
        <w:rPr>
          <w:rFonts w:ascii="Times New Roman" w:eastAsia="Times New Roman" w:hAnsi="Times New Roman" w:cs="Times New Roman"/>
          <w:color w:val="000000"/>
          <w:sz w:val="24"/>
          <w:szCs w:val="24"/>
        </w:rPr>
        <w:t xml:space="preserve">the </w:t>
      </w:r>
      <w:r w:rsidR="003E20DB" w:rsidRPr="00FA05D9">
        <w:rPr>
          <w:rFonts w:ascii="Times New Roman" w:eastAsia="Times New Roman" w:hAnsi="Times New Roman" w:cs="Times New Roman"/>
          <w:color w:val="000000"/>
          <w:sz w:val="24"/>
          <w:szCs w:val="24"/>
        </w:rPr>
        <w:t>institutions</w:t>
      </w:r>
      <w:r w:rsidR="00D928D9" w:rsidRPr="00FA05D9">
        <w:rPr>
          <w:rFonts w:ascii="Times New Roman" w:eastAsia="Times New Roman" w:hAnsi="Times New Roman" w:cs="Times New Roman"/>
          <w:color w:val="000000"/>
          <w:sz w:val="24"/>
          <w:szCs w:val="24"/>
        </w:rPr>
        <w:t xml:space="preserve">. </w:t>
      </w:r>
      <w:r w:rsidR="00EA1C86" w:rsidRPr="00FA05D9">
        <w:rPr>
          <w:rFonts w:ascii="Times New Roman" w:eastAsia="Times New Roman" w:hAnsi="Times New Roman" w:cs="Times New Roman"/>
          <w:color w:val="000000"/>
          <w:sz w:val="24"/>
          <w:szCs w:val="24"/>
        </w:rPr>
        <w:t xml:space="preserve">Under the EU funded project, Keystone </w:t>
      </w:r>
      <w:r w:rsidR="00CA2A21" w:rsidRPr="00FA05D9">
        <w:rPr>
          <w:rFonts w:ascii="Times New Roman" w:eastAsia="Times New Roman" w:hAnsi="Times New Roman" w:cs="Times New Roman"/>
          <w:color w:val="000000"/>
          <w:sz w:val="24"/>
          <w:szCs w:val="24"/>
        </w:rPr>
        <w:t>M</w:t>
      </w:r>
      <w:r w:rsidR="00EA1C86" w:rsidRPr="00FA05D9">
        <w:rPr>
          <w:rFonts w:ascii="Times New Roman" w:eastAsia="Times New Roman" w:hAnsi="Times New Roman" w:cs="Times New Roman"/>
          <w:color w:val="000000"/>
          <w:sz w:val="24"/>
          <w:szCs w:val="24"/>
        </w:rPr>
        <w:t xml:space="preserve">oldova distributed 30 mobile phones to persons with disabilities </w:t>
      </w:r>
      <w:r w:rsidR="00CA2A21" w:rsidRPr="00FA05D9">
        <w:rPr>
          <w:rFonts w:ascii="Times New Roman" w:eastAsia="Times New Roman" w:hAnsi="Times New Roman" w:cs="Times New Roman"/>
          <w:color w:val="000000"/>
          <w:sz w:val="24"/>
          <w:szCs w:val="24"/>
        </w:rPr>
        <w:t xml:space="preserve">from </w:t>
      </w:r>
      <w:r w:rsidR="005B6639" w:rsidRPr="00FA05D9">
        <w:rPr>
          <w:rFonts w:ascii="Times New Roman" w:eastAsia="Times New Roman" w:hAnsi="Times New Roman" w:cs="Times New Roman"/>
          <w:color w:val="000000"/>
          <w:sz w:val="24"/>
          <w:szCs w:val="24"/>
        </w:rPr>
        <w:t>six</w:t>
      </w:r>
      <w:r w:rsidR="00EA1C86" w:rsidRPr="00FA05D9">
        <w:rPr>
          <w:rFonts w:ascii="Times New Roman" w:eastAsia="Times New Roman" w:hAnsi="Times New Roman" w:cs="Times New Roman"/>
          <w:color w:val="000000"/>
          <w:sz w:val="24"/>
          <w:szCs w:val="24"/>
        </w:rPr>
        <w:t xml:space="preserve"> </w:t>
      </w:r>
      <w:r w:rsidR="003E20DB" w:rsidRPr="00FA05D9">
        <w:rPr>
          <w:rFonts w:ascii="Times New Roman" w:eastAsia="Times New Roman" w:hAnsi="Times New Roman" w:cs="Times New Roman"/>
          <w:color w:val="000000"/>
          <w:sz w:val="24"/>
          <w:szCs w:val="24"/>
        </w:rPr>
        <w:t>residential institutions</w:t>
      </w:r>
      <w:r w:rsidR="00EA1C86" w:rsidRPr="00FA05D9">
        <w:rPr>
          <w:rFonts w:ascii="Times New Roman" w:eastAsia="Times New Roman" w:hAnsi="Times New Roman" w:cs="Times New Roman"/>
          <w:color w:val="000000"/>
          <w:sz w:val="24"/>
          <w:szCs w:val="24"/>
        </w:rPr>
        <w:t xml:space="preserve"> to ensure the access to free Hotline services</w:t>
      </w:r>
      <w:r w:rsidR="00CA2A21" w:rsidRPr="00FA05D9">
        <w:rPr>
          <w:rFonts w:ascii="Times New Roman" w:eastAsia="Times New Roman" w:hAnsi="Times New Roman" w:cs="Times New Roman"/>
          <w:color w:val="000000"/>
          <w:sz w:val="24"/>
          <w:szCs w:val="24"/>
        </w:rPr>
        <w:t xml:space="preserve">. </w:t>
      </w:r>
      <w:r w:rsidR="00EA1C86" w:rsidRPr="00FA05D9">
        <w:rPr>
          <w:rFonts w:ascii="Times New Roman" w:eastAsia="Times New Roman" w:hAnsi="Times New Roman" w:cs="Times New Roman"/>
          <w:color w:val="000000"/>
          <w:sz w:val="24"/>
          <w:szCs w:val="24"/>
        </w:rPr>
        <w:t>The campaign to inform and promote the rights of people with disabilities in</w:t>
      </w:r>
      <w:r w:rsidR="00CA2A21" w:rsidRPr="00FA05D9">
        <w:rPr>
          <w:rFonts w:ascii="Times New Roman" w:eastAsia="Times New Roman" w:hAnsi="Times New Roman" w:cs="Times New Roman"/>
          <w:color w:val="000000"/>
          <w:sz w:val="24"/>
          <w:szCs w:val="24"/>
        </w:rPr>
        <w:t xml:space="preserve"> residential institutions “EU helps me to defend my right</w:t>
      </w:r>
      <w:r w:rsidR="00EA1C86" w:rsidRPr="00FA05D9">
        <w:rPr>
          <w:rFonts w:ascii="Times New Roman" w:eastAsia="Times New Roman" w:hAnsi="Times New Roman" w:cs="Times New Roman"/>
          <w:color w:val="000000"/>
          <w:sz w:val="24"/>
          <w:szCs w:val="24"/>
        </w:rPr>
        <w:t>”</w:t>
      </w:r>
      <w:r w:rsidR="00CA2A21" w:rsidRPr="00FA05D9">
        <w:rPr>
          <w:rFonts w:ascii="Times New Roman" w:eastAsia="Times New Roman" w:hAnsi="Times New Roman" w:cs="Times New Roman"/>
          <w:color w:val="000000"/>
          <w:sz w:val="24"/>
          <w:szCs w:val="24"/>
        </w:rPr>
        <w:t xml:space="preserve"> was conducted. As </w:t>
      </w:r>
      <w:r w:rsidR="00EA1C86" w:rsidRPr="00FA05D9">
        <w:rPr>
          <w:rFonts w:ascii="Times New Roman" w:eastAsia="Times New Roman" w:hAnsi="Times New Roman" w:cs="Times New Roman"/>
          <w:color w:val="000000"/>
          <w:sz w:val="24"/>
          <w:szCs w:val="24"/>
        </w:rPr>
        <w:t xml:space="preserve">result of the </w:t>
      </w:r>
      <w:r w:rsidR="00CA2A21" w:rsidRPr="00FA05D9">
        <w:rPr>
          <w:rFonts w:ascii="Times New Roman" w:eastAsia="Times New Roman" w:hAnsi="Times New Roman" w:cs="Times New Roman"/>
          <w:color w:val="000000"/>
          <w:sz w:val="24"/>
          <w:szCs w:val="24"/>
        </w:rPr>
        <w:t>information campaign</w:t>
      </w:r>
      <w:r w:rsidR="00EA1C86" w:rsidRPr="00FA05D9">
        <w:rPr>
          <w:rFonts w:ascii="Times New Roman" w:eastAsia="Times New Roman" w:hAnsi="Times New Roman" w:cs="Times New Roman"/>
          <w:color w:val="000000"/>
          <w:sz w:val="24"/>
          <w:szCs w:val="24"/>
        </w:rPr>
        <w:t>, 74 cases of violence and a</w:t>
      </w:r>
      <w:r w:rsidR="00CA2A21" w:rsidRPr="00FA05D9">
        <w:rPr>
          <w:rFonts w:ascii="Times New Roman" w:eastAsia="Times New Roman" w:hAnsi="Times New Roman" w:cs="Times New Roman"/>
          <w:color w:val="000000"/>
          <w:sz w:val="24"/>
          <w:szCs w:val="24"/>
        </w:rPr>
        <w:t>buse were reported to Hotline service; of them</w:t>
      </w:r>
      <w:r w:rsidR="00EA1C86" w:rsidRPr="00FA05D9">
        <w:rPr>
          <w:rFonts w:ascii="Times New Roman" w:eastAsia="Times New Roman" w:hAnsi="Times New Roman" w:cs="Times New Roman"/>
          <w:color w:val="000000"/>
          <w:sz w:val="24"/>
          <w:szCs w:val="24"/>
        </w:rPr>
        <w:t xml:space="preserve"> 32 cases were referred by Keystone Moldova to IDOM for </w:t>
      </w:r>
      <w:r w:rsidR="00CA2A21" w:rsidRPr="00FA05D9">
        <w:rPr>
          <w:rFonts w:ascii="Times New Roman" w:eastAsia="Times New Roman" w:hAnsi="Times New Roman" w:cs="Times New Roman"/>
          <w:color w:val="000000"/>
          <w:sz w:val="24"/>
          <w:szCs w:val="24"/>
        </w:rPr>
        <w:t xml:space="preserve">legal </w:t>
      </w:r>
      <w:r w:rsidR="00EA1C86" w:rsidRPr="00FA05D9">
        <w:rPr>
          <w:rFonts w:ascii="Times New Roman" w:eastAsia="Times New Roman" w:hAnsi="Times New Roman" w:cs="Times New Roman"/>
          <w:color w:val="000000"/>
          <w:sz w:val="24"/>
          <w:szCs w:val="24"/>
        </w:rPr>
        <w:t xml:space="preserve">support </w:t>
      </w:r>
      <w:r w:rsidR="00CA2A21" w:rsidRPr="00FA05D9">
        <w:rPr>
          <w:rFonts w:ascii="Times New Roman" w:eastAsia="Times New Roman" w:hAnsi="Times New Roman" w:cs="Times New Roman"/>
          <w:color w:val="000000"/>
          <w:sz w:val="24"/>
          <w:szCs w:val="24"/>
        </w:rPr>
        <w:t>and</w:t>
      </w:r>
      <w:r w:rsidR="00EA1C86" w:rsidRPr="00FA05D9">
        <w:rPr>
          <w:rFonts w:ascii="Times New Roman" w:eastAsia="Times New Roman" w:hAnsi="Times New Roman" w:cs="Times New Roman"/>
          <w:color w:val="000000"/>
          <w:sz w:val="24"/>
          <w:szCs w:val="24"/>
        </w:rPr>
        <w:t xml:space="preserve"> judicial expertise; 15 cases were </w:t>
      </w:r>
      <w:r w:rsidR="00CA2A21" w:rsidRPr="00FA05D9">
        <w:rPr>
          <w:rFonts w:ascii="Times New Roman" w:eastAsia="Times New Roman" w:hAnsi="Times New Roman" w:cs="Times New Roman"/>
          <w:color w:val="000000"/>
          <w:sz w:val="24"/>
          <w:szCs w:val="24"/>
        </w:rPr>
        <w:t>sent to the C</w:t>
      </w:r>
      <w:r w:rsidR="00EA1C86" w:rsidRPr="00FA05D9">
        <w:rPr>
          <w:rFonts w:ascii="Times New Roman" w:eastAsia="Times New Roman" w:hAnsi="Times New Roman" w:cs="Times New Roman"/>
          <w:color w:val="000000"/>
          <w:sz w:val="24"/>
          <w:szCs w:val="24"/>
        </w:rPr>
        <w:t>ourt</w:t>
      </w:r>
      <w:r w:rsidR="00CA2A21" w:rsidRPr="00FA05D9">
        <w:rPr>
          <w:rFonts w:ascii="Times New Roman" w:eastAsia="Times New Roman" w:hAnsi="Times New Roman" w:cs="Times New Roman"/>
          <w:color w:val="000000"/>
          <w:sz w:val="24"/>
          <w:szCs w:val="24"/>
        </w:rPr>
        <w:t xml:space="preserve">. </w:t>
      </w:r>
      <w:r w:rsidR="00EA1C86" w:rsidRPr="00FA05D9">
        <w:rPr>
          <w:rFonts w:ascii="Times New Roman" w:eastAsia="Times New Roman" w:hAnsi="Times New Roman" w:cs="Times New Roman"/>
          <w:color w:val="000000"/>
          <w:sz w:val="24"/>
          <w:szCs w:val="24"/>
        </w:rPr>
        <w:t xml:space="preserve"> The </w:t>
      </w:r>
      <w:r w:rsidR="00CA2A21" w:rsidRPr="00FA05D9">
        <w:rPr>
          <w:rFonts w:ascii="Times New Roman" w:eastAsia="Times New Roman" w:hAnsi="Times New Roman" w:cs="Times New Roman"/>
          <w:color w:val="000000"/>
          <w:sz w:val="24"/>
          <w:szCs w:val="24"/>
        </w:rPr>
        <w:t xml:space="preserve">impact </w:t>
      </w:r>
      <w:r w:rsidR="00EA1C86" w:rsidRPr="00FA05D9">
        <w:rPr>
          <w:rFonts w:ascii="Times New Roman" w:eastAsia="Times New Roman" w:hAnsi="Times New Roman" w:cs="Times New Roman"/>
          <w:color w:val="000000"/>
          <w:sz w:val="24"/>
          <w:szCs w:val="24"/>
        </w:rPr>
        <w:t>evaluation</w:t>
      </w:r>
      <w:r w:rsidR="00CA2A21" w:rsidRPr="00FA05D9">
        <w:rPr>
          <w:rFonts w:ascii="Times New Roman" w:eastAsia="Times New Roman" w:hAnsi="Times New Roman" w:cs="Times New Roman"/>
          <w:color w:val="000000"/>
          <w:sz w:val="24"/>
          <w:szCs w:val="24"/>
        </w:rPr>
        <w:t xml:space="preserve"> report </w:t>
      </w:r>
      <w:r w:rsidR="00EA1C86" w:rsidRPr="00FA05D9">
        <w:rPr>
          <w:rFonts w:ascii="Times New Roman" w:eastAsia="Times New Roman" w:hAnsi="Times New Roman" w:cs="Times New Roman"/>
          <w:color w:val="000000"/>
          <w:sz w:val="24"/>
          <w:szCs w:val="24"/>
        </w:rPr>
        <w:t xml:space="preserve">of the Free </w:t>
      </w:r>
      <w:r w:rsidR="00CA2A21" w:rsidRPr="00FA05D9">
        <w:rPr>
          <w:rFonts w:ascii="Times New Roman" w:eastAsia="Times New Roman" w:hAnsi="Times New Roman" w:cs="Times New Roman"/>
          <w:color w:val="000000"/>
          <w:sz w:val="24"/>
          <w:szCs w:val="24"/>
        </w:rPr>
        <w:t>Hotline service</w:t>
      </w:r>
      <w:r w:rsidR="00EA1C86" w:rsidRPr="00FA05D9">
        <w:rPr>
          <w:rFonts w:ascii="Times New Roman" w:eastAsia="Times New Roman" w:hAnsi="Times New Roman" w:cs="Times New Roman"/>
          <w:color w:val="000000"/>
          <w:sz w:val="24"/>
          <w:szCs w:val="24"/>
        </w:rPr>
        <w:t xml:space="preserve">, including in residential institutions, highlighted that it had a positive impact and made a significant contribution to reducing cases of abuse and violence in </w:t>
      </w:r>
      <w:r w:rsidR="00CA2A21" w:rsidRPr="00FA05D9">
        <w:rPr>
          <w:rFonts w:ascii="Times New Roman" w:eastAsia="Times New Roman" w:hAnsi="Times New Roman" w:cs="Times New Roman"/>
          <w:color w:val="000000"/>
          <w:sz w:val="24"/>
          <w:szCs w:val="24"/>
        </w:rPr>
        <w:t>residential institutions</w:t>
      </w:r>
      <w:r w:rsidR="00EA1C86" w:rsidRPr="00FA05D9">
        <w:rPr>
          <w:rFonts w:ascii="Times New Roman" w:eastAsia="Times New Roman" w:hAnsi="Times New Roman" w:cs="Times New Roman"/>
          <w:color w:val="000000"/>
          <w:sz w:val="24"/>
          <w:szCs w:val="24"/>
        </w:rPr>
        <w:t>. Thus, 2/3 of the respondents</w:t>
      </w:r>
      <w:r w:rsidR="00B118C1" w:rsidRPr="00FA05D9">
        <w:rPr>
          <w:rFonts w:ascii="Times New Roman" w:eastAsia="Times New Roman" w:hAnsi="Times New Roman" w:cs="Times New Roman"/>
          <w:color w:val="000000"/>
          <w:sz w:val="24"/>
          <w:szCs w:val="24"/>
        </w:rPr>
        <w:t>-</w:t>
      </w:r>
      <w:r w:rsidR="00CA2A21" w:rsidRPr="00FA05D9">
        <w:rPr>
          <w:rFonts w:ascii="Times New Roman" w:eastAsia="Times New Roman" w:hAnsi="Times New Roman" w:cs="Times New Roman"/>
          <w:color w:val="000000"/>
          <w:sz w:val="24"/>
          <w:szCs w:val="24"/>
        </w:rPr>
        <w:t>persons with disabilities from residential institutions</w:t>
      </w:r>
      <w:r w:rsidR="00EA1C86" w:rsidRPr="00FA05D9">
        <w:rPr>
          <w:rFonts w:ascii="Times New Roman" w:eastAsia="Times New Roman" w:hAnsi="Times New Roman" w:cs="Times New Roman"/>
          <w:color w:val="000000"/>
          <w:sz w:val="24"/>
          <w:szCs w:val="24"/>
        </w:rPr>
        <w:t xml:space="preserve"> mentioned that the staff changed their attitudes and behavior because they are afraid that people with disabilities will report cases of abuse</w:t>
      </w:r>
      <w:r w:rsidR="00B118C1" w:rsidRPr="00FA05D9">
        <w:rPr>
          <w:rFonts w:ascii="Times New Roman" w:eastAsia="Times New Roman" w:hAnsi="Times New Roman" w:cs="Times New Roman"/>
          <w:color w:val="000000"/>
          <w:sz w:val="24"/>
          <w:szCs w:val="24"/>
        </w:rPr>
        <w:t xml:space="preserve"> to Hotline service</w:t>
      </w:r>
      <w:r w:rsidR="00EA1C86" w:rsidRPr="00FA05D9">
        <w:rPr>
          <w:rFonts w:ascii="Times New Roman" w:eastAsia="Times New Roman" w:hAnsi="Times New Roman" w:cs="Times New Roman"/>
          <w:color w:val="000000"/>
          <w:sz w:val="24"/>
          <w:szCs w:val="24"/>
        </w:rPr>
        <w:t xml:space="preserve"> and consequently lose their jobs.</w:t>
      </w:r>
    </w:p>
    <w:p w14:paraId="60B4D2D8" w14:textId="77777777" w:rsidR="00D3004B" w:rsidRDefault="00D3004B" w:rsidP="00D3004B">
      <w:pPr>
        <w:tabs>
          <w:tab w:val="left" w:pos="540"/>
        </w:tabs>
        <w:jc w:val="both"/>
        <w:rPr>
          <w:rFonts w:ascii="Times New Roman" w:eastAsia="Times New Roman" w:hAnsi="Times New Roman" w:cs="Times New Roman"/>
          <w:sz w:val="24"/>
          <w:szCs w:val="24"/>
        </w:rPr>
      </w:pPr>
    </w:p>
    <w:p w14:paraId="14097FFD" w14:textId="77777777" w:rsidR="00A25BA6" w:rsidRPr="00FA05D9" w:rsidRDefault="00EA1C86" w:rsidP="00D3004B">
      <w:pPr>
        <w:tabs>
          <w:tab w:val="left" w:pos="54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In</w:t>
      </w:r>
      <w:r w:rsidR="00A25BA6" w:rsidRPr="00FA05D9">
        <w:rPr>
          <w:rFonts w:ascii="Times New Roman" w:eastAsia="Times New Roman" w:hAnsi="Times New Roman" w:cs="Times New Roman"/>
          <w:sz w:val="24"/>
          <w:szCs w:val="24"/>
        </w:rPr>
        <w:t xml:space="preserve"> cases of violence, neglect, exploitation of children in child care institutions, </w:t>
      </w:r>
      <w:r w:rsidRPr="00FA05D9">
        <w:rPr>
          <w:rFonts w:ascii="Times New Roman" w:eastAsia="Times New Roman" w:hAnsi="Times New Roman" w:cs="Times New Roman"/>
          <w:sz w:val="24"/>
          <w:szCs w:val="24"/>
        </w:rPr>
        <w:t xml:space="preserve">the </w:t>
      </w:r>
      <w:r w:rsidR="00A25BA6" w:rsidRPr="00FA05D9">
        <w:rPr>
          <w:rFonts w:ascii="Times New Roman" w:eastAsia="Times New Roman" w:hAnsi="Times New Roman" w:cs="Times New Roman"/>
          <w:sz w:val="24"/>
          <w:szCs w:val="24"/>
        </w:rPr>
        <w:t xml:space="preserve">staff </w:t>
      </w:r>
      <w:r w:rsidRPr="00FA05D9">
        <w:rPr>
          <w:rFonts w:ascii="Times New Roman" w:eastAsia="Times New Roman" w:hAnsi="Times New Roman" w:cs="Times New Roman"/>
          <w:sz w:val="24"/>
          <w:szCs w:val="24"/>
        </w:rPr>
        <w:t xml:space="preserve">is </w:t>
      </w:r>
      <w:r w:rsidR="00A25BA6" w:rsidRPr="00FA05D9">
        <w:rPr>
          <w:rFonts w:ascii="Times New Roman" w:eastAsia="Times New Roman" w:hAnsi="Times New Roman" w:cs="Times New Roman"/>
          <w:sz w:val="24"/>
          <w:szCs w:val="24"/>
        </w:rPr>
        <w:t>act</w:t>
      </w:r>
      <w:r w:rsidRPr="00FA05D9">
        <w:rPr>
          <w:rFonts w:ascii="Times New Roman" w:eastAsia="Times New Roman" w:hAnsi="Times New Roman" w:cs="Times New Roman"/>
          <w:sz w:val="24"/>
          <w:szCs w:val="24"/>
        </w:rPr>
        <w:t>ing</w:t>
      </w:r>
      <w:r w:rsidR="00A25BA6" w:rsidRPr="00FA05D9">
        <w:rPr>
          <w:rFonts w:ascii="Times New Roman" w:eastAsia="Times New Roman" w:hAnsi="Times New Roman" w:cs="Times New Roman"/>
          <w:sz w:val="24"/>
          <w:szCs w:val="24"/>
        </w:rPr>
        <w:t xml:space="preserve"> in accordance with the </w:t>
      </w:r>
      <w:r w:rsidR="00A25BA6" w:rsidRPr="00FA05D9">
        <w:rPr>
          <w:rFonts w:ascii="Times New Roman" w:eastAsia="Times New Roman" w:hAnsi="Times New Roman" w:cs="Times New Roman"/>
          <w:i/>
          <w:sz w:val="24"/>
          <w:szCs w:val="24"/>
        </w:rPr>
        <w:t>Instructions on the cross-sectoral cooperation mechanism for identifying, assessing, referring, assisting and monitoring child victims and potential victims of violence, neglect, operation and traffic</w:t>
      </w:r>
      <w:r w:rsidRPr="00FA05D9">
        <w:rPr>
          <w:rFonts w:ascii="Times New Roman" w:eastAsia="Times New Roman" w:hAnsi="Times New Roman" w:cs="Times New Roman"/>
          <w:sz w:val="24"/>
          <w:szCs w:val="24"/>
        </w:rPr>
        <w:t xml:space="preserve"> </w:t>
      </w:r>
      <w:r w:rsidR="00A25BA6"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w:t>
      </w:r>
      <w:r w:rsidR="00A25BA6" w:rsidRPr="00FA05D9">
        <w:rPr>
          <w:rFonts w:ascii="Times New Roman" w:eastAsia="Times New Roman" w:hAnsi="Times New Roman" w:cs="Times New Roman"/>
          <w:sz w:val="24"/>
          <w:szCs w:val="24"/>
        </w:rPr>
        <w:t>GD no. 270/2014.</w:t>
      </w:r>
    </w:p>
    <w:p w14:paraId="4B7FC661" w14:textId="77777777" w:rsidR="006671A8" w:rsidRPr="00FA05D9" w:rsidRDefault="00010F23" w:rsidP="00D37FB9">
      <w:pPr>
        <w:pStyle w:val="Heading2"/>
        <w:ind w:firstLine="360"/>
        <w:rPr>
          <w:rFonts w:ascii="Times New Roman" w:hAnsi="Times New Roman" w:cs="Times New Roman"/>
          <w:b/>
          <w:sz w:val="24"/>
          <w:szCs w:val="24"/>
        </w:rPr>
      </w:pPr>
      <w:bookmarkStart w:id="19" w:name="_Toc59132244"/>
      <w:r w:rsidRPr="00FA05D9">
        <w:rPr>
          <w:rFonts w:ascii="Times New Roman" w:hAnsi="Times New Roman" w:cs="Times New Roman"/>
          <w:b/>
          <w:sz w:val="24"/>
          <w:szCs w:val="24"/>
        </w:rPr>
        <w:t>Artic</w:t>
      </w:r>
      <w:r w:rsidR="003C6E8C" w:rsidRPr="00FA05D9">
        <w:rPr>
          <w:rFonts w:ascii="Times New Roman" w:hAnsi="Times New Roman" w:cs="Times New Roman"/>
          <w:b/>
          <w:sz w:val="24"/>
          <w:szCs w:val="24"/>
        </w:rPr>
        <w:t xml:space="preserve">le </w:t>
      </w:r>
      <w:r w:rsidRPr="00FA05D9">
        <w:rPr>
          <w:rFonts w:ascii="Times New Roman" w:hAnsi="Times New Roman" w:cs="Times New Roman"/>
          <w:b/>
          <w:sz w:val="24"/>
          <w:szCs w:val="24"/>
        </w:rPr>
        <w:t xml:space="preserve">17. </w:t>
      </w:r>
      <w:r w:rsidR="003C6E8C" w:rsidRPr="00FA05D9">
        <w:rPr>
          <w:rFonts w:ascii="Times New Roman" w:hAnsi="Times New Roman" w:cs="Times New Roman"/>
          <w:b/>
          <w:sz w:val="24"/>
          <w:szCs w:val="24"/>
        </w:rPr>
        <w:t>Protecting the integrity of the person</w:t>
      </w:r>
      <w:bookmarkEnd w:id="19"/>
      <w:r w:rsidR="003C6E8C" w:rsidRPr="00FA05D9">
        <w:rPr>
          <w:rFonts w:ascii="Times New Roman" w:hAnsi="Times New Roman" w:cs="Times New Roman"/>
          <w:b/>
          <w:sz w:val="24"/>
          <w:szCs w:val="24"/>
        </w:rPr>
        <w:t xml:space="preserve">  </w:t>
      </w:r>
    </w:p>
    <w:p w14:paraId="7FEA5D49" w14:textId="1088D0D5" w:rsidR="00E426A8" w:rsidRPr="00FA05D9" w:rsidRDefault="003E20DB" w:rsidP="00D3004B">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w:t>
      </w:r>
      <w:r w:rsidR="00C629DD" w:rsidRPr="00FA05D9">
        <w:rPr>
          <w:rFonts w:ascii="Times New Roman" w:eastAsia="Times New Roman" w:hAnsi="Times New Roman" w:cs="Times New Roman"/>
          <w:sz w:val="24"/>
          <w:szCs w:val="24"/>
        </w:rPr>
        <w:t>he right to mental, physical</w:t>
      </w:r>
      <w:r w:rsidR="00B118C1" w:rsidRPr="00FA05D9">
        <w:rPr>
          <w:rFonts w:ascii="Times New Roman" w:eastAsia="Times New Roman" w:hAnsi="Times New Roman" w:cs="Times New Roman"/>
          <w:sz w:val="24"/>
          <w:szCs w:val="24"/>
        </w:rPr>
        <w:t xml:space="preserve">, sexual and reproductive health </w:t>
      </w:r>
      <w:r w:rsidR="00D3004B">
        <w:rPr>
          <w:rFonts w:ascii="Times New Roman" w:eastAsia="Times New Roman" w:hAnsi="Times New Roman" w:cs="Times New Roman"/>
          <w:sz w:val="24"/>
          <w:szCs w:val="24"/>
        </w:rPr>
        <w:t>i</w:t>
      </w:r>
      <w:r w:rsidR="00D3004B" w:rsidRPr="00FA05D9">
        <w:rPr>
          <w:rFonts w:ascii="Times New Roman" w:eastAsia="Times New Roman" w:hAnsi="Times New Roman" w:cs="Times New Roman"/>
          <w:sz w:val="24"/>
          <w:szCs w:val="24"/>
        </w:rPr>
        <w:t xml:space="preserve">s </w:t>
      </w:r>
      <w:r w:rsidR="00B118C1" w:rsidRPr="00FA05D9">
        <w:rPr>
          <w:rFonts w:ascii="Times New Roman" w:eastAsia="Times New Roman" w:hAnsi="Times New Roman" w:cs="Times New Roman"/>
          <w:sz w:val="24"/>
          <w:szCs w:val="24"/>
        </w:rPr>
        <w:t xml:space="preserve">ensured </w:t>
      </w:r>
      <w:r w:rsidR="009F60A6" w:rsidRPr="00FA05D9">
        <w:rPr>
          <w:rFonts w:ascii="Times New Roman" w:eastAsia="Times New Roman" w:hAnsi="Times New Roman" w:cs="Times New Roman"/>
          <w:sz w:val="24"/>
          <w:szCs w:val="24"/>
        </w:rPr>
        <w:t>by national legal fremork</w:t>
      </w:r>
      <w:r w:rsidR="00D37FB9" w:rsidRPr="00FA05D9">
        <w:rPr>
          <w:rFonts w:ascii="Times New Roman" w:eastAsia="Times New Roman" w:hAnsi="Times New Roman" w:cs="Times New Roman"/>
          <w:sz w:val="24"/>
          <w:szCs w:val="24"/>
        </w:rPr>
        <w:t>, including</w:t>
      </w:r>
      <w:r w:rsidR="00E426A8" w:rsidRPr="00FA05D9">
        <w:rPr>
          <w:rFonts w:ascii="Times New Roman" w:eastAsia="Times New Roman" w:hAnsi="Times New Roman" w:cs="Times New Roman"/>
          <w:sz w:val="24"/>
          <w:szCs w:val="24"/>
        </w:rPr>
        <w:t xml:space="preserve"> the provisions of the Constitution, Law on </w:t>
      </w:r>
      <w:r w:rsidR="009F60A6" w:rsidRPr="00FA05D9">
        <w:rPr>
          <w:rFonts w:ascii="Times New Roman" w:eastAsia="Times New Roman" w:hAnsi="Times New Roman" w:cs="Times New Roman"/>
          <w:sz w:val="24"/>
          <w:szCs w:val="24"/>
        </w:rPr>
        <w:t xml:space="preserve">social inclusion </w:t>
      </w:r>
      <w:r w:rsidR="00E426A8" w:rsidRPr="00FA05D9">
        <w:rPr>
          <w:rFonts w:ascii="Times New Roman" w:eastAsia="Times New Roman" w:hAnsi="Times New Roman" w:cs="Times New Roman"/>
          <w:sz w:val="24"/>
          <w:szCs w:val="24"/>
        </w:rPr>
        <w:t>no. 60/2012, Law on health care no. 4</w:t>
      </w:r>
      <w:r w:rsidR="00C629DD" w:rsidRPr="00FA05D9">
        <w:rPr>
          <w:rFonts w:ascii="Times New Roman" w:eastAsia="Times New Roman" w:hAnsi="Times New Roman" w:cs="Times New Roman"/>
          <w:sz w:val="24"/>
          <w:szCs w:val="24"/>
        </w:rPr>
        <w:t>11/1995. All abovementioned Laws</w:t>
      </w:r>
      <w:r w:rsidR="00E426A8" w:rsidRPr="00FA05D9">
        <w:rPr>
          <w:rFonts w:ascii="Times New Roman" w:eastAsia="Times New Roman" w:hAnsi="Times New Roman" w:cs="Times New Roman"/>
          <w:sz w:val="24"/>
          <w:szCs w:val="24"/>
        </w:rPr>
        <w:t xml:space="preserve"> contain provisions such as: the patient's consent for any medical service (art. 23</w:t>
      </w:r>
      <w:r w:rsidR="009F60A6" w:rsidRPr="00FA05D9">
        <w:rPr>
          <w:rFonts w:ascii="Times New Roman" w:eastAsia="Times New Roman" w:hAnsi="Times New Roman" w:cs="Times New Roman"/>
          <w:sz w:val="24"/>
          <w:szCs w:val="24"/>
        </w:rPr>
        <w:t xml:space="preserve"> (1)</w:t>
      </w:r>
      <w:r w:rsidR="00E426A8" w:rsidRPr="00FA05D9">
        <w:rPr>
          <w:rFonts w:ascii="Times New Roman" w:eastAsia="Times New Roman" w:hAnsi="Times New Roman" w:cs="Times New Roman"/>
          <w:sz w:val="24"/>
          <w:szCs w:val="24"/>
        </w:rPr>
        <w:t>), voluntary surgical sterilization performed only with the written consent of the person (art. 31</w:t>
      </w:r>
      <w:r w:rsidR="009F60A6" w:rsidRPr="00FA05D9">
        <w:rPr>
          <w:rFonts w:ascii="Times New Roman" w:eastAsia="Times New Roman" w:hAnsi="Times New Roman" w:cs="Times New Roman"/>
          <w:sz w:val="24"/>
          <w:szCs w:val="24"/>
        </w:rPr>
        <w:t xml:space="preserve"> (1)</w:t>
      </w:r>
      <w:r w:rsidR="00E426A8" w:rsidRPr="00FA05D9">
        <w:rPr>
          <w:rFonts w:ascii="Times New Roman" w:eastAsia="Times New Roman" w:hAnsi="Times New Roman" w:cs="Times New Roman"/>
          <w:sz w:val="24"/>
          <w:szCs w:val="24"/>
        </w:rPr>
        <w:t xml:space="preserve">), the </w:t>
      </w:r>
      <w:r w:rsidR="000F592A" w:rsidRPr="00FA05D9">
        <w:rPr>
          <w:rFonts w:ascii="Times New Roman" w:eastAsia="Times New Roman" w:hAnsi="Times New Roman" w:cs="Times New Roman"/>
          <w:sz w:val="24"/>
          <w:szCs w:val="24"/>
        </w:rPr>
        <w:t xml:space="preserve">voluntary </w:t>
      </w:r>
      <w:r w:rsidR="00E426A8" w:rsidRPr="00FA05D9">
        <w:rPr>
          <w:rFonts w:ascii="Times New Roman" w:eastAsia="Times New Roman" w:hAnsi="Times New Roman" w:cs="Times New Roman"/>
          <w:sz w:val="24"/>
          <w:szCs w:val="24"/>
        </w:rPr>
        <w:t xml:space="preserve">interruption </w:t>
      </w:r>
      <w:r w:rsidR="000F592A" w:rsidRPr="00FA05D9">
        <w:rPr>
          <w:rFonts w:ascii="Times New Roman" w:eastAsia="Times New Roman" w:hAnsi="Times New Roman" w:cs="Times New Roman"/>
          <w:sz w:val="24"/>
          <w:szCs w:val="24"/>
        </w:rPr>
        <w:t xml:space="preserve">of </w:t>
      </w:r>
      <w:r w:rsidR="00E426A8" w:rsidRPr="00FA05D9">
        <w:rPr>
          <w:rFonts w:ascii="Times New Roman" w:eastAsia="Times New Roman" w:hAnsi="Times New Roman" w:cs="Times New Roman"/>
          <w:sz w:val="24"/>
          <w:szCs w:val="24"/>
        </w:rPr>
        <w:t>pregnancy (art. 32).</w:t>
      </w:r>
    </w:p>
    <w:p w14:paraId="5D09C8DB" w14:textId="77777777" w:rsidR="00D3004B" w:rsidRDefault="00D3004B" w:rsidP="00D3004B">
      <w:pPr>
        <w:ind w:right="-45"/>
        <w:jc w:val="both"/>
        <w:rPr>
          <w:rFonts w:ascii="Times New Roman" w:eastAsia="Times New Roman" w:hAnsi="Times New Roman" w:cs="Times New Roman"/>
          <w:i/>
          <w:sz w:val="24"/>
          <w:szCs w:val="24"/>
          <w:u w:val="single"/>
        </w:rPr>
      </w:pPr>
    </w:p>
    <w:p w14:paraId="5B6B65D4" w14:textId="77777777" w:rsidR="00E426A8" w:rsidRPr="00FA05D9" w:rsidRDefault="00E426A8" w:rsidP="00D3004B">
      <w:pPr>
        <w:ind w:right="-45"/>
        <w:jc w:val="both"/>
        <w:rPr>
          <w:rFonts w:ascii="Times New Roman" w:eastAsia="Times New Roman" w:hAnsi="Times New Roman" w:cs="Times New Roman"/>
          <w:i/>
          <w:sz w:val="24"/>
          <w:szCs w:val="24"/>
          <w:u w:val="single"/>
        </w:rPr>
      </w:pPr>
      <w:r w:rsidRPr="00FA05D9">
        <w:rPr>
          <w:rFonts w:ascii="Times New Roman" w:eastAsia="Times New Roman" w:hAnsi="Times New Roman" w:cs="Times New Roman"/>
          <w:i/>
          <w:sz w:val="24"/>
          <w:szCs w:val="24"/>
          <w:u w:val="single"/>
        </w:rPr>
        <w:t>With reference to Recommendation 35 of the Committee's concluding observations, we inform the following:</w:t>
      </w:r>
    </w:p>
    <w:p w14:paraId="422E61EA" w14:textId="77777777" w:rsidR="00D3004B" w:rsidRDefault="00D3004B" w:rsidP="00D3004B">
      <w:pPr>
        <w:jc w:val="both"/>
        <w:rPr>
          <w:rFonts w:ascii="Times New Roman" w:eastAsia="Times New Roman" w:hAnsi="Times New Roman" w:cs="Times New Roman"/>
          <w:sz w:val="24"/>
          <w:szCs w:val="24"/>
        </w:rPr>
      </w:pPr>
    </w:p>
    <w:p w14:paraId="086F1711" w14:textId="77777777" w:rsidR="00E426A8" w:rsidRPr="00FA05D9" w:rsidRDefault="00E426A8" w:rsidP="00D3004B">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With the reform of the guardianship institution, changes were made to art. 23 of the Law on health care, respectively the consent of the patient in respect of whom a measure of judicial protection is instituted is given by the person in charge of the care; in his absence of the closest relative. The consent of the patient in respect of whom a measure of judicial protection is </w:t>
      </w:r>
      <w:r w:rsidR="009F60A6" w:rsidRPr="00FA05D9">
        <w:rPr>
          <w:rFonts w:ascii="Times New Roman" w:eastAsia="Times New Roman" w:hAnsi="Times New Roman" w:cs="Times New Roman"/>
          <w:sz w:val="24"/>
          <w:szCs w:val="24"/>
        </w:rPr>
        <w:t xml:space="preserve">established </w:t>
      </w:r>
      <w:r w:rsidRPr="00FA05D9">
        <w:rPr>
          <w:rFonts w:ascii="Times New Roman" w:eastAsia="Times New Roman" w:hAnsi="Times New Roman" w:cs="Times New Roman"/>
          <w:sz w:val="24"/>
          <w:szCs w:val="24"/>
        </w:rPr>
        <w:t>is presumed in case of danger of imminent death or serious threat to his</w:t>
      </w:r>
      <w:r w:rsidR="009F60A6" w:rsidRPr="00FA05D9">
        <w:rPr>
          <w:rFonts w:ascii="Times New Roman" w:eastAsia="Times New Roman" w:hAnsi="Times New Roman" w:cs="Times New Roman"/>
          <w:sz w:val="24"/>
          <w:szCs w:val="24"/>
        </w:rPr>
        <w:t>/her</w:t>
      </w:r>
      <w:r w:rsidRPr="00FA05D9">
        <w:rPr>
          <w:rFonts w:ascii="Times New Roman" w:eastAsia="Times New Roman" w:hAnsi="Times New Roman" w:cs="Times New Roman"/>
          <w:sz w:val="24"/>
          <w:szCs w:val="24"/>
        </w:rPr>
        <w:t xml:space="preserve"> health (art. 23</w:t>
      </w:r>
      <w:r w:rsidR="009F60A6" w:rsidRPr="00FA05D9">
        <w:rPr>
          <w:rFonts w:ascii="Times New Roman" w:eastAsia="Times New Roman" w:hAnsi="Times New Roman" w:cs="Times New Roman"/>
          <w:sz w:val="24"/>
          <w:szCs w:val="24"/>
        </w:rPr>
        <w:t xml:space="preserve"> (4)</w:t>
      </w:r>
      <w:r w:rsidRPr="00FA05D9">
        <w:rPr>
          <w:rFonts w:ascii="Times New Roman" w:eastAsia="Times New Roman" w:hAnsi="Times New Roman" w:cs="Times New Roman"/>
          <w:sz w:val="24"/>
          <w:szCs w:val="24"/>
        </w:rPr>
        <w:t>).</w:t>
      </w:r>
    </w:p>
    <w:p w14:paraId="28D49E79" w14:textId="77777777" w:rsidR="00D3004B" w:rsidRDefault="00D3004B" w:rsidP="00D3004B">
      <w:pPr>
        <w:jc w:val="both"/>
        <w:rPr>
          <w:rFonts w:ascii="Times New Roman" w:eastAsia="Times New Roman" w:hAnsi="Times New Roman" w:cs="Times New Roman"/>
          <w:sz w:val="24"/>
          <w:szCs w:val="24"/>
        </w:rPr>
      </w:pPr>
    </w:p>
    <w:p w14:paraId="7FD063BE" w14:textId="77777777" w:rsidR="00E426A8" w:rsidRPr="00FA05D9" w:rsidRDefault="00E426A8" w:rsidP="00D3004B">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normative framework for regulating reproductive health is found in the provisions of the Law on reproductive health no. 138/2012 and the National Program on sexual and reproductive health and rights for the years 2018-2022, </w:t>
      </w:r>
      <w:r w:rsidR="009F60A6" w:rsidRPr="00FA05D9">
        <w:rPr>
          <w:rFonts w:ascii="Times New Roman" w:eastAsia="Times New Roman" w:hAnsi="Times New Roman" w:cs="Times New Roman"/>
          <w:sz w:val="24"/>
          <w:szCs w:val="24"/>
        </w:rPr>
        <w:t>(GD</w:t>
      </w:r>
      <w:r w:rsidRPr="00FA05D9">
        <w:rPr>
          <w:rFonts w:ascii="Times New Roman" w:eastAsia="Times New Roman" w:hAnsi="Times New Roman" w:cs="Times New Roman"/>
          <w:sz w:val="24"/>
          <w:szCs w:val="24"/>
        </w:rPr>
        <w:t xml:space="preserve"> no. 681/2018</w:t>
      </w:r>
      <w:r w:rsidR="009F60A6" w:rsidRPr="00FA05D9">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w:t>
      </w:r>
      <w:r w:rsidR="009F60A6" w:rsidRPr="00FA05D9">
        <w:rPr>
          <w:rFonts w:ascii="Times New Roman" w:eastAsia="Times New Roman" w:hAnsi="Times New Roman" w:cs="Times New Roman"/>
          <w:sz w:val="24"/>
          <w:szCs w:val="24"/>
        </w:rPr>
        <w:t xml:space="preserve"> People with disabilities are included within the </w:t>
      </w:r>
      <w:r w:rsidR="009F60A6" w:rsidRPr="00FA05D9">
        <w:rPr>
          <w:rFonts w:ascii="Times New Roman" w:eastAsia="Times New Roman" w:hAnsi="Times New Roman" w:cs="Times New Roman"/>
          <w:sz w:val="24"/>
          <w:szCs w:val="24"/>
        </w:rPr>
        <w:lastRenderedPageBreak/>
        <w:t xml:space="preserve">Program with one of vulnerabile group that need free accees to modern contraceptive goods and familiy planning services. </w:t>
      </w:r>
    </w:p>
    <w:p w14:paraId="788F5D6A" w14:textId="6BC0439C" w:rsidR="00E426A8" w:rsidRPr="00FA05D9" w:rsidRDefault="00E426A8" w:rsidP="007C7051">
      <w:pPr>
        <w:ind w:firstLine="360"/>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Among the beneficiaries of public social assistance institutions, their information on family planning and measures to prevent the forced sterilization of girls/women with disabilities is promoted</w:t>
      </w:r>
      <w:r w:rsidR="00C07482" w:rsidRPr="00FA05D9">
        <w:rPr>
          <w:rFonts w:ascii="Times New Roman" w:eastAsia="Times New Roman" w:hAnsi="Times New Roman" w:cs="Times New Roman"/>
          <w:sz w:val="24"/>
          <w:szCs w:val="24"/>
        </w:rPr>
        <w:t xml:space="preserve"> at community level and in residential institutions</w:t>
      </w:r>
      <w:r w:rsidRPr="00FA05D9">
        <w:rPr>
          <w:rFonts w:ascii="Times New Roman" w:eastAsia="Times New Roman" w:hAnsi="Times New Roman" w:cs="Times New Roman"/>
          <w:sz w:val="24"/>
          <w:szCs w:val="24"/>
        </w:rPr>
        <w:t>.</w:t>
      </w:r>
      <w:r w:rsidR="00C07482"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The medical staff, the social worker and the psychologist </w:t>
      </w:r>
      <w:r w:rsidR="00C07482" w:rsidRPr="00FA05D9">
        <w:rPr>
          <w:rFonts w:ascii="Times New Roman" w:eastAsia="Times New Roman" w:hAnsi="Times New Roman" w:cs="Times New Roman"/>
          <w:sz w:val="24"/>
          <w:szCs w:val="24"/>
        </w:rPr>
        <w:t>a</w:t>
      </w:r>
      <w:r w:rsidR="00D3004B">
        <w:rPr>
          <w:rFonts w:ascii="Times New Roman" w:eastAsia="Times New Roman" w:hAnsi="Times New Roman" w:cs="Times New Roman"/>
          <w:sz w:val="24"/>
          <w:szCs w:val="24"/>
        </w:rPr>
        <w:t>t</w:t>
      </w:r>
      <w:r w:rsidR="00C07482" w:rsidRPr="00FA05D9">
        <w:rPr>
          <w:rFonts w:ascii="Times New Roman" w:eastAsia="Times New Roman" w:hAnsi="Times New Roman" w:cs="Times New Roman"/>
          <w:sz w:val="24"/>
          <w:szCs w:val="24"/>
        </w:rPr>
        <w:t xml:space="preserve"> the Centers </w:t>
      </w:r>
      <w:r w:rsidRPr="00FA05D9">
        <w:rPr>
          <w:rFonts w:ascii="Times New Roman" w:eastAsia="Times New Roman" w:hAnsi="Times New Roman" w:cs="Times New Roman"/>
          <w:sz w:val="24"/>
          <w:szCs w:val="24"/>
        </w:rPr>
        <w:t>were trained in obtaining informed consent for people with disabilities</w:t>
      </w:r>
      <w:r w:rsidR="00C07482" w:rsidRPr="00FA05D9">
        <w:rPr>
          <w:rFonts w:ascii="Times New Roman" w:eastAsia="Times New Roman" w:hAnsi="Times New Roman" w:cs="Times New Roman"/>
          <w:sz w:val="24"/>
          <w:szCs w:val="24"/>
        </w:rPr>
        <w:t xml:space="preserve"> to use contraceptive</w:t>
      </w:r>
      <w:r w:rsidRPr="00FA05D9">
        <w:rPr>
          <w:rFonts w:ascii="Times New Roman" w:eastAsia="Times New Roman" w:hAnsi="Times New Roman" w:cs="Times New Roman"/>
          <w:sz w:val="24"/>
          <w:szCs w:val="24"/>
        </w:rPr>
        <w:t>.</w:t>
      </w:r>
    </w:p>
    <w:p w14:paraId="2EFFB334" w14:textId="77777777" w:rsidR="006671A8" w:rsidRPr="00FA05D9" w:rsidRDefault="00010F23" w:rsidP="00D37FB9">
      <w:pPr>
        <w:pStyle w:val="Heading2"/>
        <w:rPr>
          <w:rFonts w:ascii="Times New Roman" w:hAnsi="Times New Roman" w:cs="Times New Roman"/>
          <w:b/>
          <w:sz w:val="24"/>
          <w:szCs w:val="24"/>
        </w:rPr>
      </w:pPr>
      <w:r w:rsidRPr="00FA05D9">
        <w:t xml:space="preserve">      </w:t>
      </w:r>
      <w:bookmarkStart w:id="20" w:name="_Toc59132245"/>
      <w:r w:rsidRPr="00FA05D9">
        <w:rPr>
          <w:rFonts w:ascii="Times New Roman" w:hAnsi="Times New Roman" w:cs="Times New Roman"/>
          <w:b/>
          <w:sz w:val="24"/>
          <w:szCs w:val="24"/>
        </w:rPr>
        <w:t>Artic</w:t>
      </w:r>
      <w:r w:rsidR="00E426A8" w:rsidRPr="00FA05D9">
        <w:rPr>
          <w:rFonts w:ascii="Times New Roman" w:hAnsi="Times New Roman" w:cs="Times New Roman"/>
          <w:b/>
          <w:sz w:val="24"/>
          <w:szCs w:val="24"/>
        </w:rPr>
        <w:t>le</w:t>
      </w:r>
      <w:r w:rsidRPr="00FA05D9">
        <w:rPr>
          <w:rFonts w:ascii="Times New Roman" w:hAnsi="Times New Roman" w:cs="Times New Roman"/>
          <w:b/>
          <w:sz w:val="24"/>
          <w:szCs w:val="24"/>
        </w:rPr>
        <w:t xml:space="preserve"> 18. </w:t>
      </w:r>
      <w:r w:rsidR="00E426A8" w:rsidRPr="00FA05D9">
        <w:rPr>
          <w:rFonts w:ascii="Times New Roman" w:hAnsi="Times New Roman" w:cs="Times New Roman"/>
          <w:b/>
          <w:sz w:val="24"/>
          <w:szCs w:val="24"/>
        </w:rPr>
        <w:t>Freedom of movement and citizenship</w:t>
      </w:r>
      <w:bookmarkEnd w:id="20"/>
      <w:r w:rsidR="00E426A8" w:rsidRPr="00FA05D9">
        <w:rPr>
          <w:rFonts w:ascii="Times New Roman" w:hAnsi="Times New Roman" w:cs="Times New Roman"/>
          <w:b/>
          <w:sz w:val="24"/>
          <w:szCs w:val="24"/>
        </w:rPr>
        <w:t xml:space="preserve"> </w:t>
      </w:r>
    </w:p>
    <w:p w14:paraId="228AA9EF" w14:textId="77777777" w:rsidR="00E426A8" w:rsidRPr="00FA05D9" w:rsidRDefault="00E426A8" w:rsidP="00D3004B">
      <w:pPr>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The right to free movement and the right to citizenship are enshrined in the Constitution of the Republic of Moldova and other normative acts mentioned in the Initial Report. Registration of the birth of any child is mandatory in the Republic of Moldova. According to the legislation, the civil status bodies are obliged to register any birth, without any differences or special procedures for newborns with disabilities. </w:t>
      </w:r>
      <w:r w:rsidR="00C07482" w:rsidRPr="00FA05D9">
        <w:rPr>
          <w:rFonts w:ascii="Times New Roman" w:eastAsia="Times New Roman" w:hAnsi="Times New Roman" w:cs="Times New Roman"/>
          <w:color w:val="000000"/>
          <w:sz w:val="24"/>
          <w:szCs w:val="24"/>
        </w:rPr>
        <w:t>E</w:t>
      </w:r>
      <w:r w:rsidRPr="00FA05D9">
        <w:rPr>
          <w:rFonts w:ascii="Times New Roman" w:eastAsia="Times New Roman" w:hAnsi="Times New Roman" w:cs="Times New Roman"/>
          <w:color w:val="000000"/>
          <w:sz w:val="24"/>
          <w:szCs w:val="24"/>
        </w:rPr>
        <w:t xml:space="preserve">ach child, including those with disabilities, </w:t>
      </w:r>
      <w:r w:rsidR="00C07482" w:rsidRPr="00FA05D9">
        <w:rPr>
          <w:rFonts w:ascii="Times New Roman" w:eastAsia="Times New Roman" w:hAnsi="Times New Roman" w:cs="Times New Roman"/>
          <w:color w:val="000000"/>
          <w:sz w:val="24"/>
          <w:szCs w:val="24"/>
        </w:rPr>
        <w:t xml:space="preserve">has </w:t>
      </w:r>
      <w:r w:rsidRPr="00FA05D9">
        <w:rPr>
          <w:rFonts w:ascii="Times New Roman" w:eastAsia="Times New Roman" w:hAnsi="Times New Roman" w:cs="Times New Roman"/>
          <w:color w:val="000000"/>
          <w:sz w:val="24"/>
          <w:szCs w:val="24"/>
        </w:rPr>
        <w:t>guaranteed an identity (name and nationality).</w:t>
      </w:r>
    </w:p>
    <w:p w14:paraId="3CA5F9B6" w14:textId="77777777" w:rsidR="00D3004B" w:rsidRDefault="00D3004B" w:rsidP="00D3004B">
      <w:pPr>
        <w:ind w:right="-45"/>
        <w:jc w:val="both"/>
        <w:rPr>
          <w:rFonts w:ascii="Times New Roman" w:eastAsia="Times New Roman" w:hAnsi="Times New Roman" w:cs="Times New Roman"/>
          <w:color w:val="000000"/>
          <w:sz w:val="24"/>
          <w:szCs w:val="24"/>
        </w:rPr>
      </w:pPr>
    </w:p>
    <w:p w14:paraId="46698452" w14:textId="60E6999C" w:rsidR="006671A8" w:rsidRPr="00FA05D9" w:rsidRDefault="00E426A8" w:rsidP="00D3004B">
      <w:pPr>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During the years 2017-2019 and the first 6 months of 2020, 3345 identity cards and 1885 passports were issued free of charge to people with disabilities, including children/young people with disabilities</w:t>
      </w:r>
      <w:r w:rsidR="002B0F6C" w:rsidRPr="00FA05D9">
        <w:rPr>
          <w:rFonts w:ascii="Times New Roman" w:eastAsia="Times New Roman" w:hAnsi="Times New Roman" w:cs="Times New Roman"/>
          <w:color w:val="000000"/>
          <w:sz w:val="24"/>
          <w:szCs w:val="24"/>
        </w:rPr>
        <w:t>. About</w:t>
      </w:r>
      <w:r w:rsidRPr="00FA05D9">
        <w:rPr>
          <w:rFonts w:ascii="Times New Roman" w:eastAsia="Times New Roman" w:hAnsi="Times New Roman" w:cs="Times New Roman"/>
          <w:color w:val="000000"/>
          <w:sz w:val="24"/>
          <w:szCs w:val="24"/>
        </w:rPr>
        <w:t xml:space="preserve"> 637 </w:t>
      </w:r>
      <w:r w:rsidR="00C07482" w:rsidRPr="00FA05D9">
        <w:rPr>
          <w:rFonts w:ascii="Times New Roman" w:eastAsia="Times New Roman" w:hAnsi="Times New Roman" w:cs="Times New Roman"/>
          <w:color w:val="000000"/>
          <w:sz w:val="24"/>
          <w:szCs w:val="24"/>
        </w:rPr>
        <w:t xml:space="preserve">persons </w:t>
      </w:r>
      <w:r w:rsidRPr="00FA05D9">
        <w:rPr>
          <w:rFonts w:ascii="Times New Roman" w:eastAsia="Times New Roman" w:hAnsi="Times New Roman" w:cs="Times New Roman"/>
          <w:color w:val="000000"/>
          <w:sz w:val="24"/>
          <w:szCs w:val="24"/>
        </w:rPr>
        <w:t xml:space="preserve">with disabilities </w:t>
      </w:r>
      <w:r w:rsidR="00C07482" w:rsidRPr="00FA05D9">
        <w:rPr>
          <w:rFonts w:ascii="Times New Roman" w:eastAsia="Times New Roman" w:hAnsi="Times New Roman" w:cs="Times New Roman"/>
          <w:color w:val="000000"/>
          <w:sz w:val="24"/>
          <w:szCs w:val="24"/>
        </w:rPr>
        <w:t xml:space="preserve">paid only 50% of the cost for </w:t>
      </w:r>
      <w:r w:rsidRPr="00FA05D9">
        <w:rPr>
          <w:rFonts w:ascii="Times New Roman" w:eastAsia="Times New Roman" w:hAnsi="Times New Roman" w:cs="Times New Roman"/>
          <w:color w:val="000000"/>
          <w:sz w:val="24"/>
          <w:szCs w:val="24"/>
        </w:rPr>
        <w:t>citizen's passport</w:t>
      </w:r>
      <w:r w:rsidR="002B0F6C" w:rsidRPr="00FA05D9">
        <w:rPr>
          <w:rFonts w:ascii="Times New Roman" w:eastAsia="Times New Roman" w:hAnsi="Times New Roman" w:cs="Times New Roman"/>
          <w:color w:val="000000"/>
          <w:sz w:val="24"/>
          <w:szCs w:val="24"/>
        </w:rPr>
        <w:t xml:space="preserve">. </w:t>
      </w:r>
    </w:p>
    <w:p w14:paraId="59062963" w14:textId="77777777" w:rsidR="006671A8" w:rsidRPr="00FA05D9" w:rsidRDefault="005A183E" w:rsidP="00D37FB9">
      <w:pPr>
        <w:pStyle w:val="Heading2"/>
        <w:rPr>
          <w:rFonts w:ascii="Times New Roman" w:hAnsi="Times New Roman" w:cs="Times New Roman"/>
          <w:b/>
          <w:sz w:val="24"/>
          <w:szCs w:val="24"/>
        </w:rPr>
      </w:pPr>
      <w:bookmarkStart w:id="21" w:name="_Toc59132246"/>
      <w:r w:rsidRPr="00FA05D9">
        <w:rPr>
          <w:rFonts w:ascii="Times New Roman" w:hAnsi="Times New Roman" w:cs="Times New Roman"/>
          <w:b/>
          <w:sz w:val="24"/>
          <w:szCs w:val="24"/>
        </w:rPr>
        <w:t xml:space="preserve">Article </w:t>
      </w:r>
      <w:r w:rsidR="00010F23" w:rsidRPr="00FA05D9">
        <w:rPr>
          <w:rFonts w:ascii="Times New Roman" w:hAnsi="Times New Roman" w:cs="Times New Roman"/>
          <w:b/>
          <w:sz w:val="24"/>
          <w:szCs w:val="24"/>
        </w:rPr>
        <w:t xml:space="preserve">19. </w:t>
      </w:r>
      <w:r w:rsidRPr="00FA05D9">
        <w:rPr>
          <w:rFonts w:ascii="Times New Roman" w:hAnsi="Times New Roman" w:cs="Times New Roman"/>
          <w:b/>
          <w:sz w:val="24"/>
          <w:szCs w:val="24"/>
        </w:rPr>
        <w:t xml:space="preserve">Independent living and </w:t>
      </w:r>
      <w:r w:rsidR="002B0F6C" w:rsidRPr="00FA05D9">
        <w:rPr>
          <w:rFonts w:ascii="Times New Roman" w:hAnsi="Times New Roman" w:cs="Times New Roman"/>
          <w:b/>
          <w:sz w:val="24"/>
          <w:szCs w:val="24"/>
        </w:rPr>
        <w:t xml:space="preserve">being included </w:t>
      </w:r>
      <w:r w:rsidRPr="00FA05D9">
        <w:rPr>
          <w:rFonts w:ascii="Times New Roman" w:hAnsi="Times New Roman" w:cs="Times New Roman"/>
          <w:b/>
          <w:sz w:val="24"/>
          <w:szCs w:val="24"/>
        </w:rPr>
        <w:t>in the community</w:t>
      </w:r>
      <w:bookmarkEnd w:id="21"/>
      <w:r w:rsidRPr="00FA05D9">
        <w:rPr>
          <w:rFonts w:ascii="Times New Roman" w:hAnsi="Times New Roman" w:cs="Times New Roman"/>
          <w:b/>
          <w:sz w:val="24"/>
          <w:szCs w:val="24"/>
        </w:rPr>
        <w:t xml:space="preserve"> </w:t>
      </w:r>
    </w:p>
    <w:p w14:paraId="5C6E8E82" w14:textId="099FE5EB" w:rsidR="00382C22" w:rsidRPr="00FA05D9" w:rsidRDefault="00382C22" w:rsidP="00D3004B">
      <w:pPr>
        <w:jc w:val="both"/>
        <w:rPr>
          <w:rFonts w:ascii="Times New Roman" w:hAnsi="Times New Roman" w:cs="Times New Roman"/>
          <w:sz w:val="24"/>
          <w:szCs w:val="24"/>
        </w:rPr>
      </w:pPr>
      <w:r w:rsidRPr="00FA05D9">
        <w:rPr>
          <w:rFonts w:ascii="Times New Roman" w:hAnsi="Times New Roman" w:cs="Times New Roman"/>
          <w:sz w:val="24"/>
          <w:szCs w:val="24"/>
        </w:rPr>
        <w:t xml:space="preserve">To </w:t>
      </w:r>
      <w:r w:rsidR="00D3004B" w:rsidRPr="00FA05D9">
        <w:rPr>
          <w:rFonts w:ascii="Times New Roman" w:hAnsi="Times New Roman" w:cs="Times New Roman"/>
          <w:sz w:val="24"/>
          <w:szCs w:val="24"/>
        </w:rPr>
        <w:t>ensu</w:t>
      </w:r>
      <w:r w:rsidR="00D3004B">
        <w:rPr>
          <w:rFonts w:ascii="Times New Roman" w:hAnsi="Times New Roman" w:cs="Times New Roman"/>
          <w:sz w:val="24"/>
          <w:szCs w:val="24"/>
        </w:rPr>
        <w:t>r</w:t>
      </w:r>
      <w:r w:rsidR="00D3004B" w:rsidRPr="00FA05D9">
        <w:rPr>
          <w:rFonts w:ascii="Times New Roman" w:hAnsi="Times New Roman" w:cs="Times New Roman"/>
          <w:sz w:val="24"/>
          <w:szCs w:val="24"/>
        </w:rPr>
        <w:t xml:space="preserve">e </w:t>
      </w:r>
      <w:r w:rsidRPr="00FA05D9">
        <w:rPr>
          <w:rFonts w:ascii="Times New Roman" w:hAnsi="Times New Roman" w:cs="Times New Roman"/>
          <w:sz w:val="24"/>
          <w:szCs w:val="24"/>
        </w:rPr>
        <w:t xml:space="preserve">the independent living and social inclusion in the community of the persons with disabilities, the </w:t>
      </w:r>
      <w:r w:rsidR="00D37FB9" w:rsidRPr="00FA05D9">
        <w:rPr>
          <w:rFonts w:ascii="Times New Roman" w:hAnsi="Times New Roman" w:cs="Times New Roman"/>
          <w:sz w:val="24"/>
          <w:szCs w:val="24"/>
        </w:rPr>
        <w:t>G</w:t>
      </w:r>
      <w:r w:rsidRPr="00FA05D9">
        <w:rPr>
          <w:rFonts w:ascii="Times New Roman" w:hAnsi="Times New Roman" w:cs="Times New Roman"/>
          <w:sz w:val="24"/>
          <w:szCs w:val="24"/>
        </w:rPr>
        <w:t>overnment of Moldova has taken the following steps to develop and review the national disability legislation in compliance with article 19 of the CRPD:</w:t>
      </w:r>
    </w:p>
    <w:p w14:paraId="185DFF60" w14:textId="77777777" w:rsidR="00382C22" w:rsidRPr="00FA05D9" w:rsidRDefault="00382C22" w:rsidP="00D37FB9">
      <w:pPr>
        <w:numPr>
          <w:ilvl w:val="0"/>
          <w:numId w:val="42"/>
        </w:numPr>
        <w:spacing w:line="240" w:lineRule="auto"/>
        <w:ind w:left="714" w:hanging="357"/>
        <w:jc w:val="both"/>
        <w:rPr>
          <w:rFonts w:ascii="Times New Roman" w:hAnsi="Times New Roman" w:cs="Times New Roman"/>
          <w:sz w:val="24"/>
          <w:szCs w:val="24"/>
        </w:rPr>
      </w:pPr>
      <w:r w:rsidRPr="00FA05D9">
        <w:rPr>
          <w:rFonts w:ascii="Times New Roman" w:hAnsi="Times New Roman" w:cs="Times New Roman"/>
          <w:sz w:val="24"/>
          <w:szCs w:val="24"/>
        </w:rPr>
        <w:t xml:space="preserve">Apporved </w:t>
      </w:r>
      <w:r w:rsidR="00F12BDB" w:rsidRPr="00FA05D9">
        <w:rPr>
          <w:rFonts w:ascii="Times New Roman" w:hAnsi="Times New Roman" w:cs="Times New Roman"/>
          <w:sz w:val="24"/>
          <w:szCs w:val="24"/>
        </w:rPr>
        <w:t xml:space="preserve">Law </w:t>
      </w:r>
      <w:r w:rsidR="00D37FB9" w:rsidRPr="00FA05D9">
        <w:rPr>
          <w:rFonts w:ascii="Times New Roman" w:hAnsi="Times New Roman" w:cs="Times New Roman"/>
          <w:sz w:val="24"/>
          <w:szCs w:val="24"/>
        </w:rPr>
        <w:t>on social services no 123/2010.</w:t>
      </w:r>
    </w:p>
    <w:p w14:paraId="691AB9CC" w14:textId="77777777" w:rsidR="00382C22" w:rsidRPr="00FA05D9" w:rsidRDefault="00F12BDB" w:rsidP="00D37FB9">
      <w:pPr>
        <w:numPr>
          <w:ilvl w:val="0"/>
          <w:numId w:val="42"/>
        </w:numPr>
        <w:spacing w:line="240" w:lineRule="auto"/>
        <w:ind w:left="714" w:hanging="357"/>
        <w:jc w:val="both"/>
        <w:rPr>
          <w:rFonts w:ascii="Times New Roman" w:hAnsi="Times New Roman" w:cs="Times New Roman"/>
          <w:sz w:val="24"/>
          <w:szCs w:val="24"/>
        </w:rPr>
      </w:pPr>
      <w:r w:rsidRPr="00FA05D9">
        <w:rPr>
          <w:rFonts w:ascii="Times New Roman" w:hAnsi="Times New Roman" w:cs="Times New Roman"/>
          <w:sz w:val="24"/>
          <w:szCs w:val="24"/>
        </w:rPr>
        <w:t>A</w:t>
      </w:r>
      <w:r w:rsidR="00382C22" w:rsidRPr="00FA05D9">
        <w:rPr>
          <w:rFonts w:ascii="Times New Roman" w:hAnsi="Times New Roman" w:cs="Times New Roman"/>
          <w:sz w:val="24"/>
          <w:szCs w:val="24"/>
        </w:rPr>
        <w:t xml:space="preserve">pproved the </w:t>
      </w:r>
      <w:hyperlink r:id="rId23">
        <w:r w:rsidR="00382C22" w:rsidRPr="00FA05D9">
          <w:rPr>
            <w:rFonts w:ascii="Times New Roman" w:hAnsi="Times New Roman" w:cs="Times New Roman"/>
            <w:color w:val="0000FF"/>
            <w:sz w:val="24"/>
            <w:szCs w:val="24"/>
            <w:u w:val="single"/>
          </w:rPr>
          <w:t>National Program on Social Inclusio</w:t>
        </w:r>
        <w:r w:rsidRPr="00FA05D9">
          <w:rPr>
            <w:rFonts w:ascii="Times New Roman" w:hAnsi="Times New Roman" w:cs="Times New Roman"/>
            <w:color w:val="0000FF"/>
            <w:sz w:val="24"/>
            <w:szCs w:val="24"/>
            <w:u w:val="single"/>
          </w:rPr>
          <w:t>n of Persons with Disabilities (</w:t>
        </w:r>
        <w:r w:rsidR="00382C22" w:rsidRPr="00FA05D9">
          <w:rPr>
            <w:rFonts w:ascii="Times New Roman" w:hAnsi="Times New Roman" w:cs="Times New Roman"/>
            <w:color w:val="0000FF"/>
            <w:sz w:val="24"/>
            <w:szCs w:val="24"/>
            <w:u w:val="single"/>
          </w:rPr>
          <w:t>2017-2022</w:t>
        </w:r>
      </w:hyperlink>
      <w:r w:rsidRPr="00FA05D9">
        <w:rPr>
          <w:rFonts w:ascii="Times New Roman" w:hAnsi="Times New Roman" w:cs="Times New Roman"/>
          <w:color w:val="0000FF"/>
          <w:sz w:val="24"/>
          <w:szCs w:val="24"/>
          <w:u w:val="single"/>
        </w:rPr>
        <w:t>)</w:t>
      </w:r>
      <w:r w:rsidR="00382C22" w:rsidRPr="00FA05D9">
        <w:rPr>
          <w:rFonts w:ascii="Times New Roman" w:hAnsi="Times New Roman" w:cs="Times New Roman"/>
          <w:sz w:val="24"/>
          <w:szCs w:val="24"/>
        </w:rPr>
        <w:t>.</w:t>
      </w:r>
    </w:p>
    <w:p w14:paraId="4156C297" w14:textId="77777777" w:rsidR="00382C22" w:rsidRPr="00FA05D9" w:rsidRDefault="00382C22" w:rsidP="00D37FB9">
      <w:pPr>
        <w:numPr>
          <w:ilvl w:val="0"/>
          <w:numId w:val="42"/>
        </w:numPr>
        <w:spacing w:line="240" w:lineRule="auto"/>
        <w:ind w:left="714" w:hanging="357"/>
        <w:jc w:val="both"/>
        <w:rPr>
          <w:rFonts w:ascii="Times New Roman" w:hAnsi="Times New Roman" w:cs="Times New Roman"/>
          <w:sz w:val="24"/>
          <w:szCs w:val="24"/>
        </w:rPr>
      </w:pPr>
      <w:r w:rsidRPr="00FA05D9">
        <w:rPr>
          <w:rFonts w:ascii="Times New Roman" w:hAnsi="Times New Roman" w:cs="Times New Roman"/>
          <w:sz w:val="24"/>
          <w:szCs w:val="24"/>
        </w:rPr>
        <w:t xml:space="preserve">Developed and approved the </w:t>
      </w:r>
      <w:hyperlink r:id="rId24">
        <w:r w:rsidRPr="00FA05D9">
          <w:rPr>
            <w:rFonts w:ascii="Times New Roman" w:hAnsi="Times New Roman" w:cs="Times New Roman"/>
            <w:color w:val="0000FF"/>
            <w:sz w:val="24"/>
            <w:szCs w:val="24"/>
            <w:u w:val="single"/>
          </w:rPr>
          <w:t xml:space="preserve">National Program on the Deinstitutionalization of Persons with Intellectual and Psychosocial Disabilities </w:t>
        </w:r>
        <w:r w:rsidR="00F12BDB" w:rsidRPr="00FA05D9">
          <w:rPr>
            <w:rFonts w:ascii="Times New Roman" w:hAnsi="Times New Roman" w:cs="Times New Roman"/>
            <w:color w:val="0000FF"/>
            <w:sz w:val="24"/>
            <w:szCs w:val="24"/>
            <w:u w:val="single"/>
          </w:rPr>
          <w:t>(</w:t>
        </w:r>
        <w:r w:rsidRPr="00FA05D9">
          <w:rPr>
            <w:rFonts w:ascii="Times New Roman" w:hAnsi="Times New Roman" w:cs="Times New Roman"/>
            <w:color w:val="0000FF"/>
            <w:sz w:val="24"/>
            <w:szCs w:val="24"/>
            <w:u w:val="single"/>
          </w:rPr>
          <w:t>2018-2026</w:t>
        </w:r>
      </w:hyperlink>
      <w:r w:rsidR="00F12BDB" w:rsidRPr="00FA05D9">
        <w:rPr>
          <w:rFonts w:ascii="Times New Roman" w:hAnsi="Times New Roman" w:cs="Times New Roman"/>
          <w:sz w:val="24"/>
          <w:szCs w:val="24"/>
        </w:rPr>
        <w:t>).</w:t>
      </w:r>
    </w:p>
    <w:p w14:paraId="387401E2" w14:textId="77777777" w:rsidR="00382C22" w:rsidRPr="00FA05D9" w:rsidRDefault="00382C22" w:rsidP="00D37FB9">
      <w:pPr>
        <w:numPr>
          <w:ilvl w:val="0"/>
          <w:numId w:val="42"/>
        </w:numPr>
        <w:spacing w:line="240" w:lineRule="auto"/>
        <w:ind w:left="714" w:hanging="357"/>
        <w:jc w:val="both"/>
        <w:rPr>
          <w:rFonts w:ascii="Times New Roman" w:hAnsi="Times New Roman" w:cs="Times New Roman"/>
          <w:sz w:val="24"/>
          <w:szCs w:val="24"/>
        </w:rPr>
      </w:pPr>
      <w:r w:rsidRPr="00FA05D9">
        <w:rPr>
          <w:rFonts w:ascii="Times New Roman" w:hAnsi="Times New Roman" w:cs="Times New Roman"/>
          <w:sz w:val="24"/>
          <w:szCs w:val="24"/>
        </w:rPr>
        <w:t xml:space="preserve">Developed and implemented the </w:t>
      </w:r>
      <w:hyperlink r:id="rId25">
        <w:r w:rsidRPr="00FA05D9">
          <w:rPr>
            <w:rFonts w:ascii="Times New Roman" w:hAnsi="Times New Roman" w:cs="Times New Roman"/>
            <w:color w:val="0000FF"/>
            <w:sz w:val="24"/>
            <w:szCs w:val="24"/>
            <w:u w:val="single"/>
          </w:rPr>
          <w:t>National Program on Inclusive Education for 2011-2020</w:t>
        </w:r>
      </w:hyperlink>
      <w:r w:rsidRPr="00FA05D9">
        <w:rPr>
          <w:rFonts w:ascii="Times New Roman" w:hAnsi="Times New Roman" w:cs="Times New Roman"/>
          <w:sz w:val="24"/>
          <w:szCs w:val="24"/>
        </w:rPr>
        <w:t xml:space="preserve">. </w:t>
      </w:r>
    </w:p>
    <w:p w14:paraId="55790B93" w14:textId="77777777" w:rsidR="00382C22" w:rsidRPr="00FA05D9" w:rsidRDefault="00382C22" w:rsidP="00D37FB9">
      <w:pPr>
        <w:numPr>
          <w:ilvl w:val="0"/>
          <w:numId w:val="42"/>
        </w:numPr>
        <w:spacing w:line="240" w:lineRule="auto"/>
        <w:ind w:left="714" w:hanging="357"/>
        <w:jc w:val="both"/>
        <w:rPr>
          <w:rFonts w:ascii="Times New Roman" w:hAnsi="Times New Roman" w:cs="Times New Roman"/>
          <w:sz w:val="24"/>
          <w:szCs w:val="24"/>
        </w:rPr>
      </w:pPr>
      <w:r w:rsidRPr="00FA05D9">
        <w:rPr>
          <w:rFonts w:ascii="Times New Roman" w:hAnsi="Times New Roman" w:cs="Times New Roman"/>
          <w:sz w:val="24"/>
          <w:szCs w:val="24"/>
        </w:rPr>
        <w:t xml:space="preserve">Mainstreamed disability within the new </w:t>
      </w:r>
      <w:hyperlink r:id="rId26">
        <w:r w:rsidRPr="00FA05D9">
          <w:rPr>
            <w:rFonts w:ascii="Times New Roman" w:hAnsi="Times New Roman" w:cs="Times New Roman"/>
            <w:color w:val="0000FF"/>
            <w:sz w:val="24"/>
            <w:szCs w:val="24"/>
            <w:u w:val="single"/>
          </w:rPr>
          <w:t>Law on employment in 2019-2020</w:t>
        </w:r>
      </w:hyperlink>
      <w:r w:rsidRPr="00FA05D9">
        <w:rPr>
          <w:rFonts w:ascii="Times New Roman" w:hAnsi="Times New Roman" w:cs="Times New Roman"/>
          <w:sz w:val="24"/>
          <w:szCs w:val="24"/>
        </w:rPr>
        <w:t xml:space="preserve">. </w:t>
      </w:r>
    </w:p>
    <w:p w14:paraId="1FBDE364" w14:textId="77777777" w:rsidR="00FC1080" w:rsidRPr="00FA05D9" w:rsidRDefault="00382C22" w:rsidP="00D37FB9">
      <w:pPr>
        <w:numPr>
          <w:ilvl w:val="0"/>
          <w:numId w:val="42"/>
        </w:numPr>
        <w:spacing w:line="240" w:lineRule="auto"/>
        <w:ind w:left="714" w:hanging="357"/>
        <w:jc w:val="both"/>
        <w:rPr>
          <w:rFonts w:ascii="Times New Roman" w:hAnsi="Times New Roman" w:cs="Times New Roman"/>
          <w:sz w:val="24"/>
          <w:szCs w:val="24"/>
        </w:rPr>
      </w:pPr>
      <w:r w:rsidRPr="00FA05D9">
        <w:rPr>
          <w:rFonts w:ascii="Times New Roman" w:hAnsi="Times New Roman" w:cs="Times New Roman"/>
          <w:sz w:val="24"/>
          <w:szCs w:val="24"/>
        </w:rPr>
        <w:t>Developed Regulations and Quality Standards for new community-based services (Supported living, Community home, Shared living, Foster care, Personal Assistance, Respite, Mobile team, Day care centers, Sign</w:t>
      </w:r>
      <w:r w:rsidR="00FC1080" w:rsidRPr="00FA05D9">
        <w:rPr>
          <w:rFonts w:ascii="Times New Roman" w:hAnsi="Times New Roman" w:cs="Times New Roman"/>
          <w:sz w:val="24"/>
          <w:szCs w:val="24"/>
        </w:rPr>
        <w:t xml:space="preserve"> language interpretation, etc.). </w:t>
      </w:r>
    </w:p>
    <w:p w14:paraId="52C936C3" w14:textId="77777777" w:rsidR="00D3004B" w:rsidRDefault="00D3004B" w:rsidP="00D3004B">
      <w:pPr>
        <w:pBdr>
          <w:top w:val="nil"/>
          <w:left w:val="nil"/>
          <w:bottom w:val="nil"/>
          <w:right w:val="nil"/>
          <w:between w:val="nil"/>
        </w:pBdr>
        <w:jc w:val="both"/>
        <w:rPr>
          <w:rFonts w:ascii="Times New Roman" w:hAnsi="Times New Roman" w:cs="Times New Roman"/>
          <w:sz w:val="24"/>
          <w:szCs w:val="24"/>
        </w:rPr>
      </w:pPr>
    </w:p>
    <w:p w14:paraId="0C46C2F7" w14:textId="77777777" w:rsidR="00FC1080" w:rsidRPr="00FA05D9" w:rsidRDefault="00FC1080" w:rsidP="00D3004B">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hAnsi="Times New Roman" w:cs="Times New Roman"/>
          <w:sz w:val="24"/>
          <w:szCs w:val="24"/>
        </w:rPr>
        <w:t>The strategic policy framework is well developed to contribute to implementation of the Article 19 into practice. However, the implementation of the policy on independent living and social inclusion into community is limited by financial and human resources constraints faced by the State.</w:t>
      </w:r>
    </w:p>
    <w:p w14:paraId="11B23555" w14:textId="77777777" w:rsidR="00BA1206" w:rsidRPr="00FA05D9" w:rsidRDefault="00BA1206" w:rsidP="00D3004B">
      <w:pPr>
        <w:pBdr>
          <w:top w:val="nil"/>
          <w:left w:val="nil"/>
          <w:bottom w:val="nil"/>
          <w:right w:val="nil"/>
          <w:between w:val="nil"/>
        </w:pBdr>
        <w:tabs>
          <w:tab w:val="left" w:pos="540"/>
        </w:tabs>
        <w:jc w:val="both"/>
        <w:rPr>
          <w:rFonts w:ascii="Times New Roman" w:eastAsia="Times New Roman" w:hAnsi="Times New Roman" w:cs="Times New Roman"/>
          <w:i/>
          <w:color w:val="000000"/>
          <w:sz w:val="24"/>
          <w:szCs w:val="24"/>
          <w:u w:val="single"/>
        </w:rPr>
      </w:pPr>
      <w:r w:rsidRPr="00FA05D9">
        <w:rPr>
          <w:rFonts w:ascii="Times New Roman" w:eastAsia="Times New Roman" w:hAnsi="Times New Roman" w:cs="Times New Roman"/>
          <w:i/>
          <w:color w:val="000000"/>
          <w:sz w:val="24"/>
          <w:szCs w:val="24"/>
          <w:u w:val="single"/>
        </w:rPr>
        <w:t xml:space="preserve">With reference to recommendation 37 letter (a) to (c) of the Committee's </w:t>
      </w:r>
      <w:r w:rsidR="00F579E7" w:rsidRPr="00FA05D9">
        <w:rPr>
          <w:rFonts w:ascii="Times New Roman" w:eastAsia="Times New Roman" w:hAnsi="Times New Roman" w:cs="Times New Roman"/>
          <w:i/>
          <w:color w:val="000000"/>
          <w:sz w:val="24"/>
          <w:szCs w:val="24"/>
          <w:u w:val="single"/>
        </w:rPr>
        <w:t>Concluding Observations</w:t>
      </w:r>
      <w:r w:rsidRPr="00FA05D9">
        <w:rPr>
          <w:rFonts w:ascii="Times New Roman" w:eastAsia="Times New Roman" w:hAnsi="Times New Roman" w:cs="Times New Roman"/>
          <w:i/>
          <w:color w:val="000000"/>
          <w:sz w:val="24"/>
          <w:szCs w:val="24"/>
          <w:u w:val="single"/>
        </w:rPr>
        <w:t>, we inform the following:</w:t>
      </w:r>
    </w:p>
    <w:p w14:paraId="7CB4A8CF" w14:textId="77777777" w:rsidR="00D3004B" w:rsidRDefault="00D3004B" w:rsidP="00D3004B">
      <w:pPr>
        <w:pBdr>
          <w:top w:val="nil"/>
          <w:left w:val="nil"/>
          <w:bottom w:val="nil"/>
          <w:right w:val="nil"/>
          <w:between w:val="nil"/>
        </w:pBdr>
        <w:tabs>
          <w:tab w:val="left" w:pos="540"/>
        </w:tabs>
        <w:jc w:val="both"/>
        <w:rPr>
          <w:rFonts w:ascii="Times New Roman" w:eastAsia="Times New Roman" w:hAnsi="Times New Roman" w:cs="Times New Roman"/>
          <w:color w:val="000000"/>
          <w:sz w:val="24"/>
          <w:szCs w:val="24"/>
        </w:rPr>
      </w:pPr>
    </w:p>
    <w:p w14:paraId="39BD1079" w14:textId="77777777" w:rsidR="00BA1206" w:rsidRPr="00FA05D9" w:rsidRDefault="00BA1206" w:rsidP="00D3004B">
      <w:pPr>
        <w:pBdr>
          <w:top w:val="nil"/>
          <w:left w:val="nil"/>
          <w:bottom w:val="nil"/>
          <w:right w:val="nil"/>
          <w:between w:val="nil"/>
        </w:pBdr>
        <w:tabs>
          <w:tab w:val="left" w:pos="540"/>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In the context of deinstitutionalisation and prevention of institutionalization, several actions have been taken, including:</w:t>
      </w:r>
    </w:p>
    <w:p w14:paraId="252DD4CA" w14:textId="77777777" w:rsidR="00D3004B" w:rsidRDefault="00D3004B" w:rsidP="00D3004B">
      <w:pPr>
        <w:pBdr>
          <w:top w:val="nil"/>
          <w:left w:val="nil"/>
          <w:bottom w:val="nil"/>
          <w:right w:val="nil"/>
          <w:between w:val="nil"/>
        </w:pBdr>
        <w:jc w:val="both"/>
        <w:rPr>
          <w:rFonts w:ascii="Times New Roman" w:eastAsia="Times New Roman" w:hAnsi="Times New Roman" w:cs="Times New Roman"/>
          <w:color w:val="000000"/>
          <w:sz w:val="24"/>
          <w:szCs w:val="24"/>
        </w:rPr>
      </w:pPr>
    </w:p>
    <w:p w14:paraId="6A491343" w14:textId="5CE4A5D0" w:rsidR="00FC1080" w:rsidRPr="00D3004B" w:rsidRDefault="00397586" w:rsidP="00D3004B">
      <w:pPr>
        <w:pBdr>
          <w:top w:val="nil"/>
          <w:left w:val="nil"/>
          <w:bottom w:val="nil"/>
          <w:right w:val="nil"/>
          <w:between w:val="nil"/>
        </w:pBdr>
        <w:jc w:val="both"/>
        <w:rPr>
          <w:rFonts w:ascii="Times New Roman" w:hAnsi="Times New Roman" w:cs="Times New Roman"/>
          <w:color w:val="000000"/>
          <w:sz w:val="24"/>
          <w:szCs w:val="24"/>
        </w:rPr>
      </w:pPr>
      <w:r w:rsidRPr="00D3004B">
        <w:rPr>
          <w:rFonts w:ascii="Times New Roman" w:eastAsia="Times New Roman" w:hAnsi="Times New Roman" w:cs="Times New Roman"/>
          <w:color w:val="000000"/>
          <w:sz w:val="24"/>
          <w:szCs w:val="24"/>
        </w:rPr>
        <w:t xml:space="preserve">The </w:t>
      </w:r>
      <w:r w:rsidR="00BA1206" w:rsidRPr="00D3004B">
        <w:rPr>
          <w:rFonts w:ascii="Times New Roman" w:eastAsia="Times New Roman" w:hAnsi="Times New Roman" w:cs="Times New Roman"/>
          <w:color w:val="000000"/>
          <w:sz w:val="24"/>
          <w:szCs w:val="24"/>
        </w:rPr>
        <w:t xml:space="preserve">Government </w:t>
      </w:r>
      <w:r w:rsidRPr="00D3004B">
        <w:rPr>
          <w:rFonts w:ascii="Times New Roman" w:eastAsia="Times New Roman" w:hAnsi="Times New Roman" w:cs="Times New Roman"/>
          <w:color w:val="000000"/>
          <w:sz w:val="24"/>
          <w:szCs w:val="24"/>
        </w:rPr>
        <w:t xml:space="preserve">approved </w:t>
      </w:r>
      <w:r w:rsidR="00BA1206" w:rsidRPr="00D3004B">
        <w:rPr>
          <w:rFonts w:ascii="Times New Roman" w:eastAsia="Times New Roman" w:hAnsi="Times New Roman" w:cs="Times New Roman"/>
          <w:color w:val="000000"/>
          <w:sz w:val="24"/>
          <w:szCs w:val="24"/>
        </w:rPr>
        <w:t xml:space="preserve">the </w:t>
      </w:r>
      <w:r w:rsidR="00D3004B" w:rsidRPr="00D3004B">
        <w:rPr>
          <w:rFonts w:ascii="Times New Roman" w:eastAsia="Times New Roman" w:hAnsi="Times New Roman" w:cs="Times New Roman"/>
          <w:color w:val="000000"/>
          <w:sz w:val="24"/>
          <w:szCs w:val="24"/>
        </w:rPr>
        <w:t xml:space="preserve">2018-2026 </w:t>
      </w:r>
      <w:r w:rsidR="00BA1206" w:rsidRPr="00D3004B">
        <w:rPr>
          <w:rFonts w:ascii="Times New Roman" w:eastAsia="Times New Roman" w:hAnsi="Times New Roman" w:cs="Times New Roman"/>
          <w:color w:val="000000"/>
          <w:sz w:val="24"/>
          <w:szCs w:val="24"/>
        </w:rPr>
        <w:t xml:space="preserve">National Program for deinstitutionalization of persons with intellectual and psychosocial disabilities </w:t>
      </w:r>
      <w:r w:rsidRPr="00D3004B">
        <w:rPr>
          <w:rFonts w:ascii="Times New Roman" w:eastAsia="Times New Roman" w:hAnsi="Times New Roman" w:cs="Times New Roman"/>
          <w:color w:val="000000"/>
          <w:sz w:val="24"/>
          <w:szCs w:val="24"/>
        </w:rPr>
        <w:t>from</w:t>
      </w:r>
      <w:r w:rsidR="00BA1206" w:rsidRPr="00D3004B">
        <w:rPr>
          <w:rFonts w:ascii="Times New Roman" w:eastAsia="Times New Roman" w:hAnsi="Times New Roman" w:cs="Times New Roman"/>
          <w:color w:val="000000"/>
          <w:sz w:val="24"/>
          <w:szCs w:val="24"/>
        </w:rPr>
        <w:t xml:space="preserve"> residential institutions</w:t>
      </w:r>
      <w:r w:rsidR="00D3004B">
        <w:rPr>
          <w:rFonts w:ascii="Times New Roman" w:eastAsia="Times New Roman" w:hAnsi="Times New Roman" w:cs="Times New Roman"/>
          <w:color w:val="000000"/>
          <w:sz w:val="24"/>
          <w:szCs w:val="24"/>
        </w:rPr>
        <w:t>,</w:t>
      </w:r>
      <w:r w:rsidR="00BA1206" w:rsidRPr="00D3004B">
        <w:rPr>
          <w:rFonts w:ascii="Times New Roman" w:eastAsia="Times New Roman" w:hAnsi="Times New Roman" w:cs="Times New Roman"/>
          <w:color w:val="000000"/>
          <w:sz w:val="24"/>
          <w:szCs w:val="24"/>
        </w:rPr>
        <w:t xml:space="preserve"> managed by </w:t>
      </w:r>
      <w:r w:rsidR="00FC1080" w:rsidRPr="00D3004B">
        <w:rPr>
          <w:rFonts w:ascii="Times New Roman" w:eastAsia="Times New Roman" w:hAnsi="Times New Roman" w:cs="Times New Roman"/>
          <w:sz w:val="24"/>
          <w:szCs w:val="24"/>
        </w:rPr>
        <w:t>NASA</w:t>
      </w:r>
      <w:r w:rsidRPr="00D3004B">
        <w:rPr>
          <w:rFonts w:ascii="Times New Roman" w:eastAsia="Times New Roman" w:hAnsi="Times New Roman" w:cs="Times New Roman"/>
          <w:color w:val="000000"/>
          <w:sz w:val="24"/>
          <w:szCs w:val="24"/>
        </w:rPr>
        <w:t xml:space="preserve">(GD no. 893/2018). </w:t>
      </w:r>
      <w:r w:rsidR="000F592A" w:rsidRPr="00D3004B">
        <w:rPr>
          <w:rFonts w:ascii="Times New Roman" w:eastAsia="Times New Roman" w:hAnsi="Times New Roman" w:cs="Times New Roman"/>
          <w:color w:val="000000"/>
          <w:sz w:val="24"/>
          <w:szCs w:val="24"/>
        </w:rPr>
        <w:t>The document</w:t>
      </w:r>
      <w:r w:rsidR="00BA1206" w:rsidRPr="00D3004B">
        <w:rPr>
          <w:rFonts w:ascii="Times New Roman" w:eastAsia="Times New Roman" w:hAnsi="Times New Roman" w:cs="Times New Roman"/>
          <w:color w:val="000000"/>
          <w:sz w:val="24"/>
          <w:szCs w:val="24"/>
        </w:rPr>
        <w:t xml:space="preserve"> aims to </w:t>
      </w:r>
      <w:r w:rsidR="00FC1080" w:rsidRPr="00D3004B">
        <w:rPr>
          <w:rFonts w:ascii="Times New Roman" w:eastAsia="Times New Roman" w:hAnsi="Times New Roman" w:cs="Times New Roman"/>
          <w:color w:val="000000"/>
          <w:sz w:val="24"/>
          <w:szCs w:val="24"/>
        </w:rPr>
        <w:t xml:space="preserve">deinstitutionalize 50% of the persosn with disabilities </w:t>
      </w:r>
      <w:r w:rsidR="00D3004B">
        <w:rPr>
          <w:rFonts w:ascii="Times New Roman" w:eastAsia="Times New Roman" w:hAnsi="Times New Roman" w:cs="Times New Roman"/>
          <w:color w:val="000000"/>
          <w:sz w:val="24"/>
          <w:szCs w:val="24"/>
        </w:rPr>
        <w:t>by</w:t>
      </w:r>
      <w:r w:rsidR="00D3004B" w:rsidRPr="00D3004B">
        <w:rPr>
          <w:rFonts w:ascii="Times New Roman" w:eastAsia="Times New Roman" w:hAnsi="Times New Roman" w:cs="Times New Roman"/>
          <w:color w:val="000000"/>
          <w:sz w:val="24"/>
          <w:szCs w:val="24"/>
        </w:rPr>
        <w:t xml:space="preserve"> </w:t>
      </w:r>
      <w:r w:rsidR="00FC1080" w:rsidRPr="00D3004B">
        <w:rPr>
          <w:rFonts w:ascii="Times New Roman" w:eastAsia="Times New Roman" w:hAnsi="Times New Roman" w:cs="Times New Roman"/>
          <w:color w:val="000000"/>
          <w:sz w:val="24"/>
          <w:szCs w:val="24"/>
        </w:rPr>
        <w:t xml:space="preserve">2026 with </w:t>
      </w:r>
      <w:r w:rsidR="00FC1080" w:rsidRPr="00D3004B">
        <w:rPr>
          <w:rFonts w:ascii="Times New Roman" w:eastAsia="Times New Roman" w:hAnsi="Times New Roman" w:cs="Times New Roman"/>
          <w:color w:val="000000"/>
          <w:sz w:val="24"/>
          <w:szCs w:val="24"/>
        </w:rPr>
        <w:lastRenderedPageBreak/>
        <w:t>the support to independent living into community. Starting with 2017 fina</w:t>
      </w:r>
      <w:r w:rsidR="00C163A1" w:rsidRPr="00D3004B">
        <w:rPr>
          <w:rFonts w:ascii="Times New Roman" w:eastAsia="Times New Roman" w:hAnsi="Times New Roman" w:cs="Times New Roman"/>
          <w:color w:val="000000"/>
          <w:sz w:val="24"/>
          <w:szCs w:val="24"/>
        </w:rPr>
        <w:t>n</w:t>
      </w:r>
      <w:r w:rsidR="00FC1080" w:rsidRPr="00D3004B">
        <w:rPr>
          <w:rFonts w:ascii="Times New Roman" w:eastAsia="Times New Roman" w:hAnsi="Times New Roman" w:cs="Times New Roman"/>
          <w:color w:val="000000"/>
          <w:sz w:val="24"/>
          <w:szCs w:val="24"/>
        </w:rPr>
        <w:t>cial resourses from residential care were redirected to community based services development.</w:t>
      </w:r>
      <w:r w:rsidR="00FC1080" w:rsidRPr="00D3004B">
        <w:rPr>
          <w:rFonts w:ascii="Times New Roman" w:hAnsi="Times New Roman" w:cs="Times New Roman"/>
          <w:color w:val="000000"/>
          <w:sz w:val="24"/>
          <w:szCs w:val="24"/>
        </w:rPr>
        <w:t xml:space="preserve"> </w:t>
      </w:r>
    </w:p>
    <w:p w14:paraId="1074CEEE" w14:textId="77777777" w:rsidR="00D3004B" w:rsidRDefault="00D3004B" w:rsidP="00D3004B">
      <w:pPr>
        <w:pBdr>
          <w:top w:val="nil"/>
          <w:left w:val="nil"/>
          <w:bottom w:val="nil"/>
          <w:right w:val="nil"/>
          <w:between w:val="nil"/>
        </w:pBdr>
        <w:jc w:val="both"/>
        <w:rPr>
          <w:rFonts w:ascii="Times New Roman" w:eastAsia="Times New Roman" w:hAnsi="Times New Roman" w:cs="Times New Roman"/>
          <w:color w:val="000000"/>
          <w:sz w:val="24"/>
          <w:szCs w:val="24"/>
        </w:rPr>
      </w:pPr>
    </w:p>
    <w:p w14:paraId="6C332EEA" w14:textId="4ABA10ED" w:rsidR="00C163A1" w:rsidRPr="00FA05D9" w:rsidRDefault="00C163A1" w:rsidP="00D3004B">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Accordint to the a</w:t>
      </w:r>
      <w:r w:rsidR="00BA1206" w:rsidRPr="00FA05D9">
        <w:rPr>
          <w:rFonts w:ascii="Times New Roman" w:eastAsia="Times New Roman" w:hAnsi="Times New Roman" w:cs="Times New Roman"/>
          <w:color w:val="000000"/>
          <w:sz w:val="24"/>
          <w:szCs w:val="24"/>
        </w:rPr>
        <w:t xml:space="preserve">ssessment </w:t>
      </w:r>
      <w:r w:rsidRPr="00FA05D9">
        <w:rPr>
          <w:rFonts w:ascii="Times New Roman" w:eastAsia="Times New Roman" w:hAnsi="Times New Roman" w:cs="Times New Roman"/>
          <w:color w:val="000000"/>
          <w:sz w:val="24"/>
          <w:szCs w:val="24"/>
        </w:rPr>
        <w:t xml:space="preserve">report wich </w:t>
      </w:r>
      <w:r w:rsidR="00EC2270" w:rsidRPr="00FA05D9">
        <w:rPr>
          <w:rFonts w:ascii="Times New Roman" w:eastAsia="Times New Roman" w:hAnsi="Times New Roman" w:cs="Times New Roman"/>
          <w:color w:val="000000"/>
          <w:sz w:val="24"/>
          <w:szCs w:val="24"/>
        </w:rPr>
        <w:t>includes social</w:t>
      </w:r>
      <w:r w:rsidRPr="00FA05D9">
        <w:rPr>
          <w:rFonts w:ascii="Times New Roman" w:eastAsia="Times New Roman" w:hAnsi="Times New Roman" w:cs="Times New Roman"/>
          <w:color w:val="000000"/>
          <w:sz w:val="24"/>
          <w:szCs w:val="24"/>
        </w:rPr>
        <w:t xml:space="preserve">, psychological and medical evaluation </w:t>
      </w:r>
      <w:r w:rsidR="00BA1206" w:rsidRPr="00FA05D9">
        <w:rPr>
          <w:rFonts w:ascii="Times New Roman" w:eastAsia="Times New Roman" w:hAnsi="Times New Roman" w:cs="Times New Roman"/>
          <w:color w:val="000000"/>
          <w:sz w:val="24"/>
          <w:szCs w:val="24"/>
        </w:rPr>
        <w:t xml:space="preserve">of </w:t>
      </w:r>
      <w:r w:rsidR="00B65FB6" w:rsidRPr="00FA05D9">
        <w:rPr>
          <w:rFonts w:ascii="Times New Roman" w:eastAsia="Times New Roman" w:hAnsi="Times New Roman" w:cs="Times New Roman"/>
          <w:color w:val="000000"/>
          <w:sz w:val="24"/>
          <w:szCs w:val="24"/>
        </w:rPr>
        <w:t>2000</w:t>
      </w:r>
      <w:r w:rsidR="00B65FB6" w:rsidRPr="00FA05D9">
        <w:rPr>
          <w:rStyle w:val="FootnoteReference"/>
          <w:rFonts w:ascii="Times New Roman" w:eastAsia="Times New Roman" w:hAnsi="Times New Roman" w:cs="Times New Roman"/>
          <w:color w:val="000000"/>
          <w:sz w:val="24"/>
          <w:szCs w:val="24"/>
        </w:rPr>
        <w:footnoteReference w:id="12"/>
      </w:r>
      <w:r w:rsidR="00B65FB6" w:rsidRPr="00FA05D9">
        <w:rPr>
          <w:rFonts w:ascii="Times New Roman" w:eastAsia="Times New Roman" w:hAnsi="Times New Roman" w:cs="Times New Roman"/>
          <w:color w:val="000000"/>
          <w:sz w:val="24"/>
          <w:szCs w:val="24"/>
        </w:rPr>
        <w:t xml:space="preserve"> </w:t>
      </w:r>
      <w:r w:rsidR="00BA1206" w:rsidRPr="00FA05D9">
        <w:rPr>
          <w:rFonts w:ascii="Times New Roman" w:eastAsia="Times New Roman" w:hAnsi="Times New Roman" w:cs="Times New Roman"/>
          <w:color w:val="000000"/>
          <w:sz w:val="24"/>
          <w:szCs w:val="24"/>
        </w:rPr>
        <w:t xml:space="preserve">persons with disabilities placed in </w:t>
      </w:r>
      <w:r w:rsidRPr="00FA05D9">
        <w:rPr>
          <w:rFonts w:ascii="Times New Roman" w:eastAsia="Times New Roman" w:hAnsi="Times New Roman" w:cs="Times New Roman"/>
          <w:color w:val="000000"/>
          <w:sz w:val="24"/>
          <w:szCs w:val="24"/>
        </w:rPr>
        <w:t>residential care</w:t>
      </w:r>
      <w:r w:rsidR="00D3004B">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 xml:space="preserve"> the experts recommend the following types of community based services to advance deinstitutionalization:  </w:t>
      </w:r>
      <w:r w:rsidR="00BA1206" w:rsidRPr="00FA05D9">
        <w:rPr>
          <w:rFonts w:ascii="Times New Roman" w:eastAsia="Times New Roman" w:hAnsi="Times New Roman" w:cs="Times New Roman"/>
          <w:color w:val="000000"/>
          <w:sz w:val="24"/>
          <w:szCs w:val="24"/>
        </w:rPr>
        <w:t xml:space="preserve"> </w:t>
      </w:r>
    </w:p>
    <w:p w14:paraId="029BB887" w14:textId="5F28314F" w:rsidR="000D6393" w:rsidRPr="00FA05D9" w:rsidRDefault="00C163A1" w:rsidP="00CA4CDA">
      <w:pPr>
        <w:pStyle w:val="ListParagraph"/>
        <w:numPr>
          <w:ilvl w:val="0"/>
          <w:numId w:val="19"/>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Community home </w:t>
      </w:r>
      <w:r w:rsidR="000D6393" w:rsidRPr="00FA05D9">
        <w:rPr>
          <w:rFonts w:ascii="Times New Roman" w:eastAsia="Times New Roman" w:hAnsi="Times New Roman" w:cs="Times New Roman"/>
          <w:color w:val="000000"/>
          <w:sz w:val="24"/>
          <w:szCs w:val="24"/>
        </w:rPr>
        <w:t xml:space="preserve">services </w:t>
      </w:r>
      <w:r w:rsidR="000D6393" w:rsidRPr="00FA05D9">
        <w:rPr>
          <w:rFonts w:ascii="Times New Roman" w:hAnsi="Times New Roman" w:cs="Times New Roman"/>
          <w:color w:val="000000"/>
          <w:sz w:val="24"/>
          <w:szCs w:val="24"/>
        </w:rPr>
        <w:t>(community housing where 2 to 6 persons can live that need care 24/24 hours</w:t>
      </w:r>
      <w:r w:rsidR="00B65FB6" w:rsidRPr="00FA05D9">
        <w:rPr>
          <w:rFonts w:ascii="Times New Roman" w:hAnsi="Times New Roman" w:cs="Times New Roman"/>
          <w:color w:val="000000"/>
          <w:sz w:val="24"/>
          <w:szCs w:val="24"/>
        </w:rPr>
        <w:t xml:space="preserve">) </w:t>
      </w:r>
      <w:r w:rsidR="00B65FB6" w:rsidRPr="00FA05D9">
        <w:rPr>
          <w:rFonts w:ascii="Times New Roman" w:eastAsia="Times New Roman" w:hAnsi="Times New Roman" w:cs="Times New Roman"/>
          <w:color w:val="000000"/>
          <w:sz w:val="24"/>
          <w:szCs w:val="24"/>
        </w:rPr>
        <w:t>for</w:t>
      </w:r>
      <w:r w:rsidR="000D6393" w:rsidRPr="00FA05D9">
        <w:rPr>
          <w:rFonts w:ascii="Times New Roman" w:eastAsia="Times New Roman" w:hAnsi="Times New Roman" w:cs="Times New Roman"/>
          <w:color w:val="000000"/>
          <w:sz w:val="24"/>
          <w:szCs w:val="24"/>
        </w:rPr>
        <w:t xml:space="preserve"> </w:t>
      </w:r>
      <w:r w:rsidR="00D46707" w:rsidRPr="00FA05D9">
        <w:rPr>
          <w:rFonts w:ascii="Times New Roman" w:eastAsia="Times New Roman" w:hAnsi="Times New Roman" w:cs="Times New Roman"/>
          <w:color w:val="000000"/>
          <w:sz w:val="24"/>
          <w:szCs w:val="24"/>
        </w:rPr>
        <w:t>40%</w:t>
      </w:r>
      <w:r w:rsidR="00B65FB6" w:rsidRPr="00FA05D9">
        <w:rPr>
          <w:rFonts w:ascii="Times New Roman" w:eastAsia="Times New Roman" w:hAnsi="Times New Roman" w:cs="Times New Roman"/>
          <w:color w:val="000000"/>
          <w:sz w:val="24"/>
          <w:szCs w:val="24"/>
        </w:rPr>
        <w:t xml:space="preserve"> of the persons</w:t>
      </w:r>
      <w:r w:rsidR="000D6393" w:rsidRPr="00FA05D9">
        <w:rPr>
          <w:rFonts w:ascii="Times New Roman" w:eastAsia="Times New Roman" w:hAnsi="Times New Roman" w:cs="Times New Roman"/>
          <w:color w:val="000000"/>
          <w:sz w:val="24"/>
          <w:szCs w:val="24"/>
        </w:rPr>
        <w:t xml:space="preserve"> </w:t>
      </w:r>
      <w:r w:rsidR="00D46707" w:rsidRPr="00FA05D9">
        <w:rPr>
          <w:rFonts w:ascii="Times New Roman" w:eastAsia="Times New Roman" w:hAnsi="Times New Roman" w:cs="Times New Roman"/>
          <w:color w:val="000000"/>
          <w:sz w:val="24"/>
          <w:szCs w:val="24"/>
        </w:rPr>
        <w:t>with</w:t>
      </w:r>
      <w:r w:rsidR="00B65FB6" w:rsidRPr="00FA05D9">
        <w:rPr>
          <w:rFonts w:ascii="Times New Roman" w:eastAsia="Times New Roman" w:hAnsi="Times New Roman" w:cs="Times New Roman"/>
          <w:color w:val="000000"/>
          <w:sz w:val="24"/>
          <w:szCs w:val="24"/>
        </w:rPr>
        <w:t xml:space="preserve"> intelectual</w:t>
      </w:r>
      <w:r w:rsidR="00D46707" w:rsidRPr="00FA05D9">
        <w:rPr>
          <w:rFonts w:ascii="Times New Roman" w:eastAsia="Times New Roman" w:hAnsi="Times New Roman" w:cs="Times New Roman"/>
          <w:color w:val="000000"/>
          <w:sz w:val="24"/>
          <w:szCs w:val="24"/>
        </w:rPr>
        <w:t xml:space="preserve"> </w:t>
      </w:r>
      <w:r w:rsidR="00B65FB6" w:rsidRPr="00FA05D9">
        <w:rPr>
          <w:rFonts w:ascii="Times New Roman" w:eastAsia="Times New Roman" w:hAnsi="Times New Roman" w:cs="Times New Roman"/>
          <w:color w:val="000000"/>
          <w:sz w:val="24"/>
          <w:szCs w:val="24"/>
        </w:rPr>
        <w:t xml:space="preserve">and psychosocial </w:t>
      </w:r>
      <w:r w:rsidR="00D46707" w:rsidRPr="00FA05D9">
        <w:rPr>
          <w:rFonts w:ascii="Times New Roman" w:eastAsia="Times New Roman" w:hAnsi="Times New Roman" w:cs="Times New Roman"/>
          <w:color w:val="000000"/>
          <w:sz w:val="24"/>
          <w:szCs w:val="24"/>
        </w:rPr>
        <w:t xml:space="preserve">disabilities </w:t>
      </w:r>
      <w:r w:rsidR="000D6393" w:rsidRPr="00FA05D9">
        <w:rPr>
          <w:rFonts w:ascii="Times New Roman" w:eastAsia="Times New Roman" w:hAnsi="Times New Roman" w:cs="Times New Roman"/>
          <w:color w:val="000000"/>
          <w:sz w:val="24"/>
          <w:szCs w:val="24"/>
        </w:rPr>
        <w:t xml:space="preserve">from residential care. </w:t>
      </w:r>
      <w:r w:rsidR="00D46707" w:rsidRPr="00FA05D9">
        <w:rPr>
          <w:rFonts w:ascii="Times New Roman" w:eastAsia="Times New Roman" w:hAnsi="Times New Roman" w:cs="Times New Roman"/>
          <w:color w:val="000000"/>
          <w:sz w:val="24"/>
          <w:szCs w:val="24"/>
        </w:rPr>
        <w:t>Durng reported period</w:t>
      </w:r>
      <w:r w:rsidR="000D6393" w:rsidRPr="00FA05D9">
        <w:rPr>
          <w:rFonts w:ascii="Times New Roman" w:eastAsia="Times New Roman" w:hAnsi="Times New Roman" w:cs="Times New Roman"/>
          <w:color w:val="000000"/>
          <w:sz w:val="24"/>
          <w:szCs w:val="24"/>
        </w:rPr>
        <w:t>, three C</w:t>
      </w:r>
      <w:r w:rsidR="00D46707" w:rsidRPr="00FA05D9">
        <w:rPr>
          <w:rFonts w:ascii="Times New Roman" w:eastAsia="Times New Roman" w:hAnsi="Times New Roman" w:cs="Times New Roman"/>
          <w:color w:val="000000"/>
          <w:sz w:val="24"/>
          <w:szCs w:val="24"/>
        </w:rPr>
        <w:t>ommunity based servic</w:t>
      </w:r>
      <w:r w:rsidR="000D6393" w:rsidRPr="00FA05D9">
        <w:rPr>
          <w:rFonts w:ascii="Times New Roman" w:eastAsia="Times New Roman" w:hAnsi="Times New Roman" w:cs="Times New Roman"/>
          <w:color w:val="000000"/>
          <w:sz w:val="24"/>
          <w:szCs w:val="24"/>
        </w:rPr>
        <w:t xml:space="preserve">es </w:t>
      </w:r>
      <w:r w:rsidR="00D46707" w:rsidRPr="00FA05D9">
        <w:rPr>
          <w:rFonts w:ascii="Times New Roman" w:eastAsia="Times New Roman" w:hAnsi="Times New Roman" w:cs="Times New Roman"/>
          <w:color w:val="000000"/>
          <w:sz w:val="24"/>
          <w:szCs w:val="24"/>
        </w:rPr>
        <w:t xml:space="preserve">for 18 persons with disabilities </w:t>
      </w:r>
      <w:r w:rsidR="000D6393" w:rsidRPr="00FA05D9">
        <w:rPr>
          <w:rFonts w:ascii="Times New Roman" w:eastAsia="Times New Roman" w:hAnsi="Times New Roman" w:cs="Times New Roman"/>
          <w:color w:val="000000"/>
          <w:sz w:val="24"/>
          <w:szCs w:val="24"/>
        </w:rPr>
        <w:t xml:space="preserve">were developed from the state budget. </w:t>
      </w:r>
    </w:p>
    <w:p w14:paraId="2B02CDB7" w14:textId="23F87C0B" w:rsidR="00D46707" w:rsidRPr="00FA05D9" w:rsidRDefault="000D6393" w:rsidP="00CA4CDA">
      <w:pPr>
        <w:pStyle w:val="ListParagraph"/>
        <w:numPr>
          <w:ilvl w:val="0"/>
          <w:numId w:val="19"/>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Supported living services </w:t>
      </w:r>
      <w:r w:rsidRPr="00FA05D9">
        <w:rPr>
          <w:rFonts w:ascii="Times New Roman" w:hAnsi="Times New Roman" w:cs="Times New Roman"/>
          <w:color w:val="000000"/>
          <w:sz w:val="24"/>
          <w:szCs w:val="24"/>
        </w:rPr>
        <w:t xml:space="preserve">(housing </w:t>
      </w:r>
      <w:r w:rsidR="00B65FB6" w:rsidRPr="00FA05D9">
        <w:rPr>
          <w:rFonts w:ascii="Times New Roman" w:hAnsi="Times New Roman" w:cs="Times New Roman"/>
          <w:color w:val="000000"/>
          <w:sz w:val="24"/>
          <w:szCs w:val="24"/>
        </w:rPr>
        <w:t>servi</w:t>
      </w:r>
      <w:r w:rsidR="00D3004B">
        <w:rPr>
          <w:rFonts w:ascii="Times New Roman" w:hAnsi="Times New Roman" w:cs="Times New Roman"/>
          <w:color w:val="000000"/>
          <w:sz w:val="24"/>
          <w:szCs w:val="24"/>
        </w:rPr>
        <w:t>c</w:t>
      </w:r>
      <w:r w:rsidR="00B65FB6" w:rsidRPr="00FA05D9">
        <w:rPr>
          <w:rFonts w:ascii="Times New Roman" w:hAnsi="Times New Roman" w:cs="Times New Roman"/>
          <w:color w:val="000000"/>
          <w:sz w:val="24"/>
          <w:szCs w:val="24"/>
        </w:rPr>
        <w:t xml:space="preserve">es </w:t>
      </w:r>
      <w:r w:rsidRPr="00FA05D9">
        <w:rPr>
          <w:rFonts w:ascii="Times New Roman" w:hAnsi="Times New Roman" w:cs="Times New Roman"/>
          <w:color w:val="000000"/>
          <w:sz w:val="24"/>
          <w:szCs w:val="24"/>
        </w:rPr>
        <w:t>where could live from 2 to 6 persons with less support established based on individual needs of the service</w:t>
      </w:r>
      <w:r w:rsidR="00D3004B">
        <w:rPr>
          <w:rFonts w:ascii="Times New Roman" w:hAnsi="Times New Roman" w:cs="Times New Roman"/>
          <w:color w:val="000000"/>
          <w:sz w:val="24"/>
          <w:szCs w:val="24"/>
        </w:rPr>
        <w:t xml:space="preserve"> </w:t>
      </w:r>
      <w:r w:rsidRPr="00FA05D9">
        <w:rPr>
          <w:rFonts w:ascii="Times New Roman" w:hAnsi="Times New Roman" w:cs="Times New Roman"/>
          <w:color w:val="000000"/>
          <w:sz w:val="24"/>
          <w:szCs w:val="24"/>
        </w:rPr>
        <w:t xml:space="preserve">users) for </w:t>
      </w:r>
      <w:r w:rsidR="00B65FB6" w:rsidRPr="00FA05D9">
        <w:rPr>
          <w:rFonts w:ascii="Times New Roman" w:hAnsi="Times New Roman" w:cs="Times New Roman"/>
          <w:color w:val="000000"/>
          <w:sz w:val="24"/>
          <w:szCs w:val="24"/>
        </w:rPr>
        <w:t>30%</w:t>
      </w:r>
      <w:r w:rsidR="00D46707" w:rsidRPr="00FA05D9">
        <w:rPr>
          <w:rFonts w:ascii="Times New Roman" w:hAnsi="Times New Roman" w:cs="Times New Roman"/>
          <w:color w:val="000000"/>
          <w:sz w:val="24"/>
          <w:szCs w:val="24"/>
        </w:rPr>
        <w:t xml:space="preserve"> </w:t>
      </w:r>
      <w:r w:rsidR="00C10DDA" w:rsidRPr="00FA05D9">
        <w:rPr>
          <w:rFonts w:ascii="Times New Roman" w:hAnsi="Times New Roman" w:cs="Times New Roman"/>
          <w:color w:val="000000"/>
          <w:sz w:val="24"/>
          <w:szCs w:val="24"/>
        </w:rPr>
        <w:t xml:space="preserve">of </w:t>
      </w:r>
      <w:r w:rsidR="00D46707" w:rsidRPr="00FA05D9">
        <w:rPr>
          <w:rFonts w:ascii="Times New Roman" w:hAnsi="Times New Roman" w:cs="Times New Roman"/>
          <w:color w:val="000000"/>
          <w:sz w:val="24"/>
          <w:szCs w:val="24"/>
        </w:rPr>
        <w:t xml:space="preserve">persons with disabilities with high level of personal authonomy. </w:t>
      </w:r>
      <w:r w:rsidRPr="00FA05D9">
        <w:rPr>
          <w:rFonts w:ascii="Times New Roman" w:eastAsia="Times New Roman" w:hAnsi="Times New Roman" w:cs="Times New Roman"/>
          <w:color w:val="000000"/>
          <w:sz w:val="24"/>
          <w:szCs w:val="24"/>
        </w:rPr>
        <w:t xml:space="preserve"> </w:t>
      </w:r>
      <w:r w:rsidR="00D46707" w:rsidRPr="00FA05D9">
        <w:rPr>
          <w:rFonts w:ascii="Times New Roman" w:eastAsia="Times New Roman" w:hAnsi="Times New Roman" w:cs="Times New Roman"/>
          <w:color w:val="000000"/>
          <w:sz w:val="24"/>
          <w:szCs w:val="24"/>
        </w:rPr>
        <w:t xml:space="preserve">During reported period, 12 Supported living for 63 persons with disabilities were developed from the state budget. </w:t>
      </w:r>
    </w:p>
    <w:p w14:paraId="259AA194" w14:textId="0EBB6B65" w:rsidR="003B631C" w:rsidRPr="00FA05D9" w:rsidRDefault="00B65FB6" w:rsidP="00CA4CDA">
      <w:pPr>
        <w:pStyle w:val="ListParagraph"/>
        <w:numPr>
          <w:ilvl w:val="0"/>
          <w:numId w:val="19"/>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Supported living </w:t>
      </w:r>
      <w:r w:rsidR="00D3004B" w:rsidRPr="00FA05D9">
        <w:rPr>
          <w:rFonts w:ascii="Times New Roman" w:eastAsia="Times New Roman" w:hAnsi="Times New Roman" w:cs="Times New Roman"/>
          <w:color w:val="000000"/>
          <w:sz w:val="24"/>
          <w:szCs w:val="24"/>
        </w:rPr>
        <w:t>servi</w:t>
      </w:r>
      <w:r w:rsidR="00D3004B">
        <w:rPr>
          <w:rFonts w:ascii="Times New Roman" w:eastAsia="Times New Roman" w:hAnsi="Times New Roman" w:cs="Times New Roman"/>
          <w:color w:val="000000"/>
          <w:sz w:val="24"/>
          <w:szCs w:val="24"/>
        </w:rPr>
        <w:t>c</w:t>
      </w:r>
      <w:r w:rsidR="00D3004B" w:rsidRPr="00FA05D9">
        <w:rPr>
          <w:rFonts w:ascii="Times New Roman" w:eastAsia="Times New Roman" w:hAnsi="Times New Roman" w:cs="Times New Roman"/>
          <w:color w:val="000000"/>
          <w:sz w:val="24"/>
          <w:szCs w:val="24"/>
        </w:rPr>
        <w:t xml:space="preserve">es </w:t>
      </w:r>
      <w:r w:rsidR="00C10DDA" w:rsidRPr="00FA05D9">
        <w:rPr>
          <w:rFonts w:ascii="Times New Roman" w:eastAsia="Times New Roman" w:hAnsi="Times New Roman" w:cs="Times New Roman"/>
          <w:color w:val="000000"/>
          <w:sz w:val="24"/>
          <w:szCs w:val="24"/>
        </w:rPr>
        <w:t>combined with m</w:t>
      </w:r>
      <w:r w:rsidRPr="00FA05D9">
        <w:rPr>
          <w:rFonts w:ascii="Times New Roman" w:eastAsia="Times New Roman" w:hAnsi="Times New Roman" w:cs="Times New Roman"/>
          <w:color w:val="000000"/>
          <w:sz w:val="24"/>
          <w:szCs w:val="24"/>
        </w:rPr>
        <w:t>ental hea</w:t>
      </w:r>
      <w:r w:rsidR="00C10DDA" w:rsidRPr="00FA05D9">
        <w:rPr>
          <w:rFonts w:ascii="Times New Roman" w:eastAsia="Times New Roman" w:hAnsi="Times New Roman" w:cs="Times New Roman"/>
          <w:color w:val="000000"/>
          <w:sz w:val="24"/>
          <w:szCs w:val="24"/>
        </w:rPr>
        <w:t xml:space="preserve">lth services for 14% of the persons with psychosocial disabilities. This type of service is not developed yet. </w:t>
      </w:r>
    </w:p>
    <w:p w14:paraId="383568CF" w14:textId="77777777" w:rsidR="00C10DDA" w:rsidRPr="00FA05D9" w:rsidRDefault="00D46707" w:rsidP="00397586">
      <w:pPr>
        <w:pStyle w:val="ListParagraph"/>
        <w:numPr>
          <w:ilvl w:val="0"/>
          <w:numId w:val="19"/>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Support services for independent living and/or family reintegration </w:t>
      </w:r>
      <w:r w:rsidR="003B631C" w:rsidRPr="00FA05D9">
        <w:rPr>
          <w:rFonts w:ascii="Times New Roman" w:eastAsia="Times New Roman" w:hAnsi="Times New Roman" w:cs="Times New Roman"/>
          <w:color w:val="000000"/>
          <w:sz w:val="24"/>
          <w:szCs w:val="24"/>
        </w:rPr>
        <w:t xml:space="preserve">for </w:t>
      </w:r>
      <w:r w:rsidR="00D3004B">
        <w:rPr>
          <w:rFonts w:ascii="Times New Roman" w:eastAsia="Times New Roman" w:hAnsi="Times New Roman" w:cs="Times New Roman"/>
          <w:color w:val="000000"/>
          <w:sz w:val="24"/>
          <w:szCs w:val="24"/>
        </w:rPr>
        <w:t>a</w:t>
      </w:r>
      <w:r w:rsidRPr="00FA05D9">
        <w:rPr>
          <w:rFonts w:ascii="Times New Roman" w:eastAsia="Times New Roman" w:hAnsi="Times New Roman" w:cs="Times New Roman"/>
          <w:color w:val="000000"/>
          <w:sz w:val="24"/>
          <w:szCs w:val="24"/>
        </w:rPr>
        <w:t>bout 80 persons with disabilities</w:t>
      </w:r>
      <w:r w:rsidR="003B631C" w:rsidRPr="00FA05D9">
        <w:rPr>
          <w:rFonts w:ascii="Times New Roman" w:eastAsia="Times New Roman" w:hAnsi="Times New Roman" w:cs="Times New Roman"/>
          <w:color w:val="000000"/>
          <w:sz w:val="24"/>
          <w:szCs w:val="24"/>
        </w:rPr>
        <w:t xml:space="preserve"> (</w:t>
      </w:r>
      <w:r w:rsidR="00C10DDA" w:rsidRPr="00FA05D9">
        <w:rPr>
          <w:rFonts w:ascii="Times New Roman" w:eastAsia="Times New Roman" w:hAnsi="Times New Roman" w:cs="Times New Roman"/>
          <w:color w:val="000000"/>
          <w:sz w:val="24"/>
          <w:szCs w:val="24"/>
        </w:rPr>
        <w:t>9</w:t>
      </w:r>
      <w:r w:rsidR="003B631C" w:rsidRPr="00FA05D9">
        <w:rPr>
          <w:rFonts w:ascii="Times New Roman" w:eastAsia="Times New Roman" w:hAnsi="Times New Roman" w:cs="Times New Roman"/>
          <w:color w:val="000000"/>
          <w:sz w:val="24"/>
          <w:szCs w:val="24"/>
        </w:rPr>
        <w:t xml:space="preserve">%) of persons from residential care. During reported period, 10 persons have been transferred in community-based servies provided by local public authorites and 16 persons have been deinstitutionalized in their biological/extended families.  </w:t>
      </w:r>
      <w:r w:rsidRPr="00FA05D9">
        <w:rPr>
          <w:rFonts w:ascii="Times New Roman" w:eastAsia="Times New Roman" w:hAnsi="Times New Roman" w:cs="Times New Roman"/>
          <w:color w:val="000000"/>
          <w:sz w:val="24"/>
          <w:szCs w:val="24"/>
        </w:rPr>
        <w:t xml:space="preserve">  </w:t>
      </w:r>
    </w:p>
    <w:p w14:paraId="74028FF5" w14:textId="4713BA69" w:rsidR="00EC2270" w:rsidRPr="00FA05D9" w:rsidRDefault="00D3004B" w:rsidP="00D3004B">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In </w:t>
      </w:r>
      <w:r w:rsidR="00C10DDA" w:rsidRPr="00FA05D9">
        <w:rPr>
          <w:rFonts w:ascii="Times New Roman" w:eastAsia="Times New Roman" w:hAnsi="Times New Roman" w:cs="Times New Roman"/>
          <w:color w:val="000000"/>
          <w:sz w:val="24"/>
          <w:szCs w:val="24"/>
        </w:rPr>
        <w:t xml:space="preserve">total about 400 persons with intellectual and psychosocial disabilities, including children </w:t>
      </w:r>
      <w:r w:rsidR="00397586" w:rsidRPr="00FA05D9">
        <w:rPr>
          <w:rFonts w:ascii="Times New Roman" w:eastAsia="Times New Roman" w:hAnsi="Times New Roman" w:cs="Times New Roman"/>
          <w:color w:val="000000"/>
          <w:sz w:val="24"/>
          <w:szCs w:val="24"/>
        </w:rPr>
        <w:t xml:space="preserve">were deinstitutionalized during 2009-2019 </w:t>
      </w:r>
      <w:r w:rsidR="000E64BB" w:rsidRPr="00FA05D9">
        <w:rPr>
          <w:rFonts w:ascii="Times New Roman" w:eastAsia="Times New Roman" w:hAnsi="Times New Roman" w:cs="Times New Roman"/>
          <w:color w:val="000000"/>
          <w:sz w:val="24"/>
          <w:szCs w:val="24"/>
        </w:rPr>
        <w:t>w</w:t>
      </w:r>
      <w:r w:rsidR="00BA1206" w:rsidRPr="00FA05D9">
        <w:rPr>
          <w:rFonts w:ascii="Times New Roman" w:eastAsia="Times New Roman" w:hAnsi="Times New Roman" w:cs="Times New Roman"/>
          <w:color w:val="000000"/>
          <w:sz w:val="24"/>
          <w:szCs w:val="24"/>
        </w:rPr>
        <w:t>ith the support of Keystone Moldova</w:t>
      </w:r>
      <w:r w:rsidR="000E64BB" w:rsidRPr="00FA05D9">
        <w:rPr>
          <w:rFonts w:ascii="Times New Roman" w:eastAsia="Times New Roman" w:hAnsi="Times New Roman" w:cs="Times New Roman"/>
          <w:color w:val="000000"/>
          <w:sz w:val="24"/>
          <w:szCs w:val="24"/>
        </w:rPr>
        <w:t xml:space="preserve">, other CSOs </w:t>
      </w:r>
      <w:r w:rsidR="00BA1206" w:rsidRPr="00FA05D9">
        <w:rPr>
          <w:rFonts w:ascii="Times New Roman" w:eastAsia="Times New Roman" w:hAnsi="Times New Roman" w:cs="Times New Roman"/>
          <w:color w:val="000000"/>
          <w:sz w:val="24"/>
          <w:szCs w:val="24"/>
        </w:rPr>
        <w:t>and the involvement of local public authorities</w:t>
      </w:r>
      <w:r w:rsidR="000E64BB" w:rsidRPr="00FA05D9">
        <w:rPr>
          <w:rFonts w:ascii="Times New Roman" w:eastAsia="Times New Roman" w:hAnsi="Times New Roman" w:cs="Times New Roman"/>
          <w:color w:val="000000"/>
          <w:sz w:val="24"/>
          <w:szCs w:val="24"/>
        </w:rPr>
        <w:t xml:space="preserve">.  In </w:t>
      </w:r>
      <w:r w:rsidR="003D19B7" w:rsidRPr="00FA05D9">
        <w:rPr>
          <w:rFonts w:ascii="Times New Roman" w:eastAsia="Times New Roman" w:hAnsi="Times New Roman" w:cs="Times New Roman"/>
          <w:color w:val="000000"/>
          <w:sz w:val="24"/>
          <w:szCs w:val="24"/>
        </w:rPr>
        <w:t>2019,</w:t>
      </w:r>
      <w:r w:rsidR="000E64BB" w:rsidRPr="00FA05D9">
        <w:rPr>
          <w:rFonts w:ascii="Times New Roman" w:eastAsia="Times New Roman" w:hAnsi="Times New Roman" w:cs="Times New Roman"/>
          <w:color w:val="000000"/>
          <w:sz w:val="24"/>
          <w:szCs w:val="24"/>
        </w:rPr>
        <w:t xml:space="preserve"> all six residential institutions under administration </w:t>
      </w:r>
      <w:r w:rsidR="003D19B7" w:rsidRPr="00FA05D9">
        <w:rPr>
          <w:rFonts w:ascii="Times New Roman" w:eastAsia="Times New Roman" w:hAnsi="Times New Roman" w:cs="Times New Roman"/>
          <w:color w:val="000000"/>
          <w:sz w:val="24"/>
          <w:szCs w:val="24"/>
        </w:rPr>
        <w:t>of NASA</w:t>
      </w:r>
      <w:r w:rsidR="000E64BB" w:rsidRPr="00FA05D9">
        <w:rPr>
          <w:rFonts w:ascii="Times New Roman" w:eastAsia="Times New Roman" w:hAnsi="Times New Roman" w:cs="Times New Roman"/>
          <w:color w:val="000000"/>
          <w:sz w:val="24"/>
          <w:szCs w:val="24"/>
        </w:rPr>
        <w:t xml:space="preserve"> have established Partnership Agreements with 10 CSOs on implementation deinstitutionalization reform and providing support to 100 persons with disability in the process of deinstitutionalization. </w:t>
      </w:r>
    </w:p>
    <w:p w14:paraId="2159A424" w14:textId="77777777" w:rsidR="00D3004B" w:rsidRDefault="00D3004B" w:rsidP="00D3004B">
      <w:pPr>
        <w:pBdr>
          <w:top w:val="nil"/>
          <w:left w:val="nil"/>
          <w:bottom w:val="nil"/>
          <w:right w:val="nil"/>
          <w:between w:val="nil"/>
        </w:pBdr>
        <w:jc w:val="both"/>
        <w:rPr>
          <w:rFonts w:ascii="Times New Roman" w:eastAsia="Times New Roman" w:hAnsi="Times New Roman" w:cs="Times New Roman"/>
          <w:color w:val="000000"/>
          <w:sz w:val="24"/>
          <w:szCs w:val="24"/>
        </w:rPr>
      </w:pPr>
    </w:p>
    <w:p w14:paraId="06FAAF8E" w14:textId="5C684BA2" w:rsidR="006671A8" w:rsidRPr="00FA05D9" w:rsidRDefault="00DA1D71" w:rsidP="00D3004B">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To </w:t>
      </w:r>
      <w:r w:rsidR="00D3004B" w:rsidRPr="00FA05D9">
        <w:rPr>
          <w:rFonts w:ascii="Times New Roman" w:eastAsia="Times New Roman" w:hAnsi="Times New Roman" w:cs="Times New Roman"/>
          <w:color w:val="000000"/>
          <w:sz w:val="24"/>
          <w:szCs w:val="24"/>
        </w:rPr>
        <w:t>redu</w:t>
      </w:r>
      <w:r w:rsidR="00D3004B">
        <w:rPr>
          <w:rFonts w:ascii="Times New Roman" w:eastAsia="Times New Roman" w:hAnsi="Times New Roman" w:cs="Times New Roman"/>
          <w:color w:val="000000"/>
          <w:sz w:val="24"/>
          <w:szCs w:val="24"/>
        </w:rPr>
        <w:t>c</w:t>
      </w:r>
      <w:r w:rsidR="00D3004B" w:rsidRPr="00FA05D9">
        <w:rPr>
          <w:rFonts w:ascii="Times New Roman" w:eastAsia="Times New Roman" w:hAnsi="Times New Roman" w:cs="Times New Roman"/>
          <w:color w:val="000000"/>
          <w:sz w:val="24"/>
          <w:szCs w:val="24"/>
        </w:rPr>
        <w:t xml:space="preserve">e </w:t>
      </w:r>
      <w:r w:rsidRPr="00FA05D9">
        <w:rPr>
          <w:rFonts w:ascii="Times New Roman" w:eastAsia="Times New Roman" w:hAnsi="Times New Roman" w:cs="Times New Roman"/>
          <w:color w:val="000000"/>
          <w:sz w:val="24"/>
          <w:szCs w:val="24"/>
        </w:rPr>
        <w:t xml:space="preserve">the number of </w:t>
      </w:r>
      <w:r w:rsidR="00D3004B">
        <w:rPr>
          <w:rFonts w:ascii="Times New Roman" w:eastAsia="Times New Roman" w:hAnsi="Times New Roman" w:cs="Times New Roman"/>
          <w:color w:val="000000"/>
          <w:sz w:val="24"/>
          <w:szCs w:val="24"/>
        </w:rPr>
        <w:t>admissions</w:t>
      </w:r>
      <w:r w:rsidR="00D3004B"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in residential care and to advance deinstitutionalization with support </w:t>
      </w:r>
      <w:r w:rsidR="00D3004B" w:rsidRPr="00FA05D9">
        <w:rPr>
          <w:rFonts w:ascii="Times New Roman" w:eastAsia="Times New Roman" w:hAnsi="Times New Roman" w:cs="Times New Roman"/>
          <w:color w:val="000000"/>
          <w:sz w:val="24"/>
          <w:szCs w:val="24"/>
        </w:rPr>
        <w:t>servi</w:t>
      </w:r>
      <w:r w:rsidR="00D3004B">
        <w:rPr>
          <w:rFonts w:ascii="Times New Roman" w:eastAsia="Times New Roman" w:hAnsi="Times New Roman" w:cs="Times New Roman"/>
          <w:color w:val="000000"/>
          <w:sz w:val="24"/>
          <w:szCs w:val="24"/>
        </w:rPr>
        <w:t>c</w:t>
      </w:r>
      <w:r w:rsidR="00D3004B" w:rsidRPr="00FA05D9">
        <w:rPr>
          <w:rFonts w:ascii="Times New Roman" w:eastAsia="Times New Roman" w:hAnsi="Times New Roman" w:cs="Times New Roman"/>
          <w:color w:val="000000"/>
          <w:sz w:val="24"/>
          <w:szCs w:val="24"/>
        </w:rPr>
        <w:t xml:space="preserve">es </w:t>
      </w:r>
      <w:r w:rsidRPr="00FA05D9">
        <w:rPr>
          <w:rFonts w:ascii="Times New Roman" w:eastAsia="Times New Roman" w:hAnsi="Times New Roman" w:cs="Times New Roman"/>
          <w:color w:val="000000"/>
          <w:sz w:val="24"/>
          <w:szCs w:val="24"/>
        </w:rPr>
        <w:t>at community level</w:t>
      </w:r>
      <w:r w:rsidR="00397586" w:rsidRPr="00FA05D9">
        <w:rPr>
          <w:rFonts w:ascii="Times New Roman" w:eastAsia="Times New Roman" w:hAnsi="Times New Roman" w:cs="Times New Roman"/>
          <w:color w:val="000000"/>
          <w:sz w:val="24"/>
          <w:szCs w:val="24"/>
        </w:rPr>
        <w:t>, the</w:t>
      </w:r>
      <w:r w:rsidRPr="00FA05D9">
        <w:rPr>
          <w:rFonts w:ascii="Times New Roman" w:eastAsia="Times New Roman" w:hAnsi="Times New Roman" w:cs="Times New Roman"/>
          <w:color w:val="000000"/>
          <w:sz w:val="24"/>
          <w:szCs w:val="24"/>
        </w:rPr>
        <w:t xml:space="preserve"> </w:t>
      </w:r>
      <w:r w:rsidR="00BA1206" w:rsidRPr="00FA05D9">
        <w:rPr>
          <w:rFonts w:ascii="Times New Roman" w:eastAsia="Times New Roman" w:hAnsi="Times New Roman" w:cs="Times New Roman"/>
          <w:color w:val="000000"/>
          <w:sz w:val="24"/>
          <w:szCs w:val="24"/>
        </w:rPr>
        <w:t xml:space="preserve">multisectoral working groups (for adults and children) on the examination of placement applications, prevention of institutionalization and </w:t>
      </w:r>
      <w:r w:rsidRPr="00FA05D9">
        <w:rPr>
          <w:rFonts w:ascii="Times New Roman" w:eastAsia="Times New Roman" w:hAnsi="Times New Roman" w:cs="Times New Roman"/>
          <w:color w:val="000000"/>
          <w:sz w:val="24"/>
          <w:szCs w:val="24"/>
        </w:rPr>
        <w:t xml:space="preserve">deinstitutionalization were </w:t>
      </w:r>
      <w:r w:rsidR="00397586" w:rsidRPr="00FA05D9">
        <w:rPr>
          <w:rFonts w:ascii="Times New Roman" w:eastAsia="Times New Roman" w:hAnsi="Times New Roman" w:cs="Times New Roman"/>
          <w:color w:val="000000"/>
          <w:sz w:val="24"/>
          <w:szCs w:val="24"/>
        </w:rPr>
        <w:t>e</w:t>
      </w:r>
      <w:r w:rsidRPr="00FA05D9">
        <w:rPr>
          <w:rFonts w:ascii="Times New Roman" w:eastAsia="Times New Roman" w:hAnsi="Times New Roman" w:cs="Times New Roman"/>
          <w:color w:val="000000"/>
          <w:sz w:val="24"/>
          <w:szCs w:val="24"/>
        </w:rPr>
        <w:t>stabilshed at the MHLSP level</w:t>
      </w:r>
      <w:r w:rsidR="00BA1206" w:rsidRPr="00FA05D9">
        <w:rPr>
          <w:rFonts w:ascii="Times New Roman" w:eastAsia="Times New Roman" w:hAnsi="Times New Roman" w:cs="Times New Roman"/>
          <w:color w:val="000000"/>
          <w:sz w:val="24"/>
          <w:szCs w:val="24"/>
        </w:rPr>
        <w:t>. The members of the working groups are the representatives of the responsible public authorities (</w:t>
      </w:r>
      <w:r w:rsidRPr="00FA05D9">
        <w:rPr>
          <w:rFonts w:ascii="Times New Roman" w:eastAsia="Times New Roman" w:hAnsi="Times New Roman" w:cs="Times New Roman"/>
          <w:sz w:val="24"/>
          <w:szCs w:val="24"/>
        </w:rPr>
        <w:t>NASA</w:t>
      </w:r>
      <w:r w:rsidR="00BA1206" w:rsidRPr="00FA05D9">
        <w:rPr>
          <w:rFonts w:ascii="Times New Roman" w:eastAsia="Times New Roman" w:hAnsi="Times New Roman" w:cs="Times New Roman"/>
          <w:color w:val="000000"/>
          <w:sz w:val="24"/>
          <w:szCs w:val="24"/>
        </w:rPr>
        <w:t xml:space="preserve">, </w:t>
      </w:r>
      <w:r w:rsidR="009040C5" w:rsidRPr="00FA05D9">
        <w:rPr>
          <w:rFonts w:ascii="Times New Roman" w:eastAsia="Times New Roman" w:hAnsi="Times New Roman" w:cs="Times New Roman"/>
          <w:color w:val="000000"/>
          <w:sz w:val="24"/>
          <w:szCs w:val="24"/>
        </w:rPr>
        <w:t>MHLSP</w:t>
      </w:r>
      <w:r w:rsidR="00BA1206" w:rsidRPr="00FA05D9">
        <w:rPr>
          <w:rFonts w:ascii="Times New Roman" w:eastAsia="Times New Roman" w:hAnsi="Times New Roman" w:cs="Times New Roman"/>
          <w:color w:val="000000"/>
          <w:sz w:val="24"/>
          <w:szCs w:val="24"/>
        </w:rPr>
        <w:t xml:space="preserve">) and of the civil society (Keystone Moldova, </w:t>
      </w:r>
      <w:r w:rsidR="00187E4E" w:rsidRPr="00FA05D9">
        <w:rPr>
          <w:rFonts w:ascii="Times New Roman" w:eastAsia="Times New Roman" w:hAnsi="Times New Roman" w:cs="Times New Roman"/>
          <w:color w:val="000000"/>
          <w:sz w:val="24"/>
          <w:szCs w:val="24"/>
        </w:rPr>
        <w:t>IDOM</w:t>
      </w:r>
      <w:r w:rsidR="00BA1206" w:rsidRPr="00FA05D9">
        <w:rPr>
          <w:rFonts w:ascii="Times New Roman" w:eastAsia="Times New Roman" w:hAnsi="Times New Roman" w:cs="Times New Roman"/>
          <w:color w:val="000000"/>
          <w:sz w:val="24"/>
          <w:szCs w:val="24"/>
        </w:rPr>
        <w:t xml:space="preserve">, </w:t>
      </w:r>
      <w:r w:rsidR="00187E4E" w:rsidRPr="00FA05D9">
        <w:rPr>
          <w:rFonts w:ascii="Times New Roman" w:eastAsia="Times New Roman" w:hAnsi="Times New Roman" w:cs="Times New Roman"/>
          <w:color w:val="000000"/>
          <w:sz w:val="24"/>
          <w:szCs w:val="24"/>
        </w:rPr>
        <w:t xml:space="preserve">People in Need, </w:t>
      </w:r>
      <w:r w:rsidR="00BA1206" w:rsidRPr="00FA05D9">
        <w:rPr>
          <w:rFonts w:ascii="Times New Roman" w:eastAsia="Times New Roman" w:hAnsi="Times New Roman" w:cs="Times New Roman"/>
          <w:color w:val="000000"/>
          <w:sz w:val="24"/>
          <w:szCs w:val="24"/>
        </w:rPr>
        <w:t>CCF Moldova)</w:t>
      </w:r>
      <w:r w:rsidRPr="00FA05D9">
        <w:rPr>
          <w:rFonts w:ascii="Times New Roman" w:eastAsia="Times New Roman" w:hAnsi="Times New Roman" w:cs="Times New Roman"/>
          <w:color w:val="000000"/>
          <w:sz w:val="24"/>
          <w:szCs w:val="24"/>
        </w:rPr>
        <w:t xml:space="preserve">. </w:t>
      </w:r>
      <w:r w:rsidR="00BA1206" w:rsidRPr="00FA05D9">
        <w:rPr>
          <w:rFonts w:ascii="Times New Roman" w:eastAsia="Times New Roman" w:hAnsi="Times New Roman" w:cs="Times New Roman"/>
          <w:color w:val="000000"/>
          <w:sz w:val="24"/>
          <w:szCs w:val="24"/>
        </w:rPr>
        <w:t xml:space="preserve">The </w:t>
      </w:r>
      <w:r w:rsidRPr="00FA05D9">
        <w:rPr>
          <w:rFonts w:ascii="Times New Roman" w:eastAsia="Times New Roman" w:hAnsi="Times New Roman" w:cs="Times New Roman"/>
          <w:color w:val="000000"/>
          <w:sz w:val="24"/>
          <w:szCs w:val="24"/>
        </w:rPr>
        <w:t xml:space="preserve">institutionalization </w:t>
      </w:r>
      <w:r w:rsidR="00BA1206" w:rsidRPr="00FA05D9">
        <w:rPr>
          <w:rFonts w:ascii="Times New Roman" w:eastAsia="Times New Roman" w:hAnsi="Times New Roman" w:cs="Times New Roman"/>
          <w:color w:val="000000"/>
          <w:sz w:val="24"/>
          <w:szCs w:val="24"/>
        </w:rPr>
        <w:t xml:space="preserve">is accepted only in cases when there are no alternative solutions and when the life and health of the adult or child with disabilities is </w:t>
      </w:r>
      <w:r w:rsidRPr="00FA05D9">
        <w:rPr>
          <w:rFonts w:ascii="Times New Roman" w:eastAsia="Times New Roman" w:hAnsi="Times New Roman" w:cs="Times New Roman"/>
          <w:color w:val="000000"/>
          <w:sz w:val="24"/>
          <w:szCs w:val="24"/>
        </w:rPr>
        <w:t>in a higher risk</w:t>
      </w:r>
      <w:r w:rsidR="00BA1206" w:rsidRPr="00FA05D9">
        <w:rPr>
          <w:rFonts w:ascii="Times New Roman" w:eastAsia="Times New Roman" w:hAnsi="Times New Roman" w:cs="Times New Roman"/>
          <w:color w:val="000000"/>
          <w:sz w:val="24"/>
          <w:szCs w:val="24"/>
        </w:rPr>
        <w:t xml:space="preserve">, and the placement period is </w:t>
      </w:r>
      <w:r w:rsidRPr="00FA05D9">
        <w:rPr>
          <w:rFonts w:ascii="Times New Roman" w:eastAsia="Times New Roman" w:hAnsi="Times New Roman" w:cs="Times New Roman"/>
          <w:color w:val="000000"/>
          <w:sz w:val="24"/>
          <w:szCs w:val="24"/>
        </w:rPr>
        <w:t xml:space="preserve">temporary </w:t>
      </w:r>
      <w:r w:rsidR="00BA1206" w:rsidRPr="00FA05D9">
        <w:rPr>
          <w:rFonts w:ascii="Times New Roman" w:eastAsia="Times New Roman" w:hAnsi="Times New Roman" w:cs="Times New Roman"/>
          <w:color w:val="000000"/>
          <w:sz w:val="24"/>
          <w:szCs w:val="24"/>
        </w:rPr>
        <w:t xml:space="preserve">(from 6 months to a maximum of </w:t>
      </w:r>
      <w:r w:rsidR="00397586" w:rsidRPr="00FA05D9">
        <w:rPr>
          <w:rFonts w:ascii="Times New Roman" w:eastAsia="Times New Roman" w:hAnsi="Times New Roman" w:cs="Times New Roman"/>
          <w:color w:val="000000"/>
          <w:sz w:val="24"/>
          <w:szCs w:val="24"/>
        </w:rPr>
        <w:t>one</w:t>
      </w:r>
      <w:r w:rsidR="00BA1206" w:rsidRPr="00FA05D9">
        <w:rPr>
          <w:rFonts w:ascii="Times New Roman" w:eastAsia="Times New Roman" w:hAnsi="Times New Roman" w:cs="Times New Roman"/>
          <w:color w:val="000000"/>
          <w:sz w:val="24"/>
          <w:szCs w:val="24"/>
        </w:rPr>
        <w:t xml:space="preserve"> year). During the placement period, the local public administration is responsible for taking concrete measures and identifying social services as an alternative to residential care. Regarding the activity of the mentioned groups, we note that, during the reference period, 91 placement requests were received for examination, including 37 files for placement </w:t>
      </w:r>
      <w:r w:rsidRPr="00FA05D9">
        <w:rPr>
          <w:rFonts w:ascii="Times New Roman" w:eastAsia="Times New Roman" w:hAnsi="Times New Roman" w:cs="Times New Roman"/>
          <w:color w:val="000000"/>
          <w:sz w:val="24"/>
          <w:szCs w:val="24"/>
        </w:rPr>
        <w:t xml:space="preserve">of persons with intellectual and psychosocial disabilities </w:t>
      </w:r>
      <w:r w:rsidR="00BA1206" w:rsidRPr="00FA05D9">
        <w:rPr>
          <w:rFonts w:ascii="Times New Roman" w:eastAsia="Times New Roman" w:hAnsi="Times New Roman" w:cs="Times New Roman"/>
          <w:color w:val="000000"/>
          <w:sz w:val="24"/>
          <w:szCs w:val="24"/>
        </w:rPr>
        <w:t xml:space="preserve">in institutions </w:t>
      </w:r>
      <w:r w:rsidRPr="00FA05D9">
        <w:rPr>
          <w:rFonts w:ascii="Times New Roman" w:eastAsia="Times New Roman" w:hAnsi="Times New Roman" w:cs="Times New Roman"/>
          <w:color w:val="000000"/>
          <w:sz w:val="24"/>
          <w:szCs w:val="24"/>
        </w:rPr>
        <w:t xml:space="preserve">for adults, </w:t>
      </w:r>
      <w:r w:rsidR="00BA1206" w:rsidRPr="00FA05D9">
        <w:rPr>
          <w:rFonts w:ascii="Times New Roman" w:eastAsia="Times New Roman" w:hAnsi="Times New Roman" w:cs="Times New Roman"/>
          <w:color w:val="000000"/>
          <w:sz w:val="24"/>
          <w:szCs w:val="24"/>
        </w:rPr>
        <w:t xml:space="preserve">44 files - for </w:t>
      </w:r>
      <w:r w:rsidR="00397586" w:rsidRPr="00FA05D9">
        <w:rPr>
          <w:rFonts w:ascii="Times New Roman" w:eastAsia="Times New Roman" w:hAnsi="Times New Roman" w:cs="Times New Roman"/>
          <w:color w:val="000000"/>
          <w:sz w:val="24"/>
          <w:szCs w:val="24"/>
        </w:rPr>
        <w:t>i</w:t>
      </w:r>
      <w:r w:rsidR="00DF2591" w:rsidRPr="00FA05D9">
        <w:rPr>
          <w:rFonts w:ascii="Times New Roman" w:eastAsia="Times New Roman" w:hAnsi="Times New Roman" w:cs="Times New Roman"/>
          <w:color w:val="000000"/>
          <w:sz w:val="24"/>
          <w:szCs w:val="24"/>
        </w:rPr>
        <w:t>nstitutionalization of elderly people, including with physical and sensorial disabilites</w:t>
      </w:r>
      <w:r w:rsidR="00BA1206" w:rsidRPr="00FA05D9">
        <w:rPr>
          <w:rFonts w:ascii="Times New Roman" w:eastAsia="Times New Roman" w:hAnsi="Times New Roman" w:cs="Times New Roman"/>
          <w:color w:val="000000"/>
          <w:sz w:val="24"/>
          <w:szCs w:val="24"/>
        </w:rPr>
        <w:t xml:space="preserve"> and 10 requests for </w:t>
      </w:r>
      <w:r w:rsidR="00DF2591" w:rsidRPr="00FA05D9">
        <w:rPr>
          <w:rFonts w:ascii="Times New Roman" w:eastAsia="Times New Roman" w:hAnsi="Times New Roman" w:cs="Times New Roman"/>
          <w:color w:val="000000"/>
          <w:sz w:val="24"/>
          <w:szCs w:val="24"/>
        </w:rPr>
        <w:t xml:space="preserve">temporary institutionalization </w:t>
      </w:r>
      <w:r w:rsidR="00BA1206" w:rsidRPr="00FA05D9">
        <w:rPr>
          <w:rFonts w:ascii="Times New Roman" w:eastAsia="Times New Roman" w:hAnsi="Times New Roman" w:cs="Times New Roman"/>
          <w:color w:val="000000"/>
          <w:sz w:val="24"/>
          <w:szCs w:val="24"/>
        </w:rPr>
        <w:t>of children</w:t>
      </w:r>
      <w:r w:rsidR="00DF2591" w:rsidRPr="00FA05D9">
        <w:rPr>
          <w:rFonts w:ascii="Times New Roman" w:eastAsia="Times New Roman" w:hAnsi="Times New Roman" w:cs="Times New Roman"/>
          <w:color w:val="000000"/>
          <w:sz w:val="24"/>
          <w:szCs w:val="24"/>
        </w:rPr>
        <w:t xml:space="preserve"> with disabilites</w:t>
      </w:r>
      <w:r w:rsidR="00BA1206" w:rsidRPr="00FA05D9">
        <w:rPr>
          <w:rFonts w:ascii="Times New Roman" w:eastAsia="Times New Roman" w:hAnsi="Times New Roman" w:cs="Times New Roman"/>
          <w:color w:val="000000"/>
          <w:sz w:val="24"/>
          <w:szCs w:val="24"/>
        </w:rPr>
        <w:t xml:space="preserve">. In 47 cases </w:t>
      </w:r>
      <w:r w:rsidR="00DF2591" w:rsidRPr="00FA05D9">
        <w:rPr>
          <w:rFonts w:ascii="Times New Roman" w:eastAsia="Times New Roman" w:hAnsi="Times New Roman" w:cs="Times New Roman"/>
          <w:color w:val="000000"/>
          <w:sz w:val="24"/>
          <w:szCs w:val="24"/>
        </w:rPr>
        <w:t xml:space="preserve">(51.6%) </w:t>
      </w:r>
      <w:r w:rsidR="00BA1206" w:rsidRPr="00FA05D9">
        <w:rPr>
          <w:rFonts w:ascii="Times New Roman" w:eastAsia="Times New Roman" w:hAnsi="Times New Roman" w:cs="Times New Roman"/>
          <w:color w:val="000000"/>
          <w:sz w:val="24"/>
          <w:szCs w:val="24"/>
        </w:rPr>
        <w:t xml:space="preserve">(out of 91 registered cases) institutionalization was prevented, including for 26 adults with </w:t>
      </w:r>
      <w:r w:rsidR="00DF2591" w:rsidRPr="00FA05D9">
        <w:rPr>
          <w:rFonts w:ascii="Times New Roman" w:eastAsia="Times New Roman" w:hAnsi="Times New Roman" w:cs="Times New Roman"/>
          <w:color w:val="000000"/>
          <w:sz w:val="24"/>
          <w:szCs w:val="24"/>
        </w:rPr>
        <w:t xml:space="preserve">intellectual and psychosocial </w:t>
      </w:r>
      <w:r w:rsidR="00BA1206" w:rsidRPr="00FA05D9">
        <w:rPr>
          <w:rFonts w:ascii="Times New Roman" w:eastAsia="Times New Roman" w:hAnsi="Times New Roman" w:cs="Times New Roman"/>
          <w:color w:val="000000"/>
          <w:sz w:val="24"/>
          <w:szCs w:val="24"/>
        </w:rPr>
        <w:t xml:space="preserve">disabilities, 7 children with disabilities and 14 cases for the elderly and people with </w:t>
      </w:r>
      <w:r w:rsidR="00DF2591" w:rsidRPr="00FA05D9">
        <w:rPr>
          <w:rFonts w:ascii="Times New Roman" w:eastAsia="Times New Roman" w:hAnsi="Times New Roman" w:cs="Times New Roman"/>
          <w:color w:val="000000"/>
          <w:sz w:val="24"/>
          <w:szCs w:val="24"/>
        </w:rPr>
        <w:t xml:space="preserve">physical </w:t>
      </w:r>
      <w:r w:rsidR="00BA1206" w:rsidRPr="00FA05D9">
        <w:rPr>
          <w:rFonts w:ascii="Times New Roman" w:eastAsia="Times New Roman" w:hAnsi="Times New Roman" w:cs="Times New Roman"/>
          <w:color w:val="000000"/>
          <w:sz w:val="24"/>
          <w:szCs w:val="24"/>
        </w:rPr>
        <w:t>disabilities</w:t>
      </w:r>
      <w:r w:rsidR="00DF2591" w:rsidRPr="00FA05D9">
        <w:rPr>
          <w:rFonts w:ascii="Times New Roman" w:eastAsia="Times New Roman" w:hAnsi="Times New Roman" w:cs="Times New Roman"/>
          <w:color w:val="000000"/>
          <w:sz w:val="24"/>
          <w:szCs w:val="24"/>
        </w:rPr>
        <w:t xml:space="preserve">. </w:t>
      </w:r>
    </w:p>
    <w:p w14:paraId="5A2D9015" w14:textId="77777777" w:rsidR="00E719B6" w:rsidRDefault="00E719B6" w:rsidP="00E719B6">
      <w:pPr>
        <w:pBdr>
          <w:top w:val="nil"/>
          <w:left w:val="nil"/>
          <w:bottom w:val="nil"/>
          <w:right w:val="nil"/>
          <w:between w:val="nil"/>
        </w:pBdr>
        <w:jc w:val="both"/>
        <w:rPr>
          <w:rFonts w:ascii="Times New Roman" w:eastAsia="Times New Roman" w:hAnsi="Times New Roman" w:cs="Times New Roman"/>
          <w:color w:val="000000"/>
          <w:sz w:val="24"/>
          <w:szCs w:val="24"/>
        </w:rPr>
      </w:pPr>
    </w:p>
    <w:p w14:paraId="20FD69FF" w14:textId="7DD68D43" w:rsidR="004D13FD" w:rsidRPr="00FA05D9" w:rsidRDefault="00DA1D71" w:rsidP="00E719B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To prevent institutionalization and facilitate the inclusion of persons with disab</w:t>
      </w:r>
      <w:r w:rsidR="00E719B6">
        <w:rPr>
          <w:rFonts w:ascii="Times New Roman" w:eastAsia="Times New Roman" w:hAnsi="Times New Roman" w:cs="Times New Roman"/>
          <w:color w:val="000000"/>
          <w:sz w:val="24"/>
          <w:szCs w:val="24"/>
        </w:rPr>
        <w:t>i</w:t>
      </w:r>
      <w:r w:rsidRPr="00FA05D9">
        <w:rPr>
          <w:rFonts w:ascii="Times New Roman" w:eastAsia="Times New Roman" w:hAnsi="Times New Roman" w:cs="Times New Roman"/>
          <w:color w:val="000000"/>
          <w:sz w:val="24"/>
          <w:szCs w:val="24"/>
        </w:rPr>
        <w:t>lit</w:t>
      </w:r>
      <w:r w:rsidR="00E719B6">
        <w:rPr>
          <w:rFonts w:ascii="Times New Roman" w:eastAsia="Times New Roman" w:hAnsi="Times New Roman" w:cs="Times New Roman"/>
          <w:color w:val="000000"/>
          <w:sz w:val="24"/>
          <w:szCs w:val="24"/>
        </w:rPr>
        <w:t>i</w:t>
      </w:r>
      <w:r w:rsidRPr="00FA05D9">
        <w:rPr>
          <w:rFonts w:ascii="Times New Roman" w:eastAsia="Times New Roman" w:hAnsi="Times New Roman" w:cs="Times New Roman"/>
          <w:color w:val="000000"/>
          <w:sz w:val="24"/>
          <w:szCs w:val="24"/>
        </w:rPr>
        <w:t xml:space="preserve">es in the community, the public authorities with the support of CSOs developed the community-based services. The data provedid by LPA to MHLSP shows that in 2019, the following </w:t>
      </w:r>
      <w:r w:rsidR="00E719B6" w:rsidRPr="00FA05D9">
        <w:rPr>
          <w:rFonts w:ascii="Times New Roman" w:eastAsia="Times New Roman" w:hAnsi="Times New Roman" w:cs="Times New Roman"/>
          <w:color w:val="000000"/>
          <w:sz w:val="24"/>
          <w:szCs w:val="24"/>
        </w:rPr>
        <w:t>servi</w:t>
      </w:r>
      <w:r w:rsidR="00E719B6">
        <w:rPr>
          <w:rFonts w:ascii="Times New Roman" w:eastAsia="Times New Roman" w:hAnsi="Times New Roman" w:cs="Times New Roman"/>
          <w:color w:val="000000"/>
          <w:sz w:val="24"/>
          <w:szCs w:val="24"/>
        </w:rPr>
        <w:t>c</w:t>
      </w:r>
      <w:r w:rsidR="00E719B6" w:rsidRPr="00FA05D9">
        <w:rPr>
          <w:rFonts w:ascii="Times New Roman" w:eastAsia="Times New Roman" w:hAnsi="Times New Roman" w:cs="Times New Roman"/>
          <w:color w:val="000000"/>
          <w:sz w:val="24"/>
          <w:szCs w:val="24"/>
        </w:rPr>
        <w:t xml:space="preserve">es </w:t>
      </w:r>
      <w:r w:rsidRPr="00FA05D9">
        <w:rPr>
          <w:rFonts w:ascii="Times New Roman" w:eastAsia="Times New Roman" w:hAnsi="Times New Roman" w:cs="Times New Roman"/>
          <w:color w:val="000000"/>
          <w:sz w:val="24"/>
          <w:szCs w:val="24"/>
        </w:rPr>
        <w:t xml:space="preserve">were functional: </w:t>
      </w:r>
    </w:p>
    <w:p w14:paraId="34D8127C" w14:textId="77777777" w:rsidR="004D13FD" w:rsidRPr="00FA05D9" w:rsidRDefault="00DA1D71" w:rsidP="004D13FD">
      <w:pPr>
        <w:pStyle w:val="ListParagraph"/>
        <w:numPr>
          <w:ilvl w:val="0"/>
          <w:numId w:val="43"/>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hAnsi="Times New Roman" w:cs="Times New Roman"/>
          <w:color w:val="000000"/>
          <w:sz w:val="24"/>
          <w:szCs w:val="24"/>
        </w:rPr>
        <w:t xml:space="preserve">3 Shared living services (family-type placement service) for 42 adults and elderly people with intellectual and psychosocial disabilities; </w:t>
      </w:r>
    </w:p>
    <w:p w14:paraId="6049F763" w14:textId="77777777" w:rsidR="004D13FD" w:rsidRPr="00FA05D9" w:rsidRDefault="00DA1D71" w:rsidP="004D13FD">
      <w:pPr>
        <w:pStyle w:val="ListParagraph"/>
        <w:numPr>
          <w:ilvl w:val="0"/>
          <w:numId w:val="43"/>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hAnsi="Times New Roman" w:cs="Times New Roman"/>
          <w:color w:val="000000"/>
          <w:sz w:val="24"/>
          <w:szCs w:val="24"/>
        </w:rPr>
        <w:t xml:space="preserve">4 Respite services for 160 children and adults per year (one person can benefit from Respite service 30 days per year); </w:t>
      </w:r>
    </w:p>
    <w:p w14:paraId="10A470BA" w14:textId="2AF63442" w:rsidR="004D13FD" w:rsidRPr="00FA05D9" w:rsidRDefault="00DA1D71" w:rsidP="004D13FD">
      <w:pPr>
        <w:pStyle w:val="ListParagraph"/>
        <w:numPr>
          <w:ilvl w:val="0"/>
          <w:numId w:val="43"/>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hAnsi="Times New Roman" w:cs="Times New Roman"/>
          <w:color w:val="000000"/>
          <w:sz w:val="24"/>
          <w:szCs w:val="24"/>
        </w:rPr>
        <w:t xml:space="preserve">26 Mobile Team services that provide social assistance, psychological, speech therapy and physiotherapy and other necessary services at home (840 children and adults with disabilities/per year); </w:t>
      </w:r>
    </w:p>
    <w:p w14:paraId="0F85484B" w14:textId="77777777" w:rsidR="004D13FD" w:rsidRPr="00FA05D9" w:rsidRDefault="00DA1D71" w:rsidP="004D13FD">
      <w:pPr>
        <w:pStyle w:val="ListParagraph"/>
        <w:numPr>
          <w:ilvl w:val="0"/>
          <w:numId w:val="43"/>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hAnsi="Times New Roman" w:cs="Times New Roman"/>
          <w:color w:val="000000"/>
          <w:sz w:val="24"/>
          <w:szCs w:val="24"/>
        </w:rPr>
        <w:t xml:space="preserve">6 Day-care centers for about 188 persons with disabilities (children and adults); </w:t>
      </w:r>
    </w:p>
    <w:p w14:paraId="07332BFB" w14:textId="77777777" w:rsidR="004D13FD" w:rsidRPr="00FA05D9" w:rsidRDefault="00DA1D71" w:rsidP="004D13FD">
      <w:pPr>
        <w:pStyle w:val="ListParagraph"/>
        <w:numPr>
          <w:ilvl w:val="0"/>
          <w:numId w:val="43"/>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hAnsi="Times New Roman" w:cs="Times New Roman"/>
          <w:color w:val="000000"/>
          <w:sz w:val="24"/>
          <w:szCs w:val="24"/>
        </w:rPr>
        <w:t xml:space="preserve">Personal Assistance service that provides person-to-person services to assist people with disabilities with tasks they would perform if they did not have a disability, for about 3,590 persons with severe disabilities; </w:t>
      </w:r>
    </w:p>
    <w:p w14:paraId="512B01A4" w14:textId="77777777" w:rsidR="004D13FD" w:rsidRPr="00FA05D9" w:rsidRDefault="00DA1D71" w:rsidP="004D13FD">
      <w:pPr>
        <w:pStyle w:val="ListParagraph"/>
        <w:numPr>
          <w:ilvl w:val="0"/>
          <w:numId w:val="43"/>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hAnsi="Times New Roman" w:cs="Times New Roman"/>
          <w:color w:val="000000"/>
          <w:sz w:val="24"/>
          <w:szCs w:val="24"/>
        </w:rPr>
        <w:t xml:space="preserve">Sign language interpretation - 7350 hours/2019 year provided based on individual request of persons with disabilities; </w:t>
      </w:r>
    </w:p>
    <w:p w14:paraId="79EAD906" w14:textId="77777777" w:rsidR="00DA1D71" w:rsidRPr="00FA05D9" w:rsidRDefault="00DA1D71" w:rsidP="004D13FD">
      <w:pPr>
        <w:pStyle w:val="ListParagraph"/>
        <w:numPr>
          <w:ilvl w:val="0"/>
          <w:numId w:val="43"/>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hAnsi="Times New Roman" w:cs="Times New Roman"/>
          <w:color w:val="000000"/>
          <w:sz w:val="24"/>
          <w:szCs w:val="24"/>
        </w:rPr>
        <w:t xml:space="preserve">Support services for inclusive education (917 resource centers and 989 support teachers in mainstream schools).  </w:t>
      </w:r>
    </w:p>
    <w:p w14:paraId="4194C353" w14:textId="77777777" w:rsidR="00E719B6" w:rsidRDefault="00E719B6" w:rsidP="00E719B6">
      <w:pPr>
        <w:pBdr>
          <w:top w:val="nil"/>
          <w:left w:val="nil"/>
          <w:bottom w:val="nil"/>
          <w:right w:val="nil"/>
          <w:between w:val="nil"/>
        </w:pBdr>
        <w:jc w:val="both"/>
        <w:rPr>
          <w:rFonts w:ascii="Times New Roman" w:eastAsia="Times New Roman" w:hAnsi="Times New Roman" w:cs="Times New Roman"/>
          <w:color w:val="000000"/>
          <w:sz w:val="24"/>
          <w:szCs w:val="24"/>
        </w:rPr>
      </w:pPr>
    </w:p>
    <w:p w14:paraId="031622A5" w14:textId="428F111B" w:rsidR="007E346F" w:rsidRPr="00FA05D9" w:rsidRDefault="007E346F" w:rsidP="00E719B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Development of social services at community level by local public authorities </w:t>
      </w:r>
      <w:r w:rsidR="00747602" w:rsidRPr="00FA05D9">
        <w:rPr>
          <w:rFonts w:ascii="Times New Roman" w:eastAsia="Times New Roman" w:hAnsi="Times New Roman" w:cs="Times New Roman"/>
          <w:color w:val="000000"/>
          <w:sz w:val="24"/>
          <w:szCs w:val="24"/>
        </w:rPr>
        <w:t xml:space="preserve">remain to be challenging due to the lack of financial resources in their local budgets. </w:t>
      </w:r>
      <w:r w:rsidRPr="00FA05D9">
        <w:rPr>
          <w:rFonts w:ascii="Times New Roman" w:eastAsia="Times New Roman" w:hAnsi="Times New Roman" w:cs="Times New Roman"/>
          <w:color w:val="000000"/>
          <w:sz w:val="24"/>
          <w:szCs w:val="24"/>
        </w:rPr>
        <w:t xml:space="preserve"> </w:t>
      </w:r>
      <w:r w:rsidR="00747602" w:rsidRPr="00FA05D9">
        <w:rPr>
          <w:rFonts w:ascii="Times New Roman" w:eastAsia="Times New Roman" w:hAnsi="Times New Roman" w:cs="Times New Roman"/>
          <w:color w:val="000000"/>
          <w:sz w:val="24"/>
          <w:szCs w:val="24"/>
        </w:rPr>
        <w:t xml:space="preserve">In this regard, the national authority approved the minimum package of social services </w:t>
      </w:r>
      <w:r w:rsidR="009D7025" w:rsidRPr="00FA05D9">
        <w:rPr>
          <w:rFonts w:ascii="Times New Roman" w:eastAsia="Times New Roman" w:hAnsi="Times New Roman" w:cs="Times New Roman"/>
          <w:color w:val="000000"/>
          <w:sz w:val="24"/>
          <w:szCs w:val="24"/>
        </w:rPr>
        <w:t xml:space="preserve">and allocated from </w:t>
      </w:r>
      <w:r w:rsidR="00E719B6">
        <w:rPr>
          <w:rFonts w:ascii="Times New Roman" w:eastAsia="Times New Roman" w:hAnsi="Times New Roman" w:cs="Times New Roman"/>
          <w:color w:val="000000"/>
          <w:sz w:val="24"/>
          <w:szCs w:val="24"/>
        </w:rPr>
        <w:t xml:space="preserve">the </w:t>
      </w:r>
      <w:r w:rsidR="009D7025" w:rsidRPr="00FA05D9">
        <w:rPr>
          <w:rFonts w:ascii="Times New Roman" w:eastAsia="Times New Roman" w:hAnsi="Times New Roman" w:cs="Times New Roman"/>
          <w:color w:val="000000"/>
          <w:sz w:val="24"/>
          <w:szCs w:val="24"/>
        </w:rPr>
        <w:t xml:space="preserve">state budget the </w:t>
      </w:r>
      <w:r w:rsidR="00E719B6" w:rsidRPr="00FA05D9">
        <w:rPr>
          <w:rFonts w:ascii="Times New Roman" w:eastAsia="Times New Roman" w:hAnsi="Times New Roman" w:cs="Times New Roman"/>
          <w:color w:val="000000"/>
          <w:sz w:val="24"/>
          <w:szCs w:val="24"/>
        </w:rPr>
        <w:t>financia</w:t>
      </w:r>
      <w:r w:rsidR="00E719B6">
        <w:rPr>
          <w:rFonts w:ascii="Times New Roman" w:eastAsia="Times New Roman" w:hAnsi="Times New Roman" w:cs="Times New Roman"/>
          <w:color w:val="000000"/>
          <w:sz w:val="24"/>
          <w:szCs w:val="24"/>
        </w:rPr>
        <w:t>l</w:t>
      </w:r>
      <w:r w:rsidR="00E719B6" w:rsidRPr="00FA05D9">
        <w:rPr>
          <w:rFonts w:ascii="Times New Roman" w:eastAsia="Times New Roman" w:hAnsi="Times New Roman" w:cs="Times New Roman"/>
          <w:color w:val="000000"/>
          <w:sz w:val="24"/>
          <w:szCs w:val="24"/>
        </w:rPr>
        <w:t xml:space="preserve"> </w:t>
      </w:r>
      <w:r w:rsidR="009D7025" w:rsidRPr="00FA05D9">
        <w:rPr>
          <w:rFonts w:ascii="Times New Roman" w:eastAsia="Times New Roman" w:hAnsi="Times New Roman" w:cs="Times New Roman"/>
          <w:color w:val="000000"/>
          <w:sz w:val="24"/>
          <w:szCs w:val="24"/>
        </w:rPr>
        <w:t>re</w:t>
      </w:r>
      <w:r w:rsidR="00E719B6">
        <w:rPr>
          <w:rFonts w:ascii="Times New Roman" w:eastAsia="Times New Roman" w:hAnsi="Times New Roman" w:cs="Times New Roman"/>
          <w:color w:val="000000"/>
          <w:sz w:val="24"/>
          <w:szCs w:val="24"/>
        </w:rPr>
        <w:t>s</w:t>
      </w:r>
      <w:r w:rsidR="009D7025" w:rsidRPr="00FA05D9">
        <w:rPr>
          <w:rFonts w:ascii="Times New Roman" w:eastAsia="Times New Roman" w:hAnsi="Times New Roman" w:cs="Times New Roman"/>
          <w:color w:val="000000"/>
          <w:sz w:val="24"/>
          <w:szCs w:val="24"/>
        </w:rPr>
        <w:t>ourse</w:t>
      </w:r>
      <w:r w:rsidR="00E719B6">
        <w:rPr>
          <w:rFonts w:ascii="Times New Roman" w:eastAsia="Times New Roman" w:hAnsi="Times New Roman" w:cs="Times New Roman"/>
          <w:color w:val="000000"/>
          <w:sz w:val="24"/>
          <w:szCs w:val="24"/>
        </w:rPr>
        <w:t>s</w:t>
      </w:r>
      <w:r w:rsidR="009D7025" w:rsidRPr="00FA05D9">
        <w:rPr>
          <w:rFonts w:ascii="Times New Roman" w:eastAsia="Times New Roman" w:hAnsi="Times New Roman" w:cs="Times New Roman"/>
          <w:color w:val="000000"/>
          <w:sz w:val="24"/>
          <w:szCs w:val="24"/>
        </w:rPr>
        <w:t xml:space="preserve"> to cover the most required support services at local levels. For</w:t>
      </w:r>
      <w:r w:rsidRPr="00FA05D9">
        <w:rPr>
          <w:rFonts w:ascii="Times New Roman" w:eastAsia="Times New Roman" w:hAnsi="Times New Roman" w:cs="Times New Roman"/>
          <w:color w:val="000000"/>
          <w:sz w:val="24"/>
          <w:szCs w:val="24"/>
        </w:rPr>
        <w:t xml:space="preserve"> 2020, </w:t>
      </w:r>
      <w:r w:rsidR="009D7025" w:rsidRPr="00FA05D9">
        <w:rPr>
          <w:rFonts w:ascii="Times New Roman" w:eastAsia="Times New Roman" w:hAnsi="Times New Roman" w:cs="Times New Roman"/>
          <w:color w:val="000000"/>
          <w:sz w:val="24"/>
          <w:szCs w:val="24"/>
        </w:rPr>
        <w:t>from the stat</w:t>
      </w:r>
      <w:r w:rsidR="00E719B6">
        <w:rPr>
          <w:rFonts w:ascii="Times New Roman" w:eastAsia="Times New Roman" w:hAnsi="Times New Roman" w:cs="Times New Roman"/>
          <w:color w:val="000000"/>
          <w:sz w:val="24"/>
          <w:szCs w:val="24"/>
        </w:rPr>
        <w:t>e</w:t>
      </w:r>
      <w:r w:rsidR="009D7025" w:rsidRPr="00FA05D9">
        <w:rPr>
          <w:rFonts w:ascii="Times New Roman" w:eastAsia="Times New Roman" w:hAnsi="Times New Roman" w:cs="Times New Roman"/>
          <w:color w:val="000000"/>
          <w:sz w:val="24"/>
          <w:szCs w:val="24"/>
        </w:rPr>
        <w:t xml:space="preserve"> budget were </w:t>
      </w:r>
      <w:r w:rsidR="004D13FD" w:rsidRPr="00FA05D9">
        <w:rPr>
          <w:rFonts w:ascii="Times New Roman" w:eastAsia="Times New Roman" w:hAnsi="Times New Roman" w:cs="Times New Roman"/>
          <w:color w:val="000000"/>
          <w:sz w:val="24"/>
          <w:szCs w:val="24"/>
        </w:rPr>
        <w:t>allocated about</w:t>
      </w:r>
      <w:r w:rsidRPr="00FA05D9">
        <w:rPr>
          <w:rFonts w:ascii="Times New Roman" w:eastAsia="Times New Roman" w:hAnsi="Times New Roman" w:cs="Times New Roman"/>
          <w:color w:val="000000"/>
          <w:sz w:val="24"/>
          <w:szCs w:val="24"/>
        </w:rPr>
        <w:t xml:space="preserve"> 135</w:t>
      </w:r>
      <w:r w:rsidR="004D13FD"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7</w:t>
      </w:r>
      <w:r w:rsidR="004D13FD" w:rsidRPr="00FA05D9">
        <w:rPr>
          <w:rFonts w:ascii="Times New Roman" w:eastAsia="Times New Roman" w:hAnsi="Times New Roman" w:cs="Times New Roman"/>
          <w:color w:val="000000"/>
          <w:sz w:val="24"/>
          <w:szCs w:val="24"/>
        </w:rPr>
        <w:t xml:space="preserve"> milion</w:t>
      </w:r>
      <w:r w:rsidRPr="00FA05D9">
        <w:rPr>
          <w:rFonts w:ascii="Times New Roman" w:eastAsia="Times New Roman" w:hAnsi="Times New Roman" w:cs="Times New Roman"/>
          <w:color w:val="000000"/>
          <w:sz w:val="24"/>
          <w:szCs w:val="24"/>
        </w:rPr>
        <w:t xml:space="preserve"> lei, including: 31</w:t>
      </w:r>
      <w:r w:rsidR="004D13FD" w:rsidRPr="00FA05D9">
        <w:rPr>
          <w:rFonts w:ascii="Times New Roman" w:eastAsia="Times New Roman" w:hAnsi="Times New Roman" w:cs="Times New Roman"/>
          <w:color w:val="000000"/>
          <w:sz w:val="24"/>
          <w:szCs w:val="24"/>
        </w:rPr>
        <w:t xml:space="preserve">,5 milion </w:t>
      </w:r>
      <w:r w:rsidRPr="00FA05D9">
        <w:rPr>
          <w:rFonts w:ascii="Times New Roman" w:eastAsia="Times New Roman" w:hAnsi="Times New Roman" w:cs="Times New Roman"/>
          <w:color w:val="000000"/>
          <w:sz w:val="24"/>
          <w:szCs w:val="24"/>
        </w:rPr>
        <w:t xml:space="preserve">lei for the </w:t>
      </w:r>
      <w:r w:rsidR="009D7025" w:rsidRPr="00FA05D9">
        <w:rPr>
          <w:rFonts w:ascii="Times New Roman" w:eastAsia="Times New Roman" w:hAnsi="Times New Roman" w:cs="Times New Roman"/>
          <w:color w:val="000000"/>
          <w:sz w:val="24"/>
          <w:szCs w:val="24"/>
        </w:rPr>
        <w:t>S</w:t>
      </w:r>
      <w:r w:rsidRPr="00FA05D9">
        <w:rPr>
          <w:rFonts w:ascii="Times New Roman" w:eastAsia="Times New Roman" w:hAnsi="Times New Roman" w:cs="Times New Roman"/>
          <w:color w:val="000000"/>
          <w:sz w:val="24"/>
          <w:szCs w:val="24"/>
        </w:rPr>
        <w:t>upport</w:t>
      </w:r>
      <w:r w:rsidR="004D13FD" w:rsidRPr="00FA05D9">
        <w:rPr>
          <w:rFonts w:ascii="Times New Roman" w:eastAsia="Times New Roman" w:hAnsi="Times New Roman" w:cs="Times New Roman"/>
          <w:color w:val="000000"/>
          <w:sz w:val="24"/>
          <w:szCs w:val="24"/>
        </w:rPr>
        <w:t xml:space="preserve"> </w:t>
      </w:r>
      <w:r w:rsidR="009D7025" w:rsidRPr="00FA05D9">
        <w:rPr>
          <w:rFonts w:ascii="Times New Roman" w:eastAsia="Times New Roman" w:hAnsi="Times New Roman" w:cs="Times New Roman"/>
          <w:color w:val="000000"/>
          <w:sz w:val="24"/>
          <w:szCs w:val="24"/>
        </w:rPr>
        <w:t>services</w:t>
      </w:r>
      <w:r w:rsidRPr="00FA05D9">
        <w:rPr>
          <w:rFonts w:ascii="Times New Roman" w:eastAsia="Times New Roman" w:hAnsi="Times New Roman" w:cs="Times New Roman"/>
          <w:color w:val="000000"/>
          <w:sz w:val="24"/>
          <w:szCs w:val="24"/>
        </w:rPr>
        <w:t xml:space="preserve"> for families with children</w:t>
      </w:r>
      <w:r w:rsidR="009D7025" w:rsidRPr="00FA05D9">
        <w:rPr>
          <w:rFonts w:ascii="Times New Roman" w:eastAsia="Times New Roman" w:hAnsi="Times New Roman" w:cs="Times New Roman"/>
          <w:color w:val="000000"/>
          <w:sz w:val="24"/>
          <w:szCs w:val="24"/>
        </w:rPr>
        <w:t>, including children with disabilities</w:t>
      </w:r>
      <w:r w:rsidRPr="00FA05D9">
        <w:rPr>
          <w:rFonts w:ascii="Times New Roman" w:eastAsia="Times New Roman" w:hAnsi="Times New Roman" w:cs="Times New Roman"/>
          <w:color w:val="000000"/>
          <w:sz w:val="24"/>
          <w:szCs w:val="24"/>
        </w:rPr>
        <w:t>; 12</w:t>
      </w:r>
      <w:r w:rsidR="004D13FD"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9</w:t>
      </w:r>
      <w:r w:rsidR="004D13FD" w:rsidRPr="00FA05D9">
        <w:rPr>
          <w:rFonts w:ascii="Times New Roman" w:eastAsia="Times New Roman" w:hAnsi="Times New Roman" w:cs="Times New Roman"/>
          <w:color w:val="000000"/>
          <w:sz w:val="24"/>
          <w:szCs w:val="24"/>
        </w:rPr>
        <w:t xml:space="preserve"> milion</w:t>
      </w:r>
      <w:r w:rsidRPr="00FA05D9">
        <w:rPr>
          <w:rFonts w:ascii="Times New Roman" w:eastAsia="Times New Roman" w:hAnsi="Times New Roman" w:cs="Times New Roman"/>
          <w:color w:val="000000"/>
          <w:sz w:val="24"/>
          <w:szCs w:val="24"/>
        </w:rPr>
        <w:t xml:space="preserve"> lei for </w:t>
      </w:r>
      <w:r w:rsidR="009D7025" w:rsidRPr="00FA05D9">
        <w:rPr>
          <w:rFonts w:ascii="Times New Roman" w:eastAsia="Times New Roman" w:hAnsi="Times New Roman" w:cs="Times New Roman"/>
          <w:color w:val="000000"/>
          <w:sz w:val="24"/>
          <w:szCs w:val="24"/>
        </w:rPr>
        <w:t xml:space="preserve">monetary support </w:t>
      </w:r>
      <w:r w:rsidRPr="00FA05D9">
        <w:rPr>
          <w:rFonts w:ascii="Times New Roman" w:eastAsia="Times New Roman" w:hAnsi="Times New Roman" w:cs="Times New Roman"/>
          <w:color w:val="000000"/>
          <w:sz w:val="24"/>
          <w:szCs w:val="24"/>
        </w:rPr>
        <w:t>addressed to disadvantaged families/persons</w:t>
      </w:r>
      <w:r w:rsidR="009D7025" w:rsidRPr="00FA05D9">
        <w:rPr>
          <w:rFonts w:ascii="Times New Roman" w:eastAsia="Times New Roman" w:hAnsi="Times New Roman" w:cs="Times New Roman"/>
          <w:color w:val="000000"/>
          <w:sz w:val="24"/>
          <w:szCs w:val="24"/>
        </w:rPr>
        <w:t>, including with disabilities</w:t>
      </w:r>
      <w:r w:rsidRPr="00FA05D9">
        <w:rPr>
          <w:rFonts w:ascii="Times New Roman" w:eastAsia="Times New Roman" w:hAnsi="Times New Roman" w:cs="Times New Roman"/>
          <w:color w:val="000000"/>
          <w:sz w:val="24"/>
          <w:szCs w:val="24"/>
        </w:rPr>
        <w:t>; 91</w:t>
      </w:r>
      <w:r w:rsidR="004D13FD" w:rsidRPr="00FA05D9">
        <w:rPr>
          <w:rFonts w:ascii="Times New Roman" w:eastAsia="Times New Roman" w:hAnsi="Times New Roman" w:cs="Times New Roman"/>
          <w:color w:val="000000"/>
          <w:sz w:val="24"/>
          <w:szCs w:val="24"/>
        </w:rPr>
        <w:t>,3 milion</w:t>
      </w:r>
      <w:r w:rsidRPr="00FA05D9">
        <w:rPr>
          <w:rFonts w:ascii="Times New Roman" w:eastAsia="Times New Roman" w:hAnsi="Times New Roman" w:cs="Times New Roman"/>
          <w:color w:val="000000"/>
          <w:sz w:val="24"/>
          <w:szCs w:val="24"/>
        </w:rPr>
        <w:t xml:space="preserve"> lei for the Personal </w:t>
      </w:r>
      <w:r w:rsidR="009D7025" w:rsidRPr="00FA05D9">
        <w:rPr>
          <w:rFonts w:ascii="Times New Roman" w:eastAsia="Times New Roman" w:hAnsi="Times New Roman" w:cs="Times New Roman"/>
          <w:color w:val="000000"/>
          <w:sz w:val="24"/>
          <w:szCs w:val="24"/>
        </w:rPr>
        <w:t>a</w:t>
      </w:r>
      <w:r w:rsidRPr="00FA05D9">
        <w:rPr>
          <w:rFonts w:ascii="Times New Roman" w:eastAsia="Times New Roman" w:hAnsi="Times New Roman" w:cs="Times New Roman"/>
          <w:color w:val="000000"/>
          <w:sz w:val="24"/>
          <w:szCs w:val="24"/>
        </w:rPr>
        <w:t>ssistance</w:t>
      </w:r>
      <w:r w:rsidR="009D7025" w:rsidRPr="00FA05D9">
        <w:rPr>
          <w:rFonts w:ascii="Times New Roman" w:eastAsia="Times New Roman" w:hAnsi="Times New Roman" w:cs="Times New Roman"/>
          <w:color w:val="000000"/>
          <w:sz w:val="24"/>
          <w:szCs w:val="24"/>
        </w:rPr>
        <w:t xml:space="preserve"> service</w:t>
      </w:r>
      <w:r w:rsidRPr="00FA05D9">
        <w:rPr>
          <w:rFonts w:ascii="Times New Roman" w:eastAsia="Times New Roman" w:hAnsi="Times New Roman" w:cs="Times New Roman"/>
          <w:color w:val="000000"/>
          <w:sz w:val="24"/>
          <w:szCs w:val="24"/>
        </w:rPr>
        <w:t>.</w:t>
      </w:r>
    </w:p>
    <w:p w14:paraId="033BBF1B" w14:textId="77777777" w:rsidR="00E719B6" w:rsidRDefault="00E719B6" w:rsidP="00E719B6">
      <w:pPr>
        <w:pBdr>
          <w:top w:val="nil"/>
          <w:left w:val="nil"/>
          <w:bottom w:val="nil"/>
          <w:right w:val="nil"/>
          <w:between w:val="nil"/>
        </w:pBdr>
        <w:tabs>
          <w:tab w:val="left" w:pos="630"/>
        </w:tabs>
        <w:jc w:val="both"/>
        <w:rPr>
          <w:rFonts w:ascii="Times New Roman" w:eastAsia="Times New Roman" w:hAnsi="Times New Roman" w:cs="Times New Roman"/>
          <w:color w:val="000000"/>
          <w:sz w:val="24"/>
          <w:szCs w:val="24"/>
        </w:rPr>
      </w:pPr>
    </w:p>
    <w:p w14:paraId="261F13E7" w14:textId="77777777" w:rsidR="006671A8" w:rsidRPr="00FA05D9" w:rsidRDefault="009D7025" w:rsidP="00E719B6">
      <w:pPr>
        <w:pBdr>
          <w:top w:val="nil"/>
          <w:left w:val="nil"/>
          <w:bottom w:val="nil"/>
          <w:right w:val="nil"/>
          <w:between w:val="nil"/>
        </w:pBdr>
        <w:tabs>
          <w:tab w:val="left" w:pos="630"/>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To ensure independent living and inclusion of persons with disabilities into community</w:t>
      </w:r>
      <w:r w:rsidR="00C053B2" w:rsidRPr="00FA05D9">
        <w:rPr>
          <w:rFonts w:ascii="Times New Roman" w:eastAsia="Times New Roman" w:hAnsi="Times New Roman" w:cs="Times New Roman"/>
          <w:color w:val="000000"/>
          <w:sz w:val="24"/>
          <w:szCs w:val="24"/>
        </w:rPr>
        <w:t xml:space="preserve"> and to advance deinstitutionalization, the public authorities have estabilishe</w:t>
      </w:r>
      <w:r w:rsidR="004D13FD" w:rsidRPr="00FA05D9">
        <w:rPr>
          <w:rFonts w:ascii="Times New Roman" w:eastAsia="Times New Roman" w:hAnsi="Times New Roman" w:cs="Times New Roman"/>
          <w:color w:val="000000"/>
          <w:sz w:val="24"/>
          <w:szCs w:val="24"/>
        </w:rPr>
        <w:t>d</w:t>
      </w:r>
      <w:r w:rsidR="00C053B2" w:rsidRPr="00FA05D9">
        <w:rPr>
          <w:rFonts w:ascii="Times New Roman" w:eastAsia="Times New Roman" w:hAnsi="Times New Roman" w:cs="Times New Roman"/>
          <w:color w:val="000000"/>
          <w:sz w:val="24"/>
          <w:szCs w:val="24"/>
        </w:rPr>
        <w:t xml:space="preserve"> Partnership Agrements with CSOs (Keystone Moldova, AOPD, People in Need, Partnership </w:t>
      </w:r>
      <w:r w:rsidR="004D13FD" w:rsidRPr="00FA05D9">
        <w:rPr>
          <w:rFonts w:ascii="Times New Roman" w:eastAsia="Times New Roman" w:hAnsi="Times New Roman" w:cs="Times New Roman"/>
          <w:color w:val="000000"/>
          <w:sz w:val="24"/>
          <w:szCs w:val="24"/>
        </w:rPr>
        <w:t>for</w:t>
      </w:r>
      <w:r w:rsidR="00C053B2" w:rsidRPr="00FA05D9">
        <w:rPr>
          <w:rFonts w:ascii="Times New Roman" w:eastAsia="Times New Roman" w:hAnsi="Times New Roman" w:cs="Times New Roman"/>
          <w:color w:val="000000"/>
          <w:sz w:val="24"/>
          <w:szCs w:val="24"/>
        </w:rPr>
        <w:t xml:space="preserve"> every child, AREAP, Outreach</w:t>
      </w:r>
      <w:r w:rsidR="004D13FD" w:rsidRPr="00FA05D9">
        <w:rPr>
          <w:rFonts w:ascii="Times New Roman" w:eastAsia="Times New Roman" w:hAnsi="Times New Roman" w:cs="Times New Roman"/>
          <w:color w:val="000000"/>
          <w:sz w:val="24"/>
          <w:szCs w:val="24"/>
        </w:rPr>
        <w:t xml:space="preserve"> Moldova, IDOM, Trimbos, etc.) to </w:t>
      </w:r>
      <w:r w:rsidR="00C053B2" w:rsidRPr="00FA05D9">
        <w:rPr>
          <w:rFonts w:ascii="Times New Roman" w:eastAsia="Times New Roman" w:hAnsi="Times New Roman" w:cs="Times New Roman"/>
          <w:color w:val="000000"/>
          <w:sz w:val="24"/>
          <w:szCs w:val="24"/>
        </w:rPr>
        <w:t xml:space="preserve">support projects aimed to contribute on implementation of the National Program on Deinstitutionalization from donors funds (European Union, Soros Foundation Moldova, World Health Organization, Czech Development Agency, Siol Ireland Austrian Embassy etc.). </w:t>
      </w:r>
    </w:p>
    <w:p w14:paraId="114B4C06" w14:textId="77777777" w:rsidR="006671A8" w:rsidRPr="00FA05D9" w:rsidRDefault="00010F23" w:rsidP="004D13FD">
      <w:pPr>
        <w:pStyle w:val="Heading2"/>
        <w:ind w:firstLine="360"/>
        <w:rPr>
          <w:rFonts w:ascii="Times New Roman" w:eastAsia="Times New Roman" w:hAnsi="Times New Roman" w:cs="Times New Roman"/>
          <w:b/>
          <w:sz w:val="24"/>
          <w:szCs w:val="24"/>
        </w:rPr>
      </w:pPr>
      <w:bookmarkStart w:id="22" w:name="_Toc59132247"/>
      <w:r w:rsidRPr="00FA05D9">
        <w:rPr>
          <w:rFonts w:ascii="Times New Roman" w:eastAsia="Times New Roman" w:hAnsi="Times New Roman" w:cs="Times New Roman"/>
          <w:b/>
          <w:sz w:val="24"/>
          <w:szCs w:val="24"/>
        </w:rPr>
        <w:t>Artic</w:t>
      </w:r>
      <w:r w:rsidR="007E346F" w:rsidRPr="00FA05D9">
        <w:rPr>
          <w:rFonts w:ascii="Times New Roman" w:eastAsia="Times New Roman" w:hAnsi="Times New Roman" w:cs="Times New Roman"/>
          <w:b/>
          <w:sz w:val="24"/>
          <w:szCs w:val="24"/>
        </w:rPr>
        <w:t xml:space="preserve">le </w:t>
      </w:r>
      <w:r w:rsidRPr="00FA05D9">
        <w:rPr>
          <w:rFonts w:ascii="Times New Roman" w:eastAsia="Times New Roman" w:hAnsi="Times New Roman" w:cs="Times New Roman"/>
          <w:b/>
          <w:sz w:val="24"/>
          <w:szCs w:val="24"/>
        </w:rPr>
        <w:t xml:space="preserve">20. </w:t>
      </w:r>
      <w:r w:rsidR="007E346F" w:rsidRPr="00FA05D9">
        <w:rPr>
          <w:rFonts w:ascii="Times New Roman" w:eastAsia="Times New Roman" w:hAnsi="Times New Roman" w:cs="Times New Roman"/>
          <w:b/>
          <w:sz w:val="24"/>
          <w:szCs w:val="24"/>
        </w:rPr>
        <w:t>Personal mobility</w:t>
      </w:r>
      <w:bookmarkEnd w:id="22"/>
    </w:p>
    <w:p w14:paraId="10B03C7A" w14:textId="77777777" w:rsidR="007D2252" w:rsidRPr="00FA05D9" w:rsidRDefault="007D2252" w:rsidP="00E719B6">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In order to facilitate the mobility of persons with disabilities, the legislation of the </w:t>
      </w:r>
      <w:r w:rsidR="008D6FF5" w:rsidRPr="00FA05D9">
        <w:rPr>
          <w:rFonts w:ascii="Times New Roman" w:eastAsia="Times New Roman" w:hAnsi="Times New Roman" w:cs="Times New Roman"/>
          <w:sz w:val="24"/>
          <w:szCs w:val="24"/>
        </w:rPr>
        <w:t>RM</w:t>
      </w:r>
      <w:r w:rsidRPr="00FA05D9">
        <w:rPr>
          <w:rFonts w:ascii="Times New Roman" w:eastAsia="Times New Roman" w:hAnsi="Times New Roman" w:cs="Times New Roman"/>
          <w:sz w:val="24"/>
          <w:szCs w:val="24"/>
        </w:rPr>
        <w:t xml:space="preserve"> provides support in the form of </w:t>
      </w:r>
      <w:r w:rsidR="009137E0" w:rsidRPr="00FA05D9">
        <w:rPr>
          <w:rFonts w:ascii="Times New Roman" w:eastAsia="Times New Roman" w:hAnsi="Times New Roman" w:cs="Times New Roman"/>
          <w:sz w:val="24"/>
          <w:szCs w:val="24"/>
        </w:rPr>
        <w:t xml:space="preserve">payment </w:t>
      </w:r>
      <w:r w:rsidRPr="00FA05D9">
        <w:rPr>
          <w:rFonts w:ascii="Times New Roman" w:eastAsia="Times New Roman" w:hAnsi="Times New Roman" w:cs="Times New Roman"/>
          <w:sz w:val="24"/>
          <w:szCs w:val="24"/>
        </w:rPr>
        <w:t xml:space="preserve">benefits and </w:t>
      </w:r>
      <w:r w:rsidR="00FE1269" w:rsidRPr="00FA05D9">
        <w:rPr>
          <w:rFonts w:ascii="Times New Roman" w:eastAsia="Times New Roman" w:hAnsi="Times New Roman" w:cs="Times New Roman"/>
          <w:sz w:val="24"/>
          <w:szCs w:val="24"/>
        </w:rPr>
        <w:t xml:space="preserve">specialized </w:t>
      </w:r>
      <w:r w:rsidRPr="00FA05D9">
        <w:rPr>
          <w:rFonts w:ascii="Times New Roman" w:eastAsia="Times New Roman" w:hAnsi="Times New Roman" w:cs="Times New Roman"/>
          <w:sz w:val="24"/>
          <w:szCs w:val="24"/>
        </w:rPr>
        <w:t xml:space="preserve">services, which were described in the Initial </w:t>
      </w:r>
      <w:r w:rsidR="00FE1269" w:rsidRPr="00FA05D9">
        <w:rPr>
          <w:rFonts w:ascii="Times New Roman" w:eastAsia="Times New Roman" w:hAnsi="Times New Roman" w:cs="Times New Roman"/>
          <w:sz w:val="24"/>
          <w:szCs w:val="24"/>
        </w:rPr>
        <w:t xml:space="preserve">State </w:t>
      </w:r>
      <w:r w:rsidRPr="00FA05D9">
        <w:rPr>
          <w:rFonts w:ascii="Times New Roman" w:eastAsia="Times New Roman" w:hAnsi="Times New Roman" w:cs="Times New Roman"/>
          <w:sz w:val="24"/>
          <w:szCs w:val="24"/>
        </w:rPr>
        <w:t>Report.</w:t>
      </w:r>
    </w:p>
    <w:p w14:paraId="540CD3EF" w14:textId="77777777" w:rsidR="00E719B6" w:rsidRDefault="00E719B6" w:rsidP="00E719B6">
      <w:pPr>
        <w:pBdr>
          <w:top w:val="nil"/>
          <w:left w:val="nil"/>
          <w:bottom w:val="nil"/>
          <w:right w:val="nil"/>
          <w:between w:val="nil"/>
        </w:pBdr>
        <w:tabs>
          <w:tab w:val="left" w:pos="540"/>
        </w:tabs>
        <w:jc w:val="both"/>
        <w:rPr>
          <w:rFonts w:ascii="Times New Roman" w:eastAsia="Times New Roman" w:hAnsi="Times New Roman" w:cs="Times New Roman"/>
          <w:i/>
          <w:color w:val="000000"/>
          <w:sz w:val="24"/>
          <w:szCs w:val="24"/>
          <w:u w:val="single"/>
        </w:rPr>
      </w:pPr>
    </w:p>
    <w:p w14:paraId="0B2B59D5" w14:textId="77777777" w:rsidR="006671A8" w:rsidRPr="00FA05D9" w:rsidRDefault="007D2252" w:rsidP="00E719B6">
      <w:pPr>
        <w:pBdr>
          <w:top w:val="nil"/>
          <w:left w:val="nil"/>
          <w:bottom w:val="nil"/>
          <w:right w:val="nil"/>
          <w:between w:val="nil"/>
        </w:pBdr>
        <w:tabs>
          <w:tab w:val="left" w:pos="540"/>
        </w:tabs>
        <w:jc w:val="both"/>
        <w:rPr>
          <w:rFonts w:ascii="Times New Roman" w:eastAsia="Times New Roman" w:hAnsi="Times New Roman" w:cs="Times New Roman"/>
          <w:b/>
          <w:i/>
          <w:color w:val="000000"/>
          <w:sz w:val="24"/>
          <w:szCs w:val="24"/>
          <w:u w:val="single"/>
        </w:rPr>
      </w:pPr>
      <w:r w:rsidRPr="00FA05D9">
        <w:rPr>
          <w:rFonts w:ascii="Times New Roman" w:eastAsia="Times New Roman" w:hAnsi="Times New Roman" w:cs="Times New Roman"/>
          <w:i/>
          <w:color w:val="000000"/>
          <w:sz w:val="24"/>
          <w:szCs w:val="24"/>
          <w:u w:val="single"/>
        </w:rPr>
        <w:t xml:space="preserve">With reference to recommendation 39 of the Committee's </w:t>
      </w:r>
      <w:r w:rsidR="009137E0" w:rsidRPr="00FA05D9">
        <w:rPr>
          <w:rFonts w:ascii="Times New Roman" w:eastAsia="Times New Roman" w:hAnsi="Times New Roman" w:cs="Times New Roman"/>
          <w:i/>
          <w:color w:val="000000"/>
          <w:sz w:val="24"/>
          <w:szCs w:val="24"/>
          <w:u w:val="single"/>
        </w:rPr>
        <w:t>C</w:t>
      </w:r>
      <w:r w:rsidRPr="00FA05D9">
        <w:rPr>
          <w:rFonts w:ascii="Times New Roman" w:eastAsia="Times New Roman" w:hAnsi="Times New Roman" w:cs="Times New Roman"/>
          <w:i/>
          <w:color w:val="000000"/>
          <w:sz w:val="24"/>
          <w:szCs w:val="24"/>
          <w:u w:val="single"/>
        </w:rPr>
        <w:t xml:space="preserve">oncluding </w:t>
      </w:r>
      <w:r w:rsidR="009137E0" w:rsidRPr="00FA05D9">
        <w:rPr>
          <w:rFonts w:ascii="Times New Roman" w:eastAsia="Times New Roman" w:hAnsi="Times New Roman" w:cs="Times New Roman"/>
          <w:i/>
          <w:color w:val="000000"/>
          <w:sz w:val="24"/>
          <w:szCs w:val="24"/>
          <w:u w:val="single"/>
        </w:rPr>
        <w:t>O</w:t>
      </w:r>
      <w:r w:rsidRPr="00FA05D9">
        <w:rPr>
          <w:rFonts w:ascii="Times New Roman" w:eastAsia="Times New Roman" w:hAnsi="Times New Roman" w:cs="Times New Roman"/>
          <w:i/>
          <w:color w:val="000000"/>
          <w:sz w:val="24"/>
          <w:szCs w:val="24"/>
          <w:u w:val="single"/>
        </w:rPr>
        <w:t>bservations, we inform the following:</w:t>
      </w:r>
    </w:p>
    <w:p w14:paraId="19220A56" w14:textId="77777777" w:rsidR="00E719B6" w:rsidRDefault="00E719B6" w:rsidP="00E719B6">
      <w:pPr>
        <w:pBdr>
          <w:top w:val="nil"/>
          <w:left w:val="nil"/>
          <w:bottom w:val="nil"/>
          <w:right w:val="nil"/>
          <w:between w:val="nil"/>
        </w:pBdr>
        <w:tabs>
          <w:tab w:val="left" w:pos="630"/>
          <w:tab w:val="left" w:pos="720"/>
          <w:tab w:val="left" w:pos="810"/>
          <w:tab w:val="left" w:pos="990"/>
        </w:tabs>
        <w:jc w:val="both"/>
        <w:rPr>
          <w:rFonts w:ascii="Times New Roman" w:eastAsia="Times New Roman" w:hAnsi="Times New Roman" w:cs="Times New Roman"/>
          <w:color w:val="000000"/>
          <w:sz w:val="24"/>
          <w:szCs w:val="24"/>
        </w:rPr>
      </w:pPr>
    </w:p>
    <w:p w14:paraId="49F3436F" w14:textId="77777777" w:rsidR="007D2252" w:rsidRPr="00FA05D9" w:rsidRDefault="007D2252" w:rsidP="00E719B6">
      <w:pPr>
        <w:pBdr>
          <w:top w:val="nil"/>
          <w:left w:val="nil"/>
          <w:bottom w:val="nil"/>
          <w:right w:val="nil"/>
          <w:between w:val="nil"/>
        </w:pBdr>
        <w:tabs>
          <w:tab w:val="left" w:pos="630"/>
          <w:tab w:val="left" w:pos="720"/>
          <w:tab w:val="left" w:pos="810"/>
          <w:tab w:val="left" w:pos="990"/>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lastRenderedPageBreak/>
        <w:t xml:space="preserve">People with </w:t>
      </w:r>
      <w:r w:rsidR="00FE1269" w:rsidRPr="00FA05D9">
        <w:rPr>
          <w:rFonts w:ascii="Times New Roman" w:eastAsia="Times New Roman" w:hAnsi="Times New Roman" w:cs="Times New Roman"/>
          <w:color w:val="000000"/>
          <w:sz w:val="24"/>
          <w:szCs w:val="24"/>
        </w:rPr>
        <w:t xml:space="preserve">physical </w:t>
      </w:r>
      <w:r w:rsidRPr="00FA05D9">
        <w:rPr>
          <w:rFonts w:ascii="Times New Roman" w:eastAsia="Times New Roman" w:hAnsi="Times New Roman" w:cs="Times New Roman"/>
          <w:color w:val="000000"/>
          <w:sz w:val="24"/>
          <w:szCs w:val="24"/>
        </w:rPr>
        <w:t xml:space="preserve">disabilities, </w:t>
      </w:r>
      <w:r w:rsidR="00FE1269" w:rsidRPr="00FA05D9">
        <w:rPr>
          <w:rFonts w:ascii="Times New Roman" w:eastAsia="Times New Roman" w:hAnsi="Times New Roman" w:cs="Times New Roman"/>
          <w:color w:val="000000"/>
          <w:sz w:val="24"/>
          <w:szCs w:val="24"/>
        </w:rPr>
        <w:t>including</w:t>
      </w:r>
      <w:r w:rsidRPr="00FA05D9">
        <w:rPr>
          <w:rFonts w:ascii="Times New Roman" w:eastAsia="Times New Roman" w:hAnsi="Times New Roman" w:cs="Times New Roman"/>
          <w:color w:val="000000"/>
          <w:sz w:val="24"/>
          <w:szCs w:val="24"/>
        </w:rPr>
        <w:t xml:space="preserve"> children receive </w:t>
      </w:r>
      <w:r w:rsidR="00FE1269" w:rsidRPr="00FA05D9">
        <w:rPr>
          <w:rFonts w:ascii="Times New Roman" w:eastAsia="Times New Roman" w:hAnsi="Times New Roman" w:cs="Times New Roman"/>
          <w:color w:val="000000"/>
          <w:sz w:val="24"/>
          <w:szCs w:val="24"/>
        </w:rPr>
        <w:t xml:space="preserve">social allawance </w:t>
      </w:r>
      <w:r w:rsidRPr="00FA05D9">
        <w:rPr>
          <w:rFonts w:ascii="Times New Roman" w:eastAsia="Times New Roman" w:hAnsi="Times New Roman" w:cs="Times New Roman"/>
          <w:color w:val="000000"/>
          <w:sz w:val="24"/>
          <w:szCs w:val="24"/>
        </w:rPr>
        <w:t>for transport</w:t>
      </w:r>
      <w:r w:rsidR="00FE1269" w:rsidRPr="00FA05D9">
        <w:rPr>
          <w:rFonts w:ascii="Times New Roman" w:eastAsia="Times New Roman" w:hAnsi="Times New Roman" w:cs="Times New Roman"/>
          <w:color w:val="000000"/>
          <w:sz w:val="24"/>
          <w:szCs w:val="24"/>
        </w:rPr>
        <w:t xml:space="preserve">ation. </w:t>
      </w:r>
      <w:r w:rsidRPr="00FA05D9">
        <w:rPr>
          <w:rFonts w:ascii="Times New Roman" w:eastAsia="Times New Roman" w:hAnsi="Times New Roman" w:cs="Times New Roman"/>
          <w:color w:val="000000"/>
          <w:sz w:val="24"/>
          <w:szCs w:val="24"/>
        </w:rPr>
        <w:t xml:space="preserve"> </w:t>
      </w:r>
      <w:r w:rsidR="006377F9" w:rsidRPr="00FA05D9">
        <w:rPr>
          <w:rFonts w:ascii="Times New Roman" w:eastAsia="Times New Roman" w:hAnsi="Times New Roman" w:cs="Times New Roman"/>
          <w:color w:val="000000"/>
          <w:sz w:val="24"/>
          <w:szCs w:val="24"/>
        </w:rPr>
        <w:t xml:space="preserve">The data provided by Social assistance departments shows that about </w:t>
      </w:r>
      <w:r w:rsidRPr="00FA05D9">
        <w:rPr>
          <w:rFonts w:ascii="Times New Roman" w:eastAsia="Times New Roman" w:hAnsi="Times New Roman" w:cs="Times New Roman"/>
          <w:color w:val="000000"/>
          <w:sz w:val="24"/>
          <w:szCs w:val="24"/>
        </w:rPr>
        <w:t>145600 people with disabilities</w:t>
      </w:r>
      <w:r w:rsidR="006377F9" w:rsidRPr="00FA05D9">
        <w:rPr>
          <w:rFonts w:ascii="Times New Roman" w:eastAsia="Times New Roman" w:hAnsi="Times New Roman" w:cs="Times New Roman"/>
          <w:color w:val="000000"/>
          <w:sz w:val="24"/>
          <w:szCs w:val="24"/>
        </w:rPr>
        <w:t xml:space="preserve"> (of them</w:t>
      </w:r>
      <w:r w:rsidRPr="00FA05D9">
        <w:rPr>
          <w:rFonts w:ascii="Times New Roman" w:eastAsia="Times New Roman" w:hAnsi="Times New Roman" w:cs="Times New Roman"/>
          <w:color w:val="000000"/>
          <w:sz w:val="24"/>
          <w:szCs w:val="24"/>
        </w:rPr>
        <w:t xml:space="preserve">15200 people with </w:t>
      </w:r>
      <w:r w:rsidR="006377F9" w:rsidRPr="00FA05D9">
        <w:rPr>
          <w:rFonts w:ascii="Times New Roman" w:eastAsia="Times New Roman" w:hAnsi="Times New Roman" w:cs="Times New Roman"/>
          <w:color w:val="000000"/>
          <w:sz w:val="24"/>
          <w:szCs w:val="24"/>
        </w:rPr>
        <w:t xml:space="preserve">physical </w:t>
      </w:r>
      <w:r w:rsidRPr="00FA05D9">
        <w:rPr>
          <w:rFonts w:ascii="Times New Roman" w:eastAsia="Times New Roman" w:hAnsi="Times New Roman" w:cs="Times New Roman"/>
          <w:color w:val="000000"/>
          <w:sz w:val="24"/>
          <w:szCs w:val="24"/>
        </w:rPr>
        <w:t>disabilities</w:t>
      </w:r>
      <w:r w:rsidR="006377F9"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 xml:space="preserve"> benefit from the </w:t>
      </w:r>
      <w:r w:rsidR="006377F9" w:rsidRPr="00FA05D9">
        <w:rPr>
          <w:rFonts w:ascii="Times New Roman" w:eastAsia="Times New Roman" w:hAnsi="Times New Roman" w:cs="Times New Roman"/>
          <w:color w:val="000000"/>
          <w:sz w:val="24"/>
          <w:szCs w:val="24"/>
        </w:rPr>
        <w:t xml:space="preserve">social allowance </w:t>
      </w:r>
      <w:r w:rsidRPr="00FA05D9">
        <w:rPr>
          <w:rFonts w:ascii="Times New Roman" w:eastAsia="Times New Roman" w:hAnsi="Times New Roman" w:cs="Times New Roman"/>
          <w:color w:val="000000"/>
          <w:sz w:val="24"/>
          <w:szCs w:val="24"/>
        </w:rPr>
        <w:t>for transport</w:t>
      </w:r>
      <w:r w:rsidR="006377F9" w:rsidRPr="00FA05D9">
        <w:rPr>
          <w:rFonts w:ascii="Times New Roman" w:eastAsia="Times New Roman" w:hAnsi="Times New Roman" w:cs="Times New Roman"/>
          <w:color w:val="000000"/>
          <w:sz w:val="24"/>
          <w:szCs w:val="24"/>
        </w:rPr>
        <w:t>ation</w:t>
      </w:r>
      <w:r w:rsidRPr="00FA05D9">
        <w:rPr>
          <w:rFonts w:ascii="Times New Roman" w:eastAsia="Times New Roman" w:hAnsi="Times New Roman" w:cs="Times New Roman"/>
          <w:color w:val="000000"/>
          <w:sz w:val="24"/>
          <w:szCs w:val="24"/>
        </w:rPr>
        <w:t xml:space="preserve"> services, including 10600 children with disabilities </w:t>
      </w:r>
      <w:r w:rsidR="006377F9" w:rsidRPr="00FA05D9">
        <w:rPr>
          <w:rFonts w:ascii="Times New Roman" w:eastAsia="Times New Roman" w:hAnsi="Times New Roman" w:cs="Times New Roman"/>
          <w:color w:val="000000"/>
          <w:sz w:val="24"/>
          <w:szCs w:val="24"/>
        </w:rPr>
        <w:t xml:space="preserve">(of them </w:t>
      </w:r>
      <w:r w:rsidRPr="00FA05D9">
        <w:rPr>
          <w:rFonts w:ascii="Times New Roman" w:eastAsia="Times New Roman" w:hAnsi="Times New Roman" w:cs="Times New Roman"/>
          <w:color w:val="000000"/>
          <w:sz w:val="24"/>
          <w:szCs w:val="24"/>
        </w:rPr>
        <w:t xml:space="preserve">1960 children with </w:t>
      </w:r>
      <w:r w:rsidR="006377F9" w:rsidRPr="00FA05D9">
        <w:rPr>
          <w:rFonts w:ascii="Times New Roman" w:eastAsia="Times New Roman" w:hAnsi="Times New Roman" w:cs="Times New Roman"/>
          <w:color w:val="000000"/>
          <w:sz w:val="24"/>
          <w:szCs w:val="24"/>
        </w:rPr>
        <w:t xml:space="preserve">physical </w:t>
      </w:r>
      <w:r w:rsidRPr="00FA05D9">
        <w:rPr>
          <w:rFonts w:ascii="Times New Roman" w:eastAsia="Times New Roman" w:hAnsi="Times New Roman" w:cs="Times New Roman"/>
          <w:color w:val="000000"/>
          <w:sz w:val="24"/>
          <w:szCs w:val="24"/>
        </w:rPr>
        <w:t>disabilities</w:t>
      </w:r>
      <w:r w:rsidR="006377F9" w:rsidRPr="00FA05D9">
        <w:rPr>
          <w:rFonts w:ascii="Times New Roman" w:eastAsia="Times New Roman" w:hAnsi="Times New Roman" w:cs="Times New Roman"/>
          <w:color w:val="000000"/>
          <w:sz w:val="24"/>
          <w:szCs w:val="24"/>
        </w:rPr>
        <w:t xml:space="preserve">). </w:t>
      </w:r>
    </w:p>
    <w:p w14:paraId="146ECA06" w14:textId="77777777" w:rsidR="00E719B6" w:rsidRDefault="00E719B6" w:rsidP="00E719B6">
      <w:pPr>
        <w:ind w:right="-45"/>
        <w:jc w:val="both"/>
        <w:rPr>
          <w:rFonts w:ascii="Times New Roman" w:eastAsia="Times New Roman" w:hAnsi="Times New Roman" w:cs="Times New Roman"/>
          <w:sz w:val="24"/>
          <w:szCs w:val="24"/>
        </w:rPr>
      </w:pPr>
    </w:p>
    <w:p w14:paraId="794913B4" w14:textId="05901726" w:rsidR="007D2252" w:rsidRPr="00FA05D9" w:rsidRDefault="007D2252" w:rsidP="00E719B6">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In addition, according to the </w:t>
      </w:r>
      <w:r w:rsidR="0040217E" w:rsidRPr="00FA05D9">
        <w:rPr>
          <w:rFonts w:ascii="Times New Roman" w:eastAsia="Times New Roman" w:hAnsi="Times New Roman" w:cs="Times New Roman"/>
          <w:sz w:val="24"/>
          <w:szCs w:val="24"/>
        </w:rPr>
        <w:t>national</w:t>
      </w:r>
      <w:r w:rsidRPr="00FA05D9">
        <w:rPr>
          <w:rFonts w:ascii="Times New Roman" w:eastAsia="Times New Roman" w:hAnsi="Times New Roman" w:cs="Times New Roman"/>
          <w:sz w:val="24"/>
          <w:szCs w:val="24"/>
        </w:rPr>
        <w:t xml:space="preserve"> legislation, persons with </w:t>
      </w:r>
      <w:r w:rsidR="0040217E" w:rsidRPr="00FA05D9">
        <w:rPr>
          <w:rFonts w:ascii="Times New Roman" w:eastAsia="Times New Roman" w:hAnsi="Times New Roman" w:cs="Times New Roman"/>
          <w:sz w:val="24"/>
          <w:szCs w:val="24"/>
        </w:rPr>
        <w:t xml:space="preserve">physical </w:t>
      </w:r>
      <w:r w:rsidRPr="00FA05D9">
        <w:rPr>
          <w:rFonts w:ascii="Times New Roman" w:eastAsia="Times New Roman" w:hAnsi="Times New Roman" w:cs="Times New Roman"/>
          <w:sz w:val="24"/>
          <w:szCs w:val="24"/>
        </w:rPr>
        <w:t>disabilities, including in the case of children, may choose</w:t>
      </w:r>
      <w:r w:rsidR="0040217E" w:rsidRPr="00FA05D9">
        <w:rPr>
          <w:rFonts w:ascii="Times New Roman" w:eastAsia="Times New Roman" w:hAnsi="Times New Roman" w:cs="Times New Roman"/>
          <w:sz w:val="24"/>
          <w:szCs w:val="24"/>
        </w:rPr>
        <w:t xml:space="preserve"> instead of transportation’allowance, </w:t>
      </w:r>
      <w:r w:rsidRPr="00FA05D9">
        <w:rPr>
          <w:rFonts w:ascii="Times New Roman" w:eastAsia="Times New Roman" w:hAnsi="Times New Roman" w:cs="Times New Roman"/>
          <w:sz w:val="24"/>
          <w:szCs w:val="24"/>
        </w:rPr>
        <w:t xml:space="preserve">the </w:t>
      </w:r>
      <w:r w:rsidR="0040217E" w:rsidRPr="00FA05D9">
        <w:rPr>
          <w:rFonts w:ascii="Times New Roman" w:eastAsia="Times New Roman" w:hAnsi="Times New Roman" w:cs="Times New Roman"/>
          <w:sz w:val="24"/>
          <w:szCs w:val="24"/>
        </w:rPr>
        <w:t>fiscal fac</w:t>
      </w:r>
      <w:r w:rsidR="00E719B6">
        <w:rPr>
          <w:rFonts w:ascii="Times New Roman" w:eastAsia="Times New Roman" w:hAnsi="Times New Roman" w:cs="Times New Roman"/>
          <w:sz w:val="24"/>
          <w:szCs w:val="24"/>
        </w:rPr>
        <w:t>i</w:t>
      </w:r>
      <w:r w:rsidR="0040217E" w:rsidRPr="00FA05D9">
        <w:rPr>
          <w:rFonts w:ascii="Times New Roman" w:eastAsia="Times New Roman" w:hAnsi="Times New Roman" w:cs="Times New Roman"/>
          <w:sz w:val="24"/>
          <w:szCs w:val="24"/>
        </w:rPr>
        <w:t>lit</w:t>
      </w:r>
      <w:r w:rsidR="00E719B6">
        <w:rPr>
          <w:rFonts w:ascii="Times New Roman" w:eastAsia="Times New Roman" w:hAnsi="Times New Roman" w:cs="Times New Roman"/>
          <w:sz w:val="24"/>
          <w:szCs w:val="24"/>
        </w:rPr>
        <w:t>i</w:t>
      </w:r>
      <w:r w:rsidR="0040217E" w:rsidRPr="00FA05D9">
        <w:rPr>
          <w:rFonts w:ascii="Times New Roman" w:eastAsia="Times New Roman" w:hAnsi="Times New Roman" w:cs="Times New Roman"/>
          <w:sz w:val="24"/>
          <w:szCs w:val="24"/>
        </w:rPr>
        <w:t xml:space="preserve">es for </w:t>
      </w:r>
      <w:r w:rsidRPr="00FA05D9">
        <w:rPr>
          <w:rFonts w:ascii="Times New Roman" w:eastAsia="Times New Roman" w:hAnsi="Times New Roman" w:cs="Times New Roman"/>
          <w:sz w:val="24"/>
          <w:szCs w:val="24"/>
        </w:rPr>
        <w:t>import</w:t>
      </w:r>
      <w:r w:rsidR="0040217E" w:rsidRPr="00FA05D9">
        <w:rPr>
          <w:rFonts w:ascii="Times New Roman" w:eastAsia="Times New Roman" w:hAnsi="Times New Roman" w:cs="Times New Roman"/>
          <w:sz w:val="24"/>
          <w:szCs w:val="24"/>
        </w:rPr>
        <w:t xml:space="preserve"> of transportation unit (once in five year</w:t>
      </w:r>
      <w:r w:rsidR="00E719B6">
        <w:rPr>
          <w:rFonts w:ascii="Times New Roman" w:eastAsia="Times New Roman" w:hAnsi="Times New Roman" w:cs="Times New Roman"/>
          <w:sz w:val="24"/>
          <w:szCs w:val="24"/>
        </w:rPr>
        <w:t>s</w:t>
      </w:r>
      <w:r w:rsidR="0040217E" w:rsidRPr="00FA05D9">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 xml:space="preserve">. According to the data </w:t>
      </w:r>
      <w:r w:rsidR="0040217E" w:rsidRPr="00FA05D9">
        <w:rPr>
          <w:rFonts w:ascii="Times New Roman" w:eastAsia="Times New Roman" w:hAnsi="Times New Roman" w:cs="Times New Roman"/>
          <w:sz w:val="24"/>
          <w:szCs w:val="24"/>
        </w:rPr>
        <w:t>provided b</w:t>
      </w:r>
      <w:r w:rsidR="00E719B6">
        <w:rPr>
          <w:rFonts w:ascii="Times New Roman" w:eastAsia="Times New Roman" w:hAnsi="Times New Roman" w:cs="Times New Roman"/>
          <w:sz w:val="24"/>
          <w:szCs w:val="24"/>
        </w:rPr>
        <w:t>y</w:t>
      </w:r>
      <w:r w:rsidR="0040217E" w:rsidRPr="00FA05D9">
        <w:rPr>
          <w:rFonts w:ascii="Times New Roman" w:eastAsia="Times New Roman" w:hAnsi="Times New Roman" w:cs="Times New Roman"/>
          <w:sz w:val="24"/>
          <w:szCs w:val="24"/>
        </w:rPr>
        <w:t xml:space="preserve"> social assistance departments</w:t>
      </w:r>
      <w:r w:rsidRPr="00FA05D9">
        <w:rPr>
          <w:rFonts w:ascii="Times New Roman" w:eastAsia="Times New Roman" w:hAnsi="Times New Roman" w:cs="Times New Roman"/>
          <w:sz w:val="24"/>
          <w:szCs w:val="24"/>
        </w:rPr>
        <w:t>, in 2019</w:t>
      </w:r>
      <w:r w:rsidR="0040217E" w:rsidRPr="00FA05D9">
        <w:rPr>
          <w:rFonts w:ascii="Times New Roman" w:eastAsia="Times New Roman" w:hAnsi="Times New Roman" w:cs="Times New Roman"/>
          <w:sz w:val="24"/>
          <w:szCs w:val="24"/>
        </w:rPr>
        <w:t xml:space="preserve"> - 111</w:t>
      </w:r>
      <w:r w:rsidRPr="00FA05D9">
        <w:rPr>
          <w:rFonts w:ascii="Times New Roman" w:eastAsia="Times New Roman" w:hAnsi="Times New Roman" w:cs="Times New Roman"/>
          <w:sz w:val="24"/>
          <w:szCs w:val="24"/>
        </w:rPr>
        <w:t xml:space="preserve"> people benefited from fiscal and customs facilities </w:t>
      </w:r>
      <w:r w:rsidR="0040217E" w:rsidRPr="00FA05D9">
        <w:rPr>
          <w:rFonts w:ascii="Times New Roman" w:eastAsia="Times New Roman" w:hAnsi="Times New Roman" w:cs="Times New Roman"/>
          <w:sz w:val="24"/>
          <w:szCs w:val="24"/>
        </w:rPr>
        <w:t>for vehicles’ import</w:t>
      </w:r>
      <w:r w:rsidRPr="00FA05D9">
        <w:rPr>
          <w:rFonts w:ascii="Times New Roman" w:eastAsia="Times New Roman" w:hAnsi="Times New Roman" w:cs="Times New Roman"/>
          <w:sz w:val="24"/>
          <w:szCs w:val="24"/>
        </w:rPr>
        <w:t>.</w:t>
      </w:r>
    </w:p>
    <w:p w14:paraId="0385E432" w14:textId="121290A7" w:rsidR="006671A8" w:rsidRPr="00FA05D9" w:rsidRDefault="00C717A2" w:rsidP="00E719B6">
      <w:pPr>
        <w:ind w:right="-45"/>
        <w:jc w:val="both"/>
        <w:rPr>
          <w:rFonts w:ascii="Times New Roman" w:eastAsia="Times New Roman" w:hAnsi="Times New Roman" w:cs="Times New Roman"/>
          <w:i/>
          <w:color w:val="000000"/>
          <w:sz w:val="24"/>
          <w:szCs w:val="24"/>
        </w:rPr>
      </w:pPr>
      <w:r w:rsidRPr="00FA05D9">
        <w:rPr>
          <w:rFonts w:ascii="Times New Roman" w:eastAsia="Times New Roman" w:hAnsi="Times New Roman" w:cs="Times New Roman"/>
          <w:sz w:val="24"/>
          <w:szCs w:val="24"/>
        </w:rPr>
        <w:t xml:space="preserve">To </w:t>
      </w:r>
      <w:r w:rsidR="00637B4A" w:rsidRPr="00FA05D9">
        <w:rPr>
          <w:rFonts w:ascii="Times New Roman" w:eastAsia="Times New Roman" w:hAnsi="Times New Roman" w:cs="Times New Roman"/>
          <w:sz w:val="24"/>
          <w:szCs w:val="24"/>
        </w:rPr>
        <w:t>facilitate</w:t>
      </w:r>
      <w:r w:rsidRPr="00FA05D9">
        <w:rPr>
          <w:rFonts w:ascii="Times New Roman" w:eastAsia="Times New Roman" w:hAnsi="Times New Roman" w:cs="Times New Roman"/>
          <w:sz w:val="24"/>
          <w:szCs w:val="24"/>
        </w:rPr>
        <w:t xml:space="preserve"> the mobility </w:t>
      </w:r>
      <w:r w:rsidR="00637B4A" w:rsidRPr="00FA05D9">
        <w:rPr>
          <w:rFonts w:ascii="Times New Roman" w:eastAsia="Times New Roman" w:hAnsi="Times New Roman" w:cs="Times New Roman"/>
          <w:sz w:val="24"/>
          <w:szCs w:val="24"/>
        </w:rPr>
        <w:t>of persons with disabilities, the Republican Experimental Center for Prosthetics, Orthopedics and Rehabilitation</w:t>
      </w:r>
      <w:r w:rsidR="007D2252" w:rsidRPr="00FA05D9">
        <w:rPr>
          <w:rFonts w:ascii="Times New Roman" w:eastAsia="Times New Roman" w:hAnsi="Times New Roman" w:cs="Times New Roman"/>
          <w:sz w:val="24"/>
          <w:szCs w:val="24"/>
        </w:rPr>
        <w:t xml:space="preserve"> </w:t>
      </w:r>
      <w:r w:rsidR="00637B4A" w:rsidRPr="00FA05D9">
        <w:rPr>
          <w:rFonts w:ascii="Times New Roman" w:eastAsia="Times New Roman" w:hAnsi="Times New Roman" w:cs="Times New Roman"/>
          <w:sz w:val="24"/>
          <w:szCs w:val="24"/>
        </w:rPr>
        <w:t>(RECPOR) is providing rehabilitation services and assistive equipement</w:t>
      </w:r>
      <w:r w:rsidR="00E719B6">
        <w:rPr>
          <w:rFonts w:ascii="Times New Roman" w:eastAsia="Times New Roman" w:hAnsi="Times New Roman" w:cs="Times New Roman"/>
          <w:sz w:val="24"/>
          <w:szCs w:val="24"/>
        </w:rPr>
        <w:t>I</w:t>
      </w:r>
      <w:r w:rsidR="00637B4A" w:rsidRPr="00FA05D9">
        <w:rPr>
          <w:rFonts w:ascii="Times New Roman" w:eastAsia="Times New Roman" w:hAnsi="Times New Roman" w:cs="Times New Roman"/>
          <w:sz w:val="24"/>
          <w:szCs w:val="24"/>
        </w:rPr>
        <w:t xml:space="preserve">n </w:t>
      </w:r>
      <w:r w:rsidR="00CF72A6" w:rsidRPr="00FA05D9">
        <w:rPr>
          <w:rFonts w:ascii="Times New Roman" w:eastAsia="Times New Roman" w:hAnsi="Times New Roman" w:cs="Times New Roman"/>
          <w:sz w:val="24"/>
          <w:szCs w:val="24"/>
        </w:rPr>
        <w:t>total about</w:t>
      </w:r>
      <w:r w:rsidR="007D2252" w:rsidRPr="00FA05D9">
        <w:rPr>
          <w:rFonts w:ascii="Times New Roman" w:eastAsia="Times New Roman" w:hAnsi="Times New Roman" w:cs="Times New Roman"/>
          <w:sz w:val="24"/>
          <w:szCs w:val="24"/>
        </w:rPr>
        <w:t xml:space="preserve"> 53,000 people with </w:t>
      </w:r>
      <w:r w:rsidR="00637B4A" w:rsidRPr="00FA05D9">
        <w:rPr>
          <w:rFonts w:ascii="Times New Roman" w:eastAsia="Times New Roman" w:hAnsi="Times New Roman" w:cs="Times New Roman"/>
          <w:sz w:val="24"/>
          <w:szCs w:val="24"/>
        </w:rPr>
        <w:t>physical disabilities ben</w:t>
      </w:r>
      <w:r w:rsidR="00E719B6">
        <w:rPr>
          <w:rFonts w:ascii="Times New Roman" w:eastAsia="Times New Roman" w:hAnsi="Times New Roman" w:cs="Times New Roman"/>
          <w:sz w:val="24"/>
          <w:szCs w:val="24"/>
        </w:rPr>
        <w:t>e</w:t>
      </w:r>
      <w:r w:rsidR="00637B4A" w:rsidRPr="00FA05D9">
        <w:rPr>
          <w:rFonts w:ascii="Times New Roman" w:eastAsia="Times New Roman" w:hAnsi="Times New Roman" w:cs="Times New Roman"/>
          <w:sz w:val="24"/>
          <w:szCs w:val="24"/>
        </w:rPr>
        <w:t>fited of support from RECPOR</w:t>
      </w:r>
      <w:r w:rsidR="007D2252" w:rsidRPr="00FA05D9">
        <w:rPr>
          <w:rFonts w:ascii="Times New Roman" w:eastAsia="Times New Roman" w:hAnsi="Times New Roman" w:cs="Times New Roman"/>
          <w:sz w:val="24"/>
          <w:szCs w:val="24"/>
        </w:rPr>
        <w:t xml:space="preserve">. </w:t>
      </w:r>
    </w:p>
    <w:p w14:paraId="428FF2C2" w14:textId="1C3ACF26" w:rsidR="006671A8" w:rsidRPr="00FA05D9" w:rsidRDefault="004A28FA" w:rsidP="00E719B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For 2019 and 2020</w:t>
      </w:r>
      <w:r w:rsidR="007B7FC2" w:rsidRPr="00FA05D9">
        <w:rPr>
          <w:rFonts w:ascii="Times New Roman" w:eastAsia="Times New Roman" w:hAnsi="Times New Roman" w:cs="Times New Roman"/>
          <w:color w:val="000000"/>
          <w:sz w:val="24"/>
          <w:szCs w:val="24"/>
        </w:rPr>
        <w:t xml:space="preserve"> years </w:t>
      </w:r>
      <w:r w:rsidR="00CF72A6" w:rsidRPr="00FA05D9">
        <w:rPr>
          <w:rFonts w:ascii="Times New Roman" w:eastAsia="Times New Roman" w:hAnsi="Times New Roman" w:cs="Times New Roman"/>
          <w:color w:val="000000"/>
          <w:sz w:val="24"/>
          <w:szCs w:val="24"/>
        </w:rPr>
        <w:t>from the</w:t>
      </w:r>
      <w:r w:rsidRPr="00FA05D9">
        <w:rPr>
          <w:rFonts w:ascii="Times New Roman" w:eastAsia="Times New Roman" w:hAnsi="Times New Roman" w:cs="Times New Roman"/>
          <w:color w:val="000000"/>
          <w:sz w:val="24"/>
          <w:szCs w:val="24"/>
        </w:rPr>
        <w:t xml:space="preserve"> state budget were allocated the financial </w:t>
      </w:r>
      <w:r w:rsidR="007B7FC2" w:rsidRPr="00FA05D9">
        <w:rPr>
          <w:rFonts w:ascii="Times New Roman" w:eastAsia="Times New Roman" w:hAnsi="Times New Roman" w:cs="Times New Roman"/>
          <w:color w:val="000000"/>
          <w:sz w:val="24"/>
          <w:szCs w:val="24"/>
        </w:rPr>
        <w:t>resour</w:t>
      </w:r>
      <w:r w:rsidR="00E719B6">
        <w:rPr>
          <w:rFonts w:ascii="Times New Roman" w:eastAsia="Times New Roman" w:hAnsi="Times New Roman" w:cs="Times New Roman"/>
          <w:color w:val="000000"/>
          <w:sz w:val="24"/>
          <w:szCs w:val="24"/>
        </w:rPr>
        <w:t>c</w:t>
      </w:r>
      <w:r w:rsidR="007B7FC2" w:rsidRPr="00FA05D9">
        <w:rPr>
          <w:rFonts w:ascii="Times New Roman" w:eastAsia="Times New Roman" w:hAnsi="Times New Roman" w:cs="Times New Roman"/>
          <w:color w:val="000000"/>
          <w:sz w:val="24"/>
          <w:szCs w:val="24"/>
        </w:rPr>
        <w:t>es (</w:t>
      </w:r>
      <w:r w:rsidRPr="00FA05D9">
        <w:rPr>
          <w:rFonts w:ascii="Times New Roman" w:eastAsia="Times New Roman" w:hAnsi="Times New Roman" w:cs="Times New Roman"/>
          <w:color w:val="000000"/>
          <w:sz w:val="24"/>
          <w:szCs w:val="24"/>
        </w:rPr>
        <w:t xml:space="preserve">3.5 million </w:t>
      </w:r>
      <w:r w:rsidR="007B7FC2" w:rsidRPr="00FA05D9">
        <w:rPr>
          <w:rFonts w:ascii="Times New Roman" w:eastAsia="Times New Roman" w:hAnsi="Times New Roman" w:cs="Times New Roman"/>
          <w:color w:val="000000"/>
          <w:sz w:val="24"/>
          <w:szCs w:val="24"/>
        </w:rPr>
        <w:t>lei per</w:t>
      </w:r>
      <w:r w:rsidR="00F77BA6" w:rsidRPr="00FA05D9">
        <w:rPr>
          <w:rFonts w:ascii="Times New Roman" w:eastAsia="Times New Roman" w:hAnsi="Times New Roman" w:cs="Times New Roman"/>
          <w:color w:val="000000"/>
          <w:sz w:val="24"/>
          <w:szCs w:val="24"/>
        </w:rPr>
        <w:t xml:space="preserve"> </w:t>
      </w:r>
      <w:r w:rsidR="007B7FC2" w:rsidRPr="00FA05D9">
        <w:rPr>
          <w:rFonts w:ascii="Times New Roman" w:eastAsia="Times New Roman" w:hAnsi="Times New Roman" w:cs="Times New Roman"/>
          <w:color w:val="000000"/>
          <w:sz w:val="24"/>
          <w:szCs w:val="24"/>
        </w:rPr>
        <w:t>year) for procurement of about</w:t>
      </w:r>
      <w:r w:rsidRPr="00FA05D9">
        <w:rPr>
          <w:rFonts w:ascii="Times New Roman" w:eastAsia="Times New Roman" w:hAnsi="Times New Roman" w:cs="Times New Roman"/>
          <w:color w:val="000000"/>
          <w:sz w:val="24"/>
          <w:szCs w:val="24"/>
        </w:rPr>
        <w:t xml:space="preserve"> 1000 </w:t>
      </w:r>
      <w:r w:rsidR="007B7FC2" w:rsidRPr="00FA05D9">
        <w:rPr>
          <w:rFonts w:ascii="Times New Roman" w:eastAsia="Times New Roman" w:hAnsi="Times New Roman" w:cs="Times New Roman"/>
          <w:color w:val="000000"/>
          <w:sz w:val="24"/>
          <w:szCs w:val="24"/>
        </w:rPr>
        <w:t>w</w:t>
      </w:r>
      <w:r w:rsidR="00E719B6">
        <w:rPr>
          <w:rFonts w:ascii="Times New Roman" w:eastAsia="Times New Roman" w:hAnsi="Times New Roman" w:cs="Times New Roman"/>
          <w:color w:val="000000"/>
          <w:sz w:val="24"/>
          <w:szCs w:val="24"/>
        </w:rPr>
        <w:t>h</w:t>
      </w:r>
      <w:r w:rsidR="007B7FC2" w:rsidRPr="00FA05D9">
        <w:rPr>
          <w:rFonts w:ascii="Times New Roman" w:eastAsia="Times New Roman" w:hAnsi="Times New Roman" w:cs="Times New Roman"/>
          <w:color w:val="000000"/>
          <w:sz w:val="24"/>
          <w:szCs w:val="24"/>
        </w:rPr>
        <w:t>e</w:t>
      </w:r>
      <w:r w:rsidR="00CF72A6" w:rsidRPr="00FA05D9">
        <w:rPr>
          <w:rFonts w:ascii="Times New Roman" w:eastAsia="Times New Roman" w:hAnsi="Times New Roman" w:cs="Times New Roman"/>
          <w:color w:val="000000"/>
          <w:sz w:val="24"/>
          <w:szCs w:val="24"/>
        </w:rPr>
        <w:t>e</w:t>
      </w:r>
      <w:r w:rsidR="007B7FC2" w:rsidRPr="00FA05D9">
        <w:rPr>
          <w:rFonts w:ascii="Times New Roman" w:eastAsia="Times New Roman" w:hAnsi="Times New Roman" w:cs="Times New Roman"/>
          <w:color w:val="000000"/>
          <w:sz w:val="24"/>
          <w:szCs w:val="24"/>
        </w:rPr>
        <w:t xml:space="preserve">lchairs per year. </w:t>
      </w:r>
      <w:r w:rsidRPr="00FA05D9">
        <w:rPr>
          <w:rFonts w:ascii="Times New Roman" w:eastAsia="Times New Roman" w:hAnsi="Times New Roman" w:cs="Times New Roman"/>
          <w:color w:val="000000"/>
          <w:sz w:val="24"/>
          <w:szCs w:val="24"/>
        </w:rPr>
        <w:t xml:space="preserve"> </w:t>
      </w:r>
      <w:r w:rsidR="00E719B6" w:rsidRPr="00FA05D9">
        <w:rPr>
          <w:rFonts w:ascii="Times New Roman" w:eastAsia="Times New Roman" w:hAnsi="Times New Roman" w:cs="Times New Roman"/>
          <w:color w:val="000000"/>
          <w:sz w:val="24"/>
          <w:szCs w:val="24"/>
        </w:rPr>
        <w:t xml:space="preserve">In </w:t>
      </w:r>
      <w:r w:rsidR="00F77BA6" w:rsidRPr="00FA05D9">
        <w:rPr>
          <w:rFonts w:ascii="Times New Roman" w:eastAsia="Times New Roman" w:hAnsi="Times New Roman" w:cs="Times New Roman"/>
          <w:color w:val="000000"/>
          <w:sz w:val="24"/>
          <w:szCs w:val="24"/>
        </w:rPr>
        <w:t>total, 2160 persons with physical disabilities have been ensured with w</w:t>
      </w:r>
      <w:r w:rsidR="00E719B6">
        <w:rPr>
          <w:rFonts w:ascii="Times New Roman" w:eastAsia="Times New Roman" w:hAnsi="Times New Roman" w:cs="Times New Roman"/>
          <w:color w:val="000000"/>
          <w:sz w:val="24"/>
          <w:szCs w:val="24"/>
        </w:rPr>
        <w:t>h</w:t>
      </w:r>
      <w:r w:rsidR="00F77BA6" w:rsidRPr="00FA05D9">
        <w:rPr>
          <w:rFonts w:ascii="Times New Roman" w:eastAsia="Times New Roman" w:hAnsi="Times New Roman" w:cs="Times New Roman"/>
          <w:color w:val="000000"/>
          <w:sz w:val="24"/>
          <w:szCs w:val="24"/>
        </w:rPr>
        <w:t>eellchai</w:t>
      </w:r>
      <w:r w:rsidR="00CF72A6" w:rsidRPr="00FA05D9">
        <w:rPr>
          <w:rFonts w:ascii="Times New Roman" w:eastAsia="Times New Roman" w:hAnsi="Times New Roman" w:cs="Times New Roman"/>
          <w:color w:val="000000"/>
          <w:sz w:val="24"/>
          <w:szCs w:val="24"/>
        </w:rPr>
        <w:t xml:space="preserve">rs in 2019 and 1437, in 2018. One lot </w:t>
      </w:r>
      <w:r w:rsidR="00F77BA6" w:rsidRPr="00FA05D9">
        <w:rPr>
          <w:rFonts w:ascii="Times New Roman" w:eastAsia="Times New Roman" w:hAnsi="Times New Roman" w:cs="Times New Roman"/>
          <w:color w:val="000000"/>
          <w:sz w:val="24"/>
          <w:szCs w:val="24"/>
        </w:rPr>
        <w:t xml:space="preserve">of </w:t>
      </w:r>
      <w:r w:rsidR="00E719B6" w:rsidRPr="00FA05D9">
        <w:rPr>
          <w:rFonts w:ascii="Times New Roman" w:eastAsia="Times New Roman" w:hAnsi="Times New Roman" w:cs="Times New Roman"/>
          <w:color w:val="000000"/>
          <w:sz w:val="24"/>
          <w:szCs w:val="24"/>
        </w:rPr>
        <w:t>w</w:t>
      </w:r>
      <w:r w:rsidR="00E719B6">
        <w:rPr>
          <w:rFonts w:ascii="Times New Roman" w:eastAsia="Times New Roman" w:hAnsi="Times New Roman" w:cs="Times New Roman"/>
          <w:color w:val="000000"/>
          <w:sz w:val="24"/>
          <w:szCs w:val="24"/>
        </w:rPr>
        <w:t>h</w:t>
      </w:r>
      <w:r w:rsidR="00E719B6" w:rsidRPr="00FA05D9">
        <w:rPr>
          <w:rFonts w:ascii="Times New Roman" w:eastAsia="Times New Roman" w:hAnsi="Times New Roman" w:cs="Times New Roman"/>
          <w:color w:val="000000"/>
          <w:sz w:val="24"/>
          <w:szCs w:val="24"/>
        </w:rPr>
        <w:t xml:space="preserve">eelchairs </w:t>
      </w:r>
      <w:r w:rsidR="00F77BA6" w:rsidRPr="00FA05D9">
        <w:rPr>
          <w:rFonts w:ascii="Times New Roman" w:eastAsia="Times New Roman" w:hAnsi="Times New Roman" w:cs="Times New Roman"/>
          <w:color w:val="000000"/>
          <w:sz w:val="24"/>
          <w:szCs w:val="24"/>
        </w:rPr>
        <w:t>were procured from the state budget b</w:t>
      </w:r>
      <w:r w:rsidR="00CF72A6" w:rsidRPr="00FA05D9">
        <w:rPr>
          <w:rFonts w:ascii="Times New Roman" w:eastAsia="Times New Roman" w:hAnsi="Times New Roman" w:cs="Times New Roman"/>
          <w:color w:val="000000"/>
          <w:sz w:val="24"/>
          <w:szCs w:val="24"/>
        </w:rPr>
        <w:t>y</w:t>
      </w:r>
      <w:r w:rsidR="00F77BA6" w:rsidRPr="00FA05D9">
        <w:rPr>
          <w:rFonts w:ascii="Times New Roman" w:eastAsia="Times New Roman" w:hAnsi="Times New Roman" w:cs="Times New Roman"/>
          <w:color w:val="000000"/>
          <w:sz w:val="24"/>
          <w:szCs w:val="24"/>
        </w:rPr>
        <w:t xml:space="preserve"> RECPOR and </w:t>
      </w:r>
      <w:r w:rsidR="00CF72A6" w:rsidRPr="00FA05D9">
        <w:rPr>
          <w:rFonts w:ascii="Times New Roman" w:eastAsia="Times New Roman" w:hAnsi="Times New Roman" w:cs="Times New Roman"/>
          <w:color w:val="000000"/>
          <w:sz w:val="24"/>
          <w:szCs w:val="24"/>
        </w:rPr>
        <w:t>Society of Persons with Disabilities ensured other lot</w:t>
      </w:r>
      <w:r w:rsidR="005A6755" w:rsidRPr="00FA05D9">
        <w:rPr>
          <w:rFonts w:ascii="Times New Roman" w:eastAsia="Times New Roman" w:hAnsi="Times New Roman" w:cs="Times New Roman"/>
          <w:color w:val="000000"/>
          <w:sz w:val="24"/>
          <w:szCs w:val="24"/>
        </w:rPr>
        <w:t xml:space="preserve"> in partnership </w:t>
      </w:r>
      <w:r w:rsidR="00F77BA6" w:rsidRPr="00FA05D9">
        <w:rPr>
          <w:rFonts w:ascii="Times New Roman" w:eastAsia="Times New Roman" w:hAnsi="Times New Roman" w:cs="Times New Roman"/>
          <w:color w:val="000000"/>
          <w:sz w:val="24"/>
          <w:szCs w:val="24"/>
        </w:rPr>
        <w:t xml:space="preserve"> </w:t>
      </w:r>
      <w:r w:rsidR="005A6755" w:rsidRPr="00FA05D9">
        <w:rPr>
          <w:rFonts w:ascii="Times New Roman" w:eastAsia="Times New Roman" w:hAnsi="Times New Roman" w:cs="Times New Roman"/>
          <w:color w:val="000000"/>
          <w:sz w:val="24"/>
          <w:szCs w:val="24"/>
        </w:rPr>
        <w:t xml:space="preserve">with one religious organizations. The Society of Persons </w:t>
      </w:r>
      <w:r w:rsidR="00CF72A6" w:rsidRPr="00FA05D9">
        <w:rPr>
          <w:rFonts w:ascii="Times New Roman" w:eastAsia="Times New Roman" w:hAnsi="Times New Roman" w:cs="Times New Roman"/>
          <w:color w:val="000000"/>
          <w:sz w:val="24"/>
          <w:szCs w:val="24"/>
        </w:rPr>
        <w:t xml:space="preserve">with Disabilites </w:t>
      </w:r>
      <w:r w:rsidR="005A6755" w:rsidRPr="00FA05D9">
        <w:rPr>
          <w:rFonts w:ascii="Times New Roman" w:eastAsia="Times New Roman" w:hAnsi="Times New Roman" w:cs="Times New Roman"/>
          <w:color w:val="000000"/>
          <w:sz w:val="24"/>
          <w:szCs w:val="24"/>
        </w:rPr>
        <w:t>is receiving from the state budget about 250 thaunsands lei per year for assistive equipment.</w:t>
      </w:r>
      <w:r w:rsidRPr="00FA05D9">
        <w:rPr>
          <w:rFonts w:ascii="Times New Roman" w:eastAsia="Times New Roman" w:hAnsi="Times New Roman" w:cs="Times New Roman"/>
          <w:color w:val="000000"/>
          <w:sz w:val="24"/>
          <w:szCs w:val="24"/>
        </w:rPr>
        <w:t xml:space="preserve"> </w:t>
      </w:r>
    </w:p>
    <w:p w14:paraId="2760D6D8" w14:textId="77777777" w:rsidR="006671A8" w:rsidRPr="00FA05D9" w:rsidRDefault="00010F23" w:rsidP="00CF72A6">
      <w:pPr>
        <w:pStyle w:val="Heading2"/>
        <w:ind w:firstLine="360"/>
        <w:rPr>
          <w:rFonts w:ascii="Times New Roman" w:hAnsi="Times New Roman" w:cs="Times New Roman"/>
          <w:b/>
          <w:sz w:val="24"/>
          <w:szCs w:val="24"/>
        </w:rPr>
      </w:pPr>
      <w:bookmarkStart w:id="23" w:name="_Toc59132248"/>
      <w:r w:rsidRPr="00FA05D9">
        <w:rPr>
          <w:rFonts w:ascii="Times New Roman" w:hAnsi="Times New Roman" w:cs="Times New Roman"/>
          <w:b/>
          <w:sz w:val="24"/>
          <w:szCs w:val="24"/>
        </w:rPr>
        <w:t>Artic</w:t>
      </w:r>
      <w:r w:rsidR="004A28FA" w:rsidRPr="00FA05D9">
        <w:rPr>
          <w:rFonts w:ascii="Times New Roman" w:hAnsi="Times New Roman" w:cs="Times New Roman"/>
          <w:b/>
          <w:sz w:val="24"/>
          <w:szCs w:val="24"/>
        </w:rPr>
        <w:t>le</w:t>
      </w:r>
      <w:r w:rsidRPr="00FA05D9">
        <w:rPr>
          <w:rFonts w:ascii="Times New Roman" w:hAnsi="Times New Roman" w:cs="Times New Roman"/>
          <w:b/>
          <w:sz w:val="24"/>
          <w:szCs w:val="24"/>
        </w:rPr>
        <w:t xml:space="preserve"> 21. </w:t>
      </w:r>
      <w:r w:rsidR="004A28FA" w:rsidRPr="00FA05D9">
        <w:rPr>
          <w:rFonts w:ascii="Times New Roman" w:hAnsi="Times New Roman" w:cs="Times New Roman"/>
          <w:b/>
          <w:sz w:val="24"/>
          <w:szCs w:val="24"/>
        </w:rPr>
        <w:t>Freedom of expression and opinion and access to information</w:t>
      </w:r>
      <w:bookmarkEnd w:id="23"/>
      <w:r w:rsidR="004A28FA" w:rsidRPr="00FA05D9">
        <w:rPr>
          <w:rFonts w:ascii="Times New Roman" w:hAnsi="Times New Roman" w:cs="Times New Roman"/>
          <w:b/>
          <w:sz w:val="24"/>
          <w:szCs w:val="24"/>
        </w:rPr>
        <w:t xml:space="preserve">  </w:t>
      </w:r>
    </w:p>
    <w:p w14:paraId="491ED231" w14:textId="77777777" w:rsidR="004A28FA" w:rsidRPr="00FA05D9" w:rsidRDefault="004A28FA" w:rsidP="00E719B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In the Constitution (art. 32 para. (1), (2) and art. 34 para. (1), (2)) and the legislation of the Republic of Moldova there are a number of provisions governing freedom of expression and opinion and access to information, issues that were described in the Initial Report.</w:t>
      </w:r>
    </w:p>
    <w:p w14:paraId="3E7284B5" w14:textId="77777777" w:rsidR="006671A8" w:rsidRPr="00FA05D9" w:rsidRDefault="004A28FA" w:rsidP="00E719B6">
      <w:pPr>
        <w:pBdr>
          <w:top w:val="nil"/>
          <w:left w:val="nil"/>
          <w:bottom w:val="nil"/>
          <w:right w:val="nil"/>
          <w:between w:val="nil"/>
        </w:pBdr>
        <w:tabs>
          <w:tab w:val="left" w:pos="540"/>
        </w:tabs>
        <w:jc w:val="both"/>
        <w:rPr>
          <w:rFonts w:ascii="Times New Roman" w:eastAsia="Times New Roman" w:hAnsi="Times New Roman" w:cs="Times New Roman"/>
          <w:b/>
          <w:i/>
          <w:color w:val="000000"/>
          <w:sz w:val="24"/>
          <w:szCs w:val="24"/>
          <w:u w:val="single"/>
        </w:rPr>
      </w:pPr>
      <w:r w:rsidRPr="00FA05D9">
        <w:rPr>
          <w:rFonts w:ascii="Times New Roman" w:eastAsia="Times New Roman" w:hAnsi="Times New Roman" w:cs="Times New Roman"/>
          <w:i/>
          <w:color w:val="000000"/>
          <w:sz w:val="24"/>
          <w:szCs w:val="24"/>
          <w:u w:val="single"/>
        </w:rPr>
        <w:t xml:space="preserve">With reference to recommendation 41 letter (a) to (c) of the Committee's </w:t>
      </w:r>
      <w:r w:rsidR="00A205F8" w:rsidRPr="00FA05D9">
        <w:rPr>
          <w:rFonts w:ascii="Times New Roman" w:eastAsia="Times New Roman" w:hAnsi="Times New Roman" w:cs="Times New Roman"/>
          <w:i/>
          <w:color w:val="000000"/>
          <w:sz w:val="24"/>
          <w:szCs w:val="24"/>
          <w:u w:val="single"/>
        </w:rPr>
        <w:t>C</w:t>
      </w:r>
      <w:r w:rsidRPr="00FA05D9">
        <w:rPr>
          <w:rFonts w:ascii="Times New Roman" w:eastAsia="Times New Roman" w:hAnsi="Times New Roman" w:cs="Times New Roman"/>
          <w:i/>
          <w:color w:val="000000"/>
          <w:sz w:val="24"/>
          <w:szCs w:val="24"/>
          <w:u w:val="single"/>
        </w:rPr>
        <w:t xml:space="preserve">oncluding </w:t>
      </w:r>
      <w:r w:rsidR="00A205F8" w:rsidRPr="00FA05D9">
        <w:rPr>
          <w:rFonts w:ascii="Times New Roman" w:eastAsia="Times New Roman" w:hAnsi="Times New Roman" w:cs="Times New Roman"/>
          <w:i/>
          <w:color w:val="000000"/>
          <w:sz w:val="24"/>
          <w:szCs w:val="24"/>
          <w:u w:val="single"/>
        </w:rPr>
        <w:t>O</w:t>
      </w:r>
      <w:r w:rsidRPr="00FA05D9">
        <w:rPr>
          <w:rFonts w:ascii="Times New Roman" w:eastAsia="Times New Roman" w:hAnsi="Times New Roman" w:cs="Times New Roman"/>
          <w:i/>
          <w:color w:val="000000"/>
          <w:sz w:val="24"/>
          <w:szCs w:val="24"/>
          <w:u w:val="single"/>
        </w:rPr>
        <w:t>bservations, we inform the following:</w:t>
      </w:r>
    </w:p>
    <w:p w14:paraId="4A59E49A" w14:textId="77777777" w:rsidR="00E719B6" w:rsidRDefault="00E719B6" w:rsidP="00E719B6">
      <w:pPr>
        <w:pBdr>
          <w:top w:val="nil"/>
          <w:left w:val="nil"/>
          <w:bottom w:val="nil"/>
          <w:right w:val="nil"/>
          <w:between w:val="nil"/>
        </w:pBdr>
        <w:jc w:val="both"/>
        <w:rPr>
          <w:rFonts w:ascii="Times New Roman" w:eastAsia="Times New Roman" w:hAnsi="Times New Roman" w:cs="Times New Roman"/>
          <w:sz w:val="24"/>
          <w:szCs w:val="24"/>
        </w:rPr>
      </w:pPr>
    </w:p>
    <w:p w14:paraId="75A3C168" w14:textId="4C2ABAE5" w:rsidR="00E719B6" w:rsidRDefault="00F77702" w:rsidP="00E719B6">
      <w:pPr>
        <w:pBdr>
          <w:top w:val="nil"/>
          <w:left w:val="nil"/>
          <w:bottom w:val="nil"/>
          <w:right w:val="nil"/>
          <w:between w:val="nil"/>
        </w:pBd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We reiterate that, in the Law on the social inclusion no. 60/2012, the access to information of persons with disabilities is guaranteed (art. 25 (1</w:t>
      </w:r>
      <w:r w:rsidR="00A205F8" w:rsidRPr="00FA05D9">
        <w:rPr>
          <w:rFonts w:ascii="Times New Roman" w:eastAsia="Times New Roman" w:hAnsi="Times New Roman" w:cs="Times New Roman"/>
          <w:sz w:val="24"/>
          <w:szCs w:val="24"/>
        </w:rPr>
        <w:t>-8</w:t>
      </w:r>
      <w:r w:rsidRPr="00FA05D9">
        <w:rPr>
          <w:rFonts w:ascii="Times New Roman" w:eastAsia="Times New Roman" w:hAnsi="Times New Roman" w:cs="Times New Roman"/>
          <w:sz w:val="24"/>
          <w:szCs w:val="24"/>
        </w:rPr>
        <w:t>). Thus, the State recognizes and promotes the use of sign language and other alternative forms of communication</w:t>
      </w:r>
      <w:r w:rsidR="00CF4B3C" w:rsidRPr="00FA05D9">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 xml:space="preserve"> communication between people, promotes access </w:t>
      </w:r>
      <w:r w:rsidR="00A205F8" w:rsidRPr="00FA05D9">
        <w:rPr>
          <w:rFonts w:ascii="Times New Roman" w:eastAsia="Times New Roman" w:hAnsi="Times New Roman" w:cs="Times New Roman"/>
          <w:sz w:val="24"/>
          <w:szCs w:val="24"/>
        </w:rPr>
        <w:t xml:space="preserve">of </w:t>
      </w:r>
      <w:r w:rsidRPr="00FA05D9">
        <w:rPr>
          <w:rFonts w:ascii="Times New Roman" w:eastAsia="Times New Roman" w:hAnsi="Times New Roman" w:cs="Times New Roman"/>
          <w:sz w:val="24"/>
          <w:szCs w:val="24"/>
        </w:rPr>
        <w:t xml:space="preserve">people with disabilities to information and the media, as well as to </w:t>
      </w:r>
      <w:r w:rsidR="00A205F8" w:rsidRPr="00FA05D9">
        <w:rPr>
          <w:rFonts w:ascii="Times New Roman" w:eastAsia="Times New Roman" w:hAnsi="Times New Roman" w:cs="Times New Roman"/>
          <w:sz w:val="24"/>
          <w:szCs w:val="24"/>
        </w:rPr>
        <w:t>ass</w:t>
      </w:r>
      <w:r w:rsidR="001400E9" w:rsidRPr="00FA05D9">
        <w:rPr>
          <w:rFonts w:ascii="Times New Roman" w:eastAsia="Times New Roman" w:hAnsi="Times New Roman" w:cs="Times New Roman"/>
          <w:sz w:val="24"/>
          <w:szCs w:val="24"/>
        </w:rPr>
        <w:t>is</w:t>
      </w:r>
      <w:r w:rsidR="00A205F8" w:rsidRPr="00FA05D9">
        <w:rPr>
          <w:rFonts w:ascii="Times New Roman" w:eastAsia="Times New Roman" w:hAnsi="Times New Roman" w:cs="Times New Roman"/>
          <w:sz w:val="24"/>
          <w:szCs w:val="24"/>
        </w:rPr>
        <w:t xml:space="preserve">tive </w:t>
      </w:r>
      <w:r w:rsidRPr="00FA05D9">
        <w:rPr>
          <w:rFonts w:ascii="Times New Roman" w:eastAsia="Times New Roman" w:hAnsi="Times New Roman" w:cs="Times New Roman"/>
          <w:sz w:val="24"/>
          <w:szCs w:val="24"/>
        </w:rPr>
        <w:t>technology and electronic communications</w:t>
      </w:r>
      <w:r w:rsidR="00A205F8"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 (Braille and </w:t>
      </w:r>
      <w:r w:rsidR="00024CB1" w:rsidRPr="00FA05D9">
        <w:rPr>
          <w:rFonts w:ascii="Times New Roman" w:eastAsia="Times New Roman" w:hAnsi="Times New Roman" w:cs="Times New Roman"/>
          <w:sz w:val="24"/>
          <w:szCs w:val="24"/>
        </w:rPr>
        <w:t xml:space="preserve"> </w:t>
      </w:r>
      <w:r w:rsidR="001400E9" w:rsidRPr="00FA05D9">
        <w:rPr>
          <w:rFonts w:ascii="Times New Roman" w:eastAsia="Times New Roman" w:hAnsi="Times New Roman" w:cs="Times New Roman"/>
          <w:sz w:val="24"/>
          <w:szCs w:val="24"/>
        </w:rPr>
        <w:t xml:space="preserve">audio, </w:t>
      </w:r>
      <w:r w:rsidRPr="00FA05D9">
        <w:rPr>
          <w:rFonts w:ascii="Times New Roman" w:eastAsia="Times New Roman" w:hAnsi="Times New Roman" w:cs="Times New Roman"/>
          <w:sz w:val="24"/>
          <w:szCs w:val="24"/>
        </w:rPr>
        <w:t xml:space="preserve">easy </w:t>
      </w:r>
      <w:r w:rsidR="001400E9" w:rsidRPr="00FA05D9">
        <w:rPr>
          <w:rFonts w:ascii="Times New Roman" w:eastAsia="Times New Roman" w:hAnsi="Times New Roman" w:cs="Times New Roman"/>
          <w:sz w:val="24"/>
          <w:szCs w:val="24"/>
        </w:rPr>
        <w:t>to read</w:t>
      </w:r>
      <w:r w:rsidRPr="00FA05D9">
        <w:rPr>
          <w:rFonts w:ascii="Times New Roman" w:eastAsia="Times New Roman" w:hAnsi="Times New Roman" w:cs="Times New Roman"/>
          <w:sz w:val="24"/>
          <w:szCs w:val="24"/>
        </w:rPr>
        <w:t xml:space="preserve"> etc.)</w:t>
      </w:r>
      <w:r w:rsidR="001400E9" w:rsidRPr="00FA05D9">
        <w:rPr>
          <w:rFonts w:ascii="Times New Roman" w:eastAsia="Times New Roman" w:hAnsi="Times New Roman" w:cs="Times New Roman"/>
          <w:sz w:val="24"/>
          <w:szCs w:val="24"/>
        </w:rPr>
        <w:t xml:space="preserve">. </w:t>
      </w:r>
    </w:p>
    <w:p w14:paraId="263FAE57" w14:textId="77777777" w:rsidR="00E719B6" w:rsidRDefault="00E719B6" w:rsidP="00E719B6">
      <w:pPr>
        <w:pBdr>
          <w:top w:val="nil"/>
          <w:left w:val="nil"/>
          <w:bottom w:val="nil"/>
          <w:right w:val="nil"/>
          <w:between w:val="nil"/>
        </w:pBdr>
        <w:jc w:val="both"/>
        <w:rPr>
          <w:rFonts w:ascii="Times New Roman" w:eastAsia="Times New Roman" w:hAnsi="Times New Roman" w:cs="Times New Roman"/>
          <w:sz w:val="24"/>
          <w:szCs w:val="24"/>
        </w:rPr>
      </w:pPr>
    </w:p>
    <w:p w14:paraId="7410074F" w14:textId="57F44688" w:rsidR="00F77702" w:rsidRPr="00FA05D9" w:rsidRDefault="00024CB1" w:rsidP="00E719B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The persons with hearing impairments benefit </w:t>
      </w:r>
      <w:r w:rsidR="00E719B6">
        <w:rPr>
          <w:rFonts w:ascii="Times New Roman" w:eastAsia="Times New Roman" w:hAnsi="Times New Roman" w:cs="Times New Roman"/>
          <w:color w:val="000000"/>
          <w:sz w:val="24"/>
          <w:szCs w:val="24"/>
        </w:rPr>
        <w:t>from</w:t>
      </w:r>
      <w:r w:rsidR="00E719B6"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sign language interpretation (GD no 333/2014).</w:t>
      </w:r>
      <w:r w:rsidR="00F77702" w:rsidRPr="00FA05D9">
        <w:rPr>
          <w:rFonts w:ascii="Times New Roman" w:eastAsia="Times New Roman" w:hAnsi="Times New Roman" w:cs="Times New Roman"/>
          <w:color w:val="000000"/>
          <w:sz w:val="24"/>
          <w:szCs w:val="24"/>
        </w:rPr>
        <w:t xml:space="preserve">The </w:t>
      </w:r>
      <w:r w:rsidRPr="00FA05D9">
        <w:rPr>
          <w:rFonts w:ascii="Times New Roman" w:eastAsia="Times New Roman" w:hAnsi="Times New Roman" w:cs="Times New Roman"/>
          <w:color w:val="000000"/>
          <w:sz w:val="24"/>
          <w:szCs w:val="24"/>
        </w:rPr>
        <w:t xml:space="preserve">interpretation in sign language is provided by </w:t>
      </w:r>
      <w:r w:rsidR="00F77702" w:rsidRPr="00FA05D9">
        <w:rPr>
          <w:rFonts w:ascii="Times New Roman" w:eastAsia="Times New Roman" w:hAnsi="Times New Roman" w:cs="Times New Roman"/>
          <w:color w:val="000000"/>
          <w:sz w:val="24"/>
          <w:szCs w:val="24"/>
        </w:rPr>
        <w:t xml:space="preserve">the Association of the Deaf </w:t>
      </w:r>
      <w:r w:rsidRPr="00FA05D9">
        <w:rPr>
          <w:rFonts w:ascii="Times New Roman" w:eastAsia="Times New Roman" w:hAnsi="Times New Roman" w:cs="Times New Roman"/>
          <w:color w:val="000000"/>
          <w:sz w:val="24"/>
          <w:szCs w:val="24"/>
        </w:rPr>
        <w:t xml:space="preserve">People </w:t>
      </w:r>
      <w:r w:rsidR="00F77702" w:rsidRPr="00FA05D9">
        <w:rPr>
          <w:rFonts w:ascii="Times New Roman" w:eastAsia="Times New Roman" w:hAnsi="Times New Roman" w:cs="Times New Roman"/>
          <w:color w:val="000000"/>
          <w:sz w:val="24"/>
          <w:szCs w:val="24"/>
        </w:rPr>
        <w:t xml:space="preserve">from the </w:t>
      </w:r>
      <w:r w:rsidRPr="00FA05D9">
        <w:rPr>
          <w:rFonts w:ascii="Times New Roman" w:eastAsia="Times New Roman" w:hAnsi="Times New Roman" w:cs="Times New Roman"/>
          <w:color w:val="000000"/>
          <w:sz w:val="24"/>
          <w:szCs w:val="24"/>
        </w:rPr>
        <w:t>RM</w:t>
      </w:r>
      <w:r w:rsidR="00F77702" w:rsidRPr="00FA05D9">
        <w:rPr>
          <w:rFonts w:ascii="Times New Roman" w:eastAsia="Times New Roman" w:hAnsi="Times New Roman" w:cs="Times New Roman"/>
          <w:color w:val="000000"/>
          <w:sz w:val="24"/>
          <w:szCs w:val="24"/>
        </w:rPr>
        <w:t>, from the state budget</w:t>
      </w:r>
      <w:r w:rsidRPr="00FA05D9">
        <w:rPr>
          <w:rFonts w:ascii="Times New Roman" w:eastAsia="Times New Roman" w:hAnsi="Times New Roman" w:cs="Times New Roman"/>
          <w:color w:val="000000"/>
          <w:sz w:val="24"/>
          <w:szCs w:val="24"/>
        </w:rPr>
        <w:t xml:space="preserve"> paid by</w:t>
      </w:r>
      <w:r w:rsidR="00F77702" w:rsidRPr="00FA05D9">
        <w:rPr>
          <w:rFonts w:ascii="Times New Roman" w:eastAsia="Times New Roman" w:hAnsi="Times New Roman" w:cs="Times New Roman"/>
          <w:color w:val="000000"/>
          <w:sz w:val="24"/>
          <w:szCs w:val="24"/>
        </w:rPr>
        <w:t xml:space="preserve"> </w:t>
      </w:r>
      <w:r w:rsidR="009040C5" w:rsidRPr="00FA05D9">
        <w:rPr>
          <w:rFonts w:ascii="Times New Roman" w:eastAsia="Times New Roman" w:hAnsi="Times New Roman" w:cs="Times New Roman"/>
          <w:color w:val="000000"/>
          <w:sz w:val="24"/>
          <w:szCs w:val="24"/>
        </w:rPr>
        <w:t>MHLSP</w:t>
      </w:r>
      <w:r w:rsidR="00F77702" w:rsidRPr="00FA05D9">
        <w:rPr>
          <w:rFonts w:ascii="Times New Roman" w:eastAsia="Times New Roman" w:hAnsi="Times New Roman" w:cs="Times New Roman"/>
          <w:color w:val="000000"/>
          <w:sz w:val="24"/>
          <w:szCs w:val="24"/>
        </w:rPr>
        <w:t>.</w:t>
      </w:r>
    </w:p>
    <w:p w14:paraId="25F55B62" w14:textId="77777777" w:rsidR="00E719B6" w:rsidRDefault="00E719B6" w:rsidP="00E719B6">
      <w:pPr>
        <w:pBdr>
          <w:top w:val="nil"/>
          <w:left w:val="nil"/>
          <w:bottom w:val="nil"/>
          <w:right w:val="nil"/>
          <w:between w:val="nil"/>
        </w:pBdr>
        <w:ind w:right="52"/>
        <w:jc w:val="both"/>
        <w:rPr>
          <w:rFonts w:ascii="Times New Roman" w:eastAsia="Times New Roman" w:hAnsi="Times New Roman" w:cs="Times New Roman"/>
          <w:color w:val="000000"/>
          <w:sz w:val="24"/>
          <w:szCs w:val="24"/>
        </w:rPr>
      </w:pPr>
    </w:p>
    <w:p w14:paraId="50BF97D7" w14:textId="5A48984B" w:rsidR="006671A8" w:rsidRPr="00FA05D9" w:rsidRDefault="00024CB1" w:rsidP="00E719B6">
      <w:pPr>
        <w:pBdr>
          <w:top w:val="nil"/>
          <w:left w:val="nil"/>
          <w:bottom w:val="nil"/>
          <w:right w:val="nil"/>
          <w:between w:val="nil"/>
        </w:pBdr>
        <w:ind w:right="52"/>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F</w:t>
      </w:r>
      <w:r w:rsidR="00F77702" w:rsidRPr="00FA05D9">
        <w:rPr>
          <w:rFonts w:ascii="Times New Roman" w:eastAsia="Times New Roman" w:hAnsi="Times New Roman" w:cs="Times New Roman"/>
          <w:color w:val="000000"/>
          <w:sz w:val="24"/>
          <w:szCs w:val="24"/>
        </w:rPr>
        <w:t>or 2020</w:t>
      </w:r>
      <w:r w:rsidRPr="00FA05D9">
        <w:rPr>
          <w:rFonts w:ascii="Times New Roman" w:eastAsia="Times New Roman" w:hAnsi="Times New Roman" w:cs="Times New Roman"/>
          <w:color w:val="000000"/>
          <w:sz w:val="24"/>
          <w:szCs w:val="24"/>
        </w:rPr>
        <w:t xml:space="preserve"> year</w:t>
      </w:r>
      <w:r w:rsidR="00F77702"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about </w:t>
      </w:r>
      <w:r w:rsidR="00F77702" w:rsidRPr="00FA05D9">
        <w:rPr>
          <w:rFonts w:ascii="Times New Roman" w:eastAsia="Times New Roman" w:hAnsi="Times New Roman" w:cs="Times New Roman"/>
          <w:color w:val="000000"/>
          <w:sz w:val="24"/>
          <w:szCs w:val="24"/>
        </w:rPr>
        <w:t>428.5 thousand lei</w:t>
      </w:r>
      <w:r w:rsidRPr="00FA05D9">
        <w:rPr>
          <w:rFonts w:ascii="Times New Roman" w:eastAsia="Times New Roman" w:hAnsi="Times New Roman" w:cs="Times New Roman"/>
          <w:color w:val="000000"/>
          <w:sz w:val="24"/>
          <w:szCs w:val="24"/>
        </w:rPr>
        <w:t xml:space="preserve"> were allocated for sign langage interpretation. </w:t>
      </w:r>
      <w:r w:rsidR="00F77702" w:rsidRPr="00FA05D9">
        <w:rPr>
          <w:rFonts w:ascii="Times New Roman" w:eastAsia="Times New Roman" w:hAnsi="Times New Roman" w:cs="Times New Roman"/>
          <w:color w:val="000000"/>
          <w:sz w:val="24"/>
          <w:szCs w:val="24"/>
        </w:rPr>
        <w:t xml:space="preserve">In the first </w:t>
      </w:r>
      <w:r w:rsidR="000F5C1B" w:rsidRPr="00FA05D9">
        <w:rPr>
          <w:rFonts w:ascii="Times New Roman" w:eastAsia="Times New Roman" w:hAnsi="Times New Roman" w:cs="Times New Roman"/>
          <w:color w:val="000000"/>
          <w:sz w:val="24"/>
          <w:szCs w:val="24"/>
        </w:rPr>
        <w:t xml:space="preserve">quarter </w:t>
      </w:r>
      <w:r w:rsidR="00F77702" w:rsidRPr="00FA05D9">
        <w:rPr>
          <w:rFonts w:ascii="Times New Roman" w:eastAsia="Times New Roman" w:hAnsi="Times New Roman" w:cs="Times New Roman"/>
          <w:color w:val="000000"/>
          <w:sz w:val="24"/>
          <w:szCs w:val="24"/>
        </w:rPr>
        <w:t xml:space="preserve">of 2020, </w:t>
      </w:r>
      <w:r w:rsidR="000F5C1B" w:rsidRPr="00FA05D9">
        <w:rPr>
          <w:rFonts w:ascii="Times New Roman" w:eastAsia="Times New Roman" w:hAnsi="Times New Roman" w:cs="Times New Roman"/>
          <w:color w:val="000000"/>
          <w:sz w:val="24"/>
          <w:szCs w:val="24"/>
        </w:rPr>
        <w:t xml:space="preserve">about </w:t>
      </w:r>
      <w:r w:rsidR="00F77702" w:rsidRPr="00FA05D9">
        <w:rPr>
          <w:rFonts w:ascii="Times New Roman" w:eastAsia="Times New Roman" w:hAnsi="Times New Roman" w:cs="Times New Roman"/>
          <w:color w:val="000000"/>
          <w:sz w:val="24"/>
          <w:szCs w:val="24"/>
        </w:rPr>
        <w:t xml:space="preserve">5134 hours of interpretation were </w:t>
      </w:r>
      <w:r w:rsidR="000F5C1B" w:rsidRPr="00FA05D9">
        <w:rPr>
          <w:rFonts w:ascii="Times New Roman" w:eastAsia="Times New Roman" w:hAnsi="Times New Roman" w:cs="Times New Roman"/>
          <w:color w:val="000000"/>
          <w:sz w:val="24"/>
          <w:szCs w:val="24"/>
        </w:rPr>
        <w:t>provided for</w:t>
      </w:r>
      <w:r w:rsidR="00F77702" w:rsidRPr="00FA05D9">
        <w:rPr>
          <w:rFonts w:ascii="Times New Roman" w:eastAsia="Times New Roman" w:hAnsi="Times New Roman" w:cs="Times New Roman"/>
          <w:color w:val="000000"/>
          <w:sz w:val="24"/>
          <w:szCs w:val="24"/>
        </w:rPr>
        <w:t xml:space="preserve"> 2873 people with hearing disabilities</w:t>
      </w:r>
      <w:r w:rsidR="000F5C1B" w:rsidRPr="00FA05D9">
        <w:rPr>
          <w:rFonts w:ascii="Times New Roman" w:eastAsia="Times New Roman" w:hAnsi="Times New Roman" w:cs="Times New Roman"/>
          <w:color w:val="000000"/>
          <w:sz w:val="24"/>
          <w:szCs w:val="24"/>
        </w:rPr>
        <w:t xml:space="preserve">. For </w:t>
      </w:r>
      <w:r w:rsidR="00E719B6">
        <w:rPr>
          <w:rFonts w:ascii="Times New Roman" w:eastAsia="Times New Roman" w:hAnsi="Times New Roman" w:cs="Times New Roman"/>
          <w:color w:val="000000"/>
          <w:sz w:val="24"/>
          <w:szCs w:val="24"/>
        </w:rPr>
        <w:t>the</w:t>
      </w:r>
      <w:r w:rsidR="00E719B6" w:rsidRPr="00FA05D9">
        <w:rPr>
          <w:rFonts w:ascii="Times New Roman" w:eastAsia="Times New Roman" w:hAnsi="Times New Roman" w:cs="Times New Roman"/>
          <w:color w:val="000000"/>
          <w:sz w:val="24"/>
          <w:szCs w:val="24"/>
        </w:rPr>
        <w:t xml:space="preserve"> </w:t>
      </w:r>
      <w:r w:rsidR="000F5C1B" w:rsidRPr="00FA05D9">
        <w:rPr>
          <w:rFonts w:ascii="Times New Roman" w:eastAsia="Times New Roman" w:hAnsi="Times New Roman" w:cs="Times New Roman"/>
          <w:color w:val="000000"/>
          <w:sz w:val="24"/>
          <w:szCs w:val="24"/>
        </w:rPr>
        <w:t>sign language interpretation</w:t>
      </w:r>
      <w:r w:rsidR="00E719B6">
        <w:rPr>
          <w:rFonts w:ascii="Times New Roman" w:eastAsia="Times New Roman" w:hAnsi="Times New Roman" w:cs="Times New Roman"/>
          <w:color w:val="000000"/>
          <w:sz w:val="24"/>
          <w:szCs w:val="24"/>
        </w:rPr>
        <w:t xml:space="preserve"> services</w:t>
      </w:r>
      <w:r w:rsidR="000F5C1B" w:rsidRPr="00FA05D9">
        <w:rPr>
          <w:rFonts w:ascii="Times New Roman" w:eastAsia="Times New Roman" w:hAnsi="Times New Roman" w:cs="Times New Roman"/>
          <w:color w:val="000000"/>
          <w:sz w:val="24"/>
          <w:szCs w:val="24"/>
        </w:rPr>
        <w:t xml:space="preserve">, the MHLSP contracted the </w:t>
      </w:r>
      <w:r w:rsidR="00F77702" w:rsidRPr="00FA05D9">
        <w:rPr>
          <w:rFonts w:ascii="Times New Roman" w:eastAsia="Times New Roman" w:hAnsi="Times New Roman" w:cs="Times New Roman"/>
          <w:color w:val="000000"/>
          <w:sz w:val="24"/>
          <w:szCs w:val="24"/>
        </w:rPr>
        <w:t xml:space="preserve">the Association of the Deaf </w:t>
      </w:r>
      <w:r w:rsidR="000F5C1B" w:rsidRPr="00FA05D9">
        <w:rPr>
          <w:rFonts w:ascii="Times New Roman" w:eastAsia="Times New Roman" w:hAnsi="Times New Roman" w:cs="Times New Roman"/>
          <w:color w:val="000000"/>
          <w:sz w:val="24"/>
          <w:szCs w:val="24"/>
        </w:rPr>
        <w:t xml:space="preserve">People and paid for 2019 </w:t>
      </w:r>
      <w:r w:rsidR="00F77702" w:rsidRPr="00FA05D9">
        <w:rPr>
          <w:rFonts w:ascii="Times New Roman" w:eastAsia="Times New Roman" w:hAnsi="Times New Roman" w:cs="Times New Roman"/>
          <w:color w:val="000000"/>
          <w:sz w:val="24"/>
          <w:szCs w:val="24"/>
        </w:rPr>
        <w:t>368.2 thousand lei</w:t>
      </w:r>
      <w:r w:rsidR="000F5C1B" w:rsidRPr="00FA05D9">
        <w:rPr>
          <w:rFonts w:ascii="Times New Roman" w:eastAsia="Times New Roman" w:hAnsi="Times New Roman" w:cs="Times New Roman"/>
          <w:color w:val="000000"/>
          <w:sz w:val="24"/>
          <w:szCs w:val="24"/>
        </w:rPr>
        <w:t xml:space="preserve"> for</w:t>
      </w:r>
      <w:r w:rsidR="00F77702" w:rsidRPr="00FA05D9">
        <w:rPr>
          <w:rFonts w:ascii="Times New Roman" w:eastAsia="Times New Roman" w:hAnsi="Times New Roman" w:cs="Times New Roman"/>
          <w:color w:val="000000"/>
          <w:sz w:val="24"/>
          <w:szCs w:val="24"/>
        </w:rPr>
        <w:t xml:space="preserve"> 7350 hours of interpretation</w:t>
      </w:r>
      <w:r w:rsidR="000F5C1B" w:rsidRPr="00FA05D9">
        <w:rPr>
          <w:rFonts w:ascii="Times New Roman" w:eastAsia="Times New Roman" w:hAnsi="Times New Roman" w:cs="Times New Roman"/>
          <w:color w:val="000000"/>
          <w:sz w:val="24"/>
          <w:szCs w:val="24"/>
        </w:rPr>
        <w:t xml:space="preserve">; for </w:t>
      </w:r>
      <w:r w:rsidR="00F77702" w:rsidRPr="00FA05D9">
        <w:rPr>
          <w:rFonts w:ascii="Times New Roman" w:eastAsia="Times New Roman" w:hAnsi="Times New Roman" w:cs="Times New Roman"/>
          <w:color w:val="000000"/>
          <w:sz w:val="24"/>
          <w:szCs w:val="24"/>
        </w:rPr>
        <w:t>2018</w:t>
      </w:r>
      <w:r w:rsidR="00072A65" w:rsidRPr="00FA05D9">
        <w:rPr>
          <w:rFonts w:ascii="Times New Roman" w:eastAsia="Times New Roman" w:hAnsi="Times New Roman" w:cs="Times New Roman"/>
          <w:color w:val="000000"/>
          <w:sz w:val="24"/>
          <w:szCs w:val="24"/>
        </w:rPr>
        <w:t xml:space="preserve"> </w:t>
      </w:r>
      <w:r w:rsidR="00E719B6">
        <w:rPr>
          <w:rFonts w:ascii="Times New Roman" w:eastAsia="Times New Roman" w:hAnsi="Times New Roman" w:cs="Times New Roman"/>
          <w:color w:val="000000"/>
          <w:sz w:val="24"/>
          <w:szCs w:val="24"/>
        </w:rPr>
        <w:t>-</w:t>
      </w:r>
      <w:r w:rsidR="00E719B6" w:rsidRPr="00FA05D9">
        <w:rPr>
          <w:rFonts w:ascii="Times New Roman" w:eastAsia="Times New Roman" w:hAnsi="Times New Roman" w:cs="Times New Roman"/>
          <w:color w:val="000000"/>
          <w:sz w:val="24"/>
          <w:szCs w:val="24"/>
        </w:rPr>
        <w:t xml:space="preserve"> </w:t>
      </w:r>
      <w:r w:rsidR="00F77702" w:rsidRPr="00FA05D9">
        <w:rPr>
          <w:rFonts w:ascii="Times New Roman" w:eastAsia="Times New Roman" w:hAnsi="Times New Roman" w:cs="Times New Roman"/>
          <w:color w:val="000000"/>
          <w:sz w:val="24"/>
          <w:szCs w:val="24"/>
        </w:rPr>
        <w:t>272.2 thousand lei for 5968 hours of interpretation.</w:t>
      </w:r>
    </w:p>
    <w:p w14:paraId="6130F9C1" w14:textId="77777777" w:rsidR="00E719B6" w:rsidRDefault="00E719B6" w:rsidP="00E719B6">
      <w:pPr>
        <w:pBdr>
          <w:top w:val="nil"/>
          <w:left w:val="nil"/>
          <w:bottom w:val="nil"/>
          <w:right w:val="nil"/>
          <w:between w:val="nil"/>
        </w:pBdr>
        <w:jc w:val="both"/>
        <w:rPr>
          <w:rFonts w:ascii="Times New Roman" w:eastAsia="Times New Roman" w:hAnsi="Times New Roman" w:cs="Times New Roman"/>
          <w:color w:val="000000"/>
          <w:sz w:val="24"/>
          <w:szCs w:val="24"/>
        </w:rPr>
      </w:pPr>
    </w:p>
    <w:p w14:paraId="2EEA5B79" w14:textId="2E0764AA" w:rsidR="00F06BAF" w:rsidRPr="00FA05D9" w:rsidRDefault="00F06BAF" w:rsidP="00E719B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In the context </w:t>
      </w:r>
      <w:r w:rsidR="00072A65" w:rsidRPr="00FA05D9">
        <w:rPr>
          <w:rFonts w:ascii="Times New Roman" w:eastAsia="Times New Roman" w:hAnsi="Times New Roman" w:cs="Times New Roman"/>
          <w:color w:val="000000"/>
          <w:sz w:val="24"/>
          <w:szCs w:val="24"/>
        </w:rPr>
        <w:t xml:space="preserve">Covid-19 pandemic, </w:t>
      </w:r>
      <w:r w:rsidRPr="00FA05D9">
        <w:rPr>
          <w:rFonts w:ascii="Times New Roman" w:eastAsia="Times New Roman" w:hAnsi="Times New Roman" w:cs="Times New Roman"/>
          <w:color w:val="000000"/>
          <w:sz w:val="24"/>
          <w:szCs w:val="24"/>
        </w:rPr>
        <w:t>the Public Television "Moldova 1" which has national coverage</w:t>
      </w:r>
      <w:r w:rsidR="00072A65" w:rsidRPr="00FA05D9">
        <w:rPr>
          <w:rFonts w:ascii="Times New Roman" w:eastAsia="Times New Roman" w:hAnsi="Times New Roman" w:cs="Times New Roman"/>
          <w:color w:val="000000"/>
          <w:sz w:val="24"/>
          <w:szCs w:val="24"/>
        </w:rPr>
        <w:t xml:space="preserve"> presented the news and official information about the rules and work regime of the state institutions </w:t>
      </w:r>
      <w:r w:rsidR="00220A23">
        <w:rPr>
          <w:rFonts w:ascii="Times New Roman" w:eastAsia="Times New Roman" w:hAnsi="Times New Roman" w:cs="Times New Roman"/>
          <w:color w:val="000000"/>
          <w:sz w:val="24"/>
          <w:szCs w:val="24"/>
        </w:rPr>
        <w:lastRenderedPageBreak/>
        <w:t>during the</w:t>
      </w:r>
      <w:r w:rsidR="00072A65" w:rsidRPr="00FA05D9">
        <w:rPr>
          <w:rFonts w:ascii="Times New Roman" w:eastAsia="Times New Roman" w:hAnsi="Times New Roman" w:cs="Times New Roman"/>
          <w:color w:val="000000"/>
          <w:sz w:val="24"/>
          <w:szCs w:val="24"/>
        </w:rPr>
        <w:t xml:space="preserve"> </w:t>
      </w:r>
      <w:r w:rsidR="00220A23">
        <w:rPr>
          <w:rFonts w:ascii="Times New Roman" w:eastAsia="Times New Roman" w:hAnsi="Times New Roman" w:cs="Times New Roman"/>
          <w:color w:val="000000"/>
          <w:sz w:val="24"/>
          <w:szCs w:val="24"/>
        </w:rPr>
        <w:t xml:space="preserve">state of </w:t>
      </w:r>
      <w:r w:rsidR="00072A65" w:rsidRPr="00FA05D9">
        <w:rPr>
          <w:rFonts w:ascii="Times New Roman" w:eastAsia="Times New Roman" w:hAnsi="Times New Roman" w:cs="Times New Roman"/>
          <w:color w:val="000000"/>
          <w:sz w:val="24"/>
          <w:szCs w:val="24"/>
        </w:rPr>
        <w:t xml:space="preserve">emergency by using the mimico-gestual interpretation to ensure  the access of the </w:t>
      </w:r>
      <w:r w:rsidRPr="00FA05D9">
        <w:rPr>
          <w:rFonts w:ascii="Times New Roman" w:eastAsia="Times New Roman" w:hAnsi="Times New Roman" w:cs="Times New Roman"/>
          <w:color w:val="000000"/>
          <w:sz w:val="24"/>
          <w:szCs w:val="24"/>
        </w:rPr>
        <w:t>people with hearing disabilities to official, safe and truthful information.</w:t>
      </w:r>
    </w:p>
    <w:p w14:paraId="6FC3FC2F" w14:textId="77777777" w:rsidR="00F06BAF" w:rsidRPr="00FA05D9" w:rsidRDefault="00F06BAF" w:rsidP="00F06BAF">
      <w:pPr>
        <w:pBdr>
          <w:top w:val="nil"/>
          <w:left w:val="nil"/>
          <w:bottom w:val="nil"/>
          <w:right w:val="nil"/>
          <w:between w:val="nil"/>
        </w:pBdr>
        <w:ind w:firstLine="426"/>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At the same time, the press service of </w:t>
      </w:r>
      <w:r w:rsidR="009040C5" w:rsidRPr="00FA05D9">
        <w:rPr>
          <w:rFonts w:ascii="Times New Roman" w:eastAsia="Times New Roman" w:hAnsi="Times New Roman" w:cs="Times New Roman"/>
          <w:color w:val="000000"/>
          <w:sz w:val="24"/>
          <w:szCs w:val="24"/>
        </w:rPr>
        <w:t>MHLSP</w:t>
      </w:r>
      <w:r w:rsidRPr="00FA05D9">
        <w:rPr>
          <w:rFonts w:ascii="Times New Roman" w:eastAsia="Times New Roman" w:hAnsi="Times New Roman" w:cs="Times New Roman"/>
          <w:color w:val="000000"/>
          <w:sz w:val="24"/>
          <w:szCs w:val="24"/>
        </w:rPr>
        <w:t xml:space="preserve"> provides daily press releases on the ministry's website and social networks, about the current situation, including sent to all media institutions in our country to inform the population from official sources. In this context, we mention that the </w:t>
      </w:r>
      <w:r w:rsidR="009040C5" w:rsidRPr="00FA05D9">
        <w:rPr>
          <w:rFonts w:ascii="Times New Roman" w:eastAsia="Times New Roman" w:hAnsi="Times New Roman" w:cs="Times New Roman"/>
          <w:color w:val="000000"/>
          <w:sz w:val="24"/>
          <w:szCs w:val="24"/>
        </w:rPr>
        <w:t>MHLSP</w:t>
      </w:r>
      <w:r w:rsidRPr="00FA05D9">
        <w:rPr>
          <w:rFonts w:ascii="Times New Roman" w:eastAsia="Times New Roman" w:hAnsi="Times New Roman" w:cs="Times New Roman"/>
          <w:color w:val="000000"/>
          <w:sz w:val="24"/>
          <w:szCs w:val="24"/>
        </w:rPr>
        <w:t xml:space="preserve"> website is also accessible to people with disabilities.</w:t>
      </w:r>
    </w:p>
    <w:p w14:paraId="4CAE7F00" w14:textId="77777777" w:rsidR="00220A23" w:rsidRDefault="00220A23" w:rsidP="00220A23">
      <w:pPr>
        <w:pBdr>
          <w:top w:val="nil"/>
          <w:left w:val="nil"/>
          <w:bottom w:val="nil"/>
          <w:right w:val="nil"/>
          <w:between w:val="nil"/>
        </w:pBdr>
        <w:jc w:val="both"/>
        <w:rPr>
          <w:rFonts w:ascii="Times New Roman" w:eastAsia="Times New Roman" w:hAnsi="Times New Roman" w:cs="Times New Roman"/>
          <w:color w:val="000000"/>
          <w:sz w:val="24"/>
          <w:szCs w:val="24"/>
        </w:rPr>
      </w:pPr>
    </w:p>
    <w:p w14:paraId="5D4AFA71" w14:textId="77777777" w:rsidR="006671A8" w:rsidRPr="00FA05D9" w:rsidRDefault="00F06BAF" w:rsidP="00220A23">
      <w:pPr>
        <w:pBdr>
          <w:top w:val="nil"/>
          <w:left w:val="nil"/>
          <w:bottom w:val="nil"/>
          <w:right w:val="nil"/>
          <w:between w:val="nil"/>
        </w:pBdr>
        <w:jc w:val="both"/>
        <w:rPr>
          <w:rFonts w:ascii="Times New Roman" w:eastAsia="Times New Roman" w:hAnsi="Times New Roman" w:cs="Times New Roman"/>
          <w:color w:val="0000FF"/>
          <w:sz w:val="24"/>
          <w:szCs w:val="24"/>
          <w:u w:val="single"/>
        </w:rPr>
      </w:pPr>
      <w:r w:rsidRPr="00FA05D9">
        <w:rPr>
          <w:rFonts w:ascii="Times New Roman" w:eastAsia="Times New Roman" w:hAnsi="Times New Roman" w:cs="Times New Roman"/>
          <w:color w:val="000000"/>
          <w:sz w:val="24"/>
          <w:szCs w:val="24"/>
        </w:rPr>
        <w:t xml:space="preserve">During the pandemic, </w:t>
      </w:r>
      <w:r w:rsidR="009040C5" w:rsidRPr="00FA05D9">
        <w:rPr>
          <w:rFonts w:ascii="Times New Roman" w:eastAsia="Times New Roman" w:hAnsi="Times New Roman" w:cs="Times New Roman"/>
          <w:color w:val="000000"/>
          <w:sz w:val="24"/>
          <w:szCs w:val="24"/>
        </w:rPr>
        <w:t>MHLSP</w:t>
      </w:r>
      <w:r w:rsidRPr="00FA05D9">
        <w:rPr>
          <w:rFonts w:ascii="Times New Roman" w:eastAsia="Times New Roman" w:hAnsi="Times New Roman" w:cs="Times New Roman"/>
          <w:color w:val="000000"/>
          <w:sz w:val="24"/>
          <w:szCs w:val="24"/>
        </w:rPr>
        <w:t xml:space="preserve"> also launched a new platform to monitor the current </w:t>
      </w:r>
      <w:r w:rsidR="00C11461" w:rsidRPr="00FA05D9">
        <w:rPr>
          <w:rFonts w:ascii="Times New Roman" w:eastAsia="Times New Roman" w:hAnsi="Times New Roman" w:cs="Times New Roman"/>
          <w:color w:val="000000"/>
          <w:sz w:val="24"/>
          <w:szCs w:val="24"/>
        </w:rPr>
        <w:t xml:space="preserve">situation. On this platform are </w:t>
      </w:r>
      <w:r w:rsidRPr="00FA05D9">
        <w:rPr>
          <w:rFonts w:ascii="Times New Roman" w:eastAsia="Times New Roman" w:hAnsi="Times New Roman" w:cs="Times New Roman"/>
          <w:color w:val="000000"/>
          <w:sz w:val="24"/>
          <w:szCs w:val="24"/>
        </w:rPr>
        <w:t xml:space="preserve">presented data on the situation in each locality affected by the virus </w:t>
      </w:r>
      <w:r w:rsidR="00010F23" w:rsidRPr="00FA05D9">
        <w:rPr>
          <w:rFonts w:ascii="Times New Roman" w:eastAsia="Times New Roman" w:hAnsi="Times New Roman" w:cs="Times New Roman"/>
          <w:color w:val="000000"/>
          <w:sz w:val="24"/>
          <w:szCs w:val="24"/>
        </w:rPr>
        <w:t>(</w:t>
      </w:r>
      <w:hyperlink r:id="rId27" w:anchor="/d274da857ed345efa66e1fbc959b021b">
        <w:r w:rsidR="00010F23" w:rsidRPr="00FA05D9">
          <w:rPr>
            <w:rFonts w:ascii="Times New Roman" w:eastAsia="Times New Roman" w:hAnsi="Times New Roman" w:cs="Times New Roman"/>
            <w:i/>
            <w:color w:val="4472C4"/>
            <w:sz w:val="24"/>
            <w:szCs w:val="24"/>
            <w:u w:val="single"/>
          </w:rPr>
          <w:t>http://gismoldova.maps.arcgis.com/apps/opsdashboard/index.html#/d274da857ed345efa66e1fbc959b021b</w:t>
        </w:r>
      </w:hyperlink>
      <w:r w:rsidR="00010F23" w:rsidRPr="00FA05D9">
        <w:rPr>
          <w:rFonts w:ascii="Times New Roman" w:eastAsia="Times New Roman" w:hAnsi="Times New Roman" w:cs="Times New Roman"/>
          <w:color w:val="0000FF"/>
          <w:sz w:val="24"/>
          <w:szCs w:val="24"/>
          <w:u w:val="single"/>
        </w:rPr>
        <w:t>).</w:t>
      </w:r>
    </w:p>
    <w:p w14:paraId="207699EB" w14:textId="77777777" w:rsidR="00220A23" w:rsidRDefault="00220A23" w:rsidP="00220A23">
      <w:pPr>
        <w:pBdr>
          <w:top w:val="nil"/>
          <w:left w:val="nil"/>
          <w:bottom w:val="nil"/>
          <w:right w:val="nil"/>
          <w:between w:val="nil"/>
        </w:pBdr>
        <w:tabs>
          <w:tab w:val="left" w:pos="993"/>
          <w:tab w:val="left" w:pos="5954"/>
          <w:tab w:val="left" w:pos="6096"/>
          <w:tab w:val="left" w:pos="10065"/>
        </w:tabs>
        <w:ind w:right="52"/>
        <w:jc w:val="both"/>
        <w:rPr>
          <w:rFonts w:ascii="Times New Roman" w:eastAsia="Times New Roman" w:hAnsi="Times New Roman" w:cs="Times New Roman"/>
          <w:color w:val="000000"/>
          <w:sz w:val="24"/>
          <w:szCs w:val="24"/>
        </w:rPr>
      </w:pPr>
    </w:p>
    <w:p w14:paraId="00FB902F" w14:textId="77777777" w:rsidR="002F305D" w:rsidRPr="00FA05D9" w:rsidRDefault="002F305D" w:rsidP="00220A23">
      <w:pPr>
        <w:pBdr>
          <w:top w:val="nil"/>
          <w:left w:val="nil"/>
          <w:bottom w:val="nil"/>
          <w:right w:val="nil"/>
          <w:between w:val="nil"/>
        </w:pBdr>
        <w:tabs>
          <w:tab w:val="left" w:pos="993"/>
          <w:tab w:val="left" w:pos="5954"/>
          <w:tab w:val="left" w:pos="6096"/>
          <w:tab w:val="left" w:pos="10065"/>
        </w:tabs>
        <w:ind w:right="52"/>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With the support of the WHO and donors, materials, social networks, materials to inform the population about the pandemic, including in accessible format for people with sensory and intellectual disabilities, have been edited and distributed on </w:t>
      </w:r>
      <w:r w:rsidR="00072A65" w:rsidRPr="00FA05D9">
        <w:rPr>
          <w:rFonts w:ascii="Times New Roman" w:eastAsia="Times New Roman" w:hAnsi="Times New Roman" w:cs="Times New Roman"/>
          <w:color w:val="000000"/>
          <w:sz w:val="24"/>
          <w:szCs w:val="24"/>
        </w:rPr>
        <w:t xml:space="preserve">MHLSP </w:t>
      </w:r>
      <w:r w:rsidRPr="00FA05D9">
        <w:rPr>
          <w:rFonts w:ascii="Times New Roman" w:eastAsia="Times New Roman" w:hAnsi="Times New Roman" w:cs="Times New Roman"/>
          <w:color w:val="000000"/>
          <w:sz w:val="24"/>
          <w:szCs w:val="24"/>
        </w:rPr>
        <w:t>website</w:t>
      </w:r>
      <w:r w:rsidR="00072A65" w:rsidRPr="00FA05D9">
        <w:rPr>
          <w:rFonts w:ascii="Times New Roman" w:eastAsia="Times New Roman" w:hAnsi="Times New Roman" w:cs="Times New Roman"/>
          <w:color w:val="000000"/>
          <w:sz w:val="24"/>
          <w:szCs w:val="24"/>
        </w:rPr>
        <w:t xml:space="preserve"> and social media</w:t>
      </w:r>
      <w:r w:rsidRPr="00FA05D9">
        <w:rPr>
          <w:rFonts w:ascii="Times New Roman" w:eastAsia="Times New Roman" w:hAnsi="Times New Roman" w:cs="Times New Roman"/>
          <w:color w:val="000000"/>
          <w:sz w:val="24"/>
          <w:szCs w:val="24"/>
        </w:rPr>
        <w:t>.</w:t>
      </w:r>
    </w:p>
    <w:p w14:paraId="4DD71D4F" w14:textId="77777777" w:rsidR="00220A23" w:rsidRDefault="00220A23" w:rsidP="00220A23">
      <w:pPr>
        <w:pBdr>
          <w:top w:val="nil"/>
          <w:left w:val="nil"/>
          <w:bottom w:val="nil"/>
          <w:right w:val="nil"/>
          <w:between w:val="nil"/>
        </w:pBdr>
        <w:tabs>
          <w:tab w:val="left" w:pos="993"/>
          <w:tab w:val="left" w:pos="5954"/>
          <w:tab w:val="left" w:pos="6096"/>
          <w:tab w:val="left" w:pos="10065"/>
        </w:tabs>
        <w:ind w:right="52"/>
        <w:jc w:val="both"/>
        <w:rPr>
          <w:rFonts w:ascii="Times New Roman" w:eastAsia="Times New Roman" w:hAnsi="Times New Roman" w:cs="Times New Roman"/>
          <w:color w:val="000000"/>
          <w:sz w:val="24"/>
          <w:szCs w:val="24"/>
        </w:rPr>
      </w:pPr>
    </w:p>
    <w:p w14:paraId="508C4F6B" w14:textId="77777777" w:rsidR="002F305D" w:rsidRPr="00FA05D9" w:rsidRDefault="005A0802" w:rsidP="00220A23">
      <w:pPr>
        <w:pBdr>
          <w:top w:val="nil"/>
          <w:left w:val="nil"/>
          <w:bottom w:val="nil"/>
          <w:right w:val="nil"/>
          <w:between w:val="nil"/>
        </w:pBdr>
        <w:tabs>
          <w:tab w:val="left" w:pos="993"/>
          <w:tab w:val="left" w:pos="5954"/>
          <w:tab w:val="left" w:pos="6096"/>
          <w:tab w:val="left" w:pos="10065"/>
        </w:tabs>
        <w:ind w:right="52"/>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T</w:t>
      </w:r>
      <w:r w:rsidR="002F305D" w:rsidRPr="00FA05D9">
        <w:rPr>
          <w:rFonts w:ascii="Times New Roman" w:eastAsia="Times New Roman" w:hAnsi="Times New Roman" w:cs="Times New Roman"/>
          <w:color w:val="000000"/>
          <w:sz w:val="24"/>
          <w:szCs w:val="24"/>
        </w:rPr>
        <w:t xml:space="preserve">he web pages of several ministries and central public authorities, including the Ministry of Interior, </w:t>
      </w:r>
      <w:r w:rsidR="009040C5" w:rsidRPr="00FA05D9">
        <w:rPr>
          <w:rFonts w:ascii="Times New Roman" w:eastAsia="Times New Roman" w:hAnsi="Times New Roman" w:cs="Times New Roman"/>
          <w:color w:val="000000"/>
          <w:sz w:val="24"/>
          <w:szCs w:val="24"/>
        </w:rPr>
        <w:t>MHLSP</w:t>
      </w:r>
      <w:r w:rsidR="002F305D" w:rsidRPr="00FA05D9">
        <w:rPr>
          <w:rFonts w:ascii="Times New Roman" w:eastAsia="Times New Roman" w:hAnsi="Times New Roman" w:cs="Times New Roman"/>
          <w:color w:val="000000"/>
          <w:sz w:val="24"/>
          <w:szCs w:val="24"/>
        </w:rPr>
        <w:t xml:space="preserve"> and some </w:t>
      </w:r>
      <w:r w:rsidRPr="00FA05D9">
        <w:rPr>
          <w:rFonts w:ascii="Times New Roman" w:eastAsia="Times New Roman" w:hAnsi="Times New Roman" w:cs="Times New Roman"/>
          <w:color w:val="000000"/>
          <w:sz w:val="24"/>
          <w:szCs w:val="24"/>
        </w:rPr>
        <w:t xml:space="preserve">public institution (NASA, NCDWAA, CPEDAE)  have beed improved having </w:t>
      </w:r>
      <w:r w:rsidR="002F305D" w:rsidRPr="00FA05D9">
        <w:rPr>
          <w:rFonts w:ascii="Times New Roman" w:eastAsia="Times New Roman" w:hAnsi="Times New Roman" w:cs="Times New Roman"/>
          <w:color w:val="000000"/>
          <w:sz w:val="24"/>
          <w:szCs w:val="24"/>
        </w:rPr>
        <w:t xml:space="preserve"> a format accessible to people with disabilities. </w:t>
      </w:r>
    </w:p>
    <w:p w14:paraId="31CF9A82" w14:textId="77777777" w:rsidR="00220A23" w:rsidRDefault="00220A23" w:rsidP="00220A23">
      <w:pPr>
        <w:jc w:val="both"/>
        <w:rPr>
          <w:rFonts w:ascii="Times New Roman" w:eastAsia="Times New Roman" w:hAnsi="Times New Roman" w:cs="Times New Roman"/>
          <w:sz w:val="24"/>
          <w:szCs w:val="24"/>
        </w:rPr>
      </w:pPr>
    </w:p>
    <w:p w14:paraId="04673084" w14:textId="6CADAB6A" w:rsidR="006671A8" w:rsidRPr="00FA05D9" w:rsidRDefault="002F305D" w:rsidP="00220A23">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CPEDAE has developed a Guide on information accessibility, support material for public institutions and authorities that aims to provide practical recommendations to </w:t>
      </w:r>
      <w:r w:rsidR="005A0802" w:rsidRPr="00FA05D9">
        <w:rPr>
          <w:rFonts w:ascii="Times New Roman" w:eastAsia="Times New Roman" w:hAnsi="Times New Roman" w:cs="Times New Roman"/>
          <w:sz w:val="24"/>
          <w:szCs w:val="24"/>
        </w:rPr>
        <w:t xml:space="preserve">ensure the ensure </w:t>
      </w:r>
      <w:r w:rsidR="00220A23" w:rsidRPr="00FA05D9">
        <w:rPr>
          <w:rFonts w:ascii="Times New Roman" w:eastAsia="Times New Roman" w:hAnsi="Times New Roman" w:cs="Times New Roman"/>
          <w:sz w:val="24"/>
          <w:szCs w:val="24"/>
        </w:rPr>
        <w:t>e</w:t>
      </w:r>
      <w:r w:rsidR="00220A23">
        <w:rPr>
          <w:rFonts w:ascii="Times New Roman" w:eastAsia="Times New Roman" w:hAnsi="Times New Roman" w:cs="Times New Roman"/>
          <w:sz w:val="24"/>
          <w:szCs w:val="24"/>
        </w:rPr>
        <w:t>q</w:t>
      </w:r>
      <w:r w:rsidR="00220A23" w:rsidRPr="00FA05D9">
        <w:rPr>
          <w:rFonts w:ascii="Times New Roman" w:eastAsia="Times New Roman" w:hAnsi="Times New Roman" w:cs="Times New Roman"/>
          <w:sz w:val="24"/>
          <w:szCs w:val="24"/>
        </w:rPr>
        <w:t xml:space="preserve">ual </w:t>
      </w:r>
      <w:r w:rsidR="005A0802" w:rsidRPr="00FA05D9">
        <w:rPr>
          <w:rFonts w:ascii="Times New Roman" w:eastAsia="Times New Roman" w:hAnsi="Times New Roman" w:cs="Times New Roman"/>
          <w:sz w:val="24"/>
          <w:szCs w:val="24"/>
        </w:rPr>
        <w:t>access to information, especially for people</w:t>
      </w:r>
      <w:r w:rsidRPr="00FA05D9">
        <w:rPr>
          <w:rFonts w:ascii="Times New Roman" w:eastAsia="Times New Roman" w:hAnsi="Times New Roman" w:cs="Times New Roman"/>
          <w:sz w:val="24"/>
          <w:szCs w:val="24"/>
        </w:rPr>
        <w:t xml:space="preserve"> who face barriers in interpreting and accessing information provided by public authorities. The printed and electronic versions of the Guide </w:t>
      </w:r>
      <w:r w:rsidR="00DC7F04" w:rsidRPr="00FA05D9">
        <w:rPr>
          <w:rFonts w:ascii="Times New Roman" w:eastAsia="Times New Roman" w:hAnsi="Times New Roman" w:cs="Times New Roman"/>
          <w:sz w:val="24"/>
          <w:szCs w:val="24"/>
        </w:rPr>
        <w:t>is availabile all interested stakeholders</w:t>
      </w:r>
      <w:r w:rsidRPr="00FA05D9">
        <w:rPr>
          <w:rFonts w:ascii="Times New Roman" w:eastAsia="Times New Roman" w:hAnsi="Times New Roman" w:cs="Times New Roman"/>
          <w:sz w:val="24"/>
          <w:szCs w:val="24"/>
        </w:rPr>
        <w:t xml:space="preserve">. The Council did not register any complaints regarding the restriction of the freedom of expression of persons with disabilities. With regard to access to information, the Council examined in two cases the issue of ensuring the accessibility of information for people with disabilities </w:t>
      </w:r>
      <w:r w:rsidR="00DC7F04" w:rsidRPr="00FA05D9">
        <w:rPr>
          <w:rFonts w:ascii="Times New Roman" w:eastAsia="Times New Roman" w:hAnsi="Times New Roman" w:cs="Times New Roman"/>
          <w:sz w:val="24"/>
          <w:szCs w:val="24"/>
        </w:rPr>
        <w:t xml:space="preserve">to </w:t>
      </w:r>
      <w:r w:rsidRPr="00FA05D9">
        <w:rPr>
          <w:rFonts w:ascii="Times New Roman" w:eastAsia="Times New Roman" w:hAnsi="Times New Roman" w:cs="Times New Roman"/>
          <w:sz w:val="24"/>
          <w:szCs w:val="24"/>
        </w:rPr>
        <w:t>bus services.</w:t>
      </w:r>
    </w:p>
    <w:p w14:paraId="05BCEFC7" w14:textId="77777777" w:rsidR="00220A23" w:rsidRDefault="00220A23" w:rsidP="00220A23">
      <w:pPr>
        <w:pBdr>
          <w:top w:val="nil"/>
          <w:left w:val="nil"/>
          <w:bottom w:val="nil"/>
          <w:right w:val="nil"/>
          <w:between w:val="nil"/>
        </w:pBdr>
        <w:tabs>
          <w:tab w:val="left" w:pos="993"/>
          <w:tab w:val="left" w:pos="5954"/>
          <w:tab w:val="left" w:pos="6096"/>
          <w:tab w:val="left" w:pos="10065"/>
        </w:tabs>
        <w:ind w:right="52"/>
        <w:jc w:val="both"/>
        <w:rPr>
          <w:rFonts w:ascii="Times New Roman" w:eastAsia="Times New Roman" w:hAnsi="Times New Roman" w:cs="Times New Roman"/>
          <w:color w:val="000000"/>
          <w:sz w:val="24"/>
          <w:szCs w:val="24"/>
        </w:rPr>
      </w:pPr>
    </w:p>
    <w:p w14:paraId="3C476522" w14:textId="5F173180" w:rsidR="005A0802" w:rsidRPr="00FA05D9" w:rsidRDefault="005A0802" w:rsidP="00220A23">
      <w:pPr>
        <w:pBdr>
          <w:top w:val="nil"/>
          <w:left w:val="nil"/>
          <w:bottom w:val="nil"/>
          <w:right w:val="nil"/>
          <w:between w:val="nil"/>
        </w:pBdr>
        <w:tabs>
          <w:tab w:val="left" w:pos="993"/>
          <w:tab w:val="left" w:pos="5954"/>
          <w:tab w:val="left" w:pos="6096"/>
          <w:tab w:val="left" w:pos="10065"/>
        </w:tabs>
        <w:ind w:right="52"/>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The access to information of persons with disabilities is ensured </w:t>
      </w:r>
      <w:r w:rsidR="00220A23">
        <w:rPr>
          <w:rFonts w:ascii="Times New Roman" w:eastAsia="Times New Roman" w:hAnsi="Times New Roman" w:cs="Times New Roman"/>
          <w:color w:val="000000"/>
          <w:sz w:val="24"/>
          <w:szCs w:val="24"/>
        </w:rPr>
        <w:t xml:space="preserve">also </w:t>
      </w:r>
      <w:r w:rsidRPr="00FA05D9">
        <w:rPr>
          <w:rFonts w:ascii="Times New Roman" w:eastAsia="Times New Roman" w:hAnsi="Times New Roman" w:cs="Times New Roman"/>
          <w:color w:val="000000"/>
          <w:sz w:val="24"/>
          <w:szCs w:val="24"/>
        </w:rPr>
        <w:t>by CSOs. In this regard, Keystone Moldova developed informational materials to ensure access for people with intellectual disabilities to information about the rights of people with disabilities, the benefits of living in the community compared to living in institutions, the participation of people with disabilities in elections, the law of volunteering and the right to volunteer, routes of infection and protective measures against COVID-19 etc.</w:t>
      </w:r>
      <w:r w:rsidR="00C11461" w:rsidRPr="00FA05D9">
        <w:rPr>
          <w:rFonts w:ascii="Times New Roman" w:eastAsia="Times New Roman" w:hAnsi="Times New Roman" w:cs="Times New Roman"/>
          <w:color w:val="000000"/>
          <w:sz w:val="24"/>
          <w:szCs w:val="24"/>
        </w:rPr>
        <w:t xml:space="preserve"> Infonet with the support of UNDP also developed the informative materials in audio and by using the sign language formats. </w:t>
      </w:r>
    </w:p>
    <w:p w14:paraId="19FF99E7" w14:textId="77777777" w:rsidR="006671A8" w:rsidRPr="00FA05D9" w:rsidRDefault="00010F23" w:rsidP="00612B55">
      <w:pPr>
        <w:pStyle w:val="Heading2"/>
        <w:ind w:firstLine="360"/>
        <w:rPr>
          <w:rFonts w:ascii="Times New Roman" w:hAnsi="Times New Roman" w:cs="Times New Roman"/>
          <w:b/>
          <w:sz w:val="24"/>
          <w:szCs w:val="24"/>
        </w:rPr>
      </w:pPr>
      <w:bookmarkStart w:id="24" w:name="_Toc59132249"/>
      <w:r w:rsidRPr="00FA05D9">
        <w:rPr>
          <w:rFonts w:ascii="Times New Roman" w:hAnsi="Times New Roman" w:cs="Times New Roman"/>
          <w:b/>
          <w:sz w:val="24"/>
          <w:szCs w:val="24"/>
        </w:rPr>
        <w:t>Artic</w:t>
      </w:r>
      <w:r w:rsidR="0021587B" w:rsidRPr="00FA05D9">
        <w:rPr>
          <w:rFonts w:ascii="Times New Roman" w:hAnsi="Times New Roman" w:cs="Times New Roman"/>
          <w:b/>
          <w:sz w:val="24"/>
          <w:szCs w:val="24"/>
        </w:rPr>
        <w:t xml:space="preserve">le </w:t>
      </w:r>
      <w:r w:rsidRPr="00FA05D9">
        <w:rPr>
          <w:rFonts w:ascii="Times New Roman" w:hAnsi="Times New Roman" w:cs="Times New Roman"/>
          <w:b/>
          <w:sz w:val="24"/>
          <w:szCs w:val="24"/>
        </w:rPr>
        <w:t xml:space="preserve">22. </w:t>
      </w:r>
      <w:r w:rsidR="0021587B" w:rsidRPr="00FA05D9">
        <w:rPr>
          <w:rFonts w:ascii="Times New Roman" w:hAnsi="Times New Roman" w:cs="Times New Roman"/>
          <w:b/>
          <w:sz w:val="24"/>
          <w:szCs w:val="24"/>
        </w:rPr>
        <w:t>The right to personal life</w:t>
      </w:r>
      <w:bookmarkEnd w:id="24"/>
    </w:p>
    <w:p w14:paraId="7DBFF081" w14:textId="77777777" w:rsidR="0021587B" w:rsidRPr="00FA05D9" w:rsidRDefault="0021587B" w:rsidP="00220A23">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National legislation, including the Constitution of the Republic of Moldova, Law on personal data protection no. 133/2011, Law on informatics no. 1069/2000, Law on social services no. 123/2010, but also</w:t>
      </w:r>
      <w:r w:rsidR="00C11461"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the Code </w:t>
      </w:r>
      <w:r w:rsidR="00026B8A" w:rsidRPr="00FA05D9">
        <w:rPr>
          <w:rFonts w:ascii="Times New Roman" w:eastAsia="Times New Roman" w:hAnsi="Times New Roman" w:cs="Times New Roman"/>
          <w:sz w:val="24"/>
          <w:szCs w:val="24"/>
        </w:rPr>
        <w:t xml:space="preserve">Penal </w:t>
      </w:r>
      <w:r w:rsidRPr="00FA05D9">
        <w:rPr>
          <w:rFonts w:ascii="Times New Roman" w:eastAsia="Times New Roman" w:hAnsi="Times New Roman" w:cs="Times New Roman"/>
          <w:sz w:val="24"/>
          <w:szCs w:val="24"/>
        </w:rPr>
        <w:t>Procedure no. 122/2003, establish the procedures regarding the observance of human rights, freedoms and dignity and the right to the inviolability of the person, domicile, property, private life, etc., without distinction between persons with and without disabilities.</w:t>
      </w:r>
    </w:p>
    <w:p w14:paraId="477A90E7" w14:textId="77777777" w:rsidR="00220A23" w:rsidRDefault="00220A23" w:rsidP="00220A23">
      <w:pPr>
        <w:ind w:right="-45"/>
        <w:jc w:val="both"/>
        <w:rPr>
          <w:rFonts w:ascii="Times New Roman" w:eastAsia="Times New Roman" w:hAnsi="Times New Roman" w:cs="Times New Roman"/>
          <w:sz w:val="24"/>
          <w:szCs w:val="24"/>
        </w:rPr>
      </w:pPr>
    </w:p>
    <w:p w14:paraId="4415DA7D" w14:textId="77777777" w:rsidR="006671A8" w:rsidRPr="00FA05D9" w:rsidRDefault="00983776" w:rsidP="00220A23">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lastRenderedPageBreak/>
        <w:t>The</w:t>
      </w:r>
      <w:r w:rsidR="0021587B" w:rsidRPr="00FA05D9">
        <w:rPr>
          <w:rFonts w:ascii="Times New Roman" w:eastAsia="Times New Roman" w:hAnsi="Times New Roman" w:cs="Times New Roman"/>
          <w:sz w:val="24"/>
          <w:szCs w:val="24"/>
        </w:rPr>
        <w:t xml:space="preserve"> Law no. 133/2011</w:t>
      </w:r>
      <w:r w:rsidRPr="00FA05D9">
        <w:rPr>
          <w:rFonts w:ascii="Times New Roman" w:eastAsia="Times New Roman" w:hAnsi="Times New Roman" w:cs="Times New Roman"/>
          <w:sz w:val="24"/>
          <w:szCs w:val="24"/>
        </w:rPr>
        <w:t xml:space="preserve"> (1)</w:t>
      </w:r>
      <w:r w:rsidR="0021587B" w:rsidRPr="00FA05D9">
        <w:rPr>
          <w:rFonts w:ascii="Times New Roman" w:eastAsia="Times New Roman" w:hAnsi="Times New Roman" w:cs="Times New Roman"/>
          <w:sz w:val="24"/>
          <w:szCs w:val="24"/>
        </w:rPr>
        <w:t xml:space="preserve"> on the protection of personal data, provides the protection of fundamental rights and freedoms of individuals with regard to the processing of personal data, in particular the right to inviolability of home, privacy, family and private life. According to art. 27, the subject of personal data who considers that the processing of his data does not comply with the requirements of the Law, may submit a complaint to the </w:t>
      </w:r>
      <w:r w:rsidR="00D70A3D" w:rsidRPr="00FA05D9">
        <w:rPr>
          <w:rFonts w:ascii="Times New Roman" w:eastAsia="Times New Roman" w:hAnsi="Times New Roman" w:cs="Times New Roman"/>
          <w:sz w:val="24"/>
          <w:szCs w:val="24"/>
        </w:rPr>
        <w:t>National Council on Personal Data Protection</w:t>
      </w:r>
      <w:r w:rsidR="0021587B" w:rsidRPr="00FA05D9">
        <w:rPr>
          <w:rFonts w:ascii="Times New Roman" w:eastAsia="Times New Roman" w:hAnsi="Times New Roman" w:cs="Times New Roman"/>
          <w:sz w:val="24"/>
          <w:szCs w:val="24"/>
        </w:rPr>
        <w:t>.</w:t>
      </w:r>
    </w:p>
    <w:p w14:paraId="156BCED2" w14:textId="77777777" w:rsidR="00220A23" w:rsidRDefault="00220A23" w:rsidP="00220A23">
      <w:pPr>
        <w:ind w:right="-45"/>
        <w:jc w:val="both"/>
        <w:rPr>
          <w:rFonts w:ascii="Times New Roman" w:eastAsia="Times New Roman" w:hAnsi="Times New Roman" w:cs="Times New Roman"/>
          <w:sz w:val="24"/>
          <w:szCs w:val="24"/>
        </w:rPr>
      </w:pPr>
    </w:p>
    <w:p w14:paraId="63EA06DC" w14:textId="17D2E3CE" w:rsidR="0021587B" w:rsidRPr="00FA05D9" w:rsidRDefault="00D70A3D" w:rsidP="00220A23">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w:t>
      </w:r>
      <w:r w:rsidR="00B55EE0" w:rsidRPr="00FA05D9">
        <w:rPr>
          <w:rFonts w:ascii="Times New Roman" w:eastAsia="Times New Roman" w:hAnsi="Times New Roman" w:cs="Times New Roman"/>
          <w:sz w:val="24"/>
          <w:szCs w:val="24"/>
        </w:rPr>
        <w:t>Council</w:t>
      </w:r>
      <w:r w:rsidRPr="00FA05D9">
        <w:rPr>
          <w:rFonts w:ascii="Times New Roman" w:eastAsia="Times New Roman" w:hAnsi="Times New Roman" w:cs="Times New Roman"/>
          <w:sz w:val="24"/>
          <w:szCs w:val="24"/>
        </w:rPr>
        <w:t xml:space="preserve"> developed </w:t>
      </w:r>
      <w:r w:rsidR="00367D8A" w:rsidRPr="00FA05D9">
        <w:rPr>
          <w:rFonts w:ascii="Times New Roman" w:eastAsia="Times New Roman" w:hAnsi="Times New Roman" w:cs="Times New Roman"/>
          <w:sz w:val="24"/>
          <w:szCs w:val="24"/>
        </w:rPr>
        <w:t xml:space="preserve">and published on their website </w:t>
      </w:r>
      <w:r w:rsidR="0021587B" w:rsidRPr="00FA05D9">
        <w:rPr>
          <w:rFonts w:ascii="Times New Roman" w:eastAsia="Times New Roman" w:hAnsi="Times New Roman" w:cs="Times New Roman"/>
          <w:sz w:val="24"/>
          <w:szCs w:val="24"/>
        </w:rPr>
        <w:t xml:space="preserve">regulations </w:t>
      </w:r>
      <w:r w:rsidRPr="00FA05D9">
        <w:rPr>
          <w:rFonts w:ascii="Times New Roman" w:eastAsia="Times New Roman" w:hAnsi="Times New Roman" w:cs="Times New Roman"/>
          <w:sz w:val="24"/>
          <w:szCs w:val="24"/>
        </w:rPr>
        <w:t xml:space="preserve">and instructions </w:t>
      </w:r>
      <w:r w:rsidR="0021587B" w:rsidRPr="00FA05D9">
        <w:rPr>
          <w:rFonts w:ascii="Times New Roman" w:eastAsia="Times New Roman" w:hAnsi="Times New Roman" w:cs="Times New Roman"/>
          <w:sz w:val="24"/>
          <w:szCs w:val="24"/>
        </w:rPr>
        <w:t xml:space="preserve">on the processing of personal data, </w:t>
      </w:r>
      <w:r w:rsidR="00220A23" w:rsidRPr="00FA05D9">
        <w:rPr>
          <w:rFonts w:ascii="Times New Roman" w:eastAsia="Times New Roman" w:hAnsi="Times New Roman" w:cs="Times New Roman"/>
          <w:sz w:val="24"/>
          <w:szCs w:val="24"/>
        </w:rPr>
        <w:t>inclu</w:t>
      </w:r>
      <w:r w:rsidR="00220A23">
        <w:rPr>
          <w:rFonts w:ascii="Times New Roman" w:eastAsia="Times New Roman" w:hAnsi="Times New Roman" w:cs="Times New Roman"/>
          <w:sz w:val="24"/>
          <w:szCs w:val="24"/>
        </w:rPr>
        <w:t>d</w:t>
      </w:r>
      <w:r w:rsidR="00220A23" w:rsidRPr="00FA05D9">
        <w:rPr>
          <w:rFonts w:ascii="Times New Roman" w:eastAsia="Times New Roman" w:hAnsi="Times New Roman" w:cs="Times New Roman"/>
          <w:sz w:val="24"/>
          <w:szCs w:val="24"/>
        </w:rPr>
        <w:t xml:space="preserve">ing </w:t>
      </w:r>
      <w:r w:rsidRPr="00FA05D9">
        <w:rPr>
          <w:rFonts w:ascii="Times New Roman" w:eastAsia="Times New Roman" w:hAnsi="Times New Roman" w:cs="Times New Roman"/>
          <w:sz w:val="24"/>
          <w:szCs w:val="24"/>
        </w:rPr>
        <w:t xml:space="preserve">data about health status of persons with </w:t>
      </w:r>
      <w:r w:rsidR="00367D8A" w:rsidRPr="00FA05D9">
        <w:rPr>
          <w:rFonts w:ascii="Times New Roman" w:eastAsia="Times New Roman" w:hAnsi="Times New Roman" w:cs="Times New Roman"/>
          <w:sz w:val="24"/>
          <w:szCs w:val="24"/>
        </w:rPr>
        <w:t xml:space="preserve">disabilities.  </w:t>
      </w:r>
      <w:r w:rsidR="0021587B" w:rsidRPr="00FA05D9">
        <w:rPr>
          <w:rFonts w:ascii="Times New Roman" w:eastAsia="Times New Roman" w:hAnsi="Times New Roman" w:cs="Times New Roman"/>
          <w:sz w:val="24"/>
          <w:szCs w:val="24"/>
        </w:rPr>
        <w:t xml:space="preserve"> </w:t>
      </w:r>
    </w:p>
    <w:p w14:paraId="24160515" w14:textId="6B34D56E" w:rsidR="0021587B" w:rsidRPr="00FA05D9" w:rsidRDefault="00367D8A" w:rsidP="00220A23">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It is important to mention, that is mandatory to obtain the </w:t>
      </w:r>
      <w:r w:rsidR="0021587B" w:rsidRPr="00FA05D9">
        <w:rPr>
          <w:rFonts w:ascii="Times New Roman" w:eastAsia="Times New Roman" w:hAnsi="Times New Roman" w:cs="Times New Roman"/>
          <w:sz w:val="24"/>
          <w:szCs w:val="24"/>
        </w:rPr>
        <w:t xml:space="preserve">consent </w:t>
      </w:r>
      <w:r w:rsidRPr="00FA05D9">
        <w:rPr>
          <w:rFonts w:ascii="Times New Roman" w:eastAsia="Times New Roman" w:hAnsi="Times New Roman" w:cs="Times New Roman"/>
          <w:sz w:val="24"/>
          <w:szCs w:val="24"/>
        </w:rPr>
        <w:t xml:space="preserve">of </w:t>
      </w:r>
      <w:r w:rsidR="0021587B" w:rsidRPr="00FA05D9">
        <w:rPr>
          <w:rFonts w:ascii="Times New Roman" w:eastAsia="Times New Roman" w:hAnsi="Times New Roman" w:cs="Times New Roman"/>
          <w:sz w:val="24"/>
          <w:szCs w:val="24"/>
        </w:rPr>
        <w:t>persons with disabilities or their representatives, before processing the</w:t>
      </w:r>
      <w:r w:rsidR="00220A23">
        <w:rPr>
          <w:rFonts w:ascii="Times New Roman" w:eastAsia="Times New Roman" w:hAnsi="Times New Roman" w:cs="Times New Roman"/>
          <w:sz w:val="24"/>
          <w:szCs w:val="24"/>
        </w:rPr>
        <w:t>ir</w:t>
      </w:r>
      <w:r w:rsidR="0021587B" w:rsidRPr="00FA05D9">
        <w:rPr>
          <w:rFonts w:ascii="Times New Roman" w:eastAsia="Times New Roman" w:hAnsi="Times New Roman" w:cs="Times New Roman"/>
          <w:sz w:val="24"/>
          <w:szCs w:val="24"/>
        </w:rPr>
        <w:t xml:space="preserve"> personal data</w:t>
      </w:r>
      <w:r w:rsidRPr="00FA05D9">
        <w:rPr>
          <w:rFonts w:ascii="Times New Roman" w:eastAsia="Times New Roman" w:hAnsi="Times New Roman" w:cs="Times New Roman"/>
          <w:sz w:val="24"/>
          <w:szCs w:val="24"/>
        </w:rPr>
        <w:t>. T</w:t>
      </w:r>
      <w:r w:rsidR="0021587B" w:rsidRPr="00FA05D9">
        <w:rPr>
          <w:rFonts w:ascii="Times New Roman" w:eastAsia="Times New Roman" w:hAnsi="Times New Roman" w:cs="Times New Roman"/>
          <w:sz w:val="24"/>
          <w:szCs w:val="24"/>
        </w:rPr>
        <w:t xml:space="preserve">he </w:t>
      </w:r>
      <w:r w:rsidRPr="00FA05D9">
        <w:rPr>
          <w:rFonts w:ascii="Times New Roman" w:eastAsia="Times New Roman" w:hAnsi="Times New Roman" w:cs="Times New Roman"/>
          <w:sz w:val="24"/>
          <w:szCs w:val="24"/>
        </w:rPr>
        <w:t xml:space="preserve">concept </w:t>
      </w:r>
      <w:r w:rsidR="0021587B" w:rsidRPr="00FA05D9">
        <w:rPr>
          <w:rFonts w:ascii="Times New Roman" w:eastAsia="Times New Roman" w:hAnsi="Times New Roman" w:cs="Times New Roman"/>
          <w:sz w:val="24"/>
          <w:szCs w:val="24"/>
        </w:rPr>
        <w:t>of consent is defined in art. 3 of Law no. 133/2011 and applies equally to all subjects of personal data.</w:t>
      </w:r>
    </w:p>
    <w:p w14:paraId="7BCDC454" w14:textId="77777777" w:rsidR="006671A8" w:rsidRPr="00FA05D9" w:rsidRDefault="00010F23" w:rsidP="00C11461">
      <w:pPr>
        <w:pStyle w:val="Heading2"/>
        <w:ind w:firstLine="360"/>
        <w:rPr>
          <w:rFonts w:ascii="Times New Roman" w:hAnsi="Times New Roman" w:cs="Times New Roman"/>
          <w:b/>
          <w:sz w:val="24"/>
          <w:szCs w:val="24"/>
        </w:rPr>
      </w:pPr>
      <w:bookmarkStart w:id="25" w:name="_Toc59132250"/>
      <w:r w:rsidRPr="00FA05D9">
        <w:rPr>
          <w:rFonts w:ascii="Times New Roman" w:hAnsi="Times New Roman" w:cs="Times New Roman"/>
          <w:b/>
          <w:sz w:val="24"/>
          <w:szCs w:val="24"/>
        </w:rPr>
        <w:t>Artic</w:t>
      </w:r>
      <w:r w:rsidR="00AF72F8" w:rsidRPr="00FA05D9">
        <w:rPr>
          <w:rFonts w:ascii="Times New Roman" w:hAnsi="Times New Roman" w:cs="Times New Roman"/>
          <w:b/>
          <w:sz w:val="24"/>
          <w:szCs w:val="24"/>
        </w:rPr>
        <w:t>le</w:t>
      </w:r>
      <w:r w:rsidRPr="00FA05D9">
        <w:rPr>
          <w:rFonts w:ascii="Times New Roman" w:hAnsi="Times New Roman" w:cs="Times New Roman"/>
          <w:b/>
          <w:sz w:val="24"/>
          <w:szCs w:val="24"/>
        </w:rPr>
        <w:t xml:space="preserve"> 23. </w:t>
      </w:r>
      <w:r w:rsidR="00AF72F8" w:rsidRPr="00FA05D9">
        <w:rPr>
          <w:rFonts w:ascii="Times New Roman" w:hAnsi="Times New Roman" w:cs="Times New Roman"/>
          <w:b/>
          <w:sz w:val="24"/>
          <w:szCs w:val="24"/>
        </w:rPr>
        <w:t>Respect for home and family</w:t>
      </w:r>
      <w:bookmarkEnd w:id="25"/>
      <w:r w:rsidR="00AF72F8" w:rsidRPr="00FA05D9">
        <w:rPr>
          <w:rFonts w:ascii="Times New Roman" w:hAnsi="Times New Roman" w:cs="Times New Roman"/>
          <w:b/>
          <w:sz w:val="24"/>
          <w:szCs w:val="24"/>
        </w:rPr>
        <w:t xml:space="preserve"> </w:t>
      </w:r>
    </w:p>
    <w:p w14:paraId="1FF1B238" w14:textId="77777777" w:rsidR="00AF72F8" w:rsidRPr="00FA05D9" w:rsidRDefault="00AF72F8" w:rsidP="00220A23">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According to the Constitution of the Republic of Moldova "The family is based on freely consented marriage between a man and a woman, on their equal rights and on the right and duty of parents to ensure the upbringing, education and training of children" (</w:t>
      </w:r>
      <w:r w:rsidR="007E2BFC" w:rsidRPr="00FA05D9">
        <w:rPr>
          <w:rFonts w:ascii="Times New Roman" w:eastAsia="Times New Roman" w:hAnsi="Times New Roman" w:cs="Times New Roman"/>
          <w:sz w:val="24"/>
          <w:szCs w:val="24"/>
        </w:rPr>
        <w:t>art. 48, paragraphs (1) and (2)</w:t>
      </w:r>
      <w:r w:rsidRPr="00FA05D9">
        <w:rPr>
          <w:rFonts w:ascii="Times New Roman" w:eastAsia="Times New Roman" w:hAnsi="Times New Roman" w:cs="Times New Roman"/>
          <w:sz w:val="24"/>
          <w:szCs w:val="24"/>
        </w:rPr>
        <w:t>).</w:t>
      </w:r>
    </w:p>
    <w:p w14:paraId="164ED0CF" w14:textId="77777777" w:rsidR="00220A23" w:rsidRDefault="00220A23" w:rsidP="00220A23">
      <w:pPr>
        <w:ind w:right="-45"/>
        <w:jc w:val="both"/>
        <w:rPr>
          <w:rFonts w:ascii="Times New Roman" w:eastAsia="Times New Roman" w:hAnsi="Times New Roman" w:cs="Times New Roman"/>
          <w:i/>
          <w:sz w:val="24"/>
          <w:szCs w:val="24"/>
          <w:u w:val="single"/>
        </w:rPr>
      </w:pPr>
    </w:p>
    <w:p w14:paraId="68AD4D18" w14:textId="77777777" w:rsidR="00AF72F8" w:rsidRPr="00FA05D9" w:rsidRDefault="00AF72F8" w:rsidP="00220A23">
      <w:pPr>
        <w:ind w:right="-45"/>
        <w:jc w:val="both"/>
        <w:rPr>
          <w:rFonts w:ascii="Times New Roman" w:eastAsia="Times New Roman" w:hAnsi="Times New Roman" w:cs="Times New Roman"/>
          <w:i/>
          <w:sz w:val="24"/>
          <w:szCs w:val="24"/>
          <w:u w:val="single"/>
        </w:rPr>
      </w:pPr>
      <w:r w:rsidRPr="00FA05D9">
        <w:rPr>
          <w:rFonts w:ascii="Times New Roman" w:eastAsia="Times New Roman" w:hAnsi="Times New Roman" w:cs="Times New Roman"/>
          <w:i/>
          <w:sz w:val="24"/>
          <w:szCs w:val="24"/>
          <w:u w:val="single"/>
        </w:rPr>
        <w:t>With reference to recommendation 43 letter (a) to (b) of the Committee's concluding observations, we inform the following:</w:t>
      </w:r>
    </w:p>
    <w:p w14:paraId="5B737EE3" w14:textId="77777777" w:rsidR="00220A23" w:rsidRDefault="00220A23" w:rsidP="00220A23">
      <w:pPr>
        <w:ind w:right="-45"/>
        <w:jc w:val="both"/>
        <w:rPr>
          <w:rFonts w:ascii="Times New Roman" w:eastAsia="Times New Roman" w:hAnsi="Times New Roman" w:cs="Times New Roman"/>
          <w:sz w:val="24"/>
          <w:szCs w:val="24"/>
        </w:rPr>
      </w:pPr>
    </w:p>
    <w:p w14:paraId="07844AF2" w14:textId="5FF256DC" w:rsidR="003F4199" w:rsidRPr="00FA05D9" w:rsidRDefault="00AF72F8" w:rsidP="00220A23">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According to the provisions of art. 120 of the Civil Code, </w:t>
      </w:r>
      <w:r w:rsidR="00367D8A" w:rsidRPr="00FA05D9">
        <w:rPr>
          <w:rFonts w:ascii="Times New Roman" w:eastAsia="Times New Roman" w:hAnsi="Times New Roman" w:cs="Times New Roman"/>
          <w:sz w:val="24"/>
          <w:szCs w:val="24"/>
        </w:rPr>
        <w:t>t</w:t>
      </w:r>
      <w:r w:rsidRPr="00FA05D9">
        <w:rPr>
          <w:rFonts w:ascii="Times New Roman" w:eastAsia="Times New Roman" w:hAnsi="Times New Roman" w:cs="Times New Roman"/>
          <w:sz w:val="24"/>
          <w:szCs w:val="24"/>
        </w:rPr>
        <w:t xml:space="preserve">he marriage of the person in respect of whom guardianship has been </w:t>
      </w:r>
      <w:r w:rsidR="00367D8A" w:rsidRPr="00FA05D9">
        <w:rPr>
          <w:rFonts w:ascii="Times New Roman" w:eastAsia="Times New Roman" w:hAnsi="Times New Roman" w:cs="Times New Roman"/>
          <w:sz w:val="24"/>
          <w:szCs w:val="24"/>
        </w:rPr>
        <w:t xml:space="preserve">established </w:t>
      </w:r>
      <w:r w:rsidRPr="00FA05D9">
        <w:rPr>
          <w:rFonts w:ascii="Times New Roman" w:eastAsia="Times New Roman" w:hAnsi="Times New Roman" w:cs="Times New Roman"/>
          <w:sz w:val="24"/>
          <w:szCs w:val="24"/>
        </w:rPr>
        <w:t>is permitted only with the authorization of the family council or, in its absence, of the guardianship authority, after hearing the future spouses and, as the case may be, the parents.</w:t>
      </w:r>
      <w:r w:rsidR="00B51023" w:rsidRPr="00FA05D9">
        <w:rPr>
          <w:rFonts w:ascii="Times New Roman" w:eastAsia="Times New Roman" w:hAnsi="Times New Roman" w:cs="Times New Roman"/>
          <w:sz w:val="24"/>
          <w:szCs w:val="24"/>
        </w:rPr>
        <w:t xml:space="preserve"> In other case all persons with disabilities, including intellectual and psychosocial have the right to home and family. The promotion of the family-right is promoted by CSOs and OPDs.</w:t>
      </w:r>
      <w:r w:rsidR="003F4199" w:rsidRPr="00FA05D9">
        <w:rPr>
          <w:rFonts w:ascii="Times New Roman" w:eastAsia="Times New Roman" w:hAnsi="Times New Roman" w:cs="Times New Roman"/>
          <w:sz w:val="24"/>
          <w:szCs w:val="24"/>
        </w:rPr>
        <w:t xml:space="preserve">For example, Keystone Moldova </w:t>
      </w:r>
      <w:r w:rsidR="00034794" w:rsidRPr="00FA05D9">
        <w:rPr>
          <w:rFonts w:ascii="Times New Roman" w:eastAsia="Times New Roman" w:hAnsi="Times New Roman" w:cs="Times New Roman"/>
          <w:sz w:val="24"/>
          <w:szCs w:val="24"/>
        </w:rPr>
        <w:t xml:space="preserve">is providing </w:t>
      </w:r>
      <w:r w:rsidR="003F4199" w:rsidRPr="00FA05D9">
        <w:rPr>
          <w:rFonts w:ascii="Times New Roman" w:eastAsia="Times New Roman" w:hAnsi="Times New Roman" w:cs="Times New Roman"/>
          <w:sz w:val="24"/>
          <w:szCs w:val="24"/>
        </w:rPr>
        <w:t xml:space="preserve">information in </w:t>
      </w:r>
      <w:r w:rsidR="00034794" w:rsidRPr="00FA05D9">
        <w:rPr>
          <w:rFonts w:ascii="Times New Roman" w:eastAsia="Times New Roman" w:hAnsi="Times New Roman" w:cs="Times New Roman"/>
          <w:sz w:val="24"/>
          <w:szCs w:val="24"/>
        </w:rPr>
        <w:t xml:space="preserve">easy to read format for persons with intellectual and psychosocial disabilities about </w:t>
      </w:r>
      <w:r w:rsidR="003F4199" w:rsidRPr="00FA05D9">
        <w:rPr>
          <w:rFonts w:ascii="Times New Roman" w:eastAsia="Times New Roman" w:hAnsi="Times New Roman" w:cs="Times New Roman"/>
          <w:sz w:val="24"/>
          <w:szCs w:val="24"/>
        </w:rPr>
        <w:t xml:space="preserve">their right to personal life and </w:t>
      </w:r>
      <w:r w:rsidR="00034794" w:rsidRPr="00FA05D9">
        <w:rPr>
          <w:rFonts w:ascii="Times New Roman" w:eastAsia="Times New Roman" w:hAnsi="Times New Roman" w:cs="Times New Roman"/>
          <w:sz w:val="24"/>
          <w:szCs w:val="24"/>
        </w:rPr>
        <w:t>family’right</w:t>
      </w:r>
      <w:r w:rsidR="003F4199" w:rsidRPr="00FA05D9">
        <w:rPr>
          <w:rFonts w:ascii="Times New Roman" w:eastAsia="Times New Roman" w:hAnsi="Times New Roman" w:cs="Times New Roman"/>
          <w:sz w:val="24"/>
          <w:szCs w:val="24"/>
        </w:rPr>
        <w:t xml:space="preserve">. </w:t>
      </w:r>
      <w:r w:rsidR="00220A23" w:rsidRPr="00FA05D9">
        <w:rPr>
          <w:rFonts w:ascii="Times New Roman" w:eastAsia="Times New Roman" w:hAnsi="Times New Roman" w:cs="Times New Roman"/>
          <w:sz w:val="24"/>
          <w:szCs w:val="24"/>
        </w:rPr>
        <w:t>Six people</w:t>
      </w:r>
      <w:r w:rsidR="003F4199" w:rsidRPr="00FA05D9">
        <w:rPr>
          <w:rFonts w:ascii="Times New Roman" w:eastAsia="Times New Roman" w:hAnsi="Times New Roman" w:cs="Times New Roman"/>
          <w:sz w:val="24"/>
          <w:szCs w:val="24"/>
        </w:rPr>
        <w:t xml:space="preserve"> with intellectual and psychosocial disabilities who were deinstitutionalized </w:t>
      </w:r>
      <w:r w:rsidR="00034794" w:rsidRPr="00FA05D9">
        <w:rPr>
          <w:rFonts w:ascii="Times New Roman" w:eastAsia="Times New Roman" w:hAnsi="Times New Roman" w:cs="Times New Roman"/>
          <w:sz w:val="24"/>
          <w:szCs w:val="24"/>
        </w:rPr>
        <w:t xml:space="preserve">with the support of Keystone Moldova </w:t>
      </w:r>
      <w:r w:rsidR="003F4199" w:rsidRPr="00FA05D9">
        <w:rPr>
          <w:rFonts w:ascii="Times New Roman" w:eastAsia="Times New Roman" w:hAnsi="Times New Roman" w:cs="Times New Roman"/>
          <w:sz w:val="24"/>
          <w:szCs w:val="24"/>
        </w:rPr>
        <w:t xml:space="preserve">officially </w:t>
      </w:r>
      <w:r w:rsidR="00034794" w:rsidRPr="00FA05D9">
        <w:rPr>
          <w:rFonts w:ascii="Times New Roman" w:eastAsia="Times New Roman" w:hAnsi="Times New Roman" w:cs="Times New Roman"/>
          <w:sz w:val="24"/>
          <w:szCs w:val="24"/>
        </w:rPr>
        <w:t xml:space="preserve">created </w:t>
      </w:r>
      <w:r w:rsidR="003F4199" w:rsidRPr="00FA05D9">
        <w:rPr>
          <w:rFonts w:ascii="Times New Roman" w:eastAsia="Times New Roman" w:hAnsi="Times New Roman" w:cs="Times New Roman"/>
          <w:sz w:val="24"/>
          <w:szCs w:val="24"/>
        </w:rPr>
        <w:t>families and already have children. The</w:t>
      </w:r>
      <w:r w:rsidR="00034794" w:rsidRPr="00FA05D9">
        <w:rPr>
          <w:rFonts w:ascii="Times New Roman" w:eastAsia="Times New Roman" w:hAnsi="Times New Roman" w:cs="Times New Roman"/>
          <w:sz w:val="24"/>
          <w:szCs w:val="24"/>
        </w:rPr>
        <w:t>se good examples have</w:t>
      </w:r>
      <w:r w:rsidR="003F4199" w:rsidRPr="00FA05D9">
        <w:rPr>
          <w:rFonts w:ascii="Times New Roman" w:eastAsia="Times New Roman" w:hAnsi="Times New Roman" w:cs="Times New Roman"/>
          <w:sz w:val="24"/>
          <w:szCs w:val="24"/>
        </w:rPr>
        <w:t xml:space="preserve"> been disseminated among </w:t>
      </w:r>
      <w:r w:rsidR="00034794" w:rsidRPr="00FA05D9">
        <w:rPr>
          <w:rFonts w:ascii="Times New Roman" w:eastAsia="Times New Roman" w:hAnsi="Times New Roman" w:cs="Times New Roman"/>
          <w:sz w:val="24"/>
          <w:szCs w:val="24"/>
        </w:rPr>
        <w:t>their peers</w:t>
      </w:r>
      <w:r w:rsidR="003F4199" w:rsidRPr="00FA05D9">
        <w:rPr>
          <w:rFonts w:ascii="Times New Roman" w:eastAsia="Times New Roman" w:hAnsi="Times New Roman" w:cs="Times New Roman"/>
          <w:sz w:val="24"/>
          <w:szCs w:val="24"/>
        </w:rPr>
        <w:t xml:space="preserve"> to </w:t>
      </w:r>
      <w:r w:rsidR="00034794" w:rsidRPr="00FA05D9">
        <w:rPr>
          <w:rFonts w:ascii="Times New Roman" w:eastAsia="Times New Roman" w:hAnsi="Times New Roman" w:cs="Times New Roman"/>
          <w:sz w:val="24"/>
          <w:szCs w:val="24"/>
        </w:rPr>
        <w:t xml:space="preserve">empower and capacitate them </w:t>
      </w:r>
      <w:r w:rsidR="00F7205D" w:rsidRPr="00FA05D9">
        <w:rPr>
          <w:rFonts w:ascii="Times New Roman" w:eastAsia="Times New Roman" w:hAnsi="Times New Roman" w:cs="Times New Roman"/>
          <w:sz w:val="24"/>
          <w:szCs w:val="24"/>
        </w:rPr>
        <w:t>about the</w:t>
      </w:r>
      <w:r w:rsidR="003F4199" w:rsidRPr="00FA05D9">
        <w:rPr>
          <w:rFonts w:ascii="Times New Roman" w:eastAsia="Times New Roman" w:hAnsi="Times New Roman" w:cs="Times New Roman"/>
          <w:sz w:val="24"/>
          <w:szCs w:val="24"/>
        </w:rPr>
        <w:t xml:space="preserve"> right to family and personal life. </w:t>
      </w:r>
      <w:r w:rsidR="00034794" w:rsidRPr="00FA05D9">
        <w:rPr>
          <w:rFonts w:ascii="Times New Roman" w:eastAsia="Times New Roman" w:hAnsi="Times New Roman" w:cs="Times New Roman"/>
          <w:sz w:val="24"/>
          <w:szCs w:val="24"/>
        </w:rPr>
        <w:t xml:space="preserve">The national </w:t>
      </w:r>
      <w:r w:rsidR="003F4199" w:rsidRPr="00FA05D9">
        <w:rPr>
          <w:rFonts w:ascii="Times New Roman" w:eastAsia="Times New Roman" w:hAnsi="Times New Roman" w:cs="Times New Roman"/>
          <w:sz w:val="24"/>
          <w:szCs w:val="24"/>
        </w:rPr>
        <w:t>Radio Free Europe disseminated the</w:t>
      </w:r>
      <w:r w:rsidR="00034794" w:rsidRPr="00FA05D9">
        <w:rPr>
          <w:rFonts w:ascii="Times New Roman" w:eastAsia="Times New Roman" w:hAnsi="Times New Roman" w:cs="Times New Roman"/>
          <w:sz w:val="24"/>
          <w:szCs w:val="24"/>
        </w:rPr>
        <w:t>se</w:t>
      </w:r>
      <w:r w:rsidR="003F4199" w:rsidRPr="00FA05D9">
        <w:rPr>
          <w:rFonts w:ascii="Times New Roman" w:eastAsia="Times New Roman" w:hAnsi="Times New Roman" w:cs="Times New Roman"/>
          <w:sz w:val="24"/>
          <w:szCs w:val="24"/>
        </w:rPr>
        <w:t xml:space="preserve"> </w:t>
      </w:r>
      <w:r w:rsidR="00034794" w:rsidRPr="00FA05D9">
        <w:rPr>
          <w:rFonts w:ascii="Times New Roman" w:eastAsia="Times New Roman" w:hAnsi="Times New Roman" w:cs="Times New Roman"/>
          <w:sz w:val="24"/>
          <w:szCs w:val="24"/>
        </w:rPr>
        <w:t>proctices</w:t>
      </w:r>
      <w:r w:rsidR="003F4199" w:rsidRPr="00FA05D9">
        <w:rPr>
          <w:rFonts w:ascii="Times New Roman" w:eastAsia="Times New Roman" w:hAnsi="Times New Roman" w:cs="Times New Roman"/>
          <w:sz w:val="24"/>
          <w:szCs w:val="24"/>
        </w:rPr>
        <w:t xml:space="preserve"> at national </w:t>
      </w:r>
      <w:r w:rsidR="00034794" w:rsidRPr="00FA05D9">
        <w:rPr>
          <w:rFonts w:ascii="Times New Roman" w:eastAsia="Times New Roman" w:hAnsi="Times New Roman" w:cs="Times New Roman"/>
          <w:sz w:val="24"/>
          <w:szCs w:val="24"/>
        </w:rPr>
        <w:t>level; Keystone Moldova -at international</w:t>
      </w:r>
      <w:r w:rsidR="003F4199" w:rsidRPr="00FA05D9">
        <w:rPr>
          <w:rFonts w:ascii="Times New Roman" w:eastAsia="Times New Roman" w:hAnsi="Times New Roman" w:cs="Times New Roman"/>
          <w:sz w:val="24"/>
          <w:szCs w:val="24"/>
        </w:rPr>
        <w:t xml:space="preserve"> level.</w:t>
      </w:r>
    </w:p>
    <w:p w14:paraId="793BE1C7" w14:textId="77777777" w:rsidR="006671A8" w:rsidRPr="00FA05D9" w:rsidRDefault="00010F23" w:rsidP="00612B55">
      <w:pPr>
        <w:pStyle w:val="Heading2"/>
        <w:ind w:firstLine="360"/>
        <w:rPr>
          <w:rFonts w:ascii="Times New Roman" w:hAnsi="Times New Roman" w:cs="Times New Roman"/>
          <w:b/>
          <w:sz w:val="24"/>
          <w:szCs w:val="24"/>
        </w:rPr>
      </w:pPr>
      <w:bookmarkStart w:id="26" w:name="_Toc59132251"/>
      <w:r w:rsidRPr="00FA05D9">
        <w:rPr>
          <w:rFonts w:ascii="Times New Roman" w:hAnsi="Times New Roman" w:cs="Times New Roman"/>
          <w:b/>
          <w:sz w:val="24"/>
          <w:szCs w:val="24"/>
        </w:rPr>
        <w:t>Artic</w:t>
      </w:r>
      <w:r w:rsidR="003B7859" w:rsidRPr="00FA05D9">
        <w:rPr>
          <w:rFonts w:ascii="Times New Roman" w:hAnsi="Times New Roman" w:cs="Times New Roman"/>
          <w:b/>
          <w:sz w:val="24"/>
          <w:szCs w:val="24"/>
        </w:rPr>
        <w:t xml:space="preserve">le </w:t>
      </w:r>
      <w:r w:rsidRPr="00FA05D9">
        <w:rPr>
          <w:rFonts w:ascii="Times New Roman" w:hAnsi="Times New Roman" w:cs="Times New Roman"/>
          <w:b/>
          <w:sz w:val="24"/>
          <w:szCs w:val="24"/>
        </w:rPr>
        <w:t>24. Educa</w:t>
      </w:r>
      <w:r w:rsidR="003B7859" w:rsidRPr="00FA05D9">
        <w:rPr>
          <w:rFonts w:ascii="Times New Roman" w:hAnsi="Times New Roman" w:cs="Times New Roman"/>
          <w:b/>
          <w:sz w:val="24"/>
          <w:szCs w:val="24"/>
        </w:rPr>
        <w:t>tion</w:t>
      </w:r>
      <w:bookmarkEnd w:id="26"/>
    </w:p>
    <w:p w14:paraId="09519485" w14:textId="77777777" w:rsidR="003B7859" w:rsidRPr="00FA05D9" w:rsidRDefault="003B7859" w:rsidP="00220A23">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The educational process is carried out based on the provisions of the Education Code no. 152/2014 and other normative acts, which establish the legal framework of the reports on the design, organization, functioning and development of the education system. Art. 7 of the Code stipulates the fundamental principles of education, including the principle of equity</w:t>
      </w:r>
      <w:r w:rsidR="007408FB" w:rsidRPr="00FA05D9">
        <w:rPr>
          <w:rFonts w:ascii="Times New Roman" w:eastAsia="Times New Roman" w:hAnsi="Times New Roman" w:cs="Times New Roman"/>
          <w:color w:val="000000"/>
          <w:sz w:val="24"/>
          <w:szCs w:val="24"/>
        </w:rPr>
        <w:t xml:space="preserve">. </w:t>
      </w:r>
    </w:p>
    <w:p w14:paraId="19BB644C" w14:textId="77777777" w:rsidR="00220A23" w:rsidRDefault="00220A23" w:rsidP="00220A23">
      <w:pPr>
        <w:pBdr>
          <w:top w:val="nil"/>
          <w:left w:val="nil"/>
          <w:bottom w:val="nil"/>
          <w:right w:val="nil"/>
          <w:between w:val="nil"/>
        </w:pBdr>
        <w:tabs>
          <w:tab w:val="left" w:pos="540"/>
        </w:tabs>
        <w:jc w:val="both"/>
        <w:rPr>
          <w:rFonts w:ascii="Times New Roman" w:eastAsia="Times New Roman" w:hAnsi="Times New Roman" w:cs="Times New Roman"/>
          <w:i/>
          <w:color w:val="000000"/>
          <w:sz w:val="24"/>
          <w:szCs w:val="24"/>
          <w:u w:val="single"/>
        </w:rPr>
      </w:pPr>
    </w:p>
    <w:p w14:paraId="45037101" w14:textId="77777777" w:rsidR="006E3B18" w:rsidRPr="00FA05D9" w:rsidRDefault="006E3B18" w:rsidP="00220A23">
      <w:pPr>
        <w:pBdr>
          <w:top w:val="nil"/>
          <w:left w:val="nil"/>
          <w:bottom w:val="nil"/>
          <w:right w:val="nil"/>
          <w:between w:val="nil"/>
        </w:pBdr>
        <w:tabs>
          <w:tab w:val="left" w:pos="540"/>
        </w:tabs>
        <w:jc w:val="both"/>
        <w:rPr>
          <w:rFonts w:ascii="Times New Roman" w:eastAsia="Times New Roman" w:hAnsi="Times New Roman" w:cs="Times New Roman"/>
          <w:i/>
          <w:color w:val="000000"/>
          <w:sz w:val="24"/>
          <w:szCs w:val="24"/>
          <w:u w:val="single"/>
        </w:rPr>
      </w:pPr>
      <w:r w:rsidRPr="00FA05D9">
        <w:rPr>
          <w:rFonts w:ascii="Times New Roman" w:eastAsia="Times New Roman" w:hAnsi="Times New Roman" w:cs="Times New Roman"/>
          <w:i/>
          <w:color w:val="000000"/>
          <w:sz w:val="24"/>
          <w:szCs w:val="24"/>
          <w:u w:val="single"/>
        </w:rPr>
        <w:t>With reference to recommendation 45 letter (a) to (b) of the Committee's concluding observations, we inform the following:</w:t>
      </w:r>
    </w:p>
    <w:p w14:paraId="30131273" w14:textId="77777777" w:rsidR="00220A23" w:rsidRDefault="00220A23" w:rsidP="00220A23">
      <w:pPr>
        <w:pBdr>
          <w:top w:val="nil"/>
          <w:left w:val="nil"/>
          <w:bottom w:val="nil"/>
          <w:right w:val="nil"/>
          <w:between w:val="nil"/>
        </w:pBdr>
        <w:jc w:val="both"/>
        <w:rPr>
          <w:rFonts w:ascii="Times New Roman" w:eastAsia="Times New Roman" w:hAnsi="Times New Roman" w:cs="Times New Roman"/>
          <w:color w:val="000000"/>
          <w:sz w:val="24"/>
          <w:szCs w:val="24"/>
        </w:rPr>
      </w:pPr>
    </w:p>
    <w:p w14:paraId="66B78C82" w14:textId="53917F28" w:rsidR="0063018B" w:rsidRPr="00FA05D9" w:rsidRDefault="006E3B18" w:rsidP="00220A23">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In the </w:t>
      </w:r>
      <w:r w:rsidR="00CA0D7C" w:rsidRPr="00FA05D9">
        <w:rPr>
          <w:rFonts w:ascii="Times New Roman" w:eastAsia="Times New Roman" w:hAnsi="Times New Roman" w:cs="Times New Roman"/>
          <w:color w:val="000000"/>
          <w:sz w:val="24"/>
          <w:szCs w:val="24"/>
        </w:rPr>
        <w:t xml:space="preserve">RM </w:t>
      </w:r>
      <w:r w:rsidR="00940D30" w:rsidRPr="00FA05D9">
        <w:rPr>
          <w:rFonts w:ascii="Times New Roman" w:eastAsia="Times New Roman" w:hAnsi="Times New Roman" w:cs="Times New Roman"/>
          <w:color w:val="000000"/>
          <w:sz w:val="24"/>
          <w:szCs w:val="24"/>
        </w:rPr>
        <w:t xml:space="preserve">18 special schools </w:t>
      </w:r>
      <w:r w:rsidR="00612B55" w:rsidRPr="00FA05D9">
        <w:rPr>
          <w:rFonts w:ascii="Times New Roman" w:eastAsia="Times New Roman" w:hAnsi="Times New Roman" w:cs="Times New Roman"/>
          <w:color w:val="000000"/>
          <w:sz w:val="24"/>
          <w:szCs w:val="24"/>
        </w:rPr>
        <w:t>continue to</w:t>
      </w:r>
      <w:r w:rsidR="00940D30" w:rsidRPr="00FA05D9">
        <w:rPr>
          <w:rFonts w:ascii="Times New Roman" w:eastAsia="Times New Roman" w:hAnsi="Times New Roman" w:cs="Times New Roman"/>
          <w:color w:val="000000"/>
          <w:sz w:val="24"/>
          <w:szCs w:val="24"/>
        </w:rPr>
        <w:t xml:space="preserve"> provide education to 684 children with disabilites and special educational needs. In </w:t>
      </w:r>
      <w:r w:rsidR="00F7205D" w:rsidRPr="00FA05D9">
        <w:rPr>
          <w:rFonts w:ascii="Times New Roman" w:eastAsia="Times New Roman" w:hAnsi="Times New Roman" w:cs="Times New Roman"/>
          <w:color w:val="000000"/>
          <w:sz w:val="24"/>
          <w:szCs w:val="24"/>
        </w:rPr>
        <w:t>addition,</w:t>
      </w:r>
      <w:r w:rsidR="00940D30"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75 children with </w:t>
      </w:r>
      <w:r w:rsidR="00940D30" w:rsidRPr="00FA05D9">
        <w:rPr>
          <w:rFonts w:ascii="Times New Roman" w:eastAsia="Times New Roman" w:hAnsi="Times New Roman" w:cs="Times New Roman"/>
          <w:color w:val="000000"/>
          <w:sz w:val="24"/>
          <w:szCs w:val="24"/>
        </w:rPr>
        <w:t xml:space="preserve">severe </w:t>
      </w:r>
      <w:r w:rsidRPr="00FA05D9">
        <w:rPr>
          <w:rFonts w:ascii="Times New Roman" w:eastAsia="Times New Roman" w:hAnsi="Times New Roman" w:cs="Times New Roman"/>
          <w:color w:val="000000"/>
          <w:sz w:val="24"/>
          <w:szCs w:val="24"/>
        </w:rPr>
        <w:t xml:space="preserve">disabilities are placed in </w:t>
      </w:r>
      <w:r w:rsidR="00940D30" w:rsidRPr="00FA05D9">
        <w:rPr>
          <w:rFonts w:ascii="Times New Roman" w:eastAsia="Times New Roman" w:hAnsi="Times New Roman" w:cs="Times New Roman"/>
          <w:color w:val="000000"/>
          <w:sz w:val="24"/>
          <w:szCs w:val="24"/>
        </w:rPr>
        <w:t xml:space="preserve">two </w:t>
      </w:r>
      <w:r w:rsidRPr="00FA05D9">
        <w:rPr>
          <w:rFonts w:ascii="Times New Roman" w:eastAsia="Times New Roman" w:hAnsi="Times New Roman" w:cs="Times New Roman"/>
          <w:color w:val="000000"/>
          <w:sz w:val="24"/>
          <w:szCs w:val="24"/>
        </w:rPr>
        <w:t>residential institutions</w:t>
      </w:r>
      <w:r w:rsidR="00940D30"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During 2018 and 2019</w:t>
      </w:r>
      <w:r w:rsidR="00436636"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8 children with disabilities were </w:t>
      </w:r>
      <w:r w:rsidR="00436636" w:rsidRPr="00FA05D9">
        <w:rPr>
          <w:rFonts w:ascii="Times New Roman" w:eastAsia="Times New Roman" w:hAnsi="Times New Roman" w:cs="Times New Roman"/>
          <w:color w:val="000000"/>
          <w:sz w:val="24"/>
          <w:szCs w:val="24"/>
        </w:rPr>
        <w:t xml:space="preserve">admited </w:t>
      </w:r>
      <w:r w:rsidRPr="00FA05D9">
        <w:rPr>
          <w:rFonts w:ascii="Times New Roman" w:eastAsia="Times New Roman" w:hAnsi="Times New Roman" w:cs="Times New Roman"/>
          <w:color w:val="000000"/>
          <w:sz w:val="24"/>
          <w:szCs w:val="24"/>
        </w:rPr>
        <w:t xml:space="preserve">in residential </w:t>
      </w:r>
      <w:r w:rsidRPr="00FA05D9">
        <w:rPr>
          <w:rFonts w:ascii="Times New Roman" w:eastAsia="Times New Roman" w:hAnsi="Times New Roman" w:cs="Times New Roman"/>
          <w:color w:val="000000"/>
          <w:sz w:val="24"/>
          <w:szCs w:val="24"/>
        </w:rPr>
        <w:lastRenderedPageBreak/>
        <w:t xml:space="preserve">institutions, and </w:t>
      </w:r>
      <w:r w:rsidR="00436636" w:rsidRPr="00FA05D9">
        <w:rPr>
          <w:rFonts w:ascii="Times New Roman" w:eastAsia="Times New Roman" w:hAnsi="Times New Roman" w:cs="Times New Roman"/>
          <w:color w:val="000000"/>
          <w:sz w:val="24"/>
          <w:szCs w:val="24"/>
        </w:rPr>
        <w:t xml:space="preserve">other </w:t>
      </w:r>
      <w:r w:rsidRPr="00FA05D9">
        <w:rPr>
          <w:rFonts w:ascii="Times New Roman" w:eastAsia="Times New Roman" w:hAnsi="Times New Roman" w:cs="Times New Roman"/>
          <w:color w:val="000000"/>
          <w:sz w:val="24"/>
          <w:szCs w:val="24"/>
        </w:rPr>
        <w:t xml:space="preserve">107 were deinstitutionalized, including 47 children in 2018 and 60 children in 2019. </w:t>
      </w:r>
      <w:r w:rsidR="00436636" w:rsidRPr="00FA05D9">
        <w:rPr>
          <w:rFonts w:ascii="Times New Roman" w:eastAsia="Times New Roman" w:hAnsi="Times New Roman" w:cs="Times New Roman"/>
          <w:color w:val="000000"/>
          <w:sz w:val="24"/>
          <w:szCs w:val="24"/>
        </w:rPr>
        <w:t xml:space="preserve">The deinstitutionalization of childrent and their inclusion in mainstream schools is in </w:t>
      </w:r>
      <w:r w:rsidR="00DA6AE5" w:rsidRPr="00FA05D9">
        <w:rPr>
          <w:rFonts w:ascii="Times New Roman" w:eastAsia="Times New Roman" w:hAnsi="Times New Roman" w:cs="Times New Roman"/>
          <w:color w:val="000000"/>
          <w:sz w:val="24"/>
          <w:szCs w:val="24"/>
        </w:rPr>
        <w:t>prog</w:t>
      </w:r>
      <w:r w:rsidR="00DA6AE5">
        <w:rPr>
          <w:rFonts w:ascii="Times New Roman" w:eastAsia="Times New Roman" w:hAnsi="Times New Roman" w:cs="Times New Roman"/>
          <w:color w:val="000000"/>
          <w:sz w:val="24"/>
          <w:szCs w:val="24"/>
        </w:rPr>
        <w:t>re</w:t>
      </w:r>
      <w:r w:rsidR="00DA6AE5" w:rsidRPr="00FA05D9">
        <w:rPr>
          <w:rFonts w:ascii="Times New Roman" w:eastAsia="Times New Roman" w:hAnsi="Times New Roman" w:cs="Times New Roman"/>
          <w:color w:val="000000"/>
          <w:sz w:val="24"/>
          <w:szCs w:val="24"/>
        </w:rPr>
        <w:t>ss</w:t>
      </w:r>
      <w:r w:rsidR="00436636" w:rsidRPr="00FA05D9">
        <w:rPr>
          <w:rFonts w:ascii="Times New Roman" w:eastAsia="Times New Roman" w:hAnsi="Times New Roman" w:cs="Times New Roman"/>
          <w:color w:val="000000"/>
          <w:sz w:val="24"/>
          <w:szCs w:val="24"/>
        </w:rPr>
        <w:t>. The number of children in special education system is decreasing</w:t>
      </w:r>
      <w:r w:rsidR="00DA6AE5">
        <w:rPr>
          <w:rFonts w:ascii="Times New Roman" w:eastAsia="Times New Roman" w:hAnsi="Times New Roman" w:cs="Times New Roman"/>
          <w:color w:val="000000"/>
          <w:sz w:val="24"/>
          <w:szCs w:val="24"/>
        </w:rPr>
        <w:t>:</w:t>
      </w:r>
      <w:r w:rsidR="00DA6AE5" w:rsidRPr="00FA05D9">
        <w:rPr>
          <w:rFonts w:ascii="Times New Roman" w:eastAsia="Times New Roman" w:hAnsi="Times New Roman" w:cs="Times New Roman"/>
          <w:color w:val="000000"/>
          <w:sz w:val="24"/>
          <w:szCs w:val="24"/>
        </w:rPr>
        <w:t xml:space="preserve">year </w:t>
      </w:r>
      <w:r w:rsidR="00436636" w:rsidRPr="00FA05D9">
        <w:rPr>
          <w:rFonts w:ascii="Times New Roman" w:eastAsia="Times New Roman" w:hAnsi="Times New Roman" w:cs="Times New Roman"/>
          <w:color w:val="000000"/>
          <w:sz w:val="24"/>
          <w:szCs w:val="24"/>
        </w:rPr>
        <w:t>2015 / 378 children with sensory disability and 647 children with intellectual disabilities in special schools; in 2019/ 211 ch</w:t>
      </w:r>
      <w:r w:rsidR="00DA6AE5">
        <w:rPr>
          <w:rFonts w:ascii="Times New Roman" w:eastAsia="Times New Roman" w:hAnsi="Times New Roman" w:cs="Times New Roman"/>
          <w:color w:val="000000"/>
          <w:sz w:val="24"/>
          <w:szCs w:val="24"/>
        </w:rPr>
        <w:t>i</w:t>
      </w:r>
      <w:r w:rsidR="00436636" w:rsidRPr="00FA05D9">
        <w:rPr>
          <w:rFonts w:ascii="Times New Roman" w:eastAsia="Times New Roman" w:hAnsi="Times New Roman" w:cs="Times New Roman"/>
          <w:color w:val="000000"/>
          <w:sz w:val="24"/>
          <w:szCs w:val="24"/>
        </w:rPr>
        <w:t xml:space="preserve">ldren with sensory disabilites and </w:t>
      </w:r>
      <w:r w:rsidR="00BD727C" w:rsidRPr="00FA05D9">
        <w:rPr>
          <w:rFonts w:ascii="Times New Roman" w:eastAsia="Times New Roman" w:hAnsi="Times New Roman" w:cs="Times New Roman"/>
          <w:color w:val="000000"/>
          <w:sz w:val="24"/>
          <w:szCs w:val="24"/>
        </w:rPr>
        <w:t>473 with intelectual disabilites in special schools.</w:t>
      </w:r>
      <w:r w:rsidR="00436636"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Taking into account all the measures taken </w:t>
      </w:r>
      <w:r w:rsidR="00BD727C" w:rsidRPr="00FA05D9">
        <w:rPr>
          <w:rFonts w:ascii="Times New Roman" w:eastAsia="Times New Roman" w:hAnsi="Times New Roman" w:cs="Times New Roman"/>
          <w:color w:val="000000"/>
          <w:sz w:val="24"/>
          <w:szCs w:val="24"/>
        </w:rPr>
        <w:t xml:space="preserve">by the state authorities </w:t>
      </w:r>
      <w:r w:rsidRPr="00FA05D9">
        <w:rPr>
          <w:rFonts w:ascii="Times New Roman" w:eastAsia="Times New Roman" w:hAnsi="Times New Roman" w:cs="Times New Roman"/>
          <w:color w:val="000000"/>
          <w:sz w:val="24"/>
          <w:szCs w:val="24"/>
        </w:rPr>
        <w:t>to ensure inclusive education</w:t>
      </w:r>
      <w:r w:rsidR="00BD727C" w:rsidRPr="00FA05D9">
        <w:rPr>
          <w:rFonts w:ascii="Times New Roman" w:eastAsia="Times New Roman" w:hAnsi="Times New Roman" w:cs="Times New Roman"/>
          <w:color w:val="000000"/>
          <w:sz w:val="24"/>
          <w:szCs w:val="24"/>
        </w:rPr>
        <w:t xml:space="preserve"> o</w:t>
      </w:r>
      <w:r w:rsidR="00DA6AE5">
        <w:rPr>
          <w:rFonts w:ascii="Times New Roman" w:eastAsia="Times New Roman" w:hAnsi="Times New Roman" w:cs="Times New Roman"/>
          <w:color w:val="000000"/>
          <w:sz w:val="24"/>
          <w:szCs w:val="24"/>
        </w:rPr>
        <w:t>f</w:t>
      </w:r>
      <w:r w:rsidR="00BD727C" w:rsidRPr="00FA05D9">
        <w:rPr>
          <w:rFonts w:ascii="Times New Roman" w:eastAsia="Times New Roman" w:hAnsi="Times New Roman" w:cs="Times New Roman"/>
          <w:color w:val="000000"/>
          <w:sz w:val="24"/>
          <w:szCs w:val="24"/>
        </w:rPr>
        <w:t xml:space="preserve"> children with disabilities</w:t>
      </w:r>
      <w:r w:rsidRPr="00FA05D9">
        <w:rPr>
          <w:rFonts w:ascii="Times New Roman" w:eastAsia="Times New Roman" w:hAnsi="Times New Roman" w:cs="Times New Roman"/>
          <w:color w:val="000000"/>
          <w:sz w:val="24"/>
          <w:szCs w:val="24"/>
        </w:rPr>
        <w:t xml:space="preserve">, the Association of the Deaf </w:t>
      </w:r>
      <w:r w:rsidR="00BD727C" w:rsidRPr="00FA05D9">
        <w:rPr>
          <w:rFonts w:ascii="Times New Roman" w:eastAsia="Times New Roman" w:hAnsi="Times New Roman" w:cs="Times New Roman"/>
          <w:color w:val="000000"/>
          <w:sz w:val="24"/>
          <w:szCs w:val="24"/>
        </w:rPr>
        <w:t xml:space="preserve">People </w:t>
      </w:r>
      <w:r w:rsidRPr="00FA05D9">
        <w:rPr>
          <w:rFonts w:ascii="Times New Roman" w:eastAsia="Times New Roman" w:hAnsi="Times New Roman" w:cs="Times New Roman"/>
          <w:color w:val="000000"/>
          <w:sz w:val="24"/>
          <w:szCs w:val="24"/>
        </w:rPr>
        <w:t xml:space="preserve">in </w:t>
      </w:r>
      <w:r w:rsidR="00BD727C" w:rsidRPr="00FA05D9">
        <w:rPr>
          <w:rFonts w:ascii="Times New Roman" w:eastAsia="Times New Roman" w:hAnsi="Times New Roman" w:cs="Times New Roman"/>
          <w:color w:val="000000"/>
          <w:sz w:val="24"/>
          <w:szCs w:val="24"/>
        </w:rPr>
        <w:t>RM</w:t>
      </w:r>
      <w:r w:rsidRPr="00FA05D9">
        <w:rPr>
          <w:rFonts w:ascii="Times New Roman" w:eastAsia="Times New Roman" w:hAnsi="Times New Roman" w:cs="Times New Roman"/>
          <w:color w:val="000000"/>
          <w:sz w:val="24"/>
          <w:szCs w:val="24"/>
        </w:rPr>
        <w:t xml:space="preserve"> reports that children with hearing disabilities still encounter difficulties in the process of inclusion in the education system</w:t>
      </w:r>
      <w:r w:rsidR="00BD727C" w:rsidRPr="00FA05D9">
        <w:rPr>
          <w:rFonts w:ascii="Times New Roman" w:eastAsia="Times New Roman" w:hAnsi="Times New Roman" w:cs="Times New Roman"/>
          <w:color w:val="000000"/>
          <w:sz w:val="24"/>
          <w:szCs w:val="24"/>
        </w:rPr>
        <w:t xml:space="preserve"> caused by the lack of assi</w:t>
      </w:r>
      <w:r w:rsidR="00DA6AE5">
        <w:rPr>
          <w:rFonts w:ascii="Times New Roman" w:eastAsia="Times New Roman" w:hAnsi="Times New Roman" w:cs="Times New Roman"/>
          <w:color w:val="000000"/>
          <w:sz w:val="24"/>
          <w:szCs w:val="24"/>
        </w:rPr>
        <w:t>s</w:t>
      </w:r>
      <w:r w:rsidR="00BD727C" w:rsidRPr="00FA05D9">
        <w:rPr>
          <w:rFonts w:ascii="Times New Roman" w:eastAsia="Times New Roman" w:hAnsi="Times New Roman" w:cs="Times New Roman"/>
          <w:color w:val="000000"/>
          <w:sz w:val="24"/>
          <w:szCs w:val="24"/>
        </w:rPr>
        <w:t>tive tec</w:t>
      </w:r>
      <w:r w:rsidR="00DA6AE5">
        <w:rPr>
          <w:rFonts w:ascii="Times New Roman" w:eastAsia="Times New Roman" w:hAnsi="Times New Roman" w:cs="Times New Roman"/>
          <w:color w:val="000000"/>
          <w:sz w:val="24"/>
          <w:szCs w:val="24"/>
        </w:rPr>
        <w:t>h</w:t>
      </w:r>
      <w:r w:rsidR="00BD727C" w:rsidRPr="00FA05D9">
        <w:rPr>
          <w:rFonts w:ascii="Times New Roman" w:eastAsia="Times New Roman" w:hAnsi="Times New Roman" w:cs="Times New Roman"/>
          <w:color w:val="000000"/>
          <w:sz w:val="24"/>
          <w:szCs w:val="24"/>
        </w:rPr>
        <w:t>nologies and sign language interpretation in mainstream schools</w:t>
      </w:r>
      <w:r w:rsidRPr="00FA05D9">
        <w:rPr>
          <w:rFonts w:ascii="Times New Roman" w:eastAsia="Times New Roman" w:hAnsi="Times New Roman" w:cs="Times New Roman"/>
          <w:color w:val="000000"/>
          <w:sz w:val="24"/>
          <w:szCs w:val="24"/>
        </w:rPr>
        <w:t>.</w:t>
      </w:r>
    </w:p>
    <w:p w14:paraId="2A96430D" w14:textId="77777777" w:rsidR="00DA6AE5" w:rsidRDefault="00DA6AE5" w:rsidP="00DA6AE5">
      <w:pPr>
        <w:pBdr>
          <w:top w:val="nil"/>
          <w:left w:val="nil"/>
          <w:bottom w:val="nil"/>
          <w:right w:val="nil"/>
          <w:between w:val="nil"/>
        </w:pBdr>
        <w:jc w:val="both"/>
        <w:rPr>
          <w:rFonts w:ascii="Times New Roman" w:eastAsia="Times New Roman" w:hAnsi="Times New Roman" w:cs="Times New Roman"/>
          <w:color w:val="000000"/>
          <w:sz w:val="24"/>
          <w:szCs w:val="24"/>
        </w:rPr>
      </w:pPr>
    </w:p>
    <w:p w14:paraId="61970BCF" w14:textId="04D28AE5" w:rsidR="006671A8" w:rsidRPr="00FA05D9" w:rsidRDefault="006E3B18" w:rsidP="00DA6AE5">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There are 7 </w:t>
      </w:r>
      <w:r w:rsidRPr="00FA05D9">
        <w:rPr>
          <w:rFonts w:ascii="Times New Roman" w:eastAsia="Times New Roman" w:hAnsi="Times New Roman" w:cs="Times New Roman"/>
          <w:i/>
          <w:color w:val="000000"/>
          <w:sz w:val="24"/>
          <w:szCs w:val="24"/>
        </w:rPr>
        <w:t>early education institutions</w:t>
      </w:r>
      <w:r w:rsidRPr="00FA05D9">
        <w:rPr>
          <w:rFonts w:ascii="Times New Roman" w:eastAsia="Times New Roman" w:hAnsi="Times New Roman" w:cs="Times New Roman"/>
          <w:color w:val="000000"/>
          <w:sz w:val="24"/>
          <w:szCs w:val="24"/>
        </w:rPr>
        <w:t xml:space="preserve"> in the country for children with special needs with 45 groups. At the same time, within 2 general purpose institutions, 7 special purpose groups operated. The number of children with </w:t>
      </w:r>
      <w:r w:rsidR="00BD727C" w:rsidRPr="00FA05D9">
        <w:rPr>
          <w:rFonts w:ascii="Times New Roman" w:eastAsia="Times New Roman" w:hAnsi="Times New Roman" w:cs="Times New Roman"/>
          <w:color w:val="000000"/>
          <w:sz w:val="24"/>
          <w:szCs w:val="24"/>
        </w:rPr>
        <w:t>disabilitrs</w:t>
      </w:r>
      <w:r w:rsidRPr="00FA05D9">
        <w:rPr>
          <w:rFonts w:ascii="Times New Roman" w:eastAsia="Times New Roman" w:hAnsi="Times New Roman" w:cs="Times New Roman"/>
          <w:color w:val="000000"/>
          <w:sz w:val="24"/>
          <w:szCs w:val="24"/>
        </w:rPr>
        <w:t xml:space="preserve"> in these institutions </w:t>
      </w:r>
      <w:r w:rsidR="00BD727C" w:rsidRPr="00FA05D9">
        <w:rPr>
          <w:rFonts w:ascii="Times New Roman" w:eastAsia="Times New Roman" w:hAnsi="Times New Roman" w:cs="Times New Roman"/>
          <w:color w:val="000000"/>
          <w:sz w:val="24"/>
          <w:szCs w:val="24"/>
        </w:rPr>
        <w:t xml:space="preserve">in 2019 </w:t>
      </w:r>
      <w:r w:rsidRPr="00FA05D9">
        <w:rPr>
          <w:rFonts w:ascii="Times New Roman" w:eastAsia="Times New Roman" w:hAnsi="Times New Roman" w:cs="Times New Roman"/>
          <w:color w:val="000000"/>
          <w:sz w:val="24"/>
          <w:szCs w:val="24"/>
        </w:rPr>
        <w:t xml:space="preserve">was 746 children, about 16% less than in 2018. Most of these children </w:t>
      </w:r>
      <w:r w:rsidR="00DA6AE5">
        <w:rPr>
          <w:rFonts w:ascii="Times New Roman" w:eastAsia="Times New Roman" w:hAnsi="Times New Roman" w:cs="Times New Roman"/>
          <w:color w:val="000000"/>
          <w:sz w:val="24"/>
          <w:szCs w:val="24"/>
        </w:rPr>
        <w:t>are</w:t>
      </w:r>
      <w:r w:rsidR="00BD727C"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3 years and over and are included in preschool education (91.6% ). Out of the total number of children with </w:t>
      </w:r>
      <w:r w:rsidR="00BD727C" w:rsidRPr="00FA05D9">
        <w:rPr>
          <w:rFonts w:ascii="Times New Roman" w:eastAsia="Times New Roman" w:hAnsi="Times New Roman" w:cs="Times New Roman"/>
          <w:color w:val="000000"/>
          <w:sz w:val="24"/>
          <w:szCs w:val="24"/>
        </w:rPr>
        <w:t>disabilites or/and special education needs</w:t>
      </w:r>
      <w:r w:rsidRPr="00FA05D9">
        <w:rPr>
          <w:rFonts w:ascii="Times New Roman" w:eastAsia="Times New Roman" w:hAnsi="Times New Roman" w:cs="Times New Roman"/>
          <w:color w:val="000000"/>
          <w:sz w:val="24"/>
          <w:szCs w:val="24"/>
        </w:rPr>
        <w:t xml:space="preserve">, 32.6% are with speech disorders, 27.6% - with visual </w:t>
      </w:r>
      <w:r w:rsidR="00BD727C" w:rsidRPr="00FA05D9">
        <w:rPr>
          <w:rFonts w:ascii="Times New Roman" w:eastAsia="Times New Roman" w:hAnsi="Times New Roman" w:cs="Times New Roman"/>
          <w:color w:val="000000"/>
          <w:sz w:val="24"/>
          <w:szCs w:val="24"/>
        </w:rPr>
        <w:t xml:space="preserve">impairments </w:t>
      </w:r>
      <w:r w:rsidRPr="00FA05D9">
        <w:rPr>
          <w:rFonts w:ascii="Times New Roman" w:eastAsia="Times New Roman" w:hAnsi="Times New Roman" w:cs="Times New Roman"/>
          <w:color w:val="000000"/>
          <w:sz w:val="24"/>
          <w:szCs w:val="24"/>
        </w:rPr>
        <w:t xml:space="preserve">and 13.8% - with intellectual </w:t>
      </w:r>
      <w:r w:rsidR="00BD727C" w:rsidRPr="00FA05D9">
        <w:rPr>
          <w:rFonts w:ascii="Times New Roman" w:eastAsia="Times New Roman" w:hAnsi="Times New Roman" w:cs="Times New Roman"/>
          <w:color w:val="000000"/>
          <w:sz w:val="24"/>
          <w:szCs w:val="24"/>
        </w:rPr>
        <w:t>disabilites</w:t>
      </w:r>
      <w:r w:rsidRPr="00FA05D9">
        <w:rPr>
          <w:rFonts w:ascii="Times New Roman" w:eastAsia="Times New Roman" w:hAnsi="Times New Roman" w:cs="Times New Roman"/>
          <w:color w:val="000000"/>
          <w:sz w:val="24"/>
          <w:szCs w:val="24"/>
        </w:rPr>
        <w:t xml:space="preserve">. </w:t>
      </w:r>
      <w:r w:rsidR="007059CC" w:rsidRPr="00FA05D9">
        <w:rPr>
          <w:rFonts w:ascii="Times New Roman" w:eastAsia="Times New Roman" w:hAnsi="Times New Roman" w:cs="Times New Roman"/>
          <w:color w:val="000000"/>
          <w:sz w:val="24"/>
          <w:szCs w:val="24"/>
        </w:rPr>
        <w:t>The</w:t>
      </w:r>
      <w:r w:rsidRPr="00FA05D9">
        <w:rPr>
          <w:rFonts w:ascii="Times New Roman" w:eastAsia="Times New Roman" w:hAnsi="Times New Roman" w:cs="Times New Roman"/>
          <w:color w:val="000000"/>
          <w:sz w:val="24"/>
          <w:szCs w:val="24"/>
        </w:rPr>
        <w:t xml:space="preserve"> </w:t>
      </w:r>
      <w:r w:rsidR="007059CC" w:rsidRPr="00FA05D9">
        <w:rPr>
          <w:rFonts w:ascii="Times New Roman" w:eastAsia="Times New Roman" w:hAnsi="Times New Roman" w:cs="Times New Roman"/>
          <w:color w:val="000000"/>
          <w:sz w:val="24"/>
          <w:szCs w:val="24"/>
        </w:rPr>
        <w:t>mainstre</w:t>
      </w:r>
      <w:r w:rsidR="00DA6AE5">
        <w:rPr>
          <w:rFonts w:ascii="Times New Roman" w:eastAsia="Times New Roman" w:hAnsi="Times New Roman" w:cs="Times New Roman"/>
          <w:color w:val="000000"/>
          <w:sz w:val="24"/>
          <w:szCs w:val="24"/>
        </w:rPr>
        <w:t>a</w:t>
      </w:r>
      <w:r w:rsidR="007059CC" w:rsidRPr="00FA05D9">
        <w:rPr>
          <w:rFonts w:ascii="Times New Roman" w:eastAsia="Times New Roman" w:hAnsi="Times New Roman" w:cs="Times New Roman"/>
          <w:color w:val="000000"/>
          <w:sz w:val="24"/>
          <w:szCs w:val="24"/>
        </w:rPr>
        <w:t xml:space="preserve">m </w:t>
      </w:r>
      <w:r w:rsidRPr="00FA05D9">
        <w:rPr>
          <w:rFonts w:ascii="Times New Roman" w:eastAsia="Times New Roman" w:hAnsi="Times New Roman" w:cs="Times New Roman"/>
          <w:color w:val="000000"/>
          <w:sz w:val="24"/>
          <w:szCs w:val="24"/>
        </w:rPr>
        <w:t xml:space="preserve">kindergartens are </w:t>
      </w:r>
      <w:r w:rsidR="007059CC" w:rsidRPr="00FA05D9">
        <w:rPr>
          <w:rFonts w:ascii="Times New Roman" w:eastAsia="Times New Roman" w:hAnsi="Times New Roman" w:cs="Times New Roman"/>
          <w:color w:val="000000"/>
          <w:sz w:val="24"/>
          <w:szCs w:val="24"/>
        </w:rPr>
        <w:t xml:space="preserve">more </w:t>
      </w:r>
      <w:r w:rsidRPr="00FA05D9">
        <w:rPr>
          <w:rFonts w:ascii="Times New Roman" w:eastAsia="Times New Roman" w:hAnsi="Times New Roman" w:cs="Times New Roman"/>
          <w:color w:val="000000"/>
          <w:sz w:val="24"/>
          <w:szCs w:val="24"/>
        </w:rPr>
        <w:t>adapted to the needs of children with disabilities</w:t>
      </w:r>
      <w:r w:rsidR="007059CC" w:rsidRPr="00FA05D9">
        <w:rPr>
          <w:rFonts w:ascii="Times New Roman" w:eastAsia="Times New Roman" w:hAnsi="Times New Roman" w:cs="Times New Roman"/>
          <w:color w:val="000000"/>
          <w:sz w:val="24"/>
          <w:szCs w:val="24"/>
        </w:rPr>
        <w:t>, although in 2019 about 247 childen with disabilities attended the early education institutions</w:t>
      </w:r>
      <w:r w:rsidRPr="00FA05D9">
        <w:rPr>
          <w:rFonts w:ascii="Times New Roman" w:eastAsia="Times New Roman" w:hAnsi="Times New Roman" w:cs="Times New Roman"/>
          <w:color w:val="000000"/>
          <w:sz w:val="24"/>
          <w:szCs w:val="24"/>
        </w:rPr>
        <w:t xml:space="preserve">. </w:t>
      </w:r>
    </w:p>
    <w:p w14:paraId="7AACE5FA" w14:textId="77777777" w:rsidR="00DA6AE5" w:rsidRDefault="00DA6AE5" w:rsidP="00DA6AE5">
      <w:pPr>
        <w:pBdr>
          <w:top w:val="nil"/>
          <w:left w:val="nil"/>
          <w:bottom w:val="nil"/>
          <w:right w:val="nil"/>
          <w:between w:val="nil"/>
        </w:pBdr>
        <w:jc w:val="both"/>
        <w:rPr>
          <w:rFonts w:ascii="Times New Roman" w:eastAsia="Times New Roman" w:hAnsi="Times New Roman" w:cs="Times New Roman"/>
          <w:color w:val="000000"/>
          <w:sz w:val="24"/>
          <w:szCs w:val="24"/>
        </w:rPr>
      </w:pPr>
    </w:p>
    <w:p w14:paraId="55FFA998" w14:textId="77777777" w:rsidR="006E3B18" w:rsidRPr="00FA05D9" w:rsidRDefault="006E3B18" w:rsidP="00DA6AE5">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In the 2019-2020 academic year, 9784 students with special educational needs and disabilities were </w:t>
      </w:r>
      <w:r w:rsidR="007059CC" w:rsidRPr="00FA05D9">
        <w:rPr>
          <w:rFonts w:ascii="Times New Roman" w:eastAsia="Times New Roman" w:hAnsi="Times New Roman" w:cs="Times New Roman"/>
          <w:color w:val="000000"/>
          <w:sz w:val="24"/>
          <w:szCs w:val="24"/>
        </w:rPr>
        <w:t xml:space="preserve">registered </w:t>
      </w:r>
      <w:r w:rsidRPr="00FA05D9">
        <w:rPr>
          <w:rFonts w:ascii="Times New Roman" w:eastAsia="Times New Roman" w:hAnsi="Times New Roman" w:cs="Times New Roman"/>
          <w:color w:val="000000"/>
          <w:sz w:val="24"/>
          <w:szCs w:val="24"/>
        </w:rPr>
        <w:t xml:space="preserve">in </w:t>
      </w:r>
      <w:r w:rsidRPr="00FA05D9">
        <w:rPr>
          <w:rFonts w:ascii="Times New Roman" w:eastAsia="Times New Roman" w:hAnsi="Times New Roman" w:cs="Times New Roman"/>
          <w:i/>
          <w:color w:val="000000"/>
          <w:sz w:val="24"/>
          <w:szCs w:val="24"/>
        </w:rPr>
        <w:t>primary and secondary general education institutions</w:t>
      </w:r>
      <w:r w:rsidRPr="00FA05D9">
        <w:rPr>
          <w:rFonts w:ascii="Times New Roman" w:eastAsia="Times New Roman" w:hAnsi="Times New Roman" w:cs="Times New Roman"/>
          <w:color w:val="000000"/>
          <w:sz w:val="24"/>
          <w:szCs w:val="24"/>
        </w:rPr>
        <w:t xml:space="preserve"> in the country, including 9157 students in </w:t>
      </w:r>
      <w:r w:rsidR="007059CC" w:rsidRPr="00FA05D9">
        <w:rPr>
          <w:rFonts w:ascii="Times New Roman" w:eastAsia="Times New Roman" w:hAnsi="Times New Roman" w:cs="Times New Roman"/>
          <w:color w:val="000000"/>
          <w:sz w:val="24"/>
          <w:szCs w:val="24"/>
        </w:rPr>
        <w:t xml:space="preserve">mainstream </w:t>
      </w:r>
      <w:r w:rsidRPr="00FA05D9">
        <w:rPr>
          <w:rFonts w:ascii="Times New Roman" w:eastAsia="Times New Roman" w:hAnsi="Times New Roman" w:cs="Times New Roman"/>
          <w:color w:val="000000"/>
          <w:sz w:val="24"/>
          <w:szCs w:val="24"/>
        </w:rPr>
        <w:t xml:space="preserve">educational institutions and 627 students - in </w:t>
      </w:r>
      <w:r w:rsidR="007059CC" w:rsidRPr="00FA05D9">
        <w:rPr>
          <w:rFonts w:ascii="Times New Roman" w:eastAsia="Times New Roman" w:hAnsi="Times New Roman" w:cs="Times New Roman"/>
          <w:color w:val="000000"/>
          <w:sz w:val="24"/>
          <w:szCs w:val="24"/>
        </w:rPr>
        <w:t xml:space="preserve">special </w:t>
      </w:r>
      <w:r w:rsidRPr="00FA05D9">
        <w:rPr>
          <w:rFonts w:ascii="Times New Roman" w:eastAsia="Times New Roman" w:hAnsi="Times New Roman" w:cs="Times New Roman"/>
          <w:color w:val="000000"/>
          <w:sz w:val="24"/>
          <w:szCs w:val="24"/>
        </w:rPr>
        <w:t xml:space="preserve">schools for children with </w:t>
      </w:r>
      <w:r w:rsidR="007059CC" w:rsidRPr="00FA05D9">
        <w:rPr>
          <w:rFonts w:ascii="Times New Roman" w:eastAsia="Times New Roman" w:hAnsi="Times New Roman" w:cs="Times New Roman"/>
          <w:color w:val="000000"/>
          <w:sz w:val="24"/>
          <w:szCs w:val="24"/>
        </w:rPr>
        <w:t xml:space="preserve">intellectual or physical </w:t>
      </w:r>
      <w:r w:rsidRPr="00FA05D9">
        <w:rPr>
          <w:rFonts w:ascii="Times New Roman" w:eastAsia="Times New Roman" w:hAnsi="Times New Roman" w:cs="Times New Roman"/>
          <w:color w:val="000000"/>
          <w:sz w:val="24"/>
          <w:szCs w:val="24"/>
        </w:rPr>
        <w:t xml:space="preserve">disabilities. In the primary and secondary education institutions were included 7693 children with special needs and 1464 - with disabilities. The share of children with special educational needs and disabilities, who attend </w:t>
      </w:r>
      <w:r w:rsidR="00033019" w:rsidRPr="00FA05D9">
        <w:rPr>
          <w:rFonts w:ascii="Times New Roman" w:eastAsia="Times New Roman" w:hAnsi="Times New Roman" w:cs="Times New Roman"/>
          <w:color w:val="000000"/>
          <w:sz w:val="24"/>
          <w:szCs w:val="24"/>
        </w:rPr>
        <w:t xml:space="preserve">mainstream </w:t>
      </w:r>
      <w:r w:rsidRPr="00FA05D9">
        <w:rPr>
          <w:rFonts w:ascii="Times New Roman" w:eastAsia="Times New Roman" w:hAnsi="Times New Roman" w:cs="Times New Roman"/>
          <w:color w:val="000000"/>
          <w:sz w:val="24"/>
          <w:szCs w:val="24"/>
        </w:rPr>
        <w:t xml:space="preserve">education </w:t>
      </w:r>
      <w:r w:rsidR="00F7205D" w:rsidRPr="00FA05D9">
        <w:rPr>
          <w:rFonts w:ascii="Times New Roman" w:eastAsia="Times New Roman" w:hAnsi="Times New Roman" w:cs="Times New Roman"/>
          <w:color w:val="000000"/>
          <w:sz w:val="24"/>
          <w:szCs w:val="24"/>
        </w:rPr>
        <w:t>institutions,</w:t>
      </w:r>
      <w:r w:rsidRPr="00FA05D9">
        <w:rPr>
          <w:rFonts w:ascii="Times New Roman" w:eastAsia="Times New Roman" w:hAnsi="Times New Roman" w:cs="Times New Roman"/>
          <w:color w:val="000000"/>
          <w:sz w:val="24"/>
          <w:szCs w:val="24"/>
        </w:rPr>
        <w:t xml:space="preserve"> has increased over the last 5 years by 2.6</w:t>
      </w:r>
      <w:r w:rsidR="00033019" w:rsidRPr="00FA05D9">
        <w:rPr>
          <w:rFonts w:ascii="Times New Roman" w:eastAsia="Times New Roman" w:hAnsi="Times New Roman" w:cs="Times New Roman"/>
          <w:color w:val="000000"/>
          <w:sz w:val="24"/>
          <w:szCs w:val="24"/>
        </w:rPr>
        <w:t>%representing</w:t>
      </w:r>
      <w:r w:rsidRPr="00FA05D9">
        <w:rPr>
          <w:rFonts w:ascii="Times New Roman" w:eastAsia="Times New Roman" w:hAnsi="Times New Roman" w:cs="Times New Roman"/>
          <w:color w:val="000000"/>
          <w:sz w:val="24"/>
          <w:szCs w:val="24"/>
        </w:rPr>
        <w:t xml:space="preserve">93.6% in the 2019/20 academic year. </w:t>
      </w:r>
    </w:p>
    <w:p w14:paraId="4C1A1D23" w14:textId="77777777" w:rsidR="00DA6AE5" w:rsidRDefault="00DA6AE5" w:rsidP="00DA6AE5">
      <w:pPr>
        <w:pBdr>
          <w:top w:val="nil"/>
          <w:left w:val="nil"/>
          <w:bottom w:val="nil"/>
          <w:right w:val="nil"/>
          <w:between w:val="nil"/>
        </w:pBdr>
        <w:jc w:val="both"/>
        <w:rPr>
          <w:rFonts w:ascii="Times New Roman" w:eastAsia="Times New Roman" w:hAnsi="Times New Roman" w:cs="Times New Roman"/>
          <w:color w:val="000000"/>
          <w:sz w:val="24"/>
          <w:szCs w:val="24"/>
        </w:rPr>
      </w:pPr>
    </w:p>
    <w:p w14:paraId="20DC974A" w14:textId="1C27350E" w:rsidR="00CC561D" w:rsidRPr="00FA05D9" w:rsidRDefault="005819B4" w:rsidP="00DA6AE5">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To support inclusive education across the country, about </w:t>
      </w:r>
      <w:r w:rsidR="00CC561D" w:rsidRPr="00FA05D9">
        <w:rPr>
          <w:rFonts w:ascii="Times New Roman" w:eastAsia="Times New Roman" w:hAnsi="Times New Roman" w:cs="Times New Roman"/>
          <w:color w:val="000000"/>
          <w:sz w:val="24"/>
          <w:szCs w:val="24"/>
        </w:rPr>
        <w:t xml:space="preserve">917 </w:t>
      </w:r>
      <w:r w:rsidRPr="00FA05D9">
        <w:rPr>
          <w:rFonts w:ascii="Times New Roman" w:eastAsia="Times New Roman" w:hAnsi="Times New Roman" w:cs="Times New Roman"/>
          <w:color w:val="000000"/>
          <w:sz w:val="24"/>
          <w:szCs w:val="24"/>
        </w:rPr>
        <w:t xml:space="preserve">resource </w:t>
      </w:r>
      <w:r w:rsidR="007E2BFC" w:rsidRPr="00FA05D9">
        <w:rPr>
          <w:rFonts w:ascii="Times New Roman" w:eastAsia="Times New Roman" w:hAnsi="Times New Roman" w:cs="Times New Roman"/>
          <w:color w:val="000000"/>
          <w:sz w:val="24"/>
          <w:szCs w:val="24"/>
        </w:rPr>
        <w:t xml:space="preserve">centers for inclusive education </w:t>
      </w:r>
      <w:r w:rsidR="00CC561D" w:rsidRPr="00FA05D9">
        <w:rPr>
          <w:rFonts w:ascii="Times New Roman" w:eastAsia="Times New Roman" w:hAnsi="Times New Roman" w:cs="Times New Roman"/>
          <w:color w:val="000000"/>
          <w:sz w:val="24"/>
          <w:szCs w:val="24"/>
        </w:rPr>
        <w:t xml:space="preserve">have been created and equipped in </w:t>
      </w:r>
      <w:r w:rsidR="00854368" w:rsidRPr="00FA05D9">
        <w:rPr>
          <w:rFonts w:ascii="Times New Roman" w:eastAsia="Times New Roman" w:hAnsi="Times New Roman" w:cs="Times New Roman"/>
          <w:color w:val="000000"/>
          <w:sz w:val="24"/>
          <w:szCs w:val="24"/>
        </w:rPr>
        <w:t>mainstream</w:t>
      </w:r>
      <w:r w:rsidR="00CC561D" w:rsidRPr="00FA05D9">
        <w:rPr>
          <w:rFonts w:ascii="Times New Roman" w:eastAsia="Times New Roman" w:hAnsi="Times New Roman" w:cs="Times New Roman"/>
          <w:color w:val="000000"/>
          <w:sz w:val="24"/>
          <w:szCs w:val="24"/>
        </w:rPr>
        <w:t xml:space="preserve"> education institutions and 989 support teachers are employed</w:t>
      </w:r>
      <w:r w:rsidR="00854368" w:rsidRPr="00FA05D9">
        <w:rPr>
          <w:rFonts w:ascii="Times New Roman" w:eastAsia="Times New Roman" w:hAnsi="Times New Roman" w:cs="Times New Roman"/>
          <w:color w:val="000000"/>
          <w:sz w:val="24"/>
          <w:szCs w:val="24"/>
        </w:rPr>
        <w:t xml:space="preserve"> to provide individual support to children. </w:t>
      </w:r>
      <w:r w:rsidR="00CC561D" w:rsidRPr="00FA05D9">
        <w:rPr>
          <w:rFonts w:ascii="Times New Roman" w:eastAsia="Times New Roman" w:hAnsi="Times New Roman" w:cs="Times New Roman"/>
          <w:color w:val="000000"/>
          <w:sz w:val="24"/>
          <w:szCs w:val="24"/>
        </w:rPr>
        <w:t xml:space="preserve"> In 2020, 100 resource centers for inclusive education will be equipped with teaching materials and </w:t>
      </w:r>
      <w:r w:rsidR="00854368" w:rsidRPr="00FA05D9">
        <w:rPr>
          <w:rFonts w:ascii="Times New Roman" w:eastAsia="Times New Roman" w:hAnsi="Times New Roman" w:cs="Times New Roman"/>
          <w:color w:val="000000"/>
          <w:sz w:val="24"/>
          <w:szCs w:val="24"/>
        </w:rPr>
        <w:t>as</w:t>
      </w:r>
      <w:r w:rsidR="00DA6AE5">
        <w:rPr>
          <w:rFonts w:ascii="Times New Roman" w:eastAsia="Times New Roman" w:hAnsi="Times New Roman" w:cs="Times New Roman"/>
          <w:color w:val="000000"/>
          <w:sz w:val="24"/>
          <w:szCs w:val="24"/>
        </w:rPr>
        <w:t>s</w:t>
      </w:r>
      <w:r w:rsidR="00854368" w:rsidRPr="00FA05D9">
        <w:rPr>
          <w:rFonts w:ascii="Times New Roman" w:eastAsia="Times New Roman" w:hAnsi="Times New Roman" w:cs="Times New Roman"/>
          <w:color w:val="000000"/>
          <w:sz w:val="24"/>
          <w:szCs w:val="24"/>
        </w:rPr>
        <w:t xml:space="preserve">istive </w:t>
      </w:r>
      <w:r w:rsidR="00CC561D" w:rsidRPr="00FA05D9">
        <w:rPr>
          <w:rFonts w:ascii="Times New Roman" w:eastAsia="Times New Roman" w:hAnsi="Times New Roman" w:cs="Times New Roman"/>
          <w:color w:val="000000"/>
          <w:sz w:val="24"/>
          <w:szCs w:val="24"/>
        </w:rPr>
        <w:t>equipment for children with special educational needs</w:t>
      </w:r>
      <w:r w:rsidR="00854368" w:rsidRPr="00FA05D9">
        <w:rPr>
          <w:rFonts w:ascii="Times New Roman" w:eastAsia="Times New Roman" w:hAnsi="Times New Roman" w:cs="Times New Roman"/>
          <w:color w:val="000000"/>
          <w:sz w:val="24"/>
          <w:szCs w:val="24"/>
        </w:rPr>
        <w:t xml:space="preserve"> to </w:t>
      </w:r>
      <w:r w:rsidR="00DA6AE5" w:rsidRPr="00FA05D9">
        <w:rPr>
          <w:rFonts w:ascii="Times New Roman" w:eastAsia="Times New Roman" w:hAnsi="Times New Roman" w:cs="Times New Roman"/>
          <w:color w:val="000000"/>
          <w:sz w:val="24"/>
          <w:szCs w:val="24"/>
        </w:rPr>
        <w:t>ensu</w:t>
      </w:r>
      <w:r w:rsidR="00DA6AE5">
        <w:rPr>
          <w:rFonts w:ascii="Times New Roman" w:eastAsia="Times New Roman" w:hAnsi="Times New Roman" w:cs="Times New Roman"/>
          <w:color w:val="000000"/>
          <w:sz w:val="24"/>
          <w:szCs w:val="24"/>
        </w:rPr>
        <w:t>r</w:t>
      </w:r>
      <w:r w:rsidR="00DA6AE5" w:rsidRPr="00FA05D9">
        <w:rPr>
          <w:rFonts w:ascii="Times New Roman" w:eastAsia="Times New Roman" w:hAnsi="Times New Roman" w:cs="Times New Roman"/>
          <w:color w:val="000000"/>
          <w:sz w:val="24"/>
          <w:szCs w:val="24"/>
        </w:rPr>
        <w:t xml:space="preserve">e </w:t>
      </w:r>
      <w:r w:rsidR="00854368" w:rsidRPr="00FA05D9">
        <w:rPr>
          <w:rFonts w:ascii="Times New Roman" w:eastAsia="Times New Roman" w:hAnsi="Times New Roman" w:cs="Times New Roman"/>
          <w:color w:val="000000"/>
          <w:sz w:val="24"/>
          <w:szCs w:val="24"/>
        </w:rPr>
        <w:t xml:space="preserve">the access of children with sensory and intelectual disabilities, with speech desorders and with severe disabilites. </w:t>
      </w:r>
    </w:p>
    <w:p w14:paraId="49A4C7FA" w14:textId="77777777" w:rsidR="00DA6AE5" w:rsidRDefault="00DA6AE5" w:rsidP="00DA6AE5">
      <w:pPr>
        <w:pBdr>
          <w:top w:val="nil"/>
          <w:left w:val="nil"/>
          <w:bottom w:val="nil"/>
          <w:right w:val="nil"/>
          <w:between w:val="nil"/>
        </w:pBdr>
        <w:jc w:val="both"/>
        <w:rPr>
          <w:rFonts w:ascii="Times New Roman" w:eastAsia="Times New Roman" w:hAnsi="Times New Roman" w:cs="Times New Roman"/>
          <w:color w:val="000000"/>
          <w:sz w:val="24"/>
          <w:szCs w:val="24"/>
        </w:rPr>
      </w:pPr>
    </w:p>
    <w:p w14:paraId="51989058" w14:textId="5553BBDF" w:rsidR="00CC561D" w:rsidRPr="00FA05D9" w:rsidRDefault="00854368" w:rsidP="00DA6AE5">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Inclusive education is </w:t>
      </w:r>
      <w:r w:rsidR="00DA6AE5" w:rsidRPr="00FA05D9">
        <w:rPr>
          <w:rFonts w:ascii="Times New Roman" w:eastAsia="Times New Roman" w:hAnsi="Times New Roman" w:cs="Times New Roman"/>
          <w:color w:val="000000"/>
          <w:sz w:val="24"/>
          <w:szCs w:val="24"/>
        </w:rPr>
        <w:t>support</w:t>
      </w:r>
      <w:r w:rsidR="00DA6AE5">
        <w:rPr>
          <w:rFonts w:ascii="Times New Roman" w:eastAsia="Times New Roman" w:hAnsi="Times New Roman" w:cs="Times New Roman"/>
          <w:color w:val="000000"/>
          <w:sz w:val="24"/>
          <w:szCs w:val="24"/>
        </w:rPr>
        <w:t>ed</w:t>
      </w:r>
      <w:r w:rsidR="00DA6AE5"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by CSOs in the field of child protectioan and disability. For example, </w:t>
      </w:r>
      <w:r w:rsidR="00CC561D" w:rsidRPr="00FA05D9">
        <w:rPr>
          <w:rFonts w:ascii="Times New Roman" w:eastAsia="Times New Roman" w:hAnsi="Times New Roman" w:cs="Times New Roman"/>
          <w:color w:val="000000"/>
          <w:sz w:val="24"/>
          <w:szCs w:val="24"/>
        </w:rPr>
        <w:t xml:space="preserve">Keystone Moldova has piloted inclusive education in 22 schools and 15 kindergartens </w:t>
      </w:r>
      <w:r w:rsidRPr="00FA05D9">
        <w:rPr>
          <w:rFonts w:ascii="Times New Roman" w:eastAsia="Times New Roman" w:hAnsi="Times New Roman" w:cs="Times New Roman"/>
          <w:color w:val="000000"/>
          <w:sz w:val="24"/>
          <w:szCs w:val="24"/>
        </w:rPr>
        <w:t xml:space="preserve">from </w:t>
      </w:r>
      <w:r w:rsidR="00F7205D" w:rsidRPr="00FA05D9">
        <w:rPr>
          <w:rFonts w:ascii="Times New Roman" w:eastAsia="Times New Roman" w:hAnsi="Times New Roman" w:cs="Times New Roman"/>
          <w:color w:val="000000"/>
          <w:sz w:val="24"/>
          <w:szCs w:val="24"/>
        </w:rPr>
        <w:t xml:space="preserve">15 districts. As </w:t>
      </w:r>
      <w:r w:rsidR="00CC561D" w:rsidRPr="00FA05D9">
        <w:rPr>
          <w:rFonts w:ascii="Times New Roman" w:eastAsia="Times New Roman" w:hAnsi="Times New Roman" w:cs="Times New Roman"/>
          <w:color w:val="000000"/>
          <w:sz w:val="24"/>
          <w:szCs w:val="24"/>
        </w:rPr>
        <w:t xml:space="preserve">result of the pilot, about 350 children with disabilities, including those deinstitutionalized from the Orhei </w:t>
      </w:r>
      <w:r w:rsidRPr="00FA05D9">
        <w:rPr>
          <w:rFonts w:ascii="Times New Roman" w:eastAsia="Times New Roman" w:hAnsi="Times New Roman" w:cs="Times New Roman"/>
          <w:color w:val="000000"/>
          <w:sz w:val="24"/>
          <w:szCs w:val="24"/>
        </w:rPr>
        <w:t>residential institution</w:t>
      </w:r>
      <w:r w:rsidR="00CC561D" w:rsidRPr="00FA05D9">
        <w:rPr>
          <w:rFonts w:ascii="Times New Roman" w:eastAsia="Times New Roman" w:hAnsi="Times New Roman" w:cs="Times New Roman"/>
          <w:color w:val="000000"/>
          <w:sz w:val="24"/>
          <w:szCs w:val="24"/>
        </w:rPr>
        <w:t xml:space="preserve"> for children with severe intellectual disabilities, were </w:t>
      </w:r>
      <w:r w:rsidRPr="00FA05D9">
        <w:rPr>
          <w:rFonts w:ascii="Times New Roman" w:eastAsia="Times New Roman" w:hAnsi="Times New Roman" w:cs="Times New Roman"/>
          <w:color w:val="000000"/>
          <w:sz w:val="24"/>
          <w:szCs w:val="24"/>
        </w:rPr>
        <w:t xml:space="preserve">integrated </w:t>
      </w:r>
      <w:r w:rsidR="00CC561D" w:rsidRPr="00FA05D9">
        <w:rPr>
          <w:rFonts w:ascii="Times New Roman" w:eastAsia="Times New Roman" w:hAnsi="Times New Roman" w:cs="Times New Roman"/>
          <w:color w:val="000000"/>
          <w:sz w:val="24"/>
          <w:szCs w:val="24"/>
        </w:rPr>
        <w:t xml:space="preserve">in </w:t>
      </w:r>
      <w:r w:rsidRPr="00FA05D9">
        <w:rPr>
          <w:rFonts w:ascii="Times New Roman" w:eastAsia="Times New Roman" w:hAnsi="Times New Roman" w:cs="Times New Roman"/>
          <w:color w:val="000000"/>
          <w:sz w:val="24"/>
          <w:szCs w:val="24"/>
        </w:rPr>
        <w:t xml:space="preserve">mainstrem </w:t>
      </w:r>
      <w:r w:rsidR="00CC561D" w:rsidRPr="00FA05D9">
        <w:rPr>
          <w:rFonts w:ascii="Times New Roman" w:eastAsia="Times New Roman" w:hAnsi="Times New Roman" w:cs="Times New Roman"/>
          <w:color w:val="000000"/>
          <w:sz w:val="24"/>
          <w:szCs w:val="24"/>
        </w:rPr>
        <w:t xml:space="preserve">schools </w:t>
      </w:r>
      <w:r w:rsidRPr="00FA05D9">
        <w:rPr>
          <w:rFonts w:ascii="Times New Roman" w:eastAsia="Times New Roman" w:hAnsi="Times New Roman" w:cs="Times New Roman"/>
          <w:color w:val="000000"/>
          <w:sz w:val="24"/>
          <w:szCs w:val="24"/>
        </w:rPr>
        <w:t>at community level</w:t>
      </w:r>
      <w:r w:rsidR="00CC561D" w:rsidRPr="00FA05D9">
        <w:rPr>
          <w:rFonts w:ascii="Times New Roman" w:eastAsia="Times New Roman" w:hAnsi="Times New Roman" w:cs="Times New Roman"/>
          <w:color w:val="000000"/>
          <w:sz w:val="24"/>
          <w:szCs w:val="24"/>
        </w:rPr>
        <w:t xml:space="preserve">. </w:t>
      </w:r>
      <w:r w:rsidR="00677D67" w:rsidRPr="00FA05D9">
        <w:rPr>
          <w:rFonts w:ascii="Times New Roman" w:eastAsia="Times New Roman" w:hAnsi="Times New Roman" w:cs="Times New Roman"/>
          <w:color w:val="000000"/>
          <w:sz w:val="24"/>
          <w:szCs w:val="24"/>
        </w:rPr>
        <w:t xml:space="preserve">The project </w:t>
      </w:r>
      <w:r w:rsidR="00CC561D" w:rsidRPr="00FA05D9">
        <w:rPr>
          <w:rFonts w:ascii="Times New Roman" w:eastAsia="Times New Roman" w:hAnsi="Times New Roman" w:cs="Times New Roman"/>
          <w:color w:val="000000"/>
          <w:sz w:val="24"/>
          <w:szCs w:val="24"/>
        </w:rPr>
        <w:t xml:space="preserve">has contributed to the development of 22 </w:t>
      </w:r>
      <w:r w:rsidRPr="00FA05D9">
        <w:rPr>
          <w:rFonts w:ascii="Times New Roman" w:eastAsia="Times New Roman" w:hAnsi="Times New Roman" w:cs="Times New Roman"/>
          <w:color w:val="000000"/>
          <w:sz w:val="24"/>
          <w:szCs w:val="24"/>
        </w:rPr>
        <w:t xml:space="preserve">resource centers </w:t>
      </w:r>
      <w:r w:rsidR="00CC561D" w:rsidRPr="00FA05D9">
        <w:rPr>
          <w:rFonts w:ascii="Times New Roman" w:eastAsia="Times New Roman" w:hAnsi="Times New Roman" w:cs="Times New Roman"/>
          <w:color w:val="000000"/>
          <w:sz w:val="24"/>
          <w:szCs w:val="24"/>
        </w:rPr>
        <w:t>for inclusive education in 22 schools. The results of the pilot contributed to the elaboration of the Methodology</w:t>
      </w:r>
      <w:r w:rsidR="00DA6AE5">
        <w:rPr>
          <w:rFonts w:ascii="Times New Roman" w:eastAsia="Times New Roman" w:hAnsi="Times New Roman" w:cs="Times New Roman"/>
          <w:color w:val="000000"/>
          <w:sz w:val="24"/>
          <w:szCs w:val="24"/>
        </w:rPr>
        <w:t xml:space="preserve"> </w:t>
      </w:r>
      <w:r w:rsidR="00916760" w:rsidRPr="00FA05D9">
        <w:rPr>
          <w:rFonts w:ascii="Times New Roman" w:eastAsia="Times New Roman" w:hAnsi="Times New Roman" w:cs="Times New Roman"/>
          <w:color w:val="000000"/>
          <w:sz w:val="24"/>
          <w:szCs w:val="24"/>
        </w:rPr>
        <w:t>Guideline</w:t>
      </w:r>
      <w:r w:rsidR="00CC561D" w:rsidRPr="00FA05D9">
        <w:rPr>
          <w:rFonts w:ascii="Times New Roman" w:eastAsia="Times New Roman" w:hAnsi="Times New Roman" w:cs="Times New Roman"/>
          <w:color w:val="000000"/>
          <w:sz w:val="24"/>
          <w:szCs w:val="24"/>
        </w:rPr>
        <w:t xml:space="preserve"> </w:t>
      </w:r>
      <w:r w:rsidR="00916760" w:rsidRPr="00FA05D9">
        <w:rPr>
          <w:rFonts w:ascii="Times New Roman" w:eastAsia="Times New Roman" w:hAnsi="Times New Roman" w:cs="Times New Roman"/>
          <w:color w:val="000000"/>
          <w:sz w:val="24"/>
          <w:szCs w:val="24"/>
        </w:rPr>
        <w:t xml:space="preserve">on </w:t>
      </w:r>
      <w:r w:rsidR="00CC561D" w:rsidRPr="00FA05D9">
        <w:rPr>
          <w:rFonts w:ascii="Times New Roman" w:eastAsia="Times New Roman" w:hAnsi="Times New Roman" w:cs="Times New Roman"/>
          <w:color w:val="000000"/>
          <w:sz w:val="24"/>
          <w:szCs w:val="24"/>
        </w:rPr>
        <w:t xml:space="preserve">inclusive education in the </w:t>
      </w:r>
      <w:r w:rsidR="00916760" w:rsidRPr="00FA05D9">
        <w:rPr>
          <w:rFonts w:ascii="Times New Roman" w:eastAsia="Times New Roman" w:hAnsi="Times New Roman" w:cs="Times New Roman"/>
          <w:color w:val="000000"/>
          <w:sz w:val="24"/>
          <w:szCs w:val="24"/>
        </w:rPr>
        <w:t>RM</w:t>
      </w:r>
      <w:r w:rsidR="00CC561D" w:rsidRPr="00FA05D9">
        <w:rPr>
          <w:rFonts w:ascii="Times New Roman" w:eastAsia="Times New Roman" w:hAnsi="Times New Roman" w:cs="Times New Roman"/>
          <w:color w:val="000000"/>
          <w:sz w:val="24"/>
          <w:szCs w:val="24"/>
        </w:rPr>
        <w:t xml:space="preserve">, approved in 2018, by the </w:t>
      </w:r>
      <w:r w:rsidR="00DA6AE5" w:rsidRPr="00FA05D9">
        <w:rPr>
          <w:rFonts w:ascii="Times New Roman" w:eastAsia="Times New Roman" w:hAnsi="Times New Roman" w:cs="Times New Roman"/>
          <w:color w:val="000000"/>
          <w:sz w:val="24"/>
          <w:szCs w:val="24"/>
        </w:rPr>
        <w:t>MEC</w:t>
      </w:r>
      <w:r w:rsidR="00DA6AE5">
        <w:rPr>
          <w:rFonts w:ascii="Times New Roman" w:eastAsia="Times New Roman" w:hAnsi="Times New Roman" w:cs="Times New Roman"/>
          <w:color w:val="000000"/>
          <w:sz w:val="24"/>
          <w:szCs w:val="24"/>
        </w:rPr>
        <w:t>R</w:t>
      </w:r>
      <w:r w:rsidR="00DA6AE5" w:rsidRPr="00FA05D9">
        <w:rPr>
          <w:rFonts w:ascii="Times New Roman" w:eastAsia="Times New Roman" w:hAnsi="Times New Roman" w:cs="Times New Roman"/>
          <w:color w:val="000000"/>
          <w:sz w:val="24"/>
          <w:szCs w:val="24"/>
        </w:rPr>
        <w:t xml:space="preserve"> </w:t>
      </w:r>
      <w:r w:rsidR="00CC561D" w:rsidRPr="00FA05D9">
        <w:rPr>
          <w:rFonts w:ascii="Times New Roman" w:eastAsia="Times New Roman" w:hAnsi="Times New Roman" w:cs="Times New Roman"/>
          <w:color w:val="000000"/>
          <w:sz w:val="24"/>
          <w:szCs w:val="24"/>
        </w:rPr>
        <w:t>order.</w:t>
      </w:r>
    </w:p>
    <w:p w14:paraId="64E66798" w14:textId="77777777" w:rsidR="00DA6AE5" w:rsidRDefault="00DA6AE5" w:rsidP="00DA6AE5">
      <w:pPr>
        <w:pBdr>
          <w:top w:val="nil"/>
          <w:left w:val="nil"/>
          <w:bottom w:val="nil"/>
          <w:right w:val="nil"/>
          <w:between w:val="nil"/>
        </w:pBdr>
        <w:jc w:val="both"/>
        <w:rPr>
          <w:rFonts w:ascii="Times New Roman" w:eastAsia="Times New Roman" w:hAnsi="Times New Roman" w:cs="Times New Roman"/>
          <w:color w:val="000000"/>
          <w:sz w:val="24"/>
          <w:szCs w:val="24"/>
        </w:rPr>
      </w:pPr>
    </w:p>
    <w:p w14:paraId="76211412" w14:textId="2DEC835A" w:rsidR="006671A8" w:rsidRPr="00FA05D9" w:rsidRDefault="00916760" w:rsidP="00DA6AE5">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To support inclusive education, </w:t>
      </w:r>
      <w:r w:rsidR="00F7205D" w:rsidRPr="00FA05D9">
        <w:rPr>
          <w:rFonts w:ascii="Times New Roman" w:eastAsia="Times New Roman" w:hAnsi="Times New Roman" w:cs="Times New Roman"/>
          <w:color w:val="000000"/>
          <w:sz w:val="24"/>
          <w:szCs w:val="24"/>
        </w:rPr>
        <w:t>capacity-building</w:t>
      </w:r>
      <w:r w:rsidRPr="00FA05D9">
        <w:rPr>
          <w:rFonts w:ascii="Times New Roman" w:eastAsia="Times New Roman" w:hAnsi="Times New Roman" w:cs="Times New Roman"/>
          <w:color w:val="000000"/>
          <w:sz w:val="24"/>
          <w:szCs w:val="24"/>
        </w:rPr>
        <w:t xml:space="preserve"> c</w:t>
      </w:r>
      <w:r w:rsidR="00CC561D" w:rsidRPr="00FA05D9">
        <w:rPr>
          <w:rFonts w:ascii="Times New Roman" w:eastAsia="Times New Roman" w:hAnsi="Times New Roman" w:cs="Times New Roman"/>
          <w:color w:val="000000"/>
          <w:sz w:val="24"/>
          <w:szCs w:val="24"/>
        </w:rPr>
        <w:t>ourses are organized</w:t>
      </w:r>
      <w:r w:rsidR="00DA6AE5">
        <w:rPr>
          <w:rFonts w:ascii="Times New Roman" w:eastAsia="Times New Roman" w:hAnsi="Times New Roman" w:cs="Times New Roman"/>
          <w:color w:val="000000"/>
          <w:sz w:val="24"/>
          <w:szCs w:val="24"/>
        </w:rPr>
        <w:t xml:space="preserve"> periodically</w:t>
      </w:r>
      <w:r w:rsidR="00CC561D" w:rsidRPr="00FA05D9">
        <w:rPr>
          <w:rFonts w:ascii="Times New Roman" w:eastAsia="Times New Roman" w:hAnsi="Times New Roman" w:cs="Times New Roman"/>
          <w:color w:val="000000"/>
          <w:sz w:val="24"/>
          <w:szCs w:val="24"/>
        </w:rPr>
        <w:t xml:space="preserve"> for all teachers and support teachers working with children and young people with disabilities</w:t>
      </w:r>
      <w:r w:rsidRPr="00FA05D9">
        <w:rPr>
          <w:rFonts w:ascii="Times New Roman" w:eastAsia="Times New Roman" w:hAnsi="Times New Roman" w:cs="Times New Roman"/>
          <w:color w:val="000000"/>
          <w:sz w:val="24"/>
          <w:szCs w:val="24"/>
        </w:rPr>
        <w:t xml:space="preserve">. </w:t>
      </w:r>
      <w:r w:rsidR="00DA6AE5" w:rsidRPr="00FA05D9">
        <w:rPr>
          <w:rFonts w:ascii="Times New Roman" w:eastAsia="Times New Roman" w:hAnsi="Times New Roman" w:cs="Times New Roman"/>
          <w:color w:val="000000"/>
          <w:sz w:val="24"/>
          <w:szCs w:val="24"/>
        </w:rPr>
        <w:t xml:space="preserve">In </w:t>
      </w:r>
      <w:r w:rsidRPr="00FA05D9">
        <w:rPr>
          <w:rFonts w:ascii="Times New Roman" w:eastAsia="Times New Roman" w:hAnsi="Times New Roman" w:cs="Times New Roman"/>
          <w:color w:val="000000"/>
          <w:sz w:val="24"/>
          <w:szCs w:val="24"/>
        </w:rPr>
        <w:t xml:space="preserve">total, </w:t>
      </w:r>
      <w:r w:rsidR="00CC561D" w:rsidRPr="00FA05D9">
        <w:rPr>
          <w:rFonts w:ascii="Times New Roman" w:eastAsia="Times New Roman" w:hAnsi="Times New Roman" w:cs="Times New Roman"/>
          <w:color w:val="000000"/>
          <w:sz w:val="24"/>
          <w:szCs w:val="24"/>
        </w:rPr>
        <w:t xml:space="preserve">about 650 </w:t>
      </w:r>
      <w:r w:rsidR="00CC561D" w:rsidRPr="00FA05D9">
        <w:rPr>
          <w:rFonts w:ascii="Times New Roman" w:eastAsia="Times New Roman" w:hAnsi="Times New Roman" w:cs="Times New Roman"/>
          <w:color w:val="000000"/>
          <w:sz w:val="24"/>
          <w:szCs w:val="24"/>
        </w:rPr>
        <w:lastRenderedPageBreak/>
        <w:t>people</w:t>
      </w:r>
      <w:r w:rsidRPr="00FA05D9">
        <w:rPr>
          <w:rFonts w:ascii="Times New Roman" w:eastAsia="Times New Roman" w:hAnsi="Times New Roman" w:cs="Times New Roman"/>
          <w:color w:val="000000"/>
          <w:sz w:val="24"/>
          <w:szCs w:val="24"/>
        </w:rPr>
        <w:t xml:space="preserve"> hav</w:t>
      </w:r>
      <w:r w:rsidR="0041626C" w:rsidRPr="00FA05D9">
        <w:rPr>
          <w:rFonts w:ascii="Times New Roman" w:eastAsia="Times New Roman" w:hAnsi="Times New Roman" w:cs="Times New Roman"/>
          <w:color w:val="000000"/>
          <w:sz w:val="24"/>
          <w:szCs w:val="24"/>
        </w:rPr>
        <w:t>e been capacitated in the field;</w:t>
      </w:r>
      <w:r w:rsidRPr="00FA05D9">
        <w:rPr>
          <w:rFonts w:ascii="Times New Roman" w:eastAsia="Times New Roman" w:hAnsi="Times New Roman" w:cs="Times New Roman"/>
          <w:color w:val="000000"/>
          <w:sz w:val="24"/>
          <w:szCs w:val="24"/>
        </w:rPr>
        <w:t xml:space="preserve"> of </w:t>
      </w:r>
      <w:r w:rsidR="00F7205D" w:rsidRPr="00FA05D9">
        <w:rPr>
          <w:rFonts w:ascii="Times New Roman" w:eastAsia="Times New Roman" w:hAnsi="Times New Roman" w:cs="Times New Roman"/>
          <w:color w:val="000000"/>
          <w:sz w:val="24"/>
          <w:szCs w:val="24"/>
        </w:rPr>
        <w:t>them 450</w:t>
      </w:r>
      <w:r w:rsidR="00CC561D"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persons</w:t>
      </w:r>
      <w:r w:rsidR="00CC561D" w:rsidRPr="00FA05D9">
        <w:rPr>
          <w:rFonts w:ascii="Times New Roman" w:eastAsia="Times New Roman" w:hAnsi="Times New Roman" w:cs="Times New Roman"/>
          <w:color w:val="000000"/>
          <w:sz w:val="24"/>
          <w:szCs w:val="24"/>
        </w:rPr>
        <w:t xml:space="preserve"> from local specialized bodies in education</w:t>
      </w:r>
      <w:r w:rsidRPr="00FA05D9">
        <w:rPr>
          <w:rFonts w:ascii="Times New Roman" w:eastAsia="Times New Roman" w:hAnsi="Times New Roman" w:cs="Times New Roman"/>
          <w:color w:val="000000"/>
          <w:sz w:val="24"/>
          <w:szCs w:val="24"/>
        </w:rPr>
        <w:t xml:space="preserve"> and </w:t>
      </w:r>
      <w:r w:rsidR="00CC561D" w:rsidRPr="00FA05D9">
        <w:rPr>
          <w:rFonts w:ascii="Times New Roman" w:eastAsia="Times New Roman" w:hAnsi="Times New Roman" w:cs="Times New Roman"/>
          <w:color w:val="000000"/>
          <w:sz w:val="24"/>
          <w:szCs w:val="24"/>
        </w:rPr>
        <w:t>teachers</w:t>
      </w:r>
      <w:r w:rsidR="00010F23" w:rsidRPr="00FA05D9">
        <w:rPr>
          <w:rFonts w:ascii="Times New Roman" w:eastAsia="Times New Roman" w:hAnsi="Times New Roman" w:cs="Times New Roman"/>
          <w:color w:val="000000"/>
          <w:sz w:val="24"/>
          <w:szCs w:val="24"/>
        </w:rPr>
        <w:t>.</w:t>
      </w:r>
    </w:p>
    <w:p w14:paraId="6E0BFF48" w14:textId="77777777" w:rsidR="00DA6AE5" w:rsidRDefault="00DA6AE5" w:rsidP="00DA6AE5">
      <w:pPr>
        <w:pBdr>
          <w:top w:val="nil"/>
          <w:left w:val="nil"/>
          <w:bottom w:val="nil"/>
          <w:right w:val="nil"/>
          <w:between w:val="nil"/>
        </w:pBdr>
        <w:jc w:val="both"/>
        <w:rPr>
          <w:rFonts w:ascii="Times New Roman" w:eastAsia="Times New Roman" w:hAnsi="Times New Roman" w:cs="Times New Roman"/>
          <w:color w:val="000000"/>
          <w:sz w:val="24"/>
          <w:szCs w:val="24"/>
        </w:rPr>
      </w:pPr>
    </w:p>
    <w:p w14:paraId="5D4D5A07" w14:textId="1769B727" w:rsidR="008B6D62" w:rsidRPr="00FA05D9" w:rsidRDefault="00916760" w:rsidP="00DA6AE5">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Regarding inclusive education in technical and vocational institutions </w:t>
      </w:r>
      <w:r w:rsidR="0041626C" w:rsidRPr="00FA05D9">
        <w:rPr>
          <w:rFonts w:ascii="Times New Roman" w:eastAsia="Times New Roman" w:hAnsi="Times New Roman" w:cs="Times New Roman"/>
          <w:color w:val="000000"/>
          <w:sz w:val="24"/>
          <w:szCs w:val="24"/>
        </w:rPr>
        <w:t xml:space="preserve">the Methodological Guideline was approved </w:t>
      </w:r>
      <w:r w:rsidR="008B6D62" w:rsidRPr="00FA05D9">
        <w:rPr>
          <w:rFonts w:ascii="Times New Roman" w:eastAsia="Times New Roman" w:hAnsi="Times New Roman" w:cs="Times New Roman"/>
          <w:color w:val="000000"/>
          <w:sz w:val="24"/>
          <w:szCs w:val="24"/>
        </w:rPr>
        <w:t>by MECC</w:t>
      </w:r>
      <w:r w:rsidR="0041626C" w:rsidRPr="00FA05D9">
        <w:rPr>
          <w:rFonts w:ascii="Times New Roman" w:eastAsia="Times New Roman" w:hAnsi="Times New Roman" w:cs="Times New Roman"/>
          <w:color w:val="000000"/>
          <w:sz w:val="24"/>
          <w:szCs w:val="24"/>
        </w:rPr>
        <w:t xml:space="preserve"> through </w:t>
      </w:r>
      <w:r w:rsidR="008B6D62" w:rsidRPr="00FA05D9">
        <w:rPr>
          <w:rFonts w:ascii="Times New Roman" w:eastAsia="Times New Roman" w:hAnsi="Times New Roman" w:cs="Times New Roman"/>
          <w:color w:val="000000"/>
          <w:sz w:val="24"/>
          <w:szCs w:val="24"/>
        </w:rPr>
        <w:t xml:space="preserve">Order no. 1430/2018, </w:t>
      </w:r>
      <w:r w:rsidR="0041626C" w:rsidRPr="00FA05D9">
        <w:rPr>
          <w:rFonts w:ascii="Times New Roman" w:eastAsia="Times New Roman" w:hAnsi="Times New Roman" w:cs="Times New Roman"/>
          <w:color w:val="000000"/>
          <w:sz w:val="24"/>
          <w:szCs w:val="24"/>
        </w:rPr>
        <w:t xml:space="preserve">and </w:t>
      </w:r>
      <w:r w:rsidR="008B6D62" w:rsidRPr="00FA05D9">
        <w:rPr>
          <w:rFonts w:ascii="Times New Roman" w:eastAsia="Times New Roman" w:hAnsi="Times New Roman" w:cs="Times New Roman"/>
          <w:color w:val="000000"/>
          <w:sz w:val="24"/>
          <w:szCs w:val="24"/>
        </w:rPr>
        <w:t>amended by MECC Order no. 1486/2019.</w:t>
      </w:r>
    </w:p>
    <w:p w14:paraId="7B839588" w14:textId="77777777" w:rsidR="006671A8" w:rsidRPr="00FA05D9" w:rsidRDefault="0041626C" w:rsidP="00DA6AE5">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To promote inclusive education </w:t>
      </w:r>
      <w:r w:rsidR="00F7205D" w:rsidRPr="00FA05D9">
        <w:rPr>
          <w:rFonts w:ascii="Times New Roman" w:eastAsia="Times New Roman" w:hAnsi="Times New Roman" w:cs="Times New Roman"/>
          <w:color w:val="000000"/>
          <w:sz w:val="24"/>
          <w:szCs w:val="24"/>
        </w:rPr>
        <w:t>in vocational</w:t>
      </w:r>
      <w:r w:rsidR="008B6D62" w:rsidRPr="00FA05D9">
        <w:rPr>
          <w:rFonts w:ascii="Times New Roman" w:eastAsia="Times New Roman" w:hAnsi="Times New Roman" w:cs="Times New Roman"/>
          <w:color w:val="000000"/>
          <w:sz w:val="24"/>
          <w:szCs w:val="24"/>
        </w:rPr>
        <w:t xml:space="preserve"> education, 15% of the budget places </w:t>
      </w:r>
      <w:r w:rsidRPr="00FA05D9">
        <w:rPr>
          <w:rFonts w:ascii="Times New Roman" w:eastAsia="Times New Roman" w:hAnsi="Times New Roman" w:cs="Times New Roman"/>
          <w:color w:val="000000"/>
          <w:sz w:val="24"/>
          <w:szCs w:val="24"/>
        </w:rPr>
        <w:t xml:space="preserve">are booked for inclusion of </w:t>
      </w:r>
      <w:r w:rsidR="008B6D62" w:rsidRPr="00FA05D9">
        <w:rPr>
          <w:rFonts w:ascii="Times New Roman" w:eastAsia="Times New Roman" w:hAnsi="Times New Roman" w:cs="Times New Roman"/>
          <w:color w:val="000000"/>
          <w:sz w:val="24"/>
          <w:szCs w:val="24"/>
        </w:rPr>
        <w:t xml:space="preserve">socially vulnerable candidates, giving priority to </w:t>
      </w:r>
      <w:r w:rsidRPr="00FA05D9">
        <w:rPr>
          <w:rFonts w:ascii="Times New Roman" w:eastAsia="Times New Roman" w:hAnsi="Times New Roman" w:cs="Times New Roman"/>
          <w:color w:val="000000"/>
          <w:sz w:val="24"/>
          <w:szCs w:val="24"/>
        </w:rPr>
        <w:t xml:space="preserve">children and young people </w:t>
      </w:r>
      <w:r w:rsidR="008B6D62" w:rsidRPr="00FA05D9">
        <w:rPr>
          <w:rFonts w:ascii="Times New Roman" w:eastAsia="Times New Roman" w:hAnsi="Times New Roman" w:cs="Times New Roman"/>
          <w:color w:val="000000"/>
          <w:sz w:val="24"/>
          <w:szCs w:val="24"/>
        </w:rPr>
        <w:t xml:space="preserve">left without parental care and those with </w:t>
      </w:r>
      <w:r w:rsidR="00FF18EB" w:rsidRPr="00FA05D9">
        <w:rPr>
          <w:rFonts w:ascii="Times New Roman" w:eastAsia="Times New Roman" w:hAnsi="Times New Roman" w:cs="Times New Roman"/>
          <w:color w:val="000000"/>
          <w:sz w:val="24"/>
          <w:szCs w:val="24"/>
        </w:rPr>
        <w:t xml:space="preserve"> </w:t>
      </w:r>
      <w:r w:rsidR="008B6D62" w:rsidRPr="00FA05D9">
        <w:rPr>
          <w:rFonts w:ascii="Times New Roman" w:eastAsia="Times New Roman" w:hAnsi="Times New Roman" w:cs="Times New Roman"/>
          <w:color w:val="000000"/>
          <w:sz w:val="24"/>
          <w:szCs w:val="24"/>
        </w:rPr>
        <w:t>disability.</w:t>
      </w:r>
    </w:p>
    <w:p w14:paraId="020C7E31" w14:textId="77777777" w:rsidR="006671A8" w:rsidRPr="00FA05D9" w:rsidRDefault="00010F23" w:rsidP="00612B55">
      <w:pPr>
        <w:pStyle w:val="Heading2"/>
        <w:ind w:firstLine="360"/>
        <w:rPr>
          <w:rFonts w:ascii="Times New Roman" w:hAnsi="Times New Roman" w:cs="Times New Roman"/>
          <w:b/>
          <w:sz w:val="24"/>
          <w:szCs w:val="24"/>
        </w:rPr>
      </w:pPr>
      <w:bookmarkStart w:id="27" w:name="_Toc59132252"/>
      <w:r w:rsidRPr="00FA05D9">
        <w:rPr>
          <w:rFonts w:ascii="Times New Roman" w:hAnsi="Times New Roman" w:cs="Times New Roman"/>
          <w:b/>
          <w:sz w:val="24"/>
          <w:szCs w:val="24"/>
        </w:rPr>
        <w:t>Artic</w:t>
      </w:r>
      <w:r w:rsidR="008B6D62" w:rsidRPr="00FA05D9">
        <w:rPr>
          <w:rFonts w:ascii="Times New Roman" w:hAnsi="Times New Roman" w:cs="Times New Roman"/>
          <w:b/>
          <w:sz w:val="24"/>
          <w:szCs w:val="24"/>
        </w:rPr>
        <w:t>le</w:t>
      </w:r>
      <w:r w:rsidRPr="00FA05D9">
        <w:rPr>
          <w:rFonts w:ascii="Times New Roman" w:hAnsi="Times New Roman" w:cs="Times New Roman"/>
          <w:b/>
          <w:sz w:val="24"/>
          <w:szCs w:val="24"/>
        </w:rPr>
        <w:t xml:space="preserve"> 25. </w:t>
      </w:r>
      <w:r w:rsidR="008B6D62" w:rsidRPr="00FA05D9">
        <w:rPr>
          <w:rFonts w:ascii="Times New Roman" w:hAnsi="Times New Roman" w:cs="Times New Roman"/>
          <w:b/>
          <w:sz w:val="24"/>
          <w:szCs w:val="24"/>
        </w:rPr>
        <w:t>Health</w:t>
      </w:r>
      <w:bookmarkEnd w:id="27"/>
    </w:p>
    <w:p w14:paraId="3451D3FA" w14:textId="77777777" w:rsidR="006671A8" w:rsidRPr="00FA05D9" w:rsidRDefault="00114507" w:rsidP="00DA6AE5">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In the Republic of Moldova, the state guarantees the protection of all citizens in the field of health care, through the system of health insurance, primary health care, emergency medical care, hospital health care, within the established limits and volume, respecting the needs</w:t>
      </w:r>
      <w:r w:rsidR="00C518A1" w:rsidRPr="00FA05D9">
        <w:rPr>
          <w:rFonts w:ascii="Times New Roman" w:eastAsia="Times New Roman" w:hAnsi="Times New Roman" w:cs="Times New Roman"/>
          <w:color w:val="000000"/>
          <w:sz w:val="24"/>
          <w:szCs w:val="24"/>
        </w:rPr>
        <w:t xml:space="preserve"> of</w:t>
      </w:r>
      <w:r w:rsidRPr="00FA05D9">
        <w:rPr>
          <w:rFonts w:ascii="Times New Roman" w:eastAsia="Times New Roman" w:hAnsi="Times New Roman" w:cs="Times New Roman"/>
          <w:color w:val="000000"/>
          <w:sz w:val="24"/>
          <w:szCs w:val="24"/>
        </w:rPr>
        <w:t xml:space="preserve"> children, women and men, people with disabilities and the elderly</w:t>
      </w:r>
      <w:r w:rsidR="00C518A1"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Health Care Law no. 441/1995</w:t>
      </w:r>
      <w:r w:rsidR="00C518A1" w:rsidRPr="00FA05D9">
        <w:rPr>
          <w:rFonts w:ascii="Times New Roman" w:eastAsia="Times New Roman" w:hAnsi="Times New Roman" w:cs="Times New Roman"/>
          <w:color w:val="000000"/>
          <w:sz w:val="24"/>
          <w:szCs w:val="24"/>
        </w:rPr>
        <w:t>)</w:t>
      </w:r>
      <w:r w:rsidR="00010F23" w:rsidRPr="00FA05D9">
        <w:rPr>
          <w:rFonts w:ascii="Times New Roman" w:eastAsia="Times New Roman" w:hAnsi="Times New Roman" w:cs="Times New Roman"/>
          <w:color w:val="000000"/>
          <w:sz w:val="24"/>
          <w:szCs w:val="24"/>
        </w:rPr>
        <w:t>.</w:t>
      </w:r>
    </w:p>
    <w:p w14:paraId="423DDDD0" w14:textId="77777777" w:rsidR="00DA6AE5" w:rsidRDefault="00DA6AE5" w:rsidP="00DA6AE5">
      <w:pPr>
        <w:pBdr>
          <w:top w:val="nil"/>
          <w:left w:val="nil"/>
          <w:bottom w:val="nil"/>
          <w:right w:val="nil"/>
          <w:between w:val="nil"/>
        </w:pBdr>
        <w:tabs>
          <w:tab w:val="left" w:pos="540"/>
        </w:tabs>
        <w:jc w:val="both"/>
        <w:rPr>
          <w:rFonts w:ascii="Times New Roman" w:eastAsia="Times New Roman" w:hAnsi="Times New Roman" w:cs="Times New Roman"/>
          <w:i/>
          <w:color w:val="000000"/>
          <w:sz w:val="24"/>
          <w:szCs w:val="24"/>
          <w:u w:val="single"/>
        </w:rPr>
      </w:pPr>
    </w:p>
    <w:p w14:paraId="5A7343AF" w14:textId="77777777" w:rsidR="00A408A7" w:rsidRPr="00FA05D9" w:rsidRDefault="00A408A7" w:rsidP="00DA6AE5">
      <w:pPr>
        <w:pBdr>
          <w:top w:val="nil"/>
          <w:left w:val="nil"/>
          <w:bottom w:val="nil"/>
          <w:right w:val="nil"/>
          <w:between w:val="nil"/>
        </w:pBdr>
        <w:tabs>
          <w:tab w:val="left" w:pos="540"/>
        </w:tabs>
        <w:jc w:val="both"/>
        <w:rPr>
          <w:rFonts w:ascii="Times New Roman" w:eastAsia="Times New Roman" w:hAnsi="Times New Roman" w:cs="Times New Roman"/>
          <w:i/>
          <w:color w:val="000000"/>
          <w:sz w:val="24"/>
          <w:szCs w:val="24"/>
          <w:u w:val="single"/>
        </w:rPr>
      </w:pPr>
      <w:r w:rsidRPr="00FA05D9">
        <w:rPr>
          <w:rFonts w:ascii="Times New Roman" w:eastAsia="Times New Roman" w:hAnsi="Times New Roman" w:cs="Times New Roman"/>
          <w:i/>
          <w:color w:val="000000"/>
          <w:sz w:val="24"/>
          <w:szCs w:val="24"/>
          <w:u w:val="single"/>
        </w:rPr>
        <w:t>With reference to recommendation 47 letter (a) to (b) of the Committee's concluding observations, we inform the following:</w:t>
      </w:r>
    </w:p>
    <w:p w14:paraId="12F88996" w14:textId="77777777" w:rsidR="00DA6AE5" w:rsidRDefault="00DA6AE5" w:rsidP="00DA6AE5">
      <w:pPr>
        <w:pBdr>
          <w:top w:val="nil"/>
          <w:left w:val="nil"/>
          <w:bottom w:val="nil"/>
          <w:right w:val="nil"/>
          <w:between w:val="nil"/>
        </w:pBdr>
        <w:jc w:val="both"/>
        <w:rPr>
          <w:rFonts w:ascii="Times New Roman" w:eastAsia="Times New Roman" w:hAnsi="Times New Roman" w:cs="Times New Roman"/>
          <w:color w:val="000000"/>
          <w:sz w:val="24"/>
          <w:szCs w:val="24"/>
        </w:rPr>
      </w:pPr>
    </w:p>
    <w:p w14:paraId="63C30061" w14:textId="4DA41973" w:rsidR="00A408A7" w:rsidRPr="00FA05D9" w:rsidRDefault="00A408A7" w:rsidP="00DA6AE5">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In accordance with the provisions of Law no. 1585/1998 on health insurance, </w:t>
      </w:r>
      <w:r w:rsidR="00B92888" w:rsidRPr="00FA05D9">
        <w:rPr>
          <w:rFonts w:ascii="Times New Roman" w:eastAsia="Times New Roman" w:hAnsi="Times New Roman" w:cs="Times New Roman"/>
          <w:color w:val="000000"/>
          <w:sz w:val="24"/>
          <w:szCs w:val="24"/>
        </w:rPr>
        <w:t>all persons with</w:t>
      </w:r>
      <w:r w:rsidRPr="00FA05D9">
        <w:rPr>
          <w:rFonts w:ascii="Times New Roman" w:eastAsia="Times New Roman" w:hAnsi="Times New Roman" w:cs="Times New Roman"/>
          <w:color w:val="000000"/>
          <w:sz w:val="24"/>
          <w:szCs w:val="24"/>
        </w:rPr>
        <w:t xml:space="preserve"> disabilities and </w:t>
      </w:r>
      <w:r w:rsidR="00B92888" w:rsidRPr="00FA05D9">
        <w:rPr>
          <w:rFonts w:ascii="Times New Roman" w:eastAsia="Times New Roman" w:hAnsi="Times New Roman" w:cs="Times New Roman"/>
          <w:color w:val="000000"/>
          <w:sz w:val="24"/>
          <w:szCs w:val="24"/>
        </w:rPr>
        <w:t>care givers of</w:t>
      </w:r>
      <w:r w:rsidRPr="00FA05D9">
        <w:rPr>
          <w:rFonts w:ascii="Times New Roman" w:eastAsia="Times New Roman" w:hAnsi="Times New Roman" w:cs="Times New Roman"/>
          <w:color w:val="000000"/>
          <w:sz w:val="24"/>
          <w:szCs w:val="24"/>
        </w:rPr>
        <w:t xml:space="preserve"> person</w:t>
      </w:r>
      <w:r w:rsidR="00B92888" w:rsidRPr="00FA05D9">
        <w:rPr>
          <w:rFonts w:ascii="Times New Roman" w:eastAsia="Times New Roman" w:hAnsi="Times New Roman" w:cs="Times New Roman"/>
          <w:color w:val="000000"/>
          <w:sz w:val="24"/>
          <w:szCs w:val="24"/>
        </w:rPr>
        <w:t>s</w:t>
      </w:r>
      <w:r w:rsidRPr="00FA05D9">
        <w:rPr>
          <w:rFonts w:ascii="Times New Roman" w:eastAsia="Times New Roman" w:hAnsi="Times New Roman" w:cs="Times New Roman"/>
          <w:color w:val="000000"/>
          <w:sz w:val="24"/>
          <w:szCs w:val="24"/>
        </w:rPr>
        <w:t xml:space="preserve"> with severe disability </w:t>
      </w:r>
      <w:r w:rsidR="00B92888" w:rsidRPr="00FA05D9">
        <w:rPr>
          <w:rFonts w:ascii="Times New Roman" w:eastAsia="Times New Roman" w:hAnsi="Times New Roman" w:cs="Times New Roman"/>
          <w:color w:val="000000"/>
          <w:sz w:val="24"/>
          <w:szCs w:val="24"/>
        </w:rPr>
        <w:t xml:space="preserve">benefit of health insurance paid by state that includes volume range of health services and medications </w:t>
      </w:r>
      <w:r w:rsidRPr="00FA05D9">
        <w:rPr>
          <w:rFonts w:ascii="Times New Roman" w:eastAsia="Times New Roman" w:hAnsi="Times New Roman" w:cs="Times New Roman"/>
          <w:color w:val="000000"/>
          <w:sz w:val="24"/>
          <w:szCs w:val="24"/>
        </w:rPr>
        <w:t xml:space="preserve">established by the Single Program </w:t>
      </w:r>
      <w:r w:rsidR="00B92888" w:rsidRPr="00FA05D9">
        <w:rPr>
          <w:rFonts w:ascii="Times New Roman" w:eastAsia="Times New Roman" w:hAnsi="Times New Roman" w:cs="Times New Roman"/>
          <w:color w:val="000000"/>
          <w:sz w:val="24"/>
          <w:szCs w:val="24"/>
        </w:rPr>
        <w:t>on H</w:t>
      </w:r>
      <w:r w:rsidRPr="00FA05D9">
        <w:rPr>
          <w:rFonts w:ascii="Times New Roman" w:eastAsia="Times New Roman" w:hAnsi="Times New Roman" w:cs="Times New Roman"/>
          <w:color w:val="000000"/>
          <w:sz w:val="24"/>
          <w:szCs w:val="24"/>
        </w:rPr>
        <w:t xml:space="preserve">ealth </w:t>
      </w:r>
      <w:r w:rsidR="00B92888" w:rsidRPr="00FA05D9">
        <w:rPr>
          <w:rFonts w:ascii="Times New Roman" w:eastAsia="Times New Roman" w:hAnsi="Times New Roman" w:cs="Times New Roman"/>
          <w:color w:val="000000"/>
          <w:sz w:val="24"/>
          <w:szCs w:val="24"/>
        </w:rPr>
        <w:t>Insurance</w:t>
      </w:r>
      <w:r w:rsidRPr="00FA05D9">
        <w:rPr>
          <w:rFonts w:ascii="Times New Roman" w:eastAsia="Times New Roman" w:hAnsi="Times New Roman" w:cs="Times New Roman"/>
          <w:color w:val="000000"/>
          <w:sz w:val="24"/>
          <w:szCs w:val="24"/>
        </w:rPr>
        <w:t>.</w:t>
      </w:r>
    </w:p>
    <w:p w14:paraId="4AF26E9E" w14:textId="77777777" w:rsidR="00DA6AE5" w:rsidRDefault="00DA6AE5" w:rsidP="00DA6AE5">
      <w:pPr>
        <w:pBdr>
          <w:top w:val="nil"/>
          <w:left w:val="nil"/>
          <w:bottom w:val="nil"/>
          <w:right w:val="nil"/>
          <w:between w:val="nil"/>
        </w:pBdr>
        <w:jc w:val="both"/>
        <w:rPr>
          <w:rFonts w:ascii="Times New Roman" w:eastAsia="Times New Roman" w:hAnsi="Times New Roman" w:cs="Times New Roman"/>
          <w:color w:val="000000"/>
          <w:sz w:val="24"/>
          <w:szCs w:val="24"/>
        </w:rPr>
      </w:pPr>
    </w:p>
    <w:p w14:paraId="518A7405" w14:textId="2B713927" w:rsidR="00572F54" w:rsidRPr="00FA05D9" w:rsidRDefault="00572F54" w:rsidP="00DA6AE5">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During the declaration of the state </w:t>
      </w:r>
      <w:r w:rsidR="00DA6AE5">
        <w:rPr>
          <w:rFonts w:ascii="Times New Roman" w:eastAsia="Times New Roman" w:hAnsi="Times New Roman" w:cs="Times New Roman"/>
          <w:color w:val="000000"/>
          <w:sz w:val="24"/>
          <w:szCs w:val="24"/>
        </w:rPr>
        <w:t xml:space="preserve">of emergency </w:t>
      </w:r>
      <w:r w:rsidRPr="00FA05D9">
        <w:rPr>
          <w:rFonts w:ascii="Times New Roman" w:eastAsia="Times New Roman" w:hAnsi="Times New Roman" w:cs="Times New Roman"/>
          <w:color w:val="000000"/>
          <w:sz w:val="24"/>
          <w:szCs w:val="24"/>
        </w:rPr>
        <w:t xml:space="preserve">related to the pandemic with the new type COVID-19 virus, </w:t>
      </w:r>
      <w:r w:rsidR="009040C5" w:rsidRPr="00FA05D9">
        <w:rPr>
          <w:rFonts w:ascii="Times New Roman" w:eastAsia="Times New Roman" w:hAnsi="Times New Roman" w:cs="Times New Roman"/>
          <w:color w:val="000000"/>
          <w:sz w:val="24"/>
          <w:szCs w:val="24"/>
        </w:rPr>
        <w:t>MHLSP</w:t>
      </w:r>
      <w:r w:rsidRPr="00FA05D9">
        <w:rPr>
          <w:rFonts w:ascii="Times New Roman" w:eastAsia="Times New Roman" w:hAnsi="Times New Roman" w:cs="Times New Roman"/>
          <w:color w:val="000000"/>
          <w:sz w:val="24"/>
          <w:szCs w:val="24"/>
        </w:rPr>
        <w:t xml:space="preserve"> emphasized the provision of access to health care for the population in conditions of emergency. Elderly people and people with disabilities are informed about the need for self-assessment of health, measuring at home the characteristic parameters, informing the family doctor, social worker, by phone to request support, organizing necessary community interventions, in compliance with measures for the protection and control of Coronavirus infection, including their training on protective measures and their provision of protective equipment (mask, gloves, etc.).</w:t>
      </w:r>
    </w:p>
    <w:p w14:paraId="4791CEBD" w14:textId="77777777" w:rsidR="00DA6AE5" w:rsidRDefault="00DA6AE5" w:rsidP="00DA6AE5">
      <w:pPr>
        <w:pBdr>
          <w:top w:val="nil"/>
          <w:left w:val="nil"/>
          <w:bottom w:val="nil"/>
          <w:right w:val="nil"/>
          <w:between w:val="nil"/>
        </w:pBdr>
        <w:jc w:val="both"/>
        <w:rPr>
          <w:rFonts w:ascii="Times New Roman" w:eastAsia="Times New Roman" w:hAnsi="Times New Roman" w:cs="Times New Roman"/>
          <w:color w:val="000000"/>
          <w:sz w:val="24"/>
          <w:szCs w:val="24"/>
        </w:rPr>
      </w:pPr>
    </w:p>
    <w:p w14:paraId="3FB50A38" w14:textId="31AA67FB" w:rsidR="006671A8" w:rsidRPr="00FA05D9" w:rsidRDefault="00572F54" w:rsidP="00DA6AE5">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By the </w:t>
      </w:r>
      <w:r w:rsidR="009040C5" w:rsidRPr="00FA05D9">
        <w:rPr>
          <w:rFonts w:ascii="Times New Roman" w:eastAsia="Times New Roman" w:hAnsi="Times New Roman" w:cs="Times New Roman"/>
          <w:color w:val="000000"/>
          <w:sz w:val="24"/>
          <w:szCs w:val="24"/>
        </w:rPr>
        <w:t>MHLSP</w:t>
      </w:r>
      <w:r w:rsidRPr="00FA05D9">
        <w:rPr>
          <w:rFonts w:ascii="Times New Roman" w:eastAsia="Times New Roman" w:hAnsi="Times New Roman" w:cs="Times New Roman"/>
          <w:color w:val="000000"/>
          <w:sz w:val="24"/>
          <w:szCs w:val="24"/>
        </w:rPr>
        <w:t xml:space="preserve"> Order no. 368/2020, some additional measures were regulated to ensure the access of the population to mental, psychiatric and narcological health services in conditions of emergency, which include concrete actions to control the infection, including increasing vigilance on early detection of patients with signs of infection</w:t>
      </w:r>
      <w:r w:rsidR="006727F5"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acute respiratory signs that meet the definition of </w:t>
      </w:r>
      <w:r w:rsidR="006727F5" w:rsidRPr="00FA05D9">
        <w:rPr>
          <w:rFonts w:ascii="Times New Roman" w:eastAsia="Times New Roman" w:hAnsi="Times New Roman" w:cs="Times New Roman"/>
          <w:color w:val="000000"/>
          <w:sz w:val="24"/>
          <w:szCs w:val="24"/>
        </w:rPr>
        <w:t>Covid</w:t>
      </w:r>
      <w:r w:rsidRPr="00FA05D9">
        <w:rPr>
          <w:rFonts w:ascii="Times New Roman" w:eastAsia="Times New Roman" w:hAnsi="Times New Roman" w:cs="Times New Roman"/>
          <w:color w:val="000000"/>
          <w:sz w:val="24"/>
          <w:szCs w:val="24"/>
        </w:rPr>
        <w:t>-19 with the organization of sections for patients with clinical signs of infection and their isolation from patients without clinical man</w:t>
      </w:r>
      <w:r w:rsidR="00F7205D" w:rsidRPr="00FA05D9">
        <w:rPr>
          <w:rFonts w:ascii="Times New Roman" w:eastAsia="Times New Roman" w:hAnsi="Times New Roman" w:cs="Times New Roman"/>
          <w:color w:val="000000"/>
          <w:sz w:val="24"/>
          <w:szCs w:val="24"/>
        </w:rPr>
        <w:t xml:space="preserve">ifestations. Family doctors are </w:t>
      </w:r>
      <w:r w:rsidRPr="00FA05D9">
        <w:rPr>
          <w:rFonts w:ascii="Times New Roman" w:eastAsia="Times New Roman" w:hAnsi="Times New Roman" w:cs="Times New Roman"/>
          <w:color w:val="000000"/>
          <w:sz w:val="24"/>
          <w:szCs w:val="24"/>
        </w:rPr>
        <w:t xml:space="preserve">informed about mental health issues that may occur among the population due to the </w:t>
      </w:r>
      <w:r w:rsidR="006727F5" w:rsidRPr="00FA05D9">
        <w:rPr>
          <w:rFonts w:ascii="Times New Roman" w:eastAsia="Times New Roman" w:hAnsi="Times New Roman" w:cs="Times New Roman"/>
          <w:color w:val="000000"/>
          <w:sz w:val="24"/>
          <w:szCs w:val="24"/>
        </w:rPr>
        <w:t>Covid</w:t>
      </w:r>
      <w:r w:rsidRPr="00FA05D9">
        <w:rPr>
          <w:rFonts w:ascii="Times New Roman" w:eastAsia="Times New Roman" w:hAnsi="Times New Roman" w:cs="Times New Roman"/>
          <w:color w:val="000000"/>
          <w:sz w:val="24"/>
          <w:szCs w:val="24"/>
        </w:rPr>
        <w:t>-19 epidemic (anxiety, depression from self-isolation and quarantine, panic, etc</w:t>
      </w:r>
      <w:r w:rsidR="006727F5"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 Online webinars are organized</w:t>
      </w:r>
      <w:r w:rsidR="006727F5" w:rsidRPr="00FA05D9">
        <w:rPr>
          <w:rFonts w:ascii="Times New Roman" w:eastAsia="Times New Roman" w:hAnsi="Times New Roman" w:cs="Times New Roman"/>
          <w:color w:val="000000"/>
          <w:sz w:val="24"/>
          <w:szCs w:val="24"/>
        </w:rPr>
        <w:t xml:space="preserve"> by MHLSP for family doctors</w:t>
      </w:r>
      <w:r w:rsidRPr="00FA05D9">
        <w:rPr>
          <w:rFonts w:ascii="Times New Roman" w:eastAsia="Times New Roman" w:hAnsi="Times New Roman" w:cs="Times New Roman"/>
          <w:color w:val="000000"/>
          <w:sz w:val="24"/>
          <w:szCs w:val="24"/>
        </w:rPr>
        <w:t>.</w:t>
      </w:r>
    </w:p>
    <w:p w14:paraId="1F55CCDB" w14:textId="77777777" w:rsidR="00DA6AE5" w:rsidRDefault="00DA6AE5" w:rsidP="00DA6AE5">
      <w:pPr>
        <w:pBdr>
          <w:top w:val="nil"/>
          <w:left w:val="nil"/>
          <w:bottom w:val="nil"/>
          <w:right w:val="nil"/>
          <w:between w:val="nil"/>
        </w:pBdr>
        <w:jc w:val="both"/>
        <w:rPr>
          <w:rFonts w:ascii="Times New Roman" w:eastAsia="Times New Roman" w:hAnsi="Times New Roman" w:cs="Times New Roman"/>
          <w:color w:val="000000"/>
          <w:sz w:val="24"/>
          <w:szCs w:val="24"/>
        </w:rPr>
      </w:pPr>
    </w:p>
    <w:p w14:paraId="39A09E1D" w14:textId="7163E7B7" w:rsidR="006671A8" w:rsidRPr="00FA05D9" w:rsidRDefault="00572F54" w:rsidP="00DA6AE5">
      <w:pPr>
        <w:pBdr>
          <w:top w:val="nil"/>
          <w:left w:val="nil"/>
          <w:bottom w:val="nil"/>
          <w:right w:val="nil"/>
          <w:between w:val="nil"/>
        </w:pBdr>
        <w:jc w:val="both"/>
        <w:rPr>
          <w:rFonts w:ascii="Times New Roman" w:eastAsia="Times New Roman" w:hAnsi="Times New Roman" w:cs="Times New Roman"/>
          <w:sz w:val="24"/>
          <w:szCs w:val="24"/>
          <w:highlight w:val="yellow"/>
        </w:rPr>
      </w:pPr>
      <w:r w:rsidRPr="00FA05D9">
        <w:rPr>
          <w:rFonts w:ascii="Times New Roman" w:eastAsia="Times New Roman" w:hAnsi="Times New Roman" w:cs="Times New Roman"/>
          <w:color w:val="000000"/>
          <w:sz w:val="24"/>
          <w:szCs w:val="24"/>
        </w:rPr>
        <w:t xml:space="preserve">For people with hearing impairments, hearing aids are performed within the Republican Functional Center for Audiology, Hearing Aids and Medical-Pedagogical Rehabilitation in Chisinau, Balti Clinical Hospital, Republican Clinical Hospital, Territorial Medical Association Center, Chisinau. In 2018, from the state budget were purchased 1270 hearing aids </w:t>
      </w:r>
      <w:r w:rsidR="0042333E"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1</w:t>
      </w:r>
      <w:r w:rsidR="0042333E" w:rsidRPr="00FA05D9">
        <w:rPr>
          <w:rFonts w:ascii="Times New Roman" w:eastAsia="Times New Roman" w:hAnsi="Times New Roman" w:cs="Times New Roman"/>
          <w:color w:val="000000"/>
          <w:sz w:val="24"/>
          <w:szCs w:val="24"/>
        </w:rPr>
        <w:t xml:space="preserve">,7 mllion </w:t>
      </w:r>
      <w:r w:rsidRPr="00FA05D9">
        <w:rPr>
          <w:rFonts w:ascii="Times New Roman" w:eastAsia="Times New Roman" w:hAnsi="Times New Roman" w:cs="Times New Roman"/>
          <w:color w:val="000000"/>
          <w:sz w:val="24"/>
          <w:szCs w:val="24"/>
        </w:rPr>
        <w:t>lei</w:t>
      </w:r>
      <w:r w:rsidR="0042333E" w:rsidRPr="00FA05D9">
        <w:rPr>
          <w:rFonts w:ascii="Times New Roman" w:eastAsia="Times New Roman" w:hAnsi="Times New Roman" w:cs="Times New Roman"/>
          <w:color w:val="000000"/>
          <w:sz w:val="24"/>
          <w:szCs w:val="24"/>
        </w:rPr>
        <w:t>); and</w:t>
      </w:r>
      <w:r w:rsidRPr="00FA05D9">
        <w:rPr>
          <w:rFonts w:ascii="Times New Roman" w:eastAsia="Times New Roman" w:hAnsi="Times New Roman" w:cs="Times New Roman"/>
          <w:color w:val="000000"/>
          <w:sz w:val="24"/>
          <w:szCs w:val="24"/>
        </w:rPr>
        <w:t xml:space="preserve"> 1098 people </w:t>
      </w:r>
      <w:r w:rsidR="0042333E" w:rsidRPr="00FA05D9">
        <w:rPr>
          <w:rFonts w:ascii="Times New Roman" w:eastAsia="Times New Roman" w:hAnsi="Times New Roman" w:cs="Times New Roman"/>
          <w:color w:val="000000"/>
          <w:sz w:val="24"/>
          <w:szCs w:val="24"/>
        </w:rPr>
        <w:t>received hearing aids</w:t>
      </w:r>
      <w:r w:rsidRPr="00FA05D9">
        <w:rPr>
          <w:rFonts w:ascii="Times New Roman" w:eastAsia="Times New Roman" w:hAnsi="Times New Roman" w:cs="Times New Roman"/>
          <w:color w:val="000000"/>
          <w:sz w:val="24"/>
          <w:szCs w:val="24"/>
        </w:rPr>
        <w:t xml:space="preserve">, including 239 children. In 2019, 970 hearing aids were purchased </w:t>
      </w:r>
      <w:r w:rsidR="0042333E"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1,</w:t>
      </w:r>
      <w:r w:rsidR="0042333E" w:rsidRPr="00FA05D9">
        <w:rPr>
          <w:rFonts w:ascii="Times New Roman" w:eastAsia="Times New Roman" w:hAnsi="Times New Roman" w:cs="Times New Roman"/>
          <w:color w:val="000000"/>
          <w:sz w:val="24"/>
          <w:szCs w:val="24"/>
        </w:rPr>
        <w:t>43</w:t>
      </w:r>
      <w:r w:rsidRPr="00FA05D9">
        <w:rPr>
          <w:rFonts w:ascii="Times New Roman" w:eastAsia="Times New Roman" w:hAnsi="Times New Roman" w:cs="Times New Roman"/>
          <w:color w:val="000000"/>
          <w:sz w:val="24"/>
          <w:szCs w:val="24"/>
        </w:rPr>
        <w:t xml:space="preserve"> </w:t>
      </w:r>
      <w:r w:rsidR="0042333E" w:rsidRPr="00FA05D9">
        <w:rPr>
          <w:rFonts w:ascii="Times New Roman" w:eastAsia="Times New Roman" w:hAnsi="Times New Roman" w:cs="Times New Roman"/>
          <w:color w:val="000000"/>
          <w:sz w:val="24"/>
          <w:szCs w:val="24"/>
        </w:rPr>
        <w:t xml:space="preserve">million </w:t>
      </w:r>
      <w:r w:rsidRPr="00FA05D9">
        <w:rPr>
          <w:rFonts w:ascii="Times New Roman" w:eastAsia="Times New Roman" w:hAnsi="Times New Roman" w:cs="Times New Roman"/>
          <w:color w:val="000000"/>
          <w:sz w:val="24"/>
          <w:szCs w:val="24"/>
        </w:rPr>
        <w:lastRenderedPageBreak/>
        <w:t>lei</w:t>
      </w:r>
      <w:r w:rsidR="0042333E" w:rsidRPr="00FA05D9">
        <w:rPr>
          <w:rFonts w:ascii="Times New Roman" w:eastAsia="Times New Roman" w:hAnsi="Times New Roman" w:cs="Times New Roman"/>
          <w:color w:val="000000"/>
          <w:sz w:val="24"/>
          <w:szCs w:val="24"/>
        </w:rPr>
        <w:t xml:space="preserve">); and </w:t>
      </w:r>
      <w:r w:rsidRPr="00FA05D9">
        <w:rPr>
          <w:rFonts w:ascii="Times New Roman" w:eastAsia="Times New Roman" w:hAnsi="Times New Roman" w:cs="Times New Roman"/>
          <w:color w:val="000000"/>
          <w:sz w:val="24"/>
          <w:szCs w:val="24"/>
        </w:rPr>
        <w:t xml:space="preserve"> 831 people </w:t>
      </w:r>
      <w:r w:rsidR="0042333E" w:rsidRPr="00FA05D9">
        <w:rPr>
          <w:rFonts w:ascii="Times New Roman" w:eastAsia="Times New Roman" w:hAnsi="Times New Roman" w:cs="Times New Roman"/>
          <w:color w:val="000000"/>
          <w:sz w:val="24"/>
          <w:szCs w:val="24"/>
        </w:rPr>
        <w:t>received hearing aids</w:t>
      </w:r>
      <w:r w:rsidRPr="00FA05D9">
        <w:rPr>
          <w:rFonts w:ascii="Times New Roman" w:eastAsia="Times New Roman" w:hAnsi="Times New Roman" w:cs="Times New Roman"/>
          <w:color w:val="000000"/>
          <w:sz w:val="24"/>
          <w:szCs w:val="24"/>
        </w:rPr>
        <w:t>, including 398 children. About 16</w:t>
      </w:r>
      <w:r w:rsidR="00FF2E19"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5 million were planned for 2020 for th</w:t>
      </w:r>
      <w:r w:rsidR="0042333E" w:rsidRPr="00FA05D9">
        <w:rPr>
          <w:rFonts w:ascii="Times New Roman" w:eastAsia="Times New Roman" w:hAnsi="Times New Roman" w:cs="Times New Roman"/>
          <w:color w:val="000000"/>
          <w:sz w:val="24"/>
          <w:szCs w:val="24"/>
        </w:rPr>
        <w:t>is</w:t>
      </w:r>
      <w:r w:rsidRPr="00FA05D9">
        <w:rPr>
          <w:rFonts w:ascii="Times New Roman" w:eastAsia="Times New Roman" w:hAnsi="Times New Roman" w:cs="Times New Roman"/>
          <w:color w:val="000000"/>
          <w:sz w:val="24"/>
          <w:szCs w:val="24"/>
        </w:rPr>
        <w:t xml:space="preserve"> purpose</w:t>
      </w:r>
      <w:r w:rsidR="0042333E"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 </w:t>
      </w:r>
    </w:p>
    <w:p w14:paraId="61DE8CFC" w14:textId="77777777" w:rsidR="00DA6AE5" w:rsidRDefault="00DA6AE5" w:rsidP="00DA6AE5">
      <w:pPr>
        <w:pBdr>
          <w:top w:val="nil"/>
          <w:left w:val="nil"/>
          <w:bottom w:val="nil"/>
          <w:right w:val="nil"/>
          <w:between w:val="nil"/>
        </w:pBdr>
        <w:jc w:val="both"/>
        <w:rPr>
          <w:rFonts w:ascii="Times New Roman" w:eastAsia="Times New Roman" w:hAnsi="Times New Roman" w:cs="Times New Roman"/>
          <w:color w:val="000000"/>
          <w:sz w:val="24"/>
          <w:szCs w:val="24"/>
        </w:rPr>
      </w:pPr>
    </w:p>
    <w:p w14:paraId="31D38035" w14:textId="5BD919DA" w:rsidR="006671A8" w:rsidRPr="00FA05D9" w:rsidRDefault="00572F54" w:rsidP="00DA6AE5">
      <w:pPr>
        <w:pBdr>
          <w:top w:val="nil"/>
          <w:left w:val="nil"/>
          <w:bottom w:val="nil"/>
          <w:right w:val="nil"/>
          <w:between w:val="nil"/>
        </w:pBdr>
        <w:jc w:val="both"/>
        <w:rPr>
          <w:rFonts w:ascii="Times New Roman" w:eastAsia="Times New Roman" w:hAnsi="Times New Roman" w:cs="Times New Roman"/>
          <w:sz w:val="24"/>
          <w:szCs w:val="24"/>
        </w:rPr>
      </w:pPr>
      <w:r w:rsidRPr="00FA05D9">
        <w:rPr>
          <w:rFonts w:ascii="Times New Roman" w:eastAsia="Times New Roman" w:hAnsi="Times New Roman" w:cs="Times New Roman"/>
          <w:color w:val="000000"/>
          <w:sz w:val="24"/>
          <w:szCs w:val="24"/>
        </w:rPr>
        <w:t xml:space="preserve">For people with visual impairments, in the partnership with the Rehabilitation Center "LOW VISION", in 2018, </w:t>
      </w:r>
      <w:r w:rsidR="0042333E" w:rsidRPr="00FA05D9">
        <w:rPr>
          <w:rFonts w:ascii="Times New Roman" w:eastAsia="Times New Roman" w:hAnsi="Times New Roman" w:cs="Times New Roman"/>
          <w:color w:val="000000"/>
          <w:sz w:val="24"/>
          <w:szCs w:val="24"/>
        </w:rPr>
        <w:t>15 persons with visual impirments received</w:t>
      </w:r>
      <w:r w:rsidRPr="00FA05D9">
        <w:rPr>
          <w:rFonts w:ascii="Times New Roman" w:eastAsia="Times New Roman" w:hAnsi="Times New Roman" w:cs="Times New Roman"/>
          <w:color w:val="000000"/>
          <w:sz w:val="24"/>
          <w:szCs w:val="24"/>
        </w:rPr>
        <w:t xml:space="preserve"> assistive devices for remote activities (monocular telescope, binocular, binocular telescope)</w:t>
      </w:r>
      <w:r w:rsidR="0042333E" w:rsidRPr="00FA05D9">
        <w:rPr>
          <w:rFonts w:ascii="Times New Roman" w:eastAsia="Times New Roman" w:hAnsi="Times New Roman" w:cs="Times New Roman"/>
          <w:color w:val="000000"/>
          <w:sz w:val="24"/>
          <w:szCs w:val="24"/>
        </w:rPr>
        <w:t xml:space="preserve">; </w:t>
      </w:r>
      <w:r w:rsidR="006A0E26" w:rsidRPr="00FA05D9">
        <w:rPr>
          <w:rFonts w:ascii="Times New Roman" w:eastAsia="Times New Roman" w:hAnsi="Times New Roman" w:cs="Times New Roman"/>
          <w:color w:val="000000"/>
          <w:sz w:val="24"/>
          <w:szCs w:val="24"/>
        </w:rPr>
        <w:t>297 persons -</w:t>
      </w:r>
      <w:r w:rsidRPr="00FA05D9">
        <w:rPr>
          <w:rFonts w:ascii="Times New Roman" w:eastAsia="Times New Roman" w:hAnsi="Times New Roman" w:cs="Times New Roman"/>
          <w:color w:val="000000"/>
          <w:sz w:val="24"/>
          <w:szCs w:val="24"/>
        </w:rPr>
        <w:t xml:space="preserve"> glasses with optical correction</w:t>
      </w:r>
      <w:r w:rsidR="006A0E26" w:rsidRPr="00FA05D9">
        <w:rPr>
          <w:rFonts w:ascii="Times New Roman" w:eastAsia="Times New Roman" w:hAnsi="Times New Roman" w:cs="Times New Roman"/>
          <w:color w:val="000000"/>
          <w:sz w:val="24"/>
          <w:szCs w:val="24"/>
        </w:rPr>
        <w:t>; 67 persons -</w:t>
      </w:r>
      <w:r w:rsidRPr="00FA05D9">
        <w:rPr>
          <w:rFonts w:ascii="Times New Roman" w:eastAsia="Times New Roman" w:hAnsi="Times New Roman" w:cs="Times New Roman"/>
          <w:color w:val="000000"/>
          <w:sz w:val="24"/>
          <w:szCs w:val="24"/>
        </w:rPr>
        <w:t xml:space="preserve"> magnifying glasses</w:t>
      </w:r>
      <w:r w:rsidR="006A0E26" w:rsidRPr="00FA05D9">
        <w:rPr>
          <w:rFonts w:ascii="Times New Roman" w:eastAsia="Times New Roman" w:hAnsi="Times New Roman" w:cs="Times New Roman"/>
          <w:color w:val="000000"/>
          <w:sz w:val="24"/>
          <w:szCs w:val="24"/>
        </w:rPr>
        <w:t>; –</w:t>
      </w:r>
      <w:r w:rsidRPr="00FA05D9">
        <w:rPr>
          <w:rFonts w:ascii="Times New Roman" w:eastAsia="Times New Roman" w:hAnsi="Times New Roman" w:cs="Times New Roman"/>
          <w:color w:val="000000"/>
          <w:sz w:val="24"/>
          <w:szCs w:val="24"/>
        </w:rPr>
        <w:t>152</w:t>
      </w:r>
      <w:r w:rsidR="006A0E26" w:rsidRPr="00FA05D9">
        <w:rPr>
          <w:rFonts w:ascii="Times New Roman" w:eastAsia="Times New Roman" w:hAnsi="Times New Roman" w:cs="Times New Roman"/>
          <w:color w:val="000000"/>
          <w:sz w:val="24"/>
          <w:szCs w:val="24"/>
        </w:rPr>
        <w:t xml:space="preserve"> persons – </w:t>
      </w:r>
      <w:r w:rsidR="00B57733" w:rsidRPr="00FA05D9">
        <w:rPr>
          <w:rFonts w:ascii="Times New Roman" w:eastAsia="Times New Roman" w:hAnsi="Times New Roman" w:cs="Times New Roman"/>
          <w:color w:val="000000"/>
          <w:sz w:val="24"/>
          <w:szCs w:val="24"/>
        </w:rPr>
        <w:t>loupglasses</w:t>
      </w:r>
      <w:r w:rsidR="006A0E26" w:rsidRPr="00FA05D9">
        <w:rPr>
          <w:rFonts w:ascii="Times New Roman" w:eastAsia="Times New Roman" w:hAnsi="Times New Roman" w:cs="Times New Roman"/>
          <w:color w:val="000000"/>
          <w:sz w:val="24"/>
          <w:szCs w:val="24"/>
        </w:rPr>
        <w:t xml:space="preserve">; 32 persons - </w:t>
      </w:r>
      <w:r w:rsidRPr="00FA05D9">
        <w:rPr>
          <w:rFonts w:ascii="Times New Roman" w:eastAsia="Times New Roman" w:hAnsi="Times New Roman" w:cs="Times New Roman"/>
          <w:color w:val="000000"/>
          <w:sz w:val="24"/>
          <w:szCs w:val="24"/>
        </w:rPr>
        <w:t>closed circuit television system</w:t>
      </w:r>
      <w:r w:rsidR="006A0E26" w:rsidRPr="00FA05D9">
        <w:rPr>
          <w:rFonts w:ascii="Times New Roman" w:eastAsia="Times New Roman" w:hAnsi="Times New Roman" w:cs="Times New Roman"/>
          <w:color w:val="000000"/>
          <w:sz w:val="24"/>
          <w:szCs w:val="24"/>
        </w:rPr>
        <w:t>; and 97 persons other</w:t>
      </w:r>
      <w:r w:rsidRPr="00FA05D9">
        <w:rPr>
          <w:rFonts w:ascii="Times New Roman" w:eastAsia="Times New Roman" w:hAnsi="Times New Roman" w:cs="Times New Roman"/>
          <w:color w:val="000000"/>
          <w:sz w:val="24"/>
          <w:szCs w:val="24"/>
        </w:rPr>
        <w:t xml:space="preserve"> accessories</w:t>
      </w:r>
      <w:r w:rsidR="006A0E26"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 In 2019, 1684 people with visual impairments </w:t>
      </w:r>
      <w:r w:rsidR="006A0E26" w:rsidRPr="00FA05D9">
        <w:rPr>
          <w:rFonts w:ascii="Times New Roman" w:eastAsia="Times New Roman" w:hAnsi="Times New Roman" w:cs="Times New Roman"/>
          <w:color w:val="000000"/>
          <w:sz w:val="24"/>
          <w:szCs w:val="24"/>
        </w:rPr>
        <w:t>benefited of specialized consultation on behalf of “LOW VISION” Center,</w:t>
      </w:r>
      <w:r w:rsidRPr="00FA05D9">
        <w:rPr>
          <w:rFonts w:ascii="Times New Roman" w:eastAsia="Times New Roman" w:hAnsi="Times New Roman" w:cs="Times New Roman"/>
          <w:color w:val="000000"/>
          <w:sz w:val="24"/>
          <w:szCs w:val="24"/>
        </w:rPr>
        <w:t xml:space="preserve"> including: 243 children aged (0-18 years) and 449 people </w:t>
      </w:r>
      <w:r w:rsidR="006A0E26" w:rsidRPr="00FA05D9">
        <w:rPr>
          <w:rFonts w:ascii="Times New Roman" w:eastAsia="Times New Roman" w:hAnsi="Times New Roman" w:cs="Times New Roman"/>
          <w:color w:val="000000"/>
          <w:sz w:val="24"/>
          <w:szCs w:val="24"/>
        </w:rPr>
        <w:t xml:space="preserve">have been </w:t>
      </w:r>
      <w:r w:rsidRPr="00FA05D9">
        <w:rPr>
          <w:rFonts w:ascii="Times New Roman" w:eastAsia="Times New Roman" w:hAnsi="Times New Roman" w:cs="Times New Roman"/>
          <w:color w:val="000000"/>
          <w:sz w:val="24"/>
          <w:szCs w:val="24"/>
        </w:rPr>
        <w:t xml:space="preserve">evaluated for screening and treatment for diabetic retinopathy. At the same time, with the support of the Norwegian non-governmental organization "Hjelp Moldova", about 600 optical correction and visual aid devices were purchased and </w:t>
      </w:r>
      <w:r w:rsidR="00B57733" w:rsidRPr="00FA05D9">
        <w:rPr>
          <w:rFonts w:ascii="Times New Roman" w:eastAsia="Times New Roman" w:hAnsi="Times New Roman" w:cs="Times New Roman"/>
          <w:color w:val="000000"/>
          <w:sz w:val="24"/>
          <w:szCs w:val="24"/>
        </w:rPr>
        <w:t xml:space="preserve">distributed to people </w:t>
      </w:r>
      <w:r w:rsidRPr="00FA05D9">
        <w:rPr>
          <w:rFonts w:ascii="Times New Roman" w:eastAsia="Times New Roman" w:hAnsi="Times New Roman" w:cs="Times New Roman"/>
          <w:color w:val="000000"/>
          <w:sz w:val="24"/>
          <w:szCs w:val="24"/>
        </w:rPr>
        <w:t>in 2019, including</w:t>
      </w:r>
      <w:r w:rsidR="00A35B66">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Closed Circuit Television System </w:t>
      </w:r>
      <w:r w:rsidR="00B57733"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29 units</w:t>
      </w:r>
      <w:r w:rsidR="00B57733"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 electronic magnifiers</w:t>
      </w:r>
      <w:r w:rsidR="00B57733"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15 units</w:t>
      </w:r>
      <w:r w:rsidR="00B57733"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 fixed magnifiers, hand-held magnifiers, pocket magnifiers, telescopes, MLVidi, magnifying glasses (loupglasses), including spectral filters</w:t>
      </w:r>
      <w:r w:rsidR="00B57733" w:rsidRPr="00FA05D9">
        <w:rPr>
          <w:rFonts w:ascii="Times New Roman" w:eastAsia="Times New Roman" w:hAnsi="Times New Roman" w:cs="Times New Roman"/>
          <w:color w:val="000000"/>
          <w:sz w:val="24"/>
          <w:szCs w:val="24"/>
        </w:rPr>
        <w:t xml:space="preserve">. The total cost of all assistive devises procured by "Hjelp Moldova" and distributed by “LOW VISION” Center is about </w:t>
      </w:r>
      <w:r w:rsidRPr="00FA05D9">
        <w:rPr>
          <w:rFonts w:ascii="Times New Roman" w:eastAsia="Times New Roman" w:hAnsi="Times New Roman" w:cs="Times New Roman"/>
          <w:color w:val="000000"/>
          <w:sz w:val="24"/>
          <w:szCs w:val="24"/>
        </w:rPr>
        <w:t xml:space="preserve"> 729</w:t>
      </w:r>
      <w:r w:rsidR="00491A7E" w:rsidRPr="00FA05D9">
        <w:rPr>
          <w:rFonts w:ascii="Times New Roman" w:eastAsia="Times New Roman" w:hAnsi="Times New Roman" w:cs="Times New Roman"/>
          <w:color w:val="000000"/>
          <w:sz w:val="24"/>
          <w:szCs w:val="24"/>
        </w:rPr>
        <w:t>, 4 thousand</w:t>
      </w:r>
      <w:r w:rsidRPr="00FA05D9">
        <w:rPr>
          <w:rFonts w:ascii="Times New Roman" w:eastAsia="Times New Roman" w:hAnsi="Times New Roman" w:cs="Times New Roman"/>
          <w:color w:val="000000"/>
          <w:sz w:val="24"/>
          <w:szCs w:val="24"/>
        </w:rPr>
        <w:t xml:space="preserve"> lei. </w:t>
      </w:r>
      <w:r w:rsidR="00B57733" w:rsidRPr="00FA05D9">
        <w:rPr>
          <w:rFonts w:ascii="Times New Roman" w:eastAsia="Times New Roman" w:hAnsi="Times New Roman" w:cs="Times New Roman"/>
          <w:color w:val="000000"/>
          <w:sz w:val="24"/>
          <w:szCs w:val="24"/>
        </w:rPr>
        <w:t xml:space="preserve">From </w:t>
      </w:r>
      <w:r w:rsidR="00491A7E" w:rsidRPr="00FA05D9">
        <w:rPr>
          <w:rFonts w:ascii="Times New Roman" w:eastAsia="Times New Roman" w:hAnsi="Times New Roman" w:cs="Times New Roman"/>
          <w:color w:val="000000"/>
          <w:sz w:val="24"/>
          <w:szCs w:val="24"/>
        </w:rPr>
        <w:t>the state</w:t>
      </w:r>
      <w:r w:rsidR="00B57733" w:rsidRPr="00FA05D9">
        <w:rPr>
          <w:rFonts w:ascii="Times New Roman" w:eastAsia="Times New Roman" w:hAnsi="Times New Roman" w:cs="Times New Roman"/>
          <w:color w:val="000000"/>
          <w:sz w:val="24"/>
          <w:szCs w:val="24"/>
        </w:rPr>
        <w:t xml:space="preserve"> budged </w:t>
      </w:r>
      <w:r w:rsidR="00A35B66">
        <w:rPr>
          <w:rFonts w:ascii="Times New Roman" w:eastAsia="Times New Roman" w:hAnsi="Times New Roman" w:cs="Times New Roman"/>
          <w:color w:val="000000"/>
          <w:sz w:val="24"/>
          <w:szCs w:val="24"/>
        </w:rPr>
        <w:t>for</w:t>
      </w:r>
      <w:r w:rsidR="00A35B66" w:rsidRPr="00FA05D9">
        <w:rPr>
          <w:rFonts w:ascii="Times New Roman" w:eastAsia="Times New Roman" w:hAnsi="Times New Roman" w:cs="Times New Roman"/>
          <w:color w:val="000000"/>
          <w:sz w:val="24"/>
          <w:szCs w:val="24"/>
        </w:rPr>
        <w:t xml:space="preserve"> </w:t>
      </w:r>
      <w:r w:rsidR="00491A7E" w:rsidRPr="00FA05D9">
        <w:rPr>
          <w:rFonts w:ascii="Times New Roman" w:eastAsia="Times New Roman" w:hAnsi="Times New Roman" w:cs="Times New Roman"/>
          <w:color w:val="000000"/>
          <w:sz w:val="24"/>
          <w:szCs w:val="24"/>
        </w:rPr>
        <w:t xml:space="preserve">this </w:t>
      </w:r>
      <w:r w:rsidR="000E7FE8" w:rsidRPr="00FA05D9">
        <w:rPr>
          <w:rFonts w:ascii="Times New Roman" w:eastAsia="Times New Roman" w:hAnsi="Times New Roman" w:cs="Times New Roman"/>
          <w:color w:val="000000"/>
          <w:sz w:val="24"/>
          <w:szCs w:val="24"/>
        </w:rPr>
        <w:t>purpose were allocated 500,0 th</w:t>
      </w:r>
      <w:r w:rsidR="00491A7E" w:rsidRPr="00FA05D9">
        <w:rPr>
          <w:rFonts w:ascii="Times New Roman" w:eastAsia="Times New Roman" w:hAnsi="Times New Roman" w:cs="Times New Roman"/>
          <w:color w:val="000000"/>
          <w:sz w:val="24"/>
          <w:szCs w:val="24"/>
        </w:rPr>
        <w:t xml:space="preserve">ousand lei to “LOW VISION” Center. </w:t>
      </w:r>
      <w:r w:rsidR="00B57733" w:rsidRPr="00FA05D9">
        <w:rPr>
          <w:rFonts w:ascii="Times New Roman" w:eastAsia="Times New Roman" w:hAnsi="Times New Roman" w:cs="Times New Roman"/>
          <w:color w:val="000000"/>
          <w:sz w:val="24"/>
          <w:szCs w:val="24"/>
        </w:rPr>
        <w:t xml:space="preserve"> </w:t>
      </w:r>
    </w:p>
    <w:p w14:paraId="19EA30DF" w14:textId="77777777" w:rsidR="00A35B66" w:rsidRDefault="00A35B66" w:rsidP="00A35B66">
      <w:pPr>
        <w:pBdr>
          <w:top w:val="nil"/>
          <w:left w:val="nil"/>
          <w:bottom w:val="nil"/>
          <w:right w:val="nil"/>
          <w:between w:val="nil"/>
        </w:pBdr>
        <w:jc w:val="both"/>
        <w:rPr>
          <w:rFonts w:ascii="Times New Roman" w:eastAsia="Times New Roman" w:hAnsi="Times New Roman" w:cs="Times New Roman"/>
          <w:color w:val="000000"/>
          <w:sz w:val="24"/>
          <w:szCs w:val="24"/>
        </w:rPr>
      </w:pPr>
    </w:p>
    <w:p w14:paraId="486196A8" w14:textId="32C1B54F" w:rsidR="006671A8" w:rsidRPr="00FA05D9" w:rsidRDefault="00434347" w:rsidP="00A35B6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P</w:t>
      </w:r>
      <w:r w:rsidR="00572F54" w:rsidRPr="00FA05D9">
        <w:rPr>
          <w:rFonts w:ascii="Times New Roman" w:eastAsia="Times New Roman" w:hAnsi="Times New Roman" w:cs="Times New Roman"/>
          <w:color w:val="000000"/>
          <w:sz w:val="24"/>
          <w:szCs w:val="24"/>
        </w:rPr>
        <w:t xml:space="preserve">eople with disabilities with diabetes, in </w:t>
      </w:r>
      <w:r w:rsidR="00F7205D" w:rsidRPr="00FA05D9">
        <w:rPr>
          <w:rFonts w:ascii="Times New Roman" w:eastAsia="Times New Roman" w:hAnsi="Times New Roman" w:cs="Times New Roman"/>
          <w:color w:val="000000"/>
          <w:sz w:val="24"/>
          <w:szCs w:val="24"/>
        </w:rPr>
        <w:t>2018 received</w:t>
      </w:r>
      <w:r w:rsidRPr="00FA05D9">
        <w:rPr>
          <w:rFonts w:ascii="Times New Roman" w:eastAsia="Times New Roman" w:hAnsi="Times New Roman" w:cs="Times New Roman"/>
          <w:color w:val="000000"/>
          <w:sz w:val="24"/>
          <w:szCs w:val="24"/>
        </w:rPr>
        <w:t xml:space="preserve"> </w:t>
      </w:r>
      <w:r w:rsidR="007B78F5" w:rsidRPr="00FA05D9">
        <w:rPr>
          <w:rFonts w:ascii="Times New Roman" w:eastAsia="Times New Roman" w:hAnsi="Times New Roman" w:cs="Times New Roman"/>
          <w:color w:val="000000"/>
          <w:sz w:val="24"/>
          <w:szCs w:val="24"/>
        </w:rPr>
        <w:t xml:space="preserve">free of charge </w:t>
      </w:r>
      <w:r w:rsidR="00572F54" w:rsidRPr="00FA05D9">
        <w:rPr>
          <w:rFonts w:ascii="Times New Roman" w:eastAsia="Times New Roman" w:hAnsi="Times New Roman" w:cs="Times New Roman"/>
          <w:color w:val="000000"/>
          <w:sz w:val="24"/>
          <w:szCs w:val="24"/>
        </w:rPr>
        <w:t xml:space="preserve">tests and needles </w:t>
      </w:r>
      <w:r w:rsidRPr="00FA05D9">
        <w:rPr>
          <w:rFonts w:ascii="Times New Roman" w:eastAsia="Times New Roman" w:hAnsi="Times New Roman" w:cs="Times New Roman"/>
          <w:color w:val="000000"/>
          <w:sz w:val="24"/>
          <w:szCs w:val="24"/>
        </w:rPr>
        <w:t xml:space="preserve">(912 500 units) </w:t>
      </w:r>
      <w:r w:rsidR="00572F54" w:rsidRPr="00FA05D9">
        <w:rPr>
          <w:rFonts w:ascii="Times New Roman" w:eastAsia="Times New Roman" w:hAnsi="Times New Roman" w:cs="Times New Roman"/>
          <w:color w:val="000000"/>
          <w:sz w:val="24"/>
          <w:szCs w:val="24"/>
        </w:rPr>
        <w:t>for assessing blood sugar, as well as 500 glucometers</w:t>
      </w:r>
      <w:r w:rsidR="007B78F5" w:rsidRPr="00FA05D9">
        <w:rPr>
          <w:rFonts w:ascii="Times New Roman" w:eastAsia="Times New Roman" w:hAnsi="Times New Roman" w:cs="Times New Roman"/>
          <w:color w:val="000000"/>
          <w:sz w:val="24"/>
          <w:szCs w:val="24"/>
        </w:rPr>
        <w:t xml:space="preserve">. For this purpose from the state budget were </w:t>
      </w:r>
      <w:r w:rsidR="00F7205D" w:rsidRPr="00FA05D9">
        <w:rPr>
          <w:rFonts w:ascii="Times New Roman" w:eastAsia="Times New Roman" w:hAnsi="Times New Roman" w:cs="Times New Roman"/>
          <w:color w:val="000000"/>
          <w:sz w:val="24"/>
          <w:szCs w:val="24"/>
        </w:rPr>
        <w:t>allocated 821.0</w:t>
      </w:r>
      <w:r w:rsidR="00572F54" w:rsidRPr="00FA05D9">
        <w:rPr>
          <w:rFonts w:ascii="Times New Roman" w:eastAsia="Times New Roman" w:hAnsi="Times New Roman" w:cs="Times New Roman"/>
          <w:color w:val="000000"/>
          <w:sz w:val="24"/>
          <w:szCs w:val="24"/>
        </w:rPr>
        <w:t xml:space="preserve"> thousand lei. In 2019, about 100 thousand glucometers, 3</w:t>
      </w:r>
      <w:r w:rsidR="007B78F5" w:rsidRPr="00FA05D9">
        <w:rPr>
          <w:rFonts w:ascii="Times New Roman" w:eastAsia="Times New Roman" w:hAnsi="Times New Roman" w:cs="Times New Roman"/>
          <w:color w:val="000000"/>
          <w:sz w:val="24"/>
          <w:szCs w:val="24"/>
        </w:rPr>
        <w:t xml:space="preserve">3 </w:t>
      </w:r>
      <w:r w:rsidR="00F7205D" w:rsidRPr="00FA05D9">
        <w:rPr>
          <w:rFonts w:ascii="Times New Roman" w:eastAsia="Times New Roman" w:hAnsi="Times New Roman" w:cs="Times New Roman"/>
          <w:color w:val="000000"/>
          <w:sz w:val="24"/>
          <w:szCs w:val="24"/>
        </w:rPr>
        <w:t>million tests</w:t>
      </w:r>
      <w:r w:rsidR="00572F54" w:rsidRPr="00FA05D9">
        <w:rPr>
          <w:rFonts w:ascii="Times New Roman" w:eastAsia="Times New Roman" w:hAnsi="Times New Roman" w:cs="Times New Roman"/>
          <w:color w:val="000000"/>
          <w:sz w:val="24"/>
          <w:szCs w:val="24"/>
        </w:rPr>
        <w:t xml:space="preserve"> and lancets were </w:t>
      </w:r>
      <w:r w:rsidR="007B78F5" w:rsidRPr="00FA05D9">
        <w:rPr>
          <w:rFonts w:ascii="Times New Roman" w:eastAsia="Times New Roman" w:hAnsi="Times New Roman" w:cs="Times New Roman"/>
          <w:color w:val="000000"/>
          <w:sz w:val="24"/>
          <w:szCs w:val="24"/>
        </w:rPr>
        <w:t xml:space="preserve">received by the state health institutions from donor international organizations, which where distributed to persons with disabilities. </w:t>
      </w:r>
      <w:r w:rsidR="00A35B66" w:rsidRPr="00FA05D9">
        <w:rPr>
          <w:rFonts w:ascii="Times New Roman" w:eastAsia="Times New Roman" w:hAnsi="Times New Roman" w:cs="Times New Roman"/>
          <w:color w:val="000000"/>
          <w:sz w:val="24"/>
          <w:szCs w:val="24"/>
        </w:rPr>
        <w:t xml:space="preserve">In </w:t>
      </w:r>
      <w:r w:rsidR="007A4D21" w:rsidRPr="00FA05D9">
        <w:rPr>
          <w:rFonts w:ascii="Times New Roman" w:eastAsia="Times New Roman" w:hAnsi="Times New Roman" w:cs="Times New Roman"/>
          <w:color w:val="000000"/>
          <w:sz w:val="24"/>
          <w:szCs w:val="24"/>
        </w:rPr>
        <w:t xml:space="preserve">total 99 618 persons with disabilities benefited of support. The total cost for abovementioned services and goods is </w:t>
      </w:r>
      <w:r w:rsidR="00F7205D" w:rsidRPr="00FA05D9">
        <w:rPr>
          <w:rFonts w:ascii="Times New Roman" w:eastAsia="Times New Roman" w:hAnsi="Times New Roman" w:cs="Times New Roman"/>
          <w:color w:val="000000"/>
          <w:sz w:val="24"/>
          <w:szCs w:val="24"/>
        </w:rPr>
        <w:t>about 23</w:t>
      </w:r>
      <w:r w:rsidR="00572F54" w:rsidRPr="00FA05D9">
        <w:rPr>
          <w:rFonts w:ascii="Times New Roman" w:eastAsia="Times New Roman" w:hAnsi="Times New Roman" w:cs="Times New Roman"/>
          <w:color w:val="000000"/>
          <w:sz w:val="24"/>
          <w:szCs w:val="24"/>
        </w:rPr>
        <w:t xml:space="preserve"> million </w:t>
      </w:r>
      <w:r w:rsidR="007A4D21" w:rsidRPr="00FA05D9">
        <w:rPr>
          <w:rFonts w:ascii="Times New Roman" w:eastAsia="Times New Roman" w:hAnsi="Times New Roman" w:cs="Times New Roman"/>
          <w:color w:val="000000"/>
          <w:sz w:val="24"/>
          <w:szCs w:val="24"/>
        </w:rPr>
        <w:t>l</w:t>
      </w:r>
      <w:r w:rsidR="00572F54" w:rsidRPr="00FA05D9">
        <w:rPr>
          <w:rFonts w:ascii="Times New Roman" w:eastAsia="Times New Roman" w:hAnsi="Times New Roman" w:cs="Times New Roman"/>
          <w:color w:val="000000"/>
          <w:sz w:val="24"/>
          <w:szCs w:val="24"/>
        </w:rPr>
        <w:t>ei</w:t>
      </w:r>
      <w:r w:rsidR="007A4D21" w:rsidRPr="00FA05D9">
        <w:rPr>
          <w:rFonts w:ascii="Times New Roman" w:eastAsia="Times New Roman" w:hAnsi="Times New Roman" w:cs="Times New Roman"/>
          <w:color w:val="000000"/>
          <w:sz w:val="24"/>
          <w:szCs w:val="24"/>
        </w:rPr>
        <w:t xml:space="preserve">. </w:t>
      </w:r>
      <w:r w:rsidR="00572F54" w:rsidRPr="00FA05D9">
        <w:rPr>
          <w:rFonts w:ascii="Times New Roman" w:eastAsia="Times New Roman" w:hAnsi="Times New Roman" w:cs="Times New Roman"/>
          <w:color w:val="000000"/>
          <w:sz w:val="24"/>
          <w:szCs w:val="24"/>
        </w:rPr>
        <w:t xml:space="preserve"> </w:t>
      </w:r>
    </w:p>
    <w:p w14:paraId="62DD74FC" w14:textId="77777777" w:rsidR="00A35B66" w:rsidRDefault="00A35B66" w:rsidP="00A35B66">
      <w:pPr>
        <w:pBdr>
          <w:top w:val="nil"/>
          <w:left w:val="nil"/>
          <w:bottom w:val="nil"/>
          <w:right w:val="nil"/>
          <w:between w:val="nil"/>
        </w:pBdr>
        <w:jc w:val="both"/>
        <w:rPr>
          <w:rFonts w:ascii="Times New Roman" w:eastAsia="Times New Roman" w:hAnsi="Times New Roman" w:cs="Times New Roman"/>
          <w:color w:val="000000"/>
          <w:sz w:val="24"/>
          <w:szCs w:val="24"/>
        </w:rPr>
      </w:pPr>
    </w:p>
    <w:p w14:paraId="64DDCC19" w14:textId="77777777" w:rsidR="00572F54" w:rsidRPr="00FA05D9" w:rsidRDefault="00572F54" w:rsidP="00A35B66">
      <w:pPr>
        <w:pBdr>
          <w:top w:val="nil"/>
          <w:left w:val="nil"/>
          <w:bottom w:val="nil"/>
          <w:right w:val="nil"/>
          <w:between w:val="nil"/>
        </w:pBdr>
        <w:jc w:val="both"/>
        <w:rPr>
          <w:rFonts w:ascii="Times New Roman" w:eastAsia="Times New Roman" w:hAnsi="Times New Roman" w:cs="Times New Roman"/>
          <w:i/>
          <w:color w:val="000000"/>
          <w:sz w:val="24"/>
          <w:szCs w:val="24"/>
        </w:rPr>
      </w:pPr>
      <w:r w:rsidRPr="00FA05D9">
        <w:rPr>
          <w:rFonts w:ascii="Times New Roman" w:eastAsia="Times New Roman" w:hAnsi="Times New Roman" w:cs="Times New Roman"/>
          <w:color w:val="000000"/>
          <w:sz w:val="24"/>
          <w:szCs w:val="24"/>
        </w:rPr>
        <w:t xml:space="preserve">Regarding the access </w:t>
      </w:r>
      <w:r w:rsidR="007A4D21" w:rsidRPr="00FA05D9">
        <w:rPr>
          <w:rFonts w:ascii="Times New Roman" w:eastAsia="Times New Roman" w:hAnsi="Times New Roman" w:cs="Times New Roman"/>
          <w:color w:val="000000"/>
          <w:sz w:val="24"/>
          <w:szCs w:val="24"/>
        </w:rPr>
        <w:t xml:space="preserve">of people with disabilities </w:t>
      </w:r>
      <w:r w:rsidRPr="00FA05D9">
        <w:rPr>
          <w:rFonts w:ascii="Times New Roman" w:eastAsia="Times New Roman" w:hAnsi="Times New Roman" w:cs="Times New Roman"/>
          <w:color w:val="000000"/>
          <w:sz w:val="24"/>
          <w:szCs w:val="24"/>
        </w:rPr>
        <w:t>to mental health services,</w:t>
      </w:r>
      <w:r w:rsidRPr="00FA05D9">
        <w:rPr>
          <w:rFonts w:ascii="Times New Roman" w:eastAsia="Times New Roman" w:hAnsi="Times New Roman" w:cs="Times New Roman"/>
          <w:i/>
          <w:color w:val="000000"/>
          <w:sz w:val="24"/>
          <w:szCs w:val="24"/>
        </w:rPr>
        <w:t xml:space="preserve"> </w:t>
      </w:r>
      <w:r w:rsidRPr="00FA05D9">
        <w:rPr>
          <w:rFonts w:ascii="Times New Roman" w:eastAsia="Times New Roman" w:hAnsi="Times New Roman" w:cs="Times New Roman"/>
          <w:color w:val="000000"/>
          <w:sz w:val="24"/>
          <w:szCs w:val="24"/>
        </w:rPr>
        <w:t xml:space="preserve">in 2017, </w:t>
      </w:r>
      <w:r w:rsidR="00F7205D" w:rsidRPr="00FA05D9">
        <w:rPr>
          <w:rFonts w:ascii="Times New Roman" w:eastAsia="Times New Roman" w:hAnsi="Times New Roman" w:cs="Times New Roman"/>
          <w:color w:val="000000"/>
          <w:sz w:val="24"/>
          <w:szCs w:val="24"/>
        </w:rPr>
        <w:t>the Government approved the National Program on Mental Health for 2017-2021 (GD no. 337/2017)</w:t>
      </w:r>
      <w:r w:rsidR="007A4D21" w:rsidRPr="00FA05D9">
        <w:rPr>
          <w:rFonts w:ascii="Times New Roman" w:eastAsia="Times New Roman" w:hAnsi="Times New Roman" w:cs="Times New Roman"/>
          <w:color w:val="000000"/>
          <w:sz w:val="24"/>
          <w:szCs w:val="24"/>
        </w:rPr>
        <w:t>. In compliance with the Program</w:t>
      </w:r>
      <w:r w:rsidR="000E7FE8" w:rsidRPr="00FA05D9">
        <w:rPr>
          <w:rFonts w:ascii="Times New Roman" w:eastAsia="Times New Roman" w:hAnsi="Times New Roman" w:cs="Times New Roman"/>
          <w:color w:val="000000"/>
          <w:sz w:val="24"/>
          <w:szCs w:val="24"/>
        </w:rPr>
        <w:t>, 40</w:t>
      </w:r>
      <w:r w:rsidRPr="00FA05D9">
        <w:rPr>
          <w:rFonts w:ascii="Times New Roman" w:eastAsia="Times New Roman" w:hAnsi="Times New Roman" w:cs="Times New Roman"/>
          <w:color w:val="000000"/>
          <w:sz w:val="24"/>
          <w:szCs w:val="24"/>
        </w:rPr>
        <w:t xml:space="preserve"> </w:t>
      </w:r>
      <w:r w:rsidR="007A4D21" w:rsidRPr="00FA05D9">
        <w:rPr>
          <w:rFonts w:ascii="Times New Roman" w:eastAsia="Times New Roman" w:hAnsi="Times New Roman" w:cs="Times New Roman"/>
          <w:color w:val="000000"/>
          <w:sz w:val="24"/>
          <w:szCs w:val="24"/>
        </w:rPr>
        <w:t xml:space="preserve">Community Centers for Mental Health have beed created </w:t>
      </w:r>
      <w:r w:rsidR="000E7FE8" w:rsidRPr="00FA05D9">
        <w:rPr>
          <w:rFonts w:ascii="Times New Roman" w:eastAsia="Times New Roman" w:hAnsi="Times New Roman" w:cs="Times New Roman"/>
          <w:color w:val="000000"/>
          <w:sz w:val="24"/>
          <w:szCs w:val="24"/>
        </w:rPr>
        <w:t>across the</w:t>
      </w:r>
      <w:r w:rsidR="007A4D21" w:rsidRPr="00FA05D9">
        <w:rPr>
          <w:rFonts w:ascii="Times New Roman" w:eastAsia="Times New Roman" w:hAnsi="Times New Roman" w:cs="Times New Roman"/>
          <w:color w:val="000000"/>
          <w:sz w:val="24"/>
          <w:szCs w:val="24"/>
        </w:rPr>
        <w:t xml:space="preserve"> country. </w:t>
      </w:r>
      <w:r w:rsidRPr="00FA05D9">
        <w:rPr>
          <w:rFonts w:ascii="Times New Roman" w:eastAsia="Times New Roman" w:hAnsi="Times New Roman" w:cs="Times New Roman"/>
          <w:color w:val="000000"/>
          <w:sz w:val="24"/>
          <w:szCs w:val="24"/>
        </w:rPr>
        <w:t xml:space="preserve"> Annually, about 36 thousand people with psychosocial </w:t>
      </w:r>
      <w:r w:rsidR="000E7FE8" w:rsidRPr="00FA05D9">
        <w:rPr>
          <w:rFonts w:ascii="Times New Roman" w:eastAsia="Times New Roman" w:hAnsi="Times New Roman" w:cs="Times New Roman"/>
          <w:color w:val="000000"/>
          <w:sz w:val="24"/>
          <w:szCs w:val="24"/>
        </w:rPr>
        <w:t>disabilities including</w:t>
      </w:r>
      <w:r w:rsidRPr="00FA05D9">
        <w:rPr>
          <w:rFonts w:ascii="Times New Roman" w:eastAsia="Times New Roman" w:hAnsi="Times New Roman" w:cs="Times New Roman"/>
          <w:color w:val="000000"/>
          <w:sz w:val="24"/>
          <w:szCs w:val="24"/>
        </w:rPr>
        <w:t xml:space="preserve"> 10 thousand children</w:t>
      </w:r>
      <w:r w:rsidR="006E149C" w:rsidRPr="00FA05D9">
        <w:rPr>
          <w:rFonts w:ascii="Times New Roman" w:eastAsia="Times New Roman" w:hAnsi="Times New Roman" w:cs="Times New Roman"/>
          <w:color w:val="000000"/>
          <w:sz w:val="24"/>
          <w:szCs w:val="24"/>
        </w:rPr>
        <w:t xml:space="preserve"> are benefiting of mental health services provided by Community Centers for Mental Health</w:t>
      </w:r>
      <w:r w:rsidRPr="00FA05D9">
        <w:rPr>
          <w:rFonts w:ascii="Times New Roman" w:eastAsia="Times New Roman" w:hAnsi="Times New Roman" w:cs="Times New Roman"/>
          <w:color w:val="000000"/>
          <w:sz w:val="24"/>
          <w:szCs w:val="24"/>
        </w:rPr>
        <w:t xml:space="preserve">. </w:t>
      </w:r>
    </w:p>
    <w:p w14:paraId="2BEBD225" w14:textId="77777777" w:rsidR="00A35B66" w:rsidRDefault="00A35B66" w:rsidP="00A35B66">
      <w:pPr>
        <w:pBdr>
          <w:top w:val="nil"/>
          <w:left w:val="nil"/>
          <w:bottom w:val="nil"/>
          <w:right w:val="nil"/>
          <w:between w:val="nil"/>
        </w:pBdr>
        <w:jc w:val="both"/>
        <w:rPr>
          <w:rFonts w:ascii="Times New Roman" w:eastAsia="Times New Roman" w:hAnsi="Times New Roman" w:cs="Times New Roman"/>
          <w:color w:val="000000"/>
          <w:sz w:val="24"/>
          <w:szCs w:val="24"/>
        </w:rPr>
      </w:pPr>
    </w:p>
    <w:p w14:paraId="10E9A0F9" w14:textId="77777777" w:rsidR="00572F54" w:rsidRPr="00FA05D9" w:rsidRDefault="00572F54" w:rsidP="00A35B6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It should be noted that the results of mental health reforms in recent years have had a positive impact on the mental health of the population, so the prevalence of mental illness in 2019 was 2152</w:t>
      </w:r>
      <w:r w:rsidR="00BB5A9A"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0 per 100</w:t>
      </w:r>
      <w:r w:rsidR="00A62640"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000 population, including 1456.9 in children (2014 - 2683.6 in adults and 2204.3 in children). The incidence of mental illness during the period of promoting the reform of the mental health system decreased from 374.9 in 2014 to 172.8 per 100 thousand </w:t>
      </w:r>
      <w:r w:rsidR="006E149C" w:rsidRPr="00FA05D9">
        <w:rPr>
          <w:rFonts w:ascii="Times New Roman" w:eastAsia="Times New Roman" w:hAnsi="Times New Roman" w:cs="Times New Roman"/>
          <w:color w:val="000000"/>
          <w:sz w:val="24"/>
          <w:szCs w:val="24"/>
        </w:rPr>
        <w:t xml:space="preserve">people </w:t>
      </w:r>
      <w:r w:rsidRPr="00FA05D9">
        <w:rPr>
          <w:rFonts w:ascii="Times New Roman" w:eastAsia="Times New Roman" w:hAnsi="Times New Roman" w:cs="Times New Roman"/>
          <w:color w:val="000000"/>
          <w:sz w:val="24"/>
          <w:szCs w:val="24"/>
        </w:rPr>
        <w:t>115.5 in 2019.</w:t>
      </w:r>
    </w:p>
    <w:p w14:paraId="6DD12787" w14:textId="77777777" w:rsidR="00A35B66" w:rsidRDefault="00A35B66" w:rsidP="00A35B66">
      <w:pPr>
        <w:pBdr>
          <w:top w:val="nil"/>
          <w:left w:val="nil"/>
          <w:bottom w:val="nil"/>
          <w:right w:val="nil"/>
          <w:between w:val="nil"/>
        </w:pBdr>
        <w:jc w:val="both"/>
        <w:rPr>
          <w:rFonts w:ascii="Times New Roman" w:eastAsia="Times New Roman" w:hAnsi="Times New Roman" w:cs="Times New Roman"/>
          <w:color w:val="000000"/>
          <w:sz w:val="24"/>
          <w:szCs w:val="24"/>
        </w:rPr>
      </w:pPr>
    </w:p>
    <w:p w14:paraId="0BE6534B" w14:textId="77777777" w:rsidR="00572F54" w:rsidRPr="00FA05D9" w:rsidRDefault="00572F54" w:rsidP="00A35B6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In order to ensure outpatient treatment of people affected by unfavorable mental illness (dementia, schizophrenia, bipolar disorder, epilepsy with mental disorders) in the list of drugs fully reimbursed (100%) from the funds of health care insurance are included 13 international common names</w:t>
      </w:r>
      <w:r w:rsidR="006E149C" w:rsidRPr="00FA05D9">
        <w:rPr>
          <w:rFonts w:ascii="Times New Roman" w:eastAsia="Times New Roman" w:hAnsi="Times New Roman" w:cs="Times New Roman"/>
          <w:color w:val="000000"/>
          <w:sz w:val="24"/>
          <w:szCs w:val="24"/>
        </w:rPr>
        <w:t xml:space="preserve">. </w:t>
      </w:r>
    </w:p>
    <w:p w14:paraId="1E16116E" w14:textId="77777777" w:rsidR="00A35B66" w:rsidRDefault="00A35B66" w:rsidP="00A35B66">
      <w:pPr>
        <w:pBdr>
          <w:top w:val="nil"/>
          <w:left w:val="nil"/>
          <w:bottom w:val="nil"/>
          <w:right w:val="nil"/>
          <w:between w:val="nil"/>
        </w:pBdr>
        <w:jc w:val="both"/>
        <w:rPr>
          <w:rFonts w:ascii="Times New Roman" w:eastAsia="Times New Roman" w:hAnsi="Times New Roman" w:cs="Times New Roman"/>
          <w:color w:val="000000"/>
          <w:sz w:val="24"/>
          <w:szCs w:val="24"/>
        </w:rPr>
      </w:pPr>
    </w:p>
    <w:p w14:paraId="4FA770BE" w14:textId="77777777" w:rsidR="006671A8" w:rsidRPr="00FA05D9" w:rsidRDefault="00F36D22" w:rsidP="00A35B6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The</w:t>
      </w:r>
      <w:r w:rsidR="00572F54" w:rsidRPr="00FA05D9">
        <w:rPr>
          <w:rFonts w:ascii="Times New Roman" w:eastAsia="Times New Roman" w:hAnsi="Times New Roman" w:cs="Times New Roman"/>
          <w:color w:val="000000"/>
          <w:sz w:val="24"/>
          <w:szCs w:val="24"/>
        </w:rPr>
        <w:t xml:space="preserve"> </w:t>
      </w:r>
      <w:r w:rsidR="009040C5" w:rsidRPr="00FA05D9">
        <w:rPr>
          <w:rFonts w:ascii="Times New Roman" w:eastAsia="Times New Roman" w:hAnsi="Times New Roman" w:cs="Times New Roman"/>
          <w:color w:val="000000"/>
          <w:sz w:val="24"/>
          <w:szCs w:val="24"/>
        </w:rPr>
        <w:t>MHLSP</w:t>
      </w:r>
      <w:r w:rsidR="00572F54"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has signed a </w:t>
      </w:r>
      <w:r w:rsidR="00572F54" w:rsidRPr="00FA05D9">
        <w:rPr>
          <w:rFonts w:ascii="Times New Roman" w:eastAsia="Times New Roman" w:hAnsi="Times New Roman" w:cs="Times New Roman"/>
          <w:color w:val="000000"/>
          <w:sz w:val="24"/>
          <w:szCs w:val="24"/>
        </w:rPr>
        <w:t>Memorandum of Understanding with the Swiss Agency for Development and Cooperation</w:t>
      </w:r>
      <w:r w:rsidRPr="00FA05D9">
        <w:rPr>
          <w:rFonts w:ascii="Times New Roman" w:eastAsia="Times New Roman" w:hAnsi="Times New Roman" w:cs="Times New Roman"/>
          <w:color w:val="000000"/>
          <w:sz w:val="24"/>
          <w:szCs w:val="24"/>
        </w:rPr>
        <w:t xml:space="preserve"> for implementation </w:t>
      </w:r>
      <w:r w:rsidR="000E7FE8" w:rsidRPr="00FA05D9">
        <w:rPr>
          <w:rFonts w:ascii="Times New Roman" w:eastAsia="Times New Roman" w:hAnsi="Times New Roman" w:cs="Times New Roman"/>
          <w:color w:val="000000"/>
          <w:sz w:val="24"/>
          <w:szCs w:val="24"/>
        </w:rPr>
        <w:t>of the</w:t>
      </w:r>
      <w:r w:rsidR="00572F54" w:rsidRPr="00FA05D9">
        <w:rPr>
          <w:rFonts w:ascii="Times New Roman" w:eastAsia="Times New Roman" w:hAnsi="Times New Roman" w:cs="Times New Roman"/>
          <w:color w:val="000000"/>
          <w:sz w:val="24"/>
          <w:szCs w:val="24"/>
        </w:rPr>
        <w:t xml:space="preserve"> project “Supporting the reform of mental health services in the Republic of Moldova” (MENSANA)</w:t>
      </w:r>
      <w:r w:rsidRPr="00FA05D9">
        <w:rPr>
          <w:rFonts w:ascii="Times New Roman" w:eastAsia="Times New Roman" w:hAnsi="Times New Roman" w:cs="Times New Roman"/>
          <w:color w:val="000000"/>
          <w:sz w:val="24"/>
          <w:szCs w:val="24"/>
        </w:rPr>
        <w:t xml:space="preserve">. Under this project, the Community Centers for Mental Health’ staff and people with psychosocial disabilities benefited of capacity building programs and support in recovery process. </w:t>
      </w:r>
      <w:r w:rsidR="00572F54" w:rsidRPr="00FA05D9">
        <w:rPr>
          <w:rFonts w:ascii="Times New Roman" w:eastAsia="Times New Roman" w:hAnsi="Times New Roman" w:cs="Times New Roman"/>
          <w:color w:val="000000"/>
          <w:sz w:val="24"/>
          <w:szCs w:val="24"/>
        </w:rPr>
        <w:t xml:space="preserve"> The analysis of the university curriculum (Cycle I Bachelor and Cycle </w:t>
      </w:r>
      <w:r w:rsidR="00572F54" w:rsidRPr="00FA05D9">
        <w:rPr>
          <w:rFonts w:ascii="Times New Roman" w:eastAsia="Times New Roman" w:hAnsi="Times New Roman" w:cs="Times New Roman"/>
          <w:color w:val="000000"/>
          <w:sz w:val="24"/>
          <w:szCs w:val="24"/>
        </w:rPr>
        <w:lastRenderedPageBreak/>
        <w:t xml:space="preserve">II Master) and of the continuous training in the field of specialties psychology and social assistance in </w:t>
      </w:r>
      <w:r w:rsidR="000E7FE8" w:rsidRPr="00FA05D9">
        <w:rPr>
          <w:rFonts w:ascii="Times New Roman" w:eastAsia="Times New Roman" w:hAnsi="Times New Roman" w:cs="Times New Roman"/>
          <w:color w:val="000000"/>
          <w:sz w:val="24"/>
          <w:szCs w:val="24"/>
        </w:rPr>
        <w:t>five</w:t>
      </w:r>
      <w:r w:rsidR="00572F54" w:rsidRPr="00FA05D9">
        <w:rPr>
          <w:rFonts w:ascii="Times New Roman" w:eastAsia="Times New Roman" w:hAnsi="Times New Roman" w:cs="Times New Roman"/>
          <w:color w:val="000000"/>
          <w:sz w:val="24"/>
          <w:szCs w:val="24"/>
        </w:rPr>
        <w:t xml:space="preserve"> higher education institutions </w:t>
      </w:r>
      <w:r w:rsidR="000E7FE8" w:rsidRPr="00FA05D9">
        <w:rPr>
          <w:rFonts w:ascii="Times New Roman" w:eastAsia="Times New Roman" w:hAnsi="Times New Roman" w:cs="Times New Roman"/>
          <w:color w:val="000000"/>
          <w:sz w:val="24"/>
          <w:szCs w:val="24"/>
        </w:rPr>
        <w:t>were conducted and rec</w:t>
      </w:r>
      <w:r w:rsidRPr="00FA05D9">
        <w:rPr>
          <w:rFonts w:ascii="Times New Roman" w:eastAsia="Times New Roman" w:hAnsi="Times New Roman" w:cs="Times New Roman"/>
          <w:color w:val="000000"/>
          <w:sz w:val="24"/>
          <w:szCs w:val="24"/>
        </w:rPr>
        <w:t xml:space="preserve">omendations for it improvments have been provided. </w:t>
      </w:r>
      <w:r w:rsidR="00660DBD" w:rsidRPr="00FA05D9">
        <w:rPr>
          <w:rFonts w:ascii="Times New Roman" w:eastAsia="Times New Roman" w:hAnsi="Times New Roman" w:cs="Times New Roman"/>
          <w:color w:val="000000"/>
          <w:sz w:val="24"/>
          <w:szCs w:val="24"/>
        </w:rPr>
        <w:t xml:space="preserve">Four </w:t>
      </w:r>
      <w:r w:rsidR="00572F54" w:rsidRPr="00FA05D9">
        <w:rPr>
          <w:rFonts w:ascii="Times New Roman" w:eastAsia="Times New Roman" w:hAnsi="Times New Roman" w:cs="Times New Roman"/>
          <w:color w:val="000000"/>
          <w:sz w:val="24"/>
          <w:szCs w:val="24"/>
        </w:rPr>
        <w:t xml:space="preserve">brochures on the psychological and emotional development of children and adolescents </w:t>
      </w:r>
      <w:r w:rsidR="00660DBD" w:rsidRPr="00FA05D9">
        <w:rPr>
          <w:rFonts w:ascii="Times New Roman" w:eastAsia="Times New Roman" w:hAnsi="Times New Roman" w:cs="Times New Roman"/>
          <w:color w:val="000000"/>
          <w:sz w:val="24"/>
          <w:szCs w:val="24"/>
        </w:rPr>
        <w:t xml:space="preserve">were </w:t>
      </w:r>
      <w:r w:rsidR="00572F54" w:rsidRPr="00FA05D9">
        <w:rPr>
          <w:rFonts w:ascii="Times New Roman" w:eastAsia="Times New Roman" w:hAnsi="Times New Roman" w:cs="Times New Roman"/>
          <w:color w:val="000000"/>
          <w:sz w:val="24"/>
          <w:szCs w:val="24"/>
        </w:rPr>
        <w:t xml:space="preserve">elaborated and printed </w:t>
      </w:r>
      <w:r w:rsidRPr="00FA05D9">
        <w:rPr>
          <w:rFonts w:ascii="Times New Roman" w:eastAsia="Times New Roman" w:hAnsi="Times New Roman" w:cs="Times New Roman"/>
          <w:color w:val="000000"/>
          <w:sz w:val="24"/>
          <w:szCs w:val="24"/>
        </w:rPr>
        <w:t>(</w:t>
      </w:r>
      <w:r w:rsidR="00572F54" w:rsidRPr="00FA05D9">
        <w:rPr>
          <w:rFonts w:ascii="Times New Roman" w:eastAsia="Times New Roman" w:hAnsi="Times New Roman" w:cs="Times New Roman"/>
          <w:color w:val="000000"/>
          <w:sz w:val="24"/>
          <w:szCs w:val="24"/>
        </w:rPr>
        <w:t>10</w:t>
      </w:r>
      <w:r w:rsidR="00F323B7" w:rsidRPr="00FA05D9">
        <w:rPr>
          <w:rFonts w:ascii="Times New Roman" w:eastAsia="Times New Roman" w:hAnsi="Times New Roman" w:cs="Times New Roman"/>
          <w:color w:val="000000"/>
          <w:sz w:val="24"/>
          <w:szCs w:val="24"/>
        </w:rPr>
        <w:t xml:space="preserve"> </w:t>
      </w:r>
      <w:r w:rsidR="00572F54" w:rsidRPr="00FA05D9">
        <w:rPr>
          <w:rFonts w:ascii="Times New Roman" w:eastAsia="Times New Roman" w:hAnsi="Times New Roman" w:cs="Times New Roman"/>
          <w:color w:val="000000"/>
          <w:sz w:val="24"/>
          <w:szCs w:val="24"/>
        </w:rPr>
        <w:t>000 copies</w:t>
      </w:r>
      <w:r w:rsidRPr="00FA05D9">
        <w:rPr>
          <w:rFonts w:ascii="Times New Roman" w:eastAsia="Times New Roman" w:hAnsi="Times New Roman" w:cs="Times New Roman"/>
          <w:color w:val="000000"/>
          <w:sz w:val="24"/>
          <w:szCs w:val="24"/>
        </w:rPr>
        <w:t>)</w:t>
      </w:r>
      <w:r w:rsidR="00572F54" w:rsidRPr="00FA05D9">
        <w:rPr>
          <w:rFonts w:ascii="Times New Roman" w:eastAsia="Times New Roman" w:hAnsi="Times New Roman" w:cs="Times New Roman"/>
          <w:color w:val="000000"/>
          <w:sz w:val="24"/>
          <w:szCs w:val="24"/>
        </w:rPr>
        <w:t xml:space="preserve">. The thematic brochures were elaborated by the experts of the Romanian League for Mental Health and endorsed by </w:t>
      </w:r>
      <w:r w:rsidR="001F2637" w:rsidRPr="00FA05D9">
        <w:rPr>
          <w:rFonts w:ascii="Times New Roman" w:eastAsia="Times New Roman" w:hAnsi="Times New Roman" w:cs="Times New Roman"/>
          <w:color w:val="000000"/>
          <w:sz w:val="24"/>
          <w:szCs w:val="24"/>
        </w:rPr>
        <w:t>the National Agency for Public Health</w:t>
      </w:r>
      <w:r w:rsidR="00010F23" w:rsidRPr="00FA05D9">
        <w:rPr>
          <w:rFonts w:ascii="Times New Roman" w:eastAsia="Times New Roman" w:hAnsi="Times New Roman" w:cs="Times New Roman"/>
          <w:color w:val="000000"/>
          <w:sz w:val="24"/>
          <w:szCs w:val="24"/>
        </w:rPr>
        <w:t>.</w:t>
      </w:r>
    </w:p>
    <w:p w14:paraId="659D034F" w14:textId="77777777" w:rsidR="00A35B66" w:rsidRDefault="00A35B66" w:rsidP="00A35B66">
      <w:pPr>
        <w:pBdr>
          <w:top w:val="nil"/>
          <w:left w:val="nil"/>
          <w:bottom w:val="nil"/>
          <w:right w:val="nil"/>
          <w:between w:val="nil"/>
        </w:pBdr>
        <w:jc w:val="both"/>
        <w:rPr>
          <w:rFonts w:ascii="Times New Roman" w:eastAsia="Times New Roman" w:hAnsi="Times New Roman" w:cs="Times New Roman"/>
          <w:color w:val="000000"/>
          <w:sz w:val="24"/>
          <w:szCs w:val="24"/>
        </w:rPr>
      </w:pPr>
    </w:p>
    <w:p w14:paraId="5394E92E" w14:textId="77777777" w:rsidR="00EE0976" w:rsidRPr="00FA05D9" w:rsidRDefault="00900F7E" w:rsidP="00A35B6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MENSANA project conducted an informative campaign </w:t>
      </w:r>
      <w:r w:rsidR="00EE0976" w:rsidRPr="00FA05D9">
        <w:rPr>
          <w:rFonts w:ascii="Times New Roman" w:eastAsia="Times New Roman" w:hAnsi="Times New Roman" w:cs="Times New Roman"/>
          <w:color w:val="000000"/>
          <w:sz w:val="24"/>
          <w:szCs w:val="24"/>
        </w:rPr>
        <w:t xml:space="preserve">with the specialized website </w:t>
      </w:r>
      <w:hyperlink r:id="rId28" w:history="1">
        <w:r w:rsidRPr="00FA05D9">
          <w:rPr>
            <w:rStyle w:val="Hyperlink"/>
            <w:rFonts w:ascii="Times New Roman" w:eastAsia="Times New Roman" w:hAnsi="Times New Roman" w:cs="Times New Roman"/>
            <w:sz w:val="24"/>
            <w:szCs w:val="24"/>
          </w:rPr>
          <w:t>www.suntparinte.md</w:t>
        </w:r>
      </w:hyperlink>
      <w:r w:rsidRPr="00FA05D9">
        <w:rPr>
          <w:rFonts w:ascii="Times New Roman" w:eastAsia="Times New Roman" w:hAnsi="Times New Roman" w:cs="Times New Roman"/>
          <w:color w:val="000000"/>
          <w:sz w:val="24"/>
          <w:szCs w:val="24"/>
        </w:rPr>
        <w:t xml:space="preserve">. In this regard: </w:t>
      </w:r>
    </w:p>
    <w:p w14:paraId="12C270BE" w14:textId="0464B325" w:rsidR="00EE0976" w:rsidRPr="00FA05D9" w:rsidRDefault="00900F7E" w:rsidP="00900F7E">
      <w:pPr>
        <w:pStyle w:val="ListParagraph"/>
        <w:numPr>
          <w:ilvl w:val="0"/>
          <w:numId w:val="19"/>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Video </w:t>
      </w:r>
      <w:r w:rsidR="00EE0976" w:rsidRPr="00FA05D9">
        <w:rPr>
          <w:rFonts w:ascii="Times New Roman" w:eastAsia="Times New Roman" w:hAnsi="Times New Roman" w:cs="Times New Roman"/>
          <w:color w:val="000000"/>
          <w:sz w:val="24"/>
          <w:szCs w:val="24"/>
        </w:rPr>
        <w:t xml:space="preserve">tutorials </w:t>
      </w:r>
      <w:r w:rsidRPr="00FA05D9">
        <w:rPr>
          <w:rFonts w:ascii="Times New Roman" w:eastAsia="Times New Roman" w:hAnsi="Times New Roman" w:cs="Times New Roman"/>
          <w:color w:val="000000"/>
          <w:sz w:val="24"/>
          <w:szCs w:val="24"/>
        </w:rPr>
        <w:t xml:space="preserve">to prevent and combat </w:t>
      </w:r>
      <w:r w:rsidR="00EE0976" w:rsidRPr="00FA05D9">
        <w:rPr>
          <w:rFonts w:ascii="Times New Roman" w:eastAsia="Times New Roman" w:hAnsi="Times New Roman" w:cs="Times New Roman"/>
          <w:color w:val="000000"/>
          <w:sz w:val="24"/>
          <w:szCs w:val="24"/>
        </w:rPr>
        <w:t>bullying in schools and addiction to information technology</w:t>
      </w:r>
      <w:r w:rsidRPr="00FA05D9">
        <w:rPr>
          <w:rFonts w:ascii="Times New Roman" w:eastAsia="Times New Roman" w:hAnsi="Times New Roman" w:cs="Times New Roman"/>
          <w:color w:val="000000"/>
          <w:sz w:val="24"/>
          <w:szCs w:val="24"/>
        </w:rPr>
        <w:t xml:space="preserve">. </w:t>
      </w:r>
    </w:p>
    <w:p w14:paraId="486BD322" w14:textId="77777777" w:rsidR="00900F7E" w:rsidRPr="00FA05D9" w:rsidRDefault="00900F7E" w:rsidP="00636CA8">
      <w:pPr>
        <w:pStyle w:val="ListParagraph"/>
        <w:numPr>
          <w:ilvl w:val="0"/>
          <w:numId w:val="19"/>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Public</w:t>
      </w:r>
      <w:r w:rsidR="00EE0976" w:rsidRPr="00FA05D9">
        <w:rPr>
          <w:rFonts w:ascii="Times New Roman" w:eastAsia="Times New Roman" w:hAnsi="Times New Roman" w:cs="Times New Roman"/>
          <w:color w:val="000000"/>
          <w:sz w:val="24"/>
          <w:szCs w:val="24"/>
        </w:rPr>
        <w:t xml:space="preserve"> lessons in Chisinau and Sangerei with the participation of national and international experts for parents, with the theme of information technology addictions among children and adolescents.</w:t>
      </w:r>
      <w:r w:rsidR="004E771D" w:rsidRPr="00FA05D9">
        <w:rPr>
          <w:rFonts w:ascii="Times New Roman" w:eastAsia="Times New Roman" w:hAnsi="Times New Roman" w:cs="Times New Roman"/>
          <w:color w:val="000000"/>
          <w:sz w:val="24"/>
          <w:szCs w:val="24"/>
        </w:rPr>
        <w:t xml:space="preserve"> </w:t>
      </w:r>
    </w:p>
    <w:p w14:paraId="6B8F9C56" w14:textId="26394F96" w:rsidR="00EE0976" w:rsidRPr="00FA05D9" w:rsidRDefault="00900F7E" w:rsidP="00636CA8">
      <w:pPr>
        <w:pStyle w:val="ListParagraph"/>
        <w:numPr>
          <w:ilvl w:val="0"/>
          <w:numId w:val="19"/>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20 </w:t>
      </w:r>
      <w:r w:rsidR="00EE0976" w:rsidRPr="00FA05D9">
        <w:rPr>
          <w:rFonts w:ascii="Times New Roman" w:eastAsia="Times New Roman" w:hAnsi="Times New Roman" w:cs="Times New Roman"/>
          <w:color w:val="000000"/>
          <w:sz w:val="24"/>
          <w:szCs w:val="24"/>
        </w:rPr>
        <w:t xml:space="preserve">workshops carried out in 20 communities from Briceni, Edineț, Ungheni, Orhei, Criuleni, </w:t>
      </w:r>
      <w:r w:rsidR="006A3AE0" w:rsidRPr="00FA05D9">
        <w:rPr>
          <w:rFonts w:ascii="Times New Roman" w:eastAsia="Times New Roman" w:hAnsi="Times New Roman" w:cs="Times New Roman"/>
          <w:color w:val="000000"/>
          <w:sz w:val="24"/>
          <w:szCs w:val="24"/>
        </w:rPr>
        <w:t>S</w:t>
      </w:r>
      <w:r w:rsidR="00EE0976" w:rsidRPr="00FA05D9">
        <w:rPr>
          <w:rFonts w:ascii="Times New Roman" w:eastAsia="Times New Roman" w:hAnsi="Times New Roman" w:cs="Times New Roman"/>
          <w:color w:val="000000"/>
          <w:sz w:val="24"/>
          <w:szCs w:val="24"/>
        </w:rPr>
        <w:t>tefan Vod</w:t>
      </w:r>
      <w:r w:rsidR="008E1A4C" w:rsidRPr="00FA05D9">
        <w:rPr>
          <w:rFonts w:ascii="Times New Roman" w:eastAsia="Times New Roman" w:hAnsi="Times New Roman" w:cs="Times New Roman"/>
          <w:color w:val="000000"/>
          <w:sz w:val="24"/>
          <w:szCs w:val="24"/>
        </w:rPr>
        <w:t>a</w:t>
      </w:r>
      <w:r w:rsidR="00EE0976" w:rsidRPr="00FA05D9">
        <w:rPr>
          <w:rFonts w:ascii="Times New Roman" w:eastAsia="Times New Roman" w:hAnsi="Times New Roman" w:cs="Times New Roman"/>
          <w:color w:val="000000"/>
          <w:sz w:val="24"/>
          <w:szCs w:val="24"/>
        </w:rPr>
        <w:t>, Taraclia, Vulc</w:t>
      </w:r>
      <w:r w:rsidR="006A3AE0" w:rsidRPr="00FA05D9">
        <w:rPr>
          <w:rFonts w:ascii="Times New Roman" w:eastAsia="Times New Roman" w:hAnsi="Times New Roman" w:cs="Times New Roman"/>
          <w:color w:val="000000"/>
          <w:sz w:val="24"/>
          <w:szCs w:val="24"/>
        </w:rPr>
        <w:t>a</w:t>
      </w:r>
      <w:r w:rsidR="00EE0976" w:rsidRPr="00FA05D9">
        <w:rPr>
          <w:rFonts w:ascii="Times New Roman" w:eastAsia="Times New Roman" w:hAnsi="Times New Roman" w:cs="Times New Roman"/>
          <w:color w:val="000000"/>
          <w:sz w:val="24"/>
          <w:szCs w:val="24"/>
        </w:rPr>
        <w:t>ne</w:t>
      </w:r>
      <w:r w:rsidR="006A3AE0" w:rsidRPr="00FA05D9">
        <w:rPr>
          <w:rFonts w:ascii="Times New Roman" w:eastAsia="Times New Roman" w:hAnsi="Times New Roman" w:cs="Times New Roman"/>
          <w:color w:val="000000"/>
          <w:sz w:val="24"/>
          <w:szCs w:val="24"/>
        </w:rPr>
        <w:t>s</w:t>
      </w:r>
      <w:r w:rsidR="00EE0976" w:rsidRPr="00FA05D9">
        <w:rPr>
          <w:rFonts w:ascii="Times New Roman" w:eastAsia="Times New Roman" w:hAnsi="Times New Roman" w:cs="Times New Roman"/>
          <w:color w:val="000000"/>
          <w:sz w:val="24"/>
          <w:szCs w:val="24"/>
        </w:rPr>
        <w:t>ti districts</w:t>
      </w:r>
      <w:r w:rsidR="00636CA8" w:rsidRPr="00FA05D9">
        <w:rPr>
          <w:rFonts w:ascii="Times New Roman" w:eastAsia="Times New Roman" w:hAnsi="Times New Roman" w:cs="Times New Roman"/>
          <w:color w:val="000000"/>
          <w:sz w:val="24"/>
          <w:szCs w:val="24"/>
        </w:rPr>
        <w:t xml:space="preserve">. </w:t>
      </w:r>
      <w:r w:rsidR="00A35B66" w:rsidRPr="00FA05D9">
        <w:rPr>
          <w:rFonts w:ascii="Times New Roman" w:eastAsia="Times New Roman" w:hAnsi="Times New Roman" w:cs="Times New Roman"/>
          <w:color w:val="000000"/>
          <w:sz w:val="24"/>
          <w:szCs w:val="24"/>
        </w:rPr>
        <w:t xml:space="preserve">In </w:t>
      </w:r>
      <w:r w:rsidR="00636CA8" w:rsidRPr="00FA05D9">
        <w:rPr>
          <w:rFonts w:ascii="Times New Roman" w:eastAsia="Times New Roman" w:hAnsi="Times New Roman" w:cs="Times New Roman"/>
          <w:color w:val="000000"/>
          <w:sz w:val="24"/>
          <w:szCs w:val="24"/>
        </w:rPr>
        <w:t>total</w:t>
      </w:r>
      <w:r w:rsidR="00EE0976" w:rsidRPr="00FA05D9">
        <w:rPr>
          <w:rFonts w:ascii="Times New Roman" w:eastAsia="Times New Roman" w:hAnsi="Times New Roman" w:cs="Times New Roman"/>
          <w:color w:val="000000"/>
          <w:sz w:val="24"/>
          <w:szCs w:val="24"/>
        </w:rPr>
        <w:t xml:space="preserve"> 866 people </w:t>
      </w:r>
      <w:r w:rsidR="00636CA8" w:rsidRPr="00FA05D9">
        <w:rPr>
          <w:rFonts w:ascii="Times New Roman" w:eastAsia="Times New Roman" w:hAnsi="Times New Roman" w:cs="Times New Roman"/>
          <w:color w:val="000000"/>
          <w:sz w:val="24"/>
          <w:szCs w:val="24"/>
        </w:rPr>
        <w:t xml:space="preserve">attended the workshops, </w:t>
      </w:r>
      <w:r w:rsidR="00EE0976" w:rsidRPr="00FA05D9">
        <w:rPr>
          <w:rFonts w:ascii="Times New Roman" w:eastAsia="Times New Roman" w:hAnsi="Times New Roman" w:cs="Times New Roman"/>
          <w:color w:val="000000"/>
          <w:sz w:val="24"/>
          <w:szCs w:val="24"/>
        </w:rPr>
        <w:t>representatives of LPA, educational and social institutions.</w:t>
      </w:r>
    </w:p>
    <w:p w14:paraId="7F6D790A" w14:textId="77777777" w:rsidR="00A35B66" w:rsidRDefault="00A35B66" w:rsidP="00A35B66">
      <w:pPr>
        <w:pBdr>
          <w:top w:val="nil"/>
          <w:left w:val="nil"/>
          <w:bottom w:val="nil"/>
          <w:right w:val="nil"/>
          <w:between w:val="nil"/>
        </w:pBdr>
        <w:jc w:val="both"/>
        <w:rPr>
          <w:rFonts w:ascii="Times New Roman" w:eastAsia="Times New Roman" w:hAnsi="Times New Roman" w:cs="Times New Roman"/>
          <w:color w:val="000000"/>
          <w:sz w:val="24"/>
          <w:szCs w:val="24"/>
        </w:rPr>
      </w:pPr>
    </w:p>
    <w:p w14:paraId="25C960C2" w14:textId="588BAE25" w:rsidR="006671A8" w:rsidRPr="00FA05D9" w:rsidRDefault="006A3AE0" w:rsidP="00A35B66">
      <w:pPr>
        <w:pBdr>
          <w:top w:val="nil"/>
          <w:left w:val="nil"/>
          <w:bottom w:val="nil"/>
          <w:right w:val="nil"/>
          <w:between w:val="nil"/>
        </w:pBdr>
        <w:jc w:val="both"/>
        <w:rPr>
          <w:rFonts w:ascii="Times New Roman" w:eastAsia="Times New Roman" w:hAnsi="Times New Roman" w:cs="Times New Roman"/>
          <w:color w:val="000000"/>
          <w:sz w:val="24"/>
          <w:szCs w:val="24"/>
          <w:highlight w:val="yellow"/>
        </w:rPr>
      </w:pPr>
      <w:r w:rsidRPr="00FA05D9">
        <w:rPr>
          <w:rFonts w:ascii="Times New Roman" w:eastAsia="Times New Roman" w:hAnsi="Times New Roman" w:cs="Times New Roman"/>
          <w:color w:val="000000"/>
          <w:sz w:val="24"/>
          <w:szCs w:val="24"/>
        </w:rPr>
        <w:t xml:space="preserve">With regard to access to home and geriatric care services, we note that primary care institutions and </w:t>
      </w:r>
      <w:r w:rsidR="00BF2280" w:rsidRPr="00FA05D9">
        <w:rPr>
          <w:rFonts w:ascii="Times New Roman" w:eastAsia="Times New Roman" w:hAnsi="Times New Roman" w:cs="Times New Roman"/>
          <w:color w:val="000000"/>
          <w:sz w:val="24"/>
          <w:szCs w:val="24"/>
        </w:rPr>
        <w:t>CSOs</w:t>
      </w:r>
      <w:r w:rsidRPr="00FA05D9">
        <w:rPr>
          <w:rFonts w:ascii="Times New Roman" w:eastAsia="Times New Roman" w:hAnsi="Times New Roman" w:cs="Times New Roman"/>
          <w:color w:val="000000"/>
          <w:sz w:val="24"/>
          <w:szCs w:val="24"/>
        </w:rPr>
        <w:t xml:space="preserve">, including HomeCare, CasMed, Angelus Moldova Foundation, etc., provide home care services for the elderly, including those with disabilities, in multidisciplinary teams. During 2018, about 53 thousand home care visits and about 17 thousand palliative care visits were performed by the family </w:t>
      </w:r>
      <w:r w:rsidR="00BF2280" w:rsidRPr="00FA05D9">
        <w:rPr>
          <w:rFonts w:ascii="Times New Roman" w:eastAsia="Times New Roman" w:hAnsi="Times New Roman" w:cs="Times New Roman"/>
          <w:color w:val="000000"/>
          <w:sz w:val="24"/>
          <w:szCs w:val="24"/>
        </w:rPr>
        <w:t xml:space="preserve">doctor </w:t>
      </w:r>
      <w:r w:rsidRPr="00FA05D9">
        <w:rPr>
          <w:rFonts w:ascii="Times New Roman" w:eastAsia="Times New Roman" w:hAnsi="Times New Roman" w:cs="Times New Roman"/>
          <w:color w:val="000000"/>
          <w:sz w:val="24"/>
          <w:szCs w:val="24"/>
        </w:rPr>
        <w:t>,</w:t>
      </w:r>
      <w:r w:rsidR="00BF2280" w:rsidRPr="00FA05D9">
        <w:rPr>
          <w:rFonts w:ascii="Times New Roman" w:eastAsia="Times New Roman" w:hAnsi="Times New Roman" w:cs="Times New Roman"/>
          <w:color w:val="000000"/>
          <w:sz w:val="24"/>
          <w:szCs w:val="24"/>
        </w:rPr>
        <w:t xml:space="preserve"> community nurc</w:t>
      </w:r>
      <w:r w:rsidR="00A35B66">
        <w:rPr>
          <w:rFonts w:ascii="Times New Roman" w:eastAsia="Times New Roman" w:hAnsi="Times New Roman" w:cs="Times New Roman"/>
          <w:color w:val="000000"/>
          <w:sz w:val="24"/>
          <w:szCs w:val="24"/>
        </w:rPr>
        <w:t>s</w:t>
      </w:r>
      <w:r w:rsidR="00BF2280" w:rsidRPr="00FA05D9">
        <w:rPr>
          <w:rFonts w:ascii="Times New Roman" w:eastAsia="Times New Roman" w:hAnsi="Times New Roman" w:cs="Times New Roman"/>
          <w:color w:val="000000"/>
          <w:sz w:val="24"/>
          <w:szCs w:val="24"/>
        </w:rPr>
        <w:t>s, and the staff of above mentioned CSOs.</w:t>
      </w:r>
      <w:r w:rsidRPr="00FA05D9">
        <w:rPr>
          <w:rFonts w:ascii="Times New Roman" w:eastAsia="Times New Roman" w:hAnsi="Times New Roman" w:cs="Times New Roman"/>
          <w:color w:val="000000"/>
          <w:sz w:val="24"/>
          <w:szCs w:val="24"/>
        </w:rPr>
        <w:t xml:space="preserve"> During 2019, about 55,000 home care visits and about 18,000 palliative care visits </w:t>
      </w:r>
      <w:r w:rsidR="00BF2280" w:rsidRPr="00FA05D9">
        <w:rPr>
          <w:rFonts w:ascii="Times New Roman" w:eastAsia="Times New Roman" w:hAnsi="Times New Roman" w:cs="Times New Roman"/>
          <w:color w:val="000000"/>
          <w:sz w:val="24"/>
          <w:szCs w:val="24"/>
        </w:rPr>
        <w:t>have been conducted</w:t>
      </w:r>
      <w:r w:rsidRPr="00FA05D9">
        <w:rPr>
          <w:rFonts w:ascii="Times New Roman" w:eastAsia="Times New Roman" w:hAnsi="Times New Roman" w:cs="Times New Roman"/>
          <w:color w:val="000000"/>
          <w:sz w:val="24"/>
          <w:szCs w:val="24"/>
        </w:rPr>
        <w:t>. The services are offered based on the National Standard of medical care</w:t>
      </w:r>
      <w:r w:rsidR="00BF2280" w:rsidRPr="00FA05D9">
        <w:rPr>
          <w:rFonts w:ascii="Times New Roman" w:eastAsia="Times New Roman" w:hAnsi="Times New Roman" w:cs="Times New Roman"/>
          <w:color w:val="000000"/>
          <w:sz w:val="24"/>
          <w:szCs w:val="24"/>
        </w:rPr>
        <w:t xml:space="preserve"> at home</w:t>
      </w:r>
      <w:r w:rsidRPr="00FA05D9">
        <w:rPr>
          <w:rFonts w:ascii="Times New Roman" w:eastAsia="Times New Roman" w:hAnsi="Times New Roman" w:cs="Times New Roman"/>
          <w:color w:val="000000"/>
          <w:sz w:val="24"/>
          <w:szCs w:val="24"/>
        </w:rPr>
        <w:t xml:space="preserve">, approved by Order no. 851/2013 and the Regulation on the organization of palliative care services at home, </w:t>
      </w:r>
      <w:r w:rsidR="000E7FE8" w:rsidRPr="00FA05D9">
        <w:rPr>
          <w:rFonts w:ascii="Times New Roman" w:eastAsia="Times New Roman" w:hAnsi="Times New Roman" w:cs="Times New Roman"/>
          <w:color w:val="000000"/>
          <w:sz w:val="24"/>
          <w:szCs w:val="24"/>
        </w:rPr>
        <w:t>and approved</w:t>
      </w:r>
      <w:r w:rsidRPr="00FA05D9">
        <w:rPr>
          <w:rFonts w:ascii="Times New Roman" w:eastAsia="Times New Roman" w:hAnsi="Times New Roman" w:cs="Times New Roman"/>
          <w:color w:val="000000"/>
          <w:sz w:val="24"/>
          <w:szCs w:val="24"/>
        </w:rPr>
        <w:t xml:space="preserve"> by Order no. 1022/2015. During the pandemic, </w:t>
      </w:r>
      <w:r w:rsidR="009040C5" w:rsidRPr="00FA05D9">
        <w:rPr>
          <w:rFonts w:ascii="Times New Roman" w:eastAsia="Times New Roman" w:hAnsi="Times New Roman" w:cs="Times New Roman"/>
          <w:color w:val="000000"/>
          <w:sz w:val="24"/>
          <w:szCs w:val="24"/>
        </w:rPr>
        <w:t>MHLSP</w:t>
      </w:r>
      <w:r w:rsidRPr="00FA05D9">
        <w:rPr>
          <w:rFonts w:ascii="Times New Roman" w:eastAsia="Times New Roman" w:hAnsi="Times New Roman" w:cs="Times New Roman"/>
          <w:color w:val="000000"/>
          <w:sz w:val="24"/>
          <w:szCs w:val="24"/>
        </w:rPr>
        <w:t xml:space="preserve"> </w:t>
      </w:r>
      <w:r w:rsidR="00BF2280" w:rsidRPr="00FA05D9">
        <w:rPr>
          <w:rFonts w:ascii="Times New Roman" w:eastAsia="Times New Roman" w:hAnsi="Times New Roman" w:cs="Times New Roman"/>
          <w:color w:val="000000"/>
          <w:sz w:val="24"/>
          <w:szCs w:val="24"/>
        </w:rPr>
        <w:t xml:space="preserve">has </w:t>
      </w:r>
      <w:r w:rsidRPr="00FA05D9">
        <w:rPr>
          <w:rFonts w:ascii="Times New Roman" w:eastAsia="Times New Roman" w:hAnsi="Times New Roman" w:cs="Times New Roman"/>
          <w:color w:val="000000"/>
          <w:sz w:val="24"/>
          <w:szCs w:val="24"/>
        </w:rPr>
        <w:t>organized training</w:t>
      </w:r>
      <w:r w:rsidR="00BF2280" w:rsidRPr="00FA05D9">
        <w:rPr>
          <w:rFonts w:ascii="Times New Roman" w:eastAsia="Times New Roman" w:hAnsi="Times New Roman" w:cs="Times New Roman"/>
          <w:color w:val="000000"/>
          <w:sz w:val="24"/>
          <w:szCs w:val="24"/>
        </w:rPr>
        <w:t>s</w:t>
      </w:r>
      <w:r w:rsidRPr="00FA05D9">
        <w:rPr>
          <w:rFonts w:ascii="Times New Roman" w:eastAsia="Times New Roman" w:hAnsi="Times New Roman" w:cs="Times New Roman"/>
          <w:color w:val="000000"/>
          <w:sz w:val="24"/>
          <w:szCs w:val="24"/>
        </w:rPr>
        <w:t xml:space="preserve"> </w:t>
      </w:r>
      <w:r w:rsidR="005B7C62" w:rsidRPr="00FA05D9">
        <w:rPr>
          <w:rFonts w:ascii="Times New Roman" w:eastAsia="Times New Roman" w:hAnsi="Times New Roman" w:cs="Times New Roman"/>
          <w:color w:val="000000"/>
          <w:sz w:val="24"/>
          <w:szCs w:val="24"/>
        </w:rPr>
        <w:t xml:space="preserve">on resilience of home care </w:t>
      </w:r>
      <w:r w:rsidR="00BF2280" w:rsidRPr="00FA05D9">
        <w:rPr>
          <w:rFonts w:ascii="Times New Roman" w:eastAsia="Times New Roman" w:hAnsi="Times New Roman" w:cs="Times New Roman"/>
          <w:color w:val="000000"/>
          <w:sz w:val="24"/>
          <w:szCs w:val="24"/>
        </w:rPr>
        <w:t xml:space="preserve">for </w:t>
      </w:r>
      <w:r w:rsidRPr="00FA05D9">
        <w:rPr>
          <w:rFonts w:ascii="Times New Roman" w:eastAsia="Times New Roman" w:hAnsi="Times New Roman" w:cs="Times New Roman"/>
          <w:color w:val="000000"/>
          <w:sz w:val="24"/>
          <w:szCs w:val="24"/>
        </w:rPr>
        <w:t xml:space="preserve">all </w:t>
      </w:r>
      <w:r w:rsidR="00BF2280" w:rsidRPr="00FA05D9">
        <w:rPr>
          <w:rFonts w:ascii="Times New Roman" w:eastAsia="Times New Roman" w:hAnsi="Times New Roman" w:cs="Times New Roman"/>
          <w:color w:val="000000"/>
          <w:sz w:val="24"/>
          <w:szCs w:val="24"/>
        </w:rPr>
        <w:t>home medical</w:t>
      </w:r>
      <w:r w:rsidR="000E7FE8" w:rsidRPr="00FA05D9">
        <w:rPr>
          <w:rFonts w:ascii="Times New Roman" w:eastAsia="Times New Roman" w:hAnsi="Times New Roman" w:cs="Times New Roman"/>
          <w:color w:val="000000"/>
          <w:sz w:val="24"/>
          <w:szCs w:val="24"/>
        </w:rPr>
        <w:t xml:space="preserve"> care and palliative care</w:t>
      </w:r>
      <w:r w:rsidRPr="00FA05D9">
        <w:rPr>
          <w:rFonts w:ascii="Times New Roman" w:eastAsia="Times New Roman" w:hAnsi="Times New Roman" w:cs="Times New Roman"/>
          <w:color w:val="000000"/>
          <w:sz w:val="24"/>
          <w:szCs w:val="24"/>
        </w:rPr>
        <w:t>.</w:t>
      </w:r>
    </w:p>
    <w:p w14:paraId="3991AA26" w14:textId="77777777" w:rsidR="00A35B66" w:rsidRDefault="00A35B66" w:rsidP="00A35B66">
      <w:pPr>
        <w:pBdr>
          <w:top w:val="nil"/>
          <w:left w:val="nil"/>
          <w:bottom w:val="nil"/>
          <w:right w:val="nil"/>
          <w:between w:val="nil"/>
        </w:pBdr>
        <w:jc w:val="both"/>
        <w:rPr>
          <w:rFonts w:ascii="Times New Roman" w:eastAsia="Times New Roman" w:hAnsi="Times New Roman" w:cs="Times New Roman"/>
          <w:color w:val="000000"/>
          <w:sz w:val="24"/>
          <w:szCs w:val="24"/>
        </w:rPr>
      </w:pPr>
    </w:p>
    <w:p w14:paraId="24394C12" w14:textId="77777777" w:rsidR="006671A8" w:rsidRPr="00FA05D9" w:rsidRDefault="006A3AE0" w:rsidP="00A35B6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With regard to the provision of Early Intervention Services </w:t>
      </w:r>
      <w:r w:rsidR="000E7FE8" w:rsidRPr="00FA05D9">
        <w:rPr>
          <w:rFonts w:ascii="Times New Roman" w:eastAsia="Times New Roman" w:hAnsi="Times New Roman" w:cs="Times New Roman"/>
          <w:color w:val="000000"/>
          <w:sz w:val="24"/>
          <w:szCs w:val="24"/>
        </w:rPr>
        <w:t xml:space="preserve">for </w:t>
      </w:r>
      <w:r w:rsidRPr="00FA05D9">
        <w:rPr>
          <w:rFonts w:ascii="Times New Roman" w:eastAsia="Times New Roman" w:hAnsi="Times New Roman" w:cs="Times New Roman"/>
          <w:color w:val="000000"/>
          <w:sz w:val="24"/>
          <w:szCs w:val="24"/>
        </w:rPr>
        <w:t>Children (ITS),</w:t>
      </w:r>
      <w:r w:rsidRPr="00FA05D9">
        <w:rPr>
          <w:rFonts w:ascii="Times New Roman" w:eastAsia="Times New Roman" w:hAnsi="Times New Roman" w:cs="Times New Roman"/>
          <w:i/>
          <w:color w:val="000000"/>
          <w:sz w:val="24"/>
          <w:szCs w:val="24"/>
        </w:rPr>
        <w:t xml:space="preserve"> </w:t>
      </w:r>
      <w:r w:rsidRPr="00FA05D9">
        <w:rPr>
          <w:rFonts w:ascii="Times New Roman" w:eastAsia="Times New Roman" w:hAnsi="Times New Roman" w:cs="Times New Roman"/>
          <w:color w:val="000000"/>
          <w:sz w:val="24"/>
          <w:szCs w:val="24"/>
        </w:rPr>
        <w:t xml:space="preserve">we note that they are </w:t>
      </w:r>
      <w:r w:rsidR="00660DBD" w:rsidRPr="00FA05D9">
        <w:rPr>
          <w:rFonts w:ascii="Times New Roman" w:eastAsia="Times New Roman" w:hAnsi="Times New Roman" w:cs="Times New Roman"/>
          <w:color w:val="000000"/>
          <w:sz w:val="24"/>
          <w:szCs w:val="24"/>
        </w:rPr>
        <w:t xml:space="preserve">delivered </w:t>
      </w:r>
      <w:r w:rsidRPr="00FA05D9">
        <w:rPr>
          <w:rFonts w:ascii="Times New Roman" w:eastAsia="Times New Roman" w:hAnsi="Times New Roman" w:cs="Times New Roman"/>
          <w:color w:val="000000"/>
          <w:sz w:val="24"/>
          <w:szCs w:val="24"/>
        </w:rPr>
        <w:t>by providers, based on the Regulation on the organization and functioning of Early Intervention Services and the Minimum Quality Standards for Early Intervention Services, approved by Government Decision no. 816/2016.</w:t>
      </w:r>
    </w:p>
    <w:p w14:paraId="45282754" w14:textId="77777777" w:rsidR="00A35B66" w:rsidRDefault="00A35B66" w:rsidP="00A35B66">
      <w:pPr>
        <w:pBdr>
          <w:top w:val="nil"/>
          <w:left w:val="nil"/>
          <w:bottom w:val="nil"/>
          <w:right w:val="nil"/>
          <w:between w:val="nil"/>
        </w:pBdr>
        <w:jc w:val="both"/>
        <w:rPr>
          <w:rFonts w:ascii="Times New Roman" w:eastAsia="Times New Roman" w:hAnsi="Times New Roman" w:cs="Times New Roman"/>
          <w:sz w:val="24"/>
          <w:szCs w:val="24"/>
        </w:rPr>
      </w:pPr>
    </w:p>
    <w:p w14:paraId="3079A4B9" w14:textId="77777777" w:rsidR="004E771D" w:rsidRPr="00FA05D9" w:rsidRDefault="004E771D" w:rsidP="00A35B66">
      <w:pPr>
        <w:pBdr>
          <w:top w:val="nil"/>
          <w:left w:val="nil"/>
          <w:bottom w:val="nil"/>
          <w:right w:val="nil"/>
          <w:between w:val="nil"/>
        </w:pBd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Starting with 2017, </w:t>
      </w:r>
      <w:r w:rsidR="005B7C62" w:rsidRPr="00FA05D9">
        <w:rPr>
          <w:rFonts w:ascii="Times New Roman" w:eastAsia="Times New Roman" w:hAnsi="Times New Roman" w:cs="Times New Roman"/>
          <w:sz w:val="24"/>
          <w:szCs w:val="24"/>
        </w:rPr>
        <w:t xml:space="preserve">the Early Intervention Services (medical services) </w:t>
      </w:r>
      <w:r w:rsidR="00A961EB" w:rsidRPr="00FA05D9">
        <w:rPr>
          <w:rFonts w:ascii="Times New Roman" w:eastAsia="Times New Roman" w:hAnsi="Times New Roman" w:cs="Times New Roman"/>
          <w:sz w:val="24"/>
          <w:szCs w:val="24"/>
        </w:rPr>
        <w:t xml:space="preserve">could be </w:t>
      </w:r>
      <w:r w:rsidRPr="00FA05D9">
        <w:rPr>
          <w:rFonts w:ascii="Times New Roman" w:eastAsia="Times New Roman" w:hAnsi="Times New Roman" w:cs="Times New Roman"/>
          <w:sz w:val="24"/>
          <w:szCs w:val="24"/>
        </w:rPr>
        <w:t xml:space="preserve">contracted by </w:t>
      </w:r>
      <w:r w:rsidR="005B7C62" w:rsidRPr="00FA05D9">
        <w:rPr>
          <w:rFonts w:ascii="Times New Roman" w:eastAsia="Times New Roman" w:hAnsi="Times New Roman" w:cs="Times New Roman"/>
          <w:sz w:val="24"/>
          <w:szCs w:val="24"/>
        </w:rPr>
        <w:t>National Medical Insurance Company</w:t>
      </w:r>
      <w:r w:rsidR="00A961EB" w:rsidRPr="00FA05D9">
        <w:rPr>
          <w:rFonts w:ascii="Times New Roman" w:eastAsia="Times New Roman" w:hAnsi="Times New Roman" w:cs="Times New Roman"/>
          <w:sz w:val="24"/>
          <w:szCs w:val="24"/>
        </w:rPr>
        <w:t xml:space="preserve"> based on their criteria and conditions stated in the Regulation.</w:t>
      </w:r>
    </w:p>
    <w:p w14:paraId="45B11391" w14:textId="77777777" w:rsidR="00A35B66" w:rsidRDefault="00A35B66" w:rsidP="00A35B66">
      <w:pPr>
        <w:pBdr>
          <w:top w:val="nil"/>
          <w:left w:val="nil"/>
          <w:bottom w:val="nil"/>
          <w:right w:val="nil"/>
          <w:between w:val="nil"/>
        </w:pBdr>
        <w:jc w:val="both"/>
        <w:rPr>
          <w:rFonts w:ascii="Times New Roman" w:eastAsia="Times New Roman" w:hAnsi="Times New Roman" w:cs="Times New Roman"/>
          <w:sz w:val="24"/>
          <w:szCs w:val="24"/>
        </w:rPr>
      </w:pPr>
    </w:p>
    <w:p w14:paraId="35486AA8" w14:textId="77777777" w:rsidR="004E771D" w:rsidRPr="00FA05D9" w:rsidRDefault="004E771D" w:rsidP="00A35B66">
      <w:pPr>
        <w:pBdr>
          <w:top w:val="nil"/>
          <w:left w:val="nil"/>
          <w:bottom w:val="nil"/>
          <w:right w:val="nil"/>
          <w:between w:val="nil"/>
        </w:pBd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In order to develop </w:t>
      </w:r>
      <w:r w:rsidR="00A961EB" w:rsidRPr="00FA05D9">
        <w:rPr>
          <w:rFonts w:ascii="Times New Roman" w:eastAsia="Times New Roman" w:hAnsi="Times New Roman" w:cs="Times New Roman"/>
          <w:sz w:val="24"/>
          <w:szCs w:val="24"/>
        </w:rPr>
        <w:t xml:space="preserve">and promote Early Intervention Services </w:t>
      </w:r>
      <w:r w:rsidRPr="00FA05D9">
        <w:rPr>
          <w:rFonts w:ascii="Times New Roman" w:eastAsia="Times New Roman" w:hAnsi="Times New Roman" w:cs="Times New Roman"/>
          <w:sz w:val="24"/>
          <w:szCs w:val="24"/>
        </w:rPr>
        <w:t xml:space="preserve">at country level, </w:t>
      </w:r>
      <w:r w:rsidR="009040C5" w:rsidRPr="00FA05D9">
        <w:rPr>
          <w:rFonts w:ascii="Times New Roman" w:eastAsia="Times New Roman" w:hAnsi="Times New Roman" w:cs="Times New Roman"/>
          <w:sz w:val="24"/>
          <w:szCs w:val="24"/>
        </w:rPr>
        <w:t>MHLSP</w:t>
      </w:r>
      <w:r w:rsidRPr="00FA05D9">
        <w:rPr>
          <w:rFonts w:ascii="Times New Roman" w:eastAsia="Times New Roman" w:hAnsi="Times New Roman" w:cs="Times New Roman"/>
          <w:sz w:val="24"/>
          <w:szCs w:val="24"/>
        </w:rPr>
        <w:t xml:space="preserve"> has taken several actions, including:</w:t>
      </w:r>
    </w:p>
    <w:p w14:paraId="363085B9" w14:textId="01A4AA92" w:rsidR="004E771D" w:rsidRPr="00FA05D9" w:rsidRDefault="004E771D" w:rsidP="00897D0E">
      <w:pPr>
        <w:pStyle w:val="ListParagraph"/>
        <w:numPr>
          <w:ilvl w:val="0"/>
          <w:numId w:val="19"/>
        </w:numPr>
        <w:pBdr>
          <w:top w:val="nil"/>
          <w:left w:val="nil"/>
          <w:bottom w:val="nil"/>
          <w:right w:val="nil"/>
          <w:between w:val="nil"/>
        </w:pBd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The support</w:t>
      </w:r>
      <w:r w:rsidR="00897D0E" w:rsidRPr="00FA05D9">
        <w:rPr>
          <w:rFonts w:ascii="Times New Roman" w:eastAsia="Times New Roman" w:hAnsi="Times New Roman" w:cs="Times New Roman"/>
          <w:sz w:val="24"/>
          <w:szCs w:val="24"/>
        </w:rPr>
        <w:t xml:space="preserve"> course on “</w:t>
      </w:r>
      <w:r w:rsidRPr="00FA05D9">
        <w:rPr>
          <w:rFonts w:ascii="Times New Roman" w:eastAsia="Times New Roman" w:hAnsi="Times New Roman" w:cs="Times New Roman"/>
          <w:sz w:val="24"/>
          <w:szCs w:val="24"/>
        </w:rPr>
        <w:t xml:space="preserve">Early Intervention” </w:t>
      </w:r>
      <w:r w:rsidR="00897D0E" w:rsidRPr="00FA05D9">
        <w:rPr>
          <w:rFonts w:ascii="Times New Roman" w:eastAsia="Times New Roman" w:hAnsi="Times New Roman" w:cs="Times New Roman"/>
          <w:sz w:val="24"/>
          <w:szCs w:val="24"/>
        </w:rPr>
        <w:t xml:space="preserve">was </w:t>
      </w:r>
      <w:r w:rsidRPr="00FA05D9">
        <w:rPr>
          <w:rFonts w:ascii="Times New Roman" w:eastAsia="Times New Roman" w:hAnsi="Times New Roman" w:cs="Times New Roman"/>
          <w:sz w:val="24"/>
          <w:szCs w:val="24"/>
        </w:rPr>
        <w:t>developed</w:t>
      </w:r>
      <w:r w:rsidR="00897D0E" w:rsidRPr="00FA05D9">
        <w:rPr>
          <w:rFonts w:ascii="Times New Roman" w:eastAsia="Times New Roman" w:hAnsi="Times New Roman" w:cs="Times New Roman"/>
          <w:sz w:val="24"/>
          <w:szCs w:val="24"/>
        </w:rPr>
        <w:t xml:space="preserve"> </w:t>
      </w:r>
      <w:r w:rsidR="000E7FE8" w:rsidRPr="00FA05D9">
        <w:rPr>
          <w:rFonts w:ascii="Times New Roman" w:eastAsia="Times New Roman" w:hAnsi="Times New Roman" w:cs="Times New Roman"/>
          <w:sz w:val="24"/>
          <w:szCs w:val="24"/>
        </w:rPr>
        <w:t>and approved</w:t>
      </w:r>
      <w:r w:rsidR="00897D0E" w:rsidRPr="00FA05D9">
        <w:rPr>
          <w:rFonts w:ascii="Times New Roman" w:eastAsia="Times New Roman" w:hAnsi="Times New Roman" w:cs="Times New Roman"/>
          <w:sz w:val="24"/>
          <w:szCs w:val="24"/>
        </w:rPr>
        <w:t xml:space="preserve">. The </w:t>
      </w:r>
      <w:r w:rsidRPr="00FA05D9">
        <w:rPr>
          <w:rFonts w:ascii="Times New Roman" w:eastAsia="Times New Roman" w:hAnsi="Times New Roman" w:cs="Times New Roman"/>
          <w:sz w:val="24"/>
          <w:szCs w:val="24"/>
        </w:rPr>
        <w:t xml:space="preserve">manual for the university and postgraduate course </w:t>
      </w:r>
      <w:r w:rsidR="00897D0E" w:rsidRPr="00FA05D9">
        <w:rPr>
          <w:rFonts w:ascii="Times New Roman" w:eastAsia="Times New Roman" w:hAnsi="Times New Roman" w:cs="Times New Roman"/>
          <w:sz w:val="24"/>
          <w:szCs w:val="24"/>
        </w:rPr>
        <w:t xml:space="preserve">is printed </w:t>
      </w:r>
      <w:r w:rsidRPr="00FA05D9">
        <w:rPr>
          <w:rFonts w:ascii="Times New Roman" w:eastAsia="Times New Roman" w:hAnsi="Times New Roman" w:cs="Times New Roman"/>
          <w:sz w:val="24"/>
          <w:szCs w:val="24"/>
        </w:rPr>
        <w:t>with the support of LUMOS-Moldova;</w:t>
      </w:r>
    </w:p>
    <w:p w14:paraId="7E86EA1D" w14:textId="77777777" w:rsidR="004E771D" w:rsidRPr="00FA05D9" w:rsidRDefault="009F26D4" w:rsidP="00897D0E">
      <w:pPr>
        <w:pStyle w:val="ListParagraph"/>
        <w:numPr>
          <w:ilvl w:val="0"/>
          <w:numId w:val="19"/>
        </w:numPr>
        <w:pBdr>
          <w:top w:val="nil"/>
          <w:left w:val="nil"/>
          <w:bottom w:val="nil"/>
          <w:right w:val="nil"/>
          <w:between w:val="nil"/>
        </w:pBd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w:t>
      </w:r>
      <w:r w:rsidR="004E771D" w:rsidRPr="00FA05D9">
        <w:rPr>
          <w:rFonts w:ascii="Times New Roman" w:eastAsia="Times New Roman" w:hAnsi="Times New Roman" w:cs="Times New Roman"/>
          <w:sz w:val="24"/>
          <w:szCs w:val="24"/>
        </w:rPr>
        <w:t xml:space="preserve">he regionalized Model of Early Intervention </w:t>
      </w:r>
      <w:r w:rsidRPr="00FA05D9">
        <w:rPr>
          <w:rFonts w:ascii="Times New Roman" w:eastAsia="Times New Roman" w:hAnsi="Times New Roman" w:cs="Times New Roman"/>
          <w:sz w:val="24"/>
          <w:szCs w:val="24"/>
        </w:rPr>
        <w:t xml:space="preserve">Services </w:t>
      </w:r>
      <w:r w:rsidR="004E771D" w:rsidRPr="00FA05D9">
        <w:rPr>
          <w:rFonts w:ascii="Times New Roman" w:eastAsia="Times New Roman" w:hAnsi="Times New Roman" w:cs="Times New Roman"/>
          <w:sz w:val="24"/>
          <w:szCs w:val="24"/>
        </w:rPr>
        <w:t>in the Health System is approved;</w:t>
      </w:r>
    </w:p>
    <w:p w14:paraId="18D0478F" w14:textId="77777777" w:rsidR="004E771D" w:rsidRPr="00FA05D9" w:rsidRDefault="009F26D4" w:rsidP="00897D0E">
      <w:pPr>
        <w:pStyle w:val="ListParagraph"/>
        <w:numPr>
          <w:ilvl w:val="0"/>
          <w:numId w:val="19"/>
        </w:numPr>
        <w:pBdr>
          <w:top w:val="nil"/>
          <w:left w:val="nil"/>
          <w:bottom w:val="nil"/>
          <w:right w:val="nil"/>
          <w:between w:val="nil"/>
        </w:pBd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w:t>
      </w:r>
      <w:r w:rsidR="004E771D" w:rsidRPr="00FA05D9">
        <w:rPr>
          <w:rFonts w:ascii="Times New Roman" w:eastAsia="Times New Roman" w:hAnsi="Times New Roman" w:cs="Times New Roman"/>
          <w:sz w:val="24"/>
          <w:szCs w:val="24"/>
        </w:rPr>
        <w:t>specialists of interdisciplinary teams (pediatricians, neuropediatricians, family doctors, physiotherapists</w:t>
      </w:r>
      <w:r w:rsidR="00660DBD" w:rsidRPr="00FA05D9">
        <w:rPr>
          <w:rFonts w:ascii="Times New Roman" w:eastAsia="Times New Roman" w:hAnsi="Times New Roman" w:cs="Times New Roman"/>
          <w:sz w:val="24"/>
          <w:szCs w:val="24"/>
        </w:rPr>
        <w:t>,</w:t>
      </w:r>
      <w:r w:rsidR="004E771D" w:rsidRPr="00FA05D9">
        <w:rPr>
          <w:rFonts w:ascii="Times New Roman" w:eastAsia="Times New Roman" w:hAnsi="Times New Roman" w:cs="Times New Roman"/>
          <w:sz w:val="24"/>
          <w:szCs w:val="24"/>
        </w:rPr>
        <w:t xml:space="preserve"> rehabilitation and other professionals in the field) from Chisinau and Balti and 25 districts </w:t>
      </w:r>
      <w:r w:rsidRPr="00FA05D9">
        <w:rPr>
          <w:rFonts w:ascii="Times New Roman" w:eastAsia="Times New Roman" w:hAnsi="Times New Roman" w:cs="Times New Roman"/>
          <w:sz w:val="24"/>
          <w:szCs w:val="24"/>
        </w:rPr>
        <w:t>have been capacitated in the field of Early Intervention Serices)</w:t>
      </w:r>
      <w:r w:rsidR="004E771D" w:rsidRPr="00FA05D9">
        <w:rPr>
          <w:rFonts w:ascii="Times New Roman" w:eastAsia="Times New Roman" w:hAnsi="Times New Roman" w:cs="Times New Roman"/>
          <w:color w:val="000000" w:themeColor="text1"/>
          <w:sz w:val="24"/>
          <w:szCs w:val="24"/>
        </w:rPr>
        <w:t>;</w:t>
      </w:r>
    </w:p>
    <w:p w14:paraId="0955F785" w14:textId="77777777" w:rsidR="006671A8" w:rsidRPr="00FA05D9" w:rsidRDefault="009F26D4" w:rsidP="00897D0E">
      <w:pPr>
        <w:pStyle w:val="ListParagraph"/>
        <w:numPr>
          <w:ilvl w:val="0"/>
          <w:numId w:val="19"/>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sz w:val="24"/>
          <w:szCs w:val="24"/>
        </w:rPr>
        <w:t>T</w:t>
      </w:r>
      <w:r w:rsidR="004E771D" w:rsidRPr="00FA05D9">
        <w:rPr>
          <w:rFonts w:ascii="Times New Roman" w:eastAsia="Times New Roman" w:hAnsi="Times New Roman" w:cs="Times New Roman"/>
          <w:sz w:val="24"/>
          <w:szCs w:val="24"/>
        </w:rPr>
        <w:t>raining courses for physiotherapists and psychologists will be carried out, who will work in these services;</w:t>
      </w:r>
    </w:p>
    <w:p w14:paraId="42055021" w14:textId="77777777" w:rsidR="004E771D" w:rsidRPr="00FA05D9" w:rsidRDefault="009F26D4" w:rsidP="00897D0E">
      <w:pPr>
        <w:pStyle w:val="ListParagraph"/>
        <w:numPr>
          <w:ilvl w:val="0"/>
          <w:numId w:val="19"/>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lastRenderedPageBreak/>
        <w:t xml:space="preserve">The Early Intervention Service was developed by </w:t>
      </w:r>
      <w:r w:rsidR="004E771D" w:rsidRPr="00FA05D9">
        <w:rPr>
          <w:rFonts w:ascii="Times New Roman" w:eastAsia="Times New Roman" w:hAnsi="Times New Roman" w:cs="Times New Roman"/>
          <w:color w:val="000000"/>
          <w:sz w:val="24"/>
          <w:szCs w:val="24"/>
        </w:rPr>
        <w:t xml:space="preserve">Center for </w:t>
      </w:r>
      <w:r w:rsidRPr="00FA05D9">
        <w:rPr>
          <w:rFonts w:ascii="Times New Roman" w:eastAsia="Times New Roman" w:hAnsi="Times New Roman" w:cs="Times New Roman"/>
          <w:color w:val="000000"/>
          <w:sz w:val="24"/>
          <w:szCs w:val="24"/>
        </w:rPr>
        <w:t xml:space="preserve">Temporary Placement </w:t>
      </w:r>
      <w:r w:rsidR="004E771D" w:rsidRPr="00FA05D9">
        <w:rPr>
          <w:rFonts w:ascii="Times New Roman" w:eastAsia="Times New Roman" w:hAnsi="Times New Roman" w:cs="Times New Roman"/>
          <w:color w:val="000000"/>
          <w:sz w:val="24"/>
          <w:szCs w:val="24"/>
        </w:rPr>
        <w:t xml:space="preserve">and </w:t>
      </w:r>
      <w:r w:rsidRPr="00FA05D9">
        <w:rPr>
          <w:rFonts w:ascii="Times New Roman" w:eastAsia="Times New Roman" w:hAnsi="Times New Roman" w:cs="Times New Roman"/>
          <w:color w:val="000000"/>
          <w:sz w:val="24"/>
          <w:szCs w:val="24"/>
        </w:rPr>
        <w:t>Rehabilitation of C</w:t>
      </w:r>
      <w:r w:rsidR="004E771D" w:rsidRPr="00FA05D9">
        <w:rPr>
          <w:rFonts w:ascii="Times New Roman" w:eastAsia="Times New Roman" w:hAnsi="Times New Roman" w:cs="Times New Roman"/>
          <w:color w:val="000000"/>
          <w:sz w:val="24"/>
          <w:szCs w:val="24"/>
        </w:rPr>
        <w:t xml:space="preserve">hildren, Balti municipality, </w:t>
      </w:r>
      <w:r w:rsidRPr="00FA05D9">
        <w:rPr>
          <w:rFonts w:ascii="Times New Roman" w:eastAsia="Times New Roman" w:hAnsi="Times New Roman" w:cs="Times New Roman"/>
          <w:color w:val="000000"/>
          <w:sz w:val="24"/>
          <w:szCs w:val="24"/>
        </w:rPr>
        <w:t xml:space="preserve">in partnership with CCF Moldova. </w:t>
      </w:r>
    </w:p>
    <w:p w14:paraId="60DFDF46" w14:textId="77777777" w:rsidR="00A35B66" w:rsidRDefault="00A35B66" w:rsidP="00A35B66">
      <w:pPr>
        <w:pBdr>
          <w:top w:val="nil"/>
          <w:left w:val="nil"/>
          <w:bottom w:val="nil"/>
          <w:right w:val="nil"/>
          <w:between w:val="nil"/>
        </w:pBdr>
        <w:jc w:val="both"/>
        <w:rPr>
          <w:rFonts w:ascii="Times New Roman" w:eastAsia="Times New Roman" w:hAnsi="Times New Roman" w:cs="Times New Roman"/>
          <w:color w:val="000000"/>
          <w:sz w:val="24"/>
          <w:szCs w:val="24"/>
        </w:rPr>
      </w:pPr>
    </w:p>
    <w:p w14:paraId="07855FBE" w14:textId="77777777" w:rsidR="004E771D" w:rsidRPr="00FA05D9" w:rsidRDefault="009F26D4" w:rsidP="00A35B6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With regard to </w:t>
      </w:r>
      <w:r w:rsidR="004E771D" w:rsidRPr="00FA05D9">
        <w:rPr>
          <w:rFonts w:ascii="Times New Roman" w:eastAsia="Times New Roman" w:hAnsi="Times New Roman" w:cs="Times New Roman"/>
          <w:color w:val="000000"/>
          <w:sz w:val="24"/>
          <w:szCs w:val="24"/>
        </w:rPr>
        <w:t xml:space="preserve">medical and social services </w:t>
      </w:r>
      <w:r w:rsidRPr="00FA05D9">
        <w:rPr>
          <w:rFonts w:ascii="Times New Roman" w:eastAsia="Times New Roman" w:hAnsi="Times New Roman" w:cs="Times New Roman"/>
          <w:color w:val="000000"/>
          <w:sz w:val="24"/>
          <w:szCs w:val="24"/>
        </w:rPr>
        <w:t xml:space="preserve">for </w:t>
      </w:r>
      <w:r w:rsidR="004E771D" w:rsidRPr="00FA05D9">
        <w:rPr>
          <w:rFonts w:ascii="Times New Roman" w:eastAsia="Times New Roman" w:hAnsi="Times New Roman" w:cs="Times New Roman"/>
          <w:color w:val="000000"/>
          <w:sz w:val="24"/>
          <w:szCs w:val="24"/>
        </w:rPr>
        <w:t xml:space="preserve">children and young people with </w:t>
      </w:r>
      <w:r w:rsidRPr="00FA05D9">
        <w:rPr>
          <w:rFonts w:ascii="Times New Roman" w:eastAsia="Times New Roman" w:hAnsi="Times New Roman" w:cs="Times New Roman"/>
          <w:color w:val="000000"/>
          <w:sz w:val="24"/>
          <w:szCs w:val="24"/>
        </w:rPr>
        <w:t xml:space="preserve">Autism Spectrum Disorders, </w:t>
      </w:r>
      <w:r w:rsidR="000E7FE8" w:rsidRPr="00FA05D9">
        <w:rPr>
          <w:rFonts w:ascii="Times New Roman" w:eastAsia="Times New Roman" w:hAnsi="Times New Roman" w:cs="Times New Roman"/>
          <w:color w:val="000000"/>
          <w:sz w:val="24"/>
          <w:szCs w:val="24"/>
        </w:rPr>
        <w:t>the Government</w:t>
      </w:r>
      <w:r w:rsidR="004E771D"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approved the </w:t>
      </w:r>
      <w:r w:rsidR="004E771D" w:rsidRPr="00FA05D9">
        <w:rPr>
          <w:rFonts w:ascii="Times New Roman" w:eastAsia="Times New Roman" w:hAnsi="Times New Roman" w:cs="Times New Roman"/>
          <w:color w:val="000000"/>
          <w:sz w:val="24"/>
          <w:szCs w:val="24"/>
        </w:rPr>
        <w:t xml:space="preserve">Regulation on the organization and </w:t>
      </w:r>
      <w:r w:rsidRPr="00FA05D9">
        <w:rPr>
          <w:rFonts w:ascii="Times New Roman" w:eastAsia="Times New Roman" w:hAnsi="Times New Roman" w:cs="Times New Roman"/>
          <w:color w:val="000000"/>
          <w:sz w:val="24"/>
          <w:szCs w:val="24"/>
        </w:rPr>
        <w:t xml:space="preserve">functioning the </w:t>
      </w:r>
      <w:r w:rsidR="00BC2730" w:rsidRPr="00FA05D9">
        <w:rPr>
          <w:rFonts w:ascii="Times New Roman" w:eastAsia="Times New Roman" w:hAnsi="Times New Roman" w:cs="Times New Roman"/>
          <w:color w:val="000000"/>
          <w:sz w:val="24"/>
          <w:szCs w:val="24"/>
        </w:rPr>
        <w:t>S</w:t>
      </w:r>
      <w:r w:rsidR="004E771D" w:rsidRPr="00FA05D9">
        <w:rPr>
          <w:rFonts w:ascii="Times New Roman" w:eastAsia="Times New Roman" w:hAnsi="Times New Roman" w:cs="Times New Roman"/>
          <w:color w:val="000000"/>
          <w:sz w:val="24"/>
          <w:szCs w:val="24"/>
        </w:rPr>
        <w:t>pecialized Center for Intervention in Autism Spectrum Disorders and the Minimum Quality Standards</w:t>
      </w:r>
      <w:r w:rsidR="00BC2730"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(GD</w:t>
      </w:r>
      <w:r w:rsidR="00AC756F"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no. 234/2019)</w:t>
      </w:r>
      <w:r w:rsidR="004E771D" w:rsidRPr="00FA05D9">
        <w:rPr>
          <w:rFonts w:ascii="Times New Roman" w:eastAsia="Times New Roman" w:hAnsi="Times New Roman" w:cs="Times New Roman"/>
          <w:color w:val="000000"/>
          <w:sz w:val="24"/>
          <w:szCs w:val="24"/>
        </w:rPr>
        <w:t>.</w:t>
      </w:r>
      <w:r w:rsidR="00AC756F" w:rsidRPr="00FA05D9">
        <w:rPr>
          <w:rFonts w:ascii="Times New Roman" w:eastAsia="Times New Roman" w:hAnsi="Times New Roman" w:cs="Times New Roman"/>
          <w:color w:val="000000"/>
          <w:sz w:val="24"/>
          <w:szCs w:val="24"/>
        </w:rPr>
        <w:t xml:space="preserve"> To implement this Decision, the</w:t>
      </w:r>
      <w:r w:rsidR="004E771D" w:rsidRPr="00FA05D9">
        <w:rPr>
          <w:rFonts w:ascii="Times New Roman" w:eastAsia="Times New Roman" w:hAnsi="Times New Roman" w:cs="Times New Roman"/>
          <w:color w:val="000000"/>
          <w:sz w:val="24"/>
          <w:szCs w:val="24"/>
        </w:rPr>
        <w:t xml:space="preserve"> </w:t>
      </w:r>
      <w:r w:rsidR="009040C5" w:rsidRPr="00FA05D9">
        <w:rPr>
          <w:rFonts w:ascii="Times New Roman" w:eastAsia="Times New Roman" w:hAnsi="Times New Roman" w:cs="Times New Roman"/>
          <w:color w:val="000000"/>
          <w:sz w:val="24"/>
          <w:szCs w:val="24"/>
        </w:rPr>
        <w:t>MHLSP</w:t>
      </w:r>
      <w:r w:rsidR="004E771D" w:rsidRPr="00FA05D9">
        <w:rPr>
          <w:rFonts w:ascii="Times New Roman" w:eastAsia="Times New Roman" w:hAnsi="Times New Roman" w:cs="Times New Roman"/>
          <w:color w:val="000000"/>
          <w:sz w:val="24"/>
          <w:szCs w:val="24"/>
        </w:rPr>
        <w:t xml:space="preserve"> </w:t>
      </w:r>
      <w:r w:rsidR="00AC756F" w:rsidRPr="00FA05D9">
        <w:rPr>
          <w:rFonts w:ascii="Times New Roman" w:eastAsia="Times New Roman" w:hAnsi="Times New Roman" w:cs="Times New Roman"/>
          <w:color w:val="000000"/>
          <w:sz w:val="24"/>
          <w:szCs w:val="24"/>
        </w:rPr>
        <w:t xml:space="preserve">approved the </w:t>
      </w:r>
      <w:r w:rsidR="004E771D" w:rsidRPr="00FA05D9">
        <w:rPr>
          <w:rFonts w:ascii="Times New Roman" w:eastAsia="Times New Roman" w:hAnsi="Times New Roman" w:cs="Times New Roman"/>
          <w:color w:val="000000"/>
          <w:sz w:val="24"/>
          <w:szCs w:val="24"/>
        </w:rPr>
        <w:t xml:space="preserve">Order no. 1244/2019 </w:t>
      </w:r>
      <w:r w:rsidR="00AC756F" w:rsidRPr="00FA05D9">
        <w:rPr>
          <w:rFonts w:ascii="Times New Roman" w:eastAsia="Times New Roman" w:hAnsi="Times New Roman" w:cs="Times New Roman"/>
          <w:color w:val="000000"/>
          <w:sz w:val="24"/>
          <w:szCs w:val="24"/>
        </w:rPr>
        <w:t xml:space="preserve">on </w:t>
      </w:r>
      <w:r w:rsidR="00BC2730" w:rsidRPr="00FA05D9">
        <w:rPr>
          <w:rFonts w:ascii="Times New Roman" w:eastAsia="Times New Roman" w:hAnsi="Times New Roman" w:cs="Times New Roman"/>
          <w:color w:val="000000"/>
          <w:sz w:val="24"/>
          <w:szCs w:val="24"/>
        </w:rPr>
        <w:t>the Regulation</w:t>
      </w:r>
      <w:r w:rsidR="004E771D" w:rsidRPr="00FA05D9">
        <w:rPr>
          <w:rFonts w:ascii="Times New Roman" w:eastAsia="Times New Roman" w:hAnsi="Times New Roman" w:cs="Times New Roman"/>
          <w:color w:val="000000"/>
          <w:sz w:val="24"/>
          <w:szCs w:val="24"/>
        </w:rPr>
        <w:t xml:space="preserve"> </w:t>
      </w:r>
      <w:r w:rsidR="00AC756F" w:rsidRPr="00FA05D9">
        <w:rPr>
          <w:rFonts w:ascii="Times New Roman" w:eastAsia="Times New Roman" w:hAnsi="Times New Roman" w:cs="Times New Roman"/>
          <w:color w:val="000000"/>
          <w:sz w:val="24"/>
          <w:szCs w:val="24"/>
        </w:rPr>
        <w:t>for</w:t>
      </w:r>
      <w:r w:rsidR="004E771D" w:rsidRPr="00FA05D9">
        <w:rPr>
          <w:rFonts w:ascii="Times New Roman" w:eastAsia="Times New Roman" w:hAnsi="Times New Roman" w:cs="Times New Roman"/>
          <w:color w:val="000000"/>
          <w:sz w:val="24"/>
          <w:szCs w:val="24"/>
        </w:rPr>
        <w:t xml:space="preserve"> organization and functioning of the Specialized Center for Intervention in Autism Spectrum Disorders, provided by A.O "SOS AUTISM"</w:t>
      </w:r>
      <w:r w:rsidR="00AC756F" w:rsidRPr="00FA05D9">
        <w:rPr>
          <w:rFonts w:ascii="Times New Roman" w:eastAsia="Times New Roman" w:hAnsi="Times New Roman" w:cs="Times New Roman"/>
          <w:color w:val="000000"/>
          <w:sz w:val="24"/>
          <w:szCs w:val="24"/>
        </w:rPr>
        <w:t>; t</w:t>
      </w:r>
      <w:r w:rsidR="004E771D" w:rsidRPr="00FA05D9">
        <w:rPr>
          <w:rFonts w:ascii="Times New Roman" w:eastAsia="Times New Roman" w:hAnsi="Times New Roman" w:cs="Times New Roman"/>
          <w:color w:val="000000"/>
          <w:sz w:val="24"/>
          <w:szCs w:val="24"/>
        </w:rPr>
        <w:t xml:space="preserve">he National Clinical Protocol “Autism Spectrum Disorders </w:t>
      </w:r>
      <w:r w:rsidR="00AC756F" w:rsidRPr="00FA05D9">
        <w:rPr>
          <w:rFonts w:ascii="Times New Roman" w:eastAsia="Times New Roman" w:hAnsi="Times New Roman" w:cs="Times New Roman"/>
          <w:color w:val="000000"/>
          <w:sz w:val="24"/>
          <w:szCs w:val="24"/>
        </w:rPr>
        <w:t xml:space="preserve">for </w:t>
      </w:r>
      <w:r w:rsidR="004E771D" w:rsidRPr="00FA05D9">
        <w:rPr>
          <w:rFonts w:ascii="Times New Roman" w:eastAsia="Times New Roman" w:hAnsi="Times New Roman" w:cs="Times New Roman"/>
          <w:color w:val="000000"/>
          <w:sz w:val="24"/>
          <w:szCs w:val="24"/>
        </w:rPr>
        <w:t>Children and Adults” (</w:t>
      </w:r>
      <w:r w:rsidR="009040C5" w:rsidRPr="00FA05D9">
        <w:rPr>
          <w:rFonts w:ascii="Times New Roman" w:eastAsia="Times New Roman" w:hAnsi="Times New Roman" w:cs="Times New Roman"/>
          <w:color w:val="000000"/>
          <w:sz w:val="24"/>
          <w:szCs w:val="24"/>
        </w:rPr>
        <w:t>MHLSP</w:t>
      </w:r>
      <w:r w:rsidR="004E771D" w:rsidRPr="00FA05D9">
        <w:rPr>
          <w:rFonts w:ascii="Times New Roman" w:eastAsia="Times New Roman" w:hAnsi="Times New Roman" w:cs="Times New Roman"/>
          <w:color w:val="000000"/>
          <w:sz w:val="24"/>
          <w:szCs w:val="24"/>
        </w:rPr>
        <w:t xml:space="preserve"> Order, no. 343/2019) and the Standardized Clinical Protocol for Family </w:t>
      </w:r>
      <w:r w:rsidR="00AC756F" w:rsidRPr="00FA05D9">
        <w:rPr>
          <w:rFonts w:ascii="Times New Roman" w:eastAsia="Times New Roman" w:hAnsi="Times New Roman" w:cs="Times New Roman"/>
          <w:color w:val="000000"/>
          <w:sz w:val="24"/>
          <w:szCs w:val="24"/>
        </w:rPr>
        <w:t xml:space="preserve">Doctors </w:t>
      </w:r>
      <w:r w:rsidR="004E771D" w:rsidRPr="00FA05D9">
        <w:rPr>
          <w:rFonts w:ascii="Times New Roman" w:eastAsia="Times New Roman" w:hAnsi="Times New Roman" w:cs="Times New Roman"/>
          <w:color w:val="000000"/>
          <w:sz w:val="24"/>
          <w:szCs w:val="24"/>
        </w:rPr>
        <w:t>(</w:t>
      </w:r>
      <w:r w:rsidR="009040C5" w:rsidRPr="00FA05D9">
        <w:rPr>
          <w:rFonts w:ascii="Times New Roman" w:eastAsia="Times New Roman" w:hAnsi="Times New Roman" w:cs="Times New Roman"/>
          <w:color w:val="000000"/>
          <w:sz w:val="24"/>
          <w:szCs w:val="24"/>
        </w:rPr>
        <w:t>MHLSP</w:t>
      </w:r>
      <w:r w:rsidR="004E771D" w:rsidRPr="00FA05D9">
        <w:rPr>
          <w:rFonts w:ascii="Times New Roman" w:eastAsia="Times New Roman" w:hAnsi="Times New Roman" w:cs="Times New Roman"/>
          <w:color w:val="000000"/>
          <w:sz w:val="24"/>
          <w:szCs w:val="24"/>
        </w:rPr>
        <w:t xml:space="preserve"> Order, no. 344/2019).</w:t>
      </w:r>
    </w:p>
    <w:p w14:paraId="22B6B14D" w14:textId="77777777" w:rsidR="006671A8" w:rsidRPr="00FA05D9" w:rsidRDefault="00010F23" w:rsidP="00BC2730">
      <w:pPr>
        <w:pStyle w:val="Heading2"/>
        <w:ind w:firstLine="360"/>
        <w:rPr>
          <w:rFonts w:ascii="Times New Roman" w:hAnsi="Times New Roman" w:cs="Times New Roman"/>
          <w:b/>
          <w:sz w:val="24"/>
          <w:szCs w:val="24"/>
        </w:rPr>
      </w:pPr>
      <w:bookmarkStart w:id="28" w:name="_Toc59132253"/>
      <w:r w:rsidRPr="00FA05D9">
        <w:rPr>
          <w:rFonts w:ascii="Times New Roman" w:hAnsi="Times New Roman" w:cs="Times New Roman"/>
          <w:b/>
          <w:sz w:val="24"/>
          <w:szCs w:val="24"/>
        </w:rPr>
        <w:t>Artic</w:t>
      </w:r>
      <w:r w:rsidR="004E771D" w:rsidRPr="00FA05D9">
        <w:rPr>
          <w:rFonts w:ascii="Times New Roman" w:hAnsi="Times New Roman" w:cs="Times New Roman"/>
          <w:b/>
          <w:sz w:val="24"/>
          <w:szCs w:val="24"/>
        </w:rPr>
        <w:t xml:space="preserve">le </w:t>
      </w:r>
      <w:r w:rsidRPr="00FA05D9">
        <w:rPr>
          <w:rFonts w:ascii="Times New Roman" w:hAnsi="Times New Roman" w:cs="Times New Roman"/>
          <w:b/>
          <w:sz w:val="24"/>
          <w:szCs w:val="24"/>
        </w:rPr>
        <w:t xml:space="preserve">26. </w:t>
      </w:r>
      <w:r w:rsidR="00815B41" w:rsidRPr="00FA05D9">
        <w:rPr>
          <w:rFonts w:ascii="Times New Roman" w:hAnsi="Times New Roman" w:cs="Times New Roman"/>
          <w:b/>
          <w:sz w:val="24"/>
          <w:szCs w:val="24"/>
        </w:rPr>
        <w:t xml:space="preserve">Habilitation </w:t>
      </w:r>
      <w:r w:rsidR="00A579FA" w:rsidRPr="00FA05D9">
        <w:rPr>
          <w:rFonts w:ascii="Times New Roman" w:hAnsi="Times New Roman" w:cs="Times New Roman"/>
          <w:b/>
          <w:sz w:val="24"/>
          <w:szCs w:val="24"/>
        </w:rPr>
        <w:t>and rehabilitation</w:t>
      </w:r>
      <w:bookmarkEnd w:id="28"/>
    </w:p>
    <w:p w14:paraId="55BC9011" w14:textId="77777777" w:rsidR="00A579FA" w:rsidRPr="00FA05D9" w:rsidRDefault="00815B41" w:rsidP="00A35B66">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The state provide</w:t>
      </w:r>
      <w:r w:rsidR="00A35B66">
        <w:rPr>
          <w:rFonts w:ascii="Times New Roman" w:eastAsia="Times New Roman" w:hAnsi="Times New Roman" w:cs="Times New Roman"/>
          <w:sz w:val="24"/>
          <w:szCs w:val="24"/>
        </w:rPr>
        <w:t>s</w:t>
      </w:r>
      <w:r w:rsidRPr="00FA05D9">
        <w:rPr>
          <w:rFonts w:ascii="Times New Roman" w:eastAsia="Times New Roman" w:hAnsi="Times New Roman" w:cs="Times New Roman"/>
          <w:sz w:val="24"/>
          <w:szCs w:val="24"/>
        </w:rPr>
        <w:t xml:space="preserve"> different types of habilitation and rehabilitation services, including: </w:t>
      </w:r>
    </w:p>
    <w:p w14:paraId="3DEFC5C0" w14:textId="77777777" w:rsidR="00A579FA" w:rsidRPr="00FA05D9" w:rsidRDefault="00815B41" w:rsidP="00815B41">
      <w:pPr>
        <w:pStyle w:val="ListParagraph"/>
        <w:numPr>
          <w:ilvl w:val="0"/>
          <w:numId w:val="23"/>
        </w:num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Balneo-sanatorial rehabilitation. </w:t>
      </w:r>
      <w:r w:rsidR="00A579FA" w:rsidRPr="00FA05D9">
        <w:rPr>
          <w:rFonts w:ascii="Times New Roman" w:eastAsia="Times New Roman" w:hAnsi="Times New Roman" w:cs="Times New Roman"/>
          <w:sz w:val="24"/>
          <w:szCs w:val="24"/>
        </w:rPr>
        <w:t>Annually, about 8100 people benefit from rehabilitation tickets, out of which at the “Victoria” Center - 4400 people and at the “Speran</w:t>
      </w:r>
      <w:r w:rsidR="00011D79" w:rsidRPr="00FA05D9">
        <w:rPr>
          <w:rFonts w:ascii="Times New Roman" w:eastAsia="Times New Roman" w:hAnsi="Times New Roman" w:cs="Times New Roman"/>
          <w:sz w:val="24"/>
          <w:szCs w:val="24"/>
        </w:rPr>
        <w:t>t</w:t>
      </w:r>
      <w:r w:rsidR="00A579FA" w:rsidRPr="00FA05D9">
        <w:rPr>
          <w:rFonts w:ascii="Times New Roman" w:eastAsia="Times New Roman" w:hAnsi="Times New Roman" w:cs="Times New Roman"/>
          <w:sz w:val="24"/>
          <w:szCs w:val="24"/>
        </w:rPr>
        <w:t xml:space="preserve">a” Center - 3700 people. Rehabilitation tickets are issued to beneficiaries through the Directorates of Social Assistance and Family Protection </w:t>
      </w:r>
      <w:r w:rsidRPr="00FA05D9">
        <w:rPr>
          <w:rFonts w:ascii="Times New Roman" w:eastAsia="Times New Roman" w:hAnsi="Times New Roman" w:cs="Times New Roman"/>
          <w:sz w:val="24"/>
          <w:szCs w:val="24"/>
        </w:rPr>
        <w:t>at district level</w:t>
      </w:r>
      <w:r w:rsidR="00A579FA" w:rsidRPr="00FA05D9">
        <w:rPr>
          <w:rFonts w:ascii="Times New Roman" w:eastAsia="Times New Roman" w:hAnsi="Times New Roman" w:cs="Times New Roman"/>
          <w:sz w:val="24"/>
          <w:szCs w:val="24"/>
        </w:rPr>
        <w:t>, based on medical recommendations and the order of registration in line for receiving the ticket.</w:t>
      </w:r>
    </w:p>
    <w:p w14:paraId="32822DF8" w14:textId="77777777" w:rsidR="00A579FA" w:rsidRPr="00FA05D9" w:rsidRDefault="00A579FA" w:rsidP="00815B41">
      <w:pPr>
        <w:pStyle w:val="ListParagraph"/>
        <w:numPr>
          <w:ilvl w:val="0"/>
          <w:numId w:val="23"/>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The Republican </w:t>
      </w:r>
      <w:r w:rsidR="00474450" w:rsidRPr="00FA05D9">
        <w:rPr>
          <w:rFonts w:ascii="Times New Roman" w:eastAsia="Times New Roman" w:hAnsi="Times New Roman" w:cs="Times New Roman"/>
          <w:color w:val="000000"/>
          <w:sz w:val="24"/>
          <w:szCs w:val="24"/>
        </w:rPr>
        <w:t>R</w:t>
      </w:r>
      <w:r w:rsidRPr="00FA05D9">
        <w:rPr>
          <w:rFonts w:ascii="Times New Roman" w:eastAsia="Times New Roman" w:hAnsi="Times New Roman" w:cs="Times New Roman"/>
          <w:color w:val="000000"/>
          <w:sz w:val="24"/>
          <w:szCs w:val="24"/>
        </w:rPr>
        <w:t xml:space="preserve">ehabilitation </w:t>
      </w:r>
      <w:r w:rsidR="00474450" w:rsidRPr="00FA05D9">
        <w:rPr>
          <w:rFonts w:ascii="Times New Roman" w:eastAsia="Times New Roman" w:hAnsi="Times New Roman" w:cs="Times New Roman"/>
          <w:color w:val="000000"/>
          <w:sz w:val="24"/>
          <w:szCs w:val="24"/>
        </w:rPr>
        <w:t>C</w:t>
      </w:r>
      <w:r w:rsidRPr="00FA05D9">
        <w:rPr>
          <w:rFonts w:ascii="Times New Roman" w:eastAsia="Times New Roman" w:hAnsi="Times New Roman" w:cs="Times New Roman"/>
          <w:color w:val="000000"/>
          <w:sz w:val="24"/>
          <w:szCs w:val="24"/>
        </w:rPr>
        <w:t xml:space="preserve">enter for </w:t>
      </w:r>
      <w:r w:rsidR="00474450" w:rsidRPr="00FA05D9">
        <w:rPr>
          <w:rFonts w:ascii="Times New Roman" w:eastAsia="Times New Roman" w:hAnsi="Times New Roman" w:cs="Times New Roman"/>
          <w:color w:val="000000"/>
          <w:sz w:val="24"/>
          <w:szCs w:val="24"/>
        </w:rPr>
        <w:t>C</w:t>
      </w:r>
      <w:r w:rsidRPr="00FA05D9">
        <w:rPr>
          <w:rFonts w:ascii="Times New Roman" w:eastAsia="Times New Roman" w:hAnsi="Times New Roman" w:cs="Times New Roman"/>
          <w:color w:val="000000"/>
          <w:sz w:val="24"/>
          <w:szCs w:val="24"/>
        </w:rPr>
        <w:t>hildren, in which there is a stationary section with 30 beds and a rehabilitation section in outpatient conditions, for 100 visits a day</w:t>
      </w:r>
      <w:r w:rsidR="00474450" w:rsidRPr="00FA05D9">
        <w:rPr>
          <w:rFonts w:ascii="Times New Roman" w:eastAsia="Times New Roman" w:hAnsi="Times New Roman" w:cs="Times New Roman"/>
          <w:color w:val="000000"/>
          <w:sz w:val="24"/>
          <w:szCs w:val="24"/>
        </w:rPr>
        <w:t xml:space="preserve">. </w:t>
      </w:r>
      <w:r w:rsidR="00590B75" w:rsidRPr="00FA05D9">
        <w:rPr>
          <w:rFonts w:ascii="Times New Roman" w:eastAsia="Times New Roman" w:hAnsi="Times New Roman" w:cs="Times New Roman"/>
          <w:color w:val="000000"/>
          <w:sz w:val="24"/>
          <w:szCs w:val="24"/>
        </w:rPr>
        <w:t xml:space="preserve">All in total 520 childen per year are benefiting of rehabilitation services. </w:t>
      </w:r>
    </w:p>
    <w:p w14:paraId="472A470E" w14:textId="77777777" w:rsidR="00A579FA" w:rsidRPr="00FA05D9" w:rsidRDefault="00A579FA" w:rsidP="00474450">
      <w:pPr>
        <w:pStyle w:val="ListParagraph"/>
        <w:numPr>
          <w:ilvl w:val="0"/>
          <w:numId w:val="23"/>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Rehabilitation Center for Children "Sergheevca" (Ukraine), with 200 beds, with profiles: respiratory, cardio-rheumatological, gastrointestinal and neuro-motor;</w:t>
      </w:r>
    </w:p>
    <w:p w14:paraId="3BF4B443" w14:textId="77777777" w:rsidR="00A579FA" w:rsidRPr="00FA05D9" w:rsidRDefault="00474450" w:rsidP="00474450">
      <w:pPr>
        <w:pStyle w:val="ListParagraph"/>
        <w:numPr>
          <w:ilvl w:val="0"/>
          <w:numId w:val="23"/>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Recovery Center for Children </w:t>
      </w:r>
      <w:r w:rsidR="00A579FA" w:rsidRPr="00FA05D9">
        <w:rPr>
          <w:rFonts w:ascii="Times New Roman" w:eastAsia="Times New Roman" w:hAnsi="Times New Roman" w:cs="Times New Roman"/>
          <w:color w:val="000000"/>
          <w:sz w:val="24"/>
          <w:szCs w:val="24"/>
        </w:rPr>
        <w:t>"Ceadir-Lunga" (80 beds), with profiles: respiratory and neuro-motor.</w:t>
      </w:r>
    </w:p>
    <w:p w14:paraId="35B42F74" w14:textId="77777777" w:rsidR="00590B75" w:rsidRPr="00FA05D9" w:rsidRDefault="00590B75" w:rsidP="00474450">
      <w:pPr>
        <w:pStyle w:val="ListParagraph"/>
        <w:numPr>
          <w:ilvl w:val="0"/>
          <w:numId w:val="23"/>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Rehabilitation services for children at risck situation and phthisiopneumological recovery in two Centers (Tirnova and Cornesti). All in total 300 children are benefiting of rehabilitation services in both Centers. </w:t>
      </w:r>
    </w:p>
    <w:p w14:paraId="5C8D490F" w14:textId="77777777" w:rsidR="00474450" w:rsidRPr="00FA05D9" w:rsidRDefault="00474450" w:rsidP="00474450">
      <w:pPr>
        <w:pStyle w:val="ListParagraph"/>
        <w:numPr>
          <w:ilvl w:val="0"/>
          <w:numId w:val="23"/>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Day Rehabilitation services within the Placement Centers for Childrent (0-6 years) from Chisinau and Balti. All in total about 800 children per year are benefiting of rehabilitation services. </w:t>
      </w:r>
    </w:p>
    <w:p w14:paraId="3338AF13" w14:textId="77777777" w:rsidR="00A35B66" w:rsidRDefault="00A35B66" w:rsidP="00A35B66">
      <w:pPr>
        <w:jc w:val="both"/>
        <w:rPr>
          <w:rFonts w:ascii="Times New Roman" w:eastAsia="Times New Roman" w:hAnsi="Times New Roman" w:cs="Times New Roman"/>
          <w:sz w:val="24"/>
          <w:szCs w:val="24"/>
        </w:rPr>
      </w:pPr>
    </w:p>
    <w:p w14:paraId="20A13197" w14:textId="77777777" w:rsidR="00B77515" w:rsidRPr="00FA05D9" w:rsidRDefault="003D732B"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Family doctors, gatekeeping commissions active in each district and Republican Center for Psychopedagogical Assistance, provide the recommendations and refere the children to habilitation and rehabilitation services.  </w:t>
      </w:r>
    </w:p>
    <w:p w14:paraId="62F81E7B" w14:textId="77777777" w:rsidR="00A35B66" w:rsidRDefault="00A35B66" w:rsidP="00A35B66">
      <w:pPr>
        <w:jc w:val="both"/>
        <w:rPr>
          <w:rFonts w:ascii="Times New Roman" w:eastAsia="Times New Roman" w:hAnsi="Times New Roman" w:cs="Times New Roman"/>
          <w:sz w:val="24"/>
          <w:szCs w:val="24"/>
        </w:rPr>
      </w:pPr>
    </w:p>
    <w:p w14:paraId="63B65077" w14:textId="77777777" w:rsidR="003D732B" w:rsidRPr="00FA05D9" w:rsidRDefault="003D732B"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AOPD is monitoring the accessibility of rehabilitation services in Moldova and is advocating for ensuring the universal design and resonabile accommodation to privede eagual access for all childrenand adults despite of type of disability. In 2019, AOPD contributed to the </w:t>
      </w:r>
      <w:r w:rsidR="00592F2B" w:rsidRPr="00FA05D9">
        <w:rPr>
          <w:rFonts w:ascii="Times New Roman" w:eastAsia="Times New Roman" w:hAnsi="Times New Roman" w:cs="Times New Roman"/>
          <w:sz w:val="24"/>
          <w:szCs w:val="24"/>
        </w:rPr>
        <w:t xml:space="preserve">accessibility </w:t>
      </w:r>
      <w:r w:rsidRPr="00FA05D9">
        <w:rPr>
          <w:rFonts w:ascii="Times New Roman" w:eastAsia="Times New Roman" w:hAnsi="Times New Roman" w:cs="Times New Roman"/>
          <w:sz w:val="24"/>
          <w:szCs w:val="24"/>
        </w:rPr>
        <w:t xml:space="preserve">of two public rehabilitation centers. </w:t>
      </w:r>
    </w:p>
    <w:p w14:paraId="6439C1C4" w14:textId="77777777" w:rsidR="006671A8" w:rsidRPr="00FA05D9" w:rsidRDefault="00010F23" w:rsidP="00BC2730">
      <w:pPr>
        <w:pStyle w:val="Heading2"/>
        <w:ind w:firstLine="360"/>
        <w:rPr>
          <w:rFonts w:ascii="Times New Roman" w:hAnsi="Times New Roman" w:cs="Times New Roman"/>
          <w:b/>
          <w:sz w:val="24"/>
          <w:szCs w:val="24"/>
        </w:rPr>
      </w:pPr>
      <w:bookmarkStart w:id="29" w:name="_Toc59132254"/>
      <w:r w:rsidRPr="00FA05D9">
        <w:rPr>
          <w:rFonts w:ascii="Times New Roman" w:hAnsi="Times New Roman" w:cs="Times New Roman"/>
          <w:b/>
          <w:sz w:val="24"/>
          <w:szCs w:val="24"/>
        </w:rPr>
        <w:t>Artic</w:t>
      </w:r>
      <w:r w:rsidR="00B77515" w:rsidRPr="00FA05D9">
        <w:rPr>
          <w:rFonts w:ascii="Times New Roman" w:hAnsi="Times New Roman" w:cs="Times New Roman"/>
          <w:b/>
          <w:sz w:val="24"/>
          <w:szCs w:val="24"/>
        </w:rPr>
        <w:t xml:space="preserve">le </w:t>
      </w:r>
      <w:r w:rsidRPr="00FA05D9">
        <w:rPr>
          <w:rFonts w:ascii="Times New Roman" w:hAnsi="Times New Roman" w:cs="Times New Roman"/>
          <w:b/>
          <w:sz w:val="24"/>
          <w:szCs w:val="24"/>
        </w:rPr>
        <w:t xml:space="preserve">27. </w:t>
      </w:r>
      <w:r w:rsidR="00B77515" w:rsidRPr="00FA05D9">
        <w:rPr>
          <w:rFonts w:ascii="Times New Roman" w:hAnsi="Times New Roman" w:cs="Times New Roman"/>
          <w:b/>
          <w:sz w:val="24"/>
          <w:szCs w:val="24"/>
        </w:rPr>
        <w:t>Work and employment</w:t>
      </w:r>
      <w:bookmarkEnd w:id="29"/>
      <w:r w:rsidR="00B77515" w:rsidRPr="00FA05D9">
        <w:rPr>
          <w:rFonts w:ascii="Times New Roman" w:hAnsi="Times New Roman" w:cs="Times New Roman"/>
          <w:b/>
          <w:sz w:val="24"/>
          <w:szCs w:val="24"/>
        </w:rPr>
        <w:t xml:space="preserve"> </w:t>
      </w:r>
    </w:p>
    <w:p w14:paraId="16CB628F" w14:textId="77777777" w:rsidR="00B77515" w:rsidRPr="00FA05D9" w:rsidRDefault="00B77515" w:rsidP="00A35B66">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National legislation, including the Labor Code, Law on social inclusion of persons with disabilities no. 60/2012, guarantees the inclusion in employment of persons with disabilities (art. 33 - 40), including the rig</w:t>
      </w:r>
      <w:r w:rsidR="00BC2730" w:rsidRPr="00FA05D9">
        <w:rPr>
          <w:rFonts w:ascii="Times New Roman" w:eastAsia="Times New Roman" w:hAnsi="Times New Roman" w:cs="Times New Roman"/>
          <w:sz w:val="24"/>
          <w:szCs w:val="24"/>
        </w:rPr>
        <w:t>ht to work, forms of employment. In addition  these Law state</w:t>
      </w:r>
      <w:r w:rsidRPr="00FA05D9">
        <w:rPr>
          <w:rFonts w:ascii="Times New Roman" w:eastAsia="Times New Roman" w:hAnsi="Times New Roman" w:cs="Times New Roman"/>
          <w:sz w:val="24"/>
          <w:szCs w:val="24"/>
        </w:rPr>
        <w:t xml:space="preserve"> the obligations of </w:t>
      </w:r>
      <w:r w:rsidRPr="00FA05D9">
        <w:rPr>
          <w:rFonts w:ascii="Times New Roman" w:eastAsia="Times New Roman" w:hAnsi="Times New Roman" w:cs="Times New Roman"/>
          <w:sz w:val="24"/>
          <w:szCs w:val="24"/>
        </w:rPr>
        <w:lastRenderedPageBreak/>
        <w:t>employers regarding the employment of persons with disabilities, the duration of working time and of leave, guidance, training and vocational rehabilitation.</w:t>
      </w:r>
    </w:p>
    <w:p w14:paraId="1390C013" w14:textId="77777777" w:rsidR="00A35B66" w:rsidRDefault="00A35B66" w:rsidP="00A35B66">
      <w:pPr>
        <w:ind w:right="-45"/>
        <w:jc w:val="both"/>
        <w:rPr>
          <w:rFonts w:ascii="Times New Roman" w:eastAsia="Times New Roman" w:hAnsi="Times New Roman" w:cs="Times New Roman"/>
          <w:sz w:val="24"/>
          <w:szCs w:val="24"/>
        </w:rPr>
      </w:pPr>
    </w:p>
    <w:p w14:paraId="33254E41" w14:textId="77777777" w:rsidR="00B77515" w:rsidRPr="00FA05D9" w:rsidRDefault="00B77515" w:rsidP="00A35B66">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According to the NBS Labor Force Survey, in 2019, the participation rate of people with disabilities in the workforce was 17.2%, including 16.9% for men, 17.5% for women, 16.6% in urban areas and 17.5% in rural areas. The employment rate of people with disabilities was 16.5%.</w:t>
      </w:r>
    </w:p>
    <w:p w14:paraId="3937D3AD" w14:textId="77777777" w:rsidR="00A35B66" w:rsidRDefault="00A35B66" w:rsidP="00A35B66">
      <w:pPr>
        <w:ind w:right="-45"/>
        <w:jc w:val="both"/>
        <w:rPr>
          <w:rFonts w:ascii="Times New Roman" w:eastAsia="Times New Roman" w:hAnsi="Times New Roman" w:cs="Times New Roman"/>
          <w:sz w:val="24"/>
          <w:szCs w:val="24"/>
        </w:rPr>
      </w:pPr>
    </w:p>
    <w:p w14:paraId="2DC0794D" w14:textId="77777777" w:rsidR="00B77515" w:rsidRPr="00FA05D9" w:rsidRDefault="00B77515" w:rsidP="00A35B66">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Depending on gender, this indicator recorded values: 15.9% for men and 17.2% for</w:t>
      </w:r>
      <w:r w:rsidR="000A15E4" w:rsidRPr="00FA05D9">
        <w:rPr>
          <w:rFonts w:ascii="Times New Roman" w:eastAsia="Times New Roman" w:hAnsi="Times New Roman" w:cs="Times New Roman"/>
          <w:sz w:val="24"/>
          <w:szCs w:val="24"/>
        </w:rPr>
        <w:t xml:space="preserve"> women. The </w:t>
      </w:r>
      <w:r w:rsidRPr="00FA05D9">
        <w:rPr>
          <w:rFonts w:ascii="Times New Roman" w:eastAsia="Times New Roman" w:hAnsi="Times New Roman" w:cs="Times New Roman"/>
          <w:sz w:val="24"/>
          <w:szCs w:val="24"/>
        </w:rPr>
        <w:t>employment rate of people with disabilities in</w:t>
      </w:r>
      <w:r w:rsidR="000A15E4" w:rsidRPr="00FA05D9">
        <w:rPr>
          <w:rFonts w:ascii="Times New Roman" w:eastAsia="Times New Roman" w:hAnsi="Times New Roman" w:cs="Times New Roman"/>
          <w:sz w:val="24"/>
          <w:szCs w:val="24"/>
        </w:rPr>
        <w:t xml:space="preserve"> rural areas was higher (17.0%) compared to the rate for </w:t>
      </w:r>
      <w:r w:rsidRPr="00FA05D9">
        <w:rPr>
          <w:rFonts w:ascii="Times New Roman" w:eastAsia="Times New Roman" w:hAnsi="Times New Roman" w:cs="Times New Roman"/>
          <w:sz w:val="24"/>
          <w:szCs w:val="24"/>
        </w:rPr>
        <w:t>those in urban areas (15.6%). U</w:t>
      </w:r>
      <w:r w:rsidR="000A15E4" w:rsidRPr="00FA05D9">
        <w:rPr>
          <w:rFonts w:ascii="Times New Roman" w:eastAsia="Times New Roman" w:hAnsi="Times New Roman" w:cs="Times New Roman"/>
          <w:sz w:val="24"/>
          <w:szCs w:val="24"/>
        </w:rPr>
        <w:t xml:space="preserve">nemployment rate of people with </w:t>
      </w:r>
      <w:r w:rsidRPr="00FA05D9">
        <w:rPr>
          <w:rFonts w:ascii="Times New Roman" w:eastAsia="Times New Roman" w:hAnsi="Times New Roman" w:cs="Times New Roman"/>
          <w:sz w:val="24"/>
          <w:szCs w:val="24"/>
        </w:rPr>
        <w:t>disabilities was 3.8%, including 5.6% in men and 1.9% in women.</w:t>
      </w:r>
    </w:p>
    <w:p w14:paraId="4BFA5690" w14:textId="77777777" w:rsidR="00A35B66" w:rsidRDefault="00A35B66" w:rsidP="00A35B66">
      <w:pPr>
        <w:pBdr>
          <w:top w:val="nil"/>
          <w:left w:val="nil"/>
          <w:bottom w:val="nil"/>
          <w:right w:val="nil"/>
          <w:between w:val="nil"/>
        </w:pBdr>
        <w:tabs>
          <w:tab w:val="left" w:pos="540"/>
        </w:tabs>
        <w:ind w:right="-45"/>
        <w:jc w:val="both"/>
        <w:rPr>
          <w:rFonts w:ascii="Times New Roman" w:eastAsia="Times New Roman" w:hAnsi="Times New Roman" w:cs="Times New Roman"/>
          <w:i/>
          <w:color w:val="000000"/>
          <w:sz w:val="24"/>
          <w:szCs w:val="24"/>
          <w:u w:val="single"/>
        </w:rPr>
      </w:pPr>
    </w:p>
    <w:p w14:paraId="5DD7B91D" w14:textId="77777777" w:rsidR="006671A8" w:rsidRPr="00FA05D9" w:rsidRDefault="000A15E4" w:rsidP="00A35B66">
      <w:pPr>
        <w:pBdr>
          <w:top w:val="nil"/>
          <w:left w:val="nil"/>
          <w:bottom w:val="nil"/>
          <w:right w:val="nil"/>
          <w:between w:val="nil"/>
        </w:pBdr>
        <w:tabs>
          <w:tab w:val="left" w:pos="540"/>
        </w:tabs>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i/>
          <w:color w:val="000000"/>
          <w:sz w:val="24"/>
          <w:szCs w:val="24"/>
          <w:u w:val="single"/>
        </w:rPr>
        <w:t>With reference to recommendation 49 letter (a) to (b) of the Committee's concluding observations, we inform the following:</w:t>
      </w:r>
    </w:p>
    <w:p w14:paraId="37E56F78" w14:textId="77777777" w:rsidR="00A35B66" w:rsidRDefault="00A35B66" w:rsidP="00A35B66">
      <w:pPr>
        <w:pBdr>
          <w:top w:val="nil"/>
          <w:left w:val="nil"/>
          <w:bottom w:val="nil"/>
          <w:right w:val="nil"/>
          <w:between w:val="nil"/>
        </w:pBdr>
        <w:ind w:right="-45"/>
        <w:jc w:val="both"/>
        <w:rPr>
          <w:rFonts w:ascii="Times New Roman" w:eastAsia="Times New Roman" w:hAnsi="Times New Roman" w:cs="Times New Roman"/>
          <w:color w:val="000000"/>
          <w:sz w:val="24"/>
          <w:szCs w:val="24"/>
        </w:rPr>
      </w:pPr>
    </w:p>
    <w:p w14:paraId="77F21194" w14:textId="77777777" w:rsidR="000A15E4" w:rsidRPr="00FA05D9" w:rsidRDefault="000A15E4" w:rsidP="00A35B66">
      <w:pPr>
        <w:pBdr>
          <w:top w:val="nil"/>
          <w:left w:val="nil"/>
          <w:bottom w:val="nil"/>
          <w:right w:val="nil"/>
          <w:between w:val="nil"/>
        </w:pBdr>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According to the Law on the social inclusion no. 60/2012, persons with disabilities </w:t>
      </w:r>
      <w:r w:rsidR="00F54C86" w:rsidRPr="00FA05D9">
        <w:rPr>
          <w:rFonts w:ascii="Times New Roman" w:eastAsia="Times New Roman" w:hAnsi="Times New Roman" w:cs="Times New Roman"/>
          <w:color w:val="000000"/>
          <w:sz w:val="24"/>
          <w:szCs w:val="24"/>
        </w:rPr>
        <w:t xml:space="preserve">can </w:t>
      </w:r>
      <w:r w:rsidR="00BC2730" w:rsidRPr="00FA05D9">
        <w:rPr>
          <w:rFonts w:ascii="Times New Roman" w:eastAsia="Times New Roman" w:hAnsi="Times New Roman" w:cs="Times New Roman"/>
          <w:color w:val="000000"/>
          <w:sz w:val="24"/>
          <w:szCs w:val="24"/>
        </w:rPr>
        <w:t>be employed</w:t>
      </w:r>
      <w:r w:rsidRPr="00FA05D9">
        <w:rPr>
          <w:rFonts w:ascii="Times New Roman" w:eastAsia="Times New Roman" w:hAnsi="Times New Roman" w:cs="Times New Roman"/>
          <w:color w:val="000000"/>
          <w:sz w:val="24"/>
          <w:szCs w:val="24"/>
        </w:rPr>
        <w:t xml:space="preserve"> according to their professional training and work capacity, </w:t>
      </w:r>
      <w:r w:rsidR="00F54C86" w:rsidRPr="00FA05D9">
        <w:rPr>
          <w:rFonts w:ascii="Times New Roman" w:eastAsia="Times New Roman" w:hAnsi="Times New Roman" w:cs="Times New Roman"/>
          <w:color w:val="000000"/>
          <w:sz w:val="24"/>
          <w:szCs w:val="24"/>
        </w:rPr>
        <w:t xml:space="preserve">assested </w:t>
      </w:r>
      <w:r w:rsidRPr="00FA05D9">
        <w:rPr>
          <w:rFonts w:ascii="Times New Roman" w:eastAsia="Times New Roman" w:hAnsi="Times New Roman" w:cs="Times New Roman"/>
          <w:color w:val="000000"/>
          <w:sz w:val="24"/>
          <w:szCs w:val="24"/>
        </w:rPr>
        <w:t xml:space="preserve">by </w:t>
      </w:r>
      <w:r w:rsidR="00F54C86" w:rsidRPr="00FA05D9">
        <w:rPr>
          <w:rFonts w:ascii="Times New Roman" w:eastAsia="Times New Roman" w:hAnsi="Times New Roman" w:cs="Times New Roman"/>
          <w:color w:val="000000"/>
          <w:sz w:val="24"/>
          <w:szCs w:val="24"/>
        </w:rPr>
        <w:t>NCDA</w:t>
      </w:r>
      <w:r w:rsidRPr="00FA05D9">
        <w:rPr>
          <w:rFonts w:ascii="Times New Roman" w:eastAsia="Times New Roman" w:hAnsi="Times New Roman" w:cs="Times New Roman"/>
          <w:color w:val="000000"/>
          <w:sz w:val="24"/>
          <w:szCs w:val="24"/>
        </w:rPr>
        <w:t xml:space="preserve"> </w:t>
      </w:r>
      <w:r w:rsidR="00385853" w:rsidRPr="00FA05D9">
        <w:rPr>
          <w:rFonts w:ascii="Times New Roman" w:eastAsia="Times New Roman" w:hAnsi="Times New Roman" w:cs="Times New Roman"/>
          <w:color w:val="000000"/>
          <w:sz w:val="24"/>
          <w:szCs w:val="24"/>
        </w:rPr>
        <w:t>NCDDWAA. According to the Law, the e</w:t>
      </w:r>
      <w:r w:rsidRPr="00FA05D9">
        <w:rPr>
          <w:rFonts w:ascii="Times New Roman" w:eastAsia="Times New Roman" w:hAnsi="Times New Roman" w:cs="Times New Roman"/>
          <w:color w:val="000000"/>
          <w:sz w:val="24"/>
          <w:szCs w:val="24"/>
        </w:rPr>
        <w:t xml:space="preserve">mployers, regardless of the form of legal organization, which have 20 or more employees, </w:t>
      </w:r>
      <w:r w:rsidR="00385853" w:rsidRPr="00FA05D9">
        <w:rPr>
          <w:rFonts w:ascii="Times New Roman" w:eastAsia="Times New Roman" w:hAnsi="Times New Roman" w:cs="Times New Roman"/>
          <w:color w:val="000000"/>
          <w:sz w:val="24"/>
          <w:szCs w:val="24"/>
        </w:rPr>
        <w:t xml:space="preserve">have to </w:t>
      </w:r>
      <w:r w:rsidRPr="00FA05D9">
        <w:rPr>
          <w:rFonts w:ascii="Times New Roman" w:eastAsia="Times New Roman" w:hAnsi="Times New Roman" w:cs="Times New Roman"/>
          <w:color w:val="000000"/>
          <w:sz w:val="24"/>
          <w:szCs w:val="24"/>
        </w:rPr>
        <w:t>create or reserve jobs and employ people with disabilities in a percentage of at least 5 percent of the total number of employees (art. 34 para. (4)).</w:t>
      </w:r>
    </w:p>
    <w:p w14:paraId="1C994371" w14:textId="77777777" w:rsidR="00A35B66" w:rsidRDefault="00A35B66" w:rsidP="00A35B66">
      <w:pPr>
        <w:pBdr>
          <w:top w:val="nil"/>
          <w:left w:val="nil"/>
          <w:bottom w:val="nil"/>
          <w:right w:val="nil"/>
          <w:between w:val="nil"/>
        </w:pBdr>
        <w:ind w:right="-45"/>
        <w:jc w:val="both"/>
        <w:rPr>
          <w:rFonts w:ascii="Times New Roman" w:eastAsia="Times New Roman" w:hAnsi="Times New Roman" w:cs="Times New Roman"/>
          <w:color w:val="000000"/>
          <w:sz w:val="24"/>
          <w:szCs w:val="24"/>
        </w:rPr>
      </w:pPr>
    </w:p>
    <w:p w14:paraId="3EBD1673" w14:textId="77777777" w:rsidR="000A15E4" w:rsidRPr="00FA05D9" w:rsidRDefault="00385853" w:rsidP="00A35B66">
      <w:pPr>
        <w:pBdr>
          <w:top w:val="nil"/>
          <w:left w:val="nil"/>
          <w:bottom w:val="nil"/>
          <w:right w:val="nil"/>
          <w:between w:val="nil"/>
        </w:pBdr>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I</w:t>
      </w:r>
      <w:r w:rsidR="000A15E4" w:rsidRPr="00FA05D9">
        <w:rPr>
          <w:rFonts w:ascii="Times New Roman" w:eastAsia="Times New Roman" w:hAnsi="Times New Roman" w:cs="Times New Roman"/>
          <w:color w:val="000000"/>
          <w:sz w:val="24"/>
          <w:szCs w:val="24"/>
        </w:rPr>
        <w:t xml:space="preserve">n the first </w:t>
      </w:r>
      <w:r w:rsidRPr="00FA05D9">
        <w:rPr>
          <w:rFonts w:ascii="Times New Roman" w:eastAsia="Times New Roman" w:hAnsi="Times New Roman" w:cs="Times New Roman"/>
          <w:color w:val="000000"/>
          <w:sz w:val="24"/>
          <w:szCs w:val="24"/>
        </w:rPr>
        <w:t xml:space="preserve">six months </w:t>
      </w:r>
      <w:r w:rsidR="000A15E4" w:rsidRPr="00FA05D9">
        <w:rPr>
          <w:rFonts w:ascii="Times New Roman" w:eastAsia="Times New Roman" w:hAnsi="Times New Roman" w:cs="Times New Roman"/>
          <w:color w:val="000000"/>
          <w:sz w:val="24"/>
          <w:szCs w:val="24"/>
        </w:rPr>
        <w:t>of 2020</w:t>
      </w:r>
      <w:r w:rsidRPr="00FA05D9">
        <w:rPr>
          <w:rFonts w:ascii="Times New Roman" w:eastAsia="Times New Roman" w:hAnsi="Times New Roman" w:cs="Times New Roman"/>
          <w:color w:val="000000"/>
          <w:sz w:val="24"/>
          <w:szCs w:val="24"/>
        </w:rPr>
        <w:t xml:space="preserve"> year</w:t>
      </w:r>
      <w:r w:rsidR="000A15E4" w:rsidRPr="00FA05D9">
        <w:rPr>
          <w:rFonts w:ascii="Times New Roman" w:eastAsia="Times New Roman" w:hAnsi="Times New Roman" w:cs="Times New Roman"/>
          <w:color w:val="000000"/>
          <w:sz w:val="24"/>
          <w:szCs w:val="24"/>
        </w:rPr>
        <w:t xml:space="preserve">, in 62 </w:t>
      </w:r>
      <w:r w:rsidRPr="00FA05D9">
        <w:rPr>
          <w:rFonts w:ascii="Times New Roman" w:eastAsia="Times New Roman" w:hAnsi="Times New Roman" w:cs="Times New Roman"/>
          <w:color w:val="000000"/>
          <w:sz w:val="24"/>
          <w:szCs w:val="24"/>
        </w:rPr>
        <w:t>companies</w:t>
      </w:r>
      <w:r w:rsidR="000A15E4" w:rsidRPr="00FA05D9">
        <w:rPr>
          <w:rFonts w:ascii="Times New Roman" w:eastAsia="Times New Roman" w:hAnsi="Times New Roman" w:cs="Times New Roman"/>
          <w:color w:val="000000"/>
          <w:sz w:val="24"/>
          <w:szCs w:val="24"/>
        </w:rPr>
        <w:t>, 359 jobs were adapted and reserved for the employment of people with disabilities.</w:t>
      </w:r>
      <w:r w:rsidRPr="00FA05D9">
        <w:rPr>
          <w:rFonts w:ascii="Times New Roman" w:eastAsia="Times New Roman" w:hAnsi="Times New Roman" w:cs="Times New Roman"/>
          <w:color w:val="000000"/>
          <w:sz w:val="24"/>
          <w:szCs w:val="24"/>
        </w:rPr>
        <w:t xml:space="preserve"> In this regard, the the companies that respect the legal framework regarding job creation for persons with disabilities have access to public funds for job creation or reasonable accommodation of work place. The companies could ask the returning of 50% from the state budget, of the costs invested for job creation or adaptation for persosn with disabilities</w:t>
      </w:r>
      <w:r w:rsidR="00AE2C77" w:rsidRPr="00FA05D9">
        <w:rPr>
          <w:rFonts w:ascii="Times New Roman" w:eastAsia="Times New Roman" w:hAnsi="Times New Roman" w:cs="Times New Roman"/>
          <w:color w:val="000000"/>
          <w:sz w:val="24"/>
          <w:szCs w:val="24"/>
        </w:rPr>
        <w:t xml:space="preserve">. In 2019, only two companies benefited of support in this regard, for 2020 other six requests on behalf of companies have been approved for funding on job creation or reasonable accomodation. </w:t>
      </w:r>
      <w:r w:rsidRPr="00FA05D9">
        <w:rPr>
          <w:rFonts w:ascii="Times New Roman" w:eastAsia="Times New Roman" w:hAnsi="Times New Roman" w:cs="Times New Roman"/>
          <w:color w:val="000000"/>
          <w:sz w:val="24"/>
          <w:szCs w:val="24"/>
        </w:rPr>
        <w:t xml:space="preserve"> </w:t>
      </w:r>
    </w:p>
    <w:p w14:paraId="77130FCB" w14:textId="77777777" w:rsidR="00A35B66" w:rsidRDefault="00A35B66" w:rsidP="00A35B66">
      <w:pPr>
        <w:ind w:right="-45"/>
        <w:jc w:val="both"/>
        <w:rPr>
          <w:rFonts w:ascii="Times New Roman" w:eastAsia="Times New Roman" w:hAnsi="Times New Roman" w:cs="Times New Roman"/>
          <w:sz w:val="24"/>
          <w:szCs w:val="24"/>
        </w:rPr>
      </w:pPr>
    </w:p>
    <w:p w14:paraId="3151CCAB" w14:textId="77777777" w:rsidR="00415165" w:rsidRPr="00FA05D9" w:rsidRDefault="00415165" w:rsidP="00A35B66">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According to art. 36 of the above-mentioned Law, employers who employ unemployed people from vulnerable groups, including people with disabilities also benefit from monthly subsidies in the amount of 30% of the average monthly salary per economy for the previous year (1933.92 lei per month), during six months, for each </w:t>
      </w:r>
      <w:r w:rsidR="00456C15" w:rsidRPr="00FA05D9">
        <w:rPr>
          <w:rFonts w:ascii="Times New Roman" w:eastAsia="Times New Roman" w:hAnsi="Times New Roman" w:cs="Times New Roman"/>
          <w:sz w:val="24"/>
          <w:szCs w:val="24"/>
        </w:rPr>
        <w:t xml:space="preserve">employed person. </w:t>
      </w:r>
      <w:r w:rsidRPr="00FA05D9">
        <w:rPr>
          <w:rFonts w:ascii="Times New Roman" w:eastAsia="Times New Roman" w:hAnsi="Times New Roman" w:cs="Times New Roman"/>
          <w:sz w:val="24"/>
          <w:szCs w:val="24"/>
        </w:rPr>
        <w:t xml:space="preserve">. During 2019, through </w:t>
      </w:r>
      <w:r w:rsidR="00456C15" w:rsidRPr="00FA05D9">
        <w:rPr>
          <w:rFonts w:ascii="Times New Roman" w:eastAsia="Times New Roman" w:hAnsi="Times New Roman" w:cs="Times New Roman"/>
          <w:sz w:val="24"/>
          <w:szCs w:val="24"/>
        </w:rPr>
        <w:t>this program</w:t>
      </w:r>
      <w:r w:rsidRPr="00FA05D9">
        <w:rPr>
          <w:rFonts w:ascii="Times New Roman" w:eastAsia="Times New Roman" w:hAnsi="Times New Roman" w:cs="Times New Roman"/>
          <w:sz w:val="24"/>
          <w:szCs w:val="24"/>
        </w:rPr>
        <w:t>, 17 people with disabilities were employed</w:t>
      </w:r>
    </w:p>
    <w:p w14:paraId="2A258195" w14:textId="77777777" w:rsidR="00A35B66" w:rsidRDefault="00A35B66" w:rsidP="00A35B66">
      <w:pPr>
        <w:ind w:right="-45"/>
        <w:jc w:val="both"/>
        <w:rPr>
          <w:rFonts w:ascii="Times New Roman" w:eastAsia="Times New Roman" w:hAnsi="Times New Roman" w:cs="Times New Roman"/>
          <w:sz w:val="24"/>
          <w:szCs w:val="24"/>
        </w:rPr>
      </w:pPr>
    </w:p>
    <w:p w14:paraId="7BE8F336" w14:textId="77777777" w:rsidR="00415165" w:rsidRPr="00FA05D9" w:rsidRDefault="00415165" w:rsidP="00A35B66">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Annually, about 600 people with disabilities benefit from the services of </w:t>
      </w:r>
      <w:r w:rsidR="00456C15" w:rsidRPr="00FA05D9">
        <w:rPr>
          <w:rFonts w:ascii="Times New Roman" w:eastAsia="Times New Roman" w:hAnsi="Times New Roman" w:cs="Times New Roman"/>
          <w:sz w:val="24"/>
          <w:szCs w:val="24"/>
        </w:rPr>
        <w:t>National Labour Agency (</w:t>
      </w:r>
      <w:r w:rsidR="00BC2730" w:rsidRPr="00FA05D9">
        <w:rPr>
          <w:rFonts w:ascii="Times New Roman" w:eastAsia="Times New Roman" w:hAnsi="Times New Roman" w:cs="Times New Roman"/>
          <w:sz w:val="24"/>
          <w:szCs w:val="24"/>
        </w:rPr>
        <w:t>2017 year</w:t>
      </w:r>
      <w:r w:rsidR="00456C15" w:rsidRPr="00FA05D9">
        <w:rPr>
          <w:rFonts w:ascii="Times New Roman" w:eastAsia="Times New Roman" w:hAnsi="Times New Roman" w:cs="Times New Roman"/>
          <w:sz w:val="24"/>
          <w:szCs w:val="24"/>
        </w:rPr>
        <w:t xml:space="preserve"> – 680 persons; 2018 year - 650 persons; 2019 year – 600 persons).</w:t>
      </w:r>
      <w:r w:rsidRPr="00FA05D9">
        <w:rPr>
          <w:rFonts w:ascii="Times New Roman" w:eastAsia="Times New Roman" w:hAnsi="Times New Roman" w:cs="Times New Roman"/>
          <w:sz w:val="24"/>
          <w:szCs w:val="24"/>
        </w:rPr>
        <w:t xml:space="preserve"> </w:t>
      </w:r>
    </w:p>
    <w:p w14:paraId="32C766C3" w14:textId="77777777" w:rsidR="00A35B66" w:rsidRDefault="00A35B66" w:rsidP="00A35B66">
      <w:pPr>
        <w:ind w:right="-45"/>
        <w:jc w:val="both"/>
        <w:rPr>
          <w:rFonts w:ascii="Times New Roman" w:eastAsia="Times New Roman" w:hAnsi="Times New Roman" w:cs="Times New Roman"/>
          <w:sz w:val="24"/>
          <w:szCs w:val="24"/>
        </w:rPr>
      </w:pPr>
    </w:p>
    <w:p w14:paraId="26BE2254" w14:textId="77777777" w:rsidR="00415165" w:rsidRPr="00FA05D9" w:rsidRDefault="00415165" w:rsidP="00A35B66">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In order to facilitate </w:t>
      </w:r>
      <w:r w:rsidR="007615D9" w:rsidRPr="00FA05D9">
        <w:rPr>
          <w:rFonts w:ascii="Times New Roman" w:eastAsia="Times New Roman" w:hAnsi="Times New Roman" w:cs="Times New Roman"/>
          <w:sz w:val="24"/>
          <w:szCs w:val="24"/>
        </w:rPr>
        <w:t xml:space="preserve">inclusion </w:t>
      </w:r>
      <w:r w:rsidRPr="00FA05D9">
        <w:rPr>
          <w:rFonts w:ascii="Times New Roman" w:eastAsia="Times New Roman" w:hAnsi="Times New Roman" w:cs="Times New Roman"/>
          <w:sz w:val="24"/>
          <w:szCs w:val="24"/>
        </w:rPr>
        <w:t xml:space="preserve">into the </w:t>
      </w:r>
      <w:r w:rsidR="007615D9" w:rsidRPr="00FA05D9">
        <w:rPr>
          <w:rFonts w:ascii="Times New Roman" w:eastAsia="Times New Roman" w:hAnsi="Times New Roman" w:cs="Times New Roman"/>
          <w:sz w:val="24"/>
          <w:szCs w:val="24"/>
        </w:rPr>
        <w:t xml:space="preserve">open </w:t>
      </w:r>
      <w:r w:rsidRPr="00FA05D9">
        <w:rPr>
          <w:rFonts w:ascii="Times New Roman" w:eastAsia="Times New Roman" w:hAnsi="Times New Roman" w:cs="Times New Roman"/>
          <w:sz w:val="24"/>
          <w:szCs w:val="24"/>
        </w:rPr>
        <w:t>labor market, 31 people with disabilities attended free vocational training courses</w:t>
      </w:r>
      <w:r w:rsidR="00CA4157" w:rsidRPr="00FA05D9">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 xml:space="preserve"> 16 people with disabilities graduated qualification courses (51.6% of the total number of people with graduated disabilities), retraining courses - 13 people with disabilities (41.9%) and advanced courses - 2 people with disabilities (6,5%). Most people with disabilities who graduated vocational training courses were in the age </w:t>
      </w:r>
      <w:r w:rsidR="004177D6" w:rsidRPr="00FA05D9">
        <w:rPr>
          <w:rFonts w:ascii="Times New Roman" w:eastAsia="Times New Roman" w:hAnsi="Times New Roman" w:cs="Times New Roman"/>
          <w:sz w:val="24"/>
          <w:szCs w:val="24"/>
        </w:rPr>
        <w:t xml:space="preserve">group </w:t>
      </w:r>
      <w:r w:rsidRPr="00FA05D9">
        <w:rPr>
          <w:rFonts w:ascii="Times New Roman" w:eastAsia="Times New Roman" w:hAnsi="Times New Roman" w:cs="Times New Roman"/>
          <w:sz w:val="24"/>
          <w:szCs w:val="24"/>
        </w:rPr>
        <w:t xml:space="preserve">16-24 years (15 people). After graduating, 23 people with disabilities were placed </w:t>
      </w:r>
      <w:r w:rsidR="00BC2730" w:rsidRPr="00FA05D9">
        <w:rPr>
          <w:rFonts w:ascii="Times New Roman" w:eastAsia="Times New Roman" w:hAnsi="Times New Roman" w:cs="Times New Roman"/>
          <w:sz w:val="24"/>
          <w:szCs w:val="24"/>
        </w:rPr>
        <w:t>in open</w:t>
      </w:r>
      <w:r w:rsidR="004177D6" w:rsidRPr="00FA05D9">
        <w:rPr>
          <w:rFonts w:ascii="Times New Roman" w:eastAsia="Times New Roman" w:hAnsi="Times New Roman" w:cs="Times New Roman"/>
          <w:sz w:val="24"/>
          <w:szCs w:val="24"/>
        </w:rPr>
        <w:t xml:space="preserve"> labor market </w:t>
      </w:r>
      <w:r w:rsidRPr="00FA05D9">
        <w:rPr>
          <w:rFonts w:ascii="Times New Roman" w:eastAsia="Times New Roman" w:hAnsi="Times New Roman" w:cs="Times New Roman"/>
          <w:sz w:val="24"/>
          <w:szCs w:val="24"/>
        </w:rPr>
        <w:t xml:space="preserve">(74.2%), of </w:t>
      </w:r>
      <w:r w:rsidR="004177D6" w:rsidRPr="00FA05D9">
        <w:rPr>
          <w:rFonts w:ascii="Times New Roman" w:eastAsia="Times New Roman" w:hAnsi="Times New Roman" w:cs="Times New Roman"/>
          <w:sz w:val="24"/>
          <w:szCs w:val="24"/>
        </w:rPr>
        <w:t xml:space="preserve">them </w:t>
      </w:r>
      <w:r w:rsidRPr="00FA05D9">
        <w:rPr>
          <w:rFonts w:ascii="Times New Roman" w:eastAsia="Times New Roman" w:hAnsi="Times New Roman" w:cs="Times New Roman"/>
          <w:sz w:val="24"/>
          <w:szCs w:val="24"/>
        </w:rPr>
        <w:t>10 people were self-employed.</w:t>
      </w:r>
    </w:p>
    <w:p w14:paraId="6737C209" w14:textId="77777777" w:rsidR="00A35B66" w:rsidRDefault="00A35B66" w:rsidP="00A35B66">
      <w:pPr>
        <w:ind w:right="-45"/>
        <w:jc w:val="both"/>
        <w:rPr>
          <w:rFonts w:ascii="Times New Roman" w:eastAsia="Times New Roman" w:hAnsi="Times New Roman" w:cs="Times New Roman"/>
          <w:sz w:val="24"/>
          <w:szCs w:val="24"/>
        </w:rPr>
      </w:pPr>
    </w:p>
    <w:p w14:paraId="611BC515" w14:textId="77777777" w:rsidR="00415165" w:rsidRPr="00FA05D9" w:rsidRDefault="00415165" w:rsidP="00A35B66">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lastRenderedPageBreak/>
        <w:t>As</w:t>
      </w:r>
      <w:r w:rsidR="00A35B66">
        <w:rPr>
          <w:rFonts w:ascii="Times New Roman" w:eastAsia="Times New Roman" w:hAnsi="Times New Roman" w:cs="Times New Roman"/>
          <w:sz w:val="24"/>
          <w:szCs w:val="24"/>
        </w:rPr>
        <w:t xml:space="preserve"> a</w:t>
      </w:r>
      <w:r w:rsidRPr="00FA05D9">
        <w:rPr>
          <w:rFonts w:ascii="Times New Roman" w:eastAsia="Times New Roman" w:hAnsi="Times New Roman" w:cs="Times New Roman"/>
          <w:sz w:val="24"/>
          <w:szCs w:val="24"/>
        </w:rPr>
        <w:t xml:space="preserve"> result of the </w:t>
      </w:r>
      <w:r w:rsidR="007615D9" w:rsidRPr="00FA05D9">
        <w:rPr>
          <w:rFonts w:ascii="Times New Roman" w:eastAsia="Times New Roman" w:hAnsi="Times New Roman" w:cs="Times New Roman"/>
          <w:sz w:val="24"/>
          <w:szCs w:val="24"/>
        </w:rPr>
        <w:t>job mediation services</w:t>
      </w:r>
      <w:r w:rsidRPr="00FA05D9">
        <w:rPr>
          <w:rFonts w:ascii="Times New Roman" w:eastAsia="Times New Roman" w:hAnsi="Times New Roman" w:cs="Times New Roman"/>
          <w:sz w:val="24"/>
          <w:szCs w:val="24"/>
        </w:rPr>
        <w:t xml:space="preserve">, 200 people with disabilities were </w:t>
      </w:r>
      <w:r w:rsidR="007615D9" w:rsidRPr="00FA05D9">
        <w:rPr>
          <w:rFonts w:ascii="Times New Roman" w:eastAsia="Times New Roman" w:hAnsi="Times New Roman" w:cs="Times New Roman"/>
          <w:sz w:val="24"/>
          <w:szCs w:val="24"/>
        </w:rPr>
        <w:t>integrated in open labor market</w:t>
      </w:r>
      <w:r w:rsidRPr="00FA05D9">
        <w:rPr>
          <w:rFonts w:ascii="Times New Roman" w:eastAsia="Times New Roman" w:hAnsi="Times New Roman" w:cs="Times New Roman"/>
          <w:sz w:val="24"/>
          <w:szCs w:val="24"/>
        </w:rPr>
        <w:t xml:space="preserve"> (33.3% of the </w:t>
      </w:r>
      <w:r w:rsidR="007615D9" w:rsidRPr="00FA05D9">
        <w:rPr>
          <w:rFonts w:ascii="Times New Roman" w:eastAsia="Times New Roman" w:hAnsi="Times New Roman" w:cs="Times New Roman"/>
          <w:sz w:val="24"/>
          <w:szCs w:val="24"/>
        </w:rPr>
        <w:t xml:space="preserve">total number </w:t>
      </w:r>
      <w:r w:rsidRPr="00FA05D9">
        <w:rPr>
          <w:rFonts w:ascii="Times New Roman" w:eastAsia="Times New Roman" w:hAnsi="Times New Roman" w:cs="Times New Roman"/>
          <w:sz w:val="24"/>
          <w:szCs w:val="24"/>
        </w:rPr>
        <w:t xml:space="preserve"> registered </w:t>
      </w:r>
      <w:r w:rsidR="007615D9" w:rsidRPr="00FA05D9">
        <w:rPr>
          <w:rFonts w:ascii="Times New Roman" w:eastAsia="Times New Roman" w:hAnsi="Times New Roman" w:cs="Times New Roman"/>
          <w:sz w:val="24"/>
          <w:szCs w:val="24"/>
        </w:rPr>
        <w:t xml:space="preserve">persons with </w:t>
      </w:r>
      <w:r w:rsidRPr="00FA05D9">
        <w:rPr>
          <w:rFonts w:ascii="Times New Roman" w:eastAsia="Times New Roman" w:hAnsi="Times New Roman" w:cs="Times New Roman"/>
          <w:sz w:val="24"/>
          <w:szCs w:val="24"/>
        </w:rPr>
        <w:t xml:space="preserve">disabilities), of </w:t>
      </w:r>
      <w:r w:rsidR="007615D9" w:rsidRPr="00FA05D9">
        <w:rPr>
          <w:rFonts w:ascii="Times New Roman" w:eastAsia="Times New Roman" w:hAnsi="Times New Roman" w:cs="Times New Roman"/>
          <w:sz w:val="24"/>
          <w:szCs w:val="24"/>
        </w:rPr>
        <w:t xml:space="preserve">them </w:t>
      </w:r>
      <w:r w:rsidRPr="00FA05D9">
        <w:rPr>
          <w:rFonts w:ascii="Times New Roman" w:eastAsia="Times New Roman" w:hAnsi="Times New Roman" w:cs="Times New Roman"/>
          <w:sz w:val="24"/>
          <w:szCs w:val="24"/>
        </w:rPr>
        <w:t>97 women</w:t>
      </w:r>
      <w:r w:rsidR="007615D9" w:rsidRPr="00FA05D9">
        <w:rPr>
          <w:rFonts w:ascii="Times New Roman" w:eastAsia="Times New Roman" w:hAnsi="Times New Roman" w:cs="Times New Roman"/>
          <w:sz w:val="24"/>
          <w:szCs w:val="24"/>
        </w:rPr>
        <w:t xml:space="preserve"> with disabilites</w:t>
      </w:r>
      <w:r w:rsidRPr="00FA05D9">
        <w:rPr>
          <w:rFonts w:ascii="Times New Roman" w:eastAsia="Times New Roman" w:hAnsi="Times New Roman" w:cs="Times New Roman"/>
          <w:sz w:val="24"/>
          <w:szCs w:val="24"/>
        </w:rPr>
        <w:t>.</w:t>
      </w:r>
    </w:p>
    <w:p w14:paraId="0164B377" w14:textId="77777777" w:rsidR="00A35B66" w:rsidRDefault="00A35B66" w:rsidP="00A35B66">
      <w:pPr>
        <w:jc w:val="both"/>
        <w:rPr>
          <w:rFonts w:ascii="Times New Roman" w:eastAsia="Times New Roman" w:hAnsi="Times New Roman" w:cs="Times New Roman"/>
          <w:sz w:val="24"/>
          <w:szCs w:val="24"/>
        </w:rPr>
      </w:pPr>
    </w:p>
    <w:p w14:paraId="0F4580E0" w14:textId="77777777" w:rsidR="00415165" w:rsidRPr="00FA05D9" w:rsidRDefault="00B00CCE"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During the reporting period, the </w:t>
      </w:r>
      <w:r w:rsidR="00415165" w:rsidRPr="00FA05D9">
        <w:rPr>
          <w:rFonts w:ascii="Times New Roman" w:eastAsia="Times New Roman" w:hAnsi="Times New Roman" w:cs="Times New Roman"/>
          <w:sz w:val="24"/>
          <w:szCs w:val="24"/>
        </w:rPr>
        <w:t xml:space="preserve"> Law no. 105/2018 on </w:t>
      </w:r>
      <w:r w:rsidRPr="00FA05D9">
        <w:rPr>
          <w:rFonts w:ascii="Times New Roman" w:eastAsia="Times New Roman" w:hAnsi="Times New Roman" w:cs="Times New Roman"/>
          <w:sz w:val="24"/>
          <w:szCs w:val="24"/>
        </w:rPr>
        <w:t>employment was improved by integrating the the</w:t>
      </w:r>
      <w:r w:rsidR="00415165" w:rsidRPr="00FA05D9">
        <w:rPr>
          <w:rFonts w:ascii="Times New Roman" w:eastAsia="Times New Roman" w:hAnsi="Times New Roman" w:cs="Times New Roman"/>
          <w:sz w:val="24"/>
          <w:szCs w:val="24"/>
        </w:rPr>
        <w:t xml:space="preserve"> new employment measures, addressed to vulnerable groups</w:t>
      </w:r>
      <w:r w:rsidRPr="00FA05D9">
        <w:rPr>
          <w:rFonts w:ascii="Times New Roman" w:eastAsia="Times New Roman" w:hAnsi="Times New Roman" w:cs="Times New Roman"/>
          <w:sz w:val="24"/>
          <w:szCs w:val="24"/>
        </w:rPr>
        <w:t>, including persons with disabilites</w:t>
      </w:r>
      <w:r w:rsidR="00415165" w:rsidRPr="00FA05D9">
        <w:rPr>
          <w:rFonts w:ascii="Times New Roman" w:eastAsia="Times New Roman" w:hAnsi="Times New Roman" w:cs="Times New Roman"/>
          <w:sz w:val="24"/>
          <w:szCs w:val="24"/>
        </w:rPr>
        <w:t xml:space="preserve"> on the labor market, such as: </w:t>
      </w:r>
      <w:r w:rsidRPr="00FA05D9">
        <w:rPr>
          <w:rFonts w:ascii="Times New Roman" w:eastAsia="Times New Roman" w:hAnsi="Times New Roman" w:cs="Times New Roman"/>
          <w:sz w:val="24"/>
          <w:szCs w:val="24"/>
        </w:rPr>
        <w:t>supported</w:t>
      </w:r>
      <w:r w:rsidR="00415165" w:rsidRPr="00FA05D9">
        <w:rPr>
          <w:rFonts w:ascii="Times New Roman" w:eastAsia="Times New Roman" w:hAnsi="Times New Roman" w:cs="Times New Roman"/>
          <w:sz w:val="24"/>
          <w:szCs w:val="24"/>
        </w:rPr>
        <w:t xml:space="preserve"> employment and </w:t>
      </w:r>
      <w:r w:rsidRPr="00FA05D9">
        <w:rPr>
          <w:rFonts w:ascii="Times New Roman" w:eastAsia="Times New Roman" w:hAnsi="Times New Roman" w:cs="Times New Roman"/>
          <w:sz w:val="24"/>
          <w:szCs w:val="24"/>
        </w:rPr>
        <w:t xml:space="preserve">resanable accommodation based </w:t>
      </w:r>
      <w:r w:rsidR="00415165"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on </w:t>
      </w:r>
      <w:r w:rsidR="00415165" w:rsidRPr="00FA05D9">
        <w:rPr>
          <w:rFonts w:ascii="Times New Roman" w:eastAsia="Times New Roman" w:hAnsi="Times New Roman" w:cs="Times New Roman"/>
          <w:sz w:val="24"/>
          <w:szCs w:val="24"/>
        </w:rPr>
        <w:t>the needs of the person</w:t>
      </w:r>
      <w:r w:rsidRPr="00FA05D9">
        <w:rPr>
          <w:rFonts w:ascii="Times New Roman" w:eastAsia="Times New Roman" w:hAnsi="Times New Roman" w:cs="Times New Roman"/>
          <w:sz w:val="24"/>
          <w:szCs w:val="24"/>
        </w:rPr>
        <w:t xml:space="preserve"> and </w:t>
      </w:r>
      <w:r w:rsidR="00415165" w:rsidRPr="00FA05D9">
        <w:rPr>
          <w:rFonts w:ascii="Times New Roman" w:eastAsia="Times New Roman" w:hAnsi="Times New Roman" w:cs="Times New Roman"/>
          <w:sz w:val="24"/>
          <w:szCs w:val="24"/>
        </w:rPr>
        <w:t xml:space="preserve"> professional rehabilitation.</w:t>
      </w:r>
    </w:p>
    <w:p w14:paraId="786DBE08" w14:textId="77777777" w:rsidR="00A35B66" w:rsidRDefault="00A35B66" w:rsidP="00A35B66">
      <w:pPr>
        <w:jc w:val="both"/>
        <w:rPr>
          <w:rFonts w:ascii="Times New Roman" w:eastAsia="Times New Roman" w:hAnsi="Times New Roman" w:cs="Times New Roman"/>
          <w:sz w:val="24"/>
          <w:szCs w:val="24"/>
        </w:rPr>
      </w:pPr>
    </w:p>
    <w:p w14:paraId="25202824" w14:textId="77777777" w:rsidR="00415165" w:rsidRPr="00FA05D9" w:rsidRDefault="00415165"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Vocational rehabilitation is provided within the specialized vocational rehabilitation institutions and centers, in </w:t>
      </w:r>
      <w:r w:rsidR="00B00CCE" w:rsidRPr="00FA05D9">
        <w:rPr>
          <w:rFonts w:ascii="Times New Roman" w:eastAsia="Times New Roman" w:hAnsi="Times New Roman" w:cs="Times New Roman"/>
          <w:sz w:val="24"/>
          <w:szCs w:val="24"/>
        </w:rPr>
        <w:t xml:space="preserve">compliance </w:t>
      </w:r>
      <w:r w:rsidRPr="00FA05D9">
        <w:rPr>
          <w:rFonts w:ascii="Times New Roman" w:eastAsia="Times New Roman" w:hAnsi="Times New Roman" w:cs="Times New Roman"/>
          <w:sz w:val="24"/>
          <w:szCs w:val="24"/>
        </w:rPr>
        <w:t xml:space="preserve">with the recommendations contained in the Individual Rehabilitation and Social Inclusion Program. </w:t>
      </w:r>
      <w:r w:rsidR="00B00CCE" w:rsidRPr="00FA05D9">
        <w:rPr>
          <w:rFonts w:ascii="Times New Roman" w:eastAsia="Times New Roman" w:hAnsi="Times New Roman" w:cs="Times New Roman"/>
          <w:sz w:val="24"/>
          <w:szCs w:val="24"/>
        </w:rPr>
        <w:t xml:space="preserve">In </w:t>
      </w:r>
      <w:r w:rsidRPr="00FA05D9">
        <w:rPr>
          <w:rFonts w:ascii="Times New Roman" w:eastAsia="Times New Roman" w:hAnsi="Times New Roman" w:cs="Times New Roman"/>
          <w:sz w:val="24"/>
          <w:szCs w:val="24"/>
        </w:rPr>
        <w:t xml:space="preserve">2019, 16 people with </w:t>
      </w:r>
      <w:r w:rsidR="00B00CCE" w:rsidRPr="00FA05D9">
        <w:rPr>
          <w:rFonts w:ascii="Times New Roman" w:eastAsia="Times New Roman" w:hAnsi="Times New Roman" w:cs="Times New Roman"/>
          <w:sz w:val="24"/>
          <w:szCs w:val="24"/>
        </w:rPr>
        <w:t xml:space="preserve">physical </w:t>
      </w:r>
      <w:r w:rsidRPr="00FA05D9">
        <w:rPr>
          <w:rFonts w:ascii="Times New Roman" w:eastAsia="Times New Roman" w:hAnsi="Times New Roman" w:cs="Times New Roman"/>
          <w:sz w:val="24"/>
          <w:szCs w:val="24"/>
        </w:rPr>
        <w:t xml:space="preserve">disabilities benefited </w:t>
      </w:r>
      <w:r w:rsidR="00B00CCE" w:rsidRPr="00FA05D9">
        <w:rPr>
          <w:rFonts w:ascii="Times New Roman" w:eastAsia="Times New Roman" w:hAnsi="Times New Roman" w:cs="Times New Roman"/>
          <w:sz w:val="24"/>
          <w:szCs w:val="24"/>
        </w:rPr>
        <w:t xml:space="preserve">of </w:t>
      </w:r>
      <w:r w:rsidRPr="00FA05D9">
        <w:rPr>
          <w:rFonts w:ascii="Times New Roman" w:eastAsia="Times New Roman" w:hAnsi="Times New Roman" w:cs="Times New Roman"/>
          <w:sz w:val="24"/>
          <w:szCs w:val="24"/>
        </w:rPr>
        <w:t xml:space="preserve">professional rehabilitation services, of </w:t>
      </w:r>
      <w:r w:rsidR="00B00CCE" w:rsidRPr="00FA05D9">
        <w:rPr>
          <w:rFonts w:ascii="Times New Roman" w:eastAsia="Times New Roman" w:hAnsi="Times New Roman" w:cs="Times New Roman"/>
          <w:sz w:val="24"/>
          <w:szCs w:val="24"/>
        </w:rPr>
        <w:t xml:space="preserve">them six </w:t>
      </w:r>
      <w:r w:rsidRPr="00FA05D9">
        <w:rPr>
          <w:rFonts w:ascii="Times New Roman" w:eastAsia="Times New Roman" w:hAnsi="Times New Roman" w:cs="Times New Roman"/>
          <w:sz w:val="24"/>
          <w:szCs w:val="24"/>
        </w:rPr>
        <w:t>women</w:t>
      </w:r>
      <w:r w:rsidR="00B00CCE" w:rsidRPr="00FA05D9">
        <w:rPr>
          <w:rFonts w:ascii="Times New Roman" w:eastAsia="Times New Roman" w:hAnsi="Times New Roman" w:cs="Times New Roman"/>
          <w:sz w:val="24"/>
          <w:szCs w:val="24"/>
        </w:rPr>
        <w:t xml:space="preserve"> with disabilities</w:t>
      </w:r>
      <w:r w:rsidRPr="00FA05D9">
        <w:rPr>
          <w:rFonts w:ascii="Times New Roman" w:eastAsia="Times New Roman" w:hAnsi="Times New Roman" w:cs="Times New Roman"/>
          <w:sz w:val="24"/>
          <w:szCs w:val="24"/>
        </w:rPr>
        <w:t>.</w:t>
      </w:r>
    </w:p>
    <w:p w14:paraId="5DB0A63F" w14:textId="77777777" w:rsidR="00A35B66" w:rsidRDefault="00A35B66" w:rsidP="00A35B66">
      <w:pPr>
        <w:jc w:val="both"/>
        <w:rPr>
          <w:rFonts w:ascii="Times New Roman" w:eastAsia="Times New Roman" w:hAnsi="Times New Roman" w:cs="Times New Roman"/>
          <w:sz w:val="24"/>
          <w:szCs w:val="24"/>
        </w:rPr>
      </w:pPr>
    </w:p>
    <w:p w14:paraId="5CE6AF6D" w14:textId="77777777" w:rsidR="00415165" w:rsidRPr="00FA05D9" w:rsidRDefault="00A36D88"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S</w:t>
      </w:r>
      <w:r w:rsidR="00415165" w:rsidRPr="00FA05D9">
        <w:rPr>
          <w:rFonts w:ascii="Times New Roman" w:eastAsia="Times New Roman" w:hAnsi="Times New Roman" w:cs="Times New Roman"/>
          <w:sz w:val="24"/>
          <w:szCs w:val="24"/>
        </w:rPr>
        <w:t>tarting with 2018, AOPD monitored the implementation of the National Employment Strategy at central and local level, thus increasing the degree of implementation of the results and consolidating the partners for better results.</w:t>
      </w:r>
    </w:p>
    <w:p w14:paraId="18E4E20F" w14:textId="77777777" w:rsidR="00367062" w:rsidRPr="00FA05D9" w:rsidRDefault="00F6683A" w:rsidP="003D083A">
      <w:pPr>
        <w:jc w:val="both"/>
        <w:rPr>
          <w:rFonts w:ascii="Times New Roman" w:eastAsia="Times New Roman" w:hAnsi="Times New Roman" w:cs="Times New Roman"/>
          <w:bCs/>
          <w:sz w:val="24"/>
          <w:szCs w:val="24"/>
        </w:rPr>
      </w:pPr>
      <w:hyperlink r:id="rId29" w:history="1">
        <w:r w:rsidR="00E73CDF" w:rsidRPr="00FA05D9">
          <w:rPr>
            <w:rStyle w:val="Hyperlink"/>
            <w:rFonts w:ascii="Times New Roman" w:eastAsia="Times New Roman" w:hAnsi="Times New Roman" w:cs="Times New Roman"/>
            <w:bCs/>
            <w:sz w:val="24"/>
            <w:szCs w:val="24"/>
          </w:rPr>
          <w:t>http://incluziune.md/ro/wp-content/uploads/2020/01/Raport-monitorizare-SNOFM-2018.pdf</w:t>
        </w:r>
      </w:hyperlink>
      <w:r w:rsidR="00367062" w:rsidRPr="00FA05D9">
        <w:rPr>
          <w:rFonts w:ascii="Times New Roman" w:eastAsia="Times New Roman" w:hAnsi="Times New Roman" w:cs="Times New Roman"/>
          <w:bCs/>
          <w:sz w:val="24"/>
          <w:szCs w:val="24"/>
        </w:rPr>
        <w:t xml:space="preserve">   </w:t>
      </w:r>
    </w:p>
    <w:p w14:paraId="1FC11DC9" w14:textId="77777777" w:rsidR="00010F23" w:rsidRPr="00FA05D9" w:rsidRDefault="00F6683A" w:rsidP="005137B6">
      <w:pPr>
        <w:pBdr>
          <w:top w:val="nil"/>
          <w:left w:val="nil"/>
          <w:bottom w:val="nil"/>
          <w:right w:val="nil"/>
          <w:between w:val="nil"/>
        </w:pBdr>
        <w:jc w:val="both"/>
        <w:rPr>
          <w:rFonts w:ascii="Times New Roman" w:eastAsia="Times New Roman" w:hAnsi="Times New Roman" w:cs="Times New Roman"/>
          <w:bCs/>
          <w:sz w:val="24"/>
          <w:szCs w:val="24"/>
        </w:rPr>
      </w:pPr>
      <w:hyperlink r:id="rId30" w:history="1">
        <w:r w:rsidR="00A91F1B" w:rsidRPr="00FA05D9">
          <w:rPr>
            <w:rStyle w:val="Hyperlink"/>
            <w:rFonts w:ascii="Times New Roman" w:eastAsia="Times New Roman" w:hAnsi="Times New Roman" w:cs="Times New Roman"/>
            <w:bCs/>
            <w:sz w:val="24"/>
            <w:szCs w:val="24"/>
          </w:rPr>
          <w:t>https://www.facebook.com/permalink.php?story_fbid=1883503038463167&amp;id=130654290414726</w:t>
        </w:r>
      </w:hyperlink>
    </w:p>
    <w:p w14:paraId="4EA074AC" w14:textId="77777777" w:rsidR="006671A8" w:rsidRPr="00FA05D9" w:rsidRDefault="00010F23" w:rsidP="00BC2730">
      <w:pPr>
        <w:pStyle w:val="Heading2"/>
        <w:ind w:firstLine="360"/>
        <w:rPr>
          <w:rFonts w:ascii="Times New Roman" w:hAnsi="Times New Roman" w:cs="Times New Roman"/>
          <w:b/>
          <w:sz w:val="24"/>
          <w:szCs w:val="24"/>
        </w:rPr>
      </w:pPr>
      <w:bookmarkStart w:id="30" w:name="_Toc59132255"/>
      <w:r w:rsidRPr="00FA05D9">
        <w:rPr>
          <w:rFonts w:ascii="Times New Roman" w:hAnsi="Times New Roman" w:cs="Times New Roman"/>
          <w:b/>
          <w:sz w:val="24"/>
          <w:szCs w:val="24"/>
        </w:rPr>
        <w:t>Artic</w:t>
      </w:r>
      <w:r w:rsidR="00415165" w:rsidRPr="00FA05D9">
        <w:rPr>
          <w:rFonts w:ascii="Times New Roman" w:hAnsi="Times New Roman" w:cs="Times New Roman"/>
          <w:b/>
          <w:sz w:val="24"/>
          <w:szCs w:val="24"/>
        </w:rPr>
        <w:t xml:space="preserve">le </w:t>
      </w:r>
      <w:r w:rsidRPr="00FA05D9">
        <w:rPr>
          <w:rFonts w:ascii="Times New Roman" w:hAnsi="Times New Roman" w:cs="Times New Roman"/>
          <w:b/>
          <w:sz w:val="24"/>
          <w:szCs w:val="24"/>
        </w:rPr>
        <w:t xml:space="preserve">28. </w:t>
      </w:r>
      <w:r w:rsidR="00415165" w:rsidRPr="00FA05D9">
        <w:rPr>
          <w:rFonts w:ascii="Times New Roman" w:hAnsi="Times New Roman" w:cs="Times New Roman"/>
          <w:b/>
          <w:sz w:val="24"/>
          <w:szCs w:val="24"/>
        </w:rPr>
        <w:t>Adequate living standards and social protection</w:t>
      </w:r>
      <w:bookmarkEnd w:id="30"/>
      <w:r w:rsidR="00415165" w:rsidRPr="00FA05D9">
        <w:rPr>
          <w:rFonts w:ascii="Times New Roman" w:hAnsi="Times New Roman" w:cs="Times New Roman"/>
          <w:b/>
          <w:sz w:val="24"/>
          <w:szCs w:val="24"/>
          <w:highlight w:val="cyan"/>
        </w:rPr>
        <w:t xml:space="preserve"> </w:t>
      </w:r>
    </w:p>
    <w:p w14:paraId="7CA8BD5A" w14:textId="77777777" w:rsidR="00E2642A" w:rsidRPr="00FA05D9" w:rsidRDefault="00E2642A" w:rsidP="00A35B6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According to the provisions of the legislation in force, persons with disabilities, including children with disabilities, as the case may be, members of their families, benefit from social protection measures in the form of social benefits, including: state pension or social allowance, state financial support, compensation for transport services, as appropriate, care allowance, accompaniment and supervision, social assistance and assistance for the cold period of the year, as well as various types of social services.</w:t>
      </w:r>
    </w:p>
    <w:p w14:paraId="707521D9" w14:textId="77777777" w:rsidR="00A35B66" w:rsidRDefault="00A35B66" w:rsidP="00A35B66">
      <w:pPr>
        <w:pBdr>
          <w:top w:val="nil"/>
          <w:left w:val="nil"/>
          <w:bottom w:val="nil"/>
          <w:right w:val="nil"/>
          <w:between w:val="nil"/>
        </w:pBdr>
        <w:tabs>
          <w:tab w:val="left" w:pos="540"/>
        </w:tabs>
        <w:ind w:right="-45"/>
        <w:jc w:val="both"/>
        <w:rPr>
          <w:rFonts w:ascii="Times New Roman" w:eastAsia="Times New Roman" w:hAnsi="Times New Roman" w:cs="Times New Roman"/>
          <w:i/>
          <w:color w:val="000000"/>
          <w:sz w:val="24"/>
          <w:szCs w:val="24"/>
          <w:u w:val="single"/>
        </w:rPr>
      </w:pPr>
    </w:p>
    <w:p w14:paraId="58A08149" w14:textId="77777777" w:rsidR="00E2642A" w:rsidRPr="00FA05D9" w:rsidRDefault="00E2642A" w:rsidP="00A35B66">
      <w:pPr>
        <w:pBdr>
          <w:top w:val="nil"/>
          <w:left w:val="nil"/>
          <w:bottom w:val="nil"/>
          <w:right w:val="nil"/>
          <w:between w:val="nil"/>
        </w:pBdr>
        <w:tabs>
          <w:tab w:val="left" w:pos="540"/>
        </w:tabs>
        <w:ind w:right="-45"/>
        <w:jc w:val="both"/>
        <w:rPr>
          <w:rFonts w:ascii="Times New Roman" w:eastAsia="Times New Roman" w:hAnsi="Times New Roman" w:cs="Times New Roman"/>
          <w:i/>
          <w:color w:val="000000"/>
          <w:sz w:val="24"/>
          <w:szCs w:val="24"/>
          <w:u w:val="single"/>
        </w:rPr>
      </w:pPr>
      <w:r w:rsidRPr="00FA05D9">
        <w:rPr>
          <w:rFonts w:ascii="Times New Roman" w:eastAsia="Times New Roman" w:hAnsi="Times New Roman" w:cs="Times New Roman"/>
          <w:i/>
          <w:color w:val="000000"/>
          <w:sz w:val="24"/>
          <w:szCs w:val="24"/>
          <w:u w:val="single"/>
        </w:rPr>
        <w:t>With reference to recommendation 51 letter (a) to (d) of the Committee's concluding observations, we inform the following:</w:t>
      </w:r>
    </w:p>
    <w:p w14:paraId="208CA650" w14:textId="77777777" w:rsidR="006671A8" w:rsidRPr="00FA05D9" w:rsidRDefault="00010F23" w:rsidP="00A35B6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1. </w:t>
      </w:r>
      <w:r w:rsidR="00981226" w:rsidRPr="00FA05D9">
        <w:rPr>
          <w:rFonts w:ascii="Times New Roman" w:eastAsia="Times New Roman" w:hAnsi="Times New Roman" w:cs="Times New Roman"/>
          <w:color w:val="000000"/>
          <w:sz w:val="24"/>
          <w:szCs w:val="24"/>
        </w:rPr>
        <w:t xml:space="preserve">Social benefits  </w:t>
      </w:r>
    </w:p>
    <w:p w14:paraId="4ED507E7" w14:textId="77777777" w:rsidR="006671A8" w:rsidRPr="00FA05D9" w:rsidRDefault="00010F23" w:rsidP="00A35B66">
      <w:pPr>
        <w:pBdr>
          <w:top w:val="nil"/>
          <w:left w:val="nil"/>
          <w:bottom w:val="nil"/>
          <w:right w:val="nil"/>
          <w:between w:val="nil"/>
        </w:pBdr>
        <w:jc w:val="both"/>
        <w:rPr>
          <w:rFonts w:ascii="Times New Roman" w:eastAsia="Times New Roman" w:hAnsi="Times New Roman" w:cs="Times New Roman"/>
          <w:i/>
          <w:color w:val="000000"/>
          <w:sz w:val="24"/>
          <w:szCs w:val="24"/>
          <w:highlight w:val="white"/>
        </w:rPr>
      </w:pPr>
      <w:r w:rsidRPr="00FA05D9">
        <w:rPr>
          <w:rFonts w:ascii="Times New Roman" w:eastAsia="Times New Roman" w:hAnsi="Times New Roman" w:cs="Times New Roman"/>
          <w:i/>
          <w:color w:val="000000"/>
          <w:sz w:val="24"/>
          <w:szCs w:val="24"/>
        </w:rPr>
        <w:t xml:space="preserve">1.1. </w:t>
      </w:r>
      <w:r w:rsidR="00981226" w:rsidRPr="00FA05D9">
        <w:rPr>
          <w:rFonts w:ascii="Times New Roman" w:eastAsia="Times New Roman" w:hAnsi="Times New Roman" w:cs="Times New Roman"/>
          <w:i/>
          <w:color w:val="000000"/>
          <w:sz w:val="24"/>
          <w:szCs w:val="24"/>
        </w:rPr>
        <w:t>Disability pensions</w:t>
      </w:r>
    </w:p>
    <w:p w14:paraId="5D9D15A3" w14:textId="77777777" w:rsidR="00A35B66" w:rsidRDefault="00A35B66" w:rsidP="00A35B66">
      <w:pPr>
        <w:pBdr>
          <w:top w:val="nil"/>
          <w:left w:val="nil"/>
          <w:bottom w:val="nil"/>
          <w:right w:val="nil"/>
          <w:between w:val="nil"/>
        </w:pBdr>
        <w:jc w:val="both"/>
        <w:rPr>
          <w:rFonts w:ascii="Times New Roman" w:eastAsia="Times New Roman" w:hAnsi="Times New Roman" w:cs="Times New Roman"/>
          <w:color w:val="000000"/>
          <w:sz w:val="24"/>
          <w:szCs w:val="24"/>
        </w:rPr>
      </w:pPr>
    </w:p>
    <w:p w14:paraId="6E53FD8E" w14:textId="77777777" w:rsidR="00C162D5" w:rsidRPr="00FA05D9" w:rsidRDefault="00C162D5" w:rsidP="00A35B6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In accordance with the provisions of Law no. 156/1998 on the public pension system, the person in a degree of disability caused by a common illness benefits from a disability pension if he meets the conditions of the contribution period, in relation to the age at the date of the disability</w:t>
      </w:r>
      <w:r w:rsidR="004B67FB" w:rsidRPr="00FA05D9">
        <w:rPr>
          <w:rFonts w:ascii="Times New Roman" w:eastAsia="Times New Roman" w:hAnsi="Times New Roman" w:cs="Times New Roman"/>
          <w:color w:val="000000"/>
          <w:sz w:val="24"/>
          <w:szCs w:val="24"/>
        </w:rPr>
        <w:t>’determination</w:t>
      </w:r>
      <w:r w:rsidRPr="00FA05D9">
        <w:rPr>
          <w:rFonts w:ascii="Times New Roman" w:eastAsia="Times New Roman" w:hAnsi="Times New Roman" w:cs="Times New Roman"/>
          <w:color w:val="000000"/>
          <w:sz w:val="24"/>
          <w:szCs w:val="24"/>
        </w:rPr>
        <w:t>. The amount of the disability pension depends on the salary of the person from whom the social insurance contributions were calculated, the degree of disability and the contribution period.</w:t>
      </w:r>
    </w:p>
    <w:p w14:paraId="27332DA5" w14:textId="77777777" w:rsidR="00C162D5" w:rsidRPr="00FA05D9" w:rsidRDefault="00C162D5" w:rsidP="00A35B6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Starting with 2020, the indexation takes place twice a year, on April  and October. About 121</w:t>
      </w:r>
      <w:r w:rsidR="00447DDB"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000 people benefit from disability pensions. The average disability pension </w:t>
      </w:r>
      <w:r w:rsidR="00282BB9" w:rsidRPr="00FA05D9">
        <w:rPr>
          <w:rFonts w:ascii="Times New Roman" w:eastAsia="Times New Roman" w:hAnsi="Times New Roman" w:cs="Times New Roman"/>
          <w:color w:val="000000"/>
          <w:sz w:val="24"/>
          <w:szCs w:val="24"/>
        </w:rPr>
        <w:t xml:space="preserve">of persons with disabilities </w:t>
      </w:r>
      <w:r w:rsidRPr="00FA05D9">
        <w:rPr>
          <w:rFonts w:ascii="Times New Roman" w:eastAsia="Times New Roman" w:hAnsi="Times New Roman" w:cs="Times New Roman"/>
          <w:color w:val="000000"/>
          <w:sz w:val="24"/>
          <w:szCs w:val="24"/>
        </w:rPr>
        <w:t xml:space="preserve">is about 1500 lei, </w:t>
      </w:r>
      <w:r w:rsidR="004B67FB" w:rsidRPr="00FA05D9">
        <w:rPr>
          <w:rFonts w:ascii="Times New Roman" w:eastAsia="Times New Roman" w:hAnsi="Times New Roman" w:cs="Times New Roman"/>
          <w:color w:val="000000"/>
          <w:sz w:val="24"/>
          <w:szCs w:val="24"/>
        </w:rPr>
        <w:t xml:space="preserve">compare with </w:t>
      </w:r>
      <w:r w:rsidRPr="00FA05D9">
        <w:rPr>
          <w:rFonts w:ascii="Times New Roman" w:eastAsia="Times New Roman" w:hAnsi="Times New Roman" w:cs="Times New Roman"/>
          <w:color w:val="000000"/>
          <w:sz w:val="24"/>
          <w:szCs w:val="24"/>
        </w:rPr>
        <w:t xml:space="preserve">the average pension </w:t>
      </w:r>
      <w:r w:rsidR="004B67FB" w:rsidRPr="00FA05D9">
        <w:rPr>
          <w:rFonts w:ascii="Times New Roman" w:eastAsia="Times New Roman" w:hAnsi="Times New Roman" w:cs="Times New Roman"/>
          <w:color w:val="000000"/>
          <w:sz w:val="24"/>
          <w:szCs w:val="24"/>
        </w:rPr>
        <w:t xml:space="preserve">of the general </w:t>
      </w:r>
      <w:r w:rsidR="00BC2730" w:rsidRPr="00FA05D9">
        <w:rPr>
          <w:rFonts w:ascii="Times New Roman" w:eastAsia="Times New Roman" w:hAnsi="Times New Roman" w:cs="Times New Roman"/>
          <w:color w:val="000000"/>
          <w:sz w:val="24"/>
          <w:szCs w:val="24"/>
        </w:rPr>
        <w:t>population about</w:t>
      </w:r>
      <w:r w:rsidRPr="00FA05D9">
        <w:rPr>
          <w:rFonts w:ascii="Times New Roman" w:eastAsia="Times New Roman" w:hAnsi="Times New Roman" w:cs="Times New Roman"/>
          <w:color w:val="000000"/>
          <w:sz w:val="24"/>
          <w:szCs w:val="24"/>
        </w:rPr>
        <w:t xml:space="preserve"> 2000 lei. The amount of the minimum disability pension is, in case of a severe disability </w:t>
      </w:r>
      <w:r w:rsidR="00D82182"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 xml:space="preserve"> 848</w:t>
      </w:r>
      <w:r w:rsidR="00BC2730" w:rsidRPr="00FA05D9">
        <w:rPr>
          <w:rFonts w:ascii="Times New Roman" w:eastAsia="Times New Roman" w:hAnsi="Times New Roman" w:cs="Times New Roman"/>
          <w:color w:val="000000"/>
          <w:sz w:val="24"/>
          <w:szCs w:val="24"/>
        </w:rPr>
        <w:t>, 60</w:t>
      </w:r>
      <w:r w:rsidRPr="00FA05D9">
        <w:rPr>
          <w:rFonts w:ascii="Times New Roman" w:eastAsia="Times New Roman" w:hAnsi="Times New Roman" w:cs="Times New Roman"/>
          <w:color w:val="000000"/>
          <w:sz w:val="24"/>
          <w:szCs w:val="24"/>
        </w:rPr>
        <w:t xml:space="preserve"> lei; in case of </w:t>
      </w:r>
      <w:r w:rsidR="00FF7277" w:rsidRPr="00FA05D9">
        <w:rPr>
          <w:rFonts w:ascii="Times New Roman" w:eastAsia="Times New Roman" w:hAnsi="Times New Roman" w:cs="Times New Roman"/>
          <w:color w:val="000000"/>
          <w:sz w:val="24"/>
          <w:szCs w:val="24"/>
        </w:rPr>
        <w:t xml:space="preserve">persons </w:t>
      </w:r>
      <w:r w:rsidR="00BC2730" w:rsidRPr="00FA05D9">
        <w:rPr>
          <w:rFonts w:ascii="Times New Roman" w:eastAsia="Times New Roman" w:hAnsi="Times New Roman" w:cs="Times New Roman"/>
          <w:color w:val="000000"/>
          <w:sz w:val="24"/>
          <w:szCs w:val="24"/>
        </w:rPr>
        <w:t>with accentuated</w:t>
      </w:r>
      <w:r w:rsidRPr="00FA05D9">
        <w:rPr>
          <w:rFonts w:ascii="Times New Roman" w:eastAsia="Times New Roman" w:hAnsi="Times New Roman" w:cs="Times New Roman"/>
          <w:color w:val="000000"/>
          <w:sz w:val="24"/>
          <w:szCs w:val="24"/>
        </w:rPr>
        <w:t xml:space="preserve"> disability </w:t>
      </w:r>
      <w:r w:rsidR="00D82182"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 xml:space="preserve"> 792</w:t>
      </w:r>
      <w:r w:rsidR="00D82182"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 xml:space="preserve">02 lei; in case of an </w:t>
      </w:r>
      <w:r w:rsidR="00FF7277" w:rsidRPr="00FA05D9">
        <w:rPr>
          <w:rFonts w:ascii="Times New Roman" w:eastAsia="Times New Roman" w:hAnsi="Times New Roman" w:cs="Times New Roman"/>
          <w:color w:val="000000"/>
          <w:sz w:val="24"/>
          <w:szCs w:val="24"/>
        </w:rPr>
        <w:t xml:space="preserve">medium </w:t>
      </w:r>
      <w:r w:rsidRPr="00FA05D9">
        <w:rPr>
          <w:rFonts w:ascii="Times New Roman" w:eastAsia="Times New Roman" w:hAnsi="Times New Roman" w:cs="Times New Roman"/>
          <w:color w:val="000000"/>
          <w:sz w:val="24"/>
          <w:szCs w:val="24"/>
        </w:rPr>
        <w:t xml:space="preserve">disability </w:t>
      </w:r>
      <w:r w:rsidR="00D82182"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 xml:space="preserve"> 565</w:t>
      </w:r>
      <w:r w:rsidR="00D82182" w:rsidRPr="00FA05D9">
        <w:rPr>
          <w:rFonts w:ascii="Times New Roman" w:eastAsia="Times New Roman" w:hAnsi="Times New Roman" w:cs="Times New Roman"/>
          <w:color w:val="000000"/>
          <w:sz w:val="24"/>
          <w:szCs w:val="24"/>
        </w:rPr>
        <w:t>,</w:t>
      </w:r>
      <w:r w:rsidRPr="00FA05D9">
        <w:rPr>
          <w:rFonts w:ascii="Times New Roman" w:eastAsia="Times New Roman" w:hAnsi="Times New Roman" w:cs="Times New Roman"/>
          <w:color w:val="000000"/>
          <w:sz w:val="24"/>
          <w:szCs w:val="24"/>
        </w:rPr>
        <w:t>73 lei.</w:t>
      </w:r>
    </w:p>
    <w:p w14:paraId="716ACC8F" w14:textId="77777777" w:rsidR="00A35B66" w:rsidRDefault="00A35B66" w:rsidP="00A35B66">
      <w:pPr>
        <w:tabs>
          <w:tab w:val="left" w:pos="540"/>
        </w:tabs>
        <w:jc w:val="both"/>
        <w:rPr>
          <w:rFonts w:ascii="Times New Roman" w:eastAsia="Times New Roman" w:hAnsi="Times New Roman" w:cs="Times New Roman"/>
          <w:i/>
          <w:sz w:val="24"/>
          <w:szCs w:val="24"/>
        </w:rPr>
      </w:pPr>
    </w:p>
    <w:p w14:paraId="29367DF1" w14:textId="77777777" w:rsidR="006671A8" w:rsidRPr="00FA05D9" w:rsidRDefault="00010F23" w:rsidP="00A35B66">
      <w:pPr>
        <w:tabs>
          <w:tab w:val="left" w:pos="540"/>
        </w:tabs>
        <w:jc w:val="both"/>
        <w:rPr>
          <w:rFonts w:ascii="Times New Roman" w:eastAsia="Times New Roman" w:hAnsi="Times New Roman" w:cs="Times New Roman"/>
          <w:i/>
          <w:sz w:val="24"/>
          <w:szCs w:val="24"/>
        </w:rPr>
      </w:pPr>
      <w:r w:rsidRPr="00FA05D9">
        <w:rPr>
          <w:rFonts w:ascii="Times New Roman" w:eastAsia="Times New Roman" w:hAnsi="Times New Roman" w:cs="Times New Roman"/>
          <w:i/>
          <w:sz w:val="24"/>
          <w:szCs w:val="24"/>
        </w:rPr>
        <w:t xml:space="preserve">1.2. </w:t>
      </w:r>
      <w:r w:rsidR="00C162D5" w:rsidRPr="00FA05D9">
        <w:rPr>
          <w:rFonts w:ascii="Times New Roman" w:eastAsia="Times New Roman" w:hAnsi="Times New Roman" w:cs="Times New Roman"/>
          <w:i/>
          <w:sz w:val="24"/>
          <w:szCs w:val="24"/>
        </w:rPr>
        <w:t>State social allowances</w:t>
      </w:r>
    </w:p>
    <w:p w14:paraId="2A8A40EC" w14:textId="77777777" w:rsidR="00FF7277" w:rsidRPr="00FA05D9" w:rsidRDefault="00C162D5" w:rsidP="00A35B66">
      <w:pPr>
        <w:tabs>
          <w:tab w:val="left" w:pos="630"/>
          <w:tab w:val="left" w:pos="720"/>
          <w:tab w:val="left" w:pos="810"/>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lastRenderedPageBreak/>
        <w:t>If the disabled person does not meet the conditions for obtaining the right to a pension, he/she benefits from a state social allowance, established in accordance with Law no. 499/1999, regarding the state social allowances for some categories of citizens.</w:t>
      </w:r>
      <w:r w:rsidR="00FF7277" w:rsidRPr="00FA05D9">
        <w:rPr>
          <w:rFonts w:ascii="Times New Roman" w:eastAsia="Times New Roman" w:hAnsi="Times New Roman" w:cs="Times New Roman"/>
          <w:color w:val="000000"/>
          <w:sz w:val="24"/>
          <w:szCs w:val="24"/>
        </w:rPr>
        <w:t xml:space="preserve"> In order to increase the state social allowances for people with disabilities and children with disabilities, in the years 2018-2020, changes were made to the legislation in force, thus, the amount of state social allowances was increased. About 48 000 people with disabilities benefit from the state social allowance. </w:t>
      </w:r>
    </w:p>
    <w:p w14:paraId="14E96452" w14:textId="77777777" w:rsidR="00A35B66" w:rsidRDefault="00A35B66" w:rsidP="00A35B66">
      <w:pPr>
        <w:tabs>
          <w:tab w:val="left" w:pos="540"/>
        </w:tabs>
        <w:jc w:val="both"/>
        <w:rPr>
          <w:rFonts w:ascii="Times New Roman" w:eastAsia="Times New Roman" w:hAnsi="Times New Roman" w:cs="Times New Roman"/>
          <w:i/>
          <w:sz w:val="24"/>
          <w:szCs w:val="24"/>
        </w:rPr>
      </w:pPr>
    </w:p>
    <w:p w14:paraId="58BA554F" w14:textId="77777777" w:rsidR="00E53FA1" w:rsidRPr="00FA05D9" w:rsidRDefault="00A35B66" w:rsidP="00A35B66">
      <w:pPr>
        <w:tabs>
          <w:tab w:val="left" w:pos="540"/>
        </w:tabs>
        <w:jc w:val="both"/>
        <w:rPr>
          <w:rFonts w:ascii="Times New Roman" w:eastAsia="Times New Roman" w:hAnsi="Times New Roman" w:cs="Times New Roman"/>
          <w:i/>
          <w:color w:val="000000"/>
          <w:sz w:val="24"/>
          <w:szCs w:val="24"/>
        </w:rPr>
      </w:pPr>
      <w:r>
        <w:rPr>
          <w:rFonts w:ascii="Times New Roman" w:eastAsia="Times New Roman" w:hAnsi="Times New Roman" w:cs="Times New Roman"/>
          <w:i/>
          <w:sz w:val="24"/>
          <w:szCs w:val="24"/>
        </w:rPr>
        <w:t xml:space="preserve">1.3 </w:t>
      </w:r>
      <w:r w:rsidR="00E53FA1" w:rsidRPr="00A35B66">
        <w:rPr>
          <w:rFonts w:ascii="Times New Roman" w:eastAsia="Times New Roman" w:hAnsi="Times New Roman" w:cs="Times New Roman"/>
          <w:i/>
          <w:sz w:val="24"/>
          <w:szCs w:val="24"/>
        </w:rPr>
        <w:t>Allowance</w:t>
      </w:r>
      <w:r w:rsidR="00E53FA1" w:rsidRPr="00FA05D9">
        <w:rPr>
          <w:rFonts w:ascii="Times New Roman" w:eastAsia="Times New Roman" w:hAnsi="Times New Roman" w:cs="Times New Roman"/>
          <w:i/>
          <w:color w:val="000000"/>
          <w:sz w:val="24"/>
          <w:szCs w:val="24"/>
        </w:rPr>
        <w:t xml:space="preserve"> for care, accompaniment and supervision</w:t>
      </w:r>
    </w:p>
    <w:p w14:paraId="7F67A863" w14:textId="77777777" w:rsidR="00A35B66" w:rsidRDefault="00A35B66" w:rsidP="00A35B66">
      <w:pPr>
        <w:pBdr>
          <w:top w:val="nil"/>
          <w:left w:val="nil"/>
          <w:bottom w:val="nil"/>
          <w:right w:val="nil"/>
          <w:between w:val="nil"/>
        </w:pBdr>
        <w:jc w:val="both"/>
        <w:rPr>
          <w:rFonts w:ascii="Times New Roman" w:eastAsia="Times New Roman" w:hAnsi="Times New Roman" w:cs="Times New Roman"/>
          <w:color w:val="000000"/>
          <w:sz w:val="24"/>
          <w:szCs w:val="24"/>
        </w:rPr>
      </w:pPr>
    </w:p>
    <w:p w14:paraId="46B3E55C" w14:textId="77777777" w:rsidR="00E53FA1" w:rsidRPr="00FA05D9" w:rsidRDefault="00E53FA1" w:rsidP="00A35B6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According to the provisions of Law no. 499/1999 on state social allowances, some categories of persons with severe disabilities benefit from the mentioned allowance, including:</w:t>
      </w:r>
      <w:r w:rsidR="004E10C7" w:rsidRPr="00FA05D9">
        <w:rPr>
          <w:rFonts w:ascii="Times New Roman" w:eastAsia="Times New Roman" w:hAnsi="Times New Roman" w:cs="Times New Roman"/>
          <w:color w:val="000000"/>
          <w:sz w:val="24"/>
          <w:szCs w:val="24"/>
        </w:rPr>
        <w:t xml:space="preserve"> allowance for persons who take care of child with severe disability; allowance for persons with severe disability from childhood, allowance for bling people. </w:t>
      </w:r>
    </w:p>
    <w:p w14:paraId="7E72DCF3" w14:textId="77777777" w:rsidR="00E53FA1" w:rsidRPr="00FA05D9" w:rsidRDefault="00E53FA1" w:rsidP="00A35B66">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About 15</w:t>
      </w:r>
      <w:r w:rsidR="00157734"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000 people with severe disabilities benefit from the </w:t>
      </w:r>
      <w:r w:rsidR="004E10C7" w:rsidRPr="00FA05D9">
        <w:rPr>
          <w:rFonts w:ascii="Times New Roman" w:eastAsia="Times New Roman" w:hAnsi="Times New Roman" w:cs="Times New Roman"/>
          <w:color w:val="000000"/>
          <w:sz w:val="24"/>
          <w:szCs w:val="24"/>
        </w:rPr>
        <w:t>above-</w:t>
      </w:r>
      <w:r w:rsidRPr="00FA05D9">
        <w:rPr>
          <w:rFonts w:ascii="Times New Roman" w:eastAsia="Times New Roman" w:hAnsi="Times New Roman" w:cs="Times New Roman"/>
          <w:color w:val="000000"/>
          <w:sz w:val="24"/>
          <w:szCs w:val="24"/>
        </w:rPr>
        <w:t>mentioned allowance.</w:t>
      </w:r>
    </w:p>
    <w:p w14:paraId="17935103" w14:textId="77777777" w:rsidR="00A35B66" w:rsidRDefault="00A35B66" w:rsidP="00A35B66">
      <w:pPr>
        <w:pBdr>
          <w:top w:val="nil"/>
          <w:left w:val="nil"/>
          <w:bottom w:val="nil"/>
          <w:right w:val="nil"/>
          <w:between w:val="nil"/>
        </w:pBdr>
        <w:tabs>
          <w:tab w:val="left" w:pos="540"/>
          <w:tab w:val="left" w:pos="810"/>
        </w:tabs>
        <w:jc w:val="both"/>
        <w:rPr>
          <w:rFonts w:ascii="Times New Roman" w:eastAsia="Times New Roman" w:hAnsi="Times New Roman" w:cs="Times New Roman"/>
          <w:i/>
          <w:color w:val="000000"/>
          <w:sz w:val="24"/>
          <w:szCs w:val="24"/>
        </w:rPr>
      </w:pPr>
    </w:p>
    <w:p w14:paraId="0997A7F3" w14:textId="77777777" w:rsidR="00EF3E54" w:rsidRPr="00A35B66" w:rsidRDefault="00EF3E54" w:rsidP="00A35B66">
      <w:pPr>
        <w:pStyle w:val="ListParagraph"/>
        <w:numPr>
          <w:ilvl w:val="1"/>
          <w:numId w:val="44"/>
        </w:numPr>
        <w:pBdr>
          <w:top w:val="nil"/>
          <w:left w:val="nil"/>
          <w:bottom w:val="nil"/>
          <w:right w:val="nil"/>
          <w:between w:val="nil"/>
        </w:pBdr>
        <w:tabs>
          <w:tab w:val="left" w:pos="540"/>
          <w:tab w:val="left" w:pos="810"/>
        </w:tabs>
        <w:jc w:val="both"/>
        <w:rPr>
          <w:rFonts w:ascii="Times New Roman" w:eastAsia="Times New Roman" w:hAnsi="Times New Roman" w:cs="Times New Roman"/>
          <w:i/>
          <w:color w:val="000000"/>
          <w:sz w:val="24"/>
          <w:szCs w:val="24"/>
        </w:rPr>
      </w:pPr>
      <w:r w:rsidRPr="00A35B66">
        <w:rPr>
          <w:rFonts w:ascii="Times New Roman" w:eastAsia="Times New Roman" w:hAnsi="Times New Roman" w:cs="Times New Roman"/>
          <w:i/>
          <w:color w:val="000000"/>
          <w:sz w:val="24"/>
          <w:szCs w:val="24"/>
        </w:rPr>
        <w:t xml:space="preserve">People with disabilities also benefit from other social benefits, including: </w:t>
      </w:r>
      <w:r w:rsidR="009C2215" w:rsidRPr="00A35B66">
        <w:rPr>
          <w:rFonts w:ascii="Times New Roman" w:eastAsia="Times New Roman" w:hAnsi="Times New Roman" w:cs="Times New Roman"/>
          <w:i/>
          <w:color w:val="000000"/>
          <w:sz w:val="24"/>
          <w:szCs w:val="24"/>
        </w:rPr>
        <w:t xml:space="preserve">social aid,  social aid for cold period, </w:t>
      </w:r>
      <w:r w:rsidRPr="00A35B66">
        <w:rPr>
          <w:rFonts w:ascii="Times New Roman" w:eastAsia="Times New Roman" w:hAnsi="Times New Roman" w:cs="Times New Roman"/>
          <w:i/>
          <w:color w:val="000000"/>
          <w:sz w:val="24"/>
          <w:szCs w:val="24"/>
        </w:rPr>
        <w:t>state financial support; unique financial support;</w:t>
      </w:r>
      <w:r w:rsidR="009C2215" w:rsidRPr="00A35B66">
        <w:rPr>
          <w:rFonts w:ascii="Times New Roman" w:eastAsia="Times New Roman" w:hAnsi="Times New Roman" w:cs="Times New Roman"/>
          <w:i/>
          <w:color w:val="000000"/>
          <w:sz w:val="24"/>
          <w:szCs w:val="24"/>
        </w:rPr>
        <w:t xml:space="preserve"> monetary support,</w:t>
      </w:r>
      <w:r w:rsidRPr="00A35B66">
        <w:rPr>
          <w:rFonts w:ascii="Times New Roman" w:eastAsia="Times New Roman" w:hAnsi="Times New Roman" w:cs="Times New Roman"/>
          <w:i/>
          <w:color w:val="000000"/>
          <w:sz w:val="24"/>
          <w:szCs w:val="24"/>
        </w:rPr>
        <w:t xml:space="preserve"> compensation for transport services and tax exemptions on the </w:t>
      </w:r>
      <w:r w:rsidR="009C2215" w:rsidRPr="00A35B66">
        <w:rPr>
          <w:rFonts w:ascii="Times New Roman" w:eastAsia="Times New Roman" w:hAnsi="Times New Roman" w:cs="Times New Roman"/>
          <w:i/>
          <w:color w:val="000000"/>
          <w:sz w:val="24"/>
          <w:szCs w:val="24"/>
        </w:rPr>
        <w:t xml:space="preserve">vehicle’ </w:t>
      </w:r>
      <w:r w:rsidRPr="00A35B66">
        <w:rPr>
          <w:rFonts w:ascii="Times New Roman" w:eastAsia="Times New Roman" w:hAnsi="Times New Roman" w:cs="Times New Roman"/>
          <w:i/>
          <w:color w:val="000000"/>
          <w:sz w:val="24"/>
          <w:szCs w:val="24"/>
        </w:rPr>
        <w:t>import .</w:t>
      </w:r>
    </w:p>
    <w:p w14:paraId="1A12D02C" w14:textId="77777777" w:rsidR="00A35B66" w:rsidRDefault="00A35B66" w:rsidP="00A35B66">
      <w:pPr>
        <w:jc w:val="both"/>
        <w:rPr>
          <w:rFonts w:ascii="Times New Roman" w:eastAsia="Times New Roman" w:hAnsi="Times New Roman" w:cs="Times New Roman"/>
          <w:sz w:val="24"/>
          <w:szCs w:val="24"/>
        </w:rPr>
      </w:pPr>
    </w:p>
    <w:p w14:paraId="5EC8F8FB" w14:textId="77777777" w:rsidR="006671A8" w:rsidRPr="00FA05D9" w:rsidRDefault="00EB73B6"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In order to improve the quality of social services provided to people with disabilities, Keystone Moldova provided support to the MoF and </w:t>
      </w:r>
      <w:r w:rsidR="009040C5" w:rsidRPr="00FA05D9">
        <w:rPr>
          <w:rFonts w:ascii="Times New Roman" w:eastAsia="Times New Roman" w:hAnsi="Times New Roman" w:cs="Times New Roman"/>
          <w:sz w:val="24"/>
          <w:szCs w:val="24"/>
        </w:rPr>
        <w:t>MHLSP</w:t>
      </w:r>
      <w:r w:rsidRPr="00FA05D9">
        <w:rPr>
          <w:rFonts w:ascii="Times New Roman" w:eastAsia="Times New Roman" w:hAnsi="Times New Roman" w:cs="Times New Roman"/>
          <w:sz w:val="24"/>
          <w:szCs w:val="24"/>
        </w:rPr>
        <w:t xml:space="preserve"> </w:t>
      </w:r>
      <w:r w:rsidR="009C2215" w:rsidRPr="00FA05D9">
        <w:rPr>
          <w:rFonts w:ascii="Times New Roman" w:eastAsia="Times New Roman" w:hAnsi="Times New Roman" w:cs="Times New Roman"/>
          <w:sz w:val="24"/>
          <w:szCs w:val="24"/>
        </w:rPr>
        <w:t xml:space="preserve">to develope </w:t>
      </w:r>
      <w:r w:rsidRPr="00FA05D9">
        <w:rPr>
          <w:rFonts w:ascii="Times New Roman" w:eastAsia="Times New Roman" w:hAnsi="Times New Roman" w:cs="Times New Roman"/>
          <w:sz w:val="24"/>
          <w:szCs w:val="24"/>
        </w:rPr>
        <w:t>the methodological guide on performance-based budgeting of social services</w:t>
      </w:r>
      <w:r w:rsidR="009C2215" w:rsidRPr="00FA05D9">
        <w:rPr>
          <w:rFonts w:ascii="Times New Roman" w:eastAsia="Times New Roman" w:hAnsi="Times New Roman" w:cs="Times New Roman"/>
          <w:sz w:val="24"/>
          <w:szCs w:val="24"/>
        </w:rPr>
        <w:t>, especially</w:t>
      </w:r>
      <w:r w:rsidRPr="00FA05D9">
        <w:rPr>
          <w:rFonts w:ascii="Times New Roman" w:eastAsia="Times New Roman" w:hAnsi="Times New Roman" w:cs="Times New Roman"/>
          <w:sz w:val="24"/>
          <w:szCs w:val="24"/>
        </w:rPr>
        <w:t xml:space="preserve"> for people with disabilities. Local public authorities have been trained on how to use the methodological guide in practice. Performance-based budgeting was piloted in 12 districts.</w:t>
      </w:r>
    </w:p>
    <w:p w14:paraId="5F049C95" w14:textId="77777777" w:rsidR="00A35B66" w:rsidRDefault="00A35B66" w:rsidP="00A35B66">
      <w:pPr>
        <w:jc w:val="both"/>
        <w:rPr>
          <w:rFonts w:ascii="Times New Roman" w:eastAsia="Times New Roman" w:hAnsi="Times New Roman" w:cs="Times New Roman"/>
          <w:sz w:val="24"/>
          <w:szCs w:val="24"/>
        </w:rPr>
      </w:pPr>
    </w:p>
    <w:p w14:paraId="4EF7F371" w14:textId="77777777" w:rsidR="006671A8" w:rsidRPr="00FA05D9" w:rsidRDefault="009C2215"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2. </w:t>
      </w:r>
      <w:r w:rsidR="00010F23"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The right of the persons with disabilities to </w:t>
      </w:r>
      <w:r w:rsidR="000142C5" w:rsidRPr="00FA05D9">
        <w:rPr>
          <w:rFonts w:ascii="Times New Roman" w:eastAsia="Times New Roman" w:hAnsi="Times New Roman" w:cs="Times New Roman"/>
          <w:i/>
          <w:sz w:val="24"/>
          <w:szCs w:val="24"/>
        </w:rPr>
        <w:t>Social hous</w:t>
      </w:r>
      <w:r w:rsidR="00026F6F" w:rsidRPr="00FA05D9">
        <w:rPr>
          <w:rFonts w:ascii="Times New Roman" w:eastAsia="Times New Roman" w:hAnsi="Times New Roman" w:cs="Times New Roman"/>
          <w:i/>
          <w:sz w:val="24"/>
          <w:szCs w:val="24"/>
        </w:rPr>
        <w:t>ing</w:t>
      </w:r>
    </w:p>
    <w:p w14:paraId="194324CC" w14:textId="77777777" w:rsidR="00A35B66" w:rsidRDefault="00A35B66" w:rsidP="00A35B66">
      <w:pPr>
        <w:tabs>
          <w:tab w:val="left" w:pos="567"/>
          <w:tab w:val="left" w:pos="709"/>
        </w:tabs>
        <w:jc w:val="both"/>
        <w:rPr>
          <w:rFonts w:ascii="Times New Roman" w:eastAsia="Times New Roman" w:hAnsi="Times New Roman" w:cs="Times New Roman"/>
          <w:sz w:val="24"/>
          <w:szCs w:val="24"/>
        </w:rPr>
      </w:pPr>
    </w:p>
    <w:p w14:paraId="3FE76B6B" w14:textId="77777777" w:rsidR="00F60A58" w:rsidRPr="00FA05D9" w:rsidRDefault="00026F6F" w:rsidP="00A35B66">
      <w:pPr>
        <w:tabs>
          <w:tab w:val="left" w:pos="567"/>
          <w:tab w:val="left" w:pos="709"/>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The</w:t>
      </w:r>
      <w:r w:rsidR="00F60A58" w:rsidRPr="00FA05D9">
        <w:rPr>
          <w:rFonts w:ascii="Times New Roman" w:eastAsia="Times New Roman" w:hAnsi="Times New Roman" w:cs="Times New Roman"/>
          <w:sz w:val="24"/>
          <w:szCs w:val="24"/>
        </w:rPr>
        <w:t xml:space="preserve"> Law on Housing, no. 75/2015, the </w:t>
      </w:r>
      <w:r w:rsidRPr="00FA05D9">
        <w:rPr>
          <w:rFonts w:ascii="Times New Roman" w:eastAsia="Times New Roman" w:hAnsi="Times New Roman" w:cs="Times New Roman"/>
          <w:sz w:val="24"/>
          <w:szCs w:val="24"/>
        </w:rPr>
        <w:t xml:space="preserve">the right to the </w:t>
      </w:r>
      <w:r w:rsidR="00F60A58" w:rsidRPr="00FA05D9">
        <w:rPr>
          <w:rFonts w:ascii="Times New Roman" w:eastAsia="Times New Roman" w:hAnsi="Times New Roman" w:cs="Times New Roman"/>
          <w:sz w:val="24"/>
          <w:szCs w:val="24"/>
        </w:rPr>
        <w:t xml:space="preserve">social housing </w:t>
      </w:r>
      <w:r w:rsidR="00BC2730" w:rsidRPr="00FA05D9">
        <w:rPr>
          <w:rFonts w:ascii="Times New Roman" w:eastAsia="Times New Roman" w:hAnsi="Times New Roman" w:cs="Times New Roman"/>
          <w:sz w:val="24"/>
          <w:szCs w:val="24"/>
        </w:rPr>
        <w:t>have persons</w:t>
      </w:r>
      <w:r w:rsidR="00F60A58" w:rsidRPr="00FA05D9">
        <w:rPr>
          <w:rFonts w:ascii="Times New Roman" w:eastAsia="Times New Roman" w:hAnsi="Times New Roman" w:cs="Times New Roman"/>
          <w:sz w:val="24"/>
          <w:szCs w:val="24"/>
        </w:rPr>
        <w:t xml:space="preserve"> in need of social protection</w:t>
      </w:r>
      <w:r w:rsidRPr="00FA05D9">
        <w:rPr>
          <w:rFonts w:ascii="Times New Roman" w:eastAsia="Times New Roman" w:hAnsi="Times New Roman" w:cs="Times New Roman"/>
          <w:sz w:val="24"/>
          <w:szCs w:val="24"/>
        </w:rPr>
        <w:t xml:space="preserve">. </w:t>
      </w:r>
      <w:r w:rsidR="00F60A58" w:rsidRPr="00FA05D9">
        <w:rPr>
          <w:rFonts w:ascii="Times New Roman" w:eastAsia="Times New Roman" w:hAnsi="Times New Roman" w:cs="Times New Roman"/>
          <w:sz w:val="24"/>
          <w:szCs w:val="24"/>
        </w:rPr>
        <w:t xml:space="preserve">According to art. 10 of the nominated Law, the social housing is leased to the persons or families registered, whose monthly income for each family member does not exceed the minimum </w:t>
      </w:r>
      <w:r w:rsidRPr="00FA05D9">
        <w:rPr>
          <w:rFonts w:ascii="Times New Roman" w:eastAsia="Times New Roman" w:hAnsi="Times New Roman" w:cs="Times New Roman"/>
          <w:sz w:val="24"/>
          <w:szCs w:val="24"/>
        </w:rPr>
        <w:t xml:space="preserve">standard </w:t>
      </w:r>
      <w:r w:rsidR="00F60A58" w:rsidRPr="00FA05D9">
        <w:rPr>
          <w:rFonts w:ascii="Times New Roman" w:eastAsia="Times New Roman" w:hAnsi="Times New Roman" w:cs="Times New Roman"/>
          <w:sz w:val="24"/>
          <w:szCs w:val="24"/>
        </w:rPr>
        <w:t xml:space="preserve">established </w:t>
      </w:r>
      <w:r w:rsidRPr="00FA05D9">
        <w:rPr>
          <w:rFonts w:ascii="Times New Roman" w:eastAsia="Times New Roman" w:hAnsi="Times New Roman" w:cs="Times New Roman"/>
          <w:sz w:val="24"/>
          <w:szCs w:val="24"/>
        </w:rPr>
        <w:t>at</w:t>
      </w:r>
      <w:r w:rsidR="00F60A58" w:rsidRPr="00FA05D9">
        <w:rPr>
          <w:rFonts w:ascii="Times New Roman" w:eastAsia="Times New Roman" w:hAnsi="Times New Roman" w:cs="Times New Roman"/>
          <w:sz w:val="24"/>
          <w:szCs w:val="24"/>
        </w:rPr>
        <w:t xml:space="preserve"> country </w:t>
      </w:r>
      <w:r w:rsidRPr="00FA05D9">
        <w:rPr>
          <w:rFonts w:ascii="Times New Roman" w:eastAsia="Times New Roman" w:hAnsi="Times New Roman" w:cs="Times New Roman"/>
          <w:sz w:val="24"/>
          <w:szCs w:val="24"/>
        </w:rPr>
        <w:t xml:space="preserve">level </w:t>
      </w:r>
      <w:r w:rsidR="00F60A58" w:rsidRPr="00FA05D9">
        <w:rPr>
          <w:rFonts w:ascii="Times New Roman" w:eastAsia="Times New Roman" w:hAnsi="Times New Roman" w:cs="Times New Roman"/>
          <w:sz w:val="24"/>
          <w:szCs w:val="24"/>
        </w:rPr>
        <w:t xml:space="preserve">and which cumulatively meet the conditions established by Law. </w:t>
      </w:r>
      <w:r w:rsidRPr="00FA05D9">
        <w:rPr>
          <w:rFonts w:ascii="Times New Roman" w:eastAsia="Times New Roman" w:hAnsi="Times New Roman" w:cs="Times New Roman"/>
          <w:sz w:val="24"/>
          <w:szCs w:val="24"/>
        </w:rPr>
        <w:t xml:space="preserve">Persons with severe disabilities who cannot be employed, people who take care of minors with severe disabilities </w:t>
      </w:r>
      <w:r w:rsidR="00BC2730" w:rsidRPr="00FA05D9">
        <w:rPr>
          <w:rFonts w:ascii="Times New Roman" w:eastAsia="Times New Roman" w:hAnsi="Times New Roman" w:cs="Times New Roman"/>
          <w:sz w:val="24"/>
          <w:szCs w:val="24"/>
        </w:rPr>
        <w:t>have the</w:t>
      </w:r>
      <w:r w:rsidR="00F60A58" w:rsidRPr="00FA05D9">
        <w:rPr>
          <w:rFonts w:ascii="Times New Roman" w:eastAsia="Times New Roman" w:hAnsi="Times New Roman" w:cs="Times New Roman"/>
          <w:sz w:val="24"/>
          <w:szCs w:val="24"/>
        </w:rPr>
        <w:t xml:space="preserve"> priority right to receive social housing under the conditions mentioned </w:t>
      </w:r>
      <w:r w:rsidRPr="00FA05D9">
        <w:rPr>
          <w:rFonts w:ascii="Times New Roman" w:eastAsia="Times New Roman" w:hAnsi="Times New Roman" w:cs="Times New Roman"/>
          <w:sz w:val="24"/>
          <w:szCs w:val="24"/>
        </w:rPr>
        <w:t xml:space="preserve">within the Law. </w:t>
      </w:r>
      <w:r w:rsidR="00F60A58" w:rsidRPr="00FA05D9">
        <w:rPr>
          <w:rFonts w:ascii="Times New Roman" w:eastAsia="Times New Roman" w:hAnsi="Times New Roman" w:cs="Times New Roman"/>
          <w:sz w:val="24"/>
          <w:szCs w:val="24"/>
        </w:rPr>
        <w:t xml:space="preserve"> </w:t>
      </w:r>
    </w:p>
    <w:p w14:paraId="2C10C263" w14:textId="77777777" w:rsidR="006671A8" w:rsidRPr="00FA05D9" w:rsidRDefault="00010F23" w:rsidP="00612B55">
      <w:pPr>
        <w:pStyle w:val="Heading2"/>
        <w:ind w:firstLine="360"/>
        <w:rPr>
          <w:rFonts w:ascii="Times New Roman" w:hAnsi="Times New Roman" w:cs="Times New Roman"/>
          <w:b/>
          <w:sz w:val="24"/>
          <w:szCs w:val="24"/>
        </w:rPr>
      </w:pPr>
      <w:bookmarkStart w:id="31" w:name="_Toc59132256"/>
      <w:r w:rsidRPr="00FA05D9">
        <w:rPr>
          <w:rFonts w:ascii="Times New Roman" w:hAnsi="Times New Roman" w:cs="Times New Roman"/>
          <w:b/>
          <w:sz w:val="24"/>
          <w:szCs w:val="24"/>
        </w:rPr>
        <w:t>Artic</w:t>
      </w:r>
      <w:r w:rsidR="00F60A58" w:rsidRPr="00FA05D9">
        <w:rPr>
          <w:rFonts w:ascii="Times New Roman" w:hAnsi="Times New Roman" w:cs="Times New Roman"/>
          <w:b/>
          <w:sz w:val="24"/>
          <w:szCs w:val="24"/>
        </w:rPr>
        <w:t>le</w:t>
      </w:r>
      <w:r w:rsidRPr="00FA05D9">
        <w:rPr>
          <w:rFonts w:ascii="Times New Roman" w:hAnsi="Times New Roman" w:cs="Times New Roman"/>
          <w:b/>
          <w:sz w:val="24"/>
          <w:szCs w:val="24"/>
        </w:rPr>
        <w:t xml:space="preserve"> 29. </w:t>
      </w:r>
      <w:r w:rsidR="00F60A58" w:rsidRPr="00FA05D9">
        <w:rPr>
          <w:rFonts w:ascii="Times New Roman" w:hAnsi="Times New Roman" w:cs="Times New Roman"/>
          <w:b/>
          <w:sz w:val="24"/>
          <w:szCs w:val="24"/>
        </w:rPr>
        <w:t>Participation in political and public life</w:t>
      </w:r>
      <w:bookmarkEnd w:id="31"/>
      <w:r w:rsidR="00F60A58" w:rsidRPr="00FA05D9">
        <w:rPr>
          <w:rFonts w:ascii="Times New Roman" w:hAnsi="Times New Roman" w:cs="Times New Roman"/>
          <w:b/>
          <w:sz w:val="24"/>
          <w:szCs w:val="24"/>
        </w:rPr>
        <w:t xml:space="preserve">  </w:t>
      </w:r>
    </w:p>
    <w:p w14:paraId="19FE13A1" w14:textId="77777777" w:rsidR="00B327BF" w:rsidRPr="00FA05D9" w:rsidRDefault="00B327BF" w:rsidP="00A35B66">
      <w:pPr>
        <w:jc w:val="both"/>
        <w:rPr>
          <w:rFonts w:ascii="Times New Roman" w:eastAsia="Times New Roman" w:hAnsi="Times New Roman" w:cs="Times New Roman"/>
          <w:i/>
          <w:sz w:val="24"/>
          <w:szCs w:val="24"/>
          <w:u w:val="single"/>
        </w:rPr>
      </w:pPr>
      <w:r w:rsidRPr="00FA05D9">
        <w:rPr>
          <w:rFonts w:ascii="Times New Roman" w:eastAsia="Times New Roman" w:hAnsi="Times New Roman" w:cs="Times New Roman"/>
          <w:i/>
          <w:sz w:val="24"/>
          <w:szCs w:val="24"/>
          <w:u w:val="single"/>
        </w:rPr>
        <w:t>With reference to recommendation 53 letter (a) to (c) of the Committee's concluding observations, we inform the following:</w:t>
      </w:r>
    </w:p>
    <w:p w14:paraId="4343BBCA" w14:textId="77777777" w:rsidR="00F60A58" w:rsidRPr="00FA05D9" w:rsidRDefault="00F60A58"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participation in the political and public life of persons with disabilities is established in the national legislation, including the Constitution, the Electoral Code, the Law on the </w:t>
      </w:r>
      <w:r w:rsidR="00BC2730" w:rsidRPr="00FA05D9">
        <w:rPr>
          <w:rFonts w:ascii="Times New Roman" w:eastAsia="Times New Roman" w:hAnsi="Times New Roman" w:cs="Times New Roman"/>
          <w:sz w:val="24"/>
          <w:szCs w:val="24"/>
        </w:rPr>
        <w:t>social inclusion 60/2012</w:t>
      </w:r>
      <w:r w:rsidRPr="00FA05D9">
        <w:rPr>
          <w:rFonts w:ascii="Times New Roman" w:eastAsia="Times New Roman" w:hAnsi="Times New Roman" w:cs="Times New Roman"/>
          <w:sz w:val="24"/>
          <w:szCs w:val="24"/>
        </w:rPr>
        <w:t>.</w:t>
      </w:r>
      <w:r w:rsidR="00420590" w:rsidRPr="00FA05D9">
        <w:rPr>
          <w:rFonts w:ascii="Times New Roman" w:eastAsia="Times New Roman" w:hAnsi="Times New Roman" w:cs="Times New Roman"/>
          <w:sz w:val="24"/>
          <w:szCs w:val="24"/>
        </w:rPr>
        <w:t xml:space="preserve"> </w:t>
      </w:r>
    </w:p>
    <w:p w14:paraId="188805FC" w14:textId="77777777" w:rsidR="00A35B66" w:rsidRDefault="00A35B66" w:rsidP="00A35B66">
      <w:pPr>
        <w:jc w:val="both"/>
        <w:rPr>
          <w:rFonts w:ascii="Times New Roman" w:eastAsia="Times New Roman" w:hAnsi="Times New Roman" w:cs="Times New Roman"/>
          <w:sz w:val="24"/>
          <w:szCs w:val="24"/>
        </w:rPr>
      </w:pPr>
    </w:p>
    <w:p w14:paraId="355A409B" w14:textId="77777777" w:rsidR="006671A8" w:rsidRPr="00FA05D9" w:rsidRDefault="00F60A58" w:rsidP="00A35B66">
      <w:pPr>
        <w:jc w:val="both"/>
        <w:rPr>
          <w:rFonts w:ascii="Times New Roman" w:eastAsia="Times New Roman" w:hAnsi="Times New Roman" w:cs="Times New Roman"/>
          <w:sz w:val="24"/>
          <w:szCs w:val="24"/>
          <w:highlight w:val="cyan"/>
        </w:rPr>
      </w:pPr>
      <w:r w:rsidRPr="00FA05D9">
        <w:rPr>
          <w:rFonts w:ascii="Times New Roman" w:eastAsia="Times New Roman" w:hAnsi="Times New Roman" w:cs="Times New Roman"/>
          <w:sz w:val="24"/>
          <w:szCs w:val="24"/>
        </w:rPr>
        <w:t>In the context of the reform of the guardianship institution, in 2017, by Law no. 66, being amended and supplemented to relevant legislation, which we mentioned in Articles 12 and 14 of this Report</w:t>
      </w:r>
      <w:r w:rsidR="00B327BF" w:rsidRPr="00FA05D9">
        <w:rPr>
          <w:rFonts w:ascii="Times New Roman" w:eastAsia="Times New Roman" w:hAnsi="Times New Roman" w:cs="Times New Roman"/>
          <w:sz w:val="24"/>
          <w:szCs w:val="24"/>
        </w:rPr>
        <w:t xml:space="preserve">, the right to vote and/or to be elected is guaranteed for all persons with disablites. The restriction to </w:t>
      </w:r>
      <w:r w:rsidR="00B327BF" w:rsidRPr="00FA05D9">
        <w:rPr>
          <w:rFonts w:ascii="Times New Roman" w:eastAsia="Times New Roman" w:hAnsi="Times New Roman" w:cs="Times New Roman"/>
          <w:sz w:val="24"/>
          <w:szCs w:val="24"/>
        </w:rPr>
        <w:lastRenderedPageBreak/>
        <w:t>vote and/or to be elected is established only in cases of persons deprived of the right to vote by the final decision of the court.</w:t>
      </w:r>
      <w:r w:rsidRPr="00FA05D9">
        <w:rPr>
          <w:rFonts w:ascii="Times New Roman" w:eastAsia="Times New Roman" w:hAnsi="Times New Roman" w:cs="Times New Roman"/>
          <w:sz w:val="24"/>
          <w:szCs w:val="24"/>
        </w:rPr>
        <w:t xml:space="preserve"> </w:t>
      </w:r>
    </w:p>
    <w:p w14:paraId="626D4CA7" w14:textId="77777777" w:rsidR="00A35B66" w:rsidRDefault="00A35B66" w:rsidP="00A35B66">
      <w:pPr>
        <w:jc w:val="both"/>
        <w:rPr>
          <w:rFonts w:ascii="Times New Roman" w:eastAsia="Times New Roman" w:hAnsi="Times New Roman" w:cs="Times New Roman"/>
          <w:sz w:val="24"/>
          <w:szCs w:val="24"/>
        </w:rPr>
      </w:pPr>
    </w:p>
    <w:p w14:paraId="16229469" w14:textId="77777777" w:rsidR="00F60A58" w:rsidRPr="00FA05D9" w:rsidRDefault="00F60A58"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In order to ensure the conditions for promoting the participation </w:t>
      </w:r>
      <w:r w:rsidR="00B327BF" w:rsidRPr="00FA05D9">
        <w:rPr>
          <w:rFonts w:ascii="Times New Roman" w:eastAsia="Times New Roman" w:hAnsi="Times New Roman" w:cs="Times New Roman"/>
          <w:sz w:val="24"/>
          <w:szCs w:val="24"/>
        </w:rPr>
        <w:t xml:space="preserve">without support </w:t>
      </w:r>
      <w:r w:rsidRPr="00FA05D9">
        <w:rPr>
          <w:rFonts w:ascii="Times New Roman" w:eastAsia="Times New Roman" w:hAnsi="Times New Roman" w:cs="Times New Roman"/>
          <w:sz w:val="24"/>
          <w:szCs w:val="24"/>
        </w:rPr>
        <w:t xml:space="preserve">in the electoral process of persons with disabilities, the CEC </w:t>
      </w:r>
      <w:r w:rsidR="00B327BF" w:rsidRPr="00FA05D9">
        <w:rPr>
          <w:rFonts w:ascii="Times New Roman" w:eastAsia="Times New Roman" w:hAnsi="Times New Roman" w:cs="Times New Roman"/>
          <w:sz w:val="24"/>
          <w:szCs w:val="24"/>
        </w:rPr>
        <w:t xml:space="preserve">approved the </w:t>
      </w:r>
      <w:r w:rsidRPr="00FA05D9">
        <w:rPr>
          <w:rFonts w:ascii="Times New Roman" w:eastAsia="Times New Roman" w:hAnsi="Times New Roman" w:cs="Times New Roman"/>
          <w:i/>
          <w:sz w:val="24"/>
          <w:szCs w:val="24"/>
        </w:rPr>
        <w:t>the Instruction on ensuring the infrastructure of the polling station</w:t>
      </w:r>
      <w:r w:rsidRPr="00FA05D9">
        <w:rPr>
          <w:rFonts w:ascii="Times New Roman" w:eastAsia="Times New Roman" w:hAnsi="Times New Roman" w:cs="Times New Roman"/>
          <w:sz w:val="24"/>
          <w:szCs w:val="24"/>
        </w:rPr>
        <w:t xml:space="preserve"> </w:t>
      </w:r>
      <w:r w:rsidR="00B327BF" w:rsidRPr="00FA05D9">
        <w:rPr>
          <w:rFonts w:ascii="Times New Roman" w:eastAsia="Times New Roman" w:hAnsi="Times New Roman" w:cs="Times New Roman"/>
          <w:sz w:val="24"/>
          <w:szCs w:val="24"/>
        </w:rPr>
        <w:t xml:space="preserve">(Decision no. 2625/2014). </w:t>
      </w:r>
      <w:r w:rsidRPr="00FA05D9">
        <w:rPr>
          <w:rFonts w:ascii="Times New Roman" w:eastAsia="Times New Roman" w:hAnsi="Times New Roman" w:cs="Times New Roman"/>
          <w:sz w:val="24"/>
          <w:szCs w:val="24"/>
        </w:rPr>
        <w:t>According to the instruction, each polling station must be equipped with a voting booth for people with special needs, an additional light source, a magnifying glass, a ruler and an envelope for ballot papers with Braille inscriptions</w:t>
      </w:r>
      <w:r w:rsidR="002D4C94" w:rsidRPr="00FA05D9">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 xml:space="preserve"> special perforations for the application of the "Voted" stamp.</w:t>
      </w:r>
    </w:p>
    <w:p w14:paraId="47A44FA5" w14:textId="77777777" w:rsidR="00A35B66" w:rsidRDefault="00A35B66" w:rsidP="00A35B66">
      <w:pPr>
        <w:jc w:val="both"/>
        <w:rPr>
          <w:rFonts w:ascii="Times New Roman" w:eastAsia="Times New Roman" w:hAnsi="Times New Roman" w:cs="Times New Roman"/>
          <w:sz w:val="24"/>
          <w:szCs w:val="24"/>
        </w:rPr>
      </w:pPr>
    </w:p>
    <w:p w14:paraId="05903C12" w14:textId="77777777" w:rsidR="00F60A58" w:rsidRPr="00FA05D9" w:rsidRDefault="00F60A58"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According to the provisions of art. 60 para. (4) of the Electoral Code, voters, including those with disabilities, who, due to health or other good reasons, cannot go to the polling station, may vote at the polling station, by means of a mobile ballot box.</w:t>
      </w:r>
    </w:p>
    <w:p w14:paraId="095D2AD3" w14:textId="77777777" w:rsidR="00A35B66" w:rsidRDefault="00A35B66" w:rsidP="00A35B66">
      <w:pPr>
        <w:jc w:val="both"/>
        <w:rPr>
          <w:rFonts w:ascii="Times New Roman" w:eastAsia="Times New Roman" w:hAnsi="Times New Roman" w:cs="Times New Roman"/>
          <w:sz w:val="24"/>
          <w:szCs w:val="24"/>
        </w:rPr>
      </w:pPr>
    </w:p>
    <w:p w14:paraId="5640A18A" w14:textId="77777777" w:rsidR="00B15AD3" w:rsidRPr="00FA05D9" w:rsidRDefault="00B15AD3"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In order to ensure an unrestricted and non-discriminatory electoral process for persons with disabilities, it was approved by CEC the Regulation on the accessibility of the electoral process for persons with disabilities</w:t>
      </w:r>
      <w:r w:rsidR="001E3169" w:rsidRPr="00FA05D9">
        <w:rPr>
          <w:rFonts w:ascii="Times New Roman" w:eastAsia="Times New Roman" w:hAnsi="Times New Roman" w:cs="Times New Roman"/>
          <w:sz w:val="24"/>
          <w:szCs w:val="24"/>
        </w:rPr>
        <w:t xml:space="preserve"> (decision no. 4463/2016)</w:t>
      </w:r>
      <w:r w:rsidRPr="00FA05D9">
        <w:rPr>
          <w:rFonts w:ascii="Times New Roman" w:eastAsia="Times New Roman" w:hAnsi="Times New Roman" w:cs="Times New Roman"/>
          <w:sz w:val="24"/>
          <w:szCs w:val="24"/>
        </w:rPr>
        <w:t xml:space="preserve">. The document aims to make the electoral bodies responsible, the local public administration in the sense of ensuring </w:t>
      </w:r>
      <w:r w:rsidR="001E3169" w:rsidRPr="00FA05D9">
        <w:rPr>
          <w:rFonts w:ascii="Times New Roman" w:eastAsia="Times New Roman" w:hAnsi="Times New Roman" w:cs="Times New Roman"/>
          <w:sz w:val="24"/>
          <w:szCs w:val="24"/>
        </w:rPr>
        <w:t xml:space="preserve">the </w:t>
      </w:r>
      <w:r w:rsidRPr="00FA05D9">
        <w:rPr>
          <w:rFonts w:ascii="Times New Roman" w:eastAsia="Times New Roman" w:hAnsi="Times New Roman" w:cs="Times New Roman"/>
          <w:sz w:val="24"/>
          <w:szCs w:val="24"/>
        </w:rPr>
        <w:t xml:space="preserve">access to and in the polling stations </w:t>
      </w:r>
      <w:r w:rsidR="00BC2730" w:rsidRPr="00FA05D9">
        <w:rPr>
          <w:rFonts w:ascii="Times New Roman" w:eastAsia="Times New Roman" w:hAnsi="Times New Roman" w:cs="Times New Roman"/>
          <w:sz w:val="24"/>
          <w:szCs w:val="24"/>
        </w:rPr>
        <w:t>for people</w:t>
      </w:r>
      <w:r w:rsidRPr="00FA05D9">
        <w:rPr>
          <w:rFonts w:ascii="Times New Roman" w:eastAsia="Times New Roman" w:hAnsi="Times New Roman" w:cs="Times New Roman"/>
          <w:sz w:val="24"/>
          <w:szCs w:val="24"/>
        </w:rPr>
        <w:t xml:space="preserve"> with </w:t>
      </w:r>
      <w:r w:rsidR="001E3169" w:rsidRPr="00FA05D9">
        <w:rPr>
          <w:rFonts w:ascii="Times New Roman" w:eastAsia="Times New Roman" w:hAnsi="Times New Roman" w:cs="Times New Roman"/>
          <w:sz w:val="24"/>
          <w:szCs w:val="24"/>
        </w:rPr>
        <w:t xml:space="preserve">all types of </w:t>
      </w:r>
      <w:r w:rsidRPr="00FA05D9">
        <w:rPr>
          <w:rFonts w:ascii="Times New Roman" w:eastAsia="Times New Roman" w:hAnsi="Times New Roman" w:cs="Times New Roman"/>
          <w:sz w:val="24"/>
          <w:szCs w:val="24"/>
        </w:rPr>
        <w:t>disabilities.</w:t>
      </w:r>
    </w:p>
    <w:p w14:paraId="08821084" w14:textId="77777777" w:rsidR="00A35B66" w:rsidRDefault="00A35B66" w:rsidP="00A35B66">
      <w:pPr>
        <w:jc w:val="both"/>
        <w:rPr>
          <w:rFonts w:ascii="Times New Roman" w:eastAsia="Times New Roman" w:hAnsi="Times New Roman" w:cs="Times New Roman"/>
          <w:sz w:val="24"/>
          <w:szCs w:val="24"/>
        </w:rPr>
      </w:pPr>
    </w:p>
    <w:p w14:paraId="00C04238" w14:textId="77777777" w:rsidR="00AE30AB" w:rsidRPr="00FA05D9" w:rsidRDefault="00B15AD3"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Periodically, after the organization of the elections, the Central Electoral Commission audits the level of accessibility of the electoral bodies through a questionnaire addressed to the electoral officials who acted in the respective elections. </w:t>
      </w:r>
    </w:p>
    <w:p w14:paraId="6AB8FC8A" w14:textId="77777777" w:rsidR="00A35B66" w:rsidRDefault="00A35B66" w:rsidP="00A35B66">
      <w:pPr>
        <w:jc w:val="both"/>
        <w:rPr>
          <w:rFonts w:ascii="Times New Roman" w:eastAsia="Times New Roman" w:hAnsi="Times New Roman" w:cs="Times New Roman"/>
          <w:sz w:val="24"/>
          <w:szCs w:val="24"/>
        </w:rPr>
      </w:pPr>
    </w:p>
    <w:p w14:paraId="55BD1BB1" w14:textId="77777777" w:rsidR="006671A8" w:rsidRPr="00FA05D9" w:rsidRDefault="001E3169"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An</w:t>
      </w:r>
      <w:r w:rsidR="00B15AD3" w:rsidRPr="00FA05D9">
        <w:rPr>
          <w:rFonts w:ascii="Times New Roman" w:eastAsia="Times New Roman" w:hAnsi="Times New Roman" w:cs="Times New Roman"/>
          <w:sz w:val="24"/>
          <w:szCs w:val="24"/>
        </w:rPr>
        <w:t xml:space="preserve"> analysis of the level of accessibility of polling stations</w:t>
      </w:r>
      <w:r w:rsidRPr="00FA05D9">
        <w:rPr>
          <w:rFonts w:ascii="Times New Roman" w:eastAsia="Times New Roman" w:hAnsi="Times New Roman" w:cs="Times New Roman"/>
          <w:sz w:val="24"/>
          <w:szCs w:val="24"/>
        </w:rPr>
        <w:t xml:space="preserve"> was conducted in 2019 by </w:t>
      </w:r>
      <w:r w:rsidR="00B15AD3" w:rsidRPr="00FA05D9">
        <w:rPr>
          <w:rFonts w:ascii="Times New Roman" w:eastAsia="Times New Roman" w:hAnsi="Times New Roman" w:cs="Times New Roman"/>
          <w:sz w:val="24"/>
          <w:szCs w:val="24"/>
        </w:rPr>
        <w:t>the Alliance "INFONET"</w:t>
      </w:r>
      <w:r w:rsidRPr="00FA05D9">
        <w:rPr>
          <w:rFonts w:ascii="Times New Roman" w:eastAsia="Times New Roman" w:hAnsi="Times New Roman" w:cs="Times New Roman"/>
          <w:sz w:val="24"/>
          <w:szCs w:val="24"/>
        </w:rPr>
        <w:t xml:space="preserve">/CSO with the financial support of UNDP Moldova. </w:t>
      </w:r>
      <w:r w:rsidR="00B15AD3"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The accessibility audits included </w:t>
      </w:r>
      <w:r w:rsidR="00B15AD3" w:rsidRPr="00FA05D9">
        <w:rPr>
          <w:rFonts w:ascii="Times New Roman" w:eastAsia="Times New Roman" w:hAnsi="Times New Roman" w:cs="Times New Roman"/>
          <w:sz w:val="24"/>
          <w:szCs w:val="24"/>
        </w:rPr>
        <w:t>612 buildings where the polling stations had their headquarters</w:t>
      </w:r>
      <w:r w:rsidRPr="00FA05D9">
        <w:rPr>
          <w:rFonts w:ascii="Times New Roman" w:eastAsia="Times New Roman" w:hAnsi="Times New Roman" w:cs="Times New Roman"/>
          <w:sz w:val="24"/>
          <w:szCs w:val="24"/>
        </w:rPr>
        <w:t xml:space="preserve"> across the country</w:t>
      </w:r>
      <w:r w:rsidR="00B15AD3" w:rsidRPr="00FA05D9">
        <w:rPr>
          <w:rFonts w:ascii="Times New Roman" w:eastAsia="Times New Roman" w:hAnsi="Times New Roman" w:cs="Times New Roman"/>
          <w:sz w:val="24"/>
          <w:szCs w:val="24"/>
        </w:rPr>
        <w:t xml:space="preserve"> (which constitutes over 30% of the total number of polling stations</w:t>
      </w:r>
      <w:r w:rsidRPr="00FA05D9">
        <w:rPr>
          <w:rFonts w:ascii="Times New Roman" w:eastAsia="Times New Roman" w:hAnsi="Times New Roman" w:cs="Times New Roman"/>
          <w:sz w:val="24"/>
          <w:szCs w:val="24"/>
        </w:rPr>
        <w:t>)</w:t>
      </w:r>
      <w:r w:rsidR="009E32B7" w:rsidRPr="00FA05D9">
        <w:rPr>
          <w:rFonts w:ascii="Times New Roman" w:eastAsia="Times New Roman" w:hAnsi="Times New Roman" w:cs="Times New Roman"/>
          <w:sz w:val="24"/>
          <w:szCs w:val="24"/>
        </w:rPr>
        <w:t xml:space="preserve">. The results have been presented to CEC and to public authorites responsabile for polling station arrangements. </w:t>
      </w:r>
      <w:r w:rsidRPr="00FA05D9">
        <w:rPr>
          <w:rFonts w:ascii="Times New Roman" w:eastAsia="Times New Roman" w:hAnsi="Times New Roman" w:cs="Times New Roman"/>
          <w:sz w:val="24"/>
          <w:szCs w:val="24"/>
        </w:rPr>
        <w:t xml:space="preserve"> </w:t>
      </w:r>
      <w:r w:rsidR="00B15AD3" w:rsidRPr="00FA05D9">
        <w:rPr>
          <w:rFonts w:ascii="Times New Roman" w:eastAsia="Times New Roman" w:hAnsi="Times New Roman" w:cs="Times New Roman"/>
          <w:sz w:val="24"/>
          <w:szCs w:val="24"/>
        </w:rPr>
        <w:t xml:space="preserve"> </w:t>
      </w:r>
    </w:p>
    <w:p w14:paraId="52DC2746" w14:textId="77777777" w:rsidR="00A35B66" w:rsidRDefault="00A35B66" w:rsidP="00A35B66">
      <w:pPr>
        <w:jc w:val="both"/>
        <w:rPr>
          <w:rFonts w:ascii="Times New Roman" w:eastAsia="Times New Roman" w:hAnsi="Times New Roman" w:cs="Times New Roman"/>
          <w:sz w:val="24"/>
          <w:szCs w:val="24"/>
        </w:rPr>
      </w:pPr>
    </w:p>
    <w:p w14:paraId="62DB7754" w14:textId="77777777" w:rsidR="009E32B7" w:rsidRPr="00FA05D9" w:rsidRDefault="009E32B7"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promotion of the political right of the persosn with disabilities capacity building programs, informative and awareness raising campaigns are conducting regularly with the active participation of CSOs (Alliance Infonet, Motivation NGO, LOW VISION Center, Keystone Moldova and AOPD. </w:t>
      </w:r>
      <w:r w:rsidR="00BA15FB" w:rsidRPr="00FA05D9">
        <w:rPr>
          <w:rFonts w:ascii="Times New Roman" w:eastAsia="Times New Roman" w:hAnsi="Times New Roman" w:cs="Times New Roman"/>
          <w:sz w:val="24"/>
          <w:szCs w:val="24"/>
        </w:rPr>
        <w:t xml:space="preserve">See below the projects implementated in this regard: </w:t>
      </w:r>
    </w:p>
    <w:p w14:paraId="187DB59F" w14:textId="77777777" w:rsidR="00BA15FB" w:rsidRPr="00FA05D9" w:rsidRDefault="00BA15FB" w:rsidP="00BA15FB">
      <w:pPr>
        <w:pStyle w:val="ListParagraph"/>
        <w:numPr>
          <w:ilvl w:val="0"/>
          <w:numId w:val="24"/>
        </w:num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“Strengthening Democracy in Moldova through Inclusive and Transparent Elections”. Informative materials developed and printed: “Voter's Guide”, the version “Easy to read, easy to understand” (in r</w:t>
      </w:r>
      <w:r w:rsidR="00BC2730" w:rsidRPr="00FA05D9">
        <w:rPr>
          <w:rFonts w:ascii="Times New Roman" w:eastAsia="Times New Roman" w:hAnsi="Times New Roman" w:cs="Times New Roman"/>
          <w:sz w:val="24"/>
          <w:szCs w:val="24"/>
        </w:rPr>
        <w:t xml:space="preserve">omanian, russian and english); </w:t>
      </w:r>
      <w:r w:rsidRPr="00FA05D9">
        <w:rPr>
          <w:rFonts w:ascii="Times New Roman" w:eastAsia="Times New Roman" w:hAnsi="Times New Roman" w:cs="Times New Roman"/>
          <w:sz w:val="24"/>
          <w:szCs w:val="24"/>
        </w:rPr>
        <w:t>"Democracy is learned" - interactive brochure; "Democracy Matters - Participate" - Electoral information guide.</w:t>
      </w:r>
    </w:p>
    <w:p w14:paraId="29AD6204" w14:textId="77777777" w:rsidR="00340EBE" w:rsidRPr="00FA05D9" w:rsidRDefault="00BA15FB" w:rsidP="00CA4CDA">
      <w:pPr>
        <w:pStyle w:val="ListParagraph"/>
        <w:numPr>
          <w:ilvl w:val="0"/>
          <w:numId w:val="24"/>
        </w:num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"Accessibility of the electoral process" </w:t>
      </w:r>
      <w:r w:rsidR="00340EBE" w:rsidRPr="00FA05D9">
        <w:rPr>
          <w:rFonts w:ascii="Times New Roman" w:eastAsia="Times New Roman" w:hAnsi="Times New Roman" w:cs="Times New Roman"/>
          <w:sz w:val="24"/>
          <w:szCs w:val="24"/>
        </w:rPr>
        <w:t xml:space="preserve">All intotla </w:t>
      </w:r>
      <w:r w:rsidRPr="00FA05D9">
        <w:rPr>
          <w:rFonts w:ascii="Times New Roman" w:eastAsia="Times New Roman" w:hAnsi="Times New Roman" w:cs="Times New Roman"/>
          <w:sz w:val="24"/>
          <w:szCs w:val="24"/>
        </w:rPr>
        <w:t>6054 electoral officials who worked in the parliamentary elections of February 24, 2019 and 3974 electoral officials who worked in the general local elections of October 20, 2019</w:t>
      </w:r>
      <w:r w:rsidR="00340EBE" w:rsidRPr="00FA05D9">
        <w:rPr>
          <w:rFonts w:ascii="Times New Roman" w:eastAsia="Times New Roman" w:hAnsi="Times New Roman" w:cs="Times New Roman"/>
          <w:sz w:val="24"/>
          <w:szCs w:val="24"/>
        </w:rPr>
        <w:t xml:space="preserve"> beneffited of trainings. </w:t>
      </w:r>
    </w:p>
    <w:p w14:paraId="7B95F157" w14:textId="77777777" w:rsidR="00BA15FB" w:rsidRPr="00FA05D9" w:rsidRDefault="00340EBE" w:rsidP="00340EBE">
      <w:pPr>
        <w:pStyle w:val="ListParagraph"/>
        <w:numPr>
          <w:ilvl w:val="0"/>
          <w:numId w:val="24"/>
        </w:num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"Elect Parliament in 60 days" e-learning platform the online course this program was developed in the audio version. The informative materials elaborated for the civic information campaigns at the elections of February 24 and October 20, 2019 (guides, leaflets, posters) were developed in Romanian, with translation in Russian, and the video spots were accompanied by translation in </w:t>
      </w:r>
      <w:r w:rsidRPr="00FA05D9">
        <w:rPr>
          <w:rFonts w:ascii="Times New Roman" w:eastAsia="Times New Roman" w:hAnsi="Times New Roman" w:cs="Times New Roman"/>
          <w:sz w:val="24"/>
          <w:szCs w:val="24"/>
        </w:rPr>
        <w:lastRenderedPageBreak/>
        <w:t>sign language. All materials were developed and shared in compliance with the principle of gender equality.</w:t>
      </w:r>
    </w:p>
    <w:p w14:paraId="42589828" w14:textId="77777777" w:rsidR="00340EBE" w:rsidRPr="00FA05D9" w:rsidRDefault="006F4498" w:rsidP="00340EBE">
      <w:pPr>
        <w:pStyle w:val="ListParagraph"/>
        <w:numPr>
          <w:ilvl w:val="0"/>
          <w:numId w:val="24"/>
        </w:num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”The right to vote and political participation of persosn with intellectual and psychosocial disabilities was implem</w:t>
      </w:r>
      <w:r w:rsidR="00BC2730" w:rsidRPr="00FA05D9">
        <w:rPr>
          <w:rFonts w:ascii="Times New Roman" w:eastAsia="Times New Roman" w:hAnsi="Times New Roman" w:cs="Times New Roman"/>
          <w:sz w:val="24"/>
          <w:szCs w:val="24"/>
        </w:rPr>
        <w:t>ented in 2019 year. Al in total,</w:t>
      </w:r>
      <w:r w:rsidR="00340EBE" w:rsidRPr="00FA05D9">
        <w:rPr>
          <w:rFonts w:ascii="Times New Roman" w:eastAsia="Times New Roman" w:hAnsi="Times New Roman" w:cs="Times New Roman"/>
          <w:sz w:val="24"/>
          <w:szCs w:val="24"/>
        </w:rPr>
        <w:t xml:space="preserve"> 27 seminars in residential institutions and 53 seminars in communities to promote the right to vote of people with disabilities</w:t>
      </w:r>
      <w:r w:rsidRPr="00FA05D9">
        <w:rPr>
          <w:rFonts w:ascii="Times New Roman" w:eastAsia="Times New Roman" w:hAnsi="Times New Roman" w:cs="Times New Roman"/>
          <w:sz w:val="24"/>
          <w:szCs w:val="24"/>
        </w:rPr>
        <w:t xml:space="preserve"> have been conducted by Keystone Moldova</w:t>
      </w:r>
      <w:r w:rsidR="00340EBE" w:rsidRPr="00FA05D9">
        <w:rPr>
          <w:rFonts w:ascii="Times New Roman" w:eastAsia="Times New Roman" w:hAnsi="Times New Roman" w:cs="Times New Roman"/>
          <w:sz w:val="24"/>
          <w:szCs w:val="24"/>
        </w:rPr>
        <w:t>. As result of these seminars, more than 2000 people with disabilities from residential institutions and communities improved their knowledge of their right to vote and how to participate in elections. The information material from the trainings was translated into an easy-to-understand format.</w:t>
      </w:r>
    </w:p>
    <w:p w14:paraId="5BD2129E" w14:textId="77777777" w:rsidR="00A35B66" w:rsidRDefault="00A35B66" w:rsidP="00A35B66">
      <w:pPr>
        <w:jc w:val="both"/>
        <w:rPr>
          <w:rFonts w:ascii="Times New Roman" w:eastAsia="Times New Roman" w:hAnsi="Times New Roman" w:cs="Times New Roman"/>
          <w:sz w:val="24"/>
          <w:szCs w:val="24"/>
        </w:rPr>
      </w:pPr>
    </w:p>
    <w:p w14:paraId="25211A4E" w14:textId="77777777" w:rsidR="000336E2" w:rsidRPr="00FA05D9" w:rsidRDefault="006F4498"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Poitical and public participation is supported </w:t>
      </w:r>
      <w:r w:rsidR="00BC2730" w:rsidRPr="00FA05D9">
        <w:rPr>
          <w:rFonts w:ascii="Times New Roman" w:eastAsia="Times New Roman" w:hAnsi="Times New Roman" w:cs="Times New Roman"/>
          <w:sz w:val="24"/>
          <w:szCs w:val="24"/>
        </w:rPr>
        <w:t>by Keystone</w:t>
      </w:r>
      <w:r w:rsidR="000336E2" w:rsidRPr="00FA05D9">
        <w:rPr>
          <w:rFonts w:ascii="Times New Roman" w:eastAsia="Times New Roman" w:hAnsi="Times New Roman" w:cs="Times New Roman"/>
          <w:sz w:val="24"/>
          <w:szCs w:val="24"/>
        </w:rPr>
        <w:t xml:space="preserve"> Moldova</w:t>
      </w:r>
      <w:r w:rsidRPr="00FA05D9">
        <w:rPr>
          <w:rFonts w:ascii="Times New Roman" w:eastAsia="Times New Roman" w:hAnsi="Times New Roman" w:cs="Times New Roman"/>
          <w:sz w:val="24"/>
          <w:szCs w:val="24"/>
        </w:rPr>
        <w:t xml:space="preserve"> at local level through self-advocacy groups assisted to be active </w:t>
      </w:r>
      <w:r w:rsidR="00BC2730" w:rsidRPr="00FA05D9">
        <w:rPr>
          <w:rFonts w:ascii="Times New Roman" w:eastAsia="Times New Roman" w:hAnsi="Times New Roman" w:cs="Times New Roman"/>
          <w:sz w:val="24"/>
          <w:szCs w:val="24"/>
        </w:rPr>
        <w:t>in 19</w:t>
      </w:r>
      <w:r w:rsidR="000336E2" w:rsidRPr="00FA05D9">
        <w:rPr>
          <w:rFonts w:ascii="Times New Roman" w:eastAsia="Times New Roman" w:hAnsi="Times New Roman" w:cs="Times New Roman"/>
          <w:sz w:val="24"/>
          <w:szCs w:val="24"/>
        </w:rPr>
        <w:t xml:space="preserve"> districts of the </w:t>
      </w:r>
      <w:r w:rsidRPr="00FA05D9">
        <w:rPr>
          <w:rFonts w:ascii="Times New Roman" w:eastAsia="Times New Roman" w:hAnsi="Times New Roman" w:cs="Times New Roman"/>
          <w:sz w:val="24"/>
          <w:szCs w:val="24"/>
        </w:rPr>
        <w:t>RM</w:t>
      </w:r>
      <w:r w:rsidR="000336E2"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 xml:space="preserve">The representatives of the self-advocacy groups’ promte political and public participation at community, national and international levels. They attended </w:t>
      </w:r>
      <w:r w:rsidR="000336E2" w:rsidRPr="00FA05D9">
        <w:rPr>
          <w:rFonts w:ascii="Times New Roman" w:eastAsia="Times New Roman" w:hAnsi="Times New Roman" w:cs="Times New Roman"/>
          <w:sz w:val="24"/>
          <w:szCs w:val="24"/>
        </w:rPr>
        <w:t>international forum organized by the Clinton Global Initiative and promoted the rights of women with disabilities in Moldova</w:t>
      </w:r>
      <w:r w:rsidR="0052248B" w:rsidRPr="00FA05D9">
        <w:rPr>
          <w:rFonts w:ascii="Times New Roman" w:eastAsia="Times New Roman" w:hAnsi="Times New Roman" w:cs="Times New Roman"/>
          <w:sz w:val="24"/>
          <w:szCs w:val="24"/>
        </w:rPr>
        <w:t xml:space="preserve">; </w:t>
      </w:r>
      <w:r w:rsidR="000336E2" w:rsidRPr="00FA05D9">
        <w:rPr>
          <w:rFonts w:ascii="Times New Roman" w:eastAsia="Times New Roman" w:hAnsi="Times New Roman" w:cs="Times New Roman"/>
          <w:sz w:val="24"/>
          <w:szCs w:val="24"/>
        </w:rPr>
        <w:t>the Conference of States Parties on the Implementation of the UN Convention on the Rights of Persons with Disabilities, held in New York in 2019</w:t>
      </w:r>
      <w:r w:rsidR="0052248B" w:rsidRPr="00FA05D9">
        <w:rPr>
          <w:rFonts w:ascii="Times New Roman" w:eastAsia="Times New Roman" w:hAnsi="Times New Roman" w:cs="Times New Roman"/>
          <w:sz w:val="24"/>
          <w:szCs w:val="24"/>
        </w:rPr>
        <w:t xml:space="preserve"> and promoted deinstitutionalization and the right live independent in community living.  </w:t>
      </w:r>
      <w:r w:rsidR="000336E2" w:rsidRPr="00FA05D9">
        <w:rPr>
          <w:rFonts w:ascii="Times New Roman" w:eastAsia="Times New Roman" w:hAnsi="Times New Roman" w:cs="Times New Roman"/>
          <w:sz w:val="24"/>
          <w:szCs w:val="24"/>
        </w:rPr>
        <w:t xml:space="preserve"> </w:t>
      </w:r>
    </w:p>
    <w:p w14:paraId="01FAF330" w14:textId="77777777" w:rsidR="006671A8" w:rsidRPr="00FA05D9" w:rsidRDefault="00010F23" w:rsidP="00612B55">
      <w:pPr>
        <w:pStyle w:val="Heading2"/>
        <w:ind w:firstLine="360"/>
        <w:rPr>
          <w:rFonts w:ascii="Times New Roman" w:hAnsi="Times New Roman" w:cs="Times New Roman"/>
          <w:b/>
          <w:sz w:val="24"/>
          <w:szCs w:val="24"/>
        </w:rPr>
      </w:pPr>
      <w:bookmarkStart w:id="32" w:name="_Toc59132257"/>
      <w:r w:rsidRPr="00FA05D9">
        <w:rPr>
          <w:rFonts w:ascii="Times New Roman" w:hAnsi="Times New Roman" w:cs="Times New Roman"/>
          <w:b/>
          <w:sz w:val="24"/>
          <w:szCs w:val="24"/>
        </w:rPr>
        <w:t>Artic</w:t>
      </w:r>
      <w:r w:rsidR="000336E2" w:rsidRPr="00FA05D9">
        <w:rPr>
          <w:rFonts w:ascii="Times New Roman" w:hAnsi="Times New Roman" w:cs="Times New Roman"/>
          <w:b/>
          <w:sz w:val="24"/>
          <w:szCs w:val="24"/>
        </w:rPr>
        <w:t xml:space="preserve">le </w:t>
      </w:r>
      <w:r w:rsidRPr="00FA05D9">
        <w:rPr>
          <w:rFonts w:ascii="Times New Roman" w:hAnsi="Times New Roman" w:cs="Times New Roman"/>
          <w:b/>
          <w:sz w:val="24"/>
          <w:szCs w:val="24"/>
        </w:rPr>
        <w:t xml:space="preserve">30. </w:t>
      </w:r>
      <w:r w:rsidR="000336E2" w:rsidRPr="00FA05D9">
        <w:rPr>
          <w:rFonts w:ascii="Times New Roman" w:hAnsi="Times New Roman" w:cs="Times New Roman"/>
          <w:b/>
          <w:sz w:val="24"/>
          <w:szCs w:val="24"/>
        </w:rPr>
        <w:t>Participation in cultural life, recreational activities, leisure and sports</w:t>
      </w:r>
      <w:bookmarkEnd w:id="32"/>
      <w:r w:rsidR="000336E2" w:rsidRPr="00FA05D9">
        <w:rPr>
          <w:rFonts w:ascii="Times New Roman" w:hAnsi="Times New Roman" w:cs="Times New Roman"/>
          <w:b/>
          <w:sz w:val="24"/>
          <w:szCs w:val="24"/>
        </w:rPr>
        <w:t xml:space="preserve"> </w:t>
      </w:r>
    </w:p>
    <w:p w14:paraId="13502B8B" w14:textId="77777777" w:rsidR="00107382" w:rsidRPr="00FA05D9" w:rsidRDefault="00107382" w:rsidP="00A35B66">
      <w:pPr>
        <w:jc w:val="both"/>
        <w:rPr>
          <w:rFonts w:ascii="Times New Roman" w:eastAsia="Times New Roman" w:hAnsi="Times New Roman" w:cs="Times New Roman"/>
          <w:i/>
          <w:sz w:val="24"/>
          <w:szCs w:val="24"/>
          <w:u w:val="single"/>
        </w:rPr>
      </w:pPr>
      <w:r w:rsidRPr="00FA05D9">
        <w:rPr>
          <w:rFonts w:ascii="Times New Roman" w:eastAsia="Times New Roman" w:hAnsi="Times New Roman" w:cs="Times New Roman"/>
          <w:i/>
          <w:sz w:val="24"/>
          <w:szCs w:val="24"/>
          <w:u w:val="single"/>
        </w:rPr>
        <w:t>With reference to Recommendation 55 of the Committee's concluding observations, we inform the following:</w:t>
      </w:r>
    </w:p>
    <w:p w14:paraId="05A32255" w14:textId="77777777" w:rsidR="00A35B66" w:rsidRDefault="00A35B66" w:rsidP="00A35B66">
      <w:pPr>
        <w:jc w:val="both"/>
        <w:rPr>
          <w:rFonts w:ascii="Times New Roman" w:eastAsia="Times New Roman" w:hAnsi="Times New Roman" w:cs="Times New Roman"/>
          <w:sz w:val="24"/>
          <w:szCs w:val="24"/>
        </w:rPr>
      </w:pPr>
    </w:p>
    <w:p w14:paraId="5E68CF26" w14:textId="77777777" w:rsidR="006671A8" w:rsidRPr="00FA05D9" w:rsidRDefault="00107382"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Public or private institutions that </w:t>
      </w:r>
      <w:r w:rsidR="000336E2" w:rsidRPr="00FA05D9">
        <w:rPr>
          <w:rFonts w:ascii="Times New Roman" w:eastAsia="Times New Roman" w:hAnsi="Times New Roman" w:cs="Times New Roman"/>
          <w:sz w:val="24"/>
          <w:szCs w:val="24"/>
        </w:rPr>
        <w:t xml:space="preserve"> provide cultural, tourist or sports services, have the obligation under the law to ensure free access of persons with disabilities to these services in proportion of at least 2% of the total number of places</w:t>
      </w:r>
      <w:r w:rsidR="00010F23" w:rsidRPr="00FA05D9">
        <w:rPr>
          <w:rFonts w:ascii="Times New Roman" w:eastAsia="Times New Roman" w:hAnsi="Times New Roman" w:cs="Times New Roman"/>
          <w:sz w:val="24"/>
          <w:szCs w:val="24"/>
        </w:rPr>
        <w:t xml:space="preserve">. </w:t>
      </w:r>
    </w:p>
    <w:p w14:paraId="75DFCE73" w14:textId="77777777" w:rsidR="00A35B66" w:rsidRDefault="00A35B66" w:rsidP="00A35B66">
      <w:pPr>
        <w:jc w:val="both"/>
        <w:rPr>
          <w:rFonts w:ascii="Times New Roman" w:eastAsia="Times New Roman" w:hAnsi="Times New Roman" w:cs="Times New Roman"/>
          <w:sz w:val="24"/>
          <w:szCs w:val="24"/>
        </w:rPr>
      </w:pPr>
    </w:p>
    <w:p w14:paraId="26001654" w14:textId="77777777" w:rsidR="006671A8" w:rsidRPr="00FA05D9" w:rsidRDefault="00107382" w:rsidP="00A35B66">
      <w:pPr>
        <w:jc w:val="both"/>
        <w:rPr>
          <w:rFonts w:ascii="Times New Roman" w:eastAsia="Times New Roman" w:hAnsi="Times New Roman" w:cs="Times New Roman"/>
          <w:sz w:val="24"/>
          <w:szCs w:val="24"/>
          <w:highlight w:val="cyan"/>
        </w:rPr>
      </w:pPr>
      <w:r w:rsidRPr="00FA05D9">
        <w:rPr>
          <w:rFonts w:ascii="Times New Roman" w:eastAsia="Times New Roman" w:hAnsi="Times New Roman" w:cs="Times New Roman"/>
          <w:sz w:val="24"/>
          <w:szCs w:val="24"/>
        </w:rPr>
        <w:t xml:space="preserve">The  </w:t>
      </w:r>
      <w:r w:rsidR="00EA387D" w:rsidRPr="00FA05D9">
        <w:rPr>
          <w:rFonts w:ascii="Times New Roman" w:eastAsia="Times New Roman" w:hAnsi="Times New Roman" w:cs="Times New Roman"/>
          <w:sz w:val="24"/>
          <w:szCs w:val="24"/>
        </w:rPr>
        <w:t>National Library provides people with disabilities with various services and facilities such as: free registration and special assistance at an information station organized in the lobby of the central building; installation of railings on the runway on the stairs at the entrance to the central block and on the stairs in the halls of the Library buildings; providing informational and documentary assistance to people with disabilities, beneficiaries of book loans at home; remote access, through the Library's website, the electronic catalog, local databases, publications, developed by the Library and various information related to encyclopedias, dictionaries, etc.; digitization of patrimonial documents from the Library's collections and creation of the Moldava National Digital Library, etc.</w:t>
      </w:r>
    </w:p>
    <w:p w14:paraId="6C65546D" w14:textId="77777777" w:rsidR="00A35B66" w:rsidRDefault="00A35B66" w:rsidP="00A35B66">
      <w:pPr>
        <w:jc w:val="both"/>
        <w:rPr>
          <w:rFonts w:ascii="Times New Roman" w:eastAsia="Times New Roman" w:hAnsi="Times New Roman" w:cs="Times New Roman"/>
          <w:sz w:val="24"/>
          <w:szCs w:val="24"/>
        </w:rPr>
      </w:pPr>
    </w:p>
    <w:p w14:paraId="0664D77B" w14:textId="77777777" w:rsidR="00EA387D" w:rsidRPr="00FA05D9" w:rsidRDefault="00BB237E"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w:t>
      </w:r>
      <w:r w:rsidR="00EA387D" w:rsidRPr="00FA05D9">
        <w:rPr>
          <w:rFonts w:ascii="Times New Roman" w:eastAsia="Times New Roman" w:hAnsi="Times New Roman" w:cs="Times New Roman"/>
          <w:sz w:val="24"/>
          <w:szCs w:val="24"/>
        </w:rPr>
        <w:t>o facilitate access to the published works of blind, visually impaired or other reading difficulties of printed materials, on November 23, 2017, the Parliament of the Republic of Moldova ratified the Marrakesh Treaty, adopted in Marrakesh, Morocco, on June 27, 2013.</w:t>
      </w:r>
    </w:p>
    <w:p w14:paraId="65AB4327" w14:textId="77777777" w:rsidR="00EA387D" w:rsidRPr="00FA05D9" w:rsidRDefault="00EA387D" w:rsidP="00A35B66">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Museums also organize various activities, including free access to the exhibitions they organize. For example, during the years 2017-2020, </w:t>
      </w:r>
      <w:r w:rsidR="00BB237E" w:rsidRPr="00FA05D9">
        <w:rPr>
          <w:rFonts w:ascii="Times New Roman" w:eastAsia="Times New Roman" w:hAnsi="Times New Roman" w:cs="Times New Roman"/>
          <w:sz w:val="24"/>
          <w:szCs w:val="24"/>
        </w:rPr>
        <w:t xml:space="preserve">about </w:t>
      </w:r>
      <w:r w:rsidRPr="00FA05D9">
        <w:rPr>
          <w:rFonts w:ascii="Times New Roman" w:eastAsia="Times New Roman" w:hAnsi="Times New Roman" w:cs="Times New Roman"/>
          <w:sz w:val="24"/>
          <w:szCs w:val="24"/>
        </w:rPr>
        <w:t>2021 people with disabilities participated in the activities organized by the National Museum of Art of Moldova and the National Museum of History of Moldova.</w:t>
      </w:r>
    </w:p>
    <w:p w14:paraId="763C1538" w14:textId="77777777" w:rsidR="002130EB" w:rsidRDefault="002130EB" w:rsidP="002130EB">
      <w:pPr>
        <w:pBdr>
          <w:top w:val="nil"/>
          <w:left w:val="nil"/>
          <w:bottom w:val="nil"/>
          <w:right w:val="nil"/>
          <w:between w:val="nil"/>
        </w:pBdr>
        <w:tabs>
          <w:tab w:val="left" w:pos="284"/>
          <w:tab w:val="left" w:pos="630"/>
        </w:tabs>
        <w:jc w:val="both"/>
        <w:rPr>
          <w:rFonts w:ascii="Times New Roman" w:eastAsia="Times New Roman" w:hAnsi="Times New Roman" w:cs="Times New Roman"/>
          <w:sz w:val="24"/>
          <w:szCs w:val="24"/>
        </w:rPr>
      </w:pPr>
    </w:p>
    <w:p w14:paraId="7A06EE51" w14:textId="77777777" w:rsidR="00BB237E" w:rsidRPr="00FA05D9" w:rsidRDefault="001E2C89" w:rsidP="002130EB">
      <w:pPr>
        <w:pBdr>
          <w:top w:val="nil"/>
          <w:left w:val="nil"/>
          <w:bottom w:val="nil"/>
          <w:right w:val="nil"/>
          <w:between w:val="nil"/>
        </w:pBdr>
        <w:tabs>
          <w:tab w:val="left" w:pos="284"/>
          <w:tab w:val="left" w:pos="63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participation of people with disabilities in sports activities is facilitated by the sports federations for people with disabilities and the Paralympic Committee of the Republic of Moldova. The sports </w:t>
      </w:r>
      <w:r w:rsidRPr="00FA05D9">
        <w:rPr>
          <w:rFonts w:ascii="Times New Roman" w:eastAsia="Times New Roman" w:hAnsi="Times New Roman" w:cs="Times New Roman"/>
          <w:sz w:val="24"/>
          <w:szCs w:val="24"/>
        </w:rPr>
        <w:lastRenderedPageBreak/>
        <w:t>federations and the Paralympic Committee are funded annually from the state budget.</w:t>
      </w:r>
      <w:r w:rsidR="00BB237E" w:rsidRPr="00FA05D9">
        <w:rPr>
          <w:rFonts w:ascii="Times New Roman" w:eastAsia="Times New Roman" w:hAnsi="Times New Roman" w:cs="Times New Roman"/>
          <w:sz w:val="24"/>
          <w:szCs w:val="24"/>
        </w:rPr>
        <w:t xml:space="preserve">  For example, in 2019, the following sports activitieshave been funded from state budget:</w:t>
      </w:r>
    </w:p>
    <w:p w14:paraId="76F185B2" w14:textId="77777777" w:rsidR="001E2C89" w:rsidRPr="00FA05D9" w:rsidRDefault="001E2C89" w:rsidP="00131497">
      <w:pPr>
        <w:pStyle w:val="ListParagraph"/>
        <w:numPr>
          <w:ilvl w:val="0"/>
          <w:numId w:val="6"/>
        </w:numPr>
        <w:pBdr>
          <w:top w:val="nil"/>
          <w:left w:val="nil"/>
          <w:bottom w:val="nil"/>
          <w:right w:val="nil"/>
          <w:between w:val="nil"/>
        </w:pBdr>
        <w:tabs>
          <w:tab w:val="left" w:pos="284"/>
          <w:tab w:val="left" w:pos="630"/>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Paralympic Committee of the Re</w:t>
      </w:r>
      <w:r w:rsidR="00131497" w:rsidRPr="00FA05D9">
        <w:rPr>
          <w:rFonts w:ascii="Times New Roman" w:eastAsia="Times New Roman" w:hAnsi="Times New Roman" w:cs="Times New Roman"/>
          <w:sz w:val="24"/>
          <w:szCs w:val="24"/>
        </w:rPr>
        <w:t>public of Moldova - 20 athletes</w:t>
      </w:r>
      <w:r w:rsidRPr="00FA05D9">
        <w:rPr>
          <w:rFonts w:ascii="Times New Roman" w:eastAsia="Times New Roman" w:hAnsi="Times New Roman" w:cs="Times New Roman"/>
          <w:sz w:val="24"/>
          <w:szCs w:val="24"/>
        </w:rPr>
        <w:t xml:space="preserve"> </w:t>
      </w:r>
      <w:r w:rsidR="00BB237E" w:rsidRPr="00FA05D9">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 xml:space="preserve"> 1.0 million </w:t>
      </w:r>
      <w:r w:rsidR="00BB237E" w:rsidRPr="00FA05D9">
        <w:rPr>
          <w:rFonts w:ascii="Times New Roman" w:eastAsia="Times New Roman" w:hAnsi="Times New Roman" w:cs="Times New Roman"/>
          <w:sz w:val="24"/>
          <w:szCs w:val="24"/>
        </w:rPr>
        <w:t>lei</w:t>
      </w:r>
      <w:r w:rsidR="00131497" w:rsidRPr="00FA05D9">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w:t>
      </w:r>
    </w:p>
    <w:p w14:paraId="2AA2E9A3" w14:textId="77777777" w:rsidR="002130EB" w:rsidRPr="002130EB" w:rsidRDefault="001E2C89" w:rsidP="002130EB">
      <w:pPr>
        <w:pStyle w:val="ListParagraph"/>
        <w:numPr>
          <w:ilvl w:val="0"/>
          <w:numId w:val="6"/>
        </w:numPr>
        <w:pBdr>
          <w:top w:val="nil"/>
          <w:left w:val="nil"/>
          <w:bottom w:val="nil"/>
          <w:right w:val="nil"/>
          <w:between w:val="nil"/>
        </w:pBdr>
        <w:tabs>
          <w:tab w:val="left" w:pos="284"/>
          <w:tab w:val="left" w:pos="630"/>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sz w:val="24"/>
          <w:szCs w:val="24"/>
        </w:rPr>
        <w:t>National Judo Sports Federation for People with Disabilities - 4 athletes</w:t>
      </w:r>
      <w:r w:rsidR="00BB237E"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105, 8 thousand lei</w:t>
      </w:r>
      <w:r w:rsidR="00BB237E" w:rsidRPr="00FA05D9">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w:t>
      </w:r>
    </w:p>
    <w:p w14:paraId="46E9E250" w14:textId="77777777" w:rsidR="002130EB" w:rsidRDefault="004907BF" w:rsidP="002130EB">
      <w:pPr>
        <w:pStyle w:val="ListParagraph"/>
        <w:numPr>
          <w:ilvl w:val="0"/>
          <w:numId w:val="6"/>
        </w:numPr>
        <w:pBdr>
          <w:top w:val="nil"/>
          <w:left w:val="nil"/>
          <w:bottom w:val="nil"/>
          <w:right w:val="nil"/>
          <w:between w:val="nil"/>
        </w:pBdr>
        <w:tabs>
          <w:tab w:val="left" w:pos="284"/>
          <w:tab w:val="left" w:pos="630"/>
        </w:tabs>
        <w:jc w:val="both"/>
        <w:rPr>
          <w:rFonts w:ascii="Times New Roman" w:eastAsia="Times New Roman" w:hAnsi="Times New Roman" w:cs="Times New Roman"/>
          <w:color w:val="000000"/>
          <w:sz w:val="24"/>
          <w:szCs w:val="24"/>
        </w:rPr>
      </w:pPr>
      <w:r w:rsidRPr="002130EB">
        <w:rPr>
          <w:rFonts w:ascii="Times New Roman" w:eastAsia="Times New Roman" w:hAnsi="Times New Roman" w:cs="Times New Roman"/>
          <w:color w:val="000000"/>
          <w:sz w:val="24"/>
          <w:szCs w:val="24"/>
        </w:rPr>
        <w:t>Federation of Blind Athletes - 40 athletes</w:t>
      </w:r>
      <w:r w:rsidR="00BB237E" w:rsidRPr="002130EB">
        <w:rPr>
          <w:rFonts w:ascii="Times New Roman" w:eastAsia="Times New Roman" w:hAnsi="Times New Roman" w:cs="Times New Roman"/>
          <w:color w:val="000000"/>
          <w:sz w:val="24"/>
          <w:szCs w:val="24"/>
        </w:rPr>
        <w:t xml:space="preserve"> (</w:t>
      </w:r>
      <w:r w:rsidRPr="002130EB">
        <w:rPr>
          <w:rFonts w:ascii="Times New Roman" w:eastAsia="Times New Roman" w:hAnsi="Times New Roman" w:cs="Times New Roman"/>
          <w:color w:val="000000"/>
          <w:sz w:val="24"/>
          <w:szCs w:val="24"/>
        </w:rPr>
        <w:t xml:space="preserve"> 143, 3 thousand lei</w:t>
      </w:r>
      <w:r w:rsidR="00BB237E" w:rsidRPr="002130EB">
        <w:rPr>
          <w:rFonts w:ascii="Times New Roman" w:eastAsia="Times New Roman" w:hAnsi="Times New Roman" w:cs="Times New Roman"/>
          <w:color w:val="000000"/>
          <w:sz w:val="24"/>
          <w:szCs w:val="24"/>
        </w:rPr>
        <w:t>)</w:t>
      </w:r>
      <w:r w:rsidRPr="002130EB">
        <w:rPr>
          <w:rFonts w:ascii="Times New Roman" w:eastAsia="Times New Roman" w:hAnsi="Times New Roman" w:cs="Times New Roman"/>
          <w:color w:val="000000"/>
          <w:sz w:val="24"/>
          <w:szCs w:val="24"/>
        </w:rPr>
        <w:t>;</w:t>
      </w:r>
    </w:p>
    <w:p w14:paraId="159BF793" w14:textId="77777777" w:rsidR="004907BF" w:rsidRPr="002130EB" w:rsidRDefault="004907BF" w:rsidP="002130EB">
      <w:pPr>
        <w:pStyle w:val="ListParagraph"/>
        <w:numPr>
          <w:ilvl w:val="0"/>
          <w:numId w:val="6"/>
        </w:numPr>
        <w:pBdr>
          <w:top w:val="nil"/>
          <w:left w:val="nil"/>
          <w:bottom w:val="nil"/>
          <w:right w:val="nil"/>
          <w:between w:val="nil"/>
        </w:pBdr>
        <w:tabs>
          <w:tab w:val="left" w:pos="284"/>
          <w:tab w:val="left" w:pos="630"/>
        </w:tabs>
        <w:jc w:val="both"/>
        <w:rPr>
          <w:rFonts w:ascii="Times New Roman" w:eastAsia="Times New Roman" w:hAnsi="Times New Roman" w:cs="Times New Roman"/>
          <w:color w:val="000000"/>
          <w:sz w:val="24"/>
          <w:szCs w:val="24"/>
        </w:rPr>
      </w:pPr>
      <w:r w:rsidRPr="002130EB">
        <w:rPr>
          <w:rFonts w:ascii="Times New Roman" w:eastAsia="Times New Roman" w:hAnsi="Times New Roman" w:cs="Times New Roman"/>
          <w:color w:val="000000"/>
          <w:sz w:val="24"/>
          <w:szCs w:val="24"/>
        </w:rPr>
        <w:t>Sports Federation for people with locomotor disabilities - 50 athletes</w:t>
      </w:r>
      <w:r w:rsidR="00BB237E" w:rsidRPr="002130EB">
        <w:rPr>
          <w:rFonts w:ascii="Times New Roman" w:eastAsia="Times New Roman" w:hAnsi="Times New Roman" w:cs="Times New Roman"/>
          <w:color w:val="000000"/>
          <w:sz w:val="24"/>
          <w:szCs w:val="24"/>
        </w:rPr>
        <w:t xml:space="preserve"> (</w:t>
      </w:r>
      <w:r w:rsidRPr="002130EB">
        <w:rPr>
          <w:rFonts w:ascii="Times New Roman" w:eastAsia="Times New Roman" w:hAnsi="Times New Roman" w:cs="Times New Roman"/>
          <w:color w:val="000000"/>
          <w:sz w:val="24"/>
          <w:szCs w:val="24"/>
        </w:rPr>
        <w:t>403</w:t>
      </w:r>
      <w:r w:rsidR="00131497" w:rsidRPr="002130EB">
        <w:rPr>
          <w:rFonts w:ascii="Times New Roman" w:eastAsia="Times New Roman" w:hAnsi="Times New Roman" w:cs="Times New Roman"/>
          <w:color w:val="000000"/>
          <w:sz w:val="24"/>
          <w:szCs w:val="24"/>
        </w:rPr>
        <w:t>, 7</w:t>
      </w:r>
      <w:r w:rsidRPr="002130EB">
        <w:rPr>
          <w:rFonts w:ascii="Times New Roman" w:eastAsia="Times New Roman" w:hAnsi="Times New Roman" w:cs="Times New Roman"/>
          <w:color w:val="000000"/>
          <w:sz w:val="24"/>
          <w:szCs w:val="24"/>
        </w:rPr>
        <w:t xml:space="preserve"> thousand lei</w:t>
      </w:r>
      <w:r w:rsidR="00BB237E" w:rsidRPr="002130EB">
        <w:rPr>
          <w:rFonts w:ascii="Times New Roman" w:eastAsia="Times New Roman" w:hAnsi="Times New Roman" w:cs="Times New Roman"/>
          <w:color w:val="000000"/>
          <w:sz w:val="24"/>
          <w:szCs w:val="24"/>
        </w:rPr>
        <w:t>)</w:t>
      </w:r>
      <w:r w:rsidRPr="002130EB">
        <w:rPr>
          <w:rFonts w:ascii="Times New Roman" w:eastAsia="Times New Roman" w:hAnsi="Times New Roman" w:cs="Times New Roman"/>
          <w:color w:val="000000"/>
          <w:sz w:val="24"/>
          <w:szCs w:val="24"/>
        </w:rPr>
        <w:t>.</w:t>
      </w:r>
    </w:p>
    <w:p w14:paraId="1B757415" w14:textId="77777777" w:rsidR="006671A8" w:rsidRPr="00FA05D9" w:rsidRDefault="00010F23" w:rsidP="00131497">
      <w:pPr>
        <w:pStyle w:val="Heading1"/>
        <w:jc w:val="center"/>
        <w:rPr>
          <w:rFonts w:ascii="Times New Roman" w:hAnsi="Times New Roman" w:cs="Times New Roman"/>
          <w:b/>
          <w:sz w:val="24"/>
          <w:szCs w:val="24"/>
        </w:rPr>
      </w:pPr>
      <w:bookmarkStart w:id="33" w:name="_Toc59132258"/>
      <w:r w:rsidRPr="00FA05D9">
        <w:rPr>
          <w:rFonts w:ascii="Times New Roman" w:hAnsi="Times New Roman" w:cs="Times New Roman"/>
          <w:b/>
          <w:sz w:val="24"/>
          <w:szCs w:val="24"/>
        </w:rPr>
        <w:t xml:space="preserve">IV. </w:t>
      </w:r>
      <w:r w:rsidR="004907BF" w:rsidRPr="00FA05D9">
        <w:rPr>
          <w:rFonts w:ascii="Times New Roman" w:hAnsi="Times New Roman" w:cs="Times New Roman"/>
          <w:b/>
          <w:sz w:val="24"/>
          <w:szCs w:val="24"/>
        </w:rPr>
        <w:t>SPECIFIC OBLIGATIONS</w:t>
      </w:r>
      <w:bookmarkEnd w:id="33"/>
    </w:p>
    <w:p w14:paraId="03F30D85" w14:textId="77777777" w:rsidR="006671A8" w:rsidRPr="00FA05D9" w:rsidRDefault="00010F23" w:rsidP="00131497">
      <w:pPr>
        <w:pStyle w:val="Heading2"/>
        <w:ind w:firstLine="360"/>
        <w:rPr>
          <w:rFonts w:ascii="Times New Roman" w:hAnsi="Times New Roman" w:cs="Times New Roman"/>
          <w:b/>
          <w:sz w:val="24"/>
          <w:szCs w:val="24"/>
        </w:rPr>
      </w:pPr>
      <w:bookmarkStart w:id="34" w:name="_Toc59132259"/>
      <w:r w:rsidRPr="00FA05D9">
        <w:rPr>
          <w:rFonts w:ascii="Times New Roman" w:hAnsi="Times New Roman" w:cs="Times New Roman"/>
          <w:b/>
          <w:sz w:val="24"/>
          <w:szCs w:val="24"/>
        </w:rPr>
        <w:t>Artic</w:t>
      </w:r>
      <w:r w:rsidR="004907BF" w:rsidRPr="00FA05D9">
        <w:rPr>
          <w:rFonts w:ascii="Times New Roman" w:hAnsi="Times New Roman" w:cs="Times New Roman"/>
          <w:b/>
          <w:sz w:val="24"/>
          <w:szCs w:val="24"/>
        </w:rPr>
        <w:t xml:space="preserve">le </w:t>
      </w:r>
      <w:r w:rsidRPr="00FA05D9">
        <w:rPr>
          <w:rFonts w:ascii="Times New Roman" w:hAnsi="Times New Roman" w:cs="Times New Roman"/>
          <w:b/>
          <w:sz w:val="24"/>
          <w:szCs w:val="24"/>
        </w:rPr>
        <w:t xml:space="preserve">31. </w:t>
      </w:r>
      <w:r w:rsidR="00791417" w:rsidRPr="00FA05D9">
        <w:rPr>
          <w:rFonts w:ascii="Times New Roman" w:hAnsi="Times New Roman" w:cs="Times New Roman"/>
          <w:b/>
          <w:sz w:val="24"/>
          <w:szCs w:val="24"/>
        </w:rPr>
        <w:t>Statistics and data collection</w:t>
      </w:r>
      <w:bookmarkEnd w:id="34"/>
    </w:p>
    <w:p w14:paraId="1E5A4A29" w14:textId="77777777" w:rsidR="00791417" w:rsidRPr="00FA05D9" w:rsidRDefault="00791417" w:rsidP="002130EB">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The NBS is responsible and presents information on statistics, including information on the situation of people with disabilities in the Republic of Moldova.</w:t>
      </w:r>
    </w:p>
    <w:p w14:paraId="08DBCC22" w14:textId="77777777" w:rsidR="002130EB" w:rsidRDefault="002130EB" w:rsidP="002130EB">
      <w:pPr>
        <w:jc w:val="both"/>
        <w:rPr>
          <w:rFonts w:ascii="Times New Roman" w:eastAsia="Times New Roman" w:hAnsi="Times New Roman" w:cs="Times New Roman"/>
          <w:sz w:val="24"/>
          <w:szCs w:val="24"/>
        </w:rPr>
      </w:pPr>
    </w:p>
    <w:p w14:paraId="7332E188" w14:textId="77777777" w:rsidR="00791417" w:rsidRPr="00FA05D9" w:rsidRDefault="00791417" w:rsidP="002130EB">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Evidence and data on the number of people with disabilities, disaggregated by age, sex, place of residence, type of benefits, size of benefit, type of social services, occupational status, education, professional experience, etc. is carried out by several institutions responsible for social protection measures, employment, rehabilitation</w:t>
      </w:r>
      <w:r w:rsidR="000474E4" w:rsidRPr="00FA05D9">
        <w:rPr>
          <w:rFonts w:ascii="Times New Roman" w:eastAsia="Times New Roman" w:hAnsi="Times New Roman" w:cs="Times New Roman"/>
          <w:sz w:val="24"/>
          <w:szCs w:val="24"/>
        </w:rPr>
        <w:t xml:space="preserve"> and</w:t>
      </w:r>
      <w:r w:rsidRPr="00FA05D9">
        <w:rPr>
          <w:rFonts w:ascii="Times New Roman" w:eastAsia="Times New Roman" w:hAnsi="Times New Roman" w:cs="Times New Roman"/>
          <w:sz w:val="24"/>
          <w:szCs w:val="24"/>
        </w:rPr>
        <w:t xml:space="preserve"> social service providers.</w:t>
      </w:r>
    </w:p>
    <w:p w14:paraId="02030C8E" w14:textId="77777777" w:rsidR="002130EB" w:rsidRDefault="002130EB" w:rsidP="002130EB">
      <w:pPr>
        <w:tabs>
          <w:tab w:val="left" w:pos="-567"/>
        </w:tabs>
        <w:jc w:val="both"/>
        <w:rPr>
          <w:rFonts w:ascii="Times New Roman" w:eastAsia="Times New Roman" w:hAnsi="Times New Roman" w:cs="Times New Roman"/>
          <w:sz w:val="24"/>
          <w:szCs w:val="24"/>
        </w:rPr>
      </w:pPr>
    </w:p>
    <w:p w14:paraId="4A0557A9" w14:textId="77777777" w:rsidR="00014B0E" w:rsidRPr="00FA05D9" w:rsidRDefault="00014B0E" w:rsidP="002130EB">
      <w:pPr>
        <w:tabs>
          <w:tab w:val="left" w:pos="-567"/>
        </w:tabs>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For the first time, in the 2014 Population and Housing Census, the NBS included and collected data according to the minimum set of questions recommended by the Washington </w:t>
      </w:r>
      <w:r w:rsidR="000474E4" w:rsidRPr="00FA05D9">
        <w:rPr>
          <w:rFonts w:ascii="Times New Roman" w:eastAsia="Times New Roman" w:hAnsi="Times New Roman" w:cs="Times New Roman"/>
          <w:sz w:val="24"/>
          <w:szCs w:val="24"/>
        </w:rPr>
        <w:t xml:space="preserve">Group </w:t>
      </w:r>
      <w:r w:rsidRPr="00FA05D9">
        <w:rPr>
          <w:rFonts w:ascii="Times New Roman" w:eastAsia="Times New Roman" w:hAnsi="Times New Roman" w:cs="Times New Roman"/>
          <w:sz w:val="24"/>
          <w:szCs w:val="24"/>
        </w:rPr>
        <w:t>on the difficulties of the population in their daily activities. The methodology and preliminary data were presented at the National Conference on the Implementation of the UN Convention on the Rights of Persons with Disabilities, on 4 December 2017.</w:t>
      </w:r>
    </w:p>
    <w:p w14:paraId="4A00D174" w14:textId="77777777" w:rsidR="002130EB" w:rsidRDefault="002130EB" w:rsidP="002130EB">
      <w:pPr>
        <w:jc w:val="both"/>
        <w:rPr>
          <w:rFonts w:ascii="Times New Roman" w:eastAsia="Times New Roman" w:hAnsi="Times New Roman" w:cs="Times New Roman"/>
          <w:sz w:val="24"/>
          <w:szCs w:val="24"/>
        </w:rPr>
      </w:pPr>
    </w:p>
    <w:p w14:paraId="1C701E91" w14:textId="77777777" w:rsidR="006671A8" w:rsidRPr="00FA05D9" w:rsidRDefault="00014B0E" w:rsidP="002130EB">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Starting with 2017, disability as a question was included in the questionnaire of the Labor Force Survey, thus allowing the collection of data on people with disabilities on the labor market according to the main socio-demographic characteristics. Indicators such as: participation rate, employment rate and unemployment among people with disabilities, compared to the general population are available on the official website</w:t>
      </w:r>
      <w:r w:rsidR="00010F23" w:rsidRPr="00FA05D9">
        <w:rPr>
          <w:rFonts w:ascii="Times New Roman" w:eastAsia="Times New Roman" w:hAnsi="Times New Roman" w:cs="Times New Roman"/>
          <w:sz w:val="24"/>
          <w:szCs w:val="24"/>
          <w:vertAlign w:val="superscript"/>
        </w:rPr>
        <w:footnoteReference w:id="13"/>
      </w:r>
      <w:r w:rsidR="00010F23" w:rsidRPr="00FA05D9">
        <w:rPr>
          <w:rFonts w:ascii="Times New Roman" w:eastAsia="Times New Roman" w:hAnsi="Times New Roman" w:cs="Times New Roman"/>
          <w:sz w:val="24"/>
          <w:szCs w:val="24"/>
        </w:rPr>
        <w:t>.</w:t>
      </w:r>
    </w:p>
    <w:p w14:paraId="145168D6" w14:textId="77777777" w:rsidR="002130EB" w:rsidRDefault="002130EB" w:rsidP="002130EB">
      <w:pPr>
        <w:jc w:val="both"/>
        <w:rPr>
          <w:rFonts w:ascii="Times New Roman" w:eastAsia="Times New Roman" w:hAnsi="Times New Roman" w:cs="Times New Roman"/>
          <w:i/>
          <w:sz w:val="24"/>
          <w:szCs w:val="24"/>
          <w:u w:val="single"/>
        </w:rPr>
      </w:pPr>
    </w:p>
    <w:p w14:paraId="122F8A26" w14:textId="77777777" w:rsidR="006671A8" w:rsidRPr="00FA05D9" w:rsidRDefault="00014B0E" w:rsidP="002130EB">
      <w:pPr>
        <w:jc w:val="both"/>
        <w:rPr>
          <w:rFonts w:ascii="Times New Roman" w:eastAsia="Times New Roman" w:hAnsi="Times New Roman" w:cs="Times New Roman"/>
          <w:sz w:val="24"/>
          <w:szCs w:val="24"/>
        </w:rPr>
      </w:pPr>
      <w:r w:rsidRPr="00FA05D9">
        <w:rPr>
          <w:rFonts w:ascii="Times New Roman" w:eastAsia="Times New Roman" w:hAnsi="Times New Roman" w:cs="Times New Roman"/>
          <w:i/>
          <w:sz w:val="24"/>
          <w:szCs w:val="24"/>
          <w:u w:val="single"/>
        </w:rPr>
        <w:t xml:space="preserve">With reference to recommendation 57 of the Committee's concluding observations, we inform the following: </w:t>
      </w:r>
    </w:p>
    <w:p w14:paraId="44D39451" w14:textId="77777777" w:rsidR="002130EB" w:rsidRDefault="002130EB" w:rsidP="002130EB">
      <w:pPr>
        <w:jc w:val="both"/>
        <w:rPr>
          <w:rFonts w:ascii="Times New Roman" w:eastAsia="Times New Roman" w:hAnsi="Times New Roman" w:cs="Times New Roman"/>
          <w:sz w:val="24"/>
          <w:szCs w:val="24"/>
        </w:rPr>
      </w:pPr>
    </w:p>
    <w:p w14:paraId="03EDD054" w14:textId="77777777" w:rsidR="006671A8" w:rsidRPr="00FA05D9" w:rsidRDefault="00014B0E" w:rsidP="002130EB">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The NBS produces disaggregated data on various categories of the population and economic-socio-demographic dimensions. Within the current statistical surveys in households (Household Budget Survey, Labor Force Survey), variables such as age, sex, place of residence</w:t>
      </w:r>
      <w:r w:rsidR="002D4C94" w:rsidRPr="00FA05D9">
        <w:rPr>
          <w:rFonts w:ascii="Times New Roman" w:eastAsia="Times New Roman" w:hAnsi="Times New Roman" w:cs="Times New Roman"/>
          <w:sz w:val="24"/>
          <w:szCs w:val="24"/>
        </w:rPr>
        <w:t>,</w:t>
      </w:r>
      <w:r w:rsidRPr="00FA05D9">
        <w:rPr>
          <w:rFonts w:ascii="Times New Roman" w:eastAsia="Times New Roman" w:hAnsi="Times New Roman" w:cs="Times New Roman"/>
          <w:sz w:val="24"/>
          <w:szCs w:val="24"/>
        </w:rPr>
        <w:t xml:space="preserve"> regions, disability, socio-economic status, level of education, welfare quintiles, etc. are collected. Ethnic, linguistic and religious characteristics are collected in the censuses (last conducted in 2014</w:t>
      </w:r>
      <w:r w:rsidR="00010F23" w:rsidRPr="00FA05D9">
        <w:rPr>
          <w:rFonts w:ascii="Times New Roman" w:eastAsia="Times New Roman" w:hAnsi="Times New Roman" w:cs="Times New Roman"/>
          <w:sz w:val="24"/>
          <w:szCs w:val="24"/>
          <w:vertAlign w:val="superscript"/>
        </w:rPr>
        <w:footnoteReference w:id="14"/>
      </w:r>
      <w:r w:rsidR="00010F23" w:rsidRPr="00FA05D9">
        <w:rPr>
          <w:rFonts w:ascii="Times New Roman" w:eastAsia="Times New Roman" w:hAnsi="Times New Roman" w:cs="Times New Roman"/>
          <w:sz w:val="24"/>
          <w:szCs w:val="24"/>
        </w:rPr>
        <w:t xml:space="preserve">). </w:t>
      </w:r>
    </w:p>
    <w:p w14:paraId="555DE561" w14:textId="77777777" w:rsidR="002130EB" w:rsidRDefault="002130EB" w:rsidP="002130EB">
      <w:pPr>
        <w:jc w:val="both"/>
        <w:rPr>
          <w:rFonts w:ascii="Times New Roman" w:eastAsia="Times New Roman" w:hAnsi="Times New Roman" w:cs="Times New Roman"/>
          <w:sz w:val="24"/>
          <w:szCs w:val="24"/>
        </w:rPr>
      </w:pPr>
    </w:p>
    <w:p w14:paraId="0E35A34B" w14:textId="77777777" w:rsidR="006671A8" w:rsidRPr="00FA05D9" w:rsidRDefault="00D17090" w:rsidP="002130EB">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At the same time, the NBS completed the process of re-evaluating the availability of sustainable development indicators (SDGs) and assessing their degree of compliance with international methodologies</w:t>
      </w:r>
      <w:r w:rsidR="00131497" w:rsidRPr="00FA05D9">
        <w:rPr>
          <w:rFonts w:ascii="Times New Roman" w:eastAsia="Times New Roman" w:hAnsi="Times New Roman" w:cs="Times New Roman"/>
          <w:sz w:val="24"/>
          <w:szCs w:val="24"/>
        </w:rPr>
        <w:t>, activity</w:t>
      </w:r>
      <w:r w:rsidRPr="00FA05D9">
        <w:rPr>
          <w:rFonts w:ascii="Times New Roman" w:eastAsia="Times New Roman" w:hAnsi="Times New Roman" w:cs="Times New Roman"/>
          <w:sz w:val="24"/>
          <w:szCs w:val="24"/>
        </w:rPr>
        <w:t xml:space="preserve"> carried out during 2019 in cooperation with the State Chancellery and UNDP </w:t>
      </w:r>
      <w:r w:rsidRPr="00FA05D9">
        <w:rPr>
          <w:rFonts w:ascii="Times New Roman" w:eastAsia="Times New Roman" w:hAnsi="Times New Roman" w:cs="Times New Roman"/>
          <w:sz w:val="24"/>
          <w:szCs w:val="24"/>
        </w:rPr>
        <w:lastRenderedPageBreak/>
        <w:t>Moldova, in the context of commitments country guidelines on the implementation of the Global Agenda 2030. In reviewing the nationalized SDG indicators, the disaggregations (including disability) recommended by the Inter-agency and Expert Group on SDG Indicators (IAEG-SDGs) by the UN Statistics Committee</w:t>
      </w:r>
      <w:r w:rsidR="00830567" w:rsidRPr="00FA05D9">
        <w:rPr>
          <w:rFonts w:ascii="Times New Roman" w:eastAsia="Times New Roman" w:hAnsi="Times New Roman" w:cs="Times New Roman"/>
          <w:sz w:val="24"/>
          <w:szCs w:val="24"/>
        </w:rPr>
        <w:t>have been included</w:t>
      </w:r>
      <w:r w:rsidRPr="00FA05D9">
        <w:rPr>
          <w:rFonts w:ascii="Times New Roman" w:eastAsia="Times New Roman" w:hAnsi="Times New Roman" w:cs="Times New Roman"/>
          <w:sz w:val="24"/>
          <w:szCs w:val="24"/>
        </w:rPr>
        <w:t xml:space="preserve">. As result of the review, a Roadmap will be developed which will include the actions needed to produce the missing indicators (including the necessary disaggregations), but also to ensure the continuity of the collection processes. </w:t>
      </w:r>
      <w:r w:rsidR="00131497" w:rsidRPr="00FA05D9">
        <w:rPr>
          <w:rFonts w:ascii="Times New Roman" w:eastAsia="Times New Roman" w:hAnsi="Times New Roman" w:cs="Times New Roman"/>
          <w:sz w:val="24"/>
          <w:szCs w:val="24"/>
        </w:rPr>
        <w:t>In addition</w:t>
      </w:r>
      <w:r w:rsidRPr="00FA05D9">
        <w:rPr>
          <w:rFonts w:ascii="Times New Roman" w:eastAsia="Times New Roman" w:hAnsi="Times New Roman" w:cs="Times New Roman"/>
          <w:sz w:val="24"/>
          <w:szCs w:val="24"/>
        </w:rPr>
        <w:t>, depending on the results of the evaluation, national data collection priorities will be established.</w:t>
      </w:r>
    </w:p>
    <w:p w14:paraId="3AC61AAF" w14:textId="77777777" w:rsidR="002130EB" w:rsidRDefault="002130EB" w:rsidP="002130EB">
      <w:pPr>
        <w:jc w:val="both"/>
        <w:rPr>
          <w:rFonts w:ascii="Times New Roman" w:eastAsia="Times New Roman" w:hAnsi="Times New Roman" w:cs="Times New Roman"/>
          <w:sz w:val="24"/>
          <w:szCs w:val="24"/>
        </w:rPr>
      </w:pPr>
    </w:p>
    <w:p w14:paraId="5CFA8C61" w14:textId="77777777" w:rsidR="006671A8" w:rsidRPr="00FA05D9" w:rsidRDefault="00D17090" w:rsidP="002130EB">
      <w:pPr>
        <w:jc w:val="both"/>
        <w:rPr>
          <w:rFonts w:ascii="Times New Roman" w:eastAsia="Times New Roman" w:hAnsi="Times New Roman" w:cs="Times New Roman"/>
          <w:sz w:val="24"/>
          <w:szCs w:val="24"/>
          <w:highlight w:val="yellow"/>
        </w:rPr>
      </w:pPr>
      <w:r w:rsidRPr="00FA05D9">
        <w:rPr>
          <w:rFonts w:ascii="Times New Roman" w:eastAsia="Times New Roman" w:hAnsi="Times New Roman" w:cs="Times New Roman"/>
          <w:sz w:val="24"/>
          <w:szCs w:val="24"/>
        </w:rPr>
        <w:t xml:space="preserve">NBS publishes annually, around the International Day of Persons with Disabilities, data on the situation of persons with disabilities, available in several data sources: number of persons with disabilities, social protection of persons with disabilities, education, persons with disabilities on the </w:t>
      </w:r>
      <w:r w:rsidR="00830567" w:rsidRPr="00FA05D9">
        <w:rPr>
          <w:rFonts w:ascii="Times New Roman" w:eastAsia="Times New Roman" w:hAnsi="Times New Roman" w:cs="Times New Roman"/>
          <w:sz w:val="24"/>
          <w:szCs w:val="24"/>
        </w:rPr>
        <w:t>labor market</w:t>
      </w:r>
      <w:r w:rsidRPr="00FA05D9">
        <w:rPr>
          <w:rFonts w:ascii="Times New Roman" w:eastAsia="Times New Roman" w:hAnsi="Times New Roman" w:cs="Times New Roman"/>
          <w:sz w:val="24"/>
          <w:szCs w:val="24"/>
        </w:rPr>
        <w:t xml:space="preserve">, the standard of living of households with people with disabilities compared to </w:t>
      </w:r>
      <w:r w:rsidR="00830567" w:rsidRPr="00FA05D9">
        <w:rPr>
          <w:rFonts w:ascii="Times New Roman" w:eastAsia="Times New Roman" w:hAnsi="Times New Roman" w:cs="Times New Roman"/>
          <w:sz w:val="24"/>
          <w:szCs w:val="24"/>
        </w:rPr>
        <w:t>general population</w:t>
      </w:r>
      <w:r w:rsidRPr="00FA05D9">
        <w:rPr>
          <w:rFonts w:ascii="Times New Roman" w:eastAsia="Times New Roman" w:hAnsi="Times New Roman" w:cs="Times New Roman"/>
          <w:sz w:val="24"/>
          <w:szCs w:val="24"/>
        </w:rPr>
        <w:t>.</w:t>
      </w:r>
    </w:p>
    <w:p w14:paraId="12E85928" w14:textId="77777777" w:rsidR="002130EB" w:rsidRDefault="002130EB" w:rsidP="002130EB">
      <w:pPr>
        <w:jc w:val="both"/>
        <w:rPr>
          <w:rFonts w:ascii="Times New Roman" w:eastAsia="Times New Roman" w:hAnsi="Times New Roman" w:cs="Times New Roman"/>
          <w:sz w:val="24"/>
          <w:szCs w:val="24"/>
        </w:rPr>
      </w:pPr>
    </w:p>
    <w:p w14:paraId="76B106EE" w14:textId="77777777" w:rsidR="00D17090" w:rsidRPr="00FA05D9" w:rsidRDefault="00D17090" w:rsidP="002130EB">
      <w:p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Periodically, statistical products are developed and disseminated for a wide range of users and on the most important aspects of women's lives. In 2016, the NBS in partnership with UNDP and UN Women, developed and disseminated the statistical profiles of the 10 most vulnerable groups of girls and women in the Republic of Moldova, namely: women with disabilities, women in rural areas, migrant women, women living with HIV, Roma women and girls, elderly women, women victims of violence, women in economics and business, women in appointed positions and women in decision-making. The profiles include 10 analytical notes and sets of infographics and are intended for decision makers, civil society and the general public</w:t>
      </w:r>
      <w:r w:rsidR="00830567" w:rsidRPr="00FA05D9">
        <w:rPr>
          <w:rFonts w:ascii="Times New Roman" w:eastAsia="Times New Roman" w:hAnsi="Times New Roman" w:cs="Times New Roman"/>
          <w:sz w:val="24"/>
          <w:szCs w:val="24"/>
        </w:rPr>
        <w:t xml:space="preserve">. </w:t>
      </w:r>
      <w:r w:rsidRPr="00FA05D9">
        <w:rPr>
          <w:rFonts w:ascii="Times New Roman" w:eastAsia="Times New Roman" w:hAnsi="Times New Roman" w:cs="Times New Roman"/>
          <w:sz w:val="24"/>
          <w:szCs w:val="24"/>
        </w:rPr>
        <w:t>Also, within the project “Public Administration Reform” of technical assistance for the NBS, financed by the European Union, the redesign of the web page with a new structure, new and inclusive visualization tools, advanced search functionalities for people with disabilities was planned.</w:t>
      </w:r>
    </w:p>
    <w:p w14:paraId="0063C988" w14:textId="77777777" w:rsidR="00967918" w:rsidRPr="00FA05D9" w:rsidRDefault="00010F23" w:rsidP="00967918">
      <w:pPr>
        <w:ind w:right="-45"/>
        <w:rPr>
          <w:rFonts w:ascii="Times New Roman" w:eastAsia="Times New Roman" w:hAnsi="Times New Roman" w:cs="Times New Roman"/>
          <w:b/>
          <w:sz w:val="24"/>
          <w:szCs w:val="24"/>
        </w:rPr>
      </w:pPr>
      <w:r w:rsidRPr="00FA05D9">
        <w:rPr>
          <w:rFonts w:ascii="Times New Roman" w:eastAsia="Times New Roman" w:hAnsi="Times New Roman" w:cs="Times New Roman"/>
          <w:b/>
          <w:sz w:val="24"/>
          <w:szCs w:val="24"/>
        </w:rPr>
        <w:t xml:space="preserve">      </w:t>
      </w:r>
      <w:bookmarkStart w:id="35" w:name="_Toc59132260"/>
    </w:p>
    <w:p w14:paraId="0F371DA2" w14:textId="77777777" w:rsidR="006671A8" w:rsidRPr="00FA05D9" w:rsidRDefault="00967918" w:rsidP="00967918">
      <w:pPr>
        <w:ind w:right="-45"/>
        <w:rPr>
          <w:rFonts w:ascii="Times New Roman" w:hAnsi="Times New Roman" w:cs="Times New Roman"/>
          <w:b/>
          <w:sz w:val="24"/>
          <w:szCs w:val="24"/>
        </w:rPr>
      </w:pPr>
      <w:r w:rsidRPr="00FA05D9">
        <w:rPr>
          <w:rFonts w:ascii="Times New Roman" w:hAnsi="Times New Roman" w:cs="Times New Roman"/>
          <w:b/>
          <w:sz w:val="24"/>
          <w:szCs w:val="24"/>
        </w:rPr>
        <w:t xml:space="preserve">      </w:t>
      </w:r>
      <w:r w:rsidR="00010F23" w:rsidRPr="00FA05D9">
        <w:rPr>
          <w:rFonts w:ascii="Times New Roman" w:hAnsi="Times New Roman" w:cs="Times New Roman"/>
          <w:b/>
          <w:sz w:val="24"/>
          <w:szCs w:val="24"/>
        </w:rPr>
        <w:t>Artic</w:t>
      </w:r>
      <w:r w:rsidR="00D17090" w:rsidRPr="00FA05D9">
        <w:rPr>
          <w:rFonts w:ascii="Times New Roman" w:hAnsi="Times New Roman" w:cs="Times New Roman"/>
          <w:b/>
          <w:sz w:val="24"/>
          <w:szCs w:val="24"/>
        </w:rPr>
        <w:t>le</w:t>
      </w:r>
      <w:r w:rsidR="00010F23" w:rsidRPr="00FA05D9">
        <w:rPr>
          <w:rFonts w:ascii="Times New Roman" w:hAnsi="Times New Roman" w:cs="Times New Roman"/>
          <w:b/>
          <w:sz w:val="24"/>
          <w:szCs w:val="24"/>
        </w:rPr>
        <w:t xml:space="preserve"> 32. </w:t>
      </w:r>
      <w:r w:rsidR="00D17090" w:rsidRPr="00FA05D9">
        <w:rPr>
          <w:rFonts w:ascii="Times New Roman" w:hAnsi="Times New Roman" w:cs="Times New Roman"/>
          <w:b/>
          <w:sz w:val="24"/>
          <w:szCs w:val="24"/>
        </w:rPr>
        <w:t>International cooperation</w:t>
      </w:r>
      <w:bookmarkEnd w:id="35"/>
      <w:r w:rsidR="00D17090" w:rsidRPr="00FA05D9">
        <w:rPr>
          <w:rFonts w:ascii="Times New Roman" w:hAnsi="Times New Roman" w:cs="Times New Roman"/>
          <w:b/>
          <w:sz w:val="24"/>
          <w:szCs w:val="24"/>
        </w:rPr>
        <w:t xml:space="preserve"> </w:t>
      </w:r>
    </w:p>
    <w:p w14:paraId="50787E4F" w14:textId="77777777" w:rsidR="002130EB" w:rsidRDefault="002130EB" w:rsidP="002130EB">
      <w:pPr>
        <w:pBdr>
          <w:top w:val="nil"/>
          <w:left w:val="nil"/>
          <w:bottom w:val="nil"/>
          <w:right w:val="nil"/>
          <w:between w:val="nil"/>
        </w:pBdr>
        <w:jc w:val="both"/>
        <w:rPr>
          <w:rFonts w:ascii="Times New Roman" w:eastAsia="Times New Roman" w:hAnsi="Times New Roman" w:cs="Times New Roman"/>
          <w:sz w:val="24"/>
          <w:szCs w:val="24"/>
        </w:rPr>
      </w:pPr>
    </w:p>
    <w:p w14:paraId="39927638" w14:textId="77777777" w:rsidR="0089711F" w:rsidRPr="00FA05D9" w:rsidRDefault="0089711F" w:rsidP="002130EB">
      <w:pPr>
        <w:pBdr>
          <w:top w:val="nil"/>
          <w:left w:val="nil"/>
          <w:bottom w:val="nil"/>
          <w:right w:val="nil"/>
          <w:between w:val="nil"/>
        </w:pBd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Cooperation, external technical and financial assistance had a visible impact for the Republic of Moldova in the process of implementing reforms in the field of disability focused on the social inclusion of persons with disabilities.</w:t>
      </w:r>
    </w:p>
    <w:p w14:paraId="42CE2660" w14:textId="77777777" w:rsidR="002130EB" w:rsidRDefault="002130EB" w:rsidP="002130EB">
      <w:pPr>
        <w:pBdr>
          <w:top w:val="nil"/>
          <w:left w:val="nil"/>
          <w:bottom w:val="nil"/>
          <w:right w:val="nil"/>
          <w:between w:val="nil"/>
        </w:pBdr>
        <w:jc w:val="both"/>
        <w:rPr>
          <w:rFonts w:ascii="Times New Roman" w:eastAsia="Times New Roman" w:hAnsi="Times New Roman" w:cs="Times New Roman"/>
          <w:sz w:val="24"/>
          <w:szCs w:val="24"/>
        </w:rPr>
      </w:pPr>
    </w:p>
    <w:p w14:paraId="79A2F728" w14:textId="77777777" w:rsidR="006671A8" w:rsidRPr="00FA05D9" w:rsidRDefault="00131497" w:rsidP="002130EB">
      <w:pPr>
        <w:pBdr>
          <w:top w:val="nil"/>
          <w:left w:val="nil"/>
          <w:bottom w:val="nil"/>
          <w:right w:val="nil"/>
          <w:between w:val="nil"/>
        </w:pBdr>
        <w:jc w:val="both"/>
        <w:rPr>
          <w:rFonts w:ascii="Times New Roman" w:eastAsia="Times New Roman" w:hAnsi="Times New Roman" w:cs="Times New Roman"/>
          <w:color w:val="000000"/>
          <w:sz w:val="24"/>
          <w:szCs w:val="24"/>
          <w:highlight w:val="yellow"/>
        </w:rPr>
      </w:pPr>
      <w:r w:rsidRPr="00FA05D9">
        <w:rPr>
          <w:rFonts w:ascii="Times New Roman" w:eastAsia="Times New Roman" w:hAnsi="Times New Roman" w:cs="Times New Roman"/>
          <w:sz w:val="24"/>
          <w:szCs w:val="24"/>
        </w:rPr>
        <w:t xml:space="preserve">As </w:t>
      </w:r>
      <w:r w:rsidR="0089711F" w:rsidRPr="00FA05D9">
        <w:rPr>
          <w:rFonts w:ascii="Times New Roman" w:eastAsia="Times New Roman" w:hAnsi="Times New Roman" w:cs="Times New Roman"/>
          <w:sz w:val="24"/>
          <w:szCs w:val="24"/>
        </w:rPr>
        <w:t>result of the involvement of development partners/external donors, the Republic of Moldova has made significant progress in areas such as: reform of the institution responsible for determining disability, deinstitutionalization, creation of community services, skills development of different types of services, development and implementation of new methodologies and tools on needs assessment and assistance to beneficiaries of various services, new information technologies, etc.</w:t>
      </w:r>
    </w:p>
    <w:p w14:paraId="7BF0A1E7" w14:textId="77777777" w:rsidR="000C09AA" w:rsidRPr="00FA05D9" w:rsidRDefault="000C09AA" w:rsidP="002130EB">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Representatives of public authorities, experts and representatives of civil society in the Republic of Moldova ensure representation and active participation in various events, both nationally and internationally, related to the protection and promotion of the rights of persons with disabilities, including interactive debates, conferences, study visits, etc.</w:t>
      </w:r>
    </w:p>
    <w:p w14:paraId="59801C2B" w14:textId="77777777" w:rsidR="002130EB" w:rsidRDefault="002130EB" w:rsidP="002130EB">
      <w:pPr>
        <w:pBdr>
          <w:top w:val="nil"/>
          <w:left w:val="nil"/>
          <w:bottom w:val="nil"/>
          <w:right w:val="nil"/>
          <w:between w:val="nil"/>
        </w:pBdr>
        <w:jc w:val="both"/>
        <w:rPr>
          <w:rFonts w:ascii="Times New Roman" w:eastAsia="Times New Roman" w:hAnsi="Times New Roman" w:cs="Times New Roman"/>
          <w:color w:val="000000"/>
          <w:sz w:val="24"/>
          <w:szCs w:val="24"/>
        </w:rPr>
      </w:pPr>
    </w:p>
    <w:p w14:paraId="22C58433" w14:textId="77777777" w:rsidR="000C09AA" w:rsidRPr="00FA05D9" w:rsidRDefault="000C09AA" w:rsidP="002130EB">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Several examples of international cooperation, technical assistance and external finance are described in this Report.</w:t>
      </w:r>
    </w:p>
    <w:p w14:paraId="0E6D658F" w14:textId="77777777" w:rsidR="002130EB" w:rsidRDefault="002130EB" w:rsidP="002130EB">
      <w:pPr>
        <w:pBdr>
          <w:top w:val="nil"/>
          <w:left w:val="nil"/>
          <w:bottom w:val="nil"/>
          <w:right w:val="nil"/>
          <w:between w:val="nil"/>
        </w:pBdr>
        <w:tabs>
          <w:tab w:val="center" w:pos="4153"/>
          <w:tab w:val="right" w:pos="8306"/>
        </w:tabs>
        <w:jc w:val="both"/>
        <w:rPr>
          <w:rFonts w:ascii="Times New Roman" w:eastAsia="Times New Roman" w:hAnsi="Times New Roman" w:cs="Times New Roman"/>
          <w:color w:val="000000"/>
          <w:sz w:val="24"/>
          <w:szCs w:val="24"/>
        </w:rPr>
      </w:pPr>
    </w:p>
    <w:p w14:paraId="15DDC7F0" w14:textId="77777777" w:rsidR="000C09AA" w:rsidRPr="00FA05D9" w:rsidRDefault="000C09AA" w:rsidP="002130EB">
      <w:pPr>
        <w:pBdr>
          <w:top w:val="nil"/>
          <w:left w:val="nil"/>
          <w:bottom w:val="nil"/>
          <w:right w:val="nil"/>
          <w:between w:val="nil"/>
        </w:pBdr>
        <w:tabs>
          <w:tab w:val="center" w:pos="4153"/>
          <w:tab w:val="right" w:pos="8306"/>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lastRenderedPageBreak/>
        <w:t xml:space="preserve">Additionally, in order to coordinate external assistance and civil society organizations, other relevant institutions, by Order </w:t>
      </w:r>
      <w:r w:rsidR="009040C5" w:rsidRPr="00FA05D9">
        <w:rPr>
          <w:rFonts w:ascii="Times New Roman" w:eastAsia="Times New Roman" w:hAnsi="Times New Roman" w:cs="Times New Roman"/>
          <w:color w:val="000000"/>
          <w:sz w:val="24"/>
          <w:szCs w:val="24"/>
        </w:rPr>
        <w:t>MHLSP</w:t>
      </w:r>
      <w:r w:rsidRPr="00FA05D9">
        <w:rPr>
          <w:rFonts w:ascii="Times New Roman" w:eastAsia="Times New Roman" w:hAnsi="Times New Roman" w:cs="Times New Roman"/>
          <w:color w:val="000000"/>
          <w:sz w:val="24"/>
          <w:szCs w:val="24"/>
        </w:rPr>
        <w:t>, no. 1388 of December 4, 2019, the Sectoral Council in the field of external assistance for the coordinated sectors of social protection and labor was created</w:t>
      </w:r>
      <w:r w:rsidR="00131497"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based on the partnership principle between </w:t>
      </w:r>
      <w:r w:rsidR="009040C5" w:rsidRPr="00FA05D9">
        <w:rPr>
          <w:rFonts w:ascii="Times New Roman" w:eastAsia="Times New Roman" w:hAnsi="Times New Roman" w:cs="Times New Roman"/>
          <w:color w:val="000000"/>
          <w:sz w:val="24"/>
          <w:szCs w:val="24"/>
        </w:rPr>
        <w:t>MHLSP</w:t>
      </w:r>
      <w:r w:rsidRPr="00FA05D9">
        <w:rPr>
          <w:rFonts w:ascii="Times New Roman" w:eastAsia="Times New Roman" w:hAnsi="Times New Roman" w:cs="Times New Roman"/>
          <w:color w:val="000000"/>
          <w:sz w:val="24"/>
          <w:szCs w:val="24"/>
        </w:rPr>
        <w:t xml:space="preserve"> representatives, external development partners active in the sector and civil society.</w:t>
      </w:r>
    </w:p>
    <w:p w14:paraId="784C035F" w14:textId="77777777" w:rsidR="002130EB" w:rsidRDefault="002130EB" w:rsidP="002130EB">
      <w:pPr>
        <w:pBdr>
          <w:top w:val="nil"/>
          <w:left w:val="nil"/>
          <w:bottom w:val="nil"/>
          <w:right w:val="nil"/>
          <w:between w:val="nil"/>
        </w:pBdr>
        <w:tabs>
          <w:tab w:val="center" w:pos="4153"/>
          <w:tab w:val="right" w:pos="8306"/>
        </w:tabs>
        <w:jc w:val="both"/>
        <w:rPr>
          <w:rFonts w:ascii="Times New Roman" w:eastAsia="Times New Roman" w:hAnsi="Times New Roman" w:cs="Times New Roman"/>
          <w:color w:val="000000"/>
          <w:sz w:val="24"/>
          <w:szCs w:val="24"/>
        </w:rPr>
      </w:pPr>
    </w:p>
    <w:p w14:paraId="172A54C4" w14:textId="77777777" w:rsidR="000C09AA" w:rsidRPr="00FA05D9" w:rsidRDefault="00131497" w:rsidP="002130EB">
      <w:pPr>
        <w:pBdr>
          <w:top w:val="nil"/>
          <w:left w:val="nil"/>
          <w:bottom w:val="nil"/>
          <w:right w:val="nil"/>
          <w:between w:val="nil"/>
        </w:pBdr>
        <w:tabs>
          <w:tab w:val="center" w:pos="4153"/>
          <w:tab w:val="right" w:pos="8306"/>
        </w:tabs>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On behalf of the </w:t>
      </w:r>
      <w:r w:rsidR="000C09AA" w:rsidRPr="00FA05D9">
        <w:rPr>
          <w:rFonts w:ascii="Times New Roman" w:eastAsia="Times New Roman" w:hAnsi="Times New Roman" w:cs="Times New Roman"/>
          <w:color w:val="000000"/>
          <w:sz w:val="24"/>
          <w:szCs w:val="24"/>
        </w:rPr>
        <w:t xml:space="preserve">Government level, the MoF is responsible for the coordination and management mechanism of external assistance and fulfills the role of single point of contact/control in relation to external development partners and public authorities on project proposals/external assistance programs. </w:t>
      </w:r>
      <w:r w:rsidRPr="00FA05D9">
        <w:rPr>
          <w:rFonts w:ascii="Times New Roman" w:eastAsia="Times New Roman" w:hAnsi="Times New Roman" w:cs="Times New Roman"/>
          <w:color w:val="000000"/>
          <w:sz w:val="24"/>
          <w:szCs w:val="24"/>
        </w:rPr>
        <w:t>Government Decision no. 377/2018 approved the Regulation on the institutional framework and the mechanism for coordination and management of external assistance and the Regulation on the Platform Module for the management of external assistance</w:t>
      </w:r>
      <w:r w:rsidR="000C09AA" w:rsidRPr="00FA05D9">
        <w:rPr>
          <w:rFonts w:ascii="Times New Roman" w:eastAsia="Times New Roman" w:hAnsi="Times New Roman" w:cs="Times New Roman"/>
          <w:color w:val="000000"/>
          <w:sz w:val="24"/>
          <w:szCs w:val="24"/>
        </w:rPr>
        <w:t>.</w:t>
      </w:r>
    </w:p>
    <w:p w14:paraId="4E02A36B" w14:textId="77777777" w:rsidR="006671A8" w:rsidRPr="00FA05D9" w:rsidRDefault="00010F23" w:rsidP="00131497">
      <w:pPr>
        <w:pStyle w:val="Heading2"/>
        <w:ind w:firstLine="360"/>
        <w:rPr>
          <w:rFonts w:ascii="Times New Roman" w:hAnsi="Times New Roman" w:cs="Times New Roman"/>
          <w:b/>
          <w:sz w:val="24"/>
          <w:szCs w:val="24"/>
        </w:rPr>
      </w:pPr>
      <w:bookmarkStart w:id="36" w:name="_Toc59132261"/>
      <w:r w:rsidRPr="00FA05D9">
        <w:rPr>
          <w:rFonts w:ascii="Times New Roman" w:hAnsi="Times New Roman" w:cs="Times New Roman"/>
          <w:b/>
          <w:sz w:val="24"/>
          <w:szCs w:val="24"/>
        </w:rPr>
        <w:t>Artic</w:t>
      </w:r>
      <w:r w:rsidR="000C09AA" w:rsidRPr="00FA05D9">
        <w:rPr>
          <w:rFonts w:ascii="Times New Roman" w:hAnsi="Times New Roman" w:cs="Times New Roman"/>
          <w:b/>
          <w:sz w:val="24"/>
          <w:szCs w:val="24"/>
        </w:rPr>
        <w:t>le</w:t>
      </w:r>
      <w:r w:rsidRPr="00FA05D9">
        <w:rPr>
          <w:rFonts w:ascii="Times New Roman" w:hAnsi="Times New Roman" w:cs="Times New Roman"/>
          <w:b/>
          <w:sz w:val="24"/>
          <w:szCs w:val="24"/>
        </w:rPr>
        <w:t xml:space="preserve"> 33. </w:t>
      </w:r>
      <w:r w:rsidR="000C09AA" w:rsidRPr="00FA05D9">
        <w:rPr>
          <w:rFonts w:ascii="Times New Roman" w:hAnsi="Times New Roman" w:cs="Times New Roman"/>
          <w:b/>
          <w:sz w:val="24"/>
          <w:szCs w:val="24"/>
        </w:rPr>
        <w:t>National implementation and monitoring</w:t>
      </w:r>
      <w:bookmarkEnd w:id="36"/>
      <w:r w:rsidR="000C09AA" w:rsidRPr="00FA05D9">
        <w:rPr>
          <w:rFonts w:ascii="Times New Roman" w:hAnsi="Times New Roman" w:cs="Times New Roman"/>
          <w:b/>
          <w:sz w:val="24"/>
          <w:szCs w:val="24"/>
        </w:rPr>
        <w:t xml:space="preserve"> </w:t>
      </w:r>
    </w:p>
    <w:p w14:paraId="56440CE5" w14:textId="77777777" w:rsidR="000C09AA" w:rsidRPr="00FA05D9" w:rsidRDefault="000C09AA" w:rsidP="002130EB">
      <w:pPr>
        <w:pBdr>
          <w:top w:val="nil"/>
          <w:left w:val="nil"/>
          <w:bottom w:val="nil"/>
          <w:right w:val="nil"/>
          <w:between w:val="nil"/>
        </w:pBdr>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According to the provisions of art. 54 of the Law on the social inclusion of persons with disabilities, no. 60 of 30.03.2012, the monitoring of the implementation and promotion of the national policy regarding the social inclusion of persons with disabilities is performed by the National Council for the rights of persons with disabilities. The President of the National Council for the Rights of Persons with Disabilities is the Deputy Prime Minister responsible for the social field, and the </w:t>
      </w:r>
      <w:r w:rsidR="006B1933" w:rsidRPr="00FA05D9">
        <w:rPr>
          <w:rFonts w:ascii="Times New Roman" w:eastAsia="Times New Roman" w:hAnsi="Times New Roman" w:cs="Times New Roman"/>
          <w:color w:val="000000"/>
          <w:sz w:val="24"/>
          <w:szCs w:val="24"/>
        </w:rPr>
        <w:t>Deputy</w:t>
      </w:r>
      <w:r w:rsidRPr="00FA05D9">
        <w:rPr>
          <w:rFonts w:ascii="Times New Roman" w:eastAsia="Times New Roman" w:hAnsi="Times New Roman" w:cs="Times New Roman"/>
          <w:color w:val="000000"/>
          <w:sz w:val="24"/>
          <w:szCs w:val="24"/>
        </w:rPr>
        <w:t>-President is the Minister of Labor, Social Protection and Family.</w:t>
      </w:r>
    </w:p>
    <w:p w14:paraId="0BAFA2E8" w14:textId="77777777" w:rsidR="002130EB" w:rsidRDefault="002130EB" w:rsidP="002130EB">
      <w:pPr>
        <w:pBdr>
          <w:top w:val="nil"/>
          <w:left w:val="nil"/>
          <w:bottom w:val="nil"/>
          <w:right w:val="nil"/>
          <w:between w:val="nil"/>
        </w:pBdr>
        <w:ind w:right="-45"/>
        <w:jc w:val="both"/>
        <w:rPr>
          <w:rFonts w:ascii="Times New Roman" w:eastAsia="Times New Roman" w:hAnsi="Times New Roman" w:cs="Times New Roman"/>
          <w:color w:val="000000"/>
          <w:sz w:val="24"/>
          <w:szCs w:val="24"/>
        </w:rPr>
      </w:pPr>
    </w:p>
    <w:p w14:paraId="6C095F77" w14:textId="77777777" w:rsidR="000C09AA" w:rsidRPr="00FA05D9" w:rsidRDefault="000C09AA" w:rsidP="002130EB">
      <w:pPr>
        <w:pBdr>
          <w:top w:val="nil"/>
          <w:left w:val="nil"/>
          <w:bottom w:val="nil"/>
          <w:right w:val="nil"/>
          <w:between w:val="nil"/>
        </w:pBdr>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During the period when the position of Deputy Prime Minister responsible for the social field did not exist at the level of the Government, the Council did not act, but at the level of the </w:t>
      </w:r>
      <w:r w:rsidR="009040C5" w:rsidRPr="00FA05D9">
        <w:rPr>
          <w:rFonts w:ascii="Times New Roman" w:eastAsia="Times New Roman" w:hAnsi="Times New Roman" w:cs="Times New Roman"/>
          <w:color w:val="000000"/>
          <w:sz w:val="24"/>
          <w:szCs w:val="24"/>
        </w:rPr>
        <w:t>MHLSP</w:t>
      </w:r>
      <w:r w:rsidRPr="00FA05D9">
        <w:rPr>
          <w:rFonts w:ascii="Times New Roman" w:eastAsia="Times New Roman" w:hAnsi="Times New Roman" w:cs="Times New Roman"/>
          <w:color w:val="000000"/>
          <w:sz w:val="24"/>
          <w:szCs w:val="24"/>
        </w:rPr>
        <w:t xml:space="preserve">, </w:t>
      </w:r>
      <w:r w:rsidR="006B1933" w:rsidRPr="00FA05D9">
        <w:rPr>
          <w:rFonts w:ascii="Times New Roman" w:eastAsia="Times New Roman" w:hAnsi="Times New Roman" w:cs="Times New Roman"/>
          <w:color w:val="000000"/>
          <w:sz w:val="24"/>
          <w:szCs w:val="24"/>
        </w:rPr>
        <w:t xml:space="preserve">is conducting </w:t>
      </w:r>
      <w:r w:rsidRPr="00FA05D9">
        <w:rPr>
          <w:rFonts w:ascii="Times New Roman" w:eastAsia="Times New Roman" w:hAnsi="Times New Roman" w:cs="Times New Roman"/>
          <w:color w:val="000000"/>
          <w:sz w:val="24"/>
          <w:szCs w:val="24"/>
        </w:rPr>
        <w:t xml:space="preserve">working meetings, consultations, workshops and working groups </w:t>
      </w:r>
      <w:r w:rsidR="006B1933" w:rsidRPr="00FA05D9">
        <w:rPr>
          <w:rFonts w:ascii="Times New Roman" w:eastAsia="Times New Roman" w:hAnsi="Times New Roman" w:cs="Times New Roman"/>
          <w:color w:val="000000"/>
          <w:sz w:val="24"/>
          <w:szCs w:val="24"/>
        </w:rPr>
        <w:t>with</w:t>
      </w:r>
      <w:r w:rsidRPr="00FA05D9">
        <w:rPr>
          <w:rFonts w:ascii="Times New Roman" w:eastAsia="Times New Roman" w:hAnsi="Times New Roman" w:cs="Times New Roman"/>
          <w:color w:val="000000"/>
          <w:sz w:val="24"/>
          <w:szCs w:val="24"/>
        </w:rPr>
        <w:t xml:space="preserve"> </w:t>
      </w:r>
      <w:r w:rsidR="006B1933" w:rsidRPr="00FA05D9">
        <w:rPr>
          <w:rFonts w:ascii="Times New Roman" w:eastAsia="Times New Roman" w:hAnsi="Times New Roman" w:cs="Times New Roman"/>
          <w:color w:val="000000"/>
          <w:sz w:val="24"/>
          <w:szCs w:val="24"/>
        </w:rPr>
        <w:t xml:space="preserve">involvement </w:t>
      </w:r>
      <w:r w:rsidR="00131497" w:rsidRPr="00FA05D9">
        <w:rPr>
          <w:rFonts w:ascii="Times New Roman" w:eastAsia="Times New Roman" w:hAnsi="Times New Roman" w:cs="Times New Roman"/>
          <w:color w:val="000000"/>
          <w:sz w:val="24"/>
          <w:szCs w:val="24"/>
        </w:rPr>
        <w:t>of civil</w:t>
      </w:r>
      <w:r w:rsidRPr="00FA05D9">
        <w:rPr>
          <w:rFonts w:ascii="Times New Roman" w:eastAsia="Times New Roman" w:hAnsi="Times New Roman" w:cs="Times New Roman"/>
          <w:color w:val="000000"/>
          <w:sz w:val="24"/>
          <w:szCs w:val="24"/>
        </w:rPr>
        <w:t xml:space="preserve"> society, </w:t>
      </w:r>
      <w:r w:rsidR="006B1933" w:rsidRPr="00FA05D9">
        <w:rPr>
          <w:rFonts w:ascii="Times New Roman" w:eastAsia="Times New Roman" w:hAnsi="Times New Roman" w:cs="Times New Roman"/>
          <w:color w:val="000000"/>
          <w:sz w:val="24"/>
          <w:szCs w:val="24"/>
        </w:rPr>
        <w:t xml:space="preserve">persons with disabilities </w:t>
      </w:r>
      <w:r w:rsidRPr="00FA05D9">
        <w:rPr>
          <w:rFonts w:ascii="Times New Roman" w:eastAsia="Times New Roman" w:hAnsi="Times New Roman" w:cs="Times New Roman"/>
          <w:color w:val="000000"/>
          <w:sz w:val="24"/>
          <w:szCs w:val="24"/>
        </w:rPr>
        <w:t xml:space="preserve">other authorities, institutions </w:t>
      </w:r>
      <w:r w:rsidR="006B1933" w:rsidRPr="00FA05D9">
        <w:rPr>
          <w:rFonts w:ascii="Times New Roman" w:eastAsia="Times New Roman" w:hAnsi="Times New Roman" w:cs="Times New Roman"/>
          <w:color w:val="000000"/>
          <w:sz w:val="24"/>
          <w:szCs w:val="24"/>
        </w:rPr>
        <w:t>in order to discuss</w:t>
      </w:r>
      <w:r w:rsidRPr="00FA05D9">
        <w:rPr>
          <w:rFonts w:ascii="Times New Roman" w:eastAsia="Times New Roman" w:hAnsi="Times New Roman" w:cs="Times New Roman"/>
          <w:color w:val="000000"/>
          <w:sz w:val="24"/>
          <w:szCs w:val="24"/>
        </w:rPr>
        <w:t xml:space="preserve"> draft policies, draft regulations and issues which target people with disabilities.</w:t>
      </w:r>
    </w:p>
    <w:p w14:paraId="3EA0597B" w14:textId="77777777" w:rsidR="002130EB" w:rsidRDefault="002130EB" w:rsidP="002130EB">
      <w:pPr>
        <w:ind w:right="-45"/>
        <w:jc w:val="both"/>
        <w:rPr>
          <w:rFonts w:ascii="Times New Roman" w:eastAsia="Times New Roman" w:hAnsi="Times New Roman" w:cs="Times New Roman"/>
          <w:sz w:val="24"/>
          <w:szCs w:val="24"/>
        </w:rPr>
      </w:pPr>
    </w:p>
    <w:p w14:paraId="2895AA43" w14:textId="77777777" w:rsidR="008D3F86" w:rsidRPr="00FA05D9" w:rsidRDefault="006B1933" w:rsidP="002130EB">
      <w:pPr>
        <w:ind w:right="-45"/>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T</w:t>
      </w:r>
      <w:r w:rsidR="008D3F86" w:rsidRPr="00FA05D9">
        <w:rPr>
          <w:rFonts w:ascii="Times New Roman" w:eastAsia="Times New Roman" w:hAnsi="Times New Roman" w:cs="Times New Roman"/>
          <w:sz w:val="24"/>
          <w:szCs w:val="24"/>
        </w:rPr>
        <w:t xml:space="preserve">o coordinate </w:t>
      </w:r>
      <w:r w:rsidRPr="00FA05D9">
        <w:rPr>
          <w:rFonts w:ascii="Times New Roman" w:eastAsia="Times New Roman" w:hAnsi="Times New Roman" w:cs="Times New Roman"/>
          <w:sz w:val="24"/>
          <w:szCs w:val="24"/>
        </w:rPr>
        <w:t xml:space="preserve">and monitor </w:t>
      </w:r>
      <w:r w:rsidR="008D3F86" w:rsidRPr="00FA05D9">
        <w:rPr>
          <w:rFonts w:ascii="Times New Roman" w:eastAsia="Times New Roman" w:hAnsi="Times New Roman" w:cs="Times New Roman"/>
          <w:sz w:val="24"/>
          <w:szCs w:val="24"/>
        </w:rPr>
        <w:t>the implementation of the uniform state policy in the field of human rights t in 2019, the Government</w:t>
      </w:r>
      <w:r w:rsidRPr="00FA05D9">
        <w:rPr>
          <w:rFonts w:ascii="Times New Roman" w:eastAsia="Times New Roman" w:hAnsi="Times New Roman" w:cs="Times New Roman"/>
          <w:sz w:val="24"/>
          <w:szCs w:val="24"/>
        </w:rPr>
        <w:t xml:space="preserve"> set </w:t>
      </w:r>
      <w:r w:rsidR="00131497" w:rsidRPr="00FA05D9">
        <w:rPr>
          <w:rFonts w:ascii="Times New Roman" w:eastAsia="Times New Roman" w:hAnsi="Times New Roman" w:cs="Times New Roman"/>
          <w:sz w:val="24"/>
          <w:szCs w:val="24"/>
        </w:rPr>
        <w:t>up the</w:t>
      </w:r>
      <w:r w:rsidR="008D3F86" w:rsidRPr="00FA05D9">
        <w:rPr>
          <w:rFonts w:ascii="Times New Roman" w:eastAsia="Times New Roman" w:hAnsi="Times New Roman" w:cs="Times New Roman"/>
          <w:sz w:val="24"/>
          <w:szCs w:val="24"/>
        </w:rPr>
        <w:t xml:space="preserve"> National Council for Human Rights and the Permanent Secretariat for Human Rights </w:t>
      </w:r>
      <w:r w:rsidRPr="00FA05D9">
        <w:rPr>
          <w:rFonts w:ascii="Times New Roman" w:eastAsia="Times New Roman" w:hAnsi="Times New Roman" w:cs="Times New Roman"/>
          <w:sz w:val="24"/>
          <w:szCs w:val="24"/>
        </w:rPr>
        <w:t xml:space="preserve">(Decision, no. 65/2019). </w:t>
      </w:r>
    </w:p>
    <w:p w14:paraId="10B1995F" w14:textId="77777777" w:rsidR="002130EB" w:rsidRDefault="002130EB" w:rsidP="002130EB">
      <w:pPr>
        <w:ind w:right="-45"/>
        <w:jc w:val="both"/>
        <w:rPr>
          <w:rFonts w:ascii="Times New Roman" w:eastAsia="Times New Roman" w:hAnsi="Times New Roman" w:cs="Times New Roman"/>
          <w:i/>
          <w:sz w:val="24"/>
          <w:szCs w:val="24"/>
          <w:u w:val="single"/>
        </w:rPr>
      </w:pPr>
    </w:p>
    <w:p w14:paraId="08557A80" w14:textId="77777777" w:rsidR="008D3F86" w:rsidRPr="00FA05D9" w:rsidRDefault="008D3F86" w:rsidP="002130EB">
      <w:pPr>
        <w:ind w:right="-45"/>
        <w:jc w:val="both"/>
        <w:rPr>
          <w:rFonts w:ascii="Times New Roman" w:eastAsia="Times New Roman" w:hAnsi="Times New Roman" w:cs="Times New Roman"/>
          <w:i/>
          <w:sz w:val="24"/>
          <w:szCs w:val="24"/>
          <w:u w:val="single"/>
        </w:rPr>
      </w:pPr>
      <w:r w:rsidRPr="00FA05D9">
        <w:rPr>
          <w:rFonts w:ascii="Times New Roman" w:eastAsia="Times New Roman" w:hAnsi="Times New Roman" w:cs="Times New Roman"/>
          <w:i/>
          <w:sz w:val="24"/>
          <w:szCs w:val="24"/>
          <w:u w:val="single"/>
        </w:rPr>
        <w:t>With reference to Recommendation 59 of the Committee's concluding observations, we inform the following:</w:t>
      </w:r>
    </w:p>
    <w:p w14:paraId="524941B0" w14:textId="77777777" w:rsidR="002130EB" w:rsidRDefault="002130EB" w:rsidP="002130EB">
      <w:pPr>
        <w:shd w:val="clear" w:color="auto" w:fill="FFFFFF"/>
        <w:ind w:right="-45"/>
        <w:jc w:val="both"/>
        <w:rPr>
          <w:rFonts w:ascii="Times New Roman" w:eastAsia="Times New Roman" w:hAnsi="Times New Roman" w:cs="Times New Roman"/>
          <w:color w:val="000000"/>
          <w:sz w:val="24"/>
          <w:szCs w:val="24"/>
        </w:rPr>
      </w:pPr>
    </w:p>
    <w:p w14:paraId="5F69D7D3" w14:textId="77777777" w:rsidR="008D3F86" w:rsidRPr="00FA05D9" w:rsidRDefault="008D3F86" w:rsidP="002130EB">
      <w:pPr>
        <w:shd w:val="clear" w:color="auto" w:fill="FFFFFF"/>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The independent monitoring mechanism is provided in art. 10 para. (2) of the Law on the social inclusion of persons with disabilities, no. 60/2012, which establishes that compliance with the provisions of the </w:t>
      </w:r>
      <w:r w:rsidR="00D6272C" w:rsidRPr="00FA05D9">
        <w:rPr>
          <w:rFonts w:ascii="Times New Roman" w:eastAsia="Times New Roman" w:hAnsi="Times New Roman" w:cs="Times New Roman"/>
          <w:color w:val="000000"/>
          <w:sz w:val="24"/>
          <w:szCs w:val="24"/>
        </w:rPr>
        <w:t>CRPD</w:t>
      </w:r>
      <w:r w:rsidRPr="00FA05D9">
        <w:rPr>
          <w:rFonts w:ascii="Times New Roman" w:eastAsia="Times New Roman" w:hAnsi="Times New Roman" w:cs="Times New Roman"/>
          <w:color w:val="000000"/>
          <w:sz w:val="24"/>
          <w:szCs w:val="24"/>
        </w:rPr>
        <w:t>.</w:t>
      </w:r>
    </w:p>
    <w:p w14:paraId="7A89A027" w14:textId="77777777" w:rsidR="004F00AE" w:rsidRPr="00FA05D9" w:rsidRDefault="004F00AE" w:rsidP="002130EB">
      <w:pPr>
        <w:shd w:val="clear" w:color="auto" w:fill="FFFFFF"/>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In this regard, in 2016, through the Provision of the </w:t>
      </w:r>
      <w:r w:rsidR="00131497" w:rsidRPr="00FA05D9">
        <w:rPr>
          <w:rFonts w:ascii="Times New Roman" w:eastAsia="Times New Roman" w:hAnsi="Times New Roman" w:cs="Times New Roman"/>
          <w:color w:val="000000"/>
          <w:sz w:val="24"/>
          <w:szCs w:val="24"/>
        </w:rPr>
        <w:t>Ombu</w:t>
      </w:r>
      <w:r w:rsidR="00E505F8" w:rsidRPr="00FA05D9">
        <w:rPr>
          <w:rFonts w:ascii="Times New Roman" w:eastAsia="Times New Roman" w:hAnsi="Times New Roman" w:cs="Times New Roman"/>
          <w:color w:val="000000"/>
          <w:sz w:val="24"/>
          <w:szCs w:val="24"/>
        </w:rPr>
        <w:t>d</w:t>
      </w:r>
      <w:r w:rsidR="00131497" w:rsidRPr="00FA05D9">
        <w:rPr>
          <w:rFonts w:ascii="Times New Roman" w:eastAsia="Times New Roman" w:hAnsi="Times New Roman" w:cs="Times New Roman"/>
          <w:color w:val="000000"/>
          <w:sz w:val="24"/>
          <w:szCs w:val="24"/>
        </w:rPr>
        <w:t xml:space="preserve">s Office (People Advocate Office) was established </w:t>
      </w:r>
      <w:r w:rsidRPr="00FA05D9">
        <w:rPr>
          <w:rFonts w:ascii="Times New Roman" w:eastAsia="Times New Roman" w:hAnsi="Times New Roman" w:cs="Times New Roman"/>
          <w:color w:val="000000"/>
          <w:sz w:val="24"/>
          <w:szCs w:val="24"/>
        </w:rPr>
        <w:t xml:space="preserve">the Council of Experts </w:t>
      </w:r>
      <w:r w:rsidR="00E505F8" w:rsidRPr="00FA05D9">
        <w:rPr>
          <w:rFonts w:ascii="Times New Roman" w:eastAsia="Times New Roman" w:hAnsi="Times New Roman" w:cs="Times New Roman"/>
          <w:color w:val="000000"/>
          <w:sz w:val="24"/>
          <w:szCs w:val="24"/>
        </w:rPr>
        <w:t>aimed to</w:t>
      </w:r>
      <w:r w:rsidRPr="00FA05D9">
        <w:rPr>
          <w:rFonts w:ascii="Times New Roman" w:eastAsia="Times New Roman" w:hAnsi="Times New Roman" w:cs="Times New Roman"/>
          <w:color w:val="000000"/>
          <w:sz w:val="24"/>
          <w:szCs w:val="24"/>
        </w:rPr>
        <w:t xml:space="preserve"> monitor the implementation of the </w:t>
      </w:r>
      <w:r w:rsidR="00D6272C" w:rsidRPr="00FA05D9">
        <w:rPr>
          <w:rFonts w:ascii="Times New Roman" w:eastAsia="Times New Roman" w:hAnsi="Times New Roman" w:cs="Times New Roman"/>
          <w:color w:val="000000"/>
          <w:sz w:val="24"/>
          <w:szCs w:val="24"/>
        </w:rPr>
        <w:t xml:space="preserve">CRPD. The Coincil of experts includes seven persons from different institututions with expertize in humanrights related to disability, including persons with disabilities. </w:t>
      </w:r>
    </w:p>
    <w:p w14:paraId="0CD1E498" w14:textId="77777777" w:rsidR="002130EB" w:rsidRDefault="002130EB" w:rsidP="002130EB">
      <w:pPr>
        <w:shd w:val="clear" w:color="auto" w:fill="FFFFFF"/>
        <w:ind w:right="-45"/>
        <w:jc w:val="both"/>
        <w:rPr>
          <w:rFonts w:ascii="Times New Roman" w:eastAsia="Times New Roman" w:hAnsi="Times New Roman" w:cs="Times New Roman"/>
          <w:color w:val="000000"/>
          <w:sz w:val="24"/>
          <w:szCs w:val="24"/>
        </w:rPr>
      </w:pPr>
    </w:p>
    <w:p w14:paraId="6B3B4866" w14:textId="77777777" w:rsidR="004F00AE" w:rsidRPr="00FA05D9" w:rsidRDefault="004F00AE" w:rsidP="002130EB">
      <w:pPr>
        <w:shd w:val="clear" w:color="auto" w:fill="FFFFFF"/>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In 2018, the </w:t>
      </w:r>
      <w:r w:rsidR="00131497" w:rsidRPr="00FA05D9">
        <w:rPr>
          <w:rFonts w:ascii="Times New Roman" w:eastAsia="Times New Roman" w:hAnsi="Times New Roman" w:cs="Times New Roman"/>
          <w:color w:val="000000"/>
          <w:sz w:val="24"/>
          <w:szCs w:val="24"/>
        </w:rPr>
        <w:t>Ombu</w:t>
      </w:r>
      <w:r w:rsidR="00E505F8" w:rsidRPr="00FA05D9">
        <w:rPr>
          <w:rFonts w:ascii="Times New Roman" w:eastAsia="Times New Roman" w:hAnsi="Times New Roman" w:cs="Times New Roman"/>
          <w:color w:val="000000"/>
          <w:sz w:val="24"/>
          <w:szCs w:val="24"/>
        </w:rPr>
        <w:t>d</w:t>
      </w:r>
      <w:r w:rsidR="00131497" w:rsidRPr="00FA05D9">
        <w:rPr>
          <w:rFonts w:ascii="Times New Roman" w:eastAsia="Times New Roman" w:hAnsi="Times New Roman" w:cs="Times New Roman"/>
          <w:color w:val="000000"/>
          <w:sz w:val="24"/>
          <w:szCs w:val="24"/>
        </w:rPr>
        <w:t xml:space="preserve">s Office </w:t>
      </w:r>
      <w:r w:rsidRPr="00FA05D9">
        <w:rPr>
          <w:rFonts w:ascii="Times New Roman" w:eastAsia="Times New Roman" w:hAnsi="Times New Roman" w:cs="Times New Roman"/>
          <w:color w:val="000000"/>
          <w:sz w:val="24"/>
          <w:szCs w:val="24"/>
        </w:rPr>
        <w:t>was re-accredited with the status "A" by the Accreditation Subcommittee of the Global Alliance of National Institutions for the Protection of Human Rights, which indicates a high degree of compliance of the institution with the Paris Principles.</w:t>
      </w:r>
    </w:p>
    <w:p w14:paraId="5C555F33" w14:textId="77777777" w:rsidR="002130EB" w:rsidRDefault="002130EB" w:rsidP="002130EB">
      <w:pPr>
        <w:shd w:val="clear" w:color="auto" w:fill="FFFFFF"/>
        <w:ind w:right="-45"/>
        <w:jc w:val="both"/>
        <w:rPr>
          <w:rFonts w:ascii="Times New Roman" w:eastAsia="Times New Roman" w:hAnsi="Times New Roman" w:cs="Times New Roman"/>
          <w:color w:val="000000"/>
          <w:sz w:val="24"/>
          <w:szCs w:val="24"/>
        </w:rPr>
      </w:pPr>
    </w:p>
    <w:p w14:paraId="523201F7" w14:textId="77777777" w:rsidR="004F00AE" w:rsidRPr="00FA05D9" w:rsidRDefault="004F00AE" w:rsidP="002130EB">
      <w:pPr>
        <w:shd w:val="clear" w:color="auto" w:fill="FFFFFF"/>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The </w:t>
      </w:r>
      <w:r w:rsidR="00E505F8" w:rsidRPr="00FA05D9">
        <w:rPr>
          <w:rFonts w:ascii="Times New Roman" w:eastAsia="Times New Roman" w:hAnsi="Times New Roman" w:cs="Times New Roman"/>
          <w:color w:val="000000"/>
          <w:sz w:val="24"/>
          <w:szCs w:val="24"/>
        </w:rPr>
        <w:t>Ombuds Office</w:t>
      </w:r>
      <w:r w:rsidRPr="00FA05D9">
        <w:rPr>
          <w:rFonts w:ascii="Times New Roman" w:eastAsia="Times New Roman" w:hAnsi="Times New Roman" w:cs="Times New Roman"/>
          <w:color w:val="000000"/>
          <w:sz w:val="24"/>
          <w:szCs w:val="24"/>
        </w:rPr>
        <w:t>, annually, prepares the report on the observance of human rights in the Republic of Moldova, including the rights of persons with disabilities, as appropriate, and prepares thematic reports on various topics related to the rights of persons with disabilities. These reports shall be submitted to the public authorities and civil society for information and to take the necessary measures, based on the findings and recommendations.</w:t>
      </w:r>
    </w:p>
    <w:p w14:paraId="638243C9" w14:textId="77777777" w:rsidR="002130EB" w:rsidRDefault="002130EB" w:rsidP="002130EB">
      <w:pPr>
        <w:shd w:val="clear" w:color="auto" w:fill="FFFFFF"/>
        <w:ind w:right="-45"/>
        <w:jc w:val="both"/>
        <w:rPr>
          <w:rFonts w:ascii="Times New Roman" w:eastAsia="Times New Roman" w:hAnsi="Times New Roman" w:cs="Times New Roman"/>
          <w:color w:val="000000"/>
          <w:sz w:val="24"/>
          <w:szCs w:val="24"/>
        </w:rPr>
      </w:pPr>
    </w:p>
    <w:p w14:paraId="176F54CE" w14:textId="77777777" w:rsidR="004F00AE" w:rsidRPr="00FA05D9" w:rsidRDefault="009040C5" w:rsidP="002130EB">
      <w:pPr>
        <w:shd w:val="clear" w:color="auto" w:fill="FFFFFF"/>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MHLSP</w:t>
      </w:r>
      <w:r w:rsidR="004F00AE" w:rsidRPr="00FA05D9">
        <w:rPr>
          <w:rFonts w:ascii="Times New Roman" w:eastAsia="Times New Roman" w:hAnsi="Times New Roman" w:cs="Times New Roman"/>
          <w:color w:val="000000"/>
          <w:sz w:val="24"/>
          <w:szCs w:val="24"/>
        </w:rPr>
        <w:t xml:space="preserve"> collaborates effectively with several public associations, including: AOPD (within the Alliance there are over </w:t>
      </w:r>
      <w:r w:rsidR="00A8710F" w:rsidRPr="00FA05D9">
        <w:rPr>
          <w:rFonts w:ascii="Times New Roman" w:eastAsia="Times New Roman" w:hAnsi="Times New Roman" w:cs="Times New Roman"/>
          <w:color w:val="000000"/>
          <w:sz w:val="24"/>
          <w:szCs w:val="24"/>
        </w:rPr>
        <w:t xml:space="preserve">51 </w:t>
      </w:r>
      <w:r w:rsidR="004F00AE" w:rsidRPr="00FA05D9">
        <w:rPr>
          <w:rFonts w:ascii="Times New Roman" w:eastAsia="Times New Roman" w:hAnsi="Times New Roman" w:cs="Times New Roman"/>
          <w:color w:val="000000"/>
          <w:sz w:val="24"/>
          <w:szCs w:val="24"/>
        </w:rPr>
        <w:t>organizations working in the field of promoting and respecting the rights of people with disabilities), Keystone Moldova, Association of the Deaf in the Republic of Moldova, Society of the Blind in Moldova, Society To Persons with Disabilities from the Republic of Moldova, the Center for the Rights of Persons with Disabilities, the “Motivation” Association</w:t>
      </w:r>
      <w:r w:rsidR="00A8710F" w:rsidRPr="00FA05D9">
        <w:rPr>
          <w:rFonts w:ascii="Times New Roman" w:eastAsia="Times New Roman" w:hAnsi="Times New Roman" w:cs="Times New Roman"/>
          <w:color w:val="000000"/>
          <w:sz w:val="24"/>
          <w:szCs w:val="24"/>
        </w:rPr>
        <w:t xml:space="preserve">  to advance CRPD implementation by including their expertize in </w:t>
      </w:r>
      <w:r w:rsidR="004F00AE" w:rsidRPr="00FA05D9">
        <w:rPr>
          <w:rFonts w:ascii="Times New Roman" w:eastAsia="Times New Roman" w:hAnsi="Times New Roman" w:cs="Times New Roman"/>
          <w:color w:val="000000"/>
          <w:sz w:val="24"/>
          <w:szCs w:val="24"/>
        </w:rPr>
        <w:t xml:space="preserve"> examination and approval the draft policy documents, normative and legislative acts, which address the rights of persons with disabilities.</w:t>
      </w:r>
    </w:p>
    <w:p w14:paraId="2515340F" w14:textId="77777777" w:rsidR="002130EB" w:rsidRDefault="002130EB" w:rsidP="002130EB">
      <w:pPr>
        <w:ind w:right="-45"/>
        <w:jc w:val="both"/>
        <w:rPr>
          <w:rFonts w:ascii="Times New Roman" w:eastAsia="Times New Roman" w:hAnsi="Times New Roman" w:cs="Times New Roman"/>
          <w:color w:val="000000"/>
          <w:sz w:val="24"/>
          <w:szCs w:val="24"/>
        </w:rPr>
      </w:pPr>
    </w:p>
    <w:p w14:paraId="397AF965" w14:textId="77777777" w:rsidR="004F00AE" w:rsidRPr="00FA05D9" w:rsidRDefault="004F00AE" w:rsidP="002130EB">
      <w:pPr>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Another collaboration platform used by </w:t>
      </w:r>
      <w:r w:rsidR="009040C5" w:rsidRPr="00FA05D9">
        <w:rPr>
          <w:rFonts w:ascii="Times New Roman" w:eastAsia="Times New Roman" w:hAnsi="Times New Roman" w:cs="Times New Roman"/>
          <w:color w:val="000000"/>
          <w:sz w:val="24"/>
          <w:szCs w:val="24"/>
        </w:rPr>
        <w:t>MHLSP</w:t>
      </w:r>
      <w:r w:rsidRPr="00FA05D9">
        <w:rPr>
          <w:rFonts w:ascii="Times New Roman" w:eastAsia="Times New Roman" w:hAnsi="Times New Roman" w:cs="Times New Roman"/>
          <w:color w:val="000000"/>
          <w:sz w:val="24"/>
          <w:szCs w:val="24"/>
        </w:rPr>
        <w:t xml:space="preserve"> is public consultations (meetings, workshops and working groups) in which draft policies, legislative and normative acts are presented </w:t>
      </w:r>
      <w:r w:rsidR="00E505F8" w:rsidRPr="00FA05D9">
        <w:rPr>
          <w:rFonts w:ascii="Times New Roman" w:eastAsia="Times New Roman" w:hAnsi="Times New Roman" w:cs="Times New Roman"/>
          <w:color w:val="000000"/>
          <w:sz w:val="24"/>
          <w:szCs w:val="24"/>
        </w:rPr>
        <w:t xml:space="preserve">and </w:t>
      </w:r>
      <w:r w:rsidRPr="00FA05D9">
        <w:rPr>
          <w:rFonts w:ascii="Times New Roman" w:eastAsia="Times New Roman" w:hAnsi="Times New Roman" w:cs="Times New Roman"/>
          <w:color w:val="000000"/>
          <w:sz w:val="24"/>
          <w:szCs w:val="24"/>
        </w:rPr>
        <w:t xml:space="preserve">discussed with people with disabilities and representatives of civil society who represent their rights and interests, as well as, </w:t>
      </w:r>
      <w:r w:rsidR="00A8710F" w:rsidRPr="00FA05D9">
        <w:rPr>
          <w:rFonts w:ascii="Times New Roman" w:eastAsia="Times New Roman" w:hAnsi="Times New Roman" w:cs="Times New Roman"/>
          <w:color w:val="000000"/>
          <w:sz w:val="24"/>
          <w:szCs w:val="24"/>
        </w:rPr>
        <w:t>the</w:t>
      </w:r>
      <w:r w:rsidR="00E505F8" w:rsidRPr="00FA05D9">
        <w:rPr>
          <w:rFonts w:ascii="Times New Roman" w:eastAsia="Times New Roman" w:hAnsi="Times New Roman" w:cs="Times New Roman"/>
          <w:color w:val="000000"/>
          <w:sz w:val="24"/>
          <w:szCs w:val="24"/>
        </w:rPr>
        <w:t>i</w:t>
      </w:r>
      <w:r w:rsidR="00A8710F" w:rsidRPr="00FA05D9">
        <w:rPr>
          <w:rFonts w:ascii="Times New Roman" w:eastAsia="Times New Roman" w:hAnsi="Times New Roman" w:cs="Times New Roman"/>
          <w:color w:val="000000"/>
          <w:sz w:val="24"/>
          <w:szCs w:val="24"/>
        </w:rPr>
        <w:t xml:space="preserve">r comments and suggestions.  </w:t>
      </w:r>
    </w:p>
    <w:p w14:paraId="3DBE5848" w14:textId="77777777" w:rsidR="002130EB" w:rsidRDefault="002130EB" w:rsidP="002130EB">
      <w:pPr>
        <w:ind w:right="-45"/>
        <w:jc w:val="both"/>
        <w:rPr>
          <w:rFonts w:ascii="Times New Roman" w:eastAsia="Times New Roman" w:hAnsi="Times New Roman" w:cs="Times New Roman"/>
          <w:color w:val="000000"/>
          <w:sz w:val="24"/>
          <w:szCs w:val="24"/>
        </w:rPr>
      </w:pPr>
    </w:p>
    <w:p w14:paraId="4A4D8BA9" w14:textId="77777777" w:rsidR="004F00AE" w:rsidRPr="00FA05D9" w:rsidRDefault="004F00AE" w:rsidP="002130EB">
      <w:pPr>
        <w:ind w:right="-45"/>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Civil society has an important role in the process of drafting policy documents, draft normative and legislative acts targeting people with disabilities, and their proposals and contribution in this process is valuable, respectively, </w:t>
      </w:r>
      <w:r w:rsidR="009040C5" w:rsidRPr="00FA05D9">
        <w:rPr>
          <w:rFonts w:ascii="Times New Roman" w:eastAsia="Times New Roman" w:hAnsi="Times New Roman" w:cs="Times New Roman"/>
          <w:color w:val="000000"/>
          <w:sz w:val="24"/>
          <w:szCs w:val="24"/>
        </w:rPr>
        <w:t>MHLSP</w:t>
      </w:r>
      <w:r w:rsidRPr="00FA05D9">
        <w:rPr>
          <w:rFonts w:ascii="Times New Roman" w:eastAsia="Times New Roman" w:hAnsi="Times New Roman" w:cs="Times New Roman"/>
          <w:color w:val="000000"/>
          <w:sz w:val="24"/>
          <w:szCs w:val="24"/>
        </w:rPr>
        <w:t xml:space="preserve"> will continue to work with civil society, because, only through joint efforts will we be able to ensure the social inclusion of people with disabilities.</w:t>
      </w:r>
    </w:p>
    <w:p w14:paraId="1BF3B381" w14:textId="77777777" w:rsidR="002130EB" w:rsidRDefault="002130EB" w:rsidP="002130EB">
      <w:pPr>
        <w:ind w:right="-45"/>
        <w:jc w:val="both"/>
        <w:rPr>
          <w:rFonts w:ascii="Times New Roman" w:eastAsia="Times New Roman" w:hAnsi="Times New Roman" w:cs="Times New Roman"/>
          <w:color w:val="000000"/>
          <w:sz w:val="24"/>
          <w:szCs w:val="24"/>
        </w:rPr>
      </w:pPr>
    </w:p>
    <w:p w14:paraId="6F3A1EEC" w14:textId="77777777" w:rsidR="004F00AE" w:rsidRPr="00FA05D9" w:rsidRDefault="004F00AE" w:rsidP="002130EB">
      <w:pPr>
        <w:ind w:right="-45"/>
        <w:jc w:val="both"/>
        <w:rPr>
          <w:rFonts w:ascii="Times New Roman" w:eastAsia="Times New Roman" w:hAnsi="Times New Roman" w:cs="Times New Roman"/>
          <w:i/>
          <w:sz w:val="24"/>
          <w:szCs w:val="24"/>
          <w:u w:val="single"/>
        </w:rPr>
      </w:pPr>
      <w:r w:rsidRPr="00FA05D9">
        <w:rPr>
          <w:rFonts w:ascii="Times New Roman" w:eastAsia="Times New Roman" w:hAnsi="Times New Roman" w:cs="Times New Roman"/>
          <w:i/>
          <w:sz w:val="24"/>
          <w:szCs w:val="24"/>
          <w:u w:val="single"/>
        </w:rPr>
        <w:t xml:space="preserve">With regard to </w:t>
      </w:r>
      <w:r w:rsidRPr="00FA05D9">
        <w:rPr>
          <w:rFonts w:ascii="Times New Roman" w:eastAsia="Times New Roman" w:hAnsi="Times New Roman" w:cs="Times New Roman"/>
          <w:b/>
          <w:i/>
          <w:sz w:val="24"/>
          <w:szCs w:val="24"/>
          <w:u w:val="single"/>
        </w:rPr>
        <w:t>Follow-up and Dissemination</w:t>
      </w:r>
      <w:r w:rsidRPr="00FA05D9">
        <w:rPr>
          <w:rFonts w:ascii="Times New Roman" w:eastAsia="Times New Roman" w:hAnsi="Times New Roman" w:cs="Times New Roman"/>
          <w:i/>
          <w:sz w:val="24"/>
          <w:szCs w:val="24"/>
          <w:u w:val="single"/>
        </w:rPr>
        <w:t>, Recommendations 60-63 of the Committee's Concluding Observations, we inform the following:</w:t>
      </w:r>
    </w:p>
    <w:p w14:paraId="23C13361" w14:textId="77777777" w:rsidR="002130EB" w:rsidRDefault="002130EB" w:rsidP="002130EB">
      <w:pPr>
        <w:pBdr>
          <w:top w:val="nil"/>
          <w:left w:val="nil"/>
          <w:bottom w:val="nil"/>
          <w:right w:val="nil"/>
          <w:between w:val="nil"/>
        </w:pBdr>
        <w:jc w:val="both"/>
        <w:rPr>
          <w:rFonts w:ascii="Times New Roman" w:eastAsia="Times New Roman" w:hAnsi="Times New Roman" w:cs="Times New Roman"/>
          <w:color w:val="000000"/>
          <w:sz w:val="24"/>
          <w:szCs w:val="24"/>
        </w:rPr>
      </w:pPr>
      <w:bookmarkStart w:id="37" w:name="_heading=h.1fob9te" w:colFirst="0" w:colLast="0"/>
      <w:bookmarkEnd w:id="37"/>
    </w:p>
    <w:p w14:paraId="45DCDC97" w14:textId="77777777" w:rsidR="004F00AE" w:rsidRPr="00FA05D9" w:rsidRDefault="004F00AE" w:rsidP="002130EB">
      <w:p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In the context of implementing the recommendations of the Committee on the Rights of Persons with Disabilities in the Concluding Observations, adopted on 12.04.2017, following the hearing of the initial State Report of the Republic of Moldova on the implementation of the Convention, several actions were taken, including some of the most important:</w:t>
      </w:r>
    </w:p>
    <w:p w14:paraId="45076A37" w14:textId="77777777" w:rsidR="004F00AE" w:rsidRPr="00FA05D9" w:rsidRDefault="004F00AE" w:rsidP="00A8710F">
      <w:pPr>
        <w:pStyle w:val="ListParagraph"/>
        <w:numPr>
          <w:ilvl w:val="0"/>
          <w:numId w:val="6"/>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 xml:space="preserve">The </w:t>
      </w:r>
      <w:r w:rsidR="00E505F8" w:rsidRPr="00FA05D9">
        <w:rPr>
          <w:rFonts w:ascii="Times New Roman" w:eastAsia="Times New Roman" w:hAnsi="Times New Roman" w:cs="Times New Roman"/>
          <w:color w:val="000000"/>
          <w:sz w:val="24"/>
          <w:szCs w:val="24"/>
        </w:rPr>
        <w:t>Concluding</w:t>
      </w:r>
      <w:r w:rsidRPr="00FA05D9">
        <w:rPr>
          <w:rFonts w:ascii="Times New Roman" w:eastAsia="Times New Roman" w:hAnsi="Times New Roman" w:cs="Times New Roman"/>
          <w:color w:val="000000"/>
          <w:sz w:val="24"/>
          <w:szCs w:val="24"/>
        </w:rPr>
        <w:t xml:space="preserve"> </w:t>
      </w:r>
      <w:r w:rsidR="00E505F8" w:rsidRPr="00FA05D9">
        <w:rPr>
          <w:rFonts w:ascii="Times New Roman" w:eastAsia="Times New Roman" w:hAnsi="Times New Roman" w:cs="Times New Roman"/>
          <w:color w:val="000000"/>
          <w:sz w:val="24"/>
          <w:szCs w:val="24"/>
        </w:rPr>
        <w:t>O</w:t>
      </w:r>
      <w:r w:rsidRPr="00FA05D9">
        <w:rPr>
          <w:rFonts w:ascii="Times New Roman" w:eastAsia="Times New Roman" w:hAnsi="Times New Roman" w:cs="Times New Roman"/>
          <w:color w:val="000000"/>
          <w:sz w:val="24"/>
          <w:szCs w:val="24"/>
        </w:rPr>
        <w:t xml:space="preserve">bservations were presented and discussed during the meeting of the National Council for the Rights of Persons with Disabilities, from 18.05.2017, and as result </w:t>
      </w:r>
      <w:r w:rsidR="00E505F8" w:rsidRPr="00FA05D9">
        <w:rPr>
          <w:rFonts w:ascii="Times New Roman" w:eastAsia="Times New Roman" w:hAnsi="Times New Roman" w:cs="Times New Roman"/>
          <w:color w:val="000000"/>
          <w:sz w:val="24"/>
          <w:szCs w:val="24"/>
        </w:rPr>
        <w:t xml:space="preserve">of the </w:t>
      </w:r>
      <w:r w:rsidRPr="00FA05D9">
        <w:rPr>
          <w:rFonts w:ascii="Times New Roman" w:eastAsia="Times New Roman" w:hAnsi="Times New Roman" w:cs="Times New Roman"/>
          <w:color w:val="000000"/>
          <w:sz w:val="24"/>
          <w:szCs w:val="24"/>
        </w:rPr>
        <w:t xml:space="preserve"> Decision no. 4 of the mentioned Council, </w:t>
      </w:r>
      <w:r w:rsidR="00E505F8" w:rsidRPr="00FA05D9">
        <w:rPr>
          <w:rFonts w:ascii="Times New Roman" w:eastAsia="Times New Roman" w:hAnsi="Times New Roman" w:cs="Times New Roman"/>
          <w:color w:val="000000"/>
          <w:sz w:val="24"/>
          <w:szCs w:val="24"/>
        </w:rPr>
        <w:t>the document</w:t>
      </w:r>
      <w:r w:rsidRPr="00FA05D9">
        <w:rPr>
          <w:rFonts w:ascii="Times New Roman" w:eastAsia="Times New Roman" w:hAnsi="Times New Roman" w:cs="Times New Roman"/>
          <w:color w:val="000000"/>
          <w:sz w:val="24"/>
          <w:szCs w:val="24"/>
        </w:rPr>
        <w:t xml:space="preserve"> were disseminated to the members of the Council, to the central and local public authorities, to the representatives of the civil society</w:t>
      </w:r>
      <w:r w:rsidR="00A8710F" w:rsidRPr="00FA05D9">
        <w:rPr>
          <w:rFonts w:ascii="Times New Roman" w:eastAsia="Times New Roman" w:hAnsi="Times New Roman" w:cs="Times New Roman"/>
          <w:color w:val="000000"/>
          <w:sz w:val="24"/>
          <w:szCs w:val="24"/>
        </w:rPr>
        <w:t xml:space="preserve"> </w:t>
      </w:r>
      <w:r w:rsidRPr="00FA05D9">
        <w:rPr>
          <w:rFonts w:ascii="Times New Roman" w:eastAsia="Times New Roman" w:hAnsi="Times New Roman" w:cs="Times New Roman"/>
          <w:color w:val="000000"/>
          <w:sz w:val="24"/>
          <w:szCs w:val="24"/>
        </w:rPr>
        <w:t xml:space="preserve"> </w:t>
      </w:r>
      <w:r w:rsidR="00A8710F" w:rsidRPr="00FA05D9">
        <w:rPr>
          <w:rFonts w:ascii="Times New Roman" w:eastAsia="Times New Roman" w:hAnsi="Times New Roman" w:cs="Times New Roman"/>
          <w:color w:val="000000"/>
          <w:sz w:val="24"/>
          <w:szCs w:val="24"/>
        </w:rPr>
        <w:t xml:space="preserve">to encourage their involvement in Concluding Observation implementation. </w:t>
      </w:r>
    </w:p>
    <w:p w14:paraId="4882A642" w14:textId="77777777" w:rsidR="006671A8" w:rsidRPr="00FA05D9" w:rsidRDefault="00CD33E1" w:rsidP="00A8710F">
      <w:pPr>
        <w:pStyle w:val="ListParagraph"/>
        <w:numPr>
          <w:ilvl w:val="0"/>
          <w:numId w:val="6"/>
        </w:numPr>
        <w:jc w:val="both"/>
        <w:rPr>
          <w:rFonts w:ascii="Times New Roman" w:eastAsia="Times New Roman" w:hAnsi="Times New Roman" w:cs="Times New Roman"/>
          <w:sz w:val="24"/>
          <w:szCs w:val="24"/>
        </w:rPr>
      </w:pPr>
      <w:r w:rsidRPr="00FA05D9">
        <w:rPr>
          <w:rFonts w:ascii="Times New Roman" w:eastAsia="Times New Roman" w:hAnsi="Times New Roman" w:cs="Times New Roman"/>
          <w:sz w:val="24"/>
          <w:szCs w:val="24"/>
        </w:rPr>
        <w:t xml:space="preserve">The concluding observations and the Convention were also posted on the </w:t>
      </w:r>
      <w:r w:rsidR="009040C5" w:rsidRPr="00FA05D9">
        <w:rPr>
          <w:rFonts w:ascii="Times New Roman" w:eastAsia="Times New Roman" w:hAnsi="Times New Roman" w:cs="Times New Roman"/>
          <w:sz w:val="24"/>
          <w:szCs w:val="24"/>
        </w:rPr>
        <w:t>MHLSP</w:t>
      </w:r>
      <w:r w:rsidRPr="00FA05D9">
        <w:rPr>
          <w:rFonts w:ascii="Times New Roman" w:eastAsia="Times New Roman" w:hAnsi="Times New Roman" w:cs="Times New Roman"/>
          <w:sz w:val="24"/>
          <w:szCs w:val="24"/>
        </w:rPr>
        <w:t xml:space="preserve"> website</w:t>
      </w:r>
      <w:r w:rsidR="00010F23" w:rsidRPr="00FA05D9">
        <w:rPr>
          <w:rFonts w:ascii="Times New Roman" w:eastAsia="Times New Roman" w:hAnsi="Times New Roman" w:cs="Times New Roman"/>
          <w:sz w:val="24"/>
          <w:szCs w:val="24"/>
        </w:rPr>
        <w:t xml:space="preserve"> </w:t>
      </w:r>
    </w:p>
    <w:p w14:paraId="5731097E" w14:textId="77777777" w:rsidR="006671A8" w:rsidRPr="00FA05D9" w:rsidRDefault="00010F23" w:rsidP="00A8710F">
      <w:pPr>
        <w:pStyle w:val="ListParagraph"/>
        <w:numPr>
          <w:ilvl w:val="0"/>
          <w:numId w:val="6"/>
        </w:numPr>
        <w:jc w:val="both"/>
        <w:rPr>
          <w:rFonts w:ascii="Times New Roman" w:eastAsia="Times New Roman" w:hAnsi="Times New Roman" w:cs="Times New Roman"/>
          <w:color w:val="0000FF"/>
          <w:sz w:val="24"/>
          <w:szCs w:val="24"/>
          <w:u w:val="single"/>
        </w:rPr>
      </w:pPr>
      <w:r w:rsidRPr="00FA05D9">
        <w:rPr>
          <w:rFonts w:ascii="Times New Roman" w:eastAsia="Times New Roman" w:hAnsi="Times New Roman" w:cs="Times New Roman"/>
          <w:sz w:val="24"/>
          <w:szCs w:val="24"/>
        </w:rPr>
        <w:t>(</w:t>
      </w:r>
      <w:hyperlink r:id="rId31">
        <w:r w:rsidRPr="00FA05D9">
          <w:rPr>
            <w:rFonts w:ascii="Times New Roman" w:eastAsia="Times New Roman" w:hAnsi="Times New Roman" w:cs="Times New Roman"/>
            <w:color w:val="0000FF"/>
            <w:sz w:val="24"/>
            <w:szCs w:val="24"/>
            <w:u w:val="single"/>
          </w:rPr>
          <w:t>https://</w:t>
        </w:r>
        <w:r w:rsidR="009040C5" w:rsidRPr="00FA05D9">
          <w:rPr>
            <w:rFonts w:ascii="Times New Roman" w:eastAsia="Times New Roman" w:hAnsi="Times New Roman" w:cs="Times New Roman"/>
            <w:color w:val="0000FF"/>
            <w:sz w:val="24"/>
            <w:szCs w:val="24"/>
            <w:u w:val="single"/>
          </w:rPr>
          <w:t>MHLSP</w:t>
        </w:r>
        <w:r w:rsidRPr="00FA05D9">
          <w:rPr>
            <w:rFonts w:ascii="Times New Roman" w:eastAsia="Times New Roman" w:hAnsi="Times New Roman" w:cs="Times New Roman"/>
            <w:color w:val="0000FF"/>
            <w:sz w:val="24"/>
            <w:szCs w:val="24"/>
            <w:u w:val="single"/>
          </w:rPr>
          <w:t>.gov.md/legislatie/protectie-sociala/legislatie-internationala-ps/</w:t>
        </w:r>
      </w:hyperlink>
      <w:r w:rsidRPr="00FA05D9">
        <w:rPr>
          <w:rFonts w:ascii="Times New Roman" w:eastAsia="Times New Roman" w:hAnsi="Times New Roman" w:cs="Times New Roman"/>
          <w:color w:val="0000FF"/>
          <w:sz w:val="24"/>
          <w:szCs w:val="24"/>
          <w:u w:val="single"/>
        </w:rPr>
        <w:t>);</w:t>
      </w:r>
    </w:p>
    <w:p w14:paraId="0F46069C" w14:textId="77777777" w:rsidR="006671A8" w:rsidRPr="00FA05D9" w:rsidRDefault="00E505F8" w:rsidP="00A8710F">
      <w:pPr>
        <w:pStyle w:val="ListParagraph"/>
        <w:numPr>
          <w:ilvl w:val="0"/>
          <w:numId w:val="6"/>
        </w:numPr>
        <w:pBdr>
          <w:top w:val="nil"/>
          <w:left w:val="nil"/>
          <w:bottom w:val="nil"/>
          <w:right w:val="nil"/>
          <w:between w:val="nil"/>
        </w:pBdr>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The authorities</w:t>
      </w:r>
      <w:r w:rsidR="00CD33E1" w:rsidRPr="00FA05D9">
        <w:rPr>
          <w:rFonts w:ascii="Times New Roman" w:eastAsia="Times New Roman" w:hAnsi="Times New Roman" w:cs="Times New Roman"/>
          <w:color w:val="000000"/>
          <w:sz w:val="24"/>
          <w:szCs w:val="24"/>
        </w:rPr>
        <w:t xml:space="preserve"> worked on the elaboration of the National Program for social inclusion of persons with disabilities for the years 2017-2022, approved by Government Decision no. 723/2017 </w:t>
      </w:r>
      <w:r w:rsidR="00010F23" w:rsidRPr="00FA05D9">
        <w:rPr>
          <w:rFonts w:ascii="Times New Roman" w:eastAsia="Times New Roman" w:hAnsi="Times New Roman" w:cs="Times New Roman"/>
          <w:color w:val="000000"/>
          <w:sz w:val="24"/>
          <w:szCs w:val="24"/>
        </w:rPr>
        <w:t>(</w:t>
      </w:r>
      <w:hyperlink r:id="rId32">
        <w:r w:rsidR="00010F23" w:rsidRPr="00FA05D9">
          <w:rPr>
            <w:rFonts w:ascii="Times New Roman" w:eastAsia="Times New Roman" w:hAnsi="Times New Roman" w:cs="Times New Roman"/>
            <w:color w:val="0000FF"/>
            <w:sz w:val="24"/>
            <w:szCs w:val="24"/>
            <w:u w:val="single"/>
          </w:rPr>
          <w:t>https://www.legis.md/cautare/getResults?doc_id=101863&amp;lang=ro</w:t>
        </w:r>
      </w:hyperlink>
      <w:r w:rsidR="00010F23" w:rsidRPr="00FA05D9">
        <w:rPr>
          <w:rFonts w:ascii="Times New Roman" w:eastAsia="Times New Roman" w:hAnsi="Times New Roman" w:cs="Times New Roman"/>
          <w:color w:val="000000"/>
          <w:sz w:val="24"/>
          <w:szCs w:val="24"/>
        </w:rPr>
        <w:t>);</w:t>
      </w:r>
    </w:p>
    <w:p w14:paraId="0C784E5D" w14:textId="77777777" w:rsidR="00CD33E1" w:rsidRPr="00FA05D9" w:rsidRDefault="00E505F8" w:rsidP="00A8710F">
      <w:pPr>
        <w:pStyle w:val="ListParagraph"/>
        <w:numPr>
          <w:ilvl w:val="0"/>
          <w:numId w:val="6"/>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The authorities</w:t>
      </w:r>
      <w:r w:rsidR="00CD33E1" w:rsidRPr="00FA05D9">
        <w:rPr>
          <w:rFonts w:ascii="Times New Roman" w:eastAsia="Times New Roman" w:hAnsi="Times New Roman" w:cs="Times New Roman"/>
          <w:color w:val="000000"/>
          <w:sz w:val="24"/>
          <w:szCs w:val="24"/>
        </w:rPr>
        <w:t xml:space="preserve"> worked on the elaboration of the National Program for deinstitutionalization of persons with intellectual and psychosocial disabilities in the residential institutions managed by ANAS, for the years 2018-2026, approved by Government Decision no. 893/2018</w:t>
      </w:r>
    </w:p>
    <w:p w14:paraId="7E630865" w14:textId="77777777" w:rsidR="006671A8" w:rsidRPr="00FA05D9" w:rsidRDefault="00010F23" w:rsidP="00A8710F">
      <w:pPr>
        <w:pStyle w:val="ListParagraph"/>
        <w:numPr>
          <w:ilvl w:val="0"/>
          <w:numId w:val="6"/>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lastRenderedPageBreak/>
        <w:t>(</w:t>
      </w:r>
      <w:hyperlink r:id="rId33">
        <w:r w:rsidRPr="00FA05D9">
          <w:rPr>
            <w:rFonts w:ascii="Times New Roman" w:eastAsia="Times New Roman" w:hAnsi="Times New Roman" w:cs="Times New Roman"/>
            <w:color w:val="0000FF"/>
            <w:sz w:val="24"/>
            <w:szCs w:val="24"/>
            <w:u w:val="single"/>
          </w:rPr>
          <w:t>https://www.legis.md/cautare/getResults?doc_id=109067&amp;lang=ro</w:t>
        </w:r>
      </w:hyperlink>
      <w:r w:rsidRPr="00FA05D9">
        <w:rPr>
          <w:rFonts w:ascii="Times New Roman" w:eastAsia="Times New Roman" w:hAnsi="Times New Roman" w:cs="Times New Roman"/>
          <w:color w:val="000000"/>
          <w:sz w:val="24"/>
          <w:szCs w:val="24"/>
        </w:rPr>
        <w:t xml:space="preserve">); </w:t>
      </w:r>
    </w:p>
    <w:p w14:paraId="3845F6E3" w14:textId="77777777" w:rsidR="00CD33E1" w:rsidRPr="00FA05D9" w:rsidRDefault="00CD33E1" w:rsidP="00A8710F">
      <w:pPr>
        <w:pStyle w:val="ListParagraph"/>
        <w:numPr>
          <w:ilvl w:val="0"/>
          <w:numId w:val="6"/>
        </w:numPr>
        <w:pBdr>
          <w:top w:val="nil"/>
          <w:left w:val="nil"/>
          <w:bottom w:val="nil"/>
          <w:right w:val="nil"/>
          <w:between w:val="nil"/>
        </w:pBdr>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Information on the measures taken to implement the Committee's recommendations in paragraphs 29 and 37 of the Concluding Observations was reported and provided within 12 months;</w:t>
      </w:r>
    </w:p>
    <w:p w14:paraId="6F1D4764" w14:textId="77777777" w:rsidR="00CD33E1" w:rsidRPr="00FA05D9" w:rsidRDefault="00CD33E1" w:rsidP="00A8710F">
      <w:pPr>
        <w:pStyle w:val="ListParagraph"/>
        <w:numPr>
          <w:ilvl w:val="0"/>
          <w:numId w:val="6"/>
        </w:numPr>
        <w:pBdr>
          <w:top w:val="nil"/>
          <w:left w:val="nil"/>
          <w:bottom w:val="nil"/>
          <w:right w:val="nil"/>
          <w:between w:val="nil"/>
        </w:pBdr>
        <w:tabs>
          <w:tab w:val="left" w:pos="630"/>
        </w:tabs>
        <w:ind w:right="38"/>
        <w:jc w:val="both"/>
        <w:rPr>
          <w:rFonts w:ascii="Times New Roman" w:eastAsia="Times New Roman" w:hAnsi="Times New Roman" w:cs="Times New Roman"/>
          <w:color w:val="000000"/>
          <w:sz w:val="24"/>
          <w:szCs w:val="24"/>
        </w:rPr>
      </w:pPr>
      <w:r w:rsidRPr="00FA05D9">
        <w:rPr>
          <w:rFonts w:ascii="Times New Roman" w:eastAsia="Times New Roman" w:hAnsi="Times New Roman" w:cs="Times New Roman"/>
          <w:color w:val="000000"/>
          <w:sz w:val="24"/>
          <w:szCs w:val="24"/>
        </w:rPr>
        <w:t>With the support of donors and public organizations in the field, easy-to-read and easy-to-understand versions of the Convention have been developed and published, including a Guide for local government on its implementation:</w:t>
      </w:r>
    </w:p>
    <w:p w14:paraId="5148BADE" w14:textId="77777777" w:rsidR="006671A8" w:rsidRPr="00FA05D9" w:rsidRDefault="00F6683A" w:rsidP="00E505F8">
      <w:pPr>
        <w:pStyle w:val="ListParagraph"/>
        <w:numPr>
          <w:ilvl w:val="0"/>
          <w:numId w:val="6"/>
        </w:numPr>
        <w:pBdr>
          <w:top w:val="nil"/>
          <w:left w:val="nil"/>
          <w:bottom w:val="nil"/>
          <w:right w:val="nil"/>
          <w:between w:val="nil"/>
        </w:pBdr>
        <w:tabs>
          <w:tab w:val="left" w:pos="630"/>
        </w:tabs>
        <w:ind w:right="38"/>
        <w:jc w:val="both"/>
        <w:rPr>
          <w:rFonts w:ascii="Times New Roman" w:eastAsia="Times New Roman" w:hAnsi="Times New Roman" w:cs="Times New Roman"/>
          <w:color w:val="000000"/>
          <w:sz w:val="24"/>
          <w:szCs w:val="24"/>
        </w:rPr>
      </w:pPr>
      <w:hyperlink r:id="rId34">
        <w:r w:rsidR="00010F23" w:rsidRPr="00FA05D9">
          <w:rPr>
            <w:rFonts w:ascii="Times New Roman" w:eastAsia="Times New Roman" w:hAnsi="Times New Roman" w:cs="Times New Roman"/>
            <w:color w:val="0000FF"/>
            <w:sz w:val="24"/>
            <w:szCs w:val="24"/>
            <w:u w:val="single"/>
          </w:rPr>
          <w:t>http://www.aopd.md/images/CDPDusorcitit.pdf</w:t>
        </w:r>
      </w:hyperlink>
      <w:r w:rsidR="00010F23" w:rsidRPr="00FA05D9">
        <w:rPr>
          <w:rFonts w:ascii="Times New Roman" w:eastAsia="Times New Roman" w:hAnsi="Times New Roman" w:cs="Times New Roman"/>
          <w:color w:val="000000"/>
          <w:sz w:val="24"/>
          <w:szCs w:val="24"/>
        </w:rPr>
        <w:t xml:space="preserve"> ;</w:t>
      </w:r>
    </w:p>
    <w:p w14:paraId="6E35B415" w14:textId="77777777" w:rsidR="006671A8" w:rsidRPr="00FA05D9" w:rsidRDefault="00F6683A" w:rsidP="00E505F8">
      <w:pPr>
        <w:pStyle w:val="ListParagraph"/>
        <w:numPr>
          <w:ilvl w:val="0"/>
          <w:numId w:val="6"/>
        </w:numPr>
        <w:pBdr>
          <w:top w:val="nil"/>
          <w:left w:val="nil"/>
          <w:bottom w:val="nil"/>
          <w:right w:val="nil"/>
          <w:between w:val="nil"/>
        </w:pBdr>
        <w:tabs>
          <w:tab w:val="left" w:pos="630"/>
        </w:tabs>
        <w:ind w:right="38"/>
        <w:jc w:val="both"/>
        <w:rPr>
          <w:rFonts w:ascii="Times New Roman" w:eastAsia="Times New Roman" w:hAnsi="Times New Roman" w:cs="Times New Roman"/>
          <w:color w:val="000000"/>
          <w:sz w:val="24"/>
          <w:szCs w:val="24"/>
        </w:rPr>
      </w:pPr>
      <w:hyperlink r:id="rId35">
        <w:r w:rsidR="00010F23" w:rsidRPr="00FA05D9">
          <w:rPr>
            <w:rFonts w:ascii="Times New Roman" w:eastAsia="Times New Roman" w:hAnsi="Times New Roman" w:cs="Times New Roman"/>
            <w:color w:val="0000FF"/>
            <w:sz w:val="24"/>
            <w:szCs w:val="24"/>
            <w:u w:val="single"/>
          </w:rPr>
          <w:t>file:///C:/Users/user/Downloads/Conven%C8%9Bia_ONU_privind_drepturile_persoanelor_cu_dizabilit%C4%83%C8%9Bi_(ro).pdf</w:t>
        </w:r>
      </w:hyperlink>
      <w:r w:rsidR="00010F23" w:rsidRPr="00FA05D9">
        <w:rPr>
          <w:rFonts w:ascii="Times New Roman" w:eastAsia="Times New Roman" w:hAnsi="Times New Roman" w:cs="Times New Roman"/>
          <w:color w:val="000000"/>
          <w:sz w:val="24"/>
          <w:szCs w:val="24"/>
        </w:rPr>
        <w:t xml:space="preserve"> ;</w:t>
      </w:r>
    </w:p>
    <w:p w14:paraId="1D4A76E0" w14:textId="77777777" w:rsidR="006671A8" w:rsidRPr="00FA05D9" w:rsidRDefault="00F6683A" w:rsidP="00E505F8">
      <w:pPr>
        <w:pStyle w:val="ListParagraph"/>
        <w:numPr>
          <w:ilvl w:val="0"/>
          <w:numId w:val="6"/>
        </w:numPr>
        <w:pBdr>
          <w:top w:val="nil"/>
          <w:left w:val="nil"/>
          <w:bottom w:val="nil"/>
          <w:right w:val="nil"/>
          <w:between w:val="nil"/>
        </w:pBdr>
        <w:tabs>
          <w:tab w:val="left" w:pos="630"/>
        </w:tabs>
        <w:jc w:val="both"/>
        <w:rPr>
          <w:rFonts w:ascii="Times New Roman" w:eastAsia="Times New Roman" w:hAnsi="Times New Roman" w:cs="Times New Roman"/>
          <w:color w:val="000000"/>
          <w:sz w:val="24"/>
          <w:szCs w:val="24"/>
        </w:rPr>
      </w:pPr>
      <w:hyperlink r:id="rId36">
        <w:r w:rsidR="00010F23" w:rsidRPr="00FA05D9">
          <w:rPr>
            <w:rFonts w:ascii="Times New Roman" w:eastAsia="Times New Roman" w:hAnsi="Times New Roman" w:cs="Times New Roman"/>
            <w:color w:val="0000FF"/>
            <w:sz w:val="24"/>
            <w:szCs w:val="24"/>
            <w:u w:val="single"/>
          </w:rPr>
          <w:t>https://www.soros.md/files/publications/documents/Anexa%201%20Conventia%20ONU%20%20ghid%20pentru%20APL.pdf</w:t>
        </w:r>
      </w:hyperlink>
      <w:r w:rsidR="00010F23" w:rsidRPr="00FA05D9">
        <w:rPr>
          <w:rFonts w:ascii="Times New Roman" w:eastAsia="Times New Roman" w:hAnsi="Times New Roman" w:cs="Times New Roman"/>
          <w:color w:val="000000"/>
          <w:sz w:val="24"/>
          <w:szCs w:val="24"/>
        </w:rPr>
        <w:t xml:space="preserve"> ;</w:t>
      </w:r>
    </w:p>
    <w:p w14:paraId="4CBF42EB" w14:textId="77777777" w:rsidR="002130EB" w:rsidRDefault="00F6683A" w:rsidP="002130EB">
      <w:pPr>
        <w:pStyle w:val="ListParagraph"/>
        <w:numPr>
          <w:ilvl w:val="0"/>
          <w:numId w:val="6"/>
        </w:numPr>
        <w:pBdr>
          <w:top w:val="nil"/>
          <w:left w:val="nil"/>
          <w:bottom w:val="nil"/>
          <w:right w:val="nil"/>
          <w:between w:val="nil"/>
        </w:pBdr>
        <w:tabs>
          <w:tab w:val="left" w:pos="630"/>
        </w:tabs>
        <w:jc w:val="both"/>
        <w:rPr>
          <w:rFonts w:ascii="Times New Roman" w:eastAsia="Times New Roman" w:hAnsi="Times New Roman" w:cs="Times New Roman"/>
          <w:color w:val="000000"/>
          <w:sz w:val="24"/>
          <w:szCs w:val="24"/>
        </w:rPr>
      </w:pPr>
      <w:hyperlink r:id="rId37">
        <w:r w:rsidR="00010F23" w:rsidRPr="00FA05D9">
          <w:rPr>
            <w:rFonts w:ascii="Times New Roman" w:eastAsia="Times New Roman" w:hAnsi="Times New Roman" w:cs="Times New Roman"/>
            <w:color w:val="0000FF"/>
            <w:sz w:val="24"/>
            <w:szCs w:val="24"/>
            <w:u w:val="single"/>
          </w:rPr>
          <w:t>file:///C:/Users/user/Downloads/fact%20ROM%20tipar%20+%205%20mm.pdf</w:t>
        </w:r>
      </w:hyperlink>
      <w:r w:rsidR="00010F23" w:rsidRPr="00FA05D9">
        <w:rPr>
          <w:rFonts w:ascii="Times New Roman" w:eastAsia="Times New Roman" w:hAnsi="Times New Roman" w:cs="Times New Roman"/>
          <w:color w:val="000000"/>
          <w:sz w:val="24"/>
          <w:szCs w:val="24"/>
        </w:rPr>
        <w:t xml:space="preserve"> .</w:t>
      </w:r>
    </w:p>
    <w:p w14:paraId="60771F84" w14:textId="77777777" w:rsidR="002130EB" w:rsidRDefault="002130EB" w:rsidP="002130EB">
      <w:pPr>
        <w:pBdr>
          <w:top w:val="nil"/>
          <w:left w:val="nil"/>
          <w:bottom w:val="nil"/>
          <w:right w:val="nil"/>
          <w:between w:val="nil"/>
        </w:pBdr>
        <w:tabs>
          <w:tab w:val="left" w:pos="630"/>
        </w:tabs>
        <w:jc w:val="both"/>
        <w:rPr>
          <w:rFonts w:ascii="Times New Roman" w:eastAsia="Times New Roman" w:hAnsi="Times New Roman" w:cs="Times New Roman"/>
          <w:color w:val="000000"/>
          <w:sz w:val="24"/>
          <w:szCs w:val="24"/>
        </w:rPr>
      </w:pPr>
    </w:p>
    <w:p w14:paraId="5500E53E" w14:textId="77777777" w:rsidR="006671A8" w:rsidRPr="002130EB" w:rsidRDefault="00CD33E1" w:rsidP="002130EB">
      <w:pPr>
        <w:pBdr>
          <w:top w:val="nil"/>
          <w:left w:val="nil"/>
          <w:bottom w:val="nil"/>
          <w:right w:val="nil"/>
          <w:between w:val="nil"/>
        </w:pBdr>
        <w:tabs>
          <w:tab w:val="left" w:pos="630"/>
        </w:tabs>
        <w:jc w:val="both"/>
        <w:rPr>
          <w:rFonts w:ascii="Times New Roman" w:eastAsia="Times New Roman" w:hAnsi="Times New Roman" w:cs="Times New Roman"/>
          <w:color w:val="000000"/>
          <w:sz w:val="24"/>
          <w:szCs w:val="24"/>
        </w:rPr>
      </w:pPr>
      <w:r w:rsidRPr="002130EB">
        <w:rPr>
          <w:rFonts w:ascii="Times New Roman" w:eastAsia="Times New Roman" w:hAnsi="Times New Roman" w:cs="Times New Roman"/>
          <w:color w:val="000000"/>
          <w:sz w:val="24"/>
          <w:szCs w:val="24"/>
        </w:rPr>
        <w:t xml:space="preserve">In addition, civil society in the field </w:t>
      </w:r>
      <w:r w:rsidR="00D30A1F" w:rsidRPr="002130EB">
        <w:rPr>
          <w:rFonts w:ascii="Times New Roman" w:eastAsia="Times New Roman" w:hAnsi="Times New Roman" w:cs="Times New Roman"/>
          <w:color w:val="000000"/>
          <w:sz w:val="24"/>
          <w:szCs w:val="24"/>
        </w:rPr>
        <w:t xml:space="preserve">provided information for development </w:t>
      </w:r>
      <w:r w:rsidR="00483E17" w:rsidRPr="002130EB">
        <w:rPr>
          <w:rFonts w:ascii="Times New Roman" w:eastAsia="Times New Roman" w:hAnsi="Times New Roman" w:cs="Times New Roman"/>
          <w:color w:val="000000"/>
          <w:sz w:val="24"/>
          <w:szCs w:val="24"/>
        </w:rPr>
        <w:t xml:space="preserve">of </w:t>
      </w:r>
      <w:r w:rsidRPr="002130EB">
        <w:rPr>
          <w:rFonts w:ascii="Times New Roman" w:eastAsia="Times New Roman" w:hAnsi="Times New Roman" w:cs="Times New Roman"/>
          <w:color w:val="000000"/>
          <w:sz w:val="24"/>
          <w:szCs w:val="24"/>
        </w:rPr>
        <w:t>this Report.</w:t>
      </w:r>
      <w:r w:rsidR="00D30A1F" w:rsidRPr="002130EB">
        <w:rPr>
          <w:rFonts w:ascii="Times New Roman" w:eastAsia="Times New Roman" w:hAnsi="Times New Roman" w:cs="Times New Roman"/>
          <w:color w:val="000000"/>
          <w:sz w:val="24"/>
          <w:szCs w:val="24"/>
        </w:rPr>
        <w:t xml:space="preserve"> The Report was published on the website of th</w:t>
      </w:r>
      <w:r w:rsidR="002130EB">
        <w:rPr>
          <w:rFonts w:ascii="Times New Roman" w:eastAsia="Times New Roman" w:hAnsi="Times New Roman" w:cs="Times New Roman"/>
          <w:color w:val="000000"/>
          <w:sz w:val="24"/>
          <w:szCs w:val="24"/>
        </w:rPr>
        <w:t>e</w:t>
      </w:r>
      <w:r w:rsidR="00D30A1F" w:rsidRPr="002130EB">
        <w:rPr>
          <w:rFonts w:ascii="Times New Roman" w:eastAsia="Times New Roman" w:hAnsi="Times New Roman" w:cs="Times New Roman"/>
          <w:color w:val="000000"/>
          <w:sz w:val="24"/>
          <w:szCs w:val="24"/>
        </w:rPr>
        <w:t xml:space="preserve"> MHLSP for public consultation as well. </w:t>
      </w:r>
    </w:p>
    <w:sectPr w:rsidR="006671A8" w:rsidRPr="002130EB" w:rsidSect="00AA151E">
      <w:headerReference w:type="even" r:id="rId38"/>
      <w:headerReference w:type="default" r:id="rId39"/>
      <w:footerReference w:type="even" r:id="rId40"/>
      <w:footerReference w:type="default" r:id="rId41"/>
      <w:headerReference w:type="first" r:id="rId42"/>
      <w:footerReference w:type="first" r:id="rId43"/>
      <w:pgSz w:w="11909" w:h="16834" w:code="9"/>
      <w:pgMar w:top="1134" w:right="851" w:bottom="1134" w:left="1418" w:header="720" w:footer="4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44514" w14:textId="77777777" w:rsidR="00A35B66" w:rsidRDefault="00A35B66">
      <w:pPr>
        <w:spacing w:line="240" w:lineRule="auto"/>
      </w:pPr>
      <w:r>
        <w:separator/>
      </w:r>
    </w:p>
  </w:endnote>
  <w:endnote w:type="continuationSeparator" w:id="0">
    <w:p w14:paraId="2D994E5B" w14:textId="77777777" w:rsidR="00A35B66" w:rsidRDefault="00A35B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D465B" w14:textId="77777777" w:rsidR="00F6683A" w:rsidRDefault="00F668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1DED0" w14:textId="0C894CDA" w:rsidR="00A35B66" w:rsidRDefault="00A35B66">
    <w:pPr>
      <w:pBdr>
        <w:top w:val="nil"/>
        <w:left w:val="nil"/>
        <w:bottom w:val="nil"/>
        <w:right w:val="nil"/>
        <w:between w:val="nil"/>
      </w:pBdr>
      <w:tabs>
        <w:tab w:val="center" w:pos="4680"/>
        <w:tab w:val="right" w:pos="9360"/>
      </w:tabs>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F6683A">
      <w:rPr>
        <w:rFonts w:ascii="Times New Roman" w:eastAsia="Times New Roman" w:hAnsi="Times New Roman" w:cs="Times New Roman"/>
        <w:noProof/>
        <w:color w:val="000000"/>
        <w:sz w:val="20"/>
        <w:szCs w:val="20"/>
      </w:rPr>
      <w:t>2</w:t>
    </w:r>
    <w:r>
      <w:rPr>
        <w:rFonts w:ascii="Times New Roman" w:eastAsia="Times New Roman" w:hAnsi="Times New Roman" w:cs="Times New Roman"/>
        <w:color w:val="000000"/>
        <w:sz w:val="20"/>
        <w:szCs w:val="20"/>
      </w:rPr>
      <w:fldChar w:fldCharType="end"/>
    </w:r>
  </w:p>
  <w:p w14:paraId="21AD8C62" w14:textId="77777777" w:rsidR="00A35B66" w:rsidRDefault="00A35B66">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76407" w14:textId="77777777" w:rsidR="00A35B66" w:rsidRDefault="00A35B6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B2CC8" w14:textId="77777777" w:rsidR="00A35B66" w:rsidRDefault="00A35B66">
      <w:pPr>
        <w:spacing w:line="240" w:lineRule="auto"/>
      </w:pPr>
      <w:r>
        <w:separator/>
      </w:r>
    </w:p>
  </w:footnote>
  <w:footnote w:type="continuationSeparator" w:id="0">
    <w:p w14:paraId="769A2A1D" w14:textId="77777777" w:rsidR="00A35B66" w:rsidRDefault="00A35B66">
      <w:pPr>
        <w:spacing w:line="240" w:lineRule="auto"/>
      </w:pPr>
      <w:r>
        <w:continuationSeparator/>
      </w:r>
    </w:p>
  </w:footnote>
  <w:footnote w:id="1">
    <w:p w14:paraId="7280C994" w14:textId="77777777" w:rsidR="00A35B66" w:rsidRPr="0017210B" w:rsidRDefault="00A35B66">
      <w:pPr>
        <w:pStyle w:val="FootnoteText"/>
        <w:rPr>
          <w:rFonts w:ascii="Times New Roman" w:hAnsi="Times New Roman" w:cs="Times New Roman"/>
          <w:sz w:val="18"/>
          <w:szCs w:val="18"/>
        </w:rPr>
      </w:pPr>
      <w:r>
        <w:rPr>
          <w:rStyle w:val="FootnoteReference"/>
        </w:rPr>
        <w:footnoteRef/>
      </w:r>
      <w:r>
        <w:t xml:space="preserve"> </w:t>
      </w:r>
      <w:hyperlink r:id="rId1">
        <w:r w:rsidRPr="0017210B">
          <w:rPr>
            <w:rFonts w:ascii="Times New Roman" w:eastAsia="Calibri" w:hAnsi="Times New Roman" w:cs="Times New Roman"/>
            <w:color w:val="0000FF"/>
            <w:sz w:val="18"/>
            <w:szCs w:val="18"/>
            <w:u w:val="single"/>
          </w:rPr>
          <w:t>https://egalitate.md/publicatii/</w:t>
        </w:r>
      </w:hyperlink>
    </w:p>
  </w:footnote>
  <w:footnote w:id="2">
    <w:p w14:paraId="51C2281A" w14:textId="77777777" w:rsidR="00A35B66" w:rsidRPr="0017210B" w:rsidRDefault="00A35B66" w:rsidP="00CA4CDA">
      <w:pPr>
        <w:spacing w:line="240" w:lineRule="auto"/>
        <w:rPr>
          <w:rFonts w:ascii="Times New Roman" w:hAnsi="Times New Roman" w:cs="Times New Roman"/>
          <w:sz w:val="18"/>
          <w:szCs w:val="18"/>
        </w:rPr>
      </w:pPr>
      <w:r w:rsidRPr="0017210B">
        <w:rPr>
          <w:rStyle w:val="FootnoteReference"/>
          <w:rFonts w:ascii="Times New Roman" w:hAnsi="Times New Roman" w:cs="Times New Roman"/>
          <w:sz w:val="18"/>
          <w:szCs w:val="18"/>
        </w:rPr>
        <w:footnoteRef/>
      </w:r>
      <w:r w:rsidRPr="0017210B">
        <w:rPr>
          <w:rFonts w:ascii="Times New Roman" w:hAnsi="Times New Roman" w:cs="Times New Roman"/>
          <w:sz w:val="18"/>
          <w:szCs w:val="18"/>
        </w:rPr>
        <w:t xml:space="preserve"> </w:t>
      </w:r>
      <w:hyperlink r:id="rId2">
        <w:r w:rsidRPr="0017210B">
          <w:rPr>
            <w:rFonts w:ascii="Times New Roman" w:eastAsia="Calibri" w:hAnsi="Times New Roman" w:cs="Times New Roman"/>
            <w:color w:val="0000FF"/>
            <w:sz w:val="18"/>
            <w:szCs w:val="18"/>
            <w:u w:val="single"/>
          </w:rPr>
          <w:t>https://egalitate.md/news-and-information/ce-vezi-imagine-stephen-hawking/</w:t>
        </w:r>
      </w:hyperlink>
    </w:p>
  </w:footnote>
  <w:footnote w:id="3">
    <w:p w14:paraId="208958AC" w14:textId="77777777" w:rsidR="00A35B66" w:rsidRPr="0017210B" w:rsidRDefault="00A35B66" w:rsidP="0017210B">
      <w:pPr>
        <w:jc w:val="both"/>
        <w:rPr>
          <w:rFonts w:ascii="Times New Roman" w:hAnsi="Times New Roman" w:cs="Times New Roman"/>
          <w:sz w:val="18"/>
          <w:szCs w:val="18"/>
        </w:rPr>
      </w:pPr>
      <w:r w:rsidRPr="0017210B">
        <w:rPr>
          <w:rStyle w:val="FootnoteReference"/>
          <w:rFonts w:ascii="Times New Roman" w:hAnsi="Times New Roman" w:cs="Times New Roman"/>
          <w:sz w:val="18"/>
          <w:szCs w:val="18"/>
        </w:rPr>
        <w:footnoteRef/>
      </w:r>
      <w:r w:rsidRPr="0017210B">
        <w:rPr>
          <w:rFonts w:ascii="Times New Roman" w:hAnsi="Times New Roman" w:cs="Times New Roman"/>
          <w:sz w:val="18"/>
          <w:szCs w:val="18"/>
        </w:rPr>
        <w:t xml:space="preserve"> </w:t>
      </w:r>
      <w:hyperlink r:id="rId3">
        <w:r w:rsidRPr="0017210B">
          <w:rPr>
            <w:rFonts w:ascii="Times New Roman" w:eastAsia="Calibri" w:hAnsi="Times New Roman" w:cs="Times New Roman"/>
            <w:color w:val="0000FF"/>
            <w:sz w:val="18"/>
            <w:szCs w:val="18"/>
            <w:u w:val="single"/>
          </w:rPr>
          <w:t>https://egalitate.md/campains/</w:t>
        </w:r>
      </w:hyperlink>
    </w:p>
  </w:footnote>
  <w:footnote w:id="4">
    <w:p w14:paraId="501B6F30" w14:textId="77777777" w:rsidR="00A35B66" w:rsidRDefault="00A35B66">
      <w:pPr>
        <w:pStyle w:val="FootnoteText"/>
        <w:rPr>
          <w:rFonts w:ascii="Times New Roman" w:eastAsia="Calibri" w:hAnsi="Times New Roman" w:cs="Times New Roman"/>
          <w:color w:val="0000FF"/>
          <w:sz w:val="18"/>
          <w:szCs w:val="18"/>
          <w:u w:val="single"/>
        </w:rPr>
      </w:pPr>
      <w:r>
        <w:rPr>
          <w:rStyle w:val="FootnoteReference"/>
        </w:rPr>
        <w:footnoteRef/>
      </w:r>
      <w:r>
        <w:t xml:space="preserve"> </w:t>
      </w:r>
      <w:hyperlink r:id="rId4" w:history="1">
        <w:r w:rsidRPr="00746C46">
          <w:rPr>
            <w:rStyle w:val="Hyperlink"/>
            <w:rFonts w:ascii="Times New Roman" w:eastAsia="Calibri" w:hAnsi="Times New Roman" w:cs="Times New Roman"/>
            <w:sz w:val="18"/>
            <w:szCs w:val="18"/>
          </w:rPr>
          <w:t>www.keystonemoldova.md</w:t>
        </w:r>
      </w:hyperlink>
      <w:r>
        <w:rPr>
          <w:rFonts w:ascii="Times New Roman" w:eastAsia="Calibri" w:hAnsi="Times New Roman" w:cs="Times New Roman"/>
          <w:color w:val="0000FF"/>
          <w:sz w:val="18"/>
          <w:szCs w:val="18"/>
          <w:u w:val="single"/>
        </w:rPr>
        <w:t xml:space="preserve"> </w:t>
      </w:r>
    </w:p>
    <w:p w14:paraId="478560D3" w14:textId="77777777" w:rsidR="00A35B66" w:rsidRPr="0017210B" w:rsidRDefault="00A35B66">
      <w:pPr>
        <w:pStyle w:val="FootnoteText"/>
        <w:rPr>
          <w:rFonts w:ascii="Times New Roman" w:eastAsia="Calibri" w:hAnsi="Times New Roman" w:cs="Times New Roman"/>
          <w:color w:val="0000FF"/>
          <w:sz w:val="18"/>
          <w:szCs w:val="18"/>
          <w:u w:val="single"/>
        </w:rPr>
      </w:pPr>
      <w:r w:rsidRPr="0017210B">
        <w:rPr>
          <w:rFonts w:ascii="Times New Roman" w:eastAsia="Calibri" w:hAnsi="Times New Roman" w:cs="Times New Roman"/>
          <w:color w:val="0000FF"/>
          <w:sz w:val="18"/>
          <w:szCs w:val="18"/>
          <w:u w:val="single"/>
        </w:rPr>
        <w:t xml:space="preserve"> </w:t>
      </w:r>
    </w:p>
  </w:footnote>
  <w:footnote w:id="5">
    <w:p w14:paraId="62E05711" w14:textId="77777777" w:rsidR="00A35B66" w:rsidRDefault="00A35B66">
      <w:pPr>
        <w:pStyle w:val="FootnoteText"/>
      </w:pPr>
      <w:r>
        <w:rPr>
          <w:rStyle w:val="FootnoteReference"/>
        </w:rPr>
        <w:footnoteRef/>
      </w:r>
      <w:r>
        <w:t xml:space="preserve"> </w:t>
      </w:r>
      <w:hyperlink r:id="rId5" w:history="1">
        <w:r w:rsidRPr="00FA05D9">
          <w:rPr>
            <w:rStyle w:val="Hyperlink"/>
            <w:rFonts w:ascii="Times New Roman" w:eastAsia="Times New Roman" w:hAnsi="Times New Roman" w:cs="Times New Roman"/>
            <w:sz w:val="24"/>
            <w:szCs w:val="24"/>
          </w:rPr>
          <w:t>https://www.youtube.com/watch?v=GNO-HZt_Tw4</w:t>
        </w:r>
      </w:hyperlink>
      <w:r>
        <w:t>;</w:t>
      </w:r>
    </w:p>
  </w:footnote>
  <w:footnote w:id="6">
    <w:p w14:paraId="53790DE7" w14:textId="77777777" w:rsidR="00A35B66" w:rsidRDefault="00A35B66">
      <w:pPr>
        <w:pStyle w:val="FootnoteText"/>
      </w:pPr>
      <w:r>
        <w:rPr>
          <w:rStyle w:val="FootnoteReference"/>
        </w:rPr>
        <w:footnoteRef/>
      </w:r>
      <w:r>
        <w:t xml:space="preserve"> </w:t>
      </w:r>
      <w:hyperlink r:id="rId6" w:history="1">
        <w:r w:rsidRPr="00B11ECE">
          <w:rPr>
            <w:rStyle w:val="Hyperlink"/>
            <w:rFonts w:ascii="Times New Roman" w:eastAsia="Times New Roman" w:hAnsi="Times New Roman" w:cs="Times New Roman"/>
            <w:sz w:val="24"/>
            <w:szCs w:val="24"/>
          </w:rPr>
          <w:t>https://www.youtube.com/watch?v=muZIq8cbUg8</w:t>
        </w:r>
      </w:hyperlink>
      <w:r>
        <w:t>;</w:t>
      </w:r>
    </w:p>
  </w:footnote>
  <w:footnote w:id="7">
    <w:p w14:paraId="661731E1" w14:textId="77777777" w:rsidR="00A35B66" w:rsidRDefault="00A35B66">
      <w:pPr>
        <w:pStyle w:val="FootnoteText"/>
      </w:pPr>
      <w:r>
        <w:rPr>
          <w:rStyle w:val="FootnoteReference"/>
        </w:rPr>
        <w:footnoteRef/>
      </w:r>
      <w:r>
        <w:t xml:space="preserve"> </w:t>
      </w:r>
      <w:hyperlink r:id="rId7" w:history="1">
        <w:r w:rsidRPr="00B11ECE">
          <w:rPr>
            <w:rStyle w:val="Hyperlink"/>
            <w:rFonts w:ascii="Times New Roman" w:eastAsia="Times New Roman" w:hAnsi="Times New Roman" w:cs="Times New Roman"/>
            <w:sz w:val="24"/>
            <w:szCs w:val="24"/>
          </w:rPr>
          <w:t>http://youtu.be/Qql2zdtW8QI</w:t>
        </w:r>
      </w:hyperlink>
      <w:r>
        <w:t>;</w:t>
      </w:r>
    </w:p>
  </w:footnote>
  <w:footnote w:id="8">
    <w:p w14:paraId="22E17236" w14:textId="77777777" w:rsidR="00A35B66" w:rsidRDefault="00A35B66">
      <w:pPr>
        <w:pStyle w:val="FootnoteText"/>
      </w:pPr>
      <w:r>
        <w:rPr>
          <w:rStyle w:val="FootnoteReference"/>
        </w:rPr>
        <w:footnoteRef/>
      </w:r>
      <w:r>
        <w:t xml:space="preserve"> </w:t>
      </w:r>
      <w:hyperlink r:id="rId8" w:history="1">
        <w:r w:rsidRPr="00B11ECE">
          <w:rPr>
            <w:rStyle w:val="Hyperlink"/>
            <w:rFonts w:ascii="Times New Roman" w:eastAsia="Times New Roman" w:hAnsi="Times New Roman" w:cs="Times New Roman"/>
            <w:sz w:val="24"/>
            <w:szCs w:val="24"/>
          </w:rPr>
          <w:t>http://youtu.be/D1YQR2ReySQ</w:t>
        </w:r>
      </w:hyperlink>
      <w:r>
        <w:t>;</w:t>
      </w:r>
    </w:p>
  </w:footnote>
  <w:footnote w:id="9">
    <w:p w14:paraId="3DE7438E" w14:textId="77777777" w:rsidR="00A35B66" w:rsidRPr="00B11ECE" w:rsidRDefault="00A35B66">
      <w:pPr>
        <w:pStyle w:val="FootnoteText"/>
        <w:rPr>
          <w:rStyle w:val="Hyperlink"/>
          <w:rFonts w:ascii="Times New Roman" w:eastAsia="Times New Roman" w:hAnsi="Times New Roman" w:cs="Times New Roman"/>
          <w:sz w:val="24"/>
          <w:szCs w:val="24"/>
        </w:rPr>
      </w:pPr>
      <w:r>
        <w:rPr>
          <w:rStyle w:val="FootnoteReference"/>
        </w:rPr>
        <w:footnoteRef/>
      </w:r>
      <w:r>
        <w:t xml:space="preserve"> </w:t>
      </w:r>
      <w:hyperlink r:id="rId9" w:history="1">
        <w:r w:rsidRPr="00B11ECE">
          <w:rPr>
            <w:rStyle w:val="Hyperlink"/>
            <w:rFonts w:ascii="Times New Roman" w:eastAsia="Times New Roman" w:hAnsi="Times New Roman" w:cs="Times New Roman"/>
            <w:sz w:val="24"/>
            <w:szCs w:val="24"/>
          </w:rPr>
          <w:t>http://youtu.be/HGZhKkKrkx8</w:t>
        </w:r>
      </w:hyperlink>
      <w:r>
        <w:rPr>
          <w:rStyle w:val="Hyperlink"/>
          <w:rFonts w:ascii="Times New Roman" w:eastAsia="Times New Roman" w:hAnsi="Times New Roman" w:cs="Times New Roman"/>
          <w:sz w:val="24"/>
          <w:szCs w:val="24"/>
        </w:rPr>
        <w:t>;</w:t>
      </w:r>
      <w:r w:rsidRPr="00B11ECE">
        <w:rPr>
          <w:rStyle w:val="Hyperlink"/>
          <w:rFonts w:ascii="Times New Roman" w:eastAsia="Times New Roman" w:hAnsi="Times New Roman" w:cs="Times New Roman"/>
          <w:sz w:val="24"/>
          <w:szCs w:val="24"/>
        </w:rPr>
        <w:t xml:space="preserve"> </w:t>
      </w:r>
    </w:p>
  </w:footnote>
  <w:footnote w:id="10">
    <w:p w14:paraId="6C17726E" w14:textId="77777777" w:rsidR="00A35B66" w:rsidRPr="00B11ECE" w:rsidRDefault="00A35B66">
      <w:pPr>
        <w:pStyle w:val="FootnoteText"/>
        <w:rPr>
          <w:rStyle w:val="Hyperlink"/>
          <w:rFonts w:ascii="Times New Roman" w:eastAsia="Times New Roman" w:hAnsi="Times New Roman" w:cs="Times New Roman"/>
          <w:sz w:val="24"/>
          <w:szCs w:val="24"/>
        </w:rPr>
      </w:pPr>
      <w:r>
        <w:rPr>
          <w:rStyle w:val="FootnoteReference"/>
        </w:rPr>
        <w:footnoteRef/>
      </w:r>
      <w:hyperlink r:id="rId10" w:history="1">
        <w:r w:rsidRPr="00B11ECE">
          <w:rPr>
            <w:rStyle w:val="Hyperlink"/>
            <w:rFonts w:ascii="Times New Roman" w:eastAsia="Times New Roman" w:hAnsi="Times New Roman" w:cs="Times New Roman"/>
            <w:sz w:val="24"/>
            <w:szCs w:val="24"/>
          </w:rPr>
          <w:t>http://www.youtube.com/watch?v=q2aTlp8LNR4&amp;index=1&amp;list=PLPQuptrkWEMMzdJ5qpTaPwCBBOvGUU_F</w:t>
        </w:r>
      </w:hyperlink>
      <w:r>
        <w:rPr>
          <w:rStyle w:val="Hyperlink"/>
          <w:rFonts w:ascii="Times New Roman" w:eastAsia="Times New Roman" w:hAnsi="Times New Roman" w:cs="Times New Roman"/>
          <w:sz w:val="24"/>
          <w:szCs w:val="24"/>
        </w:rPr>
        <w:t>;</w:t>
      </w:r>
    </w:p>
  </w:footnote>
  <w:footnote w:id="11">
    <w:p w14:paraId="5A8DC99D" w14:textId="77777777" w:rsidR="00A35B66" w:rsidRDefault="00A35B66">
      <w:pPr>
        <w:pStyle w:val="FootnoteText"/>
      </w:pPr>
      <w:r>
        <w:rPr>
          <w:rStyle w:val="FootnoteReference"/>
        </w:rPr>
        <w:footnoteRef/>
      </w:r>
      <w:r>
        <w:t xml:space="preserve"> </w:t>
      </w:r>
      <w:hyperlink r:id="rId11" w:history="1">
        <w:r w:rsidRPr="00FA05D9">
          <w:rPr>
            <w:rStyle w:val="Hyperlink"/>
            <w:rFonts w:ascii="Times New Roman" w:eastAsia="Times New Roman" w:hAnsi="Times New Roman" w:cs="Times New Roman"/>
            <w:sz w:val="24"/>
            <w:szCs w:val="24"/>
          </w:rPr>
          <w:t>http://youtu.be/HttO8t3z1b8</w:t>
        </w:r>
      </w:hyperlink>
      <w:r w:rsidRPr="00FA05D9">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u w:val="single"/>
        </w:rPr>
        <w:t xml:space="preserve"> </w:t>
      </w:r>
      <w:hyperlink r:id="rId12" w:history="1">
        <w:r w:rsidRPr="00FA05D9">
          <w:rPr>
            <w:rStyle w:val="Hyperlink"/>
            <w:rFonts w:ascii="Times New Roman" w:eastAsia="Times New Roman" w:hAnsi="Times New Roman" w:cs="Times New Roman"/>
            <w:sz w:val="24"/>
            <w:szCs w:val="24"/>
          </w:rPr>
          <w:t>http://youtu.be/myh2fN3NDL8</w:t>
        </w:r>
      </w:hyperlink>
      <w:r>
        <w:t xml:space="preserve">; </w:t>
      </w:r>
      <w:hyperlink r:id="rId13" w:history="1">
        <w:r w:rsidRPr="00567FE8">
          <w:rPr>
            <w:rStyle w:val="Hyperlink"/>
            <w:rFonts w:ascii="Times New Roman" w:eastAsia="Times New Roman" w:hAnsi="Times New Roman" w:cs="Times New Roman"/>
            <w:sz w:val="24"/>
            <w:szCs w:val="24"/>
          </w:rPr>
          <w:t>http://youtu.be/f6LJEMkhBm0</w:t>
        </w:r>
      </w:hyperlink>
      <w:r>
        <w:rPr>
          <w:rFonts w:ascii="Times New Roman" w:eastAsia="Times New Roman" w:hAnsi="Times New Roman" w:cs="Times New Roman"/>
          <w:sz w:val="24"/>
          <w:szCs w:val="24"/>
          <w:u w:val="single"/>
        </w:rPr>
        <w:t xml:space="preserve">; </w:t>
      </w:r>
    </w:p>
  </w:footnote>
  <w:footnote w:id="12">
    <w:p w14:paraId="0C7C7C5B" w14:textId="77777777" w:rsidR="00A35B66" w:rsidRPr="00B65FB6" w:rsidRDefault="00A35B66">
      <w:pPr>
        <w:pStyle w:val="FootnoteText"/>
        <w:rPr>
          <w:rFonts w:ascii="Times New Roman" w:hAnsi="Times New Roman" w:cs="Times New Roman"/>
          <w:sz w:val="16"/>
          <w:szCs w:val="16"/>
        </w:rPr>
      </w:pPr>
      <w:r w:rsidRPr="00B65FB6">
        <w:rPr>
          <w:rStyle w:val="FootnoteReference"/>
          <w:rFonts w:ascii="Times New Roman" w:hAnsi="Times New Roman" w:cs="Times New Roman"/>
          <w:sz w:val="16"/>
          <w:szCs w:val="16"/>
        </w:rPr>
        <w:footnoteRef/>
      </w:r>
      <w:r w:rsidRPr="00B65FB6">
        <w:rPr>
          <w:rFonts w:ascii="Times New Roman" w:hAnsi="Times New Roman" w:cs="Times New Roman"/>
          <w:sz w:val="16"/>
          <w:szCs w:val="16"/>
        </w:rPr>
        <w:t xml:space="preserve"> The evaluation conducted with the support of keystone Moldova and Center for Mental Health Care development Czech Repu</w:t>
      </w:r>
      <w:r>
        <w:rPr>
          <w:rFonts w:ascii="Times New Roman" w:hAnsi="Times New Roman" w:cs="Times New Roman"/>
          <w:sz w:val="16"/>
          <w:szCs w:val="16"/>
        </w:rPr>
        <w:t>b</w:t>
      </w:r>
      <w:r w:rsidRPr="00B65FB6">
        <w:rPr>
          <w:rFonts w:ascii="Times New Roman" w:hAnsi="Times New Roman" w:cs="Times New Roman"/>
          <w:sz w:val="16"/>
          <w:szCs w:val="16"/>
        </w:rPr>
        <w:t>lic du</w:t>
      </w:r>
      <w:r>
        <w:rPr>
          <w:rFonts w:ascii="Times New Roman" w:hAnsi="Times New Roman" w:cs="Times New Roman"/>
          <w:sz w:val="16"/>
          <w:szCs w:val="16"/>
        </w:rPr>
        <w:t>r</w:t>
      </w:r>
      <w:r w:rsidRPr="00B65FB6">
        <w:rPr>
          <w:rFonts w:ascii="Times New Roman" w:hAnsi="Times New Roman" w:cs="Times New Roman"/>
          <w:sz w:val="16"/>
          <w:szCs w:val="16"/>
        </w:rPr>
        <w:t>in</w:t>
      </w:r>
      <w:r>
        <w:rPr>
          <w:rFonts w:ascii="Times New Roman" w:hAnsi="Times New Roman" w:cs="Times New Roman"/>
          <w:sz w:val="16"/>
          <w:szCs w:val="16"/>
        </w:rPr>
        <w:t>g</w:t>
      </w:r>
      <w:r w:rsidRPr="00B65FB6">
        <w:rPr>
          <w:rFonts w:ascii="Times New Roman" w:hAnsi="Times New Roman" w:cs="Times New Roman"/>
          <w:sz w:val="16"/>
          <w:szCs w:val="16"/>
        </w:rPr>
        <w:t xml:space="preserve"> 205-2017</w:t>
      </w:r>
    </w:p>
  </w:footnote>
  <w:footnote w:id="13">
    <w:p w14:paraId="1EBB6D40" w14:textId="77777777" w:rsidR="00A35B66" w:rsidRPr="00131497" w:rsidRDefault="00A35B66">
      <w:pPr>
        <w:spacing w:line="240" w:lineRule="auto"/>
        <w:rPr>
          <w:rFonts w:ascii="Times New Roman" w:eastAsia="Times New Roman" w:hAnsi="Times New Roman" w:cs="Times New Roman"/>
          <w:sz w:val="18"/>
          <w:szCs w:val="18"/>
        </w:rPr>
      </w:pPr>
      <w:r w:rsidRPr="00131497">
        <w:rPr>
          <w:sz w:val="18"/>
          <w:szCs w:val="18"/>
          <w:vertAlign w:val="superscript"/>
        </w:rPr>
        <w:footnoteRef/>
      </w:r>
      <w:r w:rsidRPr="00131497">
        <w:rPr>
          <w:rFonts w:ascii="Times New Roman" w:eastAsia="Times New Roman" w:hAnsi="Times New Roman" w:cs="Times New Roman"/>
          <w:sz w:val="18"/>
          <w:szCs w:val="18"/>
        </w:rPr>
        <w:t xml:space="preserve"> </w:t>
      </w:r>
      <w:hyperlink r:id="rId14">
        <w:r w:rsidRPr="00131497">
          <w:rPr>
            <w:rFonts w:ascii="Times New Roman" w:eastAsia="Times New Roman" w:hAnsi="Times New Roman" w:cs="Times New Roman"/>
            <w:color w:val="0000FF"/>
            <w:sz w:val="18"/>
            <w:szCs w:val="18"/>
            <w:u w:val="single"/>
          </w:rPr>
          <w:t>https://statistica.gov.md/newsview.php?l=ro&amp;idc=168&amp;id=6617</w:t>
        </w:r>
      </w:hyperlink>
    </w:p>
  </w:footnote>
  <w:footnote w:id="14">
    <w:p w14:paraId="175B00F3" w14:textId="77777777" w:rsidR="00A35B66" w:rsidRDefault="00A35B66">
      <w:pPr>
        <w:spacing w:line="240" w:lineRule="auto"/>
        <w:rPr>
          <w:rFonts w:ascii="Times New Roman" w:eastAsia="Times New Roman" w:hAnsi="Times New Roman" w:cs="Times New Roman"/>
          <w:sz w:val="20"/>
          <w:szCs w:val="20"/>
        </w:rPr>
      </w:pPr>
      <w:r w:rsidRPr="00131497">
        <w:rPr>
          <w:sz w:val="18"/>
          <w:szCs w:val="18"/>
          <w:vertAlign w:val="superscript"/>
        </w:rPr>
        <w:footnoteRef/>
      </w:r>
      <w:r w:rsidRPr="00131497">
        <w:rPr>
          <w:rFonts w:ascii="Times New Roman" w:eastAsia="Times New Roman" w:hAnsi="Times New Roman" w:cs="Times New Roman"/>
          <w:sz w:val="18"/>
          <w:szCs w:val="18"/>
        </w:rPr>
        <w:t xml:space="preserve"> RPL 2014, </w:t>
      </w:r>
      <w:hyperlink r:id="rId15">
        <w:r w:rsidRPr="00131497">
          <w:rPr>
            <w:rFonts w:ascii="Times New Roman" w:eastAsia="Times New Roman" w:hAnsi="Times New Roman" w:cs="Times New Roman"/>
            <w:color w:val="0000FF"/>
            <w:sz w:val="18"/>
            <w:szCs w:val="18"/>
            <w:u w:val="single"/>
          </w:rPr>
          <w:t>https://statistica.gov.md/pageview.php?l=ro&amp;idc=479&amp;</w:t>
        </w:r>
      </w:hyperlink>
      <w:r>
        <w:rPr>
          <w:rFonts w:ascii="Times New Roman" w:eastAsia="Times New Roman" w:hAnsi="Times New Roman" w:cs="Times New Roman"/>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3570E" w14:textId="77777777" w:rsidR="00F6683A" w:rsidRDefault="00F668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62504" w14:textId="2E60E4BD" w:rsidR="00F6683A" w:rsidRDefault="00F6683A" w:rsidP="00F6683A">
    <w:pPr>
      <w:jc w:val="center"/>
    </w:pPr>
    <w:ins w:id="38" w:author="OUKO Robert" w:date="2021-05-27T11:56:00Z">
      <w:r w:rsidRPr="00F6683A">
        <w:rPr>
          <w:b/>
          <w:lang w:val="en-GB"/>
        </w:rPr>
        <w:t>ADVANCE UNEDITED VERSION</w:t>
      </w:r>
    </w:ins>
    <w:bookmarkStart w:id="39" w:name="_GoBack"/>
    <w:bookmarkEnd w:id="39"/>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4ED04" w14:textId="68985F5A" w:rsidR="00A35B66" w:rsidRPr="00F6683A" w:rsidRDefault="00F6683A" w:rsidP="00F6683A">
    <w:pPr>
      <w:jc w:val="center"/>
      <w:rPr>
        <w:b/>
        <w:lang w:val="en-GB"/>
      </w:rPr>
    </w:pPr>
    <w:ins w:id="40" w:author="OUKO Robert" w:date="2021-05-27T11:56:00Z">
      <w:r w:rsidRPr="00F6683A">
        <w:rPr>
          <w:b/>
          <w:lang w:val="en-GB"/>
        </w:rPr>
        <w:t>ADVANCE UNEDITED VERSION</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95F8D"/>
    <w:multiLevelType w:val="multilevel"/>
    <w:tmpl w:val="E92277A8"/>
    <w:lvl w:ilvl="0">
      <w:start w:val="1"/>
      <w:numFmt w:val="bullet"/>
      <w:lvlText w:val="-"/>
      <w:lvlJc w:val="left"/>
      <w:pPr>
        <w:ind w:left="1068" w:hanging="360"/>
      </w:pPr>
      <w:rPr>
        <w:rFonts w:ascii="Times New Roman" w:eastAsia="Times New Roman" w:hAnsi="Times New Roman" w:cs="Times New Roman"/>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1" w15:restartNumberingAfterBreak="0">
    <w:nsid w:val="054424F4"/>
    <w:multiLevelType w:val="multilevel"/>
    <w:tmpl w:val="8946B94C"/>
    <w:lvl w:ilvl="0">
      <w:start w:val="2019"/>
      <w:numFmt w:val="bullet"/>
      <w:lvlText w:val="-"/>
      <w:lvlJc w:val="left"/>
      <w:pPr>
        <w:ind w:left="502" w:hanging="360"/>
      </w:pPr>
      <w:rPr>
        <w:rFonts w:ascii="Calibri" w:eastAsia="Calibri" w:hAnsi="Calibri" w:cs="Calibri"/>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2" w15:restartNumberingAfterBreak="0">
    <w:nsid w:val="05F70F3B"/>
    <w:multiLevelType w:val="hybridMultilevel"/>
    <w:tmpl w:val="4B1E233E"/>
    <w:lvl w:ilvl="0" w:tplc="FD404E70">
      <w:start w:val="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25426B"/>
    <w:multiLevelType w:val="hybridMultilevel"/>
    <w:tmpl w:val="7C6CD44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DAC3907"/>
    <w:multiLevelType w:val="multilevel"/>
    <w:tmpl w:val="242858E6"/>
    <w:lvl w:ilvl="0">
      <w:start w:val="1"/>
      <w:numFmt w:val="bullet"/>
      <w:lvlText w:val="-"/>
      <w:lvlJc w:val="left"/>
      <w:pPr>
        <w:ind w:left="786" w:hanging="360"/>
      </w:pPr>
      <w:rPr>
        <w:rFonts w:ascii="Times New Roman" w:eastAsia="Times New Roman" w:hAnsi="Times New Roman" w:cs="Times New Roman"/>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5" w15:restartNumberingAfterBreak="0">
    <w:nsid w:val="17751AE0"/>
    <w:multiLevelType w:val="multilevel"/>
    <w:tmpl w:val="46127E56"/>
    <w:lvl w:ilvl="0">
      <w:start w:val="1"/>
      <w:numFmt w:val="decimal"/>
      <w:lvlText w:val="%1."/>
      <w:lvlJc w:val="left"/>
      <w:pPr>
        <w:ind w:left="1140" w:hanging="78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7BE7955"/>
    <w:multiLevelType w:val="hybridMultilevel"/>
    <w:tmpl w:val="F06C0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947B2"/>
    <w:multiLevelType w:val="hybridMultilevel"/>
    <w:tmpl w:val="81D663C8"/>
    <w:lvl w:ilvl="0" w:tplc="82AEB8F8">
      <w:numFmt w:val="bullet"/>
      <w:lvlText w:val="-"/>
      <w:lvlJc w:val="left"/>
      <w:pPr>
        <w:ind w:left="1078" w:hanging="360"/>
      </w:pPr>
      <w:rPr>
        <w:rFonts w:ascii="Times New Roman" w:eastAsia="Times New Roman" w:hAnsi="Times New Roman" w:cs="Times New Roman" w:hint="default"/>
      </w:rPr>
    </w:lvl>
    <w:lvl w:ilvl="1" w:tplc="04090003" w:tentative="1">
      <w:start w:val="1"/>
      <w:numFmt w:val="bullet"/>
      <w:lvlText w:val="o"/>
      <w:lvlJc w:val="left"/>
      <w:pPr>
        <w:ind w:left="1798" w:hanging="360"/>
      </w:pPr>
      <w:rPr>
        <w:rFonts w:ascii="Courier New" w:hAnsi="Courier New" w:cs="Courier New" w:hint="default"/>
      </w:rPr>
    </w:lvl>
    <w:lvl w:ilvl="2" w:tplc="04090005" w:tentative="1">
      <w:start w:val="1"/>
      <w:numFmt w:val="bullet"/>
      <w:lvlText w:val=""/>
      <w:lvlJc w:val="left"/>
      <w:pPr>
        <w:ind w:left="2518" w:hanging="360"/>
      </w:pPr>
      <w:rPr>
        <w:rFonts w:ascii="Wingdings" w:hAnsi="Wingdings" w:hint="default"/>
      </w:rPr>
    </w:lvl>
    <w:lvl w:ilvl="3" w:tplc="04090001" w:tentative="1">
      <w:start w:val="1"/>
      <w:numFmt w:val="bullet"/>
      <w:lvlText w:val=""/>
      <w:lvlJc w:val="left"/>
      <w:pPr>
        <w:ind w:left="3238" w:hanging="360"/>
      </w:pPr>
      <w:rPr>
        <w:rFonts w:ascii="Symbol" w:hAnsi="Symbol" w:hint="default"/>
      </w:rPr>
    </w:lvl>
    <w:lvl w:ilvl="4" w:tplc="04090003" w:tentative="1">
      <w:start w:val="1"/>
      <w:numFmt w:val="bullet"/>
      <w:lvlText w:val="o"/>
      <w:lvlJc w:val="left"/>
      <w:pPr>
        <w:ind w:left="3958" w:hanging="360"/>
      </w:pPr>
      <w:rPr>
        <w:rFonts w:ascii="Courier New" w:hAnsi="Courier New" w:cs="Courier New" w:hint="default"/>
      </w:rPr>
    </w:lvl>
    <w:lvl w:ilvl="5" w:tplc="04090005" w:tentative="1">
      <w:start w:val="1"/>
      <w:numFmt w:val="bullet"/>
      <w:lvlText w:val=""/>
      <w:lvlJc w:val="left"/>
      <w:pPr>
        <w:ind w:left="4678" w:hanging="360"/>
      </w:pPr>
      <w:rPr>
        <w:rFonts w:ascii="Wingdings" w:hAnsi="Wingdings" w:hint="default"/>
      </w:rPr>
    </w:lvl>
    <w:lvl w:ilvl="6" w:tplc="04090001" w:tentative="1">
      <w:start w:val="1"/>
      <w:numFmt w:val="bullet"/>
      <w:lvlText w:val=""/>
      <w:lvlJc w:val="left"/>
      <w:pPr>
        <w:ind w:left="5398" w:hanging="360"/>
      </w:pPr>
      <w:rPr>
        <w:rFonts w:ascii="Symbol" w:hAnsi="Symbol" w:hint="default"/>
      </w:rPr>
    </w:lvl>
    <w:lvl w:ilvl="7" w:tplc="04090003" w:tentative="1">
      <w:start w:val="1"/>
      <w:numFmt w:val="bullet"/>
      <w:lvlText w:val="o"/>
      <w:lvlJc w:val="left"/>
      <w:pPr>
        <w:ind w:left="6118" w:hanging="360"/>
      </w:pPr>
      <w:rPr>
        <w:rFonts w:ascii="Courier New" w:hAnsi="Courier New" w:cs="Courier New" w:hint="default"/>
      </w:rPr>
    </w:lvl>
    <w:lvl w:ilvl="8" w:tplc="04090005" w:tentative="1">
      <w:start w:val="1"/>
      <w:numFmt w:val="bullet"/>
      <w:lvlText w:val=""/>
      <w:lvlJc w:val="left"/>
      <w:pPr>
        <w:ind w:left="6838" w:hanging="360"/>
      </w:pPr>
      <w:rPr>
        <w:rFonts w:ascii="Wingdings" w:hAnsi="Wingdings" w:hint="default"/>
      </w:rPr>
    </w:lvl>
  </w:abstractNum>
  <w:abstractNum w:abstractNumId="8" w15:restartNumberingAfterBreak="0">
    <w:nsid w:val="19C96976"/>
    <w:multiLevelType w:val="hybridMultilevel"/>
    <w:tmpl w:val="2D1E5B18"/>
    <w:lvl w:ilvl="0" w:tplc="FD404E70">
      <w:start w:val="2"/>
      <w:numFmt w:val="bullet"/>
      <w:lvlText w:val="-"/>
      <w:lvlJc w:val="left"/>
      <w:pPr>
        <w:ind w:left="814" w:hanging="360"/>
      </w:pPr>
      <w:rPr>
        <w:rFonts w:ascii="Times New Roman" w:eastAsiaTheme="minorHAnsi" w:hAnsi="Times New Roman" w:cs="Times New Roman" w:hint="default"/>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abstractNum w:abstractNumId="9" w15:restartNumberingAfterBreak="0">
    <w:nsid w:val="19F45A76"/>
    <w:multiLevelType w:val="multilevel"/>
    <w:tmpl w:val="63AA0E0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1A916CAD"/>
    <w:multiLevelType w:val="multilevel"/>
    <w:tmpl w:val="63AA0E0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1A927E4B"/>
    <w:multiLevelType w:val="multilevel"/>
    <w:tmpl w:val="63AA0E0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1C2D165C"/>
    <w:multiLevelType w:val="multilevel"/>
    <w:tmpl w:val="02CA44D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1EE142AD"/>
    <w:multiLevelType w:val="hybridMultilevel"/>
    <w:tmpl w:val="4E9AC17C"/>
    <w:lvl w:ilvl="0" w:tplc="FD404E7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8F62BC"/>
    <w:multiLevelType w:val="multilevel"/>
    <w:tmpl w:val="8946B94C"/>
    <w:lvl w:ilvl="0">
      <w:start w:val="2019"/>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15:restartNumberingAfterBreak="0">
    <w:nsid w:val="232C7556"/>
    <w:multiLevelType w:val="multilevel"/>
    <w:tmpl w:val="65061A4E"/>
    <w:lvl w:ilvl="0">
      <w:start w:val="5"/>
      <w:numFmt w:val="bullet"/>
      <w:lvlText w:val="-"/>
      <w:lvlJc w:val="left"/>
      <w:pPr>
        <w:ind w:left="360" w:hanging="360"/>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50B3DFF"/>
    <w:multiLevelType w:val="multilevel"/>
    <w:tmpl w:val="1C067260"/>
    <w:lvl w:ilvl="0">
      <w:start w:val="5"/>
      <w:numFmt w:val="bullet"/>
      <w:lvlText w:val="-"/>
      <w:lvlJc w:val="left"/>
      <w:pPr>
        <w:ind w:left="1080" w:hanging="360"/>
      </w:pPr>
      <w:rPr>
        <w:rFonts w:ascii="Calibri" w:eastAsiaTheme="minorHAnsi" w:hAnsi="Calibri" w:cs="Calibri"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7" w15:restartNumberingAfterBreak="0">
    <w:nsid w:val="33103787"/>
    <w:multiLevelType w:val="hybridMultilevel"/>
    <w:tmpl w:val="0346D0F8"/>
    <w:lvl w:ilvl="0" w:tplc="FD404E70">
      <w:start w:val="2"/>
      <w:numFmt w:val="bullet"/>
      <w:lvlText w:val="-"/>
      <w:lvlJc w:val="left"/>
      <w:pPr>
        <w:ind w:left="827" w:hanging="360"/>
      </w:pPr>
      <w:rPr>
        <w:rFonts w:ascii="Times New Roman" w:eastAsiaTheme="minorHAnsi" w:hAnsi="Times New Roman" w:cs="Times New Roman"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18" w15:restartNumberingAfterBreak="0">
    <w:nsid w:val="37B555D0"/>
    <w:multiLevelType w:val="hybridMultilevel"/>
    <w:tmpl w:val="983CC7A4"/>
    <w:lvl w:ilvl="0" w:tplc="FD404E7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ED37D8"/>
    <w:multiLevelType w:val="multilevel"/>
    <w:tmpl w:val="63AA0E0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399C606B"/>
    <w:multiLevelType w:val="multilevel"/>
    <w:tmpl w:val="741607E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B05779F"/>
    <w:multiLevelType w:val="hybridMultilevel"/>
    <w:tmpl w:val="9B84C2FE"/>
    <w:lvl w:ilvl="0" w:tplc="FD404E70">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B631475"/>
    <w:multiLevelType w:val="hybridMultilevel"/>
    <w:tmpl w:val="DCE6EDD8"/>
    <w:lvl w:ilvl="0" w:tplc="FD404E70">
      <w:start w:val="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CA83599"/>
    <w:multiLevelType w:val="multilevel"/>
    <w:tmpl w:val="C4D6C55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E7B26E5"/>
    <w:multiLevelType w:val="multilevel"/>
    <w:tmpl w:val="8946B94C"/>
    <w:lvl w:ilvl="0">
      <w:start w:val="2019"/>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5" w15:restartNumberingAfterBreak="0">
    <w:nsid w:val="43781E3A"/>
    <w:multiLevelType w:val="hybridMultilevel"/>
    <w:tmpl w:val="AE7A26A8"/>
    <w:lvl w:ilvl="0" w:tplc="FD404E7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E00E5E"/>
    <w:multiLevelType w:val="hybridMultilevel"/>
    <w:tmpl w:val="DDEC5A4A"/>
    <w:lvl w:ilvl="0" w:tplc="FD404E70">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E4617D5"/>
    <w:multiLevelType w:val="hybridMultilevel"/>
    <w:tmpl w:val="E9AC20E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EAB401F"/>
    <w:multiLevelType w:val="multilevel"/>
    <w:tmpl w:val="46127E56"/>
    <w:lvl w:ilvl="0">
      <w:start w:val="1"/>
      <w:numFmt w:val="decimal"/>
      <w:lvlText w:val="%1."/>
      <w:lvlJc w:val="left"/>
      <w:pPr>
        <w:ind w:left="1140" w:hanging="78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39955F2"/>
    <w:multiLevelType w:val="hybridMultilevel"/>
    <w:tmpl w:val="FD0ED0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8F20E59"/>
    <w:multiLevelType w:val="multilevel"/>
    <w:tmpl w:val="63AA0E0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1" w15:restartNumberingAfterBreak="0">
    <w:nsid w:val="5DD62E64"/>
    <w:multiLevelType w:val="multilevel"/>
    <w:tmpl w:val="EC369B3E"/>
    <w:lvl w:ilvl="0">
      <w:start w:val="15"/>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5FDD5A61"/>
    <w:multiLevelType w:val="multilevel"/>
    <w:tmpl w:val="8946B94C"/>
    <w:lvl w:ilvl="0">
      <w:start w:val="2019"/>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3" w15:restartNumberingAfterBreak="0">
    <w:nsid w:val="600C0839"/>
    <w:multiLevelType w:val="multilevel"/>
    <w:tmpl w:val="63AA0E0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4" w15:restartNumberingAfterBreak="0">
    <w:nsid w:val="631914E7"/>
    <w:multiLevelType w:val="multilevel"/>
    <w:tmpl w:val="63AA0E0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5" w15:restartNumberingAfterBreak="0">
    <w:nsid w:val="63851F4F"/>
    <w:multiLevelType w:val="multilevel"/>
    <w:tmpl w:val="1C067260"/>
    <w:lvl w:ilvl="0">
      <w:start w:val="5"/>
      <w:numFmt w:val="bullet"/>
      <w:lvlText w:val="-"/>
      <w:lvlJc w:val="left"/>
      <w:pPr>
        <w:ind w:left="1080" w:hanging="360"/>
      </w:pPr>
      <w:rPr>
        <w:rFonts w:ascii="Calibri" w:eastAsiaTheme="minorHAnsi" w:hAnsi="Calibri" w:cs="Calibri"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6" w15:restartNumberingAfterBreak="0">
    <w:nsid w:val="66104E8D"/>
    <w:multiLevelType w:val="multilevel"/>
    <w:tmpl w:val="8946B94C"/>
    <w:lvl w:ilvl="0">
      <w:start w:val="2019"/>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7" w15:restartNumberingAfterBreak="0">
    <w:nsid w:val="67311CA9"/>
    <w:multiLevelType w:val="multilevel"/>
    <w:tmpl w:val="1C067260"/>
    <w:lvl w:ilvl="0">
      <w:start w:val="5"/>
      <w:numFmt w:val="bullet"/>
      <w:lvlText w:val="-"/>
      <w:lvlJc w:val="left"/>
      <w:pPr>
        <w:ind w:left="1080" w:hanging="360"/>
      </w:pPr>
      <w:rPr>
        <w:rFonts w:ascii="Calibri" w:eastAsiaTheme="minorHAnsi" w:hAnsi="Calibri" w:cs="Calibri"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8" w15:restartNumberingAfterBreak="0">
    <w:nsid w:val="6AAC07DB"/>
    <w:multiLevelType w:val="multilevel"/>
    <w:tmpl w:val="1E7A9D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CA84552"/>
    <w:multiLevelType w:val="hybridMultilevel"/>
    <w:tmpl w:val="24A8929E"/>
    <w:lvl w:ilvl="0" w:tplc="FD404E70">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F9B6289"/>
    <w:multiLevelType w:val="hybridMultilevel"/>
    <w:tmpl w:val="B706FD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FE151F7"/>
    <w:multiLevelType w:val="multilevel"/>
    <w:tmpl w:val="8946B94C"/>
    <w:lvl w:ilvl="0">
      <w:start w:val="2019"/>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15:restartNumberingAfterBreak="0">
    <w:nsid w:val="774D1BC3"/>
    <w:multiLevelType w:val="hybridMultilevel"/>
    <w:tmpl w:val="A168BE52"/>
    <w:lvl w:ilvl="0" w:tplc="FD404E70">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AA028B"/>
    <w:multiLevelType w:val="multilevel"/>
    <w:tmpl w:val="684816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12"/>
  </w:num>
  <w:num w:numId="2">
    <w:abstractNumId w:val="31"/>
  </w:num>
  <w:num w:numId="3">
    <w:abstractNumId w:val="4"/>
  </w:num>
  <w:num w:numId="4">
    <w:abstractNumId w:val="43"/>
  </w:num>
  <w:num w:numId="5">
    <w:abstractNumId w:val="0"/>
  </w:num>
  <w:num w:numId="6">
    <w:abstractNumId w:val="36"/>
  </w:num>
  <w:num w:numId="7">
    <w:abstractNumId w:val="18"/>
  </w:num>
  <w:num w:numId="8">
    <w:abstractNumId w:val="25"/>
  </w:num>
  <w:num w:numId="9">
    <w:abstractNumId w:val="17"/>
  </w:num>
  <w:num w:numId="10">
    <w:abstractNumId w:val="27"/>
  </w:num>
  <w:num w:numId="11">
    <w:abstractNumId w:val="5"/>
  </w:num>
  <w:num w:numId="12">
    <w:abstractNumId w:val="3"/>
  </w:num>
  <w:num w:numId="13">
    <w:abstractNumId w:val="20"/>
  </w:num>
  <w:num w:numId="14">
    <w:abstractNumId w:val="8"/>
  </w:num>
  <w:num w:numId="15">
    <w:abstractNumId w:val="7"/>
  </w:num>
  <w:num w:numId="16">
    <w:abstractNumId w:val="13"/>
  </w:num>
  <w:num w:numId="17">
    <w:abstractNumId w:val="39"/>
  </w:num>
  <w:num w:numId="18">
    <w:abstractNumId w:val="38"/>
  </w:num>
  <w:num w:numId="19">
    <w:abstractNumId w:val="22"/>
  </w:num>
  <w:num w:numId="20">
    <w:abstractNumId w:val="28"/>
  </w:num>
  <w:num w:numId="21">
    <w:abstractNumId w:val="21"/>
  </w:num>
  <w:num w:numId="22">
    <w:abstractNumId w:val="26"/>
  </w:num>
  <w:num w:numId="23">
    <w:abstractNumId w:val="2"/>
  </w:num>
  <w:num w:numId="24">
    <w:abstractNumId w:val="40"/>
  </w:num>
  <w:num w:numId="25">
    <w:abstractNumId w:val="29"/>
  </w:num>
  <w:num w:numId="26">
    <w:abstractNumId w:val="32"/>
  </w:num>
  <w:num w:numId="27">
    <w:abstractNumId w:val="41"/>
  </w:num>
  <w:num w:numId="28">
    <w:abstractNumId w:val="1"/>
  </w:num>
  <w:num w:numId="29">
    <w:abstractNumId w:val="24"/>
  </w:num>
  <w:num w:numId="30">
    <w:abstractNumId w:val="14"/>
  </w:num>
  <w:num w:numId="31">
    <w:abstractNumId w:val="30"/>
  </w:num>
  <w:num w:numId="32">
    <w:abstractNumId w:val="11"/>
  </w:num>
  <w:num w:numId="33">
    <w:abstractNumId w:val="6"/>
  </w:num>
  <w:num w:numId="34">
    <w:abstractNumId w:val="10"/>
  </w:num>
  <w:num w:numId="35">
    <w:abstractNumId w:val="9"/>
  </w:num>
  <w:num w:numId="36">
    <w:abstractNumId w:val="33"/>
  </w:num>
  <w:num w:numId="37">
    <w:abstractNumId w:val="34"/>
  </w:num>
  <w:num w:numId="38">
    <w:abstractNumId w:val="19"/>
  </w:num>
  <w:num w:numId="39">
    <w:abstractNumId w:val="16"/>
  </w:num>
  <w:num w:numId="40">
    <w:abstractNumId w:val="37"/>
  </w:num>
  <w:num w:numId="41">
    <w:abstractNumId w:val="35"/>
  </w:num>
  <w:num w:numId="42">
    <w:abstractNumId w:val="15"/>
  </w:num>
  <w:num w:numId="43">
    <w:abstractNumId w:val="42"/>
  </w:num>
  <w:num w:numId="44">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UKO Robert">
    <w15:presenceInfo w15:providerId="None" w15:userId="OUKO Robe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1A8"/>
    <w:rsid w:val="0000073F"/>
    <w:rsid w:val="00001BE5"/>
    <w:rsid w:val="000029A2"/>
    <w:rsid w:val="0000494D"/>
    <w:rsid w:val="00006FA4"/>
    <w:rsid w:val="00010F23"/>
    <w:rsid w:val="00011D79"/>
    <w:rsid w:val="000142C5"/>
    <w:rsid w:val="00014B0E"/>
    <w:rsid w:val="00020F7F"/>
    <w:rsid w:val="00021CFA"/>
    <w:rsid w:val="00024A41"/>
    <w:rsid w:val="00024CB1"/>
    <w:rsid w:val="000267BD"/>
    <w:rsid w:val="00026B8A"/>
    <w:rsid w:val="00026F6F"/>
    <w:rsid w:val="0003110F"/>
    <w:rsid w:val="00033019"/>
    <w:rsid w:val="000336E2"/>
    <w:rsid w:val="000337D4"/>
    <w:rsid w:val="000340EA"/>
    <w:rsid w:val="00034794"/>
    <w:rsid w:val="000357B3"/>
    <w:rsid w:val="00041F2C"/>
    <w:rsid w:val="00044CF3"/>
    <w:rsid w:val="000474E4"/>
    <w:rsid w:val="0005399D"/>
    <w:rsid w:val="00053D0C"/>
    <w:rsid w:val="0005539D"/>
    <w:rsid w:val="00061967"/>
    <w:rsid w:val="000642EF"/>
    <w:rsid w:val="0007053D"/>
    <w:rsid w:val="00072A65"/>
    <w:rsid w:val="000748DF"/>
    <w:rsid w:val="00082FFC"/>
    <w:rsid w:val="000845A0"/>
    <w:rsid w:val="000862F6"/>
    <w:rsid w:val="00092C81"/>
    <w:rsid w:val="00093BEA"/>
    <w:rsid w:val="000951E4"/>
    <w:rsid w:val="00095363"/>
    <w:rsid w:val="00096E9E"/>
    <w:rsid w:val="000972C0"/>
    <w:rsid w:val="000A01BF"/>
    <w:rsid w:val="000A0E19"/>
    <w:rsid w:val="000A15E4"/>
    <w:rsid w:val="000A24AB"/>
    <w:rsid w:val="000B0769"/>
    <w:rsid w:val="000B163D"/>
    <w:rsid w:val="000B3074"/>
    <w:rsid w:val="000C09AA"/>
    <w:rsid w:val="000C2643"/>
    <w:rsid w:val="000C2CC0"/>
    <w:rsid w:val="000C37FC"/>
    <w:rsid w:val="000C6C06"/>
    <w:rsid w:val="000D1001"/>
    <w:rsid w:val="000D243E"/>
    <w:rsid w:val="000D6202"/>
    <w:rsid w:val="000D6393"/>
    <w:rsid w:val="000D6AEB"/>
    <w:rsid w:val="000D7D92"/>
    <w:rsid w:val="000E0313"/>
    <w:rsid w:val="000E5EA8"/>
    <w:rsid w:val="000E64BB"/>
    <w:rsid w:val="000E6BFF"/>
    <w:rsid w:val="000E7FE8"/>
    <w:rsid w:val="000F2C8A"/>
    <w:rsid w:val="000F476C"/>
    <w:rsid w:val="000F53C7"/>
    <w:rsid w:val="000F592A"/>
    <w:rsid w:val="000F5C1B"/>
    <w:rsid w:val="00100DC0"/>
    <w:rsid w:val="00103696"/>
    <w:rsid w:val="00107382"/>
    <w:rsid w:val="00110A45"/>
    <w:rsid w:val="001117DD"/>
    <w:rsid w:val="00114507"/>
    <w:rsid w:val="001159F3"/>
    <w:rsid w:val="00120005"/>
    <w:rsid w:val="00121057"/>
    <w:rsid w:val="001211F5"/>
    <w:rsid w:val="00121889"/>
    <w:rsid w:val="001250AD"/>
    <w:rsid w:val="00125414"/>
    <w:rsid w:val="00127A4F"/>
    <w:rsid w:val="00131497"/>
    <w:rsid w:val="001400E9"/>
    <w:rsid w:val="0014330C"/>
    <w:rsid w:val="00150603"/>
    <w:rsid w:val="00157734"/>
    <w:rsid w:val="0016188A"/>
    <w:rsid w:val="001634E5"/>
    <w:rsid w:val="001673E6"/>
    <w:rsid w:val="001673FC"/>
    <w:rsid w:val="00171202"/>
    <w:rsid w:val="00171765"/>
    <w:rsid w:val="00171CB4"/>
    <w:rsid w:val="0017210B"/>
    <w:rsid w:val="00172F0F"/>
    <w:rsid w:val="00174000"/>
    <w:rsid w:val="00176532"/>
    <w:rsid w:val="00176DE1"/>
    <w:rsid w:val="00183D48"/>
    <w:rsid w:val="00187E4E"/>
    <w:rsid w:val="00194F0A"/>
    <w:rsid w:val="00197A48"/>
    <w:rsid w:val="001A3AF0"/>
    <w:rsid w:val="001A4609"/>
    <w:rsid w:val="001B15D4"/>
    <w:rsid w:val="001B2C5A"/>
    <w:rsid w:val="001B3F8C"/>
    <w:rsid w:val="001B5268"/>
    <w:rsid w:val="001B6463"/>
    <w:rsid w:val="001C0375"/>
    <w:rsid w:val="001C4DCA"/>
    <w:rsid w:val="001C7C3F"/>
    <w:rsid w:val="001D001C"/>
    <w:rsid w:val="001D01B7"/>
    <w:rsid w:val="001D4515"/>
    <w:rsid w:val="001D6C45"/>
    <w:rsid w:val="001E058F"/>
    <w:rsid w:val="001E2C89"/>
    <w:rsid w:val="001E3169"/>
    <w:rsid w:val="001E635D"/>
    <w:rsid w:val="001F13F2"/>
    <w:rsid w:val="001F20B7"/>
    <w:rsid w:val="001F2637"/>
    <w:rsid w:val="001F4D61"/>
    <w:rsid w:val="001F6293"/>
    <w:rsid w:val="0020062F"/>
    <w:rsid w:val="00200881"/>
    <w:rsid w:val="002028D7"/>
    <w:rsid w:val="00212B63"/>
    <w:rsid w:val="002130EB"/>
    <w:rsid w:val="00214568"/>
    <w:rsid w:val="0021587B"/>
    <w:rsid w:val="00217965"/>
    <w:rsid w:val="00220A23"/>
    <w:rsid w:val="00221706"/>
    <w:rsid w:val="00221B32"/>
    <w:rsid w:val="002421DE"/>
    <w:rsid w:val="002528D7"/>
    <w:rsid w:val="00253699"/>
    <w:rsid w:val="002537D5"/>
    <w:rsid w:val="00255F34"/>
    <w:rsid w:val="0025684C"/>
    <w:rsid w:val="00257E4E"/>
    <w:rsid w:val="002605E5"/>
    <w:rsid w:val="00260A25"/>
    <w:rsid w:val="002644A9"/>
    <w:rsid w:val="00271665"/>
    <w:rsid w:val="00273578"/>
    <w:rsid w:val="002813A4"/>
    <w:rsid w:val="0028192C"/>
    <w:rsid w:val="00282BB9"/>
    <w:rsid w:val="00286714"/>
    <w:rsid w:val="0028720D"/>
    <w:rsid w:val="00287E9E"/>
    <w:rsid w:val="00292138"/>
    <w:rsid w:val="00294A15"/>
    <w:rsid w:val="00297F7F"/>
    <w:rsid w:val="002A08A5"/>
    <w:rsid w:val="002A1D65"/>
    <w:rsid w:val="002A35E2"/>
    <w:rsid w:val="002A424C"/>
    <w:rsid w:val="002B0F6C"/>
    <w:rsid w:val="002B1B8C"/>
    <w:rsid w:val="002B29DB"/>
    <w:rsid w:val="002B4F35"/>
    <w:rsid w:val="002B53AE"/>
    <w:rsid w:val="002B5F4F"/>
    <w:rsid w:val="002D4C94"/>
    <w:rsid w:val="002D7CEF"/>
    <w:rsid w:val="002E10B6"/>
    <w:rsid w:val="002E50F8"/>
    <w:rsid w:val="002E521B"/>
    <w:rsid w:val="002E6CDC"/>
    <w:rsid w:val="002F175C"/>
    <w:rsid w:val="002F305D"/>
    <w:rsid w:val="002F59B4"/>
    <w:rsid w:val="002F7845"/>
    <w:rsid w:val="003021B3"/>
    <w:rsid w:val="00312F26"/>
    <w:rsid w:val="0031590A"/>
    <w:rsid w:val="003175FE"/>
    <w:rsid w:val="003232A8"/>
    <w:rsid w:val="00323D43"/>
    <w:rsid w:val="0032410B"/>
    <w:rsid w:val="003256FA"/>
    <w:rsid w:val="003304F9"/>
    <w:rsid w:val="003315A3"/>
    <w:rsid w:val="00336B0A"/>
    <w:rsid w:val="00337B5E"/>
    <w:rsid w:val="00340EBE"/>
    <w:rsid w:val="00341807"/>
    <w:rsid w:val="003577FC"/>
    <w:rsid w:val="003610FE"/>
    <w:rsid w:val="00365664"/>
    <w:rsid w:val="00365CCB"/>
    <w:rsid w:val="00367062"/>
    <w:rsid w:val="00367D8A"/>
    <w:rsid w:val="00374ABE"/>
    <w:rsid w:val="00375784"/>
    <w:rsid w:val="003764D1"/>
    <w:rsid w:val="003778F1"/>
    <w:rsid w:val="003822A1"/>
    <w:rsid w:val="00382C22"/>
    <w:rsid w:val="00383BC5"/>
    <w:rsid w:val="003840AD"/>
    <w:rsid w:val="00385853"/>
    <w:rsid w:val="00387BAC"/>
    <w:rsid w:val="0039261B"/>
    <w:rsid w:val="00397586"/>
    <w:rsid w:val="003A16E3"/>
    <w:rsid w:val="003A29F3"/>
    <w:rsid w:val="003A61C0"/>
    <w:rsid w:val="003A795A"/>
    <w:rsid w:val="003A7A01"/>
    <w:rsid w:val="003B631C"/>
    <w:rsid w:val="003B7859"/>
    <w:rsid w:val="003C4F61"/>
    <w:rsid w:val="003C63E0"/>
    <w:rsid w:val="003C6E8C"/>
    <w:rsid w:val="003C7903"/>
    <w:rsid w:val="003D083A"/>
    <w:rsid w:val="003D19B7"/>
    <w:rsid w:val="003D2089"/>
    <w:rsid w:val="003D27C0"/>
    <w:rsid w:val="003D404E"/>
    <w:rsid w:val="003D732B"/>
    <w:rsid w:val="003E199F"/>
    <w:rsid w:val="003E20DB"/>
    <w:rsid w:val="003E6072"/>
    <w:rsid w:val="003F2332"/>
    <w:rsid w:val="003F28F8"/>
    <w:rsid w:val="003F4199"/>
    <w:rsid w:val="003F5C32"/>
    <w:rsid w:val="003F6BC1"/>
    <w:rsid w:val="003F7860"/>
    <w:rsid w:val="0040217E"/>
    <w:rsid w:val="004028FE"/>
    <w:rsid w:val="004059DF"/>
    <w:rsid w:val="00410CC4"/>
    <w:rsid w:val="00413C63"/>
    <w:rsid w:val="00415165"/>
    <w:rsid w:val="0041626C"/>
    <w:rsid w:val="004177D6"/>
    <w:rsid w:val="00420590"/>
    <w:rsid w:val="0042073C"/>
    <w:rsid w:val="0042209D"/>
    <w:rsid w:val="0042333E"/>
    <w:rsid w:val="00425C13"/>
    <w:rsid w:val="00426C1F"/>
    <w:rsid w:val="00430467"/>
    <w:rsid w:val="00434347"/>
    <w:rsid w:val="00436636"/>
    <w:rsid w:val="0043744C"/>
    <w:rsid w:val="004406A3"/>
    <w:rsid w:val="00444F96"/>
    <w:rsid w:val="00447DDB"/>
    <w:rsid w:val="004516F1"/>
    <w:rsid w:val="00456C15"/>
    <w:rsid w:val="00460FC3"/>
    <w:rsid w:val="00461719"/>
    <w:rsid w:val="004631DB"/>
    <w:rsid w:val="0046407D"/>
    <w:rsid w:val="0046594D"/>
    <w:rsid w:val="00474450"/>
    <w:rsid w:val="004749B3"/>
    <w:rsid w:val="00477744"/>
    <w:rsid w:val="0048032D"/>
    <w:rsid w:val="00480C44"/>
    <w:rsid w:val="00482FBB"/>
    <w:rsid w:val="00483D23"/>
    <w:rsid w:val="00483E17"/>
    <w:rsid w:val="00483EB7"/>
    <w:rsid w:val="00487022"/>
    <w:rsid w:val="00487CBB"/>
    <w:rsid w:val="004907BF"/>
    <w:rsid w:val="004909DA"/>
    <w:rsid w:val="00491A7E"/>
    <w:rsid w:val="00493D4C"/>
    <w:rsid w:val="0049551C"/>
    <w:rsid w:val="00497CF2"/>
    <w:rsid w:val="004A0362"/>
    <w:rsid w:val="004A0556"/>
    <w:rsid w:val="004A1884"/>
    <w:rsid w:val="004A2253"/>
    <w:rsid w:val="004A28FA"/>
    <w:rsid w:val="004A50ED"/>
    <w:rsid w:val="004A56E6"/>
    <w:rsid w:val="004A7B99"/>
    <w:rsid w:val="004B1E55"/>
    <w:rsid w:val="004B4ABF"/>
    <w:rsid w:val="004B589B"/>
    <w:rsid w:val="004B67FB"/>
    <w:rsid w:val="004B73A3"/>
    <w:rsid w:val="004C7852"/>
    <w:rsid w:val="004D0B4D"/>
    <w:rsid w:val="004D1332"/>
    <w:rsid w:val="004D13FD"/>
    <w:rsid w:val="004D3C93"/>
    <w:rsid w:val="004E10C7"/>
    <w:rsid w:val="004E6063"/>
    <w:rsid w:val="004E771D"/>
    <w:rsid w:val="004F00AE"/>
    <w:rsid w:val="004F1E13"/>
    <w:rsid w:val="004F3C94"/>
    <w:rsid w:val="0050316E"/>
    <w:rsid w:val="0050358B"/>
    <w:rsid w:val="0050477C"/>
    <w:rsid w:val="005137B6"/>
    <w:rsid w:val="00513B00"/>
    <w:rsid w:val="00517801"/>
    <w:rsid w:val="0052248B"/>
    <w:rsid w:val="005224E5"/>
    <w:rsid w:val="005275F2"/>
    <w:rsid w:val="00540CE7"/>
    <w:rsid w:val="00542685"/>
    <w:rsid w:val="00542AE0"/>
    <w:rsid w:val="0055285C"/>
    <w:rsid w:val="00553DE2"/>
    <w:rsid w:val="00557DE9"/>
    <w:rsid w:val="005623B5"/>
    <w:rsid w:val="00563802"/>
    <w:rsid w:val="0056428F"/>
    <w:rsid w:val="0056748B"/>
    <w:rsid w:val="005714DF"/>
    <w:rsid w:val="00572F54"/>
    <w:rsid w:val="00573C4F"/>
    <w:rsid w:val="00577F25"/>
    <w:rsid w:val="005814EE"/>
    <w:rsid w:val="005819B4"/>
    <w:rsid w:val="00582CD2"/>
    <w:rsid w:val="00587C1B"/>
    <w:rsid w:val="00590B75"/>
    <w:rsid w:val="00592F2B"/>
    <w:rsid w:val="00596453"/>
    <w:rsid w:val="005A0802"/>
    <w:rsid w:val="005A183E"/>
    <w:rsid w:val="005A4007"/>
    <w:rsid w:val="005A4C3D"/>
    <w:rsid w:val="005A6755"/>
    <w:rsid w:val="005B0F09"/>
    <w:rsid w:val="005B38D7"/>
    <w:rsid w:val="005B3E18"/>
    <w:rsid w:val="005B6639"/>
    <w:rsid w:val="005B6DDE"/>
    <w:rsid w:val="005B7C62"/>
    <w:rsid w:val="005C05ED"/>
    <w:rsid w:val="005C0CA1"/>
    <w:rsid w:val="005C0E9F"/>
    <w:rsid w:val="005C25E2"/>
    <w:rsid w:val="005C4EC8"/>
    <w:rsid w:val="005C6210"/>
    <w:rsid w:val="005D2780"/>
    <w:rsid w:val="005E55D6"/>
    <w:rsid w:val="005F14D9"/>
    <w:rsid w:val="005F41E9"/>
    <w:rsid w:val="005F5EDD"/>
    <w:rsid w:val="0060264F"/>
    <w:rsid w:val="00603CA6"/>
    <w:rsid w:val="00605B19"/>
    <w:rsid w:val="00612B55"/>
    <w:rsid w:val="0061450F"/>
    <w:rsid w:val="0061474A"/>
    <w:rsid w:val="00614B1B"/>
    <w:rsid w:val="00614E04"/>
    <w:rsid w:val="00617951"/>
    <w:rsid w:val="00620900"/>
    <w:rsid w:val="00623DE6"/>
    <w:rsid w:val="00624F2D"/>
    <w:rsid w:val="00625119"/>
    <w:rsid w:val="0062526F"/>
    <w:rsid w:val="006264D3"/>
    <w:rsid w:val="0063018B"/>
    <w:rsid w:val="00633C2A"/>
    <w:rsid w:val="00635AA4"/>
    <w:rsid w:val="00636CA8"/>
    <w:rsid w:val="006377F9"/>
    <w:rsid w:val="00637B4A"/>
    <w:rsid w:val="00647C88"/>
    <w:rsid w:val="00647DD9"/>
    <w:rsid w:val="006512AB"/>
    <w:rsid w:val="0065143B"/>
    <w:rsid w:val="00651814"/>
    <w:rsid w:val="00651C03"/>
    <w:rsid w:val="0065619E"/>
    <w:rsid w:val="00660DBD"/>
    <w:rsid w:val="00662053"/>
    <w:rsid w:val="00662FF7"/>
    <w:rsid w:val="00664D14"/>
    <w:rsid w:val="006671A8"/>
    <w:rsid w:val="006727F5"/>
    <w:rsid w:val="00676E9A"/>
    <w:rsid w:val="00677D67"/>
    <w:rsid w:val="006802EC"/>
    <w:rsid w:val="00685DF0"/>
    <w:rsid w:val="00686CD2"/>
    <w:rsid w:val="0069147F"/>
    <w:rsid w:val="00692D2A"/>
    <w:rsid w:val="0069361F"/>
    <w:rsid w:val="00695EA3"/>
    <w:rsid w:val="006A045F"/>
    <w:rsid w:val="006A0E26"/>
    <w:rsid w:val="006A1C0B"/>
    <w:rsid w:val="006A3AE0"/>
    <w:rsid w:val="006B143F"/>
    <w:rsid w:val="006B1933"/>
    <w:rsid w:val="006B2D67"/>
    <w:rsid w:val="006B3F65"/>
    <w:rsid w:val="006B464A"/>
    <w:rsid w:val="006B61E0"/>
    <w:rsid w:val="006B736C"/>
    <w:rsid w:val="006C2212"/>
    <w:rsid w:val="006C5C3B"/>
    <w:rsid w:val="006C5F0A"/>
    <w:rsid w:val="006D05FD"/>
    <w:rsid w:val="006D426D"/>
    <w:rsid w:val="006D5A6A"/>
    <w:rsid w:val="006D6AA9"/>
    <w:rsid w:val="006D6C86"/>
    <w:rsid w:val="006E149C"/>
    <w:rsid w:val="006E1539"/>
    <w:rsid w:val="006E3385"/>
    <w:rsid w:val="006E3B18"/>
    <w:rsid w:val="006E3FBD"/>
    <w:rsid w:val="006E4904"/>
    <w:rsid w:val="006F0F96"/>
    <w:rsid w:val="006F1E9B"/>
    <w:rsid w:val="006F4498"/>
    <w:rsid w:val="00701A98"/>
    <w:rsid w:val="007059CC"/>
    <w:rsid w:val="00707087"/>
    <w:rsid w:val="00713F23"/>
    <w:rsid w:val="00721492"/>
    <w:rsid w:val="00724909"/>
    <w:rsid w:val="0072509F"/>
    <w:rsid w:val="00732BBF"/>
    <w:rsid w:val="007353D6"/>
    <w:rsid w:val="007408FB"/>
    <w:rsid w:val="007424BA"/>
    <w:rsid w:val="00743301"/>
    <w:rsid w:val="00743D3F"/>
    <w:rsid w:val="00746E27"/>
    <w:rsid w:val="0074736F"/>
    <w:rsid w:val="00747602"/>
    <w:rsid w:val="0075229C"/>
    <w:rsid w:val="007523D9"/>
    <w:rsid w:val="0075593F"/>
    <w:rsid w:val="007615D9"/>
    <w:rsid w:val="00764C7F"/>
    <w:rsid w:val="0076519D"/>
    <w:rsid w:val="00766DBB"/>
    <w:rsid w:val="007703BA"/>
    <w:rsid w:val="00771137"/>
    <w:rsid w:val="00773260"/>
    <w:rsid w:val="00773D42"/>
    <w:rsid w:val="0078039B"/>
    <w:rsid w:val="00785360"/>
    <w:rsid w:val="00791417"/>
    <w:rsid w:val="007929CD"/>
    <w:rsid w:val="0079384D"/>
    <w:rsid w:val="007A3FD6"/>
    <w:rsid w:val="007A4D21"/>
    <w:rsid w:val="007A721B"/>
    <w:rsid w:val="007B2A6E"/>
    <w:rsid w:val="007B32E3"/>
    <w:rsid w:val="007B39A2"/>
    <w:rsid w:val="007B78F5"/>
    <w:rsid w:val="007B7FC2"/>
    <w:rsid w:val="007C1C0C"/>
    <w:rsid w:val="007C61F6"/>
    <w:rsid w:val="007C6492"/>
    <w:rsid w:val="007C7051"/>
    <w:rsid w:val="007D2252"/>
    <w:rsid w:val="007D391F"/>
    <w:rsid w:val="007D4121"/>
    <w:rsid w:val="007D46B7"/>
    <w:rsid w:val="007D77B3"/>
    <w:rsid w:val="007E0FB3"/>
    <w:rsid w:val="007E2BFC"/>
    <w:rsid w:val="007E346F"/>
    <w:rsid w:val="007E4129"/>
    <w:rsid w:val="007E54ED"/>
    <w:rsid w:val="007F0273"/>
    <w:rsid w:val="007F11AF"/>
    <w:rsid w:val="007F2CAD"/>
    <w:rsid w:val="007F3A08"/>
    <w:rsid w:val="008106B9"/>
    <w:rsid w:val="0081086B"/>
    <w:rsid w:val="008109A4"/>
    <w:rsid w:val="008118AF"/>
    <w:rsid w:val="0081442C"/>
    <w:rsid w:val="00815B41"/>
    <w:rsid w:val="008207B9"/>
    <w:rsid w:val="00820B63"/>
    <w:rsid w:val="00821D83"/>
    <w:rsid w:val="0082666F"/>
    <w:rsid w:val="00830567"/>
    <w:rsid w:val="00835DB3"/>
    <w:rsid w:val="00836793"/>
    <w:rsid w:val="00842719"/>
    <w:rsid w:val="008430EB"/>
    <w:rsid w:val="00845263"/>
    <w:rsid w:val="00854368"/>
    <w:rsid w:val="00857F6E"/>
    <w:rsid w:val="008650EC"/>
    <w:rsid w:val="008651C6"/>
    <w:rsid w:val="00870265"/>
    <w:rsid w:val="0087031C"/>
    <w:rsid w:val="00871CD4"/>
    <w:rsid w:val="0088095A"/>
    <w:rsid w:val="008809D1"/>
    <w:rsid w:val="00882116"/>
    <w:rsid w:val="00882169"/>
    <w:rsid w:val="008835DB"/>
    <w:rsid w:val="00890516"/>
    <w:rsid w:val="00896B76"/>
    <w:rsid w:val="00896FBD"/>
    <w:rsid w:val="0089711F"/>
    <w:rsid w:val="00897D0E"/>
    <w:rsid w:val="008A2CB1"/>
    <w:rsid w:val="008A39AD"/>
    <w:rsid w:val="008A4A13"/>
    <w:rsid w:val="008A5634"/>
    <w:rsid w:val="008A70FE"/>
    <w:rsid w:val="008B10A9"/>
    <w:rsid w:val="008B17B9"/>
    <w:rsid w:val="008B2C22"/>
    <w:rsid w:val="008B423C"/>
    <w:rsid w:val="008B5E2E"/>
    <w:rsid w:val="008B6D62"/>
    <w:rsid w:val="008C0EB0"/>
    <w:rsid w:val="008C29CA"/>
    <w:rsid w:val="008C60F0"/>
    <w:rsid w:val="008C6364"/>
    <w:rsid w:val="008C6F44"/>
    <w:rsid w:val="008D038D"/>
    <w:rsid w:val="008D3F86"/>
    <w:rsid w:val="008D6FF5"/>
    <w:rsid w:val="008D7C62"/>
    <w:rsid w:val="008E151B"/>
    <w:rsid w:val="008E1A4C"/>
    <w:rsid w:val="008E48B4"/>
    <w:rsid w:val="008E65BA"/>
    <w:rsid w:val="008E73DC"/>
    <w:rsid w:val="008F25AC"/>
    <w:rsid w:val="008F271D"/>
    <w:rsid w:val="008F2759"/>
    <w:rsid w:val="008F72C3"/>
    <w:rsid w:val="008F7C4A"/>
    <w:rsid w:val="009004B7"/>
    <w:rsid w:val="00900F7E"/>
    <w:rsid w:val="00902BB9"/>
    <w:rsid w:val="00903DCE"/>
    <w:rsid w:val="00903DDE"/>
    <w:rsid w:val="009040C5"/>
    <w:rsid w:val="00905530"/>
    <w:rsid w:val="00910D11"/>
    <w:rsid w:val="00911650"/>
    <w:rsid w:val="009117C9"/>
    <w:rsid w:val="009137E0"/>
    <w:rsid w:val="00916760"/>
    <w:rsid w:val="00916A53"/>
    <w:rsid w:val="00917A28"/>
    <w:rsid w:val="009206C8"/>
    <w:rsid w:val="0092483B"/>
    <w:rsid w:val="009252A9"/>
    <w:rsid w:val="0092554B"/>
    <w:rsid w:val="00940D30"/>
    <w:rsid w:val="00944E0E"/>
    <w:rsid w:val="00945FF7"/>
    <w:rsid w:val="00952811"/>
    <w:rsid w:val="0095306A"/>
    <w:rsid w:val="00954647"/>
    <w:rsid w:val="009605C1"/>
    <w:rsid w:val="00960C4D"/>
    <w:rsid w:val="009650DD"/>
    <w:rsid w:val="00965EDA"/>
    <w:rsid w:val="009677A0"/>
    <w:rsid w:val="00967918"/>
    <w:rsid w:val="009707D9"/>
    <w:rsid w:val="009725F4"/>
    <w:rsid w:val="00975578"/>
    <w:rsid w:val="00980DDC"/>
    <w:rsid w:val="00981226"/>
    <w:rsid w:val="00983776"/>
    <w:rsid w:val="00987769"/>
    <w:rsid w:val="00987E54"/>
    <w:rsid w:val="009971C4"/>
    <w:rsid w:val="00997CF2"/>
    <w:rsid w:val="009A22D4"/>
    <w:rsid w:val="009A4A23"/>
    <w:rsid w:val="009B1A9D"/>
    <w:rsid w:val="009B2459"/>
    <w:rsid w:val="009B2A52"/>
    <w:rsid w:val="009B4598"/>
    <w:rsid w:val="009B6205"/>
    <w:rsid w:val="009B66A2"/>
    <w:rsid w:val="009B6A8E"/>
    <w:rsid w:val="009B7366"/>
    <w:rsid w:val="009C0C4C"/>
    <w:rsid w:val="009C2215"/>
    <w:rsid w:val="009C3978"/>
    <w:rsid w:val="009D2733"/>
    <w:rsid w:val="009D4A1C"/>
    <w:rsid w:val="009D50CD"/>
    <w:rsid w:val="009D7025"/>
    <w:rsid w:val="009E0C33"/>
    <w:rsid w:val="009E0EB1"/>
    <w:rsid w:val="009E1C74"/>
    <w:rsid w:val="009E32B7"/>
    <w:rsid w:val="009F100E"/>
    <w:rsid w:val="009F1A0F"/>
    <w:rsid w:val="009F26D4"/>
    <w:rsid w:val="009F60A6"/>
    <w:rsid w:val="009F72B3"/>
    <w:rsid w:val="00A0098B"/>
    <w:rsid w:val="00A024D4"/>
    <w:rsid w:val="00A0303D"/>
    <w:rsid w:val="00A04894"/>
    <w:rsid w:val="00A049F8"/>
    <w:rsid w:val="00A063A0"/>
    <w:rsid w:val="00A156BB"/>
    <w:rsid w:val="00A1598B"/>
    <w:rsid w:val="00A205F8"/>
    <w:rsid w:val="00A23B88"/>
    <w:rsid w:val="00A25BA6"/>
    <w:rsid w:val="00A2793F"/>
    <w:rsid w:val="00A31ED8"/>
    <w:rsid w:val="00A35AB9"/>
    <w:rsid w:val="00A35B66"/>
    <w:rsid w:val="00A360AE"/>
    <w:rsid w:val="00A366E7"/>
    <w:rsid w:val="00A36D88"/>
    <w:rsid w:val="00A408A7"/>
    <w:rsid w:val="00A43BF5"/>
    <w:rsid w:val="00A44F8C"/>
    <w:rsid w:val="00A479F1"/>
    <w:rsid w:val="00A538D1"/>
    <w:rsid w:val="00A53B71"/>
    <w:rsid w:val="00A579FA"/>
    <w:rsid w:val="00A610E1"/>
    <w:rsid w:val="00A62640"/>
    <w:rsid w:val="00A644D0"/>
    <w:rsid w:val="00A65F2E"/>
    <w:rsid w:val="00A66809"/>
    <w:rsid w:val="00A66C73"/>
    <w:rsid w:val="00A66F41"/>
    <w:rsid w:val="00A6715E"/>
    <w:rsid w:val="00A67AA8"/>
    <w:rsid w:val="00A71AC0"/>
    <w:rsid w:val="00A77313"/>
    <w:rsid w:val="00A778C8"/>
    <w:rsid w:val="00A81BB4"/>
    <w:rsid w:val="00A8230E"/>
    <w:rsid w:val="00A843BB"/>
    <w:rsid w:val="00A8710F"/>
    <w:rsid w:val="00A91F1B"/>
    <w:rsid w:val="00A943D1"/>
    <w:rsid w:val="00A948A9"/>
    <w:rsid w:val="00A961EB"/>
    <w:rsid w:val="00A96C03"/>
    <w:rsid w:val="00A96D04"/>
    <w:rsid w:val="00AA151E"/>
    <w:rsid w:val="00AA3BDA"/>
    <w:rsid w:val="00AA4F60"/>
    <w:rsid w:val="00AA6B44"/>
    <w:rsid w:val="00AB0ADD"/>
    <w:rsid w:val="00AB26D1"/>
    <w:rsid w:val="00AB49A1"/>
    <w:rsid w:val="00AB7C7E"/>
    <w:rsid w:val="00AC0438"/>
    <w:rsid w:val="00AC1998"/>
    <w:rsid w:val="00AC22F6"/>
    <w:rsid w:val="00AC56BD"/>
    <w:rsid w:val="00AC756F"/>
    <w:rsid w:val="00AD700A"/>
    <w:rsid w:val="00AD75EA"/>
    <w:rsid w:val="00AE0347"/>
    <w:rsid w:val="00AE069C"/>
    <w:rsid w:val="00AE0E33"/>
    <w:rsid w:val="00AE2C77"/>
    <w:rsid w:val="00AE30AB"/>
    <w:rsid w:val="00AE341E"/>
    <w:rsid w:val="00AE6CB5"/>
    <w:rsid w:val="00AF16F7"/>
    <w:rsid w:val="00AF72F8"/>
    <w:rsid w:val="00B0094F"/>
    <w:rsid w:val="00B00CCE"/>
    <w:rsid w:val="00B00FF7"/>
    <w:rsid w:val="00B01A97"/>
    <w:rsid w:val="00B03D8C"/>
    <w:rsid w:val="00B118C1"/>
    <w:rsid w:val="00B11ECE"/>
    <w:rsid w:val="00B12DE6"/>
    <w:rsid w:val="00B15AD3"/>
    <w:rsid w:val="00B218FE"/>
    <w:rsid w:val="00B23AC8"/>
    <w:rsid w:val="00B30C6A"/>
    <w:rsid w:val="00B327BF"/>
    <w:rsid w:val="00B33046"/>
    <w:rsid w:val="00B4660C"/>
    <w:rsid w:val="00B51023"/>
    <w:rsid w:val="00B55EE0"/>
    <w:rsid w:val="00B56C55"/>
    <w:rsid w:val="00B57733"/>
    <w:rsid w:val="00B627FB"/>
    <w:rsid w:val="00B65FB6"/>
    <w:rsid w:val="00B67432"/>
    <w:rsid w:val="00B70A29"/>
    <w:rsid w:val="00B75AE5"/>
    <w:rsid w:val="00B77515"/>
    <w:rsid w:val="00B83EE4"/>
    <w:rsid w:val="00B858BF"/>
    <w:rsid w:val="00B85AB5"/>
    <w:rsid w:val="00B90238"/>
    <w:rsid w:val="00B92888"/>
    <w:rsid w:val="00B96E1E"/>
    <w:rsid w:val="00BA09B7"/>
    <w:rsid w:val="00BA1206"/>
    <w:rsid w:val="00BA15FB"/>
    <w:rsid w:val="00BA1964"/>
    <w:rsid w:val="00BA26B8"/>
    <w:rsid w:val="00BA3C0F"/>
    <w:rsid w:val="00BA5F98"/>
    <w:rsid w:val="00BA74DE"/>
    <w:rsid w:val="00BB10D6"/>
    <w:rsid w:val="00BB175E"/>
    <w:rsid w:val="00BB19D3"/>
    <w:rsid w:val="00BB237E"/>
    <w:rsid w:val="00BB3393"/>
    <w:rsid w:val="00BB3DD4"/>
    <w:rsid w:val="00BB4350"/>
    <w:rsid w:val="00BB472D"/>
    <w:rsid w:val="00BB4F76"/>
    <w:rsid w:val="00BB59F7"/>
    <w:rsid w:val="00BB5A9A"/>
    <w:rsid w:val="00BB6563"/>
    <w:rsid w:val="00BC10F3"/>
    <w:rsid w:val="00BC2730"/>
    <w:rsid w:val="00BC43A5"/>
    <w:rsid w:val="00BC5B75"/>
    <w:rsid w:val="00BD2239"/>
    <w:rsid w:val="00BD45FC"/>
    <w:rsid w:val="00BD727C"/>
    <w:rsid w:val="00BE0D83"/>
    <w:rsid w:val="00BE0DA2"/>
    <w:rsid w:val="00BE3F4E"/>
    <w:rsid w:val="00BE44B5"/>
    <w:rsid w:val="00BE749F"/>
    <w:rsid w:val="00BF2280"/>
    <w:rsid w:val="00BF37C9"/>
    <w:rsid w:val="00BF3EC9"/>
    <w:rsid w:val="00C04975"/>
    <w:rsid w:val="00C053B2"/>
    <w:rsid w:val="00C07482"/>
    <w:rsid w:val="00C10DDA"/>
    <w:rsid w:val="00C110ED"/>
    <w:rsid w:val="00C11461"/>
    <w:rsid w:val="00C162D5"/>
    <w:rsid w:val="00C163A1"/>
    <w:rsid w:val="00C16FBC"/>
    <w:rsid w:val="00C2240E"/>
    <w:rsid w:val="00C306D7"/>
    <w:rsid w:val="00C33125"/>
    <w:rsid w:val="00C3555D"/>
    <w:rsid w:val="00C3763B"/>
    <w:rsid w:val="00C41106"/>
    <w:rsid w:val="00C42935"/>
    <w:rsid w:val="00C439A3"/>
    <w:rsid w:val="00C503E3"/>
    <w:rsid w:val="00C518A1"/>
    <w:rsid w:val="00C5300C"/>
    <w:rsid w:val="00C550DC"/>
    <w:rsid w:val="00C55A4F"/>
    <w:rsid w:val="00C602E8"/>
    <w:rsid w:val="00C629DD"/>
    <w:rsid w:val="00C70F4E"/>
    <w:rsid w:val="00C717A2"/>
    <w:rsid w:val="00C723D0"/>
    <w:rsid w:val="00C74BA7"/>
    <w:rsid w:val="00C77A23"/>
    <w:rsid w:val="00C80391"/>
    <w:rsid w:val="00C806B7"/>
    <w:rsid w:val="00C8127D"/>
    <w:rsid w:val="00C90351"/>
    <w:rsid w:val="00C906DD"/>
    <w:rsid w:val="00C9444D"/>
    <w:rsid w:val="00C963B1"/>
    <w:rsid w:val="00CA0D7C"/>
    <w:rsid w:val="00CA2A21"/>
    <w:rsid w:val="00CA4157"/>
    <w:rsid w:val="00CA42C0"/>
    <w:rsid w:val="00CA4CDA"/>
    <w:rsid w:val="00CA6629"/>
    <w:rsid w:val="00CB1CB6"/>
    <w:rsid w:val="00CB5B07"/>
    <w:rsid w:val="00CC1DBB"/>
    <w:rsid w:val="00CC38EC"/>
    <w:rsid w:val="00CC5473"/>
    <w:rsid w:val="00CC561D"/>
    <w:rsid w:val="00CC765D"/>
    <w:rsid w:val="00CC7921"/>
    <w:rsid w:val="00CD33E1"/>
    <w:rsid w:val="00CD7BAC"/>
    <w:rsid w:val="00CE0389"/>
    <w:rsid w:val="00CE20CF"/>
    <w:rsid w:val="00CE214F"/>
    <w:rsid w:val="00CE5A02"/>
    <w:rsid w:val="00CE7571"/>
    <w:rsid w:val="00CF28F6"/>
    <w:rsid w:val="00CF31AC"/>
    <w:rsid w:val="00CF38E3"/>
    <w:rsid w:val="00CF4B3C"/>
    <w:rsid w:val="00CF500F"/>
    <w:rsid w:val="00CF54BF"/>
    <w:rsid w:val="00CF60CA"/>
    <w:rsid w:val="00CF72A6"/>
    <w:rsid w:val="00D01A67"/>
    <w:rsid w:val="00D0268F"/>
    <w:rsid w:val="00D05F04"/>
    <w:rsid w:val="00D077ED"/>
    <w:rsid w:val="00D07C73"/>
    <w:rsid w:val="00D139C5"/>
    <w:rsid w:val="00D13A72"/>
    <w:rsid w:val="00D17090"/>
    <w:rsid w:val="00D2065D"/>
    <w:rsid w:val="00D21262"/>
    <w:rsid w:val="00D230F0"/>
    <w:rsid w:val="00D26C5E"/>
    <w:rsid w:val="00D3004B"/>
    <w:rsid w:val="00D30A1F"/>
    <w:rsid w:val="00D3205D"/>
    <w:rsid w:val="00D333B3"/>
    <w:rsid w:val="00D37FB9"/>
    <w:rsid w:val="00D4104E"/>
    <w:rsid w:val="00D414FE"/>
    <w:rsid w:val="00D41741"/>
    <w:rsid w:val="00D42B1E"/>
    <w:rsid w:val="00D44756"/>
    <w:rsid w:val="00D44DCB"/>
    <w:rsid w:val="00D45DA7"/>
    <w:rsid w:val="00D4669E"/>
    <w:rsid w:val="00D46707"/>
    <w:rsid w:val="00D46D1B"/>
    <w:rsid w:val="00D50E0C"/>
    <w:rsid w:val="00D545A8"/>
    <w:rsid w:val="00D5789C"/>
    <w:rsid w:val="00D6272C"/>
    <w:rsid w:val="00D658F8"/>
    <w:rsid w:val="00D70A3D"/>
    <w:rsid w:val="00D73AF9"/>
    <w:rsid w:val="00D74E15"/>
    <w:rsid w:val="00D8031F"/>
    <w:rsid w:val="00D82182"/>
    <w:rsid w:val="00D86224"/>
    <w:rsid w:val="00D90770"/>
    <w:rsid w:val="00D928D9"/>
    <w:rsid w:val="00D93565"/>
    <w:rsid w:val="00D95B28"/>
    <w:rsid w:val="00D975AB"/>
    <w:rsid w:val="00DA1D71"/>
    <w:rsid w:val="00DA24B2"/>
    <w:rsid w:val="00DA3F12"/>
    <w:rsid w:val="00DA6AE5"/>
    <w:rsid w:val="00DA775A"/>
    <w:rsid w:val="00DB313F"/>
    <w:rsid w:val="00DB3918"/>
    <w:rsid w:val="00DC72E3"/>
    <w:rsid w:val="00DC7F04"/>
    <w:rsid w:val="00DD05E7"/>
    <w:rsid w:val="00DD1204"/>
    <w:rsid w:val="00DD47FA"/>
    <w:rsid w:val="00DE0A3D"/>
    <w:rsid w:val="00DE5657"/>
    <w:rsid w:val="00DF2591"/>
    <w:rsid w:val="00DF38F3"/>
    <w:rsid w:val="00DF74B0"/>
    <w:rsid w:val="00E027B9"/>
    <w:rsid w:val="00E04AC8"/>
    <w:rsid w:val="00E060D1"/>
    <w:rsid w:val="00E10A05"/>
    <w:rsid w:val="00E10D70"/>
    <w:rsid w:val="00E11B32"/>
    <w:rsid w:val="00E1501A"/>
    <w:rsid w:val="00E1691E"/>
    <w:rsid w:val="00E238AE"/>
    <w:rsid w:val="00E2642A"/>
    <w:rsid w:val="00E30185"/>
    <w:rsid w:val="00E31BD4"/>
    <w:rsid w:val="00E348D1"/>
    <w:rsid w:val="00E35FC5"/>
    <w:rsid w:val="00E41C53"/>
    <w:rsid w:val="00E426A8"/>
    <w:rsid w:val="00E505F8"/>
    <w:rsid w:val="00E52297"/>
    <w:rsid w:val="00E5325A"/>
    <w:rsid w:val="00E53FA1"/>
    <w:rsid w:val="00E5435B"/>
    <w:rsid w:val="00E601EA"/>
    <w:rsid w:val="00E61643"/>
    <w:rsid w:val="00E63C65"/>
    <w:rsid w:val="00E64649"/>
    <w:rsid w:val="00E719B6"/>
    <w:rsid w:val="00E73CDF"/>
    <w:rsid w:val="00E73E6B"/>
    <w:rsid w:val="00E778A3"/>
    <w:rsid w:val="00E818F4"/>
    <w:rsid w:val="00E81FC1"/>
    <w:rsid w:val="00E82791"/>
    <w:rsid w:val="00E8319F"/>
    <w:rsid w:val="00E84FDE"/>
    <w:rsid w:val="00E85E2C"/>
    <w:rsid w:val="00E9206A"/>
    <w:rsid w:val="00E9355F"/>
    <w:rsid w:val="00E97BE1"/>
    <w:rsid w:val="00EA1B4D"/>
    <w:rsid w:val="00EA1C86"/>
    <w:rsid w:val="00EA387D"/>
    <w:rsid w:val="00EA75FE"/>
    <w:rsid w:val="00EA7DAC"/>
    <w:rsid w:val="00EB2042"/>
    <w:rsid w:val="00EB3C1D"/>
    <w:rsid w:val="00EB73B6"/>
    <w:rsid w:val="00EC2270"/>
    <w:rsid w:val="00EC28E1"/>
    <w:rsid w:val="00EC54CA"/>
    <w:rsid w:val="00ED0E8F"/>
    <w:rsid w:val="00ED3CA4"/>
    <w:rsid w:val="00ED40B2"/>
    <w:rsid w:val="00ED5BE8"/>
    <w:rsid w:val="00ED7484"/>
    <w:rsid w:val="00ED78F9"/>
    <w:rsid w:val="00EE0501"/>
    <w:rsid w:val="00EE0976"/>
    <w:rsid w:val="00EE0B77"/>
    <w:rsid w:val="00EE1BCB"/>
    <w:rsid w:val="00EE6431"/>
    <w:rsid w:val="00EF2219"/>
    <w:rsid w:val="00EF2D1C"/>
    <w:rsid w:val="00EF31F5"/>
    <w:rsid w:val="00EF3713"/>
    <w:rsid w:val="00EF3E54"/>
    <w:rsid w:val="00EF43DA"/>
    <w:rsid w:val="00EF56B4"/>
    <w:rsid w:val="00EF74CB"/>
    <w:rsid w:val="00F00998"/>
    <w:rsid w:val="00F04A0B"/>
    <w:rsid w:val="00F06A24"/>
    <w:rsid w:val="00F06BAF"/>
    <w:rsid w:val="00F1003F"/>
    <w:rsid w:val="00F12BDB"/>
    <w:rsid w:val="00F15A7A"/>
    <w:rsid w:val="00F17BC3"/>
    <w:rsid w:val="00F21795"/>
    <w:rsid w:val="00F22008"/>
    <w:rsid w:val="00F25667"/>
    <w:rsid w:val="00F323B7"/>
    <w:rsid w:val="00F3421A"/>
    <w:rsid w:val="00F36D22"/>
    <w:rsid w:val="00F37639"/>
    <w:rsid w:val="00F41962"/>
    <w:rsid w:val="00F46118"/>
    <w:rsid w:val="00F461F5"/>
    <w:rsid w:val="00F4786E"/>
    <w:rsid w:val="00F47DAF"/>
    <w:rsid w:val="00F52B6C"/>
    <w:rsid w:val="00F54C86"/>
    <w:rsid w:val="00F5725E"/>
    <w:rsid w:val="00F579E7"/>
    <w:rsid w:val="00F60A58"/>
    <w:rsid w:val="00F63167"/>
    <w:rsid w:val="00F6683A"/>
    <w:rsid w:val="00F7205D"/>
    <w:rsid w:val="00F76F27"/>
    <w:rsid w:val="00F77702"/>
    <w:rsid w:val="00F77BA6"/>
    <w:rsid w:val="00F84C50"/>
    <w:rsid w:val="00F85482"/>
    <w:rsid w:val="00F875E0"/>
    <w:rsid w:val="00F9187B"/>
    <w:rsid w:val="00FA00E4"/>
    <w:rsid w:val="00FA05D9"/>
    <w:rsid w:val="00FA1015"/>
    <w:rsid w:val="00FA3198"/>
    <w:rsid w:val="00FA3F6B"/>
    <w:rsid w:val="00FB0881"/>
    <w:rsid w:val="00FB57AD"/>
    <w:rsid w:val="00FC1080"/>
    <w:rsid w:val="00FC142D"/>
    <w:rsid w:val="00FC2F38"/>
    <w:rsid w:val="00FC334D"/>
    <w:rsid w:val="00FC5416"/>
    <w:rsid w:val="00FC619E"/>
    <w:rsid w:val="00FD4E06"/>
    <w:rsid w:val="00FD4E9B"/>
    <w:rsid w:val="00FE1269"/>
    <w:rsid w:val="00FE283D"/>
    <w:rsid w:val="00FE3CC1"/>
    <w:rsid w:val="00FE3F2B"/>
    <w:rsid w:val="00FF0FF2"/>
    <w:rsid w:val="00FF18EB"/>
    <w:rsid w:val="00FF1B48"/>
    <w:rsid w:val="00FF2E19"/>
    <w:rsid w:val="00FF4BD5"/>
    <w:rsid w:val="00FF6B6B"/>
    <w:rsid w:val="00FF7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2D50"/>
  <w15:docId w15:val="{31084B48-EFA3-4789-8F55-30FAD1A59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AA9"/>
  </w:style>
  <w:style w:type="paragraph" w:styleId="Heading1">
    <w:name w:val="heading 1"/>
    <w:basedOn w:val="Normal"/>
    <w:next w:val="Normal"/>
    <w:uiPriority w:val="9"/>
    <w:qFormat/>
    <w:rsid w:val="006D6AA9"/>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rsid w:val="006D6AA9"/>
    <w:pPr>
      <w:keepNext/>
      <w:keepLines/>
      <w:spacing w:before="360" w:after="120"/>
      <w:outlineLvl w:val="1"/>
    </w:pPr>
    <w:rPr>
      <w:sz w:val="32"/>
      <w:szCs w:val="32"/>
    </w:rPr>
  </w:style>
  <w:style w:type="paragraph" w:styleId="Heading3">
    <w:name w:val="heading 3"/>
    <w:basedOn w:val="Normal"/>
    <w:next w:val="Normal"/>
    <w:uiPriority w:val="9"/>
    <w:semiHidden/>
    <w:unhideWhenUsed/>
    <w:qFormat/>
    <w:rsid w:val="006D6AA9"/>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rsid w:val="006D6AA9"/>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rsid w:val="006D6AA9"/>
    <w:pPr>
      <w:keepNext/>
      <w:keepLines/>
      <w:spacing w:before="240" w:after="80"/>
      <w:outlineLvl w:val="4"/>
    </w:pPr>
    <w:rPr>
      <w:color w:val="666666"/>
    </w:rPr>
  </w:style>
  <w:style w:type="paragraph" w:styleId="Heading6">
    <w:name w:val="heading 6"/>
    <w:basedOn w:val="Normal"/>
    <w:next w:val="Normal"/>
    <w:uiPriority w:val="9"/>
    <w:semiHidden/>
    <w:unhideWhenUsed/>
    <w:qFormat/>
    <w:rsid w:val="006D6AA9"/>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D6AA9"/>
    <w:pPr>
      <w:keepNext/>
      <w:keepLines/>
      <w:spacing w:after="60"/>
    </w:pPr>
    <w:rPr>
      <w:sz w:val="52"/>
      <w:szCs w:val="52"/>
    </w:rPr>
  </w:style>
  <w:style w:type="paragraph" w:styleId="Subtitle">
    <w:name w:val="Subtitle"/>
    <w:basedOn w:val="Normal"/>
    <w:next w:val="Normal"/>
    <w:uiPriority w:val="11"/>
    <w:qFormat/>
    <w:rsid w:val="006D6AA9"/>
    <w:pPr>
      <w:keepNext/>
      <w:keepLines/>
      <w:spacing w:after="320"/>
    </w:pPr>
    <w:rPr>
      <w:color w:val="666666"/>
      <w:sz w:val="30"/>
      <w:szCs w:val="30"/>
    </w:rPr>
  </w:style>
  <w:style w:type="character" w:styleId="Hyperlink">
    <w:name w:val="Hyperlink"/>
    <w:basedOn w:val="DefaultParagraphFont"/>
    <w:uiPriority w:val="99"/>
    <w:unhideWhenUsed/>
    <w:rsid w:val="006279C9"/>
    <w:rPr>
      <w:color w:val="0000FF"/>
      <w:u w:val="single"/>
    </w:rPr>
  </w:style>
  <w:style w:type="character" w:customStyle="1" w:styleId="bottom">
    <w:name w:val="bottom"/>
    <w:basedOn w:val="DefaultParagraphFont"/>
    <w:rsid w:val="006279C9"/>
  </w:style>
  <w:style w:type="paragraph" w:styleId="ListParagraph">
    <w:name w:val="List Paragraph"/>
    <w:aliases w:val="Scriptoria bullet points,List Paragraph 1,Bullets,List Paragraph (numbered (a)),Абзац списка1,Абзац списка2,List Paragraph1,List Paragraph2,Table of contents numbered,List Paragraph in table"/>
    <w:basedOn w:val="Normal"/>
    <w:link w:val="ListParagraphChar"/>
    <w:uiPriority w:val="34"/>
    <w:qFormat/>
    <w:rsid w:val="007522BC"/>
    <w:pPr>
      <w:ind w:left="720"/>
      <w:contextualSpacing/>
    </w:pPr>
  </w:style>
  <w:style w:type="paragraph" w:styleId="NoSpacing">
    <w:name w:val="No Spacing"/>
    <w:link w:val="NoSpacingChar"/>
    <w:qFormat/>
    <w:rsid w:val="003066E1"/>
    <w:pPr>
      <w:spacing w:line="240" w:lineRule="auto"/>
    </w:pPr>
    <w:rPr>
      <w:rFonts w:asciiTheme="minorHAnsi" w:eastAsiaTheme="minorHAnsi" w:hAnsiTheme="minorHAnsi" w:cstheme="minorBidi"/>
    </w:rPr>
  </w:style>
  <w:style w:type="character" w:customStyle="1" w:styleId="NoSpacingChar">
    <w:name w:val="No Spacing Char"/>
    <w:basedOn w:val="DefaultParagraphFont"/>
    <w:link w:val="NoSpacing"/>
    <w:uiPriority w:val="1"/>
    <w:rsid w:val="003066E1"/>
    <w:rPr>
      <w:rFonts w:asciiTheme="minorHAnsi" w:eastAsiaTheme="minorHAnsi" w:hAnsiTheme="minorHAnsi" w:cstheme="minorBidi"/>
      <w:lang w:val="en-US"/>
    </w:rPr>
  </w:style>
  <w:style w:type="character" w:styleId="Strong">
    <w:name w:val="Strong"/>
    <w:basedOn w:val="DefaultParagraphFont"/>
    <w:uiPriority w:val="22"/>
    <w:qFormat/>
    <w:rsid w:val="003066E1"/>
    <w:rPr>
      <w:b/>
      <w:bCs/>
    </w:rPr>
  </w:style>
  <w:style w:type="paragraph" w:customStyle="1" w:styleId="1">
    <w:name w:val="Без интервала1"/>
    <w:link w:val="a"/>
    <w:qFormat/>
    <w:rsid w:val="003066E1"/>
    <w:pPr>
      <w:spacing w:line="240" w:lineRule="auto"/>
    </w:pPr>
    <w:rPr>
      <w:rFonts w:ascii="Calibri" w:eastAsia="Times New Roman" w:hAnsi="Calibri" w:cs="Times New Roman"/>
    </w:rPr>
  </w:style>
  <w:style w:type="character" w:customStyle="1" w:styleId="a">
    <w:name w:val="Без интервала Знак"/>
    <w:link w:val="1"/>
    <w:rsid w:val="003066E1"/>
    <w:rPr>
      <w:rFonts w:ascii="Calibri" w:eastAsia="Times New Roman" w:hAnsi="Calibri" w:cs="Times New Roman"/>
      <w:lang w:val="en-US"/>
    </w:rPr>
  </w:style>
  <w:style w:type="paragraph" w:styleId="Header">
    <w:name w:val="header"/>
    <w:basedOn w:val="Normal"/>
    <w:link w:val="HeaderChar"/>
    <w:uiPriority w:val="99"/>
    <w:unhideWhenUsed/>
    <w:rsid w:val="00ED746F"/>
    <w:pPr>
      <w:tabs>
        <w:tab w:val="center" w:pos="4680"/>
        <w:tab w:val="right" w:pos="9360"/>
      </w:tabs>
      <w:spacing w:line="240" w:lineRule="auto"/>
    </w:pPr>
  </w:style>
  <w:style w:type="character" w:customStyle="1" w:styleId="HeaderChar">
    <w:name w:val="Header Char"/>
    <w:basedOn w:val="DefaultParagraphFont"/>
    <w:link w:val="Header"/>
    <w:uiPriority w:val="99"/>
    <w:rsid w:val="00ED746F"/>
  </w:style>
  <w:style w:type="paragraph" w:styleId="Footer">
    <w:name w:val="footer"/>
    <w:basedOn w:val="Normal"/>
    <w:link w:val="FooterChar"/>
    <w:uiPriority w:val="99"/>
    <w:unhideWhenUsed/>
    <w:rsid w:val="00ED746F"/>
    <w:pPr>
      <w:tabs>
        <w:tab w:val="center" w:pos="4680"/>
        <w:tab w:val="right" w:pos="9360"/>
      </w:tabs>
      <w:spacing w:line="240" w:lineRule="auto"/>
    </w:pPr>
  </w:style>
  <w:style w:type="character" w:customStyle="1" w:styleId="FooterChar">
    <w:name w:val="Footer Char"/>
    <w:basedOn w:val="DefaultParagraphFont"/>
    <w:link w:val="Footer"/>
    <w:uiPriority w:val="99"/>
    <w:rsid w:val="00ED746F"/>
  </w:style>
  <w:style w:type="character" w:customStyle="1" w:styleId="apple-converted-space">
    <w:name w:val="apple-converted-space"/>
    <w:rsid w:val="0087557B"/>
  </w:style>
  <w:style w:type="paragraph" w:customStyle="1" w:styleId="SingleTxtG">
    <w:name w:val="_ Single Txt_G"/>
    <w:basedOn w:val="Normal"/>
    <w:link w:val="SingleTxtGChar"/>
    <w:qFormat/>
    <w:rsid w:val="003B6910"/>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locked/>
    <w:rsid w:val="003B6910"/>
    <w:rPr>
      <w:rFonts w:ascii="Times New Roman" w:eastAsia="Times New Roman" w:hAnsi="Times New Roman" w:cs="Times New Roman"/>
      <w:sz w:val="20"/>
      <w:szCs w:val="20"/>
      <w:lang w:val="en-GB"/>
    </w:rPr>
  </w:style>
  <w:style w:type="paragraph" w:styleId="NormalWeb">
    <w:name w:val="Normal (Web)"/>
    <w:aliases w:val="Знак"/>
    <w:basedOn w:val="Normal"/>
    <w:link w:val="NormalWebChar"/>
    <w:uiPriority w:val="99"/>
    <w:qFormat/>
    <w:rsid w:val="004E67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WebChar">
    <w:name w:val="Normal (Web) Char"/>
    <w:aliases w:val="Знак Char"/>
    <w:link w:val="NormalWeb"/>
    <w:uiPriority w:val="99"/>
    <w:locked/>
    <w:rsid w:val="004E67FE"/>
    <w:rPr>
      <w:rFonts w:ascii="Times New Roman" w:eastAsia="Times New Roman" w:hAnsi="Times New Roman" w:cs="Times New Roman"/>
      <w:sz w:val="24"/>
      <w:szCs w:val="24"/>
      <w:lang w:val="ru-RU" w:eastAsia="ru-RU"/>
    </w:rPr>
  </w:style>
  <w:style w:type="character" w:customStyle="1" w:styleId="alt-edited">
    <w:name w:val="alt-edited"/>
    <w:rsid w:val="00F053AB"/>
  </w:style>
  <w:style w:type="character" w:customStyle="1" w:styleId="shorttext">
    <w:name w:val="short_text"/>
    <w:rsid w:val="00F053AB"/>
  </w:style>
  <w:style w:type="character" w:customStyle="1" w:styleId="docbody1">
    <w:name w:val="doc_body1"/>
    <w:basedOn w:val="DefaultParagraphFont"/>
    <w:rsid w:val="00781E70"/>
    <w:rPr>
      <w:rFonts w:ascii="Times New Roman" w:hAnsi="Times New Roman" w:cs="Times New Roman" w:hint="default"/>
      <w:color w:val="000000"/>
      <w:sz w:val="24"/>
      <w:szCs w:val="24"/>
    </w:rPr>
  </w:style>
  <w:style w:type="character" w:customStyle="1" w:styleId="Heading2Char">
    <w:name w:val="Heading 2 Char"/>
    <w:basedOn w:val="DefaultParagraphFont"/>
    <w:link w:val="Heading2"/>
    <w:uiPriority w:val="9"/>
    <w:rsid w:val="00A96F8D"/>
    <w:rPr>
      <w:sz w:val="32"/>
      <w:szCs w:val="32"/>
    </w:rPr>
  </w:style>
  <w:style w:type="paragraph" w:customStyle="1" w:styleId="Default">
    <w:name w:val="Default"/>
    <w:rsid w:val="00913A7D"/>
    <w:pPr>
      <w:autoSpaceDE w:val="0"/>
      <w:autoSpaceDN w:val="0"/>
      <w:adjustRightInd w:val="0"/>
      <w:spacing w:line="240" w:lineRule="auto"/>
    </w:pPr>
    <w:rPr>
      <w:rFonts w:ascii="Times New Roman" w:eastAsiaTheme="minorHAnsi" w:hAnsi="Times New Roman" w:cs="Times New Roman"/>
      <w:color w:val="000000"/>
      <w:sz w:val="24"/>
      <w:szCs w:val="24"/>
      <w:lang w:val="ru-RU"/>
    </w:rPr>
  </w:style>
  <w:style w:type="paragraph" w:styleId="BalloonText">
    <w:name w:val="Balloon Text"/>
    <w:basedOn w:val="Normal"/>
    <w:link w:val="BalloonTextChar"/>
    <w:uiPriority w:val="99"/>
    <w:semiHidden/>
    <w:unhideWhenUsed/>
    <w:rsid w:val="00F337A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7A8"/>
    <w:rPr>
      <w:rFonts w:ascii="Segoe UI" w:hAnsi="Segoe UI" w:cs="Segoe UI"/>
      <w:sz w:val="18"/>
      <w:szCs w:val="18"/>
    </w:rPr>
  </w:style>
  <w:style w:type="character" w:customStyle="1" w:styleId="ListParagraphChar">
    <w:name w:val="List Paragraph Char"/>
    <w:aliases w:val="Scriptoria bullet points Char,List Paragraph 1 Char,Bullets Char,List Paragraph (numbered (a)) Char,Абзац списка1 Char,Абзац списка2 Char,List Paragraph1 Char,List Paragraph2 Char,Table of contents numbered Char"/>
    <w:link w:val="ListParagraph"/>
    <w:uiPriority w:val="34"/>
    <w:locked/>
    <w:rsid w:val="00FA7498"/>
  </w:style>
  <w:style w:type="character" w:customStyle="1" w:styleId="Bodytext2">
    <w:name w:val="Body text (2)"/>
    <w:rsid w:val="00FA7498"/>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object">
    <w:name w:val="object"/>
    <w:basedOn w:val="DefaultParagraphFont"/>
    <w:rsid w:val="00D50490"/>
  </w:style>
  <w:style w:type="character" w:customStyle="1" w:styleId="NormalWebChar1">
    <w:name w:val="Normal (Web) Char1"/>
    <w:uiPriority w:val="99"/>
    <w:locked/>
    <w:rsid w:val="005C1804"/>
    <w:rPr>
      <w:rFonts w:ascii="Times New Roman" w:eastAsia="Times New Roman" w:hAnsi="Times New Roman"/>
      <w:sz w:val="24"/>
      <w:szCs w:val="24"/>
    </w:rPr>
  </w:style>
  <w:style w:type="paragraph" w:customStyle="1" w:styleId="rtejustify">
    <w:name w:val="rtejustify"/>
    <w:basedOn w:val="Normal"/>
    <w:rsid w:val="005C1804"/>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link w:val="BodyTextChar"/>
    <w:rsid w:val="00B8791A"/>
    <w:pPr>
      <w:pBdr>
        <w:top w:val="nil"/>
        <w:left w:val="nil"/>
        <w:bottom w:val="nil"/>
        <w:right w:val="nil"/>
        <w:between w:val="nil"/>
        <w:bar w:val="nil"/>
      </w:pBdr>
      <w:spacing w:after="120" w:line="240" w:lineRule="auto"/>
    </w:pPr>
    <w:rPr>
      <w:color w:val="000000"/>
      <w:u w:color="000000"/>
      <w:bdr w:val="nil"/>
    </w:rPr>
  </w:style>
  <w:style w:type="character" w:customStyle="1" w:styleId="BodyTextChar">
    <w:name w:val="Body Text Char"/>
    <w:basedOn w:val="DefaultParagraphFont"/>
    <w:link w:val="BodyText"/>
    <w:rsid w:val="00B8791A"/>
    <w:rPr>
      <w:color w:val="000000"/>
      <w:u w:color="000000"/>
      <w:bdr w:val="nil"/>
      <w:lang w:val="en-US"/>
    </w:rPr>
  </w:style>
  <w:style w:type="character" w:customStyle="1" w:styleId="UnresolvedMention1">
    <w:name w:val="Unresolved Mention1"/>
    <w:basedOn w:val="DefaultParagraphFont"/>
    <w:uiPriority w:val="99"/>
    <w:semiHidden/>
    <w:unhideWhenUsed/>
    <w:rsid w:val="00CD46A7"/>
    <w:rPr>
      <w:color w:val="605E5C"/>
      <w:shd w:val="clear" w:color="auto" w:fill="E1DFDD"/>
    </w:rPr>
  </w:style>
  <w:style w:type="paragraph" w:styleId="BodyTextIndent">
    <w:name w:val="Body Text Indent"/>
    <w:basedOn w:val="Normal"/>
    <w:link w:val="BodyTextIndentChar"/>
    <w:uiPriority w:val="99"/>
    <w:semiHidden/>
    <w:unhideWhenUsed/>
    <w:rsid w:val="00FF6035"/>
    <w:pPr>
      <w:spacing w:after="120"/>
      <w:ind w:left="360"/>
    </w:pPr>
  </w:style>
  <w:style w:type="character" w:customStyle="1" w:styleId="BodyTextIndentChar">
    <w:name w:val="Body Text Indent Char"/>
    <w:basedOn w:val="DefaultParagraphFont"/>
    <w:link w:val="BodyTextIndent"/>
    <w:uiPriority w:val="99"/>
    <w:semiHidden/>
    <w:rsid w:val="00FF6035"/>
  </w:style>
  <w:style w:type="character" w:customStyle="1" w:styleId="docbody">
    <w:name w:val="doc_body"/>
    <w:basedOn w:val="DefaultParagraphFont"/>
    <w:rsid w:val="005147AA"/>
  </w:style>
  <w:style w:type="paragraph" w:customStyle="1" w:styleId="Normal1">
    <w:name w:val="Normal1"/>
    <w:rsid w:val="007F20CC"/>
    <w:rPr>
      <w:lang w:eastAsia="ro-RO"/>
    </w:rPr>
  </w:style>
  <w:style w:type="character" w:customStyle="1" w:styleId="TitleChar">
    <w:name w:val="Title Char"/>
    <w:basedOn w:val="DefaultParagraphFont"/>
    <w:link w:val="Title"/>
    <w:rsid w:val="00310D76"/>
    <w:rPr>
      <w:sz w:val="52"/>
      <w:szCs w:val="52"/>
    </w:rPr>
  </w:style>
  <w:style w:type="character" w:styleId="Emphasis">
    <w:name w:val="Emphasis"/>
    <w:basedOn w:val="DefaultParagraphFont"/>
    <w:uiPriority w:val="20"/>
    <w:qFormat/>
    <w:rsid w:val="002F5287"/>
    <w:rPr>
      <w:i/>
      <w:iCs/>
    </w:rPr>
  </w:style>
  <w:style w:type="paragraph" w:customStyle="1" w:styleId="H23">
    <w:name w:val="_ H_2/3"/>
    <w:basedOn w:val="Normal"/>
    <w:next w:val="Normal"/>
    <w:rsid w:val="0021422A"/>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40" w:lineRule="exact"/>
      <w:ind w:left="1267" w:right="1267" w:hanging="1267"/>
      <w:outlineLvl w:val="1"/>
    </w:pPr>
    <w:rPr>
      <w:rFonts w:ascii="Times New Roman" w:eastAsia="Times New Roman" w:hAnsi="Times New Roman" w:cs="Times New Roman"/>
      <w:b/>
      <w:spacing w:val="2"/>
      <w:w w:val="103"/>
      <w:kern w:val="14"/>
      <w:sz w:val="20"/>
      <w:szCs w:val="20"/>
      <w:lang w:val="en-GB"/>
    </w:rPr>
  </w:style>
  <w:style w:type="paragraph" w:customStyle="1" w:styleId="H23G">
    <w:name w:val="_ H_2/3_G"/>
    <w:basedOn w:val="Normal"/>
    <w:next w:val="Normal"/>
    <w:link w:val="H23GChar"/>
    <w:rsid w:val="009D5629"/>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rPr>
  </w:style>
  <w:style w:type="character" w:customStyle="1" w:styleId="H23GChar">
    <w:name w:val="_ H_2/3_G Char"/>
    <w:link w:val="H23G"/>
    <w:locked/>
    <w:rsid w:val="009D5629"/>
    <w:rPr>
      <w:rFonts w:ascii="Times New Roman" w:eastAsia="Times New Roman" w:hAnsi="Times New Roman" w:cs="Times New Roman"/>
      <w:b/>
      <w:sz w:val="20"/>
      <w:szCs w:val="20"/>
      <w:lang w:val="en-GB"/>
    </w:rPr>
  </w:style>
  <w:style w:type="character" w:styleId="CommentReference">
    <w:name w:val="annotation reference"/>
    <w:basedOn w:val="DefaultParagraphFont"/>
    <w:uiPriority w:val="99"/>
    <w:semiHidden/>
    <w:unhideWhenUsed/>
    <w:rsid w:val="00A24DC4"/>
    <w:rPr>
      <w:sz w:val="16"/>
      <w:szCs w:val="16"/>
    </w:rPr>
  </w:style>
  <w:style w:type="paragraph" w:styleId="CommentText">
    <w:name w:val="annotation text"/>
    <w:basedOn w:val="Normal"/>
    <w:link w:val="CommentTextChar"/>
    <w:uiPriority w:val="99"/>
    <w:semiHidden/>
    <w:unhideWhenUsed/>
    <w:rsid w:val="00A24DC4"/>
    <w:pPr>
      <w:spacing w:line="240" w:lineRule="auto"/>
    </w:pPr>
    <w:rPr>
      <w:sz w:val="20"/>
      <w:szCs w:val="20"/>
    </w:rPr>
  </w:style>
  <w:style w:type="character" w:customStyle="1" w:styleId="CommentTextChar">
    <w:name w:val="Comment Text Char"/>
    <w:basedOn w:val="DefaultParagraphFont"/>
    <w:link w:val="CommentText"/>
    <w:uiPriority w:val="99"/>
    <w:semiHidden/>
    <w:rsid w:val="00A24DC4"/>
    <w:rPr>
      <w:sz w:val="20"/>
      <w:szCs w:val="20"/>
    </w:rPr>
  </w:style>
  <w:style w:type="paragraph" w:styleId="CommentSubject">
    <w:name w:val="annotation subject"/>
    <w:basedOn w:val="CommentText"/>
    <w:next w:val="CommentText"/>
    <w:link w:val="CommentSubjectChar"/>
    <w:uiPriority w:val="99"/>
    <w:semiHidden/>
    <w:unhideWhenUsed/>
    <w:rsid w:val="00A24DC4"/>
    <w:rPr>
      <w:b/>
      <w:bCs/>
    </w:rPr>
  </w:style>
  <w:style w:type="character" w:customStyle="1" w:styleId="CommentSubjectChar">
    <w:name w:val="Comment Subject Char"/>
    <w:basedOn w:val="CommentTextChar"/>
    <w:link w:val="CommentSubject"/>
    <w:uiPriority w:val="99"/>
    <w:semiHidden/>
    <w:rsid w:val="00A24DC4"/>
    <w:rPr>
      <w:b/>
      <w:bCs/>
      <w:sz w:val="20"/>
      <w:szCs w:val="20"/>
    </w:rPr>
  </w:style>
  <w:style w:type="character" w:customStyle="1" w:styleId="UnresolvedMention2">
    <w:name w:val="Unresolved Mention2"/>
    <w:basedOn w:val="DefaultParagraphFont"/>
    <w:uiPriority w:val="99"/>
    <w:semiHidden/>
    <w:unhideWhenUsed/>
    <w:rsid w:val="005137B6"/>
    <w:rPr>
      <w:color w:val="605E5C"/>
      <w:shd w:val="clear" w:color="auto" w:fill="E1DFDD"/>
    </w:rPr>
  </w:style>
  <w:style w:type="character" w:customStyle="1" w:styleId="UnresolvedMention3">
    <w:name w:val="Unresolved Mention3"/>
    <w:basedOn w:val="DefaultParagraphFont"/>
    <w:uiPriority w:val="99"/>
    <w:semiHidden/>
    <w:unhideWhenUsed/>
    <w:rsid w:val="00CC5473"/>
    <w:rPr>
      <w:color w:val="605E5C"/>
      <w:shd w:val="clear" w:color="auto" w:fill="E1DFDD"/>
    </w:rPr>
  </w:style>
  <w:style w:type="paragraph" w:styleId="FootnoteText">
    <w:name w:val="footnote text"/>
    <w:basedOn w:val="Normal"/>
    <w:link w:val="FootnoteTextChar"/>
    <w:uiPriority w:val="99"/>
    <w:semiHidden/>
    <w:unhideWhenUsed/>
    <w:rsid w:val="00975578"/>
    <w:pPr>
      <w:spacing w:line="240" w:lineRule="auto"/>
    </w:pPr>
    <w:rPr>
      <w:sz w:val="20"/>
      <w:szCs w:val="20"/>
    </w:rPr>
  </w:style>
  <w:style w:type="character" w:customStyle="1" w:styleId="FootnoteTextChar">
    <w:name w:val="Footnote Text Char"/>
    <w:basedOn w:val="DefaultParagraphFont"/>
    <w:link w:val="FootnoteText"/>
    <w:uiPriority w:val="99"/>
    <w:semiHidden/>
    <w:rsid w:val="00975578"/>
    <w:rPr>
      <w:sz w:val="20"/>
      <w:szCs w:val="20"/>
    </w:rPr>
  </w:style>
  <w:style w:type="character" w:styleId="FootnoteReference">
    <w:name w:val="footnote reference"/>
    <w:basedOn w:val="DefaultParagraphFont"/>
    <w:uiPriority w:val="99"/>
    <w:semiHidden/>
    <w:unhideWhenUsed/>
    <w:rsid w:val="00975578"/>
    <w:rPr>
      <w:vertAlign w:val="superscript"/>
    </w:rPr>
  </w:style>
  <w:style w:type="paragraph" w:styleId="TOCHeading">
    <w:name w:val="TOC Heading"/>
    <w:basedOn w:val="Heading1"/>
    <w:next w:val="Normal"/>
    <w:uiPriority w:val="39"/>
    <w:unhideWhenUsed/>
    <w:qFormat/>
    <w:rsid w:val="00AA151E"/>
    <w:pPr>
      <w:spacing w:before="240" w:after="0" w:line="259" w:lineRule="auto"/>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AA151E"/>
    <w:pPr>
      <w:spacing w:after="100"/>
    </w:pPr>
  </w:style>
  <w:style w:type="paragraph" w:styleId="TOC2">
    <w:name w:val="toc 2"/>
    <w:basedOn w:val="Normal"/>
    <w:next w:val="Normal"/>
    <w:autoRedefine/>
    <w:uiPriority w:val="39"/>
    <w:unhideWhenUsed/>
    <w:rsid w:val="00AA151E"/>
    <w:pPr>
      <w:spacing w:after="100"/>
      <w:ind w:left="220"/>
    </w:pPr>
  </w:style>
  <w:style w:type="character" w:customStyle="1" w:styleId="UnresolvedMention4">
    <w:name w:val="Unresolved Mention4"/>
    <w:basedOn w:val="DefaultParagraphFont"/>
    <w:uiPriority w:val="99"/>
    <w:semiHidden/>
    <w:unhideWhenUsed/>
    <w:rsid w:val="00DD47FA"/>
    <w:rPr>
      <w:color w:val="605E5C"/>
      <w:shd w:val="clear" w:color="auto" w:fill="E1DFDD"/>
    </w:rPr>
  </w:style>
  <w:style w:type="paragraph" w:styleId="Revision">
    <w:name w:val="Revision"/>
    <w:hidden/>
    <w:uiPriority w:val="99"/>
    <w:semiHidden/>
    <w:rsid w:val="0075229C"/>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863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s.md/cautare/getResults?doc_id=108236&amp;lang=ro" TargetMode="External"/><Relationship Id="rId18" Type="http://schemas.openxmlformats.org/officeDocument/2006/relationships/hyperlink" Target="http://www.aopd.md/index.php/2015-12-15-14-02-58/interviu/73-istorie-de-succes-ion" TargetMode="External"/><Relationship Id="rId26" Type="http://schemas.openxmlformats.org/officeDocument/2006/relationships/hyperlink" Target="https://www.legis.md/cautare/getResults?doc_id=108236&amp;lang=ro" TargetMode="External"/><Relationship Id="rId39" Type="http://schemas.openxmlformats.org/officeDocument/2006/relationships/header" Target="header2.xml"/><Relationship Id="rId21" Type="http://schemas.openxmlformats.org/officeDocument/2006/relationships/hyperlink" Target="http://www.ednc.gov.md" TargetMode="External"/><Relationship Id="rId34" Type="http://schemas.openxmlformats.org/officeDocument/2006/relationships/hyperlink" Target="http://www.aopd.md/images/CDPDusorcitit.pdf" TargetMode="External"/><Relationship Id="rId42" Type="http://schemas.openxmlformats.org/officeDocument/2006/relationships/header" Target="header3.xml"/><Relationship Id="rId47"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gagauzinfo.md/top2/43820-lyudi-kotorye-vdohnovlyayut-v-komrate-otkrylas-fotovystavka-uspeshnyh-lyudey-s-ogranichennymi-vozmozhnostyami.html" TargetMode="External"/><Relationship Id="rId29" Type="http://schemas.openxmlformats.org/officeDocument/2006/relationships/hyperlink" Target="http://incluziune.md/ro/wp-content/uploads/2020/01/Raport-monitorizare-SNOFM-2018.pdf" TargetMode="External"/><Relationship Id="rId11" Type="http://schemas.openxmlformats.org/officeDocument/2006/relationships/hyperlink" Target="https://www.legis.md/cautare/getResults?doc_id=109067&amp;lang=ro" TargetMode="External"/><Relationship Id="rId24" Type="http://schemas.openxmlformats.org/officeDocument/2006/relationships/hyperlink" Target="https://www.legis.md/cautare/getResults?doc_id=109067&amp;lang=ro" TargetMode="External"/><Relationship Id="rId32" Type="http://schemas.openxmlformats.org/officeDocument/2006/relationships/hyperlink" Target="https://www.legis.md/cautare/getResults?doc_id=101863&amp;lang=ro" TargetMode="External"/><Relationship Id="rId37" Type="http://schemas.openxmlformats.org/officeDocument/2006/relationships/hyperlink" Target="about:blank" TargetMode="External"/><Relationship Id="rId40" Type="http://schemas.openxmlformats.org/officeDocument/2006/relationships/footer" Target="footer1.xm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egalitate.md" TargetMode="External"/><Relationship Id="rId23" Type="http://schemas.openxmlformats.org/officeDocument/2006/relationships/hyperlink" Target="https://www.legis.md/cautare/getResults?doc_id=101863&amp;lang=ro" TargetMode="External"/><Relationship Id="rId28" Type="http://schemas.openxmlformats.org/officeDocument/2006/relationships/hyperlink" Target="http://www.suntparinte.md" TargetMode="External"/><Relationship Id="rId36" Type="http://schemas.openxmlformats.org/officeDocument/2006/relationships/hyperlink" Target="https://www.soros.md/files/publications/documents/Anexa%201%20Conventia%20ONU%20%20ghid%20pentru%20APL.pdf" TargetMode="External"/><Relationship Id="rId49" Type="http://schemas.openxmlformats.org/officeDocument/2006/relationships/customXml" Target="../customXml/item5.xml"/><Relationship Id="rId10" Type="http://schemas.openxmlformats.org/officeDocument/2006/relationships/hyperlink" Target="https://www.legis.md/cautare/getResults?doc_id=101863&amp;lang=ro" TargetMode="External"/><Relationship Id="rId19" Type="http://schemas.openxmlformats.org/officeDocument/2006/relationships/hyperlink" Target="https://aopd.md/index.php/2015-12-15-14-02-58/interviu/74-interviu-cu-victoria-mudreac-z-mbetul-e-colacul-meu-de-salvare" TargetMode="External"/><Relationship Id="rId31" Type="http://schemas.openxmlformats.org/officeDocument/2006/relationships/hyperlink" Target="https://msmps.gov.md/legislatie/protectie-sociala/legislatie-internationala-ps/" TargetMode="External"/><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egalitate.md" TargetMode="External"/><Relationship Id="rId22" Type="http://schemas.openxmlformats.org/officeDocument/2006/relationships/hyperlink" Target="http://www.procuratura.md" TargetMode="External"/><Relationship Id="rId27" Type="http://schemas.openxmlformats.org/officeDocument/2006/relationships/hyperlink" Target="http://gismoldova.maps.arcgis.com/apps/opsdashboard/index.html" TargetMode="External"/><Relationship Id="rId30" Type="http://schemas.openxmlformats.org/officeDocument/2006/relationships/hyperlink" Target="https://www.facebook.com/permalink.php?story_fbid=1883503038463167&amp;id=130654290414726" TargetMode="External"/><Relationship Id="rId35" Type="http://schemas.openxmlformats.org/officeDocument/2006/relationships/hyperlink" Target="about:blank" TargetMode="External"/><Relationship Id="rId43" Type="http://schemas.openxmlformats.org/officeDocument/2006/relationships/footer" Target="footer3.xml"/><Relationship Id="rId48"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www.legis.md/cautare/getResults?doc_id=110031&amp;lang=ro" TargetMode="External"/><Relationship Id="rId17" Type="http://schemas.openxmlformats.org/officeDocument/2006/relationships/hyperlink" Target="https://www.youtube.com/watch?v=YK1iLvKubIs" TargetMode="External"/><Relationship Id="rId25" Type="http://schemas.openxmlformats.org/officeDocument/2006/relationships/hyperlink" Target="https://www.legis.md/cautare/getResults?doc_id=103260&amp;lang=ro" TargetMode="External"/><Relationship Id="rId33" Type="http://schemas.openxmlformats.org/officeDocument/2006/relationships/hyperlink" Target="https://www.legis.md/cautare/getResults?doc_id=109067&amp;lang=ro" TargetMode="External"/><Relationship Id="rId38" Type="http://schemas.openxmlformats.org/officeDocument/2006/relationships/header" Target="header1.xml"/><Relationship Id="rId46" Type="http://schemas.openxmlformats.org/officeDocument/2006/relationships/theme" Target="theme/theme1.xml"/><Relationship Id="rId20" Type="http://schemas.openxmlformats.org/officeDocument/2006/relationships/hyperlink" Target="http://www.aopd.md/index.php/2015-12-15-14-02-58/interviu/75-interviu-cu-vlad-andreev-noi-to-i-suntem-egali"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youtu.be/D1YQR2ReySQ" TargetMode="External"/><Relationship Id="rId13" Type="http://schemas.openxmlformats.org/officeDocument/2006/relationships/hyperlink" Target="http://youtu.be/f6LJEMkhBm0" TargetMode="External"/><Relationship Id="rId3" Type="http://schemas.openxmlformats.org/officeDocument/2006/relationships/hyperlink" Target="https://egalitate.md/campains/" TargetMode="External"/><Relationship Id="rId7" Type="http://schemas.openxmlformats.org/officeDocument/2006/relationships/hyperlink" Target="http://youtu.be/Qql2zdtW8QI" TargetMode="External"/><Relationship Id="rId12" Type="http://schemas.openxmlformats.org/officeDocument/2006/relationships/hyperlink" Target="http://youtu.be/myh2fN3NDL8" TargetMode="External"/><Relationship Id="rId2" Type="http://schemas.openxmlformats.org/officeDocument/2006/relationships/hyperlink" Target="https://egalitate.md/news-and-information/ce-vezi-imagine-stephen-hawking/" TargetMode="External"/><Relationship Id="rId1" Type="http://schemas.openxmlformats.org/officeDocument/2006/relationships/hyperlink" Target="https://egalitate.md/publicatii/" TargetMode="External"/><Relationship Id="rId6" Type="http://schemas.openxmlformats.org/officeDocument/2006/relationships/hyperlink" Target="https://www.youtube.com/watch?v=muZIq8cbUg8" TargetMode="External"/><Relationship Id="rId11" Type="http://schemas.openxmlformats.org/officeDocument/2006/relationships/hyperlink" Target="http://youtu.be/HttO8t3z1b8" TargetMode="External"/><Relationship Id="rId5" Type="http://schemas.openxmlformats.org/officeDocument/2006/relationships/hyperlink" Target="https://www.youtube.com/watch?v=GNO-HZt_Tw4" TargetMode="External"/><Relationship Id="rId15" Type="http://schemas.openxmlformats.org/officeDocument/2006/relationships/hyperlink" Target="https://statistica.gov.md/pageview.php?l=ro&amp;idc=479&amp;" TargetMode="External"/><Relationship Id="rId10" Type="http://schemas.openxmlformats.org/officeDocument/2006/relationships/hyperlink" Target="http://www.youtube.com/watch?v=q2aTlp8LNR4&amp;index=1&amp;list=PLPQuptrkWEMMzdJ5qpTaPwCBBOvGUU_F" TargetMode="External"/><Relationship Id="rId4" Type="http://schemas.openxmlformats.org/officeDocument/2006/relationships/hyperlink" Target="http://www.keystonemoldova.md" TargetMode="External"/><Relationship Id="rId9" Type="http://schemas.openxmlformats.org/officeDocument/2006/relationships/hyperlink" Target="http://youtu.be/HGZhKkKrkx8" TargetMode="External"/><Relationship Id="rId14" Type="http://schemas.openxmlformats.org/officeDocument/2006/relationships/hyperlink" Target="https://statistica.gov.md/newsview.php?l=ro&amp;idc=168&amp;id=66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5Yl7FQ2q68xzixUj8HiaX2j5xQ==">AMUW2mXAg7wblNwKiptINbd4ZTwx4e3/uU/DCbIGTkEBnMfB1qFC5JJEqTXuDi68gn62/iy1hCPn8X+VzKLnxatqZIKBxO1prhkzIkiIbvVufQXBktDtQDJQiD7ugacIyLK9STYqgKBHlAGvtCT/goa+9KY6cnHx6ThDDLrzqS1k5aJHG9CG21VZ/J6hiEO2NSMoHQ3uLmIN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085BC510C55434996A4FFA74D3926E3" ma:contentTypeVersion="0" ma:contentTypeDescription="Create a new document." ma:contentTypeScope="" ma:versionID="47af47dd5ac2a81c237a68766655ccd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E94FBE9-D6C0-41F7-9F53-CFCDC3ED744A}">
  <ds:schemaRefs>
    <ds:schemaRef ds:uri="http://schemas.openxmlformats.org/officeDocument/2006/bibliography"/>
  </ds:schemaRefs>
</ds:datastoreItem>
</file>

<file path=customXml/itemProps3.xml><?xml version="1.0" encoding="utf-8"?>
<ds:datastoreItem xmlns:ds="http://schemas.openxmlformats.org/officeDocument/2006/customXml" ds:itemID="{7ECC4468-36E0-4447-B983-685C4C369985}"/>
</file>

<file path=customXml/itemProps4.xml><?xml version="1.0" encoding="utf-8"?>
<ds:datastoreItem xmlns:ds="http://schemas.openxmlformats.org/officeDocument/2006/customXml" ds:itemID="{D1BBE2BD-6320-4C18-AE01-103F8C368D44}"/>
</file>

<file path=customXml/itemProps5.xml><?xml version="1.0" encoding="utf-8"?>
<ds:datastoreItem xmlns:ds="http://schemas.openxmlformats.org/officeDocument/2006/customXml" ds:itemID="{E331B796-64BB-47C2-8B7D-8AE6CB0200BC}"/>
</file>

<file path=docProps/app.xml><?xml version="1.0" encoding="utf-8"?>
<Properties xmlns="http://schemas.openxmlformats.org/officeDocument/2006/extended-properties" xmlns:vt="http://schemas.openxmlformats.org/officeDocument/2006/docPropsVTypes">
  <Template>Normal.dotm</Template>
  <TotalTime>1</TotalTime>
  <Pages>45</Pages>
  <Words>21761</Words>
  <Characters>124042</Characters>
  <Application>Microsoft Office Word</Application>
  <DocSecurity>0</DocSecurity>
  <Lines>1033</Lines>
  <Paragraphs>291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OUKO Robert</cp:lastModifiedBy>
  <cp:revision>2</cp:revision>
  <cp:lastPrinted>2020-10-15T12:56:00Z</cp:lastPrinted>
  <dcterms:created xsi:type="dcterms:W3CDTF">2021-05-27T09:57:00Z</dcterms:created>
  <dcterms:modified xsi:type="dcterms:W3CDTF">2021-05-27T09:57:00Z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0x0101004085BC510C55434996A4FFA74D3926E3</vt:lpwstr>
  </property>
</Properties>
</file>