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753E4" w14:textId="77777777" w:rsidR="00C776A6" w:rsidRDefault="00C776A6" w:rsidP="00C776A6">
      <w:pPr>
        <w:pStyle w:val="Default"/>
        <w:jc w:val="center"/>
        <w:rPr>
          <w:rFonts w:ascii="Calibri" w:hAnsi="Calibri" w:cs="Calibri"/>
          <w:b/>
          <w:bCs/>
          <w:color w:val="auto"/>
          <w:sz w:val="32"/>
          <w:szCs w:val="32"/>
        </w:rPr>
      </w:pPr>
      <w:bookmarkStart w:id="0" w:name="_GoBack"/>
      <w:bookmarkEnd w:id="0"/>
    </w:p>
    <w:p w14:paraId="54EA0A8C" w14:textId="77777777" w:rsidR="00C776A6" w:rsidRDefault="00C776A6" w:rsidP="00C776A6">
      <w:pPr>
        <w:pStyle w:val="Default"/>
        <w:jc w:val="center"/>
        <w:rPr>
          <w:rFonts w:ascii="Calibri" w:hAnsi="Calibri" w:cs="Calibri"/>
          <w:b/>
          <w:bCs/>
          <w:color w:val="auto"/>
          <w:sz w:val="32"/>
          <w:szCs w:val="32"/>
        </w:rPr>
      </w:pPr>
    </w:p>
    <w:p w14:paraId="31A389F5" w14:textId="77777777" w:rsidR="00C776A6" w:rsidRDefault="00F237AC" w:rsidP="00C776A6">
      <w:pPr>
        <w:pStyle w:val="Default"/>
        <w:jc w:val="center"/>
        <w:rPr>
          <w:rFonts w:ascii="Calibri" w:hAnsi="Calibri" w:cs="Calibri"/>
          <w:b/>
          <w:bCs/>
          <w:color w:val="auto"/>
          <w:sz w:val="32"/>
          <w:szCs w:val="32"/>
        </w:rPr>
      </w:pPr>
      <w:r>
        <w:rPr>
          <w:noProof/>
          <w:sz w:val="22"/>
          <w:szCs w:val="22"/>
          <w:lang w:eastAsia="en-GB"/>
        </w:rPr>
        <w:drawing>
          <wp:inline distT="0" distB="0" distL="0" distR="0" wp14:anchorId="782EA0B1" wp14:editId="2FD79B57">
            <wp:extent cx="3743325" cy="1304925"/>
            <wp:effectExtent l="0" t="0" r="9525" b="9525"/>
            <wp:docPr id="1" name="Picture 1" descr="PFC_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C_logo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3325" cy="1304925"/>
                    </a:xfrm>
                    <a:prstGeom prst="rect">
                      <a:avLst/>
                    </a:prstGeom>
                    <a:noFill/>
                    <a:ln>
                      <a:noFill/>
                    </a:ln>
                  </pic:spPr>
                </pic:pic>
              </a:graphicData>
            </a:graphic>
          </wp:inline>
        </w:drawing>
      </w:r>
    </w:p>
    <w:p w14:paraId="69F04176" w14:textId="77777777" w:rsidR="00C776A6" w:rsidRDefault="00C776A6" w:rsidP="00C776A6">
      <w:pPr>
        <w:pStyle w:val="Default"/>
        <w:jc w:val="center"/>
        <w:rPr>
          <w:rFonts w:ascii="Calibri" w:hAnsi="Calibri" w:cs="Calibri"/>
          <w:b/>
          <w:bCs/>
          <w:color w:val="auto"/>
          <w:sz w:val="32"/>
          <w:szCs w:val="32"/>
        </w:rPr>
      </w:pPr>
    </w:p>
    <w:p w14:paraId="410C3451" w14:textId="77777777" w:rsidR="00C776A6" w:rsidRDefault="00C776A6" w:rsidP="00AA384D">
      <w:pPr>
        <w:pStyle w:val="Default"/>
        <w:rPr>
          <w:rFonts w:ascii="Calibri" w:hAnsi="Calibri" w:cs="Calibri"/>
          <w:b/>
          <w:bCs/>
          <w:color w:val="auto"/>
          <w:sz w:val="32"/>
          <w:szCs w:val="32"/>
        </w:rPr>
      </w:pPr>
    </w:p>
    <w:p w14:paraId="0C3FE936" w14:textId="77777777" w:rsidR="00C776A6" w:rsidRDefault="00C776A6" w:rsidP="00C776A6">
      <w:pPr>
        <w:pStyle w:val="Default"/>
        <w:jc w:val="center"/>
        <w:rPr>
          <w:rFonts w:ascii="Calibri" w:hAnsi="Calibri" w:cs="Calibri"/>
          <w:b/>
          <w:bCs/>
          <w:color w:val="auto"/>
          <w:sz w:val="32"/>
          <w:szCs w:val="32"/>
        </w:rPr>
      </w:pPr>
    </w:p>
    <w:p w14:paraId="0AE271AC" w14:textId="77777777" w:rsidR="00C776A6" w:rsidRDefault="00C776A6" w:rsidP="00C776A6">
      <w:pPr>
        <w:pStyle w:val="Default"/>
        <w:jc w:val="center"/>
        <w:rPr>
          <w:rFonts w:ascii="Calibri" w:hAnsi="Calibri" w:cs="Calibri"/>
          <w:b/>
          <w:bCs/>
          <w:color w:val="auto"/>
          <w:sz w:val="32"/>
          <w:szCs w:val="32"/>
        </w:rPr>
      </w:pPr>
    </w:p>
    <w:p w14:paraId="2C2F77AD" w14:textId="77777777" w:rsidR="00C776A6" w:rsidRDefault="00C776A6" w:rsidP="00C776A6">
      <w:pPr>
        <w:pStyle w:val="Default"/>
        <w:jc w:val="center"/>
        <w:rPr>
          <w:rFonts w:ascii="Calibri" w:hAnsi="Calibri" w:cs="Calibri"/>
          <w:b/>
          <w:bCs/>
          <w:color w:val="auto"/>
          <w:sz w:val="32"/>
          <w:szCs w:val="32"/>
        </w:rPr>
      </w:pPr>
    </w:p>
    <w:p w14:paraId="340EF76C" w14:textId="77777777" w:rsidR="00C776A6" w:rsidRDefault="00C776A6" w:rsidP="00C776A6">
      <w:pPr>
        <w:pStyle w:val="Default"/>
        <w:jc w:val="center"/>
        <w:rPr>
          <w:rFonts w:ascii="Calibri" w:hAnsi="Calibri" w:cs="Calibri"/>
          <w:color w:val="auto"/>
          <w:sz w:val="32"/>
          <w:szCs w:val="32"/>
        </w:rPr>
      </w:pPr>
      <w:r>
        <w:rPr>
          <w:rFonts w:ascii="Calibri" w:hAnsi="Calibri" w:cs="Calibri"/>
          <w:b/>
          <w:bCs/>
          <w:color w:val="auto"/>
          <w:sz w:val="32"/>
          <w:szCs w:val="32"/>
        </w:rPr>
        <w:t xml:space="preserve"> </w:t>
      </w:r>
    </w:p>
    <w:p w14:paraId="3D36C054" w14:textId="77777777" w:rsidR="00C776A6" w:rsidRPr="00D951C2" w:rsidRDefault="00F237AC" w:rsidP="00C776A6">
      <w:pPr>
        <w:pStyle w:val="Default"/>
        <w:jc w:val="center"/>
        <w:rPr>
          <w:color w:val="auto"/>
          <w:sz w:val="28"/>
          <w:szCs w:val="28"/>
        </w:rPr>
      </w:pPr>
      <w:r w:rsidRPr="00D951C2">
        <w:rPr>
          <w:b/>
          <w:bCs/>
          <w:color w:val="auto"/>
          <w:sz w:val="28"/>
          <w:szCs w:val="28"/>
        </w:rPr>
        <w:t>P</w:t>
      </w:r>
      <w:r w:rsidR="00C776A6" w:rsidRPr="00D951C2">
        <w:rPr>
          <w:b/>
          <w:bCs/>
          <w:color w:val="auto"/>
          <w:sz w:val="28"/>
          <w:szCs w:val="28"/>
        </w:rPr>
        <w:t>FC’s submission to the United Nat</w:t>
      </w:r>
      <w:r w:rsidR="00D805F1">
        <w:rPr>
          <w:b/>
          <w:bCs/>
          <w:color w:val="auto"/>
          <w:sz w:val="28"/>
          <w:szCs w:val="28"/>
        </w:rPr>
        <w:t>ions Committee Against Torture to the follow up of the 66</w:t>
      </w:r>
      <w:r w:rsidR="00D805F1" w:rsidRPr="00D805F1">
        <w:rPr>
          <w:b/>
          <w:bCs/>
          <w:color w:val="auto"/>
          <w:sz w:val="28"/>
          <w:szCs w:val="28"/>
          <w:vertAlign w:val="superscript"/>
        </w:rPr>
        <w:t>th</w:t>
      </w:r>
      <w:r w:rsidR="00D805F1">
        <w:rPr>
          <w:b/>
          <w:bCs/>
          <w:color w:val="auto"/>
          <w:sz w:val="28"/>
          <w:szCs w:val="28"/>
        </w:rPr>
        <w:t xml:space="preserve"> Session of the 6</w:t>
      </w:r>
      <w:r w:rsidR="00D805F1" w:rsidRPr="00D805F1">
        <w:rPr>
          <w:b/>
          <w:bCs/>
          <w:color w:val="auto"/>
          <w:sz w:val="28"/>
          <w:szCs w:val="28"/>
          <w:vertAlign w:val="superscript"/>
        </w:rPr>
        <w:t>th</w:t>
      </w:r>
      <w:r w:rsidR="00D805F1">
        <w:rPr>
          <w:b/>
          <w:bCs/>
          <w:color w:val="auto"/>
          <w:sz w:val="28"/>
          <w:szCs w:val="28"/>
        </w:rPr>
        <w:t xml:space="preserve"> Periodic Review of the UK of Great Britain and Northern Ireland in compliance with the UN Convention against Torture and Other Cruel and Degrading Treatment or Punishment (CAT/C/GBR/CO/6) </w:t>
      </w:r>
      <w:r w:rsidR="00702894" w:rsidRPr="00702894">
        <w:rPr>
          <w:b/>
          <w:bCs/>
          <w:color w:val="auto"/>
          <w:sz w:val="28"/>
          <w:szCs w:val="28"/>
        </w:rPr>
        <w:t>(CAT/C/SR.1740 and 1743</w:t>
      </w:r>
      <w:r w:rsidR="00702894">
        <w:rPr>
          <w:b/>
          <w:bCs/>
          <w:color w:val="auto"/>
          <w:sz w:val="28"/>
          <w:szCs w:val="28"/>
        </w:rPr>
        <w:t xml:space="preserve">) &amp; </w:t>
      </w:r>
      <w:r w:rsidR="00702894" w:rsidRPr="00702894">
        <w:rPr>
          <w:b/>
          <w:bCs/>
          <w:color w:val="auto"/>
          <w:sz w:val="28"/>
          <w:szCs w:val="28"/>
        </w:rPr>
        <w:t>(CAT/C</w:t>
      </w:r>
      <w:r w:rsidR="00702894">
        <w:rPr>
          <w:b/>
          <w:bCs/>
          <w:color w:val="auto"/>
          <w:sz w:val="28"/>
          <w:szCs w:val="28"/>
        </w:rPr>
        <w:t>/SR.1754)</w:t>
      </w:r>
    </w:p>
    <w:p w14:paraId="787D250A" w14:textId="77777777" w:rsidR="00C776A6" w:rsidRPr="00D951C2" w:rsidRDefault="00C776A6" w:rsidP="00C776A6">
      <w:pPr>
        <w:pStyle w:val="Default"/>
        <w:jc w:val="center"/>
        <w:rPr>
          <w:b/>
          <w:bCs/>
          <w:color w:val="auto"/>
          <w:sz w:val="28"/>
          <w:szCs w:val="28"/>
        </w:rPr>
      </w:pPr>
    </w:p>
    <w:p w14:paraId="7402D841" w14:textId="77777777" w:rsidR="00C776A6" w:rsidRPr="00D951C2" w:rsidRDefault="00C776A6" w:rsidP="00C776A6">
      <w:pPr>
        <w:pStyle w:val="Default"/>
        <w:jc w:val="center"/>
        <w:rPr>
          <w:b/>
          <w:bCs/>
          <w:color w:val="auto"/>
          <w:sz w:val="28"/>
          <w:szCs w:val="28"/>
        </w:rPr>
      </w:pPr>
    </w:p>
    <w:p w14:paraId="2C2F3DE9" w14:textId="77777777" w:rsidR="00C776A6" w:rsidRPr="00D951C2" w:rsidRDefault="00C776A6" w:rsidP="00C776A6">
      <w:pPr>
        <w:pStyle w:val="Default"/>
        <w:jc w:val="center"/>
        <w:rPr>
          <w:b/>
          <w:bCs/>
          <w:color w:val="auto"/>
          <w:sz w:val="28"/>
          <w:szCs w:val="28"/>
        </w:rPr>
      </w:pPr>
    </w:p>
    <w:p w14:paraId="2B66D6B5" w14:textId="77777777" w:rsidR="00C776A6" w:rsidRPr="00D951C2" w:rsidRDefault="00C776A6" w:rsidP="00C776A6">
      <w:pPr>
        <w:pStyle w:val="Default"/>
        <w:jc w:val="center"/>
        <w:rPr>
          <w:b/>
          <w:bCs/>
          <w:color w:val="auto"/>
          <w:sz w:val="28"/>
          <w:szCs w:val="28"/>
        </w:rPr>
      </w:pPr>
    </w:p>
    <w:p w14:paraId="2347A709" w14:textId="77777777" w:rsidR="00C776A6" w:rsidRPr="00D951C2" w:rsidRDefault="00C776A6" w:rsidP="00C776A6">
      <w:pPr>
        <w:pStyle w:val="Default"/>
        <w:jc w:val="center"/>
        <w:rPr>
          <w:b/>
          <w:bCs/>
          <w:color w:val="auto"/>
          <w:sz w:val="28"/>
          <w:szCs w:val="28"/>
        </w:rPr>
      </w:pPr>
    </w:p>
    <w:p w14:paraId="0EDFD07A" w14:textId="77777777" w:rsidR="00F5711F" w:rsidRPr="00D951C2" w:rsidRDefault="00F5711F" w:rsidP="00F5711F">
      <w:pPr>
        <w:spacing w:line="240" w:lineRule="auto"/>
        <w:rPr>
          <w:rFonts w:ascii="Arial" w:hAnsi="Arial" w:cs="Arial"/>
          <w:b/>
          <w:bCs/>
          <w:sz w:val="28"/>
          <w:szCs w:val="28"/>
        </w:rPr>
      </w:pPr>
    </w:p>
    <w:p w14:paraId="3B4D8162" w14:textId="77777777" w:rsidR="00A851EC" w:rsidRDefault="00D805F1" w:rsidP="00A851EC">
      <w:pPr>
        <w:spacing w:line="240" w:lineRule="auto"/>
        <w:jc w:val="center"/>
        <w:rPr>
          <w:rFonts w:ascii="Arial" w:hAnsi="Arial" w:cs="Arial"/>
          <w:b/>
          <w:bCs/>
          <w:sz w:val="28"/>
          <w:szCs w:val="28"/>
        </w:rPr>
      </w:pPr>
      <w:r>
        <w:rPr>
          <w:rFonts w:ascii="Arial" w:hAnsi="Arial" w:cs="Arial"/>
          <w:b/>
          <w:bCs/>
          <w:sz w:val="28"/>
          <w:szCs w:val="28"/>
        </w:rPr>
        <w:t>May 2020</w:t>
      </w:r>
    </w:p>
    <w:p w14:paraId="276954C2" w14:textId="77777777" w:rsidR="00D951C2" w:rsidRDefault="00D951C2" w:rsidP="00A851EC">
      <w:pPr>
        <w:spacing w:line="240" w:lineRule="auto"/>
        <w:jc w:val="center"/>
        <w:rPr>
          <w:rFonts w:ascii="Arial" w:hAnsi="Arial" w:cs="Arial"/>
          <w:b/>
          <w:bCs/>
          <w:sz w:val="28"/>
          <w:szCs w:val="28"/>
        </w:rPr>
      </w:pPr>
    </w:p>
    <w:p w14:paraId="0EE56D3F" w14:textId="77777777" w:rsidR="00D951C2" w:rsidRDefault="00D951C2" w:rsidP="00A851EC">
      <w:pPr>
        <w:spacing w:line="240" w:lineRule="auto"/>
        <w:jc w:val="center"/>
        <w:rPr>
          <w:rFonts w:ascii="Arial" w:hAnsi="Arial" w:cs="Arial"/>
          <w:b/>
          <w:bCs/>
          <w:sz w:val="28"/>
          <w:szCs w:val="28"/>
        </w:rPr>
      </w:pPr>
    </w:p>
    <w:p w14:paraId="129CCA67" w14:textId="77777777" w:rsidR="00F5711F" w:rsidRPr="00D951C2" w:rsidRDefault="00F5711F" w:rsidP="00F5711F">
      <w:pPr>
        <w:spacing w:line="240" w:lineRule="auto"/>
        <w:rPr>
          <w:rFonts w:ascii="Arial" w:hAnsi="Arial" w:cs="Arial"/>
          <w:b/>
          <w:bCs/>
          <w:sz w:val="28"/>
          <w:szCs w:val="28"/>
        </w:rPr>
      </w:pPr>
    </w:p>
    <w:p w14:paraId="240D93F5" w14:textId="77777777" w:rsidR="00A851EC" w:rsidRPr="00D951C2" w:rsidRDefault="00A851EC" w:rsidP="00F5711F">
      <w:pPr>
        <w:spacing w:line="240" w:lineRule="auto"/>
        <w:rPr>
          <w:rFonts w:ascii="Arial" w:hAnsi="Arial" w:cs="Arial"/>
          <w:bCs/>
          <w:sz w:val="28"/>
          <w:szCs w:val="28"/>
        </w:rPr>
      </w:pPr>
    </w:p>
    <w:p w14:paraId="37F1DCDF" w14:textId="77777777" w:rsidR="00AA384D" w:rsidRPr="00D951C2" w:rsidRDefault="00F5711F" w:rsidP="00F5711F">
      <w:pPr>
        <w:spacing w:line="240" w:lineRule="auto"/>
        <w:rPr>
          <w:rFonts w:ascii="Arial" w:hAnsi="Arial" w:cs="Arial"/>
          <w:bCs/>
          <w:sz w:val="28"/>
          <w:szCs w:val="28"/>
        </w:rPr>
      </w:pPr>
      <w:r w:rsidRPr="00D951C2">
        <w:rPr>
          <w:rFonts w:ascii="Arial" w:hAnsi="Arial" w:cs="Arial"/>
          <w:bCs/>
          <w:sz w:val="28"/>
          <w:szCs w:val="28"/>
        </w:rPr>
        <w:t>Unit B8, Ráth Mor Centre,</w:t>
      </w:r>
    </w:p>
    <w:p w14:paraId="54B319B2" w14:textId="77777777" w:rsidR="00F5711F" w:rsidRPr="00D951C2" w:rsidRDefault="00F5711F" w:rsidP="00F5711F">
      <w:pPr>
        <w:spacing w:line="240" w:lineRule="auto"/>
        <w:rPr>
          <w:rFonts w:ascii="Arial" w:hAnsi="Arial" w:cs="Arial"/>
          <w:bCs/>
          <w:sz w:val="28"/>
          <w:szCs w:val="28"/>
        </w:rPr>
      </w:pPr>
      <w:r w:rsidRPr="00D951C2">
        <w:rPr>
          <w:rFonts w:ascii="Arial" w:hAnsi="Arial" w:cs="Arial"/>
          <w:bCs/>
          <w:sz w:val="28"/>
          <w:szCs w:val="28"/>
        </w:rPr>
        <w:t xml:space="preserve">Blighs Lane, </w:t>
      </w:r>
      <w:r w:rsidR="00A851EC" w:rsidRPr="00D951C2">
        <w:rPr>
          <w:rFonts w:ascii="Arial" w:hAnsi="Arial" w:cs="Arial"/>
          <w:bCs/>
          <w:sz w:val="28"/>
          <w:szCs w:val="28"/>
        </w:rPr>
        <w:tab/>
      </w:r>
      <w:r w:rsidR="00A851EC" w:rsidRPr="00D951C2">
        <w:rPr>
          <w:rFonts w:ascii="Arial" w:hAnsi="Arial" w:cs="Arial"/>
          <w:bCs/>
          <w:sz w:val="28"/>
          <w:szCs w:val="28"/>
        </w:rPr>
        <w:tab/>
      </w:r>
      <w:r w:rsidR="00A851EC" w:rsidRPr="00D951C2">
        <w:rPr>
          <w:rFonts w:ascii="Arial" w:hAnsi="Arial" w:cs="Arial"/>
          <w:bCs/>
          <w:sz w:val="28"/>
          <w:szCs w:val="28"/>
        </w:rPr>
        <w:tab/>
      </w:r>
      <w:r w:rsidR="00A851EC" w:rsidRPr="00D951C2">
        <w:rPr>
          <w:rFonts w:ascii="Arial" w:hAnsi="Arial" w:cs="Arial"/>
          <w:bCs/>
          <w:sz w:val="28"/>
          <w:szCs w:val="28"/>
        </w:rPr>
        <w:tab/>
      </w:r>
      <w:r w:rsidR="00D951C2" w:rsidRPr="00D951C2">
        <w:rPr>
          <w:rFonts w:ascii="Arial" w:hAnsi="Arial" w:cs="Arial"/>
          <w:bCs/>
          <w:sz w:val="28"/>
          <w:szCs w:val="28"/>
        </w:rPr>
        <w:tab/>
        <w:t xml:space="preserve">Tel: +44(0)28 </w:t>
      </w:r>
      <w:r w:rsidR="00A851EC" w:rsidRPr="00D951C2">
        <w:rPr>
          <w:rFonts w:ascii="Arial" w:hAnsi="Arial" w:cs="Arial"/>
          <w:bCs/>
          <w:sz w:val="28"/>
          <w:szCs w:val="28"/>
        </w:rPr>
        <w:t>71268846</w:t>
      </w:r>
    </w:p>
    <w:p w14:paraId="75EDB4D3" w14:textId="77777777" w:rsidR="00F5711F" w:rsidRPr="00D951C2" w:rsidRDefault="00F5711F" w:rsidP="00F5711F">
      <w:pPr>
        <w:spacing w:line="240" w:lineRule="auto"/>
        <w:rPr>
          <w:rFonts w:ascii="Arial" w:hAnsi="Arial" w:cs="Arial"/>
          <w:bCs/>
          <w:sz w:val="28"/>
          <w:szCs w:val="28"/>
        </w:rPr>
      </w:pPr>
      <w:r w:rsidRPr="00D951C2">
        <w:rPr>
          <w:rFonts w:ascii="Arial" w:hAnsi="Arial" w:cs="Arial"/>
          <w:bCs/>
          <w:sz w:val="28"/>
          <w:szCs w:val="28"/>
        </w:rPr>
        <w:t>Derry, BT48 0LZ</w:t>
      </w:r>
      <w:r w:rsidR="00A851EC" w:rsidRPr="00D951C2">
        <w:rPr>
          <w:rFonts w:ascii="Arial" w:hAnsi="Arial" w:cs="Arial"/>
          <w:bCs/>
          <w:sz w:val="28"/>
          <w:szCs w:val="28"/>
        </w:rPr>
        <w:tab/>
      </w:r>
      <w:r w:rsidR="00A851EC" w:rsidRPr="00D951C2">
        <w:rPr>
          <w:rFonts w:ascii="Arial" w:hAnsi="Arial" w:cs="Arial"/>
          <w:bCs/>
          <w:sz w:val="28"/>
          <w:szCs w:val="28"/>
        </w:rPr>
        <w:tab/>
      </w:r>
      <w:r w:rsidR="00A851EC" w:rsidRPr="00D951C2">
        <w:rPr>
          <w:rFonts w:ascii="Arial" w:hAnsi="Arial" w:cs="Arial"/>
          <w:bCs/>
          <w:sz w:val="28"/>
          <w:szCs w:val="28"/>
        </w:rPr>
        <w:tab/>
      </w:r>
      <w:r w:rsidR="00A851EC" w:rsidRPr="00D951C2">
        <w:rPr>
          <w:rFonts w:ascii="Arial" w:hAnsi="Arial" w:cs="Arial"/>
          <w:bCs/>
          <w:sz w:val="28"/>
          <w:szCs w:val="28"/>
        </w:rPr>
        <w:tab/>
        <w:t>Email: info@patfinucanecentre.org</w:t>
      </w:r>
    </w:p>
    <w:p w14:paraId="3B3F09D3" w14:textId="49A2DF14" w:rsidR="00A851EC" w:rsidRPr="00D951C2" w:rsidRDefault="00F5711F" w:rsidP="00A851EC">
      <w:pPr>
        <w:spacing w:line="240" w:lineRule="auto"/>
        <w:rPr>
          <w:rFonts w:ascii="Arial" w:hAnsi="Arial" w:cs="Arial"/>
          <w:bCs/>
          <w:sz w:val="28"/>
          <w:szCs w:val="28"/>
        </w:rPr>
      </w:pPr>
      <w:r w:rsidRPr="00D951C2">
        <w:rPr>
          <w:rFonts w:ascii="Arial" w:hAnsi="Arial" w:cs="Arial"/>
          <w:bCs/>
          <w:sz w:val="28"/>
          <w:szCs w:val="28"/>
        </w:rPr>
        <w:t>Northern Ireland</w:t>
      </w:r>
      <w:r w:rsidR="00A851EC" w:rsidRPr="00D951C2">
        <w:rPr>
          <w:rFonts w:ascii="Arial" w:hAnsi="Arial" w:cs="Arial"/>
          <w:bCs/>
          <w:sz w:val="28"/>
          <w:szCs w:val="28"/>
        </w:rPr>
        <w:tab/>
      </w:r>
      <w:r w:rsidR="00A851EC" w:rsidRPr="00D951C2">
        <w:rPr>
          <w:rFonts w:ascii="Arial" w:hAnsi="Arial" w:cs="Arial"/>
          <w:bCs/>
          <w:sz w:val="28"/>
          <w:szCs w:val="28"/>
        </w:rPr>
        <w:tab/>
      </w:r>
      <w:r w:rsidR="00A851EC" w:rsidRPr="00D951C2">
        <w:rPr>
          <w:rFonts w:ascii="Arial" w:hAnsi="Arial" w:cs="Arial"/>
          <w:bCs/>
          <w:sz w:val="28"/>
          <w:szCs w:val="28"/>
        </w:rPr>
        <w:tab/>
      </w:r>
      <w:r w:rsidR="00A851EC" w:rsidRPr="00D951C2">
        <w:rPr>
          <w:rFonts w:ascii="Arial" w:hAnsi="Arial" w:cs="Arial"/>
          <w:bCs/>
          <w:sz w:val="28"/>
          <w:szCs w:val="28"/>
        </w:rPr>
        <w:tab/>
        <w:t>Internet: www.patfinucanecentre.org</w:t>
      </w:r>
    </w:p>
    <w:p w14:paraId="7C68B133" w14:textId="77777777" w:rsidR="00AA384D" w:rsidRDefault="00AA384D" w:rsidP="00AA384D">
      <w:pPr>
        <w:pStyle w:val="Default"/>
      </w:pPr>
    </w:p>
    <w:p w14:paraId="5762F1A7" w14:textId="77777777" w:rsidR="00185343" w:rsidRPr="00D951C2" w:rsidRDefault="00185343" w:rsidP="00E74283">
      <w:pPr>
        <w:jc w:val="center"/>
        <w:rPr>
          <w:rFonts w:ascii="Arial" w:hAnsi="Arial" w:cs="Arial"/>
          <w:b/>
          <w:bCs/>
          <w:sz w:val="28"/>
          <w:szCs w:val="28"/>
        </w:rPr>
      </w:pPr>
    </w:p>
    <w:p w14:paraId="09DD84E3" w14:textId="77777777" w:rsidR="00185343" w:rsidRPr="00D951C2" w:rsidRDefault="00185343" w:rsidP="00185343">
      <w:pPr>
        <w:jc w:val="both"/>
        <w:rPr>
          <w:rFonts w:ascii="Arial" w:hAnsi="Arial" w:cs="Arial"/>
          <w:b/>
          <w:bCs/>
          <w:sz w:val="28"/>
          <w:szCs w:val="28"/>
        </w:rPr>
      </w:pPr>
      <w:r w:rsidRPr="00D951C2">
        <w:rPr>
          <w:rFonts w:ascii="Arial" w:hAnsi="Arial" w:cs="Arial"/>
          <w:b/>
          <w:bCs/>
          <w:sz w:val="28"/>
          <w:szCs w:val="28"/>
        </w:rPr>
        <w:t>Introduction</w:t>
      </w:r>
    </w:p>
    <w:p w14:paraId="123FBD8D" w14:textId="77777777" w:rsidR="004C2B0A" w:rsidRDefault="004C2B0A" w:rsidP="004C2B0A">
      <w:pPr>
        <w:spacing w:after="0" w:line="240" w:lineRule="auto"/>
        <w:rPr>
          <w:rFonts w:ascii="Arial" w:eastAsia="Times New Roman" w:hAnsi="Arial" w:cs="Arial"/>
          <w:sz w:val="24"/>
          <w:szCs w:val="24"/>
        </w:rPr>
      </w:pPr>
    </w:p>
    <w:p w14:paraId="32578FD5" w14:textId="77777777" w:rsidR="00F237AC" w:rsidRPr="00D951C2" w:rsidRDefault="00551AFD" w:rsidP="00F237AC">
      <w:pPr>
        <w:pStyle w:val="ListParagraph"/>
        <w:numPr>
          <w:ilvl w:val="0"/>
          <w:numId w:val="4"/>
        </w:numPr>
        <w:spacing w:after="0" w:line="360" w:lineRule="auto"/>
        <w:rPr>
          <w:rFonts w:ascii="Arial" w:eastAsia="Times New Roman" w:hAnsi="Arial" w:cs="Arial"/>
          <w:sz w:val="24"/>
          <w:szCs w:val="24"/>
        </w:rPr>
      </w:pPr>
      <w:r w:rsidRPr="00D951C2">
        <w:rPr>
          <w:rFonts w:ascii="Arial" w:eastAsia="Times New Roman" w:hAnsi="Arial" w:cs="Arial"/>
          <w:sz w:val="24"/>
          <w:szCs w:val="24"/>
        </w:rPr>
        <w:t>T</w:t>
      </w:r>
      <w:r w:rsidR="005F4785" w:rsidRPr="00D951C2">
        <w:rPr>
          <w:rFonts w:ascii="Arial" w:eastAsia="Times New Roman" w:hAnsi="Arial" w:cs="Arial"/>
          <w:sz w:val="24"/>
          <w:szCs w:val="24"/>
        </w:rPr>
        <w:t>he P</w:t>
      </w:r>
      <w:r w:rsidR="00423ECD" w:rsidRPr="00D951C2">
        <w:rPr>
          <w:rFonts w:ascii="Arial" w:eastAsia="Times New Roman" w:hAnsi="Arial" w:cs="Arial"/>
          <w:sz w:val="24"/>
          <w:szCs w:val="24"/>
        </w:rPr>
        <w:t>at Finucane Centre (P</w:t>
      </w:r>
      <w:r w:rsidR="005F4785" w:rsidRPr="00D951C2">
        <w:rPr>
          <w:rFonts w:ascii="Arial" w:eastAsia="Times New Roman" w:hAnsi="Arial" w:cs="Arial"/>
          <w:sz w:val="24"/>
          <w:szCs w:val="24"/>
        </w:rPr>
        <w:t>FC</w:t>
      </w:r>
      <w:r w:rsidR="00423ECD" w:rsidRPr="00D951C2">
        <w:rPr>
          <w:rFonts w:ascii="Arial" w:eastAsia="Times New Roman" w:hAnsi="Arial" w:cs="Arial"/>
          <w:sz w:val="24"/>
          <w:szCs w:val="24"/>
        </w:rPr>
        <w:t>)</w:t>
      </w:r>
      <w:r w:rsidR="005F4785" w:rsidRPr="00D951C2">
        <w:rPr>
          <w:rFonts w:ascii="Arial" w:eastAsia="Times New Roman" w:hAnsi="Arial" w:cs="Arial"/>
          <w:sz w:val="24"/>
          <w:szCs w:val="24"/>
        </w:rPr>
        <w:t xml:space="preserve"> provides advocacy support to families and individuals bereaved and injured as a result of the conflict on the island of Ireland. We are funded by the Department of Foreign Affairs, the Victims and Survivors Service and the European Regional Development Fund- PEACE I</w:t>
      </w:r>
      <w:r w:rsidR="00423ECD" w:rsidRPr="00D951C2">
        <w:rPr>
          <w:rFonts w:ascii="Arial" w:eastAsia="Times New Roman" w:hAnsi="Arial" w:cs="Arial"/>
          <w:sz w:val="24"/>
          <w:szCs w:val="24"/>
        </w:rPr>
        <w:t>V and are a registered charity.</w:t>
      </w:r>
      <w:r w:rsidR="00D951C2">
        <w:rPr>
          <w:rFonts w:ascii="Arial" w:eastAsia="Times New Roman" w:hAnsi="Arial" w:cs="Arial"/>
          <w:sz w:val="24"/>
          <w:szCs w:val="24"/>
        </w:rPr>
        <w:t xml:space="preserve"> </w:t>
      </w:r>
      <w:r w:rsidR="00F237AC" w:rsidRPr="00D951C2">
        <w:rPr>
          <w:rFonts w:ascii="Arial" w:eastAsia="Times New Roman" w:hAnsi="Arial" w:cs="Arial"/>
          <w:sz w:val="24"/>
          <w:szCs w:val="24"/>
        </w:rPr>
        <w:t>The PFC is a non-party political, anti-sectarian human rights group advocating a non-violent resolution of the conflict on the island of Ireland. We believe that all pa</w:t>
      </w:r>
      <w:r w:rsidR="00D20688" w:rsidRPr="00D951C2">
        <w:rPr>
          <w:rFonts w:ascii="Arial" w:eastAsia="Times New Roman" w:hAnsi="Arial" w:cs="Arial"/>
          <w:sz w:val="24"/>
          <w:szCs w:val="24"/>
        </w:rPr>
        <w:t>rticipants to the conflict have v</w:t>
      </w:r>
      <w:r w:rsidR="00F237AC" w:rsidRPr="00D951C2">
        <w:rPr>
          <w:rFonts w:ascii="Arial" w:eastAsia="Times New Roman" w:hAnsi="Arial" w:cs="Arial"/>
          <w:sz w:val="24"/>
          <w:szCs w:val="24"/>
        </w:rPr>
        <w:t xml:space="preserve">iolated human rights. </w:t>
      </w:r>
    </w:p>
    <w:p w14:paraId="6435AE67" w14:textId="77777777" w:rsidR="00F237AC" w:rsidRPr="00F237AC" w:rsidRDefault="00F237AC" w:rsidP="00F237AC">
      <w:pPr>
        <w:spacing w:after="0" w:line="360" w:lineRule="auto"/>
        <w:rPr>
          <w:rFonts w:ascii="Arial" w:eastAsia="Times New Roman" w:hAnsi="Arial" w:cs="Arial"/>
          <w:sz w:val="24"/>
          <w:szCs w:val="24"/>
        </w:rPr>
      </w:pPr>
    </w:p>
    <w:p w14:paraId="7A707EF4" w14:textId="77777777" w:rsidR="00F237AC" w:rsidRPr="00D951C2" w:rsidRDefault="00F237AC" w:rsidP="00D951C2">
      <w:pPr>
        <w:pStyle w:val="ListParagraph"/>
        <w:numPr>
          <w:ilvl w:val="0"/>
          <w:numId w:val="4"/>
        </w:numPr>
        <w:spacing w:after="0" w:line="360" w:lineRule="auto"/>
        <w:rPr>
          <w:rFonts w:ascii="Arial" w:eastAsia="Times New Roman" w:hAnsi="Arial" w:cs="Arial"/>
          <w:sz w:val="24"/>
          <w:szCs w:val="24"/>
        </w:rPr>
      </w:pPr>
      <w:r w:rsidRPr="00D951C2">
        <w:rPr>
          <w:rFonts w:ascii="Arial" w:eastAsia="Times New Roman" w:hAnsi="Arial" w:cs="Arial"/>
          <w:sz w:val="24"/>
          <w:szCs w:val="24"/>
        </w:rPr>
        <w:t>The PFC asserts that the failure by the British state to uphold Article 7 of the Universal Declaration of Human Rights, “all are equal before the law and are entitled without any discrimination to equal protection of the law”, is the single most important explanation for the initiation and perpetuation of violent conflict.</w:t>
      </w:r>
    </w:p>
    <w:p w14:paraId="48C3592A" w14:textId="77777777" w:rsidR="00F237AC" w:rsidRPr="00F237AC" w:rsidRDefault="00F237AC" w:rsidP="00F237AC">
      <w:pPr>
        <w:spacing w:after="0" w:line="360" w:lineRule="auto"/>
        <w:rPr>
          <w:rFonts w:ascii="Arial" w:eastAsia="Times New Roman" w:hAnsi="Arial" w:cs="Arial"/>
          <w:sz w:val="24"/>
          <w:szCs w:val="24"/>
        </w:rPr>
      </w:pPr>
    </w:p>
    <w:p w14:paraId="09408A49" w14:textId="7C75FF54" w:rsidR="00F237AC" w:rsidRPr="00D951C2" w:rsidRDefault="00F237AC" w:rsidP="00D951C2">
      <w:pPr>
        <w:pStyle w:val="ListParagraph"/>
        <w:numPr>
          <w:ilvl w:val="0"/>
          <w:numId w:val="4"/>
        </w:numPr>
        <w:spacing w:after="0" w:line="360" w:lineRule="auto"/>
        <w:rPr>
          <w:rFonts w:ascii="Arial" w:eastAsia="Times New Roman" w:hAnsi="Arial" w:cs="Arial"/>
          <w:iCs/>
          <w:sz w:val="24"/>
          <w:szCs w:val="24"/>
        </w:rPr>
      </w:pPr>
      <w:r w:rsidRPr="00D951C2">
        <w:rPr>
          <w:rFonts w:ascii="Arial" w:eastAsia="Times New Roman" w:hAnsi="Arial" w:cs="Arial"/>
          <w:sz w:val="24"/>
          <w:szCs w:val="24"/>
        </w:rPr>
        <w:lastRenderedPageBreak/>
        <w:t>We provide an advocacy, advice and support ser</w:t>
      </w:r>
      <w:r w:rsidR="00366FC2">
        <w:rPr>
          <w:rFonts w:ascii="Arial" w:eastAsia="Times New Roman" w:hAnsi="Arial" w:cs="Arial"/>
          <w:sz w:val="24"/>
          <w:szCs w:val="24"/>
        </w:rPr>
        <w:t xml:space="preserve">vice to families, </w:t>
      </w:r>
      <w:r w:rsidRPr="00D951C2">
        <w:rPr>
          <w:rFonts w:ascii="Arial" w:eastAsia="Times New Roman" w:hAnsi="Arial" w:cs="Arial"/>
          <w:sz w:val="24"/>
          <w:szCs w:val="24"/>
        </w:rPr>
        <w:t xml:space="preserve">who wish to engage with statutory agencies including the </w:t>
      </w:r>
      <w:r w:rsidR="0036483A">
        <w:rPr>
          <w:rFonts w:ascii="Arial" w:eastAsia="Times New Roman" w:hAnsi="Arial" w:cs="Arial"/>
          <w:sz w:val="24"/>
          <w:szCs w:val="24"/>
        </w:rPr>
        <w:t xml:space="preserve">Police Service of Northern Ireland(PSNI)/Legacy Investigations Branch (LIB); </w:t>
      </w:r>
      <w:r w:rsidRPr="00D951C2">
        <w:rPr>
          <w:rFonts w:ascii="Arial" w:eastAsia="Times New Roman" w:hAnsi="Arial" w:cs="Arial"/>
          <w:sz w:val="24"/>
          <w:szCs w:val="24"/>
        </w:rPr>
        <w:t>the Office for the Police Ombudsman of Northern Irela</w:t>
      </w:r>
      <w:r w:rsidR="0036483A">
        <w:rPr>
          <w:rFonts w:ascii="Arial" w:eastAsia="Times New Roman" w:hAnsi="Arial" w:cs="Arial"/>
          <w:sz w:val="24"/>
          <w:szCs w:val="24"/>
        </w:rPr>
        <w:t xml:space="preserve">nd (OPONI) in Northern Ireland, the Coroners Service for Northern Ireland (CSNI) </w:t>
      </w:r>
      <w:r w:rsidRPr="00D951C2">
        <w:rPr>
          <w:rFonts w:ascii="Arial" w:eastAsia="Times New Roman" w:hAnsi="Arial" w:cs="Arial"/>
          <w:sz w:val="24"/>
          <w:szCs w:val="24"/>
        </w:rPr>
        <w:t>and An</w:t>
      </w:r>
      <w:r w:rsidRPr="00D951C2">
        <w:rPr>
          <w:rFonts w:ascii="Arial" w:eastAsia="Times New Roman" w:hAnsi="Arial" w:cs="Arial"/>
          <w:i/>
          <w:sz w:val="24"/>
          <w:szCs w:val="24"/>
        </w:rPr>
        <w:t xml:space="preserve"> </w:t>
      </w:r>
      <w:r w:rsidRPr="00D951C2">
        <w:rPr>
          <w:rFonts w:ascii="Arial" w:eastAsia="Times New Roman" w:hAnsi="Arial" w:cs="Arial"/>
          <w:iCs/>
          <w:sz w:val="24"/>
          <w:szCs w:val="24"/>
        </w:rPr>
        <w:t>Garda Síoch</w:t>
      </w:r>
      <w:r w:rsidR="0036483A">
        <w:rPr>
          <w:rFonts w:ascii="Arial" w:eastAsia="Times New Roman" w:hAnsi="Arial" w:cs="Arial"/>
          <w:iCs/>
          <w:sz w:val="24"/>
          <w:szCs w:val="24"/>
        </w:rPr>
        <w:t>ána in the Republic (through the Justice for the Forgotten (JFF) – a project of the PFC</w:t>
      </w:r>
      <w:r w:rsidRPr="00D951C2">
        <w:rPr>
          <w:rFonts w:ascii="Arial" w:eastAsia="Times New Roman" w:hAnsi="Arial" w:cs="Arial"/>
          <w:iCs/>
          <w:sz w:val="24"/>
          <w:szCs w:val="24"/>
        </w:rPr>
        <w:t>).</w:t>
      </w:r>
    </w:p>
    <w:p w14:paraId="0C05C6D3" w14:textId="77777777" w:rsidR="00D20688" w:rsidRPr="00F237AC" w:rsidRDefault="00D20688" w:rsidP="00F237AC">
      <w:pPr>
        <w:spacing w:after="0" w:line="360" w:lineRule="auto"/>
        <w:rPr>
          <w:rFonts w:ascii="Arial" w:eastAsia="Times New Roman" w:hAnsi="Arial" w:cs="Arial"/>
          <w:sz w:val="24"/>
          <w:szCs w:val="24"/>
        </w:rPr>
      </w:pPr>
    </w:p>
    <w:p w14:paraId="54A937E3" w14:textId="17FE9BCA" w:rsidR="00A712F8" w:rsidRDefault="00F237AC" w:rsidP="005F4785">
      <w:pPr>
        <w:pStyle w:val="ListParagraph"/>
        <w:numPr>
          <w:ilvl w:val="0"/>
          <w:numId w:val="4"/>
        </w:numPr>
        <w:spacing w:after="0" w:line="360" w:lineRule="auto"/>
        <w:rPr>
          <w:rFonts w:ascii="Arial" w:eastAsia="Times New Roman" w:hAnsi="Arial" w:cs="Arial"/>
          <w:sz w:val="24"/>
          <w:szCs w:val="24"/>
        </w:rPr>
      </w:pPr>
      <w:r w:rsidRPr="00D951C2">
        <w:rPr>
          <w:rFonts w:ascii="Arial" w:eastAsia="Times New Roman" w:hAnsi="Arial" w:cs="Arial"/>
          <w:sz w:val="24"/>
          <w:szCs w:val="24"/>
        </w:rPr>
        <w:t xml:space="preserve">We currently provide </w:t>
      </w:r>
      <w:r w:rsidR="0036483A">
        <w:rPr>
          <w:rFonts w:ascii="Arial" w:eastAsia="Times New Roman" w:hAnsi="Arial" w:cs="Arial"/>
          <w:sz w:val="24"/>
          <w:szCs w:val="24"/>
        </w:rPr>
        <w:t xml:space="preserve">this service to approximately 230 </w:t>
      </w:r>
      <w:r w:rsidRPr="00D951C2">
        <w:rPr>
          <w:rFonts w:ascii="Arial" w:eastAsia="Times New Roman" w:hAnsi="Arial" w:cs="Arial"/>
          <w:sz w:val="24"/>
          <w:szCs w:val="24"/>
        </w:rPr>
        <w:t>famil</w:t>
      </w:r>
      <w:r w:rsidR="00366FC2">
        <w:rPr>
          <w:rFonts w:ascii="Arial" w:eastAsia="Times New Roman" w:hAnsi="Arial" w:cs="Arial"/>
          <w:sz w:val="24"/>
          <w:szCs w:val="24"/>
        </w:rPr>
        <w:t xml:space="preserve">ies across Ireland through four offices in Derry, Armagh, Belfast and </w:t>
      </w:r>
      <w:r w:rsidRPr="00D951C2">
        <w:rPr>
          <w:rFonts w:ascii="Arial" w:eastAsia="Times New Roman" w:hAnsi="Arial" w:cs="Arial"/>
          <w:sz w:val="24"/>
          <w:szCs w:val="24"/>
        </w:rPr>
        <w:t xml:space="preserve">Dublin (in partnership with Justice for the Forgotten). Many of these cases engage Article 2 </w:t>
      </w:r>
      <w:r w:rsidR="00A712F8">
        <w:rPr>
          <w:rFonts w:ascii="Arial" w:eastAsia="Times New Roman" w:hAnsi="Arial" w:cs="Arial"/>
          <w:sz w:val="24"/>
          <w:szCs w:val="24"/>
        </w:rPr>
        <w:t>European Court of Human Rights (“</w:t>
      </w:r>
      <w:r w:rsidRPr="00D951C2">
        <w:rPr>
          <w:rFonts w:ascii="Arial" w:eastAsia="Times New Roman" w:hAnsi="Arial" w:cs="Arial"/>
          <w:sz w:val="24"/>
          <w:szCs w:val="24"/>
        </w:rPr>
        <w:t>ECHR</w:t>
      </w:r>
      <w:r w:rsidR="0070298E">
        <w:rPr>
          <w:rFonts w:ascii="Arial" w:eastAsia="Times New Roman" w:hAnsi="Arial" w:cs="Arial"/>
          <w:sz w:val="24"/>
          <w:szCs w:val="24"/>
        </w:rPr>
        <w:t>”)</w:t>
      </w:r>
      <w:r w:rsidRPr="00D951C2">
        <w:rPr>
          <w:rFonts w:ascii="Arial" w:eastAsia="Times New Roman" w:hAnsi="Arial" w:cs="Arial"/>
          <w:sz w:val="24"/>
          <w:szCs w:val="24"/>
        </w:rPr>
        <w:t xml:space="preserve"> issues.</w:t>
      </w:r>
      <w:r w:rsidR="00D951C2">
        <w:rPr>
          <w:rFonts w:ascii="Arial" w:eastAsia="Times New Roman" w:hAnsi="Arial" w:cs="Arial"/>
          <w:sz w:val="24"/>
          <w:szCs w:val="24"/>
        </w:rPr>
        <w:t xml:space="preserve"> </w:t>
      </w:r>
      <w:r w:rsidR="005F4785" w:rsidRPr="00D951C2">
        <w:rPr>
          <w:rFonts w:ascii="Arial" w:eastAsia="Times New Roman" w:hAnsi="Arial" w:cs="Arial"/>
          <w:sz w:val="24"/>
          <w:szCs w:val="24"/>
        </w:rPr>
        <w:t>The Centre currently employs 9 people at offices in Derry, Armagh, Belfast and Dublin (the latter thro</w:t>
      </w:r>
      <w:r w:rsidR="0036483A">
        <w:rPr>
          <w:rFonts w:ascii="Arial" w:eastAsia="Times New Roman" w:hAnsi="Arial" w:cs="Arial"/>
          <w:sz w:val="24"/>
          <w:szCs w:val="24"/>
        </w:rPr>
        <w:t>ugh JFF</w:t>
      </w:r>
      <w:r w:rsidR="00D951C2" w:rsidRPr="00D951C2">
        <w:rPr>
          <w:rFonts w:ascii="Arial" w:eastAsia="Times New Roman" w:hAnsi="Arial" w:cs="Arial"/>
          <w:sz w:val="24"/>
          <w:szCs w:val="24"/>
        </w:rPr>
        <w:t xml:space="preserve">). </w:t>
      </w:r>
    </w:p>
    <w:p w14:paraId="7AD1D1E2" w14:textId="77777777" w:rsidR="00A712F8" w:rsidRPr="00A712F8" w:rsidRDefault="00A712F8" w:rsidP="00A712F8">
      <w:pPr>
        <w:pStyle w:val="ListParagraph"/>
        <w:rPr>
          <w:rFonts w:ascii="Arial" w:eastAsia="Times New Roman" w:hAnsi="Arial" w:cs="Arial"/>
          <w:sz w:val="24"/>
          <w:szCs w:val="24"/>
        </w:rPr>
      </w:pPr>
    </w:p>
    <w:p w14:paraId="5E6DC3CF" w14:textId="77777777" w:rsidR="005F4785" w:rsidRPr="005F4785" w:rsidRDefault="005F4785" w:rsidP="005F4785">
      <w:pPr>
        <w:spacing w:after="0" w:line="360" w:lineRule="auto"/>
        <w:ind w:left="720"/>
        <w:rPr>
          <w:rFonts w:ascii="Arial" w:eastAsia="Times New Roman" w:hAnsi="Arial" w:cs="Arial"/>
          <w:sz w:val="24"/>
          <w:szCs w:val="24"/>
        </w:rPr>
      </w:pPr>
    </w:p>
    <w:p w14:paraId="33FDCE04" w14:textId="77777777" w:rsidR="00702894" w:rsidRPr="00702894" w:rsidRDefault="00702894" w:rsidP="00702894">
      <w:pPr>
        <w:pStyle w:val="ListParagraph"/>
        <w:rPr>
          <w:rFonts w:ascii="Arial" w:eastAsia="Times New Roman" w:hAnsi="Arial" w:cs="Arial"/>
          <w:sz w:val="24"/>
          <w:szCs w:val="24"/>
        </w:rPr>
      </w:pPr>
    </w:p>
    <w:p w14:paraId="2AD545EC" w14:textId="77777777" w:rsidR="00702894" w:rsidRPr="00702894" w:rsidRDefault="00702894" w:rsidP="00702894">
      <w:pPr>
        <w:pStyle w:val="ListParagraph"/>
        <w:numPr>
          <w:ilvl w:val="0"/>
          <w:numId w:val="4"/>
        </w:numPr>
        <w:spacing w:after="0" w:line="360" w:lineRule="auto"/>
        <w:rPr>
          <w:rFonts w:ascii="Arial" w:eastAsia="Times New Roman" w:hAnsi="Arial" w:cs="Arial"/>
          <w:sz w:val="24"/>
          <w:szCs w:val="24"/>
        </w:rPr>
      </w:pPr>
      <w:r>
        <w:rPr>
          <w:rFonts w:ascii="Arial" w:eastAsia="Times New Roman" w:hAnsi="Arial" w:cs="Arial"/>
          <w:sz w:val="24"/>
          <w:szCs w:val="24"/>
        </w:rPr>
        <w:t>The PFC is filing this submission to the Committee against Torture as part of the follow-up procedure on the 6</w:t>
      </w:r>
      <w:r w:rsidRPr="00702894">
        <w:rPr>
          <w:rFonts w:ascii="Arial" w:eastAsia="Times New Roman" w:hAnsi="Arial" w:cs="Arial"/>
          <w:sz w:val="24"/>
          <w:szCs w:val="24"/>
          <w:vertAlign w:val="superscript"/>
        </w:rPr>
        <w:t>th</w:t>
      </w:r>
      <w:r>
        <w:rPr>
          <w:rFonts w:ascii="Arial" w:eastAsia="Times New Roman" w:hAnsi="Arial" w:cs="Arial"/>
          <w:sz w:val="24"/>
          <w:szCs w:val="24"/>
        </w:rPr>
        <w:t xml:space="preserve"> periodic report of the United Kingdom and Northern Ireland in compliance with the UN Convention against Torture and Other Cruel, Inhuman or Degrading Treatment or Punishment. </w:t>
      </w:r>
    </w:p>
    <w:p w14:paraId="52E839BD" w14:textId="77777777" w:rsidR="005F4785" w:rsidRPr="00D951C2" w:rsidRDefault="00D951C2" w:rsidP="00D951C2">
      <w:pPr>
        <w:rPr>
          <w:rFonts w:ascii="Arial" w:eastAsia="Times New Roman" w:hAnsi="Arial" w:cs="Arial"/>
          <w:sz w:val="24"/>
          <w:szCs w:val="24"/>
        </w:rPr>
      </w:pPr>
      <w:r>
        <w:rPr>
          <w:rFonts w:ascii="Arial" w:eastAsia="Times New Roman" w:hAnsi="Arial" w:cs="Arial"/>
          <w:sz w:val="24"/>
          <w:szCs w:val="24"/>
        </w:rPr>
        <w:br w:type="page"/>
      </w:r>
    </w:p>
    <w:p w14:paraId="31FBDAAF" w14:textId="77777777" w:rsidR="00690801" w:rsidRDefault="00AD4BEC" w:rsidP="00702894">
      <w:pPr>
        <w:spacing w:after="0" w:line="360" w:lineRule="auto"/>
        <w:jc w:val="center"/>
        <w:rPr>
          <w:rFonts w:ascii="Arial" w:eastAsia="Times New Roman" w:hAnsi="Arial" w:cs="Arial"/>
          <w:b/>
          <w:i/>
          <w:sz w:val="28"/>
          <w:szCs w:val="28"/>
        </w:rPr>
      </w:pPr>
      <w:r>
        <w:rPr>
          <w:rFonts w:ascii="Arial" w:eastAsia="Times New Roman" w:hAnsi="Arial" w:cs="Arial"/>
          <w:b/>
          <w:sz w:val="28"/>
          <w:szCs w:val="28"/>
        </w:rPr>
        <w:lastRenderedPageBreak/>
        <w:t xml:space="preserve">Re the Committee against Torture follow up from the UK on recommendations made to UK government in May 2019 to take specific action on </w:t>
      </w:r>
      <w:r w:rsidR="00702894" w:rsidRPr="00702894">
        <w:rPr>
          <w:rFonts w:ascii="Arial" w:eastAsia="Times New Roman" w:hAnsi="Arial" w:cs="Arial"/>
          <w:b/>
          <w:i/>
          <w:sz w:val="28"/>
          <w:szCs w:val="28"/>
        </w:rPr>
        <w:t>“accountability for the conflict-related violati</w:t>
      </w:r>
      <w:r w:rsidR="00966E96">
        <w:rPr>
          <w:rFonts w:ascii="Arial" w:eastAsia="Times New Roman" w:hAnsi="Arial" w:cs="Arial"/>
          <w:b/>
          <w:i/>
          <w:sz w:val="28"/>
          <w:szCs w:val="28"/>
        </w:rPr>
        <w:t>ons in Northern Ireland (para. 4</w:t>
      </w:r>
      <w:r w:rsidR="00702894" w:rsidRPr="00702894">
        <w:rPr>
          <w:rFonts w:ascii="Arial" w:eastAsia="Times New Roman" w:hAnsi="Arial" w:cs="Arial"/>
          <w:b/>
          <w:i/>
          <w:sz w:val="28"/>
          <w:szCs w:val="28"/>
        </w:rPr>
        <w:t>1 a), d), e), and f))”</w:t>
      </w:r>
    </w:p>
    <w:p w14:paraId="260128F1" w14:textId="77777777" w:rsidR="00691FF9" w:rsidRPr="00691FF9" w:rsidRDefault="00691FF9" w:rsidP="00691FF9">
      <w:pPr>
        <w:spacing w:after="0" w:line="360" w:lineRule="auto"/>
        <w:jc w:val="center"/>
        <w:rPr>
          <w:rFonts w:ascii="Arial" w:eastAsia="Times New Roman" w:hAnsi="Arial" w:cs="Arial"/>
          <w:b/>
          <w:i/>
          <w:sz w:val="24"/>
          <w:szCs w:val="24"/>
        </w:rPr>
      </w:pPr>
    </w:p>
    <w:p w14:paraId="158C7654" w14:textId="249BCFA9" w:rsidR="00691FF9" w:rsidRDefault="00691FF9" w:rsidP="00691FF9">
      <w:pPr>
        <w:pStyle w:val="ListParagraph"/>
        <w:numPr>
          <w:ilvl w:val="0"/>
          <w:numId w:val="4"/>
        </w:numPr>
        <w:spacing w:after="0" w:line="360" w:lineRule="auto"/>
        <w:rPr>
          <w:rFonts w:ascii="Arial" w:hAnsi="Arial" w:cs="Arial"/>
          <w:sz w:val="24"/>
          <w:szCs w:val="24"/>
        </w:rPr>
      </w:pPr>
      <w:r>
        <w:rPr>
          <w:rFonts w:ascii="Arial" w:hAnsi="Arial" w:cs="Arial"/>
          <w:sz w:val="24"/>
          <w:szCs w:val="24"/>
        </w:rPr>
        <w:t>A summary of our Submission to the UNCAT Committee in May 2019 for the UK Review highligh</w:t>
      </w:r>
      <w:r w:rsidR="00966E96">
        <w:rPr>
          <w:rFonts w:ascii="Arial" w:hAnsi="Arial" w:cs="Arial"/>
          <w:sz w:val="24"/>
          <w:szCs w:val="24"/>
        </w:rPr>
        <w:t>ts three main area</w:t>
      </w:r>
      <w:r w:rsidR="0067245D">
        <w:rPr>
          <w:rFonts w:ascii="Arial" w:hAnsi="Arial" w:cs="Arial"/>
          <w:sz w:val="24"/>
          <w:szCs w:val="24"/>
        </w:rPr>
        <w:t>s</w:t>
      </w:r>
      <w:r w:rsidR="00966E96">
        <w:rPr>
          <w:rFonts w:ascii="Arial" w:hAnsi="Arial" w:cs="Arial"/>
          <w:sz w:val="24"/>
          <w:szCs w:val="24"/>
        </w:rPr>
        <w:t xml:space="preserve"> of concern:</w:t>
      </w:r>
    </w:p>
    <w:p w14:paraId="48A420A6" w14:textId="77777777" w:rsidR="00691FF9" w:rsidRPr="00691FF9" w:rsidRDefault="00691FF9" w:rsidP="00691FF9">
      <w:pPr>
        <w:pStyle w:val="ListParagraph"/>
        <w:numPr>
          <w:ilvl w:val="0"/>
          <w:numId w:val="16"/>
        </w:numPr>
        <w:spacing w:after="0" w:line="360" w:lineRule="auto"/>
        <w:rPr>
          <w:rFonts w:ascii="Arial" w:hAnsi="Arial" w:cs="Arial"/>
          <w:sz w:val="24"/>
          <w:szCs w:val="24"/>
        </w:rPr>
      </w:pPr>
      <w:r w:rsidRPr="00691FF9">
        <w:rPr>
          <w:rFonts w:ascii="Arial" w:hAnsi="Arial" w:cs="Arial"/>
          <w:sz w:val="24"/>
          <w:szCs w:val="24"/>
        </w:rPr>
        <w:t>that existing legacy mechanisms and forward facing legacy mechanisms are article 2 compliant with regards to effective investigations</w:t>
      </w:r>
      <w:r w:rsidR="00966E96">
        <w:rPr>
          <w:rFonts w:ascii="Arial" w:hAnsi="Arial" w:cs="Arial"/>
          <w:sz w:val="24"/>
          <w:szCs w:val="24"/>
        </w:rPr>
        <w:t xml:space="preserve"> (Articles 12-14)</w:t>
      </w:r>
      <w:r w:rsidRPr="00691FF9">
        <w:rPr>
          <w:rFonts w:ascii="Arial" w:hAnsi="Arial" w:cs="Arial"/>
          <w:sz w:val="24"/>
          <w:szCs w:val="24"/>
        </w:rPr>
        <w:t xml:space="preserve">; </w:t>
      </w:r>
    </w:p>
    <w:p w14:paraId="5B85599E" w14:textId="087A3DFF" w:rsidR="00691FF9" w:rsidRPr="00691FF9" w:rsidRDefault="00691FF9" w:rsidP="00691FF9">
      <w:pPr>
        <w:pStyle w:val="ListParagraph"/>
        <w:numPr>
          <w:ilvl w:val="0"/>
          <w:numId w:val="16"/>
        </w:numPr>
        <w:spacing w:after="0" w:line="360" w:lineRule="auto"/>
        <w:rPr>
          <w:rFonts w:ascii="Arial" w:hAnsi="Arial" w:cs="Arial"/>
          <w:sz w:val="24"/>
          <w:szCs w:val="24"/>
        </w:rPr>
      </w:pPr>
      <w:r w:rsidRPr="00691FF9">
        <w:rPr>
          <w:rFonts w:ascii="Arial" w:hAnsi="Arial" w:cs="Arial"/>
          <w:sz w:val="24"/>
          <w:szCs w:val="24"/>
        </w:rPr>
        <w:t>that victims and survivors who suffered abhorrent abuse including torture and waterboarding are considered in the new forward</w:t>
      </w:r>
      <w:r w:rsidR="0067245D">
        <w:rPr>
          <w:rFonts w:ascii="Arial" w:hAnsi="Arial" w:cs="Arial"/>
          <w:sz w:val="24"/>
          <w:szCs w:val="24"/>
        </w:rPr>
        <w:t>-</w:t>
      </w:r>
      <w:r w:rsidRPr="00691FF9">
        <w:rPr>
          <w:rFonts w:ascii="Arial" w:hAnsi="Arial" w:cs="Arial"/>
          <w:sz w:val="24"/>
          <w:szCs w:val="24"/>
        </w:rPr>
        <w:t xml:space="preserve">facing legacy mechanisms under consideration by the UK Government; </w:t>
      </w:r>
      <w:r w:rsidR="00966E96">
        <w:rPr>
          <w:rFonts w:ascii="Arial" w:hAnsi="Arial" w:cs="Arial"/>
          <w:sz w:val="24"/>
          <w:szCs w:val="24"/>
        </w:rPr>
        <w:t>(Articles 4 &amp; 14)</w:t>
      </w:r>
    </w:p>
    <w:p w14:paraId="25CBF005" w14:textId="77777777" w:rsidR="00691FF9" w:rsidRDefault="00691FF9" w:rsidP="00691FF9">
      <w:pPr>
        <w:pStyle w:val="ListParagraph"/>
        <w:numPr>
          <w:ilvl w:val="0"/>
          <w:numId w:val="16"/>
        </w:numPr>
        <w:spacing w:after="0" w:line="360" w:lineRule="auto"/>
        <w:rPr>
          <w:rFonts w:ascii="Arial" w:hAnsi="Arial" w:cs="Arial"/>
          <w:sz w:val="24"/>
          <w:szCs w:val="24"/>
        </w:rPr>
      </w:pPr>
      <w:r w:rsidRPr="00691FF9">
        <w:rPr>
          <w:rFonts w:ascii="Arial" w:hAnsi="Arial" w:cs="Arial"/>
          <w:sz w:val="24"/>
          <w:szCs w:val="24"/>
        </w:rPr>
        <w:t xml:space="preserve">and that UK Government details their plans for a full and effective article 2 complaint ‘public independent judicial inquiry’ into the murder of human rights lawyer </w:t>
      </w:r>
      <w:r w:rsidRPr="00691FF9">
        <w:rPr>
          <w:rFonts w:ascii="Arial" w:hAnsi="Arial" w:cs="Arial"/>
          <w:sz w:val="24"/>
          <w:szCs w:val="24"/>
        </w:rPr>
        <w:lastRenderedPageBreak/>
        <w:t xml:space="preserve">Pat Finucane as directed as a ‘legitimate expectation’ for Mrs Finucane. </w:t>
      </w:r>
    </w:p>
    <w:p w14:paraId="1BC3BFB1" w14:textId="77777777" w:rsidR="000F5C20" w:rsidRDefault="000F5C20" w:rsidP="000F5C20">
      <w:pPr>
        <w:pStyle w:val="ListParagraph"/>
        <w:spacing w:after="0" w:line="360" w:lineRule="auto"/>
        <w:rPr>
          <w:rFonts w:ascii="Arial" w:hAnsi="Arial" w:cs="Arial"/>
          <w:sz w:val="24"/>
          <w:szCs w:val="24"/>
        </w:rPr>
      </w:pPr>
    </w:p>
    <w:p w14:paraId="3F9DB4E7" w14:textId="39548C20" w:rsidR="000F5C20" w:rsidRPr="00811DC0" w:rsidRDefault="00AD4BEC" w:rsidP="00811DC0">
      <w:pPr>
        <w:pStyle w:val="ListParagraph"/>
        <w:numPr>
          <w:ilvl w:val="0"/>
          <w:numId w:val="4"/>
        </w:numPr>
        <w:spacing w:after="0" w:line="360" w:lineRule="auto"/>
        <w:rPr>
          <w:rFonts w:ascii="Arial" w:eastAsia="Times New Roman" w:hAnsi="Arial" w:cs="Arial"/>
          <w:b/>
          <w:i/>
          <w:sz w:val="24"/>
          <w:szCs w:val="24"/>
        </w:rPr>
      </w:pPr>
      <w:r w:rsidRPr="00811DC0">
        <w:rPr>
          <w:rFonts w:ascii="Arial" w:hAnsi="Arial" w:cs="Arial"/>
          <w:sz w:val="24"/>
          <w:szCs w:val="24"/>
        </w:rPr>
        <w:t xml:space="preserve">The CAT </w:t>
      </w:r>
      <w:r w:rsidR="000F5C20" w:rsidRPr="00811DC0">
        <w:rPr>
          <w:rFonts w:ascii="Arial" w:hAnsi="Arial" w:cs="Arial"/>
          <w:sz w:val="24"/>
          <w:szCs w:val="24"/>
        </w:rPr>
        <w:t xml:space="preserve">asked the UK to respond to all of these issues within one year as a matter of immediate concern. Devastatingly for the </w:t>
      </w:r>
      <w:r w:rsidR="000F5C20" w:rsidRPr="00811DC0">
        <w:rPr>
          <w:rFonts w:ascii="Arial" w:eastAsia="Times New Roman" w:hAnsi="Arial" w:cs="Arial"/>
          <w:sz w:val="24"/>
          <w:szCs w:val="24"/>
        </w:rPr>
        <w:t xml:space="preserve">bereaved and injured families and </w:t>
      </w:r>
      <w:r w:rsidR="004D1AD5" w:rsidRPr="00811DC0">
        <w:rPr>
          <w:rFonts w:ascii="Arial" w:eastAsia="Times New Roman" w:hAnsi="Arial" w:cs="Arial"/>
          <w:sz w:val="24"/>
          <w:szCs w:val="24"/>
        </w:rPr>
        <w:t>friends still seeking answers regarding</w:t>
      </w:r>
      <w:r w:rsidR="000F5C20" w:rsidRPr="00811DC0">
        <w:rPr>
          <w:rFonts w:ascii="Arial" w:eastAsia="Times New Roman" w:hAnsi="Arial" w:cs="Arial"/>
          <w:sz w:val="24"/>
          <w:szCs w:val="24"/>
        </w:rPr>
        <w:t xml:space="preserve"> what happened</w:t>
      </w:r>
      <w:r w:rsidR="009D5591" w:rsidRPr="00811DC0">
        <w:rPr>
          <w:rFonts w:ascii="Arial" w:eastAsia="Times New Roman" w:hAnsi="Arial" w:cs="Arial"/>
          <w:sz w:val="24"/>
          <w:szCs w:val="24"/>
        </w:rPr>
        <w:t xml:space="preserve"> to</w:t>
      </w:r>
      <w:r w:rsidR="000F5C20" w:rsidRPr="00811DC0">
        <w:rPr>
          <w:rFonts w:ascii="Arial" w:eastAsia="Times New Roman" w:hAnsi="Arial" w:cs="Arial"/>
          <w:sz w:val="24"/>
          <w:szCs w:val="24"/>
        </w:rPr>
        <w:t xml:space="preserve"> their loved ones, both living and deceased, throughout the course of the conflict in </w:t>
      </w:r>
      <w:r w:rsidR="0067245D">
        <w:rPr>
          <w:rFonts w:ascii="Arial" w:eastAsia="Times New Roman" w:hAnsi="Arial" w:cs="Arial"/>
          <w:sz w:val="24"/>
          <w:szCs w:val="24"/>
        </w:rPr>
        <w:t>the north of</w:t>
      </w:r>
      <w:r w:rsidR="0067245D" w:rsidRPr="00811DC0">
        <w:rPr>
          <w:rFonts w:ascii="Arial" w:eastAsia="Times New Roman" w:hAnsi="Arial" w:cs="Arial"/>
          <w:sz w:val="24"/>
          <w:szCs w:val="24"/>
        </w:rPr>
        <w:t xml:space="preserve"> </w:t>
      </w:r>
      <w:r w:rsidR="000F5C20" w:rsidRPr="00811DC0">
        <w:rPr>
          <w:rFonts w:ascii="Arial" w:eastAsia="Times New Roman" w:hAnsi="Arial" w:cs="Arial"/>
          <w:sz w:val="24"/>
          <w:szCs w:val="24"/>
        </w:rPr>
        <w:t xml:space="preserve">Ireland, nothing has </w:t>
      </w:r>
      <w:r w:rsidR="004D1AD5" w:rsidRPr="00811DC0">
        <w:rPr>
          <w:rFonts w:ascii="Arial" w:eastAsia="Times New Roman" w:hAnsi="Arial" w:cs="Arial"/>
          <w:sz w:val="24"/>
          <w:szCs w:val="24"/>
        </w:rPr>
        <w:t xml:space="preserve">moved </w:t>
      </w:r>
      <w:r w:rsidR="000F5C20" w:rsidRPr="00811DC0">
        <w:rPr>
          <w:rFonts w:ascii="Arial" w:eastAsia="Times New Roman" w:hAnsi="Arial" w:cs="Arial"/>
          <w:sz w:val="24"/>
          <w:szCs w:val="24"/>
        </w:rPr>
        <w:t xml:space="preserve">forward </w:t>
      </w:r>
      <w:r w:rsidR="004D1AD5" w:rsidRPr="00811DC0">
        <w:rPr>
          <w:rFonts w:ascii="Arial" w:eastAsia="Times New Roman" w:hAnsi="Arial" w:cs="Arial"/>
          <w:sz w:val="24"/>
          <w:szCs w:val="24"/>
        </w:rPr>
        <w:t xml:space="preserve">in respect of any of the three areas of </w:t>
      </w:r>
      <w:r w:rsidR="0036483A">
        <w:rPr>
          <w:rFonts w:ascii="Arial" w:eastAsia="Times New Roman" w:hAnsi="Arial" w:cs="Arial"/>
          <w:sz w:val="24"/>
          <w:szCs w:val="24"/>
        </w:rPr>
        <w:t>concern mentioned above (para. 6</w:t>
      </w:r>
      <w:r w:rsidR="004D1AD5" w:rsidRPr="00811DC0">
        <w:rPr>
          <w:rFonts w:ascii="Arial" w:eastAsia="Times New Roman" w:hAnsi="Arial" w:cs="Arial"/>
          <w:sz w:val="24"/>
          <w:szCs w:val="24"/>
        </w:rPr>
        <w:t>)</w:t>
      </w:r>
      <w:r w:rsidR="000F5C20" w:rsidRPr="00811DC0">
        <w:rPr>
          <w:rFonts w:ascii="Arial" w:eastAsia="Times New Roman" w:hAnsi="Arial" w:cs="Arial"/>
          <w:sz w:val="24"/>
          <w:szCs w:val="24"/>
        </w:rPr>
        <w:t>. And indeed</w:t>
      </w:r>
      <w:r w:rsidR="0067245D">
        <w:rPr>
          <w:rFonts w:ascii="Arial" w:eastAsia="Times New Roman" w:hAnsi="Arial" w:cs="Arial"/>
          <w:sz w:val="24"/>
          <w:szCs w:val="24"/>
        </w:rPr>
        <w:t>,</w:t>
      </w:r>
      <w:r w:rsidR="000F5C20" w:rsidRPr="00811DC0">
        <w:rPr>
          <w:rFonts w:ascii="Arial" w:eastAsia="Times New Roman" w:hAnsi="Arial" w:cs="Arial"/>
          <w:sz w:val="24"/>
          <w:szCs w:val="24"/>
        </w:rPr>
        <w:t xml:space="preserve"> as will be evidenced below</w:t>
      </w:r>
      <w:r w:rsidR="0067245D">
        <w:rPr>
          <w:rFonts w:ascii="Arial" w:eastAsia="Times New Roman" w:hAnsi="Arial" w:cs="Arial"/>
          <w:sz w:val="24"/>
          <w:szCs w:val="24"/>
        </w:rPr>
        <w:t>,</w:t>
      </w:r>
      <w:r w:rsidR="000F5C20" w:rsidRPr="00811DC0">
        <w:rPr>
          <w:rFonts w:ascii="Arial" w:eastAsia="Times New Roman" w:hAnsi="Arial" w:cs="Arial"/>
          <w:sz w:val="24"/>
          <w:szCs w:val="24"/>
        </w:rPr>
        <w:t xml:space="preserve"> regressive</w:t>
      </w:r>
      <w:r w:rsidR="004D1AD5" w:rsidRPr="00811DC0">
        <w:rPr>
          <w:rFonts w:ascii="Arial" w:eastAsia="Times New Roman" w:hAnsi="Arial" w:cs="Arial"/>
          <w:sz w:val="24"/>
          <w:szCs w:val="24"/>
        </w:rPr>
        <w:t xml:space="preserve"> legacy</w:t>
      </w:r>
      <w:r w:rsidR="000F5C20" w:rsidRPr="00811DC0">
        <w:rPr>
          <w:rFonts w:ascii="Arial" w:eastAsia="Times New Roman" w:hAnsi="Arial" w:cs="Arial"/>
          <w:sz w:val="24"/>
          <w:szCs w:val="24"/>
        </w:rPr>
        <w:t xml:space="preserve"> proposals have been put forward </w:t>
      </w:r>
      <w:r w:rsidR="0067245D">
        <w:rPr>
          <w:rFonts w:ascii="Arial" w:eastAsia="Times New Roman" w:hAnsi="Arial" w:cs="Arial"/>
          <w:sz w:val="24"/>
          <w:szCs w:val="24"/>
        </w:rPr>
        <w:t xml:space="preserve">by the UK </w:t>
      </w:r>
      <w:r w:rsidR="000F5C20" w:rsidRPr="00811DC0">
        <w:rPr>
          <w:rFonts w:ascii="Arial" w:eastAsia="Times New Roman" w:hAnsi="Arial" w:cs="Arial"/>
          <w:sz w:val="24"/>
          <w:szCs w:val="24"/>
        </w:rPr>
        <w:t xml:space="preserve">and need to be seriously considered by the Committee. </w:t>
      </w:r>
      <w:r w:rsidR="000F5C20" w:rsidRPr="00811DC0">
        <w:rPr>
          <w:rFonts w:ascii="Arial" w:eastAsia="Times New Roman" w:hAnsi="Arial" w:cs="Arial"/>
          <w:b/>
          <w:i/>
          <w:sz w:val="24"/>
          <w:szCs w:val="24"/>
        </w:rPr>
        <w:br w:type="page"/>
      </w:r>
    </w:p>
    <w:p w14:paraId="2031E653" w14:textId="77777777" w:rsidR="00691FF9" w:rsidRPr="00691FF9" w:rsidRDefault="00691FF9" w:rsidP="000F5C20">
      <w:pPr>
        <w:spacing w:after="0" w:line="360" w:lineRule="auto"/>
        <w:jc w:val="both"/>
        <w:rPr>
          <w:rFonts w:ascii="Arial" w:eastAsia="Times New Roman" w:hAnsi="Arial" w:cs="Arial"/>
          <w:b/>
          <w:i/>
          <w:sz w:val="24"/>
          <w:szCs w:val="24"/>
        </w:rPr>
      </w:pPr>
    </w:p>
    <w:p w14:paraId="355DC0EA" w14:textId="77777777" w:rsidR="000F5C20" w:rsidRPr="000F5C20" w:rsidRDefault="000F5C20" w:rsidP="000F5C20">
      <w:pPr>
        <w:spacing w:after="0" w:line="360" w:lineRule="auto"/>
        <w:jc w:val="both"/>
        <w:rPr>
          <w:rFonts w:ascii="Arial" w:eastAsia="Times New Roman" w:hAnsi="Arial" w:cs="Arial"/>
          <w:b/>
          <w:sz w:val="24"/>
          <w:szCs w:val="24"/>
        </w:rPr>
      </w:pPr>
      <w:r w:rsidRPr="000F5C20">
        <w:rPr>
          <w:rFonts w:ascii="Arial" w:eastAsia="Times New Roman" w:hAnsi="Arial" w:cs="Arial"/>
          <w:b/>
          <w:sz w:val="24"/>
          <w:szCs w:val="24"/>
        </w:rPr>
        <w:t>41.</w:t>
      </w:r>
      <w:r w:rsidRPr="000F5C20">
        <w:rPr>
          <w:rFonts w:ascii="Arial" w:eastAsia="Times New Roman" w:hAnsi="Arial" w:cs="Arial"/>
          <w:b/>
          <w:sz w:val="24"/>
          <w:szCs w:val="24"/>
        </w:rPr>
        <w:tab/>
        <w:t>Recalling its previous concluding observations (CAT/C/GBR/CO/5, para. 23), the Committee recommends that the State party should:</w:t>
      </w:r>
    </w:p>
    <w:p w14:paraId="68BEA4C7" w14:textId="77777777" w:rsidR="000F5C20" w:rsidRDefault="000F5C20" w:rsidP="000F5C20">
      <w:pPr>
        <w:spacing w:after="0" w:line="360" w:lineRule="auto"/>
        <w:jc w:val="both"/>
        <w:rPr>
          <w:rFonts w:ascii="Arial" w:eastAsia="Times New Roman" w:hAnsi="Arial" w:cs="Arial"/>
          <w:b/>
          <w:sz w:val="24"/>
          <w:szCs w:val="24"/>
        </w:rPr>
      </w:pPr>
    </w:p>
    <w:p w14:paraId="74C442FA" w14:textId="77777777" w:rsidR="00691FF9" w:rsidRPr="000F5C20" w:rsidRDefault="000F5C20" w:rsidP="000F5C20">
      <w:pPr>
        <w:pStyle w:val="ListParagraph"/>
        <w:numPr>
          <w:ilvl w:val="0"/>
          <w:numId w:val="17"/>
        </w:numPr>
        <w:spacing w:after="0" w:line="360" w:lineRule="auto"/>
        <w:jc w:val="both"/>
        <w:rPr>
          <w:rFonts w:ascii="Arial" w:eastAsia="Times New Roman" w:hAnsi="Arial" w:cs="Arial"/>
          <w:b/>
          <w:i/>
          <w:sz w:val="24"/>
          <w:szCs w:val="24"/>
        </w:rPr>
      </w:pPr>
      <w:r w:rsidRPr="000F5C20">
        <w:rPr>
          <w:rFonts w:ascii="Arial" w:eastAsia="Times New Roman" w:hAnsi="Arial" w:cs="Arial"/>
          <w:b/>
          <w:sz w:val="24"/>
          <w:szCs w:val="24"/>
        </w:rPr>
        <w:t>In the absence of a functioning devolved government in Northern Ireland since January 2017, take urgent measures to advance and implement the Stormont House Agreement and the mechanisms it contemplates for investigating conflict-related violations</w:t>
      </w:r>
      <w:r w:rsidRPr="000F5C20">
        <w:rPr>
          <w:rFonts w:ascii="Arial" w:eastAsia="Times New Roman" w:hAnsi="Arial" w:cs="Arial"/>
          <w:b/>
          <w:i/>
          <w:sz w:val="28"/>
          <w:szCs w:val="28"/>
        </w:rPr>
        <w:t xml:space="preserve">, </w:t>
      </w:r>
      <w:r w:rsidRPr="000F5C20">
        <w:rPr>
          <w:rFonts w:ascii="Arial" w:eastAsia="Times New Roman" w:hAnsi="Arial" w:cs="Arial"/>
          <w:b/>
          <w:i/>
          <w:sz w:val="24"/>
          <w:szCs w:val="24"/>
        </w:rPr>
        <w:t>particularly the Historical Investigations Unit (HIU);</w:t>
      </w:r>
    </w:p>
    <w:p w14:paraId="284A651C" w14:textId="77777777" w:rsidR="00D951C2" w:rsidRPr="00D951C2" w:rsidRDefault="00D951C2" w:rsidP="00D951C2">
      <w:pPr>
        <w:pStyle w:val="ListParagraph"/>
        <w:spacing w:line="360" w:lineRule="auto"/>
        <w:rPr>
          <w:rFonts w:ascii="Arial" w:hAnsi="Arial" w:cs="Arial"/>
          <w:bCs/>
          <w:sz w:val="24"/>
          <w:szCs w:val="24"/>
        </w:rPr>
      </w:pPr>
    </w:p>
    <w:p w14:paraId="4915B96A" w14:textId="77777777" w:rsidR="0068619E" w:rsidRPr="008A16B6" w:rsidRDefault="000E3828" w:rsidP="00423ECD">
      <w:pPr>
        <w:spacing w:after="0" w:line="360" w:lineRule="auto"/>
        <w:rPr>
          <w:rFonts w:ascii="Arial" w:eastAsia="Times New Roman" w:hAnsi="Arial" w:cs="Arial"/>
          <w:b/>
          <w:sz w:val="24"/>
          <w:szCs w:val="24"/>
        </w:rPr>
      </w:pPr>
      <w:r w:rsidRPr="008A16B6">
        <w:rPr>
          <w:rFonts w:ascii="Arial" w:eastAsia="Times New Roman" w:hAnsi="Arial" w:cs="Arial"/>
          <w:b/>
          <w:sz w:val="24"/>
          <w:szCs w:val="24"/>
        </w:rPr>
        <w:t>Dealing with the Legacy of the Northern Ireland conflict (Articles 12-14)</w:t>
      </w:r>
      <w:r w:rsidR="00E826AF" w:rsidRPr="008A16B6">
        <w:rPr>
          <w:rFonts w:ascii="Arial" w:eastAsia="Times New Roman" w:hAnsi="Arial" w:cs="Arial"/>
          <w:b/>
          <w:sz w:val="24"/>
          <w:szCs w:val="24"/>
        </w:rPr>
        <w:t xml:space="preserve">  </w:t>
      </w:r>
    </w:p>
    <w:p w14:paraId="6176F3F8" w14:textId="77777777" w:rsidR="008A16B6" w:rsidRDefault="008A16B6" w:rsidP="00423ECD">
      <w:pPr>
        <w:spacing w:after="0" w:line="360" w:lineRule="auto"/>
        <w:rPr>
          <w:rFonts w:ascii="Arial" w:eastAsia="Times New Roman" w:hAnsi="Arial" w:cs="Arial"/>
          <w:b/>
          <w:sz w:val="24"/>
          <w:szCs w:val="24"/>
        </w:rPr>
      </w:pPr>
    </w:p>
    <w:p w14:paraId="2B7A507B" w14:textId="77777777" w:rsidR="008A16B6" w:rsidRPr="008A16B6" w:rsidRDefault="008A16B6" w:rsidP="00423ECD">
      <w:pPr>
        <w:spacing w:after="0" w:line="360" w:lineRule="auto"/>
        <w:rPr>
          <w:rFonts w:ascii="Arial" w:eastAsia="Times New Roman" w:hAnsi="Arial" w:cs="Arial"/>
          <w:b/>
          <w:sz w:val="24"/>
          <w:szCs w:val="24"/>
        </w:rPr>
      </w:pPr>
      <w:r>
        <w:rPr>
          <w:rFonts w:ascii="Arial" w:eastAsia="Times New Roman" w:hAnsi="Arial" w:cs="Arial"/>
          <w:b/>
          <w:sz w:val="24"/>
          <w:szCs w:val="24"/>
        </w:rPr>
        <w:t xml:space="preserve">Concerns regarding the </w:t>
      </w:r>
      <w:r w:rsidRPr="008A16B6">
        <w:rPr>
          <w:rFonts w:ascii="Arial" w:eastAsia="Times New Roman" w:hAnsi="Arial" w:cs="Arial"/>
          <w:b/>
          <w:sz w:val="24"/>
          <w:szCs w:val="24"/>
        </w:rPr>
        <w:t>Stormont House Agreement</w:t>
      </w:r>
      <w:r>
        <w:rPr>
          <w:rFonts w:ascii="Arial" w:eastAsia="Times New Roman" w:hAnsi="Arial" w:cs="Arial"/>
          <w:b/>
          <w:sz w:val="24"/>
          <w:szCs w:val="24"/>
        </w:rPr>
        <w:t xml:space="preserve"> (SHA)</w:t>
      </w:r>
    </w:p>
    <w:p w14:paraId="0E6E3AEE" w14:textId="77777777" w:rsidR="00BD7921" w:rsidRPr="0022228A" w:rsidRDefault="00BD7921" w:rsidP="00423ECD">
      <w:pPr>
        <w:spacing w:after="0" w:line="360" w:lineRule="auto"/>
        <w:rPr>
          <w:rFonts w:ascii="Arial" w:eastAsia="Times New Roman" w:hAnsi="Arial" w:cs="Arial"/>
          <w:b/>
          <w:sz w:val="28"/>
          <w:szCs w:val="28"/>
        </w:rPr>
      </w:pPr>
    </w:p>
    <w:p w14:paraId="35D77170" w14:textId="59E67960" w:rsidR="00604C94" w:rsidRDefault="00813B62" w:rsidP="00691FF9">
      <w:pPr>
        <w:pStyle w:val="NormalWeb"/>
        <w:numPr>
          <w:ilvl w:val="0"/>
          <w:numId w:val="4"/>
        </w:numPr>
        <w:shd w:val="clear" w:color="auto" w:fill="FFFFFF"/>
        <w:spacing w:before="0" w:beforeAutospacing="0" w:after="300" w:afterAutospacing="0" w:line="360" w:lineRule="auto"/>
        <w:rPr>
          <w:rFonts w:ascii="Arial" w:hAnsi="Arial" w:cs="Arial"/>
          <w:color w:val="0B0C0C"/>
        </w:rPr>
      </w:pPr>
      <w:r>
        <w:rPr>
          <w:rFonts w:ascii="Arial" w:hAnsi="Arial" w:cs="Arial"/>
          <w:color w:val="0B0C0C"/>
        </w:rPr>
        <w:lastRenderedPageBreak/>
        <w:t xml:space="preserve">In </w:t>
      </w:r>
      <w:r w:rsidR="00604C94" w:rsidRPr="00EE1AE1">
        <w:rPr>
          <w:rFonts w:ascii="Arial" w:hAnsi="Arial" w:cs="Arial"/>
          <w:color w:val="0B0C0C"/>
        </w:rPr>
        <w:t>May 2018 the Northern Ireland Office issued a consultation document</w:t>
      </w:r>
      <w:r w:rsidR="00604C94">
        <w:rPr>
          <w:rStyle w:val="FootnoteReference"/>
          <w:rFonts w:ascii="Arial" w:hAnsi="Arial" w:cs="Arial"/>
          <w:color w:val="0B0C0C"/>
        </w:rPr>
        <w:footnoteReference w:id="1"/>
      </w:r>
      <w:r w:rsidR="00604C94" w:rsidRPr="00EE1AE1">
        <w:rPr>
          <w:rFonts w:ascii="Arial" w:hAnsi="Arial" w:cs="Arial"/>
          <w:color w:val="0B0C0C"/>
        </w:rPr>
        <w:t xml:space="preserve"> </w:t>
      </w:r>
      <w:r w:rsidR="00EE1AE1">
        <w:rPr>
          <w:rFonts w:ascii="Arial" w:hAnsi="Arial" w:cs="Arial"/>
          <w:color w:val="0B0C0C"/>
        </w:rPr>
        <w:t xml:space="preserve"> </w:t>
      </w:r>
      <w:r w:rsidR="0004139A">
        <w:rPr>
          <w:rFonts w:ascii="Arial" w:hAnsi="Arial" w:cs="Arial"/>
          <w:i/>
          <w:color w:val="0B0C0C"/>
        </w:rPr>
        <w:t>Addres</w:t>
      </w:r>
      <w:r w:rsidR="00EE1AE1" w:rsidRPr="00EE1AE1">
        <w:rPr>
          <w:rFonts w:ascii="Arial" w:hAnsi="Arial" w:cs="Arial"/>
          <w:i/>
          <w:color w:val="0B0C0C"/>
        </w:rPr>
        <w:t>sing the Legacy of Northern Ireland’</w:t>
      </w:r>
      <w:r w:rsidR="00EE1AE1">
        <w:rPr>
          <w:rFonts w:ascii="Arial" w:hAnsi="Arial" w:cs="Arial"/>
          <w:i/>
          <w:color w:val="0B0C0C"/>
        </w:rPr>
        <w:t>s Past</w:t>
      </w:r>
      <w:r w:rsidR="00A0407F">
        <w:rPr>
          <w:rFonts w:ascii="Arial" w:hAnsi="Arial" w:cs="Arial"/>
          <w:i/>
          <w:color w:val="0B0C0C"/>
        </w:rPr>
        <w:t xml:space="preserve"> </w:t>
      </w:r>
      <w:r w:rsidR="00A0407F">
        <w:rPr>
          <w:rFonts w:ascii="Arial" w:hAnsi="Arial" w:cs="Arial"/>
          <w:color w:val="0B0C0C"/>
        </w:rPr>
        <w:t>b</w:t>
      </w:r>
      <w:r w:rsidR="00970722">
        <w:rPr>
          <w:rFonts w:ascii="Arial" w:hAnsi="Arial" w:cs="Arial"/>
          <w:color w:val="0B0C0C"/>
        </w:rPr>
        <w:t>ased on the</w:t>
      </w:r>
      <w:r w:rsidR="00D429DD">
        <w:rPr>
          <w:rFonts w:ascii="Arial" w:hAnsi="Arial" w:cs="Arial"/>
          <w:color w:val="0B0C0C"/>
        </w:rPr>
        <w:t xml:space="preserve"> proposals</w:t>
      </w:r>
      <w:r w:rsidR="00970722">
        <w:rPr>
          <w:rFonts w:ascii="Arial" w:hAnsi="Arial" w:cs="Arial"/>
          <w:color w:val="0B0C0C"/>
        </w:rPr>
        <w:t xml:space="preserve"> of the Stormont House Agreement</w:t>
      </w:r>
      <w:r w:rsidR="00A0407F">
        <w:rPr>
          <w:rFonts w:ascii="Arial" w:hAnsi="Arial" w:cs="Arial"/>
          <w:color w:val="0B0C0C"/>
        </w:rPr>
        <w:t xml:space="preserve"> (SHA</w:t>
      </w:r>
      <w:r w:rsidR="00BD7921">
        <w:rPr>
          <w:rFonts w:ascii="Arial" w:hAnsi="Arial" w:cs="Arial"/>
          <w:color w:val="0B0C0C"/>
        </w:rPr>
        <w:t>, 2014</w:t>
      </w:r>
      <w:r w:rsidR="00A0407F">
        <w:rPr>
          <w:rFonts w:ascii="Arial" w:hAnsi="Arial" w:cs="Arial"/>
          <w:color w:val="0B0C0C"/>
        </w:rPr>
        <w:t>)</w:t>
      </w:r>
      <w:r w:rsidR="00714295">
        <w:rPr>
          <w:rFonts w:ascii="Arial" w:hAnsi="Arial" w:cs="Arial"/>
          <w:color w:val="0B0C0C"/>
        </w:rPr>
        <w:t xml:space="preserve">, to which PFC submitted a </w:t>
      </w:r>
      <w:r w:rsidR="0036483A">
        <w:rPr>
          <w:rFonts w:ascii="Arial" w:hAnsi="Arial" w:cs="Arial"/>
          <w:color w:val="0B0C0C"/>
        </w:rPr>
        <w:t xml:space="preserve">substantive </w:t>
      </w:r>
      <w:r w:rsidR="00714295">
        <w:rPr>
          <w:rFonts w:ascii="Arial" w:hAnsi="Arial" w:cs="Arial"/>
          <w:color w:val="0B0C0C"/>
        </w:rPr>
        <w:t>response.</w:t>
      </w:r>
      <w:r w:rsidR="0096121D">
        <w:rPr>
          <w:rStyle w:val="FootnoteReference"/>
          <w:rFonts w:ascii="Arial" w:hAnsi="Arial" w:cs="Arial"/>
          <w:color w:val="0B0C0C"/>
        </w:rPr>
        <w:footnoteReference w:id="2"/>
      </w:r>
      <w:r w:rsidR="00714295">
        <w:rPr>
          <w:rFonts w:ascii="Arial" w:hAnsi="Arial" w:cs="Arial"/>
          <w:color w:val="0B0C0C"/>
        </w:rPr>
        <w:t xml:space="preserve"> </w:t>
      </w:r>
      <w:r w:rsidR="00A0407F">
        <w:rPr>
          <w:rFonts w:ascii="Arial" w:hAnsi="Arial" w:cs="Arial"/>
          <w:color w:val="0B0C0C"/>
        </w:rPr>
        <w:t>The</w:t>
      </w:r>
      <w:r w:rsidR="00970722">
        <w:rPr>
          <w:rFonts w:ascii="Arial" w:hAnsi="Arial" w:cs="Arial"/>
          <w:color w:val="0B0C0C"/>
        </w:rPr>
        <w:t xml:space="preserve"> UK </w:t>
      </w:r>
      <w:r w:rsidR="00BD7921">
        <w:rPr>
          <w:rFonts w:ascii="Arial" w:hAnsi="Arial" w:cs="Arial"/>
          <w:color w:val="0B0C0C"/>
        </w:rPr>
        <w:t xml:space="preserve">Government </w:t>
      </w:r>
      <w:r w:rsidR="00BD7921" w:rsidRPr="00BD7921">
        <w:rPr>
          <w:rFonts w:ascii="Arial" w:hAnsi="Arial" w:cs="Arial"/>
          <w:i/>
          <w:color w:val="0B0C0C"/>
        </w:rPr>
        <w:t>claimed</w:t>
      </w:r>
      <w:r w:rsidR="00A0407F">
        <w:rPr>
          <w:rFonts w:ascii="Arial" w:hAnsi="Arial" w:cs="Arial"/>
          <w:color w:val="0B0C0C"/>
        </w:rPr>
        <w:t xml:space="preserve"> it </w:t>
      </w:r>
      <w:r w:rsidR="00BD7921">
        <w:rPr>
          <w:rFonts w:ascii="Arial" w:hAnsi="Arial" w:cs="Arial"/>
          <w:color w:val="0B0C0C"/>
        </w:rPr>
        <w:t xml:space="preserve">was </w:t>
      </w:r>
      <w:r w:rsidR="00604C94" w:rsidRPr="00EE1AE1">
        <w:rPr>
          <w:rFonts w:ascii="Arial" w:hAnsi="Arial" w:cs="Arial"/>
          <w:color w:val="0B0C0C"/>
        </w:rPr>
        <w:t>trying to find the best way to meet the needs of victims and survivors and to help people address the impact of the Troubles in the areas of information, justice and acknowledgement</w:t>
      </w:r>
      <w:r w:rsidR="00EE1AE1">
        <w:rPr>
          <w:rFonts w:ascii="Arial" w:hAnsi="Arial" w:cs="Arial"/>
          <w:color w:val="0B0C0C"/>
        </w:rPr>
        <w:t xml:space="preserve">  to </w:t>
      </w:r>
      <w:r w:rsidR="00604C94" w:rsidRPr="00EE1AE1">
        <w:rPr>
          <w:rFonts w:ascii="Arial" w:hAnsi="Arial" w:cs="Arial"/>
          <w:color w:val="0B0C0C"/>
        </w:rPr>
        <w:t>help Northern Ireland transition to long</w:t>
      </w:r>
      <w:r w:rsidR="0067245D" w:rsidRPr="00EE1AE1" w:rsidDel="0067245D">
        <w:rPr>
          <w:rFonts w:ascii="Arial" w:hAnsi="Arial" w:cs="Arial"/>
          <w:color w:val="0B0C0C"/>
        </w:rPr>
        <w:t xml:space="preserve"> </w:t>
      </w:r>
      <w:r w:rsidR="00604C94" w:rsidRPr="00EE1AE1">
        <w:rPr>
          <w:rFonts w:ascii="Arial" w:hAnsi="Arial" w:cs="Arial"/>
          <w:color w:val="0B0C0C"/>
        </w:rPr>
        <w:t xml:space="preserve">-term peace and </w:t>
      </w:r>
      <w:r w:rsidR="00EE1AE1">
        <w:rPr>
          <w:rFonts w:ascii="Arial" w:hAnsi="Arial" w:cs="Arial"/>
          <w:color w:val="0B0C0C"/>
        </w:rPr>
        <w:t xml:space="preserve">stability. </w:t>
      </w:r>
      <w:r w:rsidR="00BD7921">
        <w:rPr>
          <w:rFonts w:ascii="Arial" w:hAnsi="Arial" w:cs="Arial"/>
          <w:color w:val="0B0C0C"/>
        </w:rPr>
        <w:t xml:space="preserve">PFC raised in our </w:t>
      </w:r>
      <w:r w:rsidR="004D1AD5">
        <w:rPr>
          <w:rFonts w:ascii="Arial" w:hAnsi="Arial" w:cs="Arial"/>
          <w:color w:val="0B0C0C"/>
        </w:rPr>
        <w:t xml:space="preserve">March </w:t>
      </w:r>
      <w:r w:rsidR="00BD7921">
        <w:rPr>
          <w:rFonts w:ascii="Arial" w:hAnsi="Arial" w:cs="Arial"/>
          <w:color w:val="0B0C0C"/>
        </w:rPr>
        <w:t>2019 submission to CAT</w:t>
      </w:r>
      <w:r w:rsidR="00D429DD">
        <w:rPr>
          <w:rFonts w:ascii="Arial" w:hAnsi="Arial" w:cs="Arial"/>
          <w:color w:val="0B0C0C"/>
        </w:rPr>
        <w:t xml:space="preserve"> genuine concerns regarding the sincerity of the British government commitments to deal with the past in an open and honest way.</w:t>
      </w:r>
      <w:r w:rsidR="000C528D">
        <w:rPr>
          <w:rFonts w:ascii="Arial" w:hAnsi="Arial" w:cs="Arial"/>
          <w:color w:val="0B0C0C"/>
        </w:rPr>
        <w:t xml:space="preserve"> </w:t>
      </w:r>
    </w:p>
    <w:p w14:paraId="25279946" w14:textId="3670A661" w:rsidR="002F1366" w:rsidRPr="000C528D" w:rsidRDefault="00682D3A" w:rsidP="000C528D">
      <w:pPr>
        <w:pStyle w:val="NormalWeb"/>
        <w:numPr>
          <w:ilvl w:val="0"/>
          <w:numId w:val="4"/>
        </w:numPr>
        <w:shd w:val="clear" w:color="auto" w:fill="FFFFFF"/>
        <w:spacing w:before="0" w:beforeAutospacing="0" w:after="300" w:afterAutospacing="0" w:line="360" w:lineRule="auto"/>
        <w:rPr>
          <w:rFonts w:ascii="Arial" w:hAnsi="Arial" w:cs="Arial"/>
          <w:color w:val="0B0C0C"/>
        </w:rPr>
      </w:pPr>
      <w:r>
        <w:rPr>
          <w:rFonts w:ascii="Arial" w:hAnsi="Arial" w:cs="Arial"/>
          <w:color w:val="0B0C0C"/>
        </w:rPr>
        <w:lastRenderedPageBreak/>
        <w:t>This consultation document proposed a number of over-arching measures</w:t>
      </w:r>
      <w:r w:rsidR="002F3043">
        <w:rPr>
          <w:rFonts w:ascii="Arial" w:hAnsi="Arial" w:cs="Arial"/>
          <w:color w:val="0B0C0C"/>
        </w:rPr>
        <w:t xml:space="preserve"> recommen</w:t>
      </w:r>
      <w:r w:rsidR="00691460">
        <w:rPr>
          <w:rFonts w:ascii="Arial" w:hAnsi="Arial" w:cs="Arial"/>
          <w:color w:val="0B0C0C"/>
        </w:rPr>
        <w:t>d</w:t>
      </w:r>
      <w:r w:rsidR="002F3043">
        <w:rPr>
          <w:rFonts w:ascii="Arial" w:hAnsi="Arial" w:cs="Arial"/>
          <w:color w:val="0B0C0C"/>
        </w:rPr>
        <w:t>ed in the SHA</w:t>
      </w:r>
      <w:r>
        <w:rPr>
          <w:rFonts w:ascii="Arial" w:hAnsi="Arial" w:cs="Arial"/>
          <w:color w:val="0B0C0C"/>
        </w:rPr>
        <w:t xml:space="preserve"> for dealing with the past including a </w:t>
      </w:r>
      <w:r w:rsidRPr="002F1366">
        <w:rPr>
          <w:rFonts w:ascii="Arial" w:hAnsi="Arial" w:cs="Arial"/>
        </w:rPr>
        <w:t>Historical Investigations Unit (HIU); Independent Commission of Information Retrieval (ICIR)</w:t>
      </w:r>
      <w:r w:rsidR="002F1366">
        <w:rPr>
          <w:rFonts w:ascii="Arial" w:hAnsi="Arial" w:cs="Arial"/>
        </w:rPr>
        <w:t xml:space="preserve">; </w:t>
      </w:r>
      <w:r w:rsidR="002F1366" w:rsidRPr="002F1366">
        <w:rPr>
          <w:rFonts w:ascii="Arial" w:hAnsi="Arial" w:cs="Arial"/>
        </w:rPr>
        <w:t>Oral History Archive (OHA)</w:t>
      </w:r>
      <w:r w:rsidR="002F1366">
        <w:rPr>
          <w:rFonts w:ascii="Arial" w:hAnsi="Arial" w:cs="Arial"/>
        </w:rPr>
        <w:t xml:space="preserve">; and an </w:t>
      </w:r>
      <w:r w:rsidR="002F1366" w:rsidRPr="002F1366">
        <w:rPr>
          <w:rFonts w:ascii="Arial" w:hAnsi="Arial" w:cs="Arial"/>
        </w:rPr>
        <w:t>Implementation and Reconciliation Group (IRG)</w:t>
      </w:r>
      <w:r w:rsidR="002F1366">
        <w:rPr>
          <w:rFonts w:ascii="Arial" w:hAnsi="Arial" w:cs="Arial"/>
        </w:rPr>
        <w:t xml:space="preserve">. The PFC welcomed this consultation but responded raising a number of concerns. </w:t>
      </w:r>
      <w:r w:rsidR="000C528D">
        <w:rPr>
          <w:rFonts w:ascii="Arial" w:hAnsi="Arial" w:cs="Arial"/>
          <w:color w:val="0B0C0C"/>
        </w:rPr>
        <w:t xml:space="preserve">It has become glaringly obvious now that these </w:t>
      </w:r>
      <w:r w:rsidR="0067245D">
        <w:rPr>
          <w:rFonts w:ascii="Arial" w:hAnsi="Arial" w:cs="Arial"/>
          <w:color w:val="0B0C0C"/>
        </w:rPr>
        <w:t>concerns were valid</w:t>
      </w:r>
      <w:r w:rsidR="000C528D">
        <w:rPr>
          <w:rFonts w:ascii="Arial" w:hAnsi="Arial" w:cs="Arial"/>
          <w:color w:val="0B0C0C"/>
        </w:rPr>
        <w:t>.</w:t>
      </w:r>
    </w:p>
    <w:p w14:paraId="7B2FE61F" w14:textId="5176464D" w:rsidR="00F97E11" w:rsidRPr="00F97E11" w:rsidRDefault="008A16B6" w:rsidP="00BD7921">
      <w:pPr>
        <w:pStyle w:val="NormalWeb"/>
        <w:numPr>
          <w:ilvl w:val="0"/>
          <w:numId w:val="4"/>
        </w:numPr>
        <w:shd w:val="clear" w:color="auto" w:fill="FFFFFF"/>
        <w:spacing w:before="0" w:beforeAutospacing="0" w:after="300" w:afterAutospacing="0" w:line="360" w:lineRule="auto"/>
        <w:rPr>
          <w:rFonts w:ascii="Arial" w:hAnsi="Arial" w:cs="Arial"/>
          <w:color w:val="0B0C0C"/>
        </w:rPr>
      </w:pPr>
      <w:r>
        <w:rPr>
          <w:rFonts w:ascii="Arial" w:hAnsi="Arial" w:cs="Arial"/>
        </w:rPr>
        <w:t>A</w:t>
      </w:r>
      <w:r w:rsidRPr="00D40F59">
        <w:rPr>
          <w:rFonts w:ascii="Arial" w:hAnsi="Arial" w:cs="Arial"/>
        </w:rPr>
        <w:t>s recently as the new British Government</w:t>
      </w:r>
      <w:r>
        <w:rPr>
          <w:rFonts w:ascii="Arial" w:hAnsi="Arial" w:cs="Arial"/>
        </w:rPr>
        <w:t>’</w:t>
      </w:r>
      <w:r w:rsidRPr="00D40F59">
        <w:rPr>
          <w:rFonts w:ascii="Arial" w:hAnsi="Arial" w:cs="Arial"/>
        </w:rPr>
        <w:t>s Queen’s Speech in December 2019 and</w:t>
      </w:r>
      <w:r>
        <w:rPr>
          <w:rFonts w:ascii="Arial" w:hAnsi="Arial" w:cs="Arial"/>
        </w:rPr>
        <w:t>, again,</w:t>
      </w:r>
      <w:r w:rsidRPr="00D40F59">
        <w:rPr>
          <w:rFonts w:ascii="Arial" w:hAnsi="Arial" w:cs="Arial"/>
        </w:rPr>
        <w:t xml:space="preserve"> in the </w:t>
      </w:r>
      <w:r>
        <w:rPr>
          <w:rFonts w:ascii="Arial" w:hAnsi="Arial" w:cs="Arial"/>
        </w:rPr>
        <w:t>9</w:t>
      </w:r>
      <w:r w:rsidRPr="008D12C6">
        <w:rPr>
          <w:rFonts w:ascii="Arial" w:hAnsi="Arial" w:cs="Arial"/>
          <w:vertAlign w:val="superscript"/>
        </w:rPr>
        <w:t>th</w:t>
      </w:r>
      <w:r>
        <w:rPr>
          <w:rFonts w:ascii="Arial" w:hAnsi="Arial" w:cs="Arial"/>
        </w:rPr>
        <w:t xml:space="preserve"> </w:t>
      </w:r>
      <w:r w:rsidRPr="00D40F59">
        <w:rPr>
          <w:rFonts w:ascii="Arial" w:hAnsi="Arial" w:cs="Arial"/>
        </w:rPr>
        <w:t xml:space="preserve">January 2020 document </w:t>
      </w:r>
      <w:r w:rsidRPr="00F97E11">
        <w:rPr>
          <w:rFonts w:ascii="Arial" w:hAnsi="Arial" w:cs="Arial"/>
          <w:i/>
        </w:rPr>
        <w:t>‘New Decade New Approach’</w:t>
      </w:r>
      <w:r w:rsidR="004D1AD5">
        <w:rPr>
          <w:rStyle w:val="FootnoteReference"/>
          <w:rFonts w:ascii="Arial" w:hAnsi="Arial" w:cs="Arial"/>
          <w:i/>
        </w:rPr>
        <w:footnoteReference w:id="3"/>
      </w:r>
      <w:r w:rsidRPr="00F97E11">
        <w:rPr>
          <w:rFonts w:ascii="Arial" w:hAnsi="Arial" w:cs="Arial"/>
          <w:i/>
        </w:rPr>
        <w:t xml:space="preserve"> </w:t>
      </w:r>
      <w:r w:rsidRPr="00D40F59">
        <w:rPr>
          <w:rFonts w:ascii="Arial" w:hAnsi="Arial" w:cs="Arial"/>
        </w:rPr>
        <w:t>deal</w:t>
      </w:r>
      <w:r>
        <w:rPr>
          <w:rFonts w:ascii="Arial" w:hAnsi="Arial" w:cs="Arial"/>
        </w:rPr>
        <w:t>,</w:t>
      </w:r>
      <w:r w:rsidRPr="00D40F59">
        <w:rPr>
          <w:rFonts w:ascii="Arial" w:hAnsi="Arial" w:cs="Arial"/>
        </w:rPr>
        <w:t xml:space="preserve"> </w:t>
      </w:r>
      <w:r>
        <w:rPr>
          <w:rFonts w:ascii="Arial" w:hAnsi="Arial" w:cs="Arial"/>
        </w:rPr>
        <w:t>(</w:t>
      </w:r>
      <w:r w:rsidRPr="00D40F59">
        <w:rPr>
          <w:rFonts w:ascii="Arial" w:hAnsi="Arial" w:cs="Arial"/>
        </w:rPr>
        <w:t>which restored the NI government</w:t>
      </w:r>
      <w:r>
        <w:rPr>
          <w:rFonts w:ascii="Arial" w:hAnsi="Arial" w:cs="Arial"/>
        </w:rPr>
        <w:t>)</w:t>
      </w:r>
      <w:r w:rsidRPr="00D40F59">
        <w:rPr>
          <w:rFonts w:ascii="Arial" w:hAnsi="Arial" w:cs="Arial"/>
        </w:rPr>
        <w:t xml:space="preserve"> the British government committed to putting in place legislation to enact the SHA. </w:t>
      </w:r>
      <w:r w:rsidR="00F97E11">
        <w:rPr>
          <w:rFonts w:ascii="Arial" w:hAnsi="Arial" w:cs="Arial"/>
        </w:rPr>
        <w:t>Including an agreement to</w:t>
      </w:r>
      <w:r w:rsidR="00813B62">
        <w:rPr>
          <w:rFonts w:ascii="Arial" w:hAnsi="Arial" w:cs="Arial"/>
        </w:rPr>
        <w:t>,</w:t>
      </w:r>
      <w:r w:rsidR="00F97E11">
        <w:rPr>
          <w:rFonts w:ascii="Arial" w:hAnsi="Arial" w:cs="Arial"/>
        </w:rPr>
        <w:t xml:space="preserve"> by April 2020</w:t>
      </w:r>
      <w:r w:rsidR="00813B62">
        <w:rPr>
          <w:rFonts w:ascii="Arial" w:hAnsi="Arial" w:cs="Arial"/>
        </w:rPr>
        <w:t xml:space="preserve">, </w:t>
      </w:r>
      <w:r w:rsidR="00F97E11">
        <w:rPr>
          <w:rFonts w:ascii="Arial" w:hAnsi="Arial" w:cs="Arial"/>
        </w:rPr>
        <w:t xml:space="preserve">initiate a process with </w:t>
      </w:r>
      <w:r w:rsidR="00691460">
        <w:rPr>
          <w:rFonts w:ascii="Arial" w:hAnsi="Arial" w:cs="Arial"/>
        </w:rPr>
        <w:t xml:space="preserve">north of Ireland </w:t>
      </w:r>
      <w:r w:rsidR="00F97E11">
        <w:rPr>
          <w:rFonts w:ascii="Arial" w:hAnsi="Arial" w:cs="Arial"/>
        </w:rPr>
        <w:t xml:space="preserve"> political </w:t>
      </w:r>
      <w:r w:rsidR="00F97E11">
        <w:rPr>
          <w:rFonts w:ascii="Arial" w:hAnsi="Arial" w:cs="Arial"/>
        </w:rPr>
        <w:lastRenderedPageBreak/>
        <w:t xml:space="preserve">parties and the Irish government to obtain a ‘broad consensus’ on any legislative changes required. </w:t>
      </w:r>
    </w:p>
    <w:p w14:paraId="779C2F57" w14:textId="4D666856" w:rsidR="00F97E11" w:rsidRPr="004D1AD5" w:rsidRDefault="00F97E11" w:rsidP="004D1AD5">
      <w:pPr>
        <w:pStyle w:val="NormalWeb"/>
        <w:numPr>
          <w:ilvl w:val="0"/>
          <w:numId w:val="4"/>
        </w:numPr>
        <w:shd w:val="clear" w:color="auto" w:fill="FFFFFF"/>
        <w:spacing w:before="0" w:beforeAutospacing="0" w:after="300" w:afterAutospacing="0" w:line="360" w:lineRule="auto"/>
        <w:rPr>
          <w:rFonts w:ascii="Arial" w:hAnsi="Arial" w:cs="Arial"/>
          <w:color w:val="0B0C0C"/>
        </w:rPr>
      </w:pPr>
      <w:r w:rsidRPr="00BD7921">
        <w:rPr>
          <w:rFonts w:ascii="Arial" w:hAnsi="Arial" w:cs="Arial"/>
          <w:color w:val="0B0C0C"/>
        </w:rPr>
        <w:t>With this in mind we were very concerned when, on the 18th March 2020, the British Government set out its thinking on progressing legacy issues in</w:t>
      </w:r>
      <w:r w:rsidR="00691460">
        <w:rPr>
          <w:rFonts w:ascii="Arial" w:hAnsi="Arial" w:cs="Arial"/>
          <w:color w:val="0B0C0C"/>
        </w:rPr>
        <w:t xml:space="preserve"> the north of Ireland </w:t>
      </w:r>
      <w:r w:rsidR="00596543">
        <w:rPr>
          <w:rFonts w:ascii="Arial" w:hAnsi="Arial" w:cs="Arial"/>
          <w:color w:val="0B0C0C"/>
        </w:rPr>
        <w:t>in the form of a Written Ministerial Statement (WMS)</w:t>
      </w:r>
      <w:r w:rsidRPr="00BD7921">
        <w:rPr>
          <w:rFonts w:ascii="Arial" w:hAnsi="Arial" w:cs="Arial"/>
          <w:color w:val="0B0C0C"/>
        </w:rPr>
        <w:t>.</w:t>
      </w:r>
      <w:r>
        <w:rPr>
          <w:rStyle w:val="FootnoteReference"/>
          <w:rFonts w:ascii="Arial" w:hAnsi="Arial" w:cs="Arial"/>
          <w:color w:val="0B0C0C"/>
        </w:rPr>
        <w:footnoteReference w:id="4"/>
      </w:r>
      <w:r w:rsidR="00596543">
        <w:rPr>
          <w:rFonts w:ascii="Arial" w:hAnsi="Arial" w:cs="Arial"/>
          <w:color w:val="0B0C0C"/>
        </w:rPr>
        <w:t xml:space="preserve">  The provisions within this WMS are</w:t>
      </w:r>
      <w:r w:rsidRPr="00BD7921">
        <w:rPr>
          <w:rFonts w:ascii="Arial" w:hAnsi="Arial" w:cs="Arial"/>
          <w:color w:val="0B0C0C"/>
        </w:rPr>
        <w:t xml:space="preserve"> completely at odds with all previous commitments ma</w:t>
      </w:r>
      <w:r w:rsidR="004D1AD5">
        <w:rPr>
          <w:rFonts w:ascii="Arial" w:hAnsi="Arial" w:cs="Arial"/>
          <w:color w:val="0B0C0C"/>
        </w:rPr>
        <w:t>de by the British Government. Not</w:t>
      </w:r>
      <w:r w:rsidRPr="004D1AD5">
        <w:rPr>
          <w:rFonts w:ascii="Arial" w:hAnsi="Arial" w:cs="Arial"/>
          <w:color w:val="0B0C0C"/>
        </w:rPr>
        <w:t xml:space="preserve"> onl</w:t>
      </w:r>
      <w:r w:rsidR="004D1AD5">
        <w:rPr>
          <w:rFonts w:ascii="Arial" w:hAnsi="Arial" w:cs="Arial"/>
          <w:color w:val="0B0C0C"/>
        </w:rPr>
        <w:t>y in terms of</w:t>
      </w:r>
      <w:r w:rsidRPr="004D1AD5">
        <w:rPr>
          <w:rFonts w:ascii="Arial" w:hAnsi="Arial" w:cs="Arial"/>
          <w:color w:val="0B0C0C"/>
        </w:rPr>
        <w:t xml:space="preserve"> the rights and protections provided for in </w:t>
      </w:r>
      <w:r w:rsidR="00813B62">
        <w:rPr>
          <w:rFonts w:ascii="Arial" w:hAnsi="Arial" w:cs="Arial"/>
          <w:color w:val="0B0C0C"/>
        </w:rPr>
        <w:t>UNCAT</w:t>
      </w:r>
      <w:r w:rsidRPr="004D1AD5">
        <w:rPr>
          <w:rFonts w:ascii="Arial" w:hAnsi="Arial" w:cs="Arial"/>
          <w:color w:val="0B0C0C"/>
        </w:rPr>
        <w:t xml:space="preserve"> but also to victims and survivors an</w:t>
      </w:r>
      <w:r w:rsidR="004D1AD5">
        <w:rPr>
          <w:rFonts w:ascii="Arial" w:hAnsi="Arial" w:cs="Arial"/>
          <w:color w:val="0B0C0C"/>
        </w:rPr>
        <w:t>d the general public where the UK g</w:t>
      </w:r>
      <w:r w:rsidRPr="004D1AD5">
        <w:rPr>
          <w:rFonts w:ascii="Arial" w:hAnsi="Arial" w:cs="Arial"/>
          <w:color w:val="0B0C0C"/>
        </w:rPr>
        <w:t xml:space="preserve">overnment made assurances that they were committed to the full implementation of the SHA. </w:t>
      </w:r>
    </w:p>
    <w:p w14:paraId="3DD11504" w14:textId="77777777" w:rsidR="008805A8" w:rsidRPr="008805A8" w:rsidRDefault="008805A8" w:rsidP="008805A8">
      <w:pPr>
        <w:pStyle w:val="NormalWeb"/>
        <w:shd w:val="clear" w:color="auto" w:fill="FFFFFF"/>
        <w:spacing w:before="0" w:beforeAutospacing="0" w:after="300" w:afterAutospacing="0" w:line="360" w:lineRule="auto"/>
        <w:ind w:left="360"/>
        <w:rPr>
          <w:rFonts w:ascii="Arial" w:hAnsi="Arial" w:cs="Arial"/>
          <w:b/>
          <w:color w:val="0B0C0C"/>
        </w:rPr>
      </w:pPr>
      <w:r w:rsidRPr="008805A8">
        <w:rPr>
          <w:rFonts w:ascii="Arial" w:hAnsi="Arial" w:cs="Arial"/>
          <w:b/>
        </w:rPr>
        <w:t xml:space="preserve">Concerns regarding the HIU </w:t>
      </w:r>
    </w:p>
    <w:p w14:paraId="19201066" w14:textId="03BF35CF" w:rsidR="008805A8" w:rsidRPr="008805A8" w:rsidRDefault="008805A8" w:rsidP="008805A8">
      <w:pPr>
        <w:pStyle w:val="NormalWeb"/>
        <w:numPr>
          <w:ilvl w:val="0"/>
          <w:numId w:val="4"/>
        </w:numPr>
        <w:shd w:val="clear" w:color="auto" w:fill="FFFFFF"/>
        <w:spacing w:before="0" w:beforeAutospacing="0" w:after="300" w:afterAutospacing="0" w:line="360" w:lineRule="auto"/>
        <w:rPr>
          <w:rFonts w:ascii="Arial" w:hAnsi="Arial" w:cs="Arial"/>
          <w:color w:val="0B0C0C"/>
        </w:rPr>
      </w:pPr>
      <w:r w:rsidRPr="008805A8">
        <w:rPr>
          <w:rFonts w:ascii="Arial" w:eastAsia="Calibri" w:hAnsi="Arial" w:cs="Arial"/>
        </w:rPr>
        <w:t xml:space="preserve">The SHA proposed four separate bodies to deal with legacy issues; the Historical Investigations Unit (HIU); </w:t>
      </w:r>
      <w:r w:rsidRPr="008805A8">
        <w:rPr>
          <w:rFonts w:ascii="Arial" w:eastAsia="Calibri" w:hAnsi="Arial" w:cs="Arial"/>
        </w:rPr>
        <w:lastRenderedPageBreak/>
        <w:t>the Independent Commission on Information Retrieval (ICIR)</w:t>
      </w:r>
      <w:r w:rsidR="00691460">
        <w:rPr>
          <w:rFonts w:ascii="Arial" w:eastAsia="Calibri" w:hAnsi="Arial" w:cs="Arial"/>
        </w:rPr>
        <w:t xml:space="preserve"> (</w:t>
      </w:r>
      <w:r w:rsidRPr="008805A8">
        <w:rPr>
          <w:rFonts w:ascii="Arial" w:eastAsia="Calibri" w:hAnsi="Arial" w:cs="Arial"/>
        </w:rPr>
        <w:t>an international agreement signed between the Irish and British governments on 15 October 2015;</w:t>
      </w:r>
      <w:r w:rsidRPr="008805A8">
        <w:rPr>
          <w:rFonts w:eastAsia="Calibri"/>
          <w:vertAlign w:val="superscript"/>
        </w:rPr>
        <w:footnoteReference w:id="5"/>
      </w:r>
      <w:r w:rsidR="00691460">
        <w:rPr>
          <w:rFonts w:ascii="Arial" w:eastAsia="Calibri" w:hAnsi="Arial" w:cs="Arial"/>
        </w:rPr>
        <w:t>);</w:t>
      </w:r>
      <w:r w:rsidRPr="008805A8">
        <w:rPr>
          <w:rFonts w:ascii="Arial" w:eastAsia="Calibri" w:hAnsi="Arial" w:cs="Arial"/>
        </w:rPr>
        <w:t xml:space="preserve"> the Oral History Archive (OHA) and the Implementation and Reconciliation Group (IRG). The HIU was intended to investigate all cases which currently sit with the PSNI’s Legacy Investigations Branch and the Office of the Police Ombudsman for </w:t>
      </w:r>
      <w:smartTag w:uri="urn:schemas-microsoft-com:office:smarttags" w:element="stockticker">
        <w:r w:rsidRPr="008805A8">
          <w:rPr>
            <w:rFonts w:ascii="Arial" w:eastAsia="Calibri" w:hAnsi="Arial" w:cs="Arial"/>
          </w:rPr>
          <w:t>Northern Ireland. These</w:t>
        </w:r>
      </w:smartTag>
      <w:r w:rsidRPr="008805A8">
        <w:rPr>
          <w:rFonts w:ascii="Arial" w:eastAsia="Calibri" w:hAnsi="Arial" w:cs="Arial"/>
        </w:rPr>
        <w:t xml:space="preserve"> investigations were to be Article 2 compliant and a report was to be given to </w:t>
      </w:r>
      <w:r w:rsidR="0067245D">
        <w:rPr>
          <w:rFonts w:ascii="Arial" w:eastAsia="Calibri" w:hAnsi="Arial" w:cs="Arial"/>
        </w:rPr>
        <w:t>each</w:t>
      </w:r>
      <w:r w:rsidR="0067245D" w:rsidRPr="008805A8">
        <w:rPr>
          <w:rFonts w:ascii="Arial" w:eastAsia="Calibri" w:hAnsi="Arial" w:cs="Arial"/>
        </w:rPr>
        <w:t xml:space="preserve"> </w:t>
      </w:r>
      <w:r w:rsidRPr="008805A8">
        <w:rPr>
          <w:rFonts w:ascii="Arial" w:eastAsia="Calibri" w:hAnsi="Arial" w:cs="Arial"/>
        </w:rPr>
        <w:t>family</w:t>
      </w:r>
      <w:r w:rsidR="0067245D">
        <w:rPr>
          <w:rFonts w:ascii="Arial" w:eastAsia="Calibri" w:hAnsi="Arial" w:cs="Arial"/>
        </w:rPr>
        <w:t xml:space="preserve"> concerned</w:t>
      </w:r>
      <w:r w:rsidRPr="008805A8">
        <w:rPr>
          <w:rFonts w:ascii="Arial" w:eastAsia="Calibri" w:hAnsi="Arial" w:cs="Arial"/>
        </w:rPr>
        <w:t xml:space="preserve">. </w:t>
      </w:r>
    </w:p>
    <w:p w14:paraId="7E21D9A4" w14:textId="527F6F11" w:rsidR="008805A8" w:rsidRPr="002C4E9A" w:rsidRDefault="008805A8" w:rsidP="008805A8">
      <w:pPr>
        <w:pStyle w:val="NormalWeb"/>
        <w:numPr>
          <w:ilvl w:val="0"/>
          <w:numId w:val="4"/>
        </w:numPr>
        <w:shd w:val="clear" w:color="auto" w:fill="FFFFFF"/>
        <w:spacing w:before="0" w:beforeAutospacing="0" w:after="300" w:afterAutospacing="0" w:line="360" w:lineRule="auto"/>
        <w:rPr>
          <w:rFonts w:ascii="Arial" w:hAnsi="Arial" w:cs="Arial"/>
          <w:color w:val="0B0C0C"/>
        </w:rPr>
      </w:pPr>
      <w:r w:rsidRPr="008805A8">
        <w:rPr>
          <w:rFonts w:ascii="Arial" w:eastAsia="Calibri" w:hAnsi="Arial" w:cs="Arial"/>
        </w:rPr>
        <w:t>The government’s current proposals seem to roll the four proposed bodies into one and to limit the investigative scope to a mere desktop review unless new and comp</w:t>
      </w:r>
      <w:r>
        <w:rPr>
          <w:rFonts w:ascii="Arial" w:eastAsia="Calibri" w:hAnsi="Arial" w:cs="Arial"/>
        </w:rPr>
        <w:t>elling evidence can be found. PFC, and the families we work with</w:t>
      </w:r>
      <w:r w:rsidR="0067245D">
        <w:rPr>
          <w:rFonts w:ascii="Arial" w:eastAsia="Calibri" w:hAnsi="Arial" w:cs="Arial"/>
        </w:rPr>
        <w:t>,</w:t>
      </w:r>
      <w:r w:rsidRPr="008805A8">
        <w:rPr>
          <w:rFonts w:ascii="Arial" w:eastAsia="Calibri" w:hAnsi="Arial" w:cs="Arial"/>
        </w:rPr>
        <w:t xml:space="preserve"> would argue the only way to </w:t>
      </w:r>
      <w:r w:rsidRPr="008805A8">
        <w:rPr>
          <w:rFonts w:ascii="Arial" w:eastAsia="Calibri" w:hAnsi="Arial" w:cs="Arial"/>
        </w:rPr>
        <w:lastRenderedPageBreak/>
        <w:t xml:space="preserve">find new and compelling evidence is to adequately investigate each case. </w:t>
      </w:r>
    </w:p>
    <w:p w14:paraId="73A75871" w14:textId="190DA026" w:rsidR="008805A8" w:rsidRDefault="008805A8" w:rsidP="00811DC0">
      <w:pPr>
        <w:pStyle w:val="NormalWeb"/>
        <w:numPr>
          <w:ilvl w:val="0"/>
          <w:numId w:val="4"/>
        </w:numPr>
        <w:shd w:val="clear" w:color="auto" w:fill="FFFFFF"/>
        <w:spacing w:before="0" w:beforeAutospacing="0" w:after="300" w:afterAutospacing="0" w:line="360" w:lineRule="auto"/>
        <w:rPr>
          <w:rFonts w:ascii="Arial" w:eastAsia="Calibri" w:hAnsi="Arial" w:cs="Arial"/>
        </w:rPr>
      </w:pPr>
      <w:r w:rsidRPr="008805A8">
        <w:rPr>
          <w:rFonts w:ascii="Arial" w:eastAsia="Calibri" w:hAnsi="Arial" w:cs="Arial"/>
        </w:rPr>
        <w:t>The propo</w:t>
      </w:r>
      <w:r w:rsidR="00F10814">
        <w:rPr>
          <w:rFonts w:ascii="Arial" w:eastAsia="Calibri" w:hAnsi="Arial" w:cs="Arial"/>
        </w:rPr>
        <w:t xml:space="preserve">sal </w:t>
      </w:r>
      <w:r w:rsidR="0067245D">
        <w:rPr>
          <w:rFonts w:ascii="Arial" w:eastAsia="Calibri" w:hAnsi="Arial" w:cs="Arial"/>
        </w:rPr>
        <w:t xml:space="preserve">which </w:t>
      </w:r>
      <w:r w:rsidR="00F10814">
        <w:rPr>
          <w:rFonts w:ascii="Arial" w:eastAsia="Calibri" w:hAnsi="Arial" w:cs="Arial"/>
        </w:rPr>
        <w:t>would also abolish the ICIR</w:t>
      </w:r>
      <w:r w:rsidR="0067245D">
        <w:rPr>
          <w:rFonts w:ascii="Arial" w:eastAsia="Calibri" w:hAnsi="Arial" w:cs="Arial"/>
        </w:rPr>
        <w:t xml:space="preserve"> </w:t>
      </w:r>
      <w:r w:rsidR="00811DC0">
        <w:rPr>
          <w:rFonts w:ascii="Arial" w:eastAsia="Calibri" w:hAnsi="Arial" w:cs="Arial"/>
        </w:rPr>
        <w:t>a</w:t>
      </w:r>
      <w:r w:rsidRPr="008805A8">
        <w:rPr>
          <w:rFonts w:ascii="Arial" w:eastAsia="Calibri" w:hAnsi="Arial" w:cs="Arial"/>
        </w:rPr>
        <w:t>ppears to have been done without consulting the Irish government</w:t>
      </w:r>
      <w:r w:rsidR="00811DC0">
        <w:rPr>
          <w:rFonts w:ascii="Arial" w:eastAsia="Calibri" w:hAnsi="Arial" w:cs="Arial"/>
        </w:rPr>
        <w:t>.</w:t>
      </w:r>
      <w:r w:rsidR="00811DC0">
        <w:rPr>
          <w:rStyle w:val="FootnoteReference"/>
          <w:rFonts w:ascii="Arial" w:eastAsia="Calibri" w:hAnsi="Arial" w:cs="Arial"/>
        </w:rPr>
        <w:footnoteReference w:id="6"/>
      </w:r>
      <w:r w:rsidR="00811DC0">
        <w:rPr>
          <w:rFonts w:ascii="Arial" w:eastAsia="Calibri" w:hAnsi="Arial" w:cs="Arial"/>
        </w:rPr>
        <w:t xml:space="preserve"> </w:t>
      </w:r>
      <w:r w:rsidRPr="008805A8">
        <w:rPr>
          <w:rFonts w:ascii="Arial" w:eastAsia="Calibri" w:hAnsi="Arial" w:cs="Arial"/>
        </w:rPr>
        <w:t xml:space="preserve"> </w:t>
      </w:r>
    </w:p>
    <w:p w14:paraId="75F8EE98" w14:textId="4485A62A" w:rsidR="008805A8" w:rsidRDefault="008805A8" w:rsidP="008805A8">
      <w:pPr>
        <w:pStyle w:val="ListParagraph"/>
        <w:numPr>
          <w:ilvl w:val="0"/>
          <w:numId w:val="4"/>
        </w:numPr>
        <w:spacing w:after="120" w:line="360" w:lineRule="auto"/>
        <w:rPr>
          <w:rFonts w:ascii="Arial" w:eastAsia="Calibri" w:hAnsi="Arial" w:cs="Arial"/>
          <w:sz w:val="24"/>
          <w:szCs w:val="24"/>
        </w:rPr>
      </w:pPr>
      <w:r w:rsidRPr="008805A8">
        <w:rPr>
          <w:rFonts w:ascii="Arial" w:eastAsia="Calibri" w:hAnsi="Arial" w:cs="Arial"/>
          <w:sz w:val="24"/>
          <w:szCs w:val="24"/>
        </w:rPr>
        <w:t>The proposals also suggest that</w:t>
      </w:r>
      <w:r w:rsidR="009901A5">
        <w:rPr>
          <w:rFonts w:ascii="Arial" w:eastAsia="Calibri" w:hAnsi="Arial" w:cs="Arial"/>
          <w:sz w:val="24"/>
          <w:szCs w:val="24"/>
        </w:rPr>
        <w:t>,</w:t>
      </w:r>
      <w:r w:rsidRPr="008805A8">
        <w:rPr>
          <w:rFonts w:ascii="Arial" w:eastAsia="Calibri" w:hAnsi="Arial" w:cs="Arial"/>
          <w:sz w:val="24"/>
          <w:szCs w:val="24"/>
        </w:rPr>
        <w:t xml:space="preserve"> once this new legacy body has examined and reported on each case</w:t>
      </w:r>
      <w:r w:rsidR="009901A5">
        <w:rPr>
          <w:rFonts w:ascii="Arial" w:eastAsia="Calibri" w:hAnsi="Arial" w:cs="Arial"/>
          <w:sz w:val="24"/>
          <w:szCs w:val="24"/>
        </w:rPr>
        <w:t>,</w:t>
      </w:r>
      <w:r w:rsidRPr="008805A8">
        <w:rPr>
          <w:rFonts w:ascii="Arial" w:eastAsia="Calibri" w:hAnsi="Arial" w:cs="Arial"/>
          <w:sz w:val="24"/>
          <w:szCs w:val="24"/>
        </w:rPr>
        <w:t xml:space="preserve"> that it will be closed forever even if new evidence was to be subsequently found.  This is contrary to the government’s obligations </w:t>
      </w:r>
      <w:r w:rsidR="00014B58">
        <w:rPr>
          <w:rFonts w:ascii="Arial" w:eastAsia="Calibri" w:hAnsi="Arial" w:cs="Arial"/>
          <w:sz w:val="24"/>
          <w:szCs w:val="24"/>
        </w:rPr>
        <w:t>under CAT, specifically articles 12-14.</w:t>
      </w:r>
    </w:p>
    <w:p w14:paraId="69E62DAF" w14:textId="711C99E4" w:rsidR="00014B58" w:rsidRPr="00813B62" w:rsidRDefault="00014B58" w:rsidP="00014B58">
      <w:pPr>
        <w:pStyle w:val="NormalWeb"/>
        <w:numPr>
          <w:ilvl w:val="0"/>
          <w:numId w:val="4"/>
        </w:numPr>
        <w:shd w:val="clear" w:color="auto" w:fill="FFFFFF"/>
        <w:spacing w:before="0" w:beforeAutospacing="0" w:after="300" w:afterAutospacing="0" w:line="360" w:lineRule="auto"/>
        <w:rPr>
          <w:rFonts w:ascii="Arial" w:hAnsi="Arial" w:cs="Arial"/>
          <w:color w:val="0B0C0C"/>
        </w:rPr>
      </w:pPr>
      <w:r w:rsidRPr="00D40F59">
        <w:rPr>
          <w:rFonts w:ascii="Arial" w:hAnsi="Arial" w:cs="Arial"/>
        </w:rPr>
        <w:lastRenderedPageBreak/>
        <w:t>It should be remembered that the SHA was arrived at</w:t>
      </w:r>
      <w:r>
        <w:rPr>
          <w:rFonts w:ascii="Arial" w:hAnsi="Arial" w:cs="Arial"/>
        </w:rPr>
        <w:t xml:space="preserve"> only</w:t>
      </w:r>
      <w:r w:rsidRPr="00D40F59">
        <w:rPr>
          <w:rFonts w:ascii="Arial" w:hAnsi="Arial" w:cs="Arial"/>
        </w:rPr>
        <w:t xml:space="preserve"> after long months of discussions and deliberations and was based on numerous other consultations and initiatives going back over many years</w:t>
      </w:r>
      <w:r>
        <w:rPr>
          <w:rFonts w:ascii="Arial" w:hAnsi="Arial" w:cs="Arial"/>
        </w:rPr>
        <w:t>,</w:t>
      </w:r>
      <w:r w:rsidR="00037E48">
        <w:rPr>
          <w:rFonts w:ascii="Arial" w:hAnsi="Arial" w:cs="Arial"/>
        </w:rPr>
        <w:t xml:space="preserve"> including the </w:t>
      </w:r>
      <w:r w:rsidR="00691460">
        <w:rPr>
          <w:rFonts w:ascii="Arial" w:hAnsi="Arial" w:cs="Arial"/>
        </w:rPr>
        <w:t>Haass</w:t>
      </w:r>
      <w:r w:rsidRPr="00D40F59">
        <w:rPr>
          <w:rFonts w:ascii="Arial" w:hAnsi="Arial" w:cs="Arial"/>
        </w:rPr>
        <w:t xml:space="preserve">-O’Sullivan negotiations (2013) and the Consultative </w:t>
      </w:r>
      <w:r>
        <w:rPr>
          <w:rFonts w:ascii="Arial" w:hAnsi="Arial" w:cs="Arial"/>
        </w:rPr>
        <w:t>G</w:t>
      </w:r>
      <w:r w:rsidRPr="00D40F59">
        <w:rPr>
          <w:rFonts w:ascii="Arial" w:hAnsi="Arial" w:cs="Arial"/>
        </w:rPr>
        <w:t>roup on the Past (200</w:t>
      </w:r>
      <w:r>
        <w:rPr>
          <w:rFonts w:ascii="Arial" w:hAnsi="Arial" w:cs="Arial"/>
        </w:rPr>
        <w:t>9). The proposals in the SHA dre</w:t>
      </w:r>
      <w:r w:rsidRPr="00D40F59">
        <w:rPr>
          <w:rFonts w:ascii="Arial" w:hAnsi="Arial" w:cs="Arial"/>
        </w:rPr>
        <w:t>w largely from these previous initiative</w:t>
      </w:r>
      <w:r>
        <w:rPr>
          <w:rFonts w:ascii="Arial" w:hAnsi="Arial" w:cs="Arial"/>
        </w:rPr>
        <w:t xml:space="preserve">s. </w:t>
      </w:r>
      <w:r w:rsidR="009901A5">
        <w:rPr>
          <w:rFonts w:ascii="Arial" w:hAnsi="Arial" w:cs="Arial"/>
        </w:rPr>
        <w:t>We say i</w:t>
      </w:r>
      <w:r>
        <w:rPr>
          <w:rFonts w:ascii="Arial" w:hAnsi="Arial" w:cs="Arial"/>
        </w:rPr>
        <w:t>t is therefore dishonest</w:t>
      </w:r>
      <w:r w:rsidRPr="00D40F59">
        <w:rPr>
          <w:rFonts w:ascii="Arial" w:hAnsi="Arial" w:cs="Arial"/>
        </w:rPr>
        <w:t xml:space="preserve"> and devious of the government to attempt to </w:t>
      </w:r>
      <w:r>
        <w:rPr>
          <w:rFonts w:ascii="Arial" w:hAnsi="Arial" w:cs="Arial"/>
        </w:rPr>
        <w:t xml:space="preserve">deviate </w:t>
      </w:r>
      <w:r w:rsidRPr="00D40F59">
        <w:rPr>
          <w:rFonts w:ascii="Arial" w:hAnsi="Arial" w:cs="Arial"/>
        </w:rPr>
        <w:t>completely</w:t>
      </w:r>
      <w:r>
        <w:rPr>
          <w:rFonts w:ascii="Arial" w:hAnsi="Arial" w:cs="Arial"/>
        </w:rPr>
        <w:t xml:space="preserve"> from its agreed position. </w:t>
      </w:r>
    </w:p>
    <w:p w14:paraId="3E738524" w14:textId="0AF2F7C9" w:rsidR="00813B62" w:rsidRPr="0073054A" w:rsidRDefault="00813B62" w:rsidP="00813B62">
      <w:pPr>
        <w:pStyle w:val="NormalWeb"/>
        <w:numPr>
          <w:ilvl w:val="0"/>
          <w:numId w:val="4"/>
        </w:numPr>
        <w:shd w:val="clear" w:color="auto" w:fill="FFFFFF"/>
        <w:spacing w:before="0" w:beforeAutospacing="0" w:after="300" w:afterAutospacing="0" w:line="360" w:lineRule="auto"/>
        <w:rPr>
          <w:rFonts w:ascii="Arial" w:hAnsi="Arial" w:cs="Arial"/>
          <w:color w:val="0B0C0C"/>
        </w:rPr>
      </w:pPr>
      <w:r>
        <w:rPr>
          <w:rFonts w:ascii="Arial" w:eastAsia="Calibri" w:hAnsi="Arial" w:cs="Arial"/>
        </w:rPr>
        <w:t>Within all of these legacy proposals there is no reference to gender or the needs of women, who experience</w:t>
      </w:r>
      <w:r w:rsidR="009901A5">
        <w:rPr>
          <w:rFonts w:ascii="Arial" w:eastAsia="Calibri" w:hAnsi="Arial" w:cs="Arial"/>
        </w:rPr>
        <w:t>d</w:t>
      </w:r>
      <w:r>
        <w:rPr>
          <w:rFonts w:ascii="Arial" w:eastAsia="Calibri" w:hAnsi="Arial" w:cs="Arial"/>
        </w:rPr>
        <w:t xml:space="preserve"> the conflict in very different ways. There is in fact a complete absence of engagement or even acknowledgement on how institutions and legacy pathways should effectively address the specific needs of women as part of any post-conflict transitional justice model. All mechanisms for dealing with the past must address gender if the UK is actually se</w:t>
      </w:r>
      <w:r>
        <w:rPr>
          <w:rFonts w:ascii="Arial" w:eastAsia="Calibri" w:hAnsi="Arial" w:cs="Arial"/>
        </w:rPr>
        <w:lastRenderedPageBreak/>
        <w:t>rious about addressing the legacy of conflict which affected all of society. In light of the indivisibility of human rights, and the UN Treaty mechanisms, it is completely unacceptable for the families of the bereaved and injured that we work with, mostly women seeking justice, that this is absent.</w:t>
      </w:r>
      <w:r w:rsidR="009F53C2">
        <w:rPr>
          <w:rStyle w:val="FootnoteReference"/>
          <w:rFonts w:ascii="Arial" w:eastAsia="Calibri" w:hAnsi="Arial" w:cs="Arial"/>
        </w:rPr>
        <w:footnoteReference w:id="7"/>
      </w:r>
      <w:r>
        <w:rPr>
          <w:rFonts w:ascii="Arial" w:eastAsia="Calibri" w:hAnsi="Arial" w:cs="Arial"/>
        </w:rPr>
        <w:t xml:space="preserve">   </w:t>
      </w:r>
    </w:p>
    <w:p w14:paraId="70C78580" w14:textId="77777777" w:rsidR="00014B58" w:rsidRDefault="00014B58" w:rsidP="00014B58">
      <w:pPr>
        <w:spacing w:after="120" w:line="360" w:lineRule="auto"/>
        <w:rPr>
          <w:rFonts w:ascii="Arial" w:eastAsia="Calibri" w:hAnsi="Arial" w:cs="Arial"/>
          <w:sz w:val="24"/>
          <w:szCs w:val="24"/>
        </w:rPr>
      </w:pPr>
    </w:p>
    <w:p w14:paraId="31596E05" w14:textId="194C180A" w:rsidR="00014B58" w:rsidRPr="0073054A" w:rsidRDefault="00014B58" w:rsidP="00014B58">
      <w:pPr>
        <w:pStyle w:val="NormalWeb"/>
        <w:shd w:val="clear" w:color="auto" w:fill="FFFFFF"/>
        <w:spacing w:before="0" w:beforeAutospacing="0" w:after="300" w:afterAutospacing="0" w:line="360" w:lineRule="auto"/>
        <w:rPr>
          <w:rFonts w:ascii="Arial" w:hAnsi="Arial" w:cs="Arial"/>
          <w:b/>
          <w:i/>
          <w:color w:val="0B0C0C"/>
        </w:rPr>
      </w:pPr>
      <w:r w:rsidRPr="0073054A">
        <w:rPr>
          <w:rFonts w:ascii="Arial" w:eastAsia="Calibri" w:hAnsi="Arial" w:cs="Arial"/>
          <w:b/>
          <w:i/>
        </w:rPr>
        <w:t xml:space="preserve">The Committee may wish </w:t>
      </w:r>
      <w:r w:rsidR="009901A5">
        <w:rPr>
          <w:rFonts w:ascii="Arial" w:eastAsia="Calibri" w:hAnsi="Arial" w:cs="Arial"/>
          <w:b/>
          <w:i/>
        </w:rPr>
        <w:t xml:space="preserve">to </w:t>
      </w:r>
      <w:r w:rsidRPr="0073054A">
        <w:rPr>
          <w:rFonts w:ascii="Arial" w:eastAsia="Calibri" w:hAnsi="Arial" w:cs="Arial"/>
          <w:b/>
          <w:i/>
        </w:rPr>
        <w:t xml:space="preserve">urge the UK to implement the Stormont House Agreement mechanisms, including the </w:t>
      </w:r>
      <w:r w:rsidR="008007F3">
        <w:rPr>
          <w:rFonts w:ascii="Arial" w:eastAsia="Calibri" w:hAnsi="Arial" w:cs="Arial"/>
          <w:b/>
          <w:i/>
        </w:rPr>
        <w:t>Historical Investigations Unit</w:t>
      </w:r>
      <w:r w:rsidR="009F53C2">
        <w:rPr>
          <w:rFonts w:ascii="Arial" w:eastAsia="Calibri" w:hAnsi="Arial" w:cs="Arial"/>
          <w:b/>
          <w:i/>
        </w:rPr>
        <w:t>, with an explicit</w:t>
      </w:r>
      <w:r w:rsidR="009901A5">
        <w:rPr>
          <w:rFonts w:ascii="Arial" w:eastAsia="Calibri" w:hAnsi="Arial" w:cs="Arial"/>
          <w:b/>
          <w:i/>
        </w:rPr>
        <w:t>ly</w:t>
      </w:r>
      <w:r w:rsidR="009F53C2">
        <w:rPr>
          <w:rFonts w:ascii="Arial" w:eastAsia="Calibri" w:hAnsi="Arial" w:cs="Arial"/>
          <w:b/>
          <w:i/>
        </w:rPr>
        <w:t xml:space="preserve"> gendered lens, </w:t>
      </w:r>
      <w:r w:rsidRPr="0073054A">
        <w:rPr>
          <w:rFonts w:ascii="Arial" w:eastAsia="Calibri" w:hAnsi="Arial" w:cs="Arial"/>
          <w:b/>
          <w:i/>
        </w:rPr>
        <w:t>as a matter of urgency to discharge its international human rights obligations</w:t>
      </w:r>
      <w:r w:rsidR="007156FF">
        <w:rPr>
          <w:rFonts w:ascii="Arial" w:eastAsia="Calibri" w:hAnsi="Arial" w:cs="Arial"/>
          <w:b/>
          <w:i/>
        </w:rPr>
        <w:t>,</w:t>
      </w:r>
      <w:r w:rsidRPr="0073054A">
        <w:rPr>
          <w:rFonts w:ascii="Arial" w:eastAsia="Calibri" w:hAnsi="Arial" w:cs="Arial"/>
          <w:b/>
          <w:i/>
        </w:rPr>
        <w:t>.</w:t>
      </w:r>
    </w:p>
    <w:p w14:paraId="4EDE8CA8" w14:textId="77777777" w:rsidR="00014B58" w:rsidRPr="00014B58" w:rsidRDefault="00014B58" w:rsidP="00014B58">
      <w:pPr>
        <w:spacing w:after="120" w:line="360" w:lineRule="auto"/>
        <w:rPr>
          <w:rFonts w:ascii="Arial" w:eastAsia="Calibri" w:hAnsi="Arial" w:cs="Arial"/>
          <w:sz w:val="24"/>
          <w:szCs w:val="24"/>
        </w:rPr>
      </w:pPr>
    </w:p>
    <w:p w14:paraId="4AC6F6E0" w14:textId="77777777" w:rsidR="0073054A" w:rsidRDefault="0073054A">
      <w:pPr>
        <w:rPr>
          <w:rFonts w:ascii="Arial" w:eastAsia="Calibri" w:hAnsi="Arial" w:cs="Arial"/>
          <w:color w:val="FF0000"/>
          <w:sz w:val="24"/>
          <w:szCs w:val="24"/>
        </w:rPr>
      </w:pPr>
      <w:r>
        <w:rPr>
          <w:rFonts w:ascii="Arial" w:eastAsia="Calibri" w:hAnsi="Arial" w:cs="Arial"/>
          <w:color w:val="FF0000"/>
          <w:sz w:val="24"/>
          <w:szCs w:val="24"/>
        </w:rPr>
        <w:br w:type="page"/>
      </w:r>
    </w:p>
    <w:p w14:paraId="4DF9D427" w14:textId="77777777" w:rsidR="00CB1587" w:rsidRDefault="00530DD0" w:rsidP="00014B58">
      <w:pPr>
        <w:suppressAutoHyphens/>
        <w:kinsoku w:val="0"/>
        <w:overflowPunct w:val="0"/>
        <w:autoSpaceDE w:val="0"/>
        <w:autoSpaceDN w:val="0"/>
        <w:adjustRightInd w:val="0"/>
        <w:snapToGrid w:val="0"/>
        <w:spacing w:after="0" w:line="360" w:lineRule="auto"/>
        <w:ind w:left="357" w:right="1134" w:hanging="357"/>
        <w:jc w:val="both"/>
        <w:rPr>
          <w:rFonts w:ascii="Arial" w:hAnsi="Arial" w:cs="Arial"/>
          <w:b/>
          <w:sz w:val="24"/>
          <w:szCs w:val="24"/>
        </w:rPr>
      </w:pPr>
      <w:r w:rsidRPr="005E0D3C">
        <w:rPr>
          <w:rFonts w:ascii="Arial" w:hAnsi="Arial" w:cs="Arial"/>
          <w:b/>
          <w:sz w:val="24"/>
          <w:szCs w:val="24"/>
        </w:rPr>
        <w:lastRenderedPageBreak/>
        <w:t xml:space="preserve"> </w:t>
      </w:r>
      <w:r w:rsidR="005E0D3C" w:rsidRPr="005E0D3C">
        <w:rPr>
          <w:rFonts w:ascii="Arial" w:hAnsi="Arial" w:cs="Arial"/>
          <w:b/>
          <w:sz w:val="24"/>
          <w:szCs w:val="24"/>
        </w:rPr>
        <w:t xml:space="preserve">(d) </w:t>
      </w:r>
      <w:r w:rsidR="005E0D3C" w:rsidRPr="005E0D3C">
        <w:rPr>
          <w:rFonts w:ascii="Arial" w:hAnsi="Arial" w:cs="Arial"/>
          <w:b/>
          <w:sz w:val="24"/>
          <w:szCs w:val="24"/>
        </w:rPr>
        <w:tab/>
      </w:r>
      <w:r w:rsidR="005E0D3C" w:rsidRPr="00530DD0">
        <w:rPr>
          <w:rFonts w:ascii="Arial" w:hAnsi="Arial" w:cs="Arial"/>
          <w:b/>
          <w:sz w:val="24"/>
          <w:szCs w:val="24"/>
        </w:rPr>
        <w:t>Ensure that effective and independent investigations are conducted into outstanding allegations of torture, ill-treatment and conflict related killings to establish the truth and identify, prosecute and punish perpetrators, including with respect to the killing of Patrick Finucane, following</w:t>
      </w:r>
      <w:r w:rsidR="005E0D3C" w:rsidRPr="005E0D3C">
        <w:rPr>
          <w:rFonts w:ascii="Arial" w:hAnsi="Arial" w:cs="Arial"/>
          <w:b/>
          <w:sz w:val="24"/>
          <w:szCs w:val="24"/>
        </w:rPr>
        <w:t xml:space="preserve"> a recent decision by the Supreme Court that the State party has not carried out an effective investigation concerning this case; </w:t>
      </w:r>
    </w:p>
    <w:p w14:paraId="044CC1C6" w14:textId="77777777" w:rsidR="00CB1587" w:rsidRPr="00CB1587" w:rsidRDefault="00CB1587" w:rsidP="00014B58">
      <w:pPr>
        <w:suppressAutoHyphens/>
        <w:kinsoku w:val="0"/>
        <w:overflowPunct w:val="0"/>
        <w:autoSpaceDE w:val="0"/>
        <w:autoSpaceDN w:val="0"/>
        <w:adjustRightInd w:val="0"/>
        <w:snapToGrid w:val="0"/>
        <w:spacing w:after="0" w:line="360" w:lineRule="auto"/>
        <w:ind w:left="357" w:right="1134" w:hanging="357"/>
        <w:jc w:val="both"/>
        <w:rPr>
          <w:rFonts w:ascii="Arial" w:hAnsi="Arial" w:cs="Arial"/>
          <w:b/>
          <w:sz w:val="24"/>
          <w:szCs w:val="24"/>
        </w:rPr>
      </w:pPr>
    </w:p>
    <w:p w14:paraId="0FB28819" w14:textId="77777777" w:rsidR="00014B58" w:rsidRPr="00CB1587" w:rsidRDefault="005E0D3C" w:rsidP="00014B58">
      <w:pPr>
        <w:suppressAutoHyphens/>
        <w:kinsoku w:val="0"/>
        <w:overflowPunct w:val="0"/>
        <w:autoSpaceDE w:val="0"/>
        <w:autoSpaceDN w:val="0"/>
        <w:adjustRightInd w:val="0"/>
        <w:snapToGrid w:val="0"/>
        <w:spacing w:after="0" w:line="360" w:lineRule="auto"/>
        <w:ind w:left="357" w:right="1134" w:hanging="357"/>
        <w:jc w:val="both"/>
        <w:rPr>
          <w:rFonts w:ascii="Arial" w:hAnsi="Arial" w:cs="Arial"/>
          <w:b/>
          <w:sz w:val="24"/>
          <w:szCs w:val="24"/>
        </w:rPr>
      </w:pPr>
      <w:r w:rsidRPr="005E0D3C">
        <w:rPr>
          <w:rFonts w:ascii="Arial" w:hAnsi="Arial" w:cs="Arial"/>
          <w:b/>
          <w:sz w:val="24"/>
          <w:szCs w:val="24"/>
        </w:rPr>
        <w:t>Effective and independent investigations</w:t>
      </w:r>
    </w:p>
    <w:p w14:paraId="4F1BDF47" w14:textId="77777777" w:rsidR="00014B58" w:rsidRDefault="00014B58" w:rsidP="00014B58">
      <w:pPr>
        <w:suppressAutoHyphens/>
        <w:kinsoku w:val="0"/>
        <w:overflowPunct w:val="0"/>
        <w:autoSpaceDE w:val="0"/>
        <w:autoSpaceDN w:val="0"/>
        <w:adjustRightInd w:val="0"/>
        <w:snapToGrid w:val="0"/>
        <w:spacing w:after="0" w:line="360" w:lineRule="auto"/>
        <w:ind w:left="357" w:right="1134" w:hanging="357"/>
        <w:jc w:val="both"/>
        <w:rPr>
          <w:rFonts w:ascii="Arial" w:eastAsia="Times New Roman" w:hAnsi="Arial" w:cs="Arial"/>
          <w:sz w:val="24"/>
          <w:szCs w:val="24"/>
          <w:lang w:eastAsia="en-GB"/>
        </w:rPr>
      </w:pPr>
    </w:p>
    <w:p w14:paraId="7B518978" w14:textId="33BF5574" w:rsidR="00D6004B" w:rsidRPr="00D6004B" w:rsidRDefault="009901A5" w:rsidP="00D6004B">
      <w:pPr>
        <w:pStyle w:val="ListParagraph"/>
        <w:numPr>
          <w:ilvl w:val="0"/>
          <w:numId w:val="4"/>
        </w:num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r>
        <w:rPr>
          <w:rFonts w:ascii="Arial" w:eastAsia="Times New Roman" w:hAnsi="Arial" w:cs="Arial"/>
          <w:sz w:val="24"/>
          <w:szCs w:val="24"/>
          <w:lang w:eastAsia="en-GB"/>
        </w:rPr>
        <w:t>T</w:t>
      </w:r>
      <w:r w:rsidR="00D53999" w:rsidRPr="00D6004B">
        <w:rPr>
          <w:rFonts w:ascii="Arial" w:eastAsia="Times New Roman" w:hAnsi="Arial" w:cs="Arial"/>
          <w:sz w:val="24"/>
          <w:szCs w:val="24"/>
          <w:lang w:eastAsia="en-GB"/>
        </w:rPr>
        <w:t xml:space="preserve">he Police Service of Northern Ireland (PSNI) Legacy Investigations Branch (LIB), the Office of the Police Ombudsman for Northern Ireland (OPONI) and legacy inquests are the </w:t>
      </w:r>
      <w:r w:rsidR="00D53999" w:rsidRPr="00691460">
        <w:rPr>
          <w:rFonts w:ascii="Arial" w:eastAsia="Times New Roman" w:hAnsi="Arial" w:cs="Arial"/>
          <w:i/>
          <w:sz w:val="24"/>
          <w:szCs w:val="24"/>
          <w:lang w:eastAsia="en-GB"/>
        </w:rPr>
        <w:t>current</w:t>
      </w:r>
      <w:r w:rsidR="00D53999" w:rsidRPr="00D6004B">
        <w:rPr>
          <w:rFonts w:ascii="Arial" w:eastAsia="Times New Roman" w:hAnsi="Arial" w:cs="Arial"/>
          <w:sz w:val="24"/>
          <w:szCs w:val="24"/>
          <w:lang w:eastAsia="en-GB"/>
        </w:rPr>
        <w:t xml:space="preserve"> mechanisms utilised to address the British government’s </w:t>
      </w:r>
      <w:r w:rsidR="00D53999" w:rsidRPr="00D6004B">
        <w:rPr>
          <w:rFonts w:ascii="Arial" w:eastAsia="Times New Roman" w:hAnsi="Arial" w:cs="Arial"/>
          <w:sz w:val="24"/>
          <w:szCs w:val="24"/>
          <w:lang w:eastAsia="en-GB"/>
        </w:rPr>
        <w:lastRenderedPageBreak/>
        <w:t>procedural obl</w:t>
      </w:r>
      <w:r w:rsidR="00B31F42" w:rsidRPr="00D6004B">
        <w:rPr>
          <w:rFonts w:ascii="Arial" w:eastAsia="Times New Roman" w:hAnsi="Arial" w:cs="Arial"/>
          <w:sz w:val="24"/>
          <w:szCs w:val="24"/>
          <w:lang w:eastAsia="en-GB"/>
        </w:rPr>
        <w:t>igations arising from Article 2</w:t>
      </w:r>
      <w:r w:rsidR="00D53999" w:rsidRPr="00D6004B">
        <w:rPr>
          <w:rFonts w:ascii="Arial" w:eastAsia="Times New Roman" w:hAnsi="Arial" w:cs="Arial"/>
          <w:sz w:val="24"/>
          <w:szCs w:val="24"/>
          <w:lang w:eastAsia="en-GB"/>
        </w:rPr>
        <w:t xml:space="preserve">. PFC </w:t>
      </w:r>
      <w:r w:rsidR="00B31F42" w:rsidRPr="00D6004B">
        <w:rPr>
          <w:rFonts w:ascii="Arial" w:eastAsia="Times New Roman" w:hAnsi="Arial" w:cs="Arial"/>
          <w:sz w:val="24"/>
          <w:szCs w:val="24"/>
          <w:lang w:eastAsia="en-GB"/>
        </w:rPr>
        <w:t>submits</w:t>
      </w:r>
      <w:r w:rsidR="00D53999" w:rsidRPr="00D6004B">
        <w:rPr>
          <w:rFonts w:ascii="Arial" w:eastAsia="Times New Roman" w:hAnsi="Arial" w:cs="Arial"/>
          <w:sz w:val="24"/>
          <w:szCs w:val="24"/>
          <w:lang w:eastAsia="en-GB"/>
        </w:rPr>
        <w:t xml:space="preserve"> that these, even taken together, fail to fulfil this obligation</w:t>
      </w:r>
      <w:r w:rsidR="00813B62" w:rsidRPr="00D6004B">
        <w:rPr>
          <w:rFonts w:ascii="Arial" w:eastAsia="Times New Roman" w:hAnsi="Arial" w:cs="Arial"/>
          <w:sz w:val="24"/>
          <w:szCs w:val="24"/>
          <w:lang w:eastAsia="en-GB"/>
        </w:rPr>
        <w:t xml:space="preserve"> as well as the obligations under the CAT</w:t>
      </w:r>
      <w:r w:rsidR="00D53999" w:rsidRPr="00D6004B">
        <w:rPr>
          <w:rFonts w:ascii="Arial" w:eastAsia="Times New Roman" w:hAnsi="Arial" w:cs="Arial"/>
          <w:sz w:val="24"/>
          <w:szCs w:val="24"/>
          <w:lang w:eastAsia="en-GB"/>
        </w:rPr>
        <w:t xml:space="preserve">. </w:t>
      </w:r>
    </w:p>
    <w:p w14:paraId="0213C944" w14:textId="77777777" w:rsidR="00D6004B" w:rsidRPr="00D6004B" w:rsidRDefault="00D6004B" w:rsidP="00D6004B">
      <w:pPr>
        <w:pStyle w:val="ListParagraph"/>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p>
    <w:p w14:paraId="4C1CF52B" w14:textId="664E3AE5" w:rsidR="00D6004B" w:rsidRPr="00D6004B" w:rsidRDefault="00D6004B" w:rsidP="00D6004B">
      <w:pPr>
        <w:pStyle w:val="ListParagraph"/>
        <w:numPr>
          <w:ilvl w:val="0"/>
          <w:numId w:val="4"/>
        </w:num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r w:rsidRPr="00D6004B">
        <w:rPr>
          <w:rFonts w:ascii="Arial" w:hAnsi="Arial" w:cs="Arial"/>
          <w:sz w:val="24"/>
          <w:szCs w:val="24"/>
        </w:rPr>
        <w:t xml:space="preserve"> </w:t>
      </w:r>
      <w:r w:rsidR="00813B62" w:rsidRPr="00D6004B">
        <w:rPr>
          <w:rFonts w:ascii="Arial" w:hAnsi="Arial" w:cs="Arial"/>
          <w:sz w:val="24"/>
          <w:szCs w:val="24"/>
        </w:rPr>
        <w:t xml:space="preserve">We provided a detailed account </w:t>
      </w:r>
      <w:r w:rsidR="0009042E" w:rsidRPr="00D6004B">
        <w:rPr>
          <w:rFonts w:ascii="Arial" w:hAnsi="Arial" w:cs="Arial"/>
          <w:sz w:val="24"/>
          <w:szCs w:val="24"/>
        </w:rPr>
        <w:t xml:space="preserve">of </w:t>
      </w:r>
      <w:r w:rsidR="00813B62" w:rsidRPr="00D6004B">
        <w:rPr>
          <w:rFonts w:ascii="Arial" w:hAnsi="Arial" w:cs="Arial"/>
          <w:sz w:val="24"/>
          <w:szCs w:val="24"/>
        </w:rPr>
        <w:t>the failings</w:t>
      </w:r>
      <w:r w:rsidR="0009042E" w:rsidRPr="00D6004B">
        <w:rPr>
          <w:rFonts w:ascii="Arial" w:hAnsi="Arial" w:cs="Arial"/>
          <w:sz w:val="24"/>
          <w:szCs w:val="24"/>
        </w:rPr>
        <w:t xml:space="preserve"> and/or ongoing challenges facing</w:t>
      </w:r>
      <w:r w:rsidR="00813B62" w:rsidRPr="00D6004B">
        <w:rPr>
          <w:rFonts w:ascii="Arial" w:hAnsi="Arial" w:cs="Arial"/>
          <w:sz w:val="24"/>
          <w:szCs w:val="24"/>
        </w:rPr>
        <w:t xml:space="preserve"> these institutions</w:t>
      </w:r>
      <w:r w:rsidR="007B7D01" w:rsidRPr="00D6004B">
        <w:rPr>
          <w:rFonts w:ascii="Arial" w:hAnsi="Arial" w:cs="Arial"/>
          <w:sz w:val="24"/>
          <w:szCs w:val="24"/>
        </w:rPr>
        <w:t>, and our concerns,</w:t>
      </w:r>
      <w:r w:rsidR="0009042E" w:rsidRPr="00D6004B">
        <w:rPr>
          <w:rFonts w:ascii="Arial" w:hAnsi="Arial" w:cs="Arial"/>
          <w:sz w:val="24"/>
          <w:szCs w:val="24"/>
        </w:rPr>
        <w:t xml:space="preserve"> with regards to </w:t>
      </w:r>
      <w:r w:rsidR="007B7D01" w:rsidRPr="00D6004B">
        <w:rPr>
          <w:rFonts w:ascii="Arial" w:hAnsi="Arial" w:cs="Arial"/>
          <w:sz w:val="24"/>
          <w:szCs w:val="24"/>
        </w:rPr>
        <w:t>their ability to carry</w:t>
      </w:r>
      <w:r w:rsidR="0009042E" w:rsidRPr="00D6004B">
        <w:rPr>
          <w:rFonts w:ascii="Arial" w:hAnsi="Arial" w:cs="Arial"/>
          <w:sz w:val="24"/>
          <w:szCs w:val="24"/>
        </w:rPr>
        <w:t xml:space="preserve"> out effective and independent investigations</w:t>
      </w:r>
      <w:r w:rsidR="00813B62" w:rsidRPr="00D6004B">
        <w:rPr>
          <w:rFonts w:ascii="Arial" w:hAnsi="Arial" w:cs="Arial"/>
          <w:sz w:val="24"/>
          <w:szCs w:val="24"/>
        </w:rPr>
        <w:t xml:space="preserve"> in our UNCAT</w:t>
      </w:r>
      <w:r w:rsidR="0009042E" w:rsidRPr="00D6004B">
        <w:rPr>
          <w:rFonts w:ascii="Arial" w:hAnsi="Arial" w:cs="Arial"/>
          <w:sz w:val="24"/>
          <w:szCs w:val="24"/>
        </w:rPr>
        <w:t xml:space="preserve"> Submission of March 2019</w:t>
      </w:r>
      <w:r w:rsidR="007B7D01" w:rsidRPr="00D6004B">
        <w:rPr>
          <w:rFonts w:ascii="Arial" w:hAnsi="Arial" w:cs="Arial"/>
          <w:sz w:val="24"/>
          <w:szCs w:val="24"/>
        </w:rPr>
        <w:t>, and therefore provide some</w:t>
      </w:r>
      <w:r w:rsidR="0009042E" w:rsidRPr="00D6004B">
        <w:rPr>
          <w:rFonts w:ascii="Arial" w:hAnsi="Arial" w:cs="Arial"/>
          <w:sz w:val="24"/>
          <w:szCs w:val="24"/>
        </w:rPr>
        <w:t xml:space="preserve"> s</w:t>
      </w:r>
      <w:r w:rsidR="00813B62" w:rsidRPr="00D6004B">
        <w:rPr>
          <w:rFonts w:ascii="Arial" w:hAnsi="Arial" w:cs="Arial"/>
          <w:sz w:val="24"/>
          <w:szCs w:val="24"/>
        </w:rPr>
        <w:t xml:space="preserve">ummary points </w:t>
      </w:r>
      <w:r w:rsidRPr="00D6004B">
        <w:rPr>
          <w:rFonts w:ascii="Arial" w:hAnsi="Arial" w:cs="Arial"/>
          <w:sz w:val="24"/>
          <w:szCs w:val="24"/>
        </w:rPr>
        <w:t xml:space="preserve">and recent developments </w:t>
      </w:r>
      <w:r w:rsidR="00F344D0">
        <w:rPr>
          <w:rFonts w:ascii="Arial" w:hAnsi="Arial" w:cs="Arial"/>
          <w:sz w:val="24"/>
          <w:szCs w:val="24"/>
        </w:rPr>
        <w:t>below.</w:t>
      </w:r>
      <w:r w:rsidR="00F344D0">
        <w:rPr>
          <w:rStyle w:val="FootnoteReference"/>
          <w:rFonts w:ascii="Arial" w:hAnsi="Arial" w:cs="Arial"/>
          <w:sz w:val="24"/>
          <w:szCs w:val="24"/>
        </w:rPr>
        <w:footnoteReference w:id="8"/>
      </w:r>
    </w:p>
    <w:p w14:paraId="0DF646B2" w14:textId="77777777" w:rsidR="00D6004B" w:rsidRPr="00D6004B" w:rsidRDefault="00D6004B" w:rsidP="00D6004B">
      <w:pPr>
        <w:pStyle w:val="ListParagraph"/>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p>
    <w:p w14:paraId="3C02DD80" w14:textId="77777777" w:rsidR="00D6004B" w:rsidRPr="00037E48" w:rsidRDefault="00A61CE2" w:rsidP="00D6004B">
      <w:pPr>
        <w:pStyle w:val="ListParagraph"/>
        <w:numPr>
          <w:ilvl w:val="0"/>
          <w:numId w:val="16"/>
        </w:num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r w:rsidRPr="00D6004B">
        <w:rPr>
          <w:rFonts w:ascii="Arial" w:hAnsi="Arial" w:cs="Arial"/>
          <w:sz w:val="24"/>
          <w:szCs w:val="24"/>
        </w:rPr>
        <w:t>OPONI’s History Directorate has an outstanding caseload of over 400 cases, many co</w:t>
      </w:r>
      <w:r w:rsidR="00037E48">
        <w:rPr>
          <w:rFonts w:ascii="Arial" w:hAnsi="Arial" w:cs="Arial"/>
          <w:sz w:val="24"/>
          <w:szCs w:val="24"/>
        </w:rPr>
        <w:t>ncerning complex investigations;</w:t>
      </w:r>
    </w:p>
    <w:p w14:paraId="54F8523D" w14:textId="77777777" w:rsidR="00037E48" w:rsidRPr="00D6004B" w:rsidRDefault="00037E48" w:rsidP="00691460">
      <w:pPr>
        <w:pStyle w:val="ListParagraph"/>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p>
    <w:p w14:paraId="5577C6B9" w14:textId="77777777" w:rsidR="00D6004B" w:rsidRPr="00037E48" w:rsidRDefault="00A61CE2" w:rsidP="00037E48">
      <w:pPr>
        <w:pStyle w:val="ListParagraph"/>
        <w:numPr>
          <w:ilvl w:val="0"/>
          <w:numId w:val="16"/>
        </w:num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r w:rsidRPr="00D6004B">
        <w:rPr>
          <w:rFonts w:ascii="Arial" w:hAnsi="Arial" w:cs="Arial"/>
          <w:sz w:val="24"/>
          <w:szCs w:val="24"/>
        </w:rPr>
        <w:t xml:space="preserve">Chronic under-resourcing of OPONI has </w:t>
      </w:r>
      <w:r w:rsidR="00037E48">
        <w:rPr>
          <w:rFonts w:ascii="Arial" w:hAnsi="Arial" w:cs="Arial"/>
          <w:sz w:val="24"/>
          <w:szCs w:val="24"/>
        </w:rPr>
        <w:t>resulted in unacceptable delays, undermining</w:t>
      </w:r>
      <w:r w:rsidRPr="00037E48">
        <w:rPr>
          <w:rFonts w:ascii="Arial" w:hAnsi="Arial" w:cs="Arial"/>
          <w:sz w:val="24"/>
          <w:szCs w:val="24"/>
        </w:rPr>
        <w:t xml:space="preserve"> the Office’s ability to function as an effective part of the British government’s ‘package of measures’, and fulfil the</w:t>
      </w:r>
      <w:r w:rsidR="00037E48">
        <w:rPr>
          <w:rFonts w:ascii="Arial" w:hAnsi="Arial" w:cs="Arial"/>
          <w:sz w:val="24"/>
          <w:szCs w:val="24"/>
        </w:rPr>
        <w:t xml:space="preserve">ir Article 2 procedural duties; </w:t>
      </w:r>
    </w:p>
    <w:p w14:paraId="6F0F9BDE" w14:textId="77777777" w:rsidR="00D6004B" w:rsidRPr="00D6004B" w:rsidRDefault="00D6004B" w:rsidP="00D6004B">
      <w:pPr>
        <w:pStyle w:val="ListParagraph"/>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p>
    <w:p w14:paraId="44DB8CBC" w14:textId="77777777" w:rsidR="00D6004B" w:rsidRPr="00D6004B" w:rsidRDefault="00A61CE2" w:rsidP="00777475">
      <w:pPr>
        <w:pStyle w:val="ListParagraph"/>
        <w:numPr>
          <w:ilvl w:val="0"/>
          <w:numId w:val="16"/>
        </w:num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r w:rsidRPr="00037E48">
        <w:rPr>
          <w:rFonts w:ascii="Arial" w:hAnsi="Arial" w:cs="Arial"/>
          <w:sz w:val="24"/>
          <w:szCs w:val="24"/>
        </w:rPr>
        <w:t xml:space="preserve">PFC believe </w:t>
      </w:r>
      <w:r w:rsidR="00037E48" w:rsidRPr="00037E48">
        <w:rPr>
          <w:rFonts w:ascii="Arial" w:hAnsi="Arial" w:cs="Arial"/>
          <w:sz w:val="24"/>
          <w:szCs w:val="24"/>
        </w:rPr>
        <w:t xml:space="preserve">the </w:t>
      </w:r>
      <w:r w:rsidRPr="00037E48">
        <w:rPr>
          <w:rFonts w:ascii="Arial" w:hAnsi="Arial" w:cs="Arial"/>
          <w:sz w:val="24"/>
          <w:szCs w:val="24"/>
        </w:rPr>
        <w:t xml:space="preserve">under-resourcing </w:t>
      </w:r>
      <w:r w:rsidR="00037E48" w:rsidRPr="00037E48">
        <w:rPr>
          <w:rFonts w:ascii="Arial" w:hAnsi="Arial" w:cs="Arial"/>
          <w:sz w:val="24"/>
          <w:szCs w:val="24"/>
        </w:rPr>
        <w:t xml:space="preserve">is </w:t>
      </w:r>
      <w:r w:rsidRPr="00037E48">
        <w:rPr>
          <w:rFonts w:ascii="Arial" w:hAnsi="Arial" w:cs="Arial"/>
          <w:sz w:val="24"/>
          <w:szCs w:val="24"/>
        </w:rPr>
        <w:t>a deliberate political policy by those determ</w:t>
      </w:r>
      <w:r w:rsidR="00037E48">
        <w:rPr>
          <w:rFonts w:ascii="Arial" w:hAnsi="Arial" w:cs="Arial"/>
          <w:sz w:val="24"/>
          <w:szCs w:val="24"/>
        </w:rPr>
        <w:t xml:space="preserve">ined to obstruct investigations; </w:t>
      </w:r>
    </w:p>
    <w:p w14:paraId="35B2D027" w14:textId="57685B36" w:rsidR="00D6004B" w:rsidRPr="00D6004B" w:rsidRDefault="00A61CE2" w:rsidP="00D6004B">
      <w:pPr>
        <w:pStyle w:val="ListParagraph"/>
        <w:numPr>
          <w:ilvl w:val="0"/>
          <w:numId w:val="16"/>
        </w:num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r w:rsidRPr="00D6004B">
        <w:rPr>
          <w:rFonts w:ascii="Arial" w:hAnsi="Arial" w:cs="Arial"/>
          <w:sz w:val="24"/>
          <w:szCs w:val="24"/>
        </w:rPr>
        <w:t xml:space="preserve">The PSNI are failing in their statutory duties to provide OPONI with the materials they require. </w:t>
      </w:r>
      <w:r w:rsidR="009901A5">
        <w:rPr>
          <w:rFonts w:ascii="Arial" w:hAnsi="Arial" w:cs="Arial"/>
          <w:sz w:val="24"/>
          <w:szCs w:val="24"/>
        </w:rPr>
        <w:t>F</w:t>
      </w:r>
      <w:r w:rsidRPr="00D6004B">
        <w:rPr>
          <w:rFonts w:ascii="Arial" w:hAnsi="Arial" w:cs="Arial"/>
          <w:sz w:val="24"/>
          <w:szCs w:val="24"/>
        </w:rPr>
        <w:t xml:space="preserve">or example, the former Ombudsman, Dr Maguire, </w:t>
      </w:r>
      <w:r w:rsidR="009901A5">
        <w:rPr>
          <w:rFonts w:ascii="Arial" w:hAnsi="Arial" w:cs="Arial"/>
          <w:sz w:val="24"/>
          <w:szCs w:val="24"/>
        </w:rPr>
        <w:t xml:space="preserve">was forced to </w:t>
      </w:r>
      <w:r w:rsidR="009901A5" w:rsidRPr="00D6004B">
        <w:rPr>
          <w:rFonts w:ascii="Arial" w:hAnsi="Arial" w:cs="Arial"/>
          <w:sz w:val="24"/>
          <w:szCs w:val="24"/>
        </w:rPr>
        <w:t>initiat</w:t>
      </w:r>
      <w:r w:rsidR="009901A5">
        <w:rPr>
          <w:rFonts w:ascii="Arial" w:hAnsi="Arial" w:cs="Arial"/>
          <w:sz w:val="24"/>
          <w:szCs w:val="24"/>
        </w:rPr>
        <w:t>e</w:t>
      </w:r>
      <w:r w:rsidR="009901A5" w:rsidRPr="00D6004B">
        <w:rPr>
          <w:rFonts w:ascii="Arial" w:hAnsi="Arial" w:cs="Arial"/>
          <w:sz w:val="24"/>
          <w:szCs w:val="24"/>
        </w:rPr>
        <w:t xml:space="preserve"> </w:t>
      </w:r>
      <w:r w:rsidRPr="00D6004B">
        <w:rPr>
          <w:rFonts w:ascii="Arial" w:hAnsi="Arial" w:cs="Arial"/>
          <w:sz w:val="24"/>
          <w:szCs w:val="24"/>
        </w:rPr>
        <w:t>a legal challenge against the PSNI following repeated failures to provide documentation</w:t>
      </w:r>
      <w:r w:rsidRPr="00A61CE2">
        <w:rPr>
          <w:vertAlign w:val="superscript"/>
        </w:rPr>
        <w:footnoteReference w:id="9"/>
      </w:r>
      <w:r w:rsidRPr="00D6004B">
        <w:rPr>
          <w:rFonts w:ascii="Arial" w:hAnsi="Arial" w:cs="Arial"/>
          <w:sz w:val="24"/>
          <w:szCs w:val="24"/>
        </w:rPr>
        <w:t>;</w:t>
      </w:r>
    </w:p>
    <w:p w14:paraId="27E8496D" w14:textId="77777777" w:rsidR="00D6004B" w:rsidRDefault="00D6004B" w:rsidP="00D6004B">
      <w:p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p>
    <w:p w14:paraId="1555AB99" w14:textId="77777777" w:rsidR="00D6004B" w:rsidRPr="00D6004B" w:rsidRDefault="00D6004B" w:rsidP="00D6004B">
      <w:p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rPr>
      </w:pPr>
      <w:r w:rsidRPr="00D6004B">
        <w:rPr>
          <w:rFonts w:ascii="Arial" w:hAnsi="Arial" w:cs="Arial"/>
          <w:b/>
          <w:sz w:val="24"/>
          <w:szCs w:val="24"/>
        </w:rPr>
        <w:t>Recent Developments</w:t>
      </w:r>
    </w:p>
    <w:p w14:paraId="12A4CD9F" w14:textId="77777777" w:rsidR="00D6004B" w:rsidRPr="00D6004B" w:rsidRDefault="00D6004B" w:rsidP="00D6004B">
      <w:p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p>
    <w:p w14:paraId="577119B6" w14:textId="4A8D7220" w:rsidR="00BC6024" w:rsidRPr="00D6004B" w:rsidRDefault="00BC6024" w:rsidP="00D6004B">
      <w:pPr>
        <w:pStyle w:val="ListParagraph"/>
        <w:numPr>
          <w:ilvl w:val="0"/>
          <w:numId w:val="4"/>
        </w:num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u w:val="single"/>
        </w:rPr>
      </w:pPr>
      <w:r w:rsidRPr="00D6004B">
        <w:rPr>
          <w:rFonts w:ascii="Arial" w:hAnsi="Arial" w:cs="Arial"/>
          <w:sz w:val="24"/>
          <w:szCs w:val="24"/>
        </w:rPr>
        <w:t xml:space="preserve">Following </w:t>
      </w:r>
      <w:r w:rsidR="00FD3EDB">
        <w:rPr>
          <w:rFonts w:ascii="Arial" w:hAnsi="Arial" w:cs="Arial"/>
          <w:sz w:val="24"/>
          <w:szCs w:val="24"/>
        </w:rPr>
        <w:t xml:space="preserve">a statement made by </w:t>
      </w:r>
      <w:r w:rsidR="00F344D0">
        <w:rPr>
          <w:rFonts w:ascii="Arial" w:hAnsi="Arial" w:cs="Arial"/>
          <w:sz w:val="24"/>
          <w:szCs w:val="24"/>
        </w:rPr>
        <w:t>Dr.</w:t>
      </w:r>
      <w:r w:rsidR="00FD3EDB">
        <w:rPr>
          <w:rFonts w:ascii="Arial" w:hAnsi="Arial" w:cs="Arial"/>
          <w:sz w:val="24"/>
          <w:szCs w:val="24"/>
        </w:rPr>
        <w:t xml:space="preserve"> Maguire</w:t>
      </w:r>
      <w:r w:rsidR="00FD3EDB">
        <w:rPr>
          <w:rStyle w:val="FootnoteReference"/>
          <w:rFonts w:ascii="Arial" w:hAnsi="Arial" w:cs="Arial"/>
          <w:sz w:val="24"/>
          <w:szCs w:val="24"/>
        </w:rPr>
        <w:footnoteReference w:id="10"/>
      </w:r>
      <w:r w:rsidR="00FD3EDB">
        <w:rPr>
          <w:rFonts w:ascii="Arial" w:hAnsi="Arial" w:cs="Arial"/>
          <w:sz w:val="24"/>
          <w:szCs w:val="24"/>
        </w:rPr>
        <w:t xml:space="preserve"> regarding this failure</w:t>
      </w:r>
      <w:r w:rsidR="009901A5">
        <w:rPr>
          <w:rFonts w:ascii="Arial" w:hAnsi="Arial" w:cs="Arial"/>
          <w:sz w:val="24"/>
          <w:szCs w:val="24"/>
        </w:rPr>
        <w:t>,</w:t>
      </w:r>
      <w:r w:rsidR="00FD3EDB">
        <w:rPr>
          <w:rFonts w:ascii="Arial" w:hAnsi="Arial" w:cs="Arial"/>
          <w:sz w:val="24"/>
          <w:szCs w:val="24"/>
        </w:rPr>
        <w:t xml:space="preserve"> t</w:t>
      </w:r>
      <w:r w:rsidRPr="00D6004B">
        <w:rPr>
          <w:rFonts w:ascii="Arial" w:hAnsi="Arial" w:cs="Arial"/>
          <w:sz w:val="24"/>
          <w:szCs w:val="24"/>
        </w:rPr>
        <w:t>he Inspector of Criminal Justice in Northern Ireland (CJINI) undertook an independent review of the methods of the PSNI use to disclose information in respect of historic case</w:t>
      </w:r>
      <w:r w:rsidR="009901A5">
        <w:rPr>
          <w:rFonts w:ascii="Arial" w:hAnsi="Arial" w:cs="Arial"/>
          <w:sz w:val="24"/>
          <w:szCs w:val="24"/>
        </w:rPr>
        <w:t>s</w:t>
      </w:r>
      <w:r w:rsidRPr="00D6004B">
        <w:rPr>
          <w:rFonts w:ascii="Arial" w:hAnsi="Arial" w:cs="Arial"/>
          <w:sz w:val="24"/>
          <w:szCs w:val="24"/>
        </w:rPr>
        <w:t xml:space="preserve"> to the OPONI.</w:t>
      </w:r>
      <w:r w:rsidR="00C54D9B">
        <w:rPr>
          <w:rStyle w:val="FootnoteReference"/>
          <w:rFonts w:ascii="Arial" w:hAnsi="Arial" w:cs="Arial"/>
          <w:sz w:val="24"/>
          <w:szCs w:val="24"/>
        </w:rPr>
        <w:footnoteReference w:id="11"/>
      </w:r>
      <w:r w:rsidRPr="00D6004B">
        <w:rPr>
          <w:rFonts w:ascii="Arial" w:hAnsi="Arial" w:cs="Arial"/>
          <w:sz w:val="24"/>
          <w:szCs w:val="24"/>
        </w:rPr>
        <w:t xml:space="preserve"> In their April 2020 report </w:t>
      </w:r>
      <w:r w:rsidR="00C54D9B" w:rsidRPr="00D6004B">
        <w:rPr>
          <w:rFonts w:ascii="Arial" w:hAnsi="Arial" w:cs="Arial"/>
          <w:sz w:val="24"/>
          <w:szCs w:val="24"/>
        </w:rPr>
        <w:t xml:space="preserve">the Chief Inspector noted that </w:t>
      </w:r>
    </w:p>
    <w:p w14:paraId="28F449DD" w14:textId="77777777" w:rsidR="00C54D9B" w:rsidRDefault="00C54D9B" w:rsidP="00C54D9B">
      <w:pPr>
        <w:suppressAutoHyphens/>
        <w:kinsoku w:val="0"/>
        <w:overflowPunct w:val="0"/>
        <w:autoSpaceDE w:val="0"/>
        <w:autoSpaceDN w:val="0"/>
        <w:adjustRightInd w:val="0"/>
        <w:snapToGrid w:val="0"/>
        <w:spacing w:after="0" w:line="360" w:lineRule="auto"/>
        <w:ind w:left="720" w:right="1134"/>
        <w:jc w:val="both"/>
        <w:rPr>
          <w:rFonts w:ascii="Arial" w:hAnsi="Arial" w:cs="Arial"/>
          <w:sz w:val="24"/>
          <w:szCs w:val="24"/>
        </w:rPr>
      </w:pPr>
    </w:p>
    <w:p w14:paraId="3EC26898" w14:textId="77777777" w:rsidR="00BC6024" w:rsidRDefault="00BC6024" w:rsidP="00D6004B">
      <w:pPr>
        <w:pStyle w:val="BodyText"/>
        <w:spacing w:line="360" w:lineRule="auto"/>
        <w:ind w:left="1440"/>
        <w:jc w:val="both"/>
        <w:rPr>
          <w:rFonts w:ascii="Arial" w:hAnsi="Arial" w:cs="Arial"/>
          <w:i/>
          <w:iCs/>
          <w:sz w:val="24"/>
          <w:szCs w:val="24"/>
        </w:rPr>
      </w:pPr>
      <w:r>
        <w:rPr>
          <w:rFonts w:ascii="Arial" w:hAnsi="Arial" w:cs="Arial"/>
          <w:i/>
          <w:iCs/>
          <w:sz w:val="24"/>
          <w:szCs w:val="24"/>
        </w:rPr>
        <w:t>…</w:t>
      </w:r>
      <w:r w:rsidRPr="00D40F59">
        <w:rPr>
          <w:rFonts w:ascii="Arial" w:hAnsi="Arial" w:cs="Arial"/>
          <w:i/>
          <w:iCs/>
          <w:sz w:val="24"/>
          <w:szCs w:val="24"/>
        </w:rPr>
        <w:t xml:space="preserve"> it is critical that effective arrangements for disclosure are a key part of the OPONI investigation process otherwise time and resources are </w:t>
      </w:r>
      <w:r w:rsidRPr="00D40F59">
        <w:rPr>
          <w:rFonts w:ascii="Arial" w:hAnsi="Arial" w:cs="Arial"/>
          <w:i/>
          <w:iCs/>
          <w:sz w:val="24"/>
          <w:szCs w:val="24"/>
        </w:rPr>
        <w:lastRenderedPageBreak/>
        <w:t>wasted, legal challenge is inevitable and, critically, families are frustrated, angry and hurt further.</w:t>
      </w:r>
      <w:r w:rsidRPr="00D40F59">
        <w:rPr>
          <w:rStyle w:val="FootnoteReference"/>
          <w:rFonts w:ascii="Arial" w:hAnsi="Arial" w:cs="Arial"/>
          <w:i/>
          <w:iCs/>
          <w:sz w:val="24"/>
          <w:szCs w:val="24"/>
        </w:rPr>
        <w:footnoteReference w:id="12"/>
      </w:r>
    </w:p>
    <w:p w14:paraId="433369BB" w14:textId="77777777" w:rsidR="00D6004B" w:rsidRPr="00D40F59" w:rsidRDefault="00D6004B" w:rsidP="00D6004B">
      <w:pPr>
        <w:pStyle w:val="BodyText"/>
        <w:spacing w:line="360" w:lineRule="auto"/>
        <w:ind w:left="1440"/>
        <w:jc w:val="both"/>
        <w:rPr>
          <w:rFonts w:ascii="Arial" w:hAnsi="Arial" w:cs="Arial"/>
          <w:i/>
          <w:iCs/>
          <w:sz w:val="24"/>
          <w:szCs w:val="24"/>
        </w:rPr>
      </w:pPr>
    </w:p>
    <w:p w14:paraId="266C14F6" w14:textId="77777777" w:rsidR="00D6004B" w:rsidRDefault="00D6004B" w:rsidP="00D6004B">
      <w:pPr>
        <w:pStyle w:val="BodyText"/>
        <w:numPr>
          <w:ilvl w:val="0"/>
          <w:numId w:val="4"/>
        </w:numPr>
        <w:spacing w:line="360" w:lineRule="auto"/>
        <w:rPr>
          <w:rFonts w:ascii="Arial" w:hAnsi="Arial" w:cs="Arial"/>
          <w:sz w:val="24"/>
          <w:szCs w:val="24"/>
        </w:rPr>
      </w:pPr>
      <w:r>
        <w:rPr>
          <w:rFonts w:ascii="Arial" w:hAnsi="Arial" w:cs="Arial"/>
          <w:sz w:val="24"/>
          <w:szCs w:val="24"/>
        </w:rPr>
        <w:t xml:space="preserve">The </w:t>
      </w:r>
      <w:r w:rsidR="00BC6024" w:rsidRPr="00D40F59">
        <w:rPr>
          <w:rFonts w:ascii="Arial" w:hAnsi="Arial" w:cs="Arial"/>
          <w:sz w:val="24"/>
          <w:szCs w:val="24"/>
        </w:rPr>
        <w:t>CJINI made a number of strategic</w:t>
      </w:r>
      <w:r>
        <w:rPr>
          <w:rFonts w:ascii="Arial" w:hAnsi="Arial" w:cs="Arial"/>
          <w:sz w:val="24"/>
          <w:szCs w:val="24"/>
        </w:rPr>
        <w:t xml:space="preserve"> recommendations including that; </w:t>
      </w:r>
    </w:p>
    <w:p w14:paraId="1B6CD5AB" w14:textId="77777777" w:rsidR="00C54D9B" w:rsidRPr="00D6004B" w:rsidRDefault="00D6004B" w:rsidP="00D6004B">
      <w:pPr>
        <w:pStyle w:val="BodyText"/>
        <w:numPr>
          <w:ilvl w:val="0"/>
          <w:numId w:val="20"/>
        </w:numPr>
        <w:spacing w:line="360" w:lineRule="auto"/>
        <w:rPr>
          <w:rFonts w:ascii="Arial" w:hAnsi="Arial" w:cs="Arial"/>
          <w:sz w:val="24"/>
          <w:szCs w:val="24"/>
        </w:rPr>
      </w:pPr>
      <w:r>
        <w:rPr>
          <w:rFonts w:ascii="Arial" w:hAnsi="Arial" w:cs="Arial"/>
          <w:sz w:val="24"/>
          <w:szCs w:val="24"/>
        </w:rPr>
        <w:t xml:space="preserve">The </w:t>
      </w:r>
      <w:r w:rsidR="00BC6024" w:rsidRPr="00D6004B">
        <w:rPr>
          <w:rFonts w:ascii="Arial" w:hAnsi="Arial" w:cs="Arial"/>
          <w:sz w:val="24"/>
          <w:szCs w:val="24"/>
        </w:rPr>
        <w:t>PSNI should urgently put in place an effective system to provide corporate assurance that all material provided by the Liaison Office (LO) was that required in t</w:t>
      </w:r>
      <w:r>
        <w:rPr>
          <w:rFonts w:ascii="Arial" w:hAnsi="Arial" w:cs="Arial"/>
          <w:sz w:val="24"/>
          <w:szCs w:val="24"/>
        </w:rPr>
        <w:t>he original request from OPONI; and e</w:t>
      </w:r>
      <w:r w:rsidR="00BC6024" w:rsidRPr="00D6004B">
        <w:rPr>
          <w:rFonts w:ascii="Arial" w:hAnsi="Arial" w:cs="Arial"/>
          <w:sz w:val="24"/>
          <w:szCs w:val="24"/>
        </w:rPr>
        <w:t>nsure the disclosure and discovery regimes were effective and consistent across all Departments;</w:t>
      </w:r>
    </w:p>
    <w:p w14:paraId="394DD2B8" w14:textId="77777777" w:rsidR="00D6004B" w:rsidRDefault="00BC6024" w:rsidP="00D6004B">
      <w:pPr>
        <w:pStyle w:val="BodyText"/>
        <w:numPr>
          <w:ilvl w:val="0"/>
          <w:numId w:val="20"/>
        </w:numPr>
        <w:spacing w:line="360" w:lineRule="auto"/>
        <w:ind w:left="1066" w:hanging="357"/>
        <w:rPr>
          <w:rFonts w:ascii="Arial" w:hAnsi="Arial" w:cs="Arial"/>
          <w:sz w:val="24"/>
          <w:szCs w:val="24"/>
        </w:rPr>
      </w:pPr>
      <w:r w:rsidRPr="00D40F59">
        <w:rPr>
          <w:rFonts w:ascii="Arial" w:hAnsi="Arial" w:cs="Arial"/>
          <w:sz w:val="24"/>
          <w:szCs w:val="24"/>
        </w:rPr>
        <w:t>Within one year of the publication of this Review, the PSNI and the OPONI should revisit and revise the Memorandum of Understanding (MoU) to:</w:t>
      </w:r>
    </w:p>
    <w:p w14:paraId="7999AF43" w14:textId="77777777" w:rsidR="00BC6024" w:rsidRPr="00D6004B" w:rsidRDefault="00BC6024" w:rsidP="00D6004B">
      <w:pPr>
        <w:pStyle w:val="BodyText"/>
        <w:spacing w:line="360" w:lineRule="auto"/>
        <w:ind w:left="1066"/>
        <w:rPr>
          <w:rFonts w:ascii="Arial" w:hAnsi="Arial" w:cs="Arial"/>
          <w:sz w:val="24"/>
          <w:szCs w:val="24"/>
        </w:rPr>
      </w:pPr>
      <w:r w:rsidRPr="00D6004B">
        <w:rPr>
          <w:rFonts w:ascii="Arial" w:hAnsi="Arial" w:cs="Arial"/>
          <w:sz w:val="24"/>
          <w:szCs w:val="24"/>
        </w:rPr>
        <w:t xml:space="preserve">Re-examine the MoU procedures for requesting and responding to requests for disclosure to allow </w:t>
      </w:r>
      <w:r w:rsidRPr="00D6004B">
        <w:rPr>
          <w:rFonts w:ascii="Arial" w:hAnsi="Arial" w:cs="Arial"/>
          <w:sz w:val="24"/>
          <w:szCs w:val="24"/>
        </w:rPr>
        <w:lastRenderedPageBreak/>
        <w:t>the PSNI to effectively resource the OPONI historic investigations;</w:t>
      </w:r>
    </w:p>
    <w:p w14:paraId="17E5960D" w14:textId="77777777" w:rsidR="00BC6024" w:rsidRPr="00D40F59" w:rsidRDefault="00BC6024" w:rsidP="00C54D9B">
      <w:pPr>
        <w:pStyle w:val="BodyText"/>
        <w:spacing w:line="360" w:lineRule="auto"/>
        <w:ind w:left="1066"/>
        <w:rPr>
          <w:rFonts w:ascii="Arial" w:hAnsi="Arial" w:cs="Arial"/>
          <w:sz w:val="24"/>
          <w:szCs w:val="24"/>
        </w:rPr>
      </w:pPr>
      <w:r w:rsidRPr="00D40F59">
        <w:rPr>
          <w:rFonts w:ascii="Arial" w:hAnsi="Arial" w:cs="Arial"/>
          <w:sz w:val="24"/>
          <w:szCs w:val="24"/>
        </w:rPr>
        <w:t>Take account of the issues raised in the CJINI Review, and the developments in the PSNI to introduce the standardised model;</w:t>
      </w:r>
    </w:p>
    <w:p w14:paraId="5DBA3C2D" w14:textId="77777777" w:rsidR="00BC6024" w:rsidRDefault="00BC6024" w:rsidP="00C54D9B">
      <w:pPr>
        <w:pStyle w:val="BodyText"/>
        <w:spacing w:line="360" w:lineRule="auto"/>
        <w:ind w:left="1066"/>
        <w:rPr>
          <w:rFonts w:ascii="Arial" w:hAnsi="Arial" w:cs="Arial"/>
          <w:sz w:val="24"/>
          <w:szCs w:val="24"/>
        </w:rPr>
      </w:pPr>
      <w:r w:rsidRPr="00D40F59">
        <w:rPr>
          <w:rFonts w:ascii="Arial" w:hAnsi="Arial" w:cs="Arial"/>
          <w:sz w:val="24"/>
          <w:szCs w:val="24"/>
        </w:rPr>
        <w:t>Ensure that the MoU satisfied each organisation</w:t>
      </w:r>
      <w:r>
        <w:rPr>
          <w:rFonts w:ascii="Arial" w:hAnsi="Arial" w:cs="Arial"/>
          <w:sz w:val="24"/>
          <w:szCs w:val="24"/>
        </w:rPr>
        <w:t>’</w:t>
      </w:r>
      <w:r w:rsidRPr="00D40F59">
        <w:rPr>
          <w:rFonts w:ascii="Arial" w:hAnsi="Arial" w:cs="Arial"/>
          <w:sz w:val="24"/>
          <w:szCs w:val="24"/>
        </w:rPr>
        <w:t>s obligations and enabled productive, effective and professional working relationships.</w:t>
      </w:r>
    </w:p>
    <w:p w14:paraId="4CA360D1" w14:textId="2F6013F6" w:rsidR="00C54D9B" w:rsidRPr="00D40F59" w:rsidRDefault="00C54D9B" w:rsidP="00C54D9B">
      <w:pPr>
        <w:pStyle w:val="BodyText"/>
        <w:numPr>
          <w:ilvl w:val="0"/>
          <w:numId w:val="20"/>
        </w:numPr>
        <w:spacing w:line="360" w:lineRule="auto"/>
        <w:rPr>
          <w:rFonts w:ascii="Arial" w:hAnsi="Arial" w:cs="Arial"/>
          <w:sz w:val="24"/>
          <w:szCs w:val="24"/>
        </w:rPr>
      </w:pPr>
      <w:r>
        <w:rPr>
          <w:rFonts w:ascii="Arial" w:hAnsi="Arial" w:cs="Arial"/>
          <w:sz w:val="24"/>
          <w:szCs w:val="24"/>
        </w:rPr>
        <w:t xml:space="preserve">The CJINI also made recommendations in relation to operational issues, including training of staff on a number of levels as well as recommending that the </w:t>
      </w:r>
      <w:r w:rsidRPr="00D40F59">
        <w:rPr>
          <w:rFonts w:ascii="Arial" w:hAnsi="Arial" w:cs="Arial"/>
          <w:sz w:val="24"/>
          <w:szCs w:val="24"/>
        </w:rPr>
        <w:t>PSNI Op Turnel Team</w:t>
      </w:r>
      <w:r w:rsidRPr="00D40F59">
        <w:rPr>
          <w:rStyle w:val="FootnoteReference"/>
          <w:rFonts w:ascii="Arial" w:hAnsi="Arial" w:cs="Arial"/>
          <w:sz w:val="24"/>
          <w:szCs w:val="24"/>
        </w:rPr>
        <w:footnoteReference w:id="13"/>
      </w:r>
      <w:r w:rsidRPr="00D40F59">
        <w:rPr>
          <w:rFonts w:ascii="Arial" w:hAnsi="Arial" w:cs="Arial"/>
          <w:sz w:val="24"/>
          <w:szCs w:val="24"/>
        </w:rPr>
        <w:t xml:space="preserve"> </w:t>
      </w:r>
      <w:r w:rsidR="009901A5">
        <w:rPr>
          <w:rFonts w:ascii="Arial" w:hAnsi="Arial" w:cs="Arial"/>
          <w:sz w:val="24"/>
          <w:szCs w:val="24"/>
        </w:rPr>
        <w:t xml:space="preserve">undertake </w:t>
      </w:r>
      <w:r>
        <w:rPr>
          <w:rFonts w:ascii="Arial" w:hAnsi="Arial" w:cs="Arial"/>
          <w:sz w:val="24"/>
          <w:szCs w:val="24"/>
        </w:rPr>
        <w:t xml:space="preserve">proper inventory of all legacy systems and data sources, </w:t>
      </w:r>
    </w:p>
    <w:p w14:paraId="32C5FCEE" w14:textId="77777777" w:rsidR="00BC6024" w:rsidRPr="00D40F59" w:rsidRDefault="00BC6024" w:rsidP="00C54D9B">
      <w:pPr>
        <w:pStyle w:val="BodyText"/>
        <w:spacing w:line="360" w:lineRule="auto"/>
        <w:rPr>
          <w:rFonts w:ascii="Arial" w:hAnsi="Arial" w:cs="Arial"/>
          <w:sz w:val="24"/>
          <w:szCs w:val="24"/>
        </w:rPr>
      </w:pPr>
      <w:r w:rsidRPr="00D40F59">
        <w:rPr>
          <w:rFonts w:ascii="Arial" w:hAnsi="Arial" w:cs="Arial"/>
          <w:sz w:val="24"/>
          <w:szCs w:val="24"/>
        </w:rPr>
        <w:t xml:space="preserve"> </w:t>
      </w:r>
    </w:p>
    <w:p w14:paraId="7085097B" w14:textId="77777777" w:rsidR="00BC6024" w:rsidRPr="00D40F59" w:rsidRDefault="00D6004B" w:rsidP="00D6004B">
      <w:pPr>
        <w:pStyle w:val="BodyText"/>
        <w:numPr>
          <w:ilvl w:val="0"/>
          <w:numId w:val="4"/>
        </w:numPr>
        <w:spacing w:line="360" w:lineRule="auto"/>
        <w:rPr>
          <w:rFonts w:ascii="Arial" w:hAnsi="Arial" w:cs="Arial"/>
          <w:sz w:val="24"/>
          <w:szCs w:val="24"/>
        </w:rPr>
      </w:pPr>
      <w:r>
        <w:rPr>
          <w:rFonts w:ascii="Arial" w:hAnsi="Arial" w:cs="Arial"/>
          <w:sz w:val="24"/>
          <w:szCs w:val="24"/>
        </w:rPr>
        <w:t xml:space="preserve">The </w:t>
      </w:r>
      <w:r w:rsidR="00BC6024" w:rsidRPr="00D40F59">
        <w:rPr>
          <w:rFonts w:ascii="Arial" w:hAnsi="Arial" w:cs="Arial"/>
          <w:sz w:val="24"/>
          <w:szCs w:val="24"/>
        </w:rPr>
        <w:t>PFC agree</w:t>
      </w:r>
      <w:r w:rsidR="00BC6024">
        <w:rPr>
          <w:rFonts w:ascii="Arial" w:hAnsi="Arial" w:cs="Arial"/>
          <w:sz w:val="24"/>
          <w:szCs w:val="24"/>
        </w:rPr>
        <w:t>s</w:t>
      </w:r>
      <w:r w:rsidR="00BC6024" w:rsidRPr="00D40F59">
        <w:rPr>
          <w:rFonts w:ascii="Arial" w:hAnsi="Arial" w:cs="Arial"/>
          <w:sz w:val="24"/>
          <w:szCs w:val="24"/>
        </w:rPr>
        <w:t xml:space="preserve"> with CJI’s findings, but submits they </w:t>
      </w:r>
      <w:r w:rsidR="00BC6024">
        <w:rPr>
          <w:rFonts w:ascii="Arial" w:hAnsi="Arial" w:cs="Arial"/>
          <w:sz w:val="24"/>
          <w:szCs w:val="24"/>
        </w:rPr>
        <w:t xml:space="preserve">should </w:t>
      </w:r>
      <w:r w:rsidR="00BC6024" w:rsidRPr="00D40F59">
        <w:rPr>
          <w:rFonts w:ascii="Arial" w:hAnsi="Arial" w:cs="Arial"/>
          <w:sz w:val="24"/>
          <w:szCs w:val="24"/>
        </w:rPr>
        <w:t xml:space="preserve">strengthen the argument that the PSNI is not </w:t>
      </w:r>
      <w:r w:rsidR="00BC6024" w:rsidRPr="00D40F59">
        <w:rPr>
          <w:rFonts w:ascii="Arial" w:hAnsi="Arial" w:cs="Arial"/>
          <w:sz w:val="24"/>
          <w:szCs w:val="24"/>
        </w:rPr>
        <w:lastRenderedPageBreak/>
        <w:t xml:space="preserve">the appropriate body to deal with legacy cases, either as investigators or gatekeepers of evidence/ information. The PSNI </w:t>
      </w:r>
      <w:r w:rsidR="00BC6024">
        <w:rPr>
          <w:rFonts w:ascii="Arial" w:hAnsi="Arial" w:cs="Arial"/>
          <w:sz w:val="24"/>
          <w:szCs w:val="24"/>
        </w:rPr>
        <w:t>has</w:t>
      </w:r>
      <w:r w:rsidR="00BC6024" w:rsidRPr="00D40F59">
        <w:rPr>
          <w:rFonts w:ascii="Arial" w:hAnsi="Arial" w:cs="Arial"/>
          <w:sz w:val="24"/>
          <w:szCs w:val="24"/>
        </w:rPr>
        <w:t xml:space="preserve"> repeatedly impeded the OPONI’s (and the Coroner’s) ability to fulfil its investigative duties through disclosure failures and/</w:t>
      </w:r>
      <w:r w:rsidR="00BC6024" w:rsidRPr="00BD6342">
        <w:rPr>
          <w:rFonts w:ascii="Arial" w:hAnsi="Arial" w:cs="Arial"/>
          <w:sz w:val="24"/>
          <w:szCs w:val="24"/>
        </w:rPr>
        <w:t>or</w:t>
      </w:r>
      <w:r w:rsidR="00BC6024" w:rsidRPr="00D40F59">
        <w:rPr>
          <w:rFonts w:ascii="Arial" w:hAnsi="Arial" w:cs="Arial"/>
          <w:sz w:val="24"/>
          <w:szCs w:val="24"/>
        </w:rPr>
        <w:t xml:space="preserve"> delays. CJI’s findings, along with other issues raised in this submission, clearly demonstrate the need for an independent body with full policing powers and unfettered access to the body of potentially relevant material held by ALL departments (including PSNI/ RUC files and Ministry of Defence archives). </w:t>
      </w:r>
    </w:p>
    <w:p w14:paraId="3AC9976A" w14:textId="4C630300" w:rsidR="00A61CE2" w:rsidRDefault="00A61CE2" w:rsidP="00D6004B">
      <w:pPr>
        <w:pStyle w:val="ListParagraph"/>
        <w:numPr>
          <w:ilvl w:val="0"/>
          <w:numId w:val="4"/>
        </w:numPr>
        <w:suppressAutoHyphens/>
        <w:kinsoku w:val="0"/>
        <w:overflowPunct w:val="0"/>
        <w:autoSpaceDE w:val="0"/>
        <w:autoSpaceDN w:val="0"/>
        <w:adjustRightInd w:val="0"/>
        <w:snapToGrid w:val="0"/>
        <w:spacing w:after="0" w:line="360" w:lineRule="auto"/>
        <w:ind w:right="1134"/>
        <w:jc w:val="both"/>
        <w:rPr>
          <w:rFonts w:ascii="Arial" w:hAnsi="Arial" w:cs="Arial"/>
          <w:sz w:val="24"/>
          <w:szCs w:val="24"/>
        </w:rPr>
      </w:pPr>
      <w:r w:rsidRPr="00D6004B">
        <w:rPr>
          <w:rFonts w:ascii="Arial" w:hAnsi="Arial" w:cs="Arial"/>
          <w:sz w:val="24"/>
          <w:szCs w:val="24"/>
        </w:rPr>
        <w:t xml:space="preserve">There </w:t>
      </w:r>
      <w:r w:rsidR="005E7841" w:rsidRPr="00D6004B">
        <w:rPr>
          <w:rFonts w:ascii="Arial" w:hAnsi="Arial" w:cs="Arial"/>
          <w:sz w:val="24"/>
          <w:szCs w:val="24"/>
        </w:rPr>
        <w:t xml:space="preserve">also </w:t>
      </w:r>
      <w:r w:rsidRPr="00D6004B">
        <w:rPr>
          <w:rFonts w:ascii="Arial" w:hAnsi="Arial" w:cs="Arial"/>
          <w:sz w:val="24"/>
          <w:szCs w:val="24"/>
        </w:rPr>
        <w:t xml:space="preserve">remain ongoing issues with the PSNI </w:t>
      </w:r>
      <w:r w:rsidR="005E7841" w:rsidRPr="00D6004B">
        <w:rPr>
          <w:rFonts w:ascii="Arial" w:hAnsi="Arial" w:cs="Arial"/>
          <w:sz w:val="24"/>
          <w:szCs w:val="24"/>
        </w:rPr>
        <w:t xml:space="preserve">and the Minister of Defence (MoD) in </w:t>
      </w:r>
      <w:r w:rsidRPr="00D6004B">
        <w:rPr>
          <w:rFonts w:ascii="Arial" w:hAnsi="Arial" w:cs="Arial"/>
          <w:sz w:val="24"/>
          <w:szCs w:val="24"/>
        </w:rPr>
        <w:t>disclosing material to the Legacy Inquest process, which has resulted in significant delay</w:t>
      </w:r>
      <w:r w:rsidR="009901A5">
        <w:rPr>
          <w:rFonts w:ascii="Arial" w:hAnsi="Arial" w:cs="Arial"/>
          <w:sz w:val="24"/>
          <w:szCs w:val="24"/>
        </w:rPr>
        <w:t>s</w:t>
      </w:r>
      <w:r w:rsidRPr="00D6004B">
        <w:rPr>
          <w:rFonts w:ascii="Arial" w:hAnsi="Arial" w:cs="Arial"/>
          <w:sz w:val="24"/>
          <w:szCs w:val="24"/>
        </w:rPr>
        <w:t xml:space="preserve"> in inquests to date</w:t>
      </w:r>
      <w:r w:rsidR="005E7841" w:rsidRPr="00D6004B">
        <w:rPr>
          <w:rFonts w:ascii="Arial" w:hAnsi="Arial" w:cs="Arial"/>
          <w:sz w:val="24"/>
          <w:szCs w:val="24"/>
        </w:rPr>
        <w:t>.</w:t>
      </w:r>
      <w:r w:rsidR="00BC6024">
        <w:rPr>
          <w:rStyle w:val="FootnoteReference"/>
          <w:rFonts w:ascii="Arial" w:hAnsi="Arial" w:cs="Arial"/>
          <w:sz w:val="24"/>
          <w:szCs w:val="24"/>
        </w:rPr>
        <w:footnoteReference w:id="14"/>
      </w:r>
    </w:p>
    <w:p w14:paraId="62C28E5B" w14:textId="77777777" w:rsidR="00CB1587" w:rsidRDefault="00CB1587" w:rsidP="00CB1587">
      <w:pPr>
        <w:suppressAutoHyphens/>
        <w:kinsoku w:val="0"/>
        <w:overflowPunct w:val="0"/>
        <w:autoSpaceDE w:val="0"/>
        <w:autoSpaceDN w:val="0"/>
        <w:adjustRightInd w:val="0"/>
        <w:snapToGrid w:val="0"/>
        <w:spacing w:after="0" w:line="360" w:lineRule="auto"/>
        <w:ind w:right="1134"/>
        <w:jc w:val="both"/>
        <w:rPr>
          <w:rFonts w:ascii="Arial" w:hAnsi="Arial" w:cs="Arial"/>
          <w:sz w:val="24"/>
          <w:szCs w:val="24"/>
        </w:rPr>
      </w:pPr>
    </w:p>
    <w:p w14:paraId="5CDC1286" w14:textId="77777777" w:rsidR="00CB1587" w:rsidRPr="00CB1587" w:rsidRDefault="00CB1587" w:rsidP="00CB1587">
      <w:pPr>
        <w:suppressAutoHyphens/>
        <w:kinsoku w:val="0"/>
        <w:overflowPunct w:val="0"/>
        <w:autoSpaceDE w:val="0"/>
        <w:autoSpaceDN w:val="0"/>
        <w:adjustRightInd w:val="0"/>
        <w:snapToGrid w:val="0"/>
        <w:spacing w:after="0" w:line="360" w:lineRule="auto"/>
        <w:ind w:right="1134"/>
        <w:jc w:val="both"/>
        <w:rPr>
          <w:rFonts w:ascii="Arial" w:hAnsi="Arial" w:cs="Arial"/>
          <w:b/>
          <w:i/>
          <w:sz w:val="24"/>
          <w:szCs w:val="24"/>
        </w:rPr>
      </w:pPr>
      <w:r w:rsidRPr="00CB1587">
        <w:rPr>
          <w:rFonts w:ascii="Arial" w:hAnsi="Arial" w:cs="Arial"/>
          <w:b/>
          <w:i/>
          <w:sz w:val="24"/>
          <w:szCs w:val="24"/>
        </w:rPr>
        <w:t xml:space="preserve">The Committee may wish to ask the UK government how it intends to make sure the above mechanisms are remedied in order to be ECHR article </w:t>
      </w:r>
      <w:r>
        <w:rPr>
          <w:rFonts w:ascii="Arial" w:hAnsi="Arial" w:cs="Arial"/>
          <w:b/>
          <w:i/>
          <w:sz w:val="24"/>
          <w:szCs w:val="24"/>
        </w:rPr>
        <w:t>2 compliant and also</w:t>
      </w:r>
      <w:r w:rsidRPr="00CB1587">
        <w:rPr>
          <w:rFonts w:ascii="Arial" w:hAnsi="Arial" w:cs="Arial"/>
          <w:b/>
          <w:i/>
          <w:sz w:val="24"/>
          <w:szCs w:val="24"/>
        </w:rPr>
        <w:t xml:space="preserve"> to correspond to the requirement of this Convention with regards to Article 12-14?</w:t>
      </w:r>
    </w:p>
    <w:p w14:paraId="01BF73E1" w14:textId="77777777" w:rsidR="00CB1587" w:rsidRDefault="00CB1587" w:rsidP="00A61CE2">
      <w:p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rPr>
      </w:pPr>
    </w:p>
    <w:p w14:paraId="28CD2002" w14:textId="77777777" w:rsidR="00A61CE2" w:rsidRPr="00CB1587" w:rsidRDefault="00CB1587" w:rsidP="00A61CE2">
      <w:pPr>
        <w:suppressAutoHyphens/>
        <w:kinsoku w:val="0"/>
        <w:overflowPunct w:val="0"/>
        <w:autoSpaceDE w:val="0"/>
        <w:autoSpaceDN w:val="0"/>
        <w:adjustRightInd w:val="0"/>
        <w:snapToGrid w:val="0"/>
        <w:spacing w:after="0" w:line="360" w:lineRule="auto"/>
        <w:ind w:right="1134"/>
        <w:jc w:val="both"/>
        <w:rPr>
          <w:rFonts w:ascii="Arial" w:hAnsi="Arial" w:cs="Arial"/>
          <w:b/>
          <w:sz w:val="24"/>
          <w:szCs w:val="24"/>
        </w:rPr>
      </w:pPr>
      <w:r w:rsidRPr="00CB1587">
        <w:rPr>
          <w:rFonts w:ascii="Arial" w:hAnsi="Arial" w:cs="Arial"/>
          <w:b/>
          <w:sz w:val="24"/>
          <w:szCs w:val="24"/>
        </w:rPr>
        <w:t>The killing of Pat Finucane</w:t>
      </w:r>
    </w:p>
    <w:p w14:paraId="6051B914" w14:textId="77777777" w:rsidR="00A61CE2" w:rsidRDefault="00A61CE2" w:rsidP="00A61CE2">
      <w:pPr>
        <w:suppressAutoHyphens/>
        <w:kinsoku w:val="0"/>
        <w:overflowPunct w:val="0"/>
        <w:autoSpaceDE w:val="0"/>
        <w:autoSpaceDN w:val="0"/>
        <w:adjustRightInd w:val="0"/>
        <w:snapToGrid w:val="0"/>
        <w:spacing w:after="0" w:line="360" w:lineRule="auto"/>
        <w:ind w:right="1134"/>
        <w:jc w:val="both"/>
        <w:rPr>
          <w:rFonts w:ascii="Arial" w:hAnsi="Arial" w:cs="Arial"/>
          <w:sz w:val="24"/>
          <w:szCs w:val="24"/>
        </w:rPr>
      </w:pPr>
    </w:p>
    <w:p w14:paraId="3A3628A1" w14:textId="0D76F14B" w:rsidR="00DC2681" w:rsidRDefault="00DC2681" w:rsidP="00DC2681">
      <w:pPr>
        <w:pStyle w:val="BodyText"/>
        <w:numPr>
          <w:ilvl w:val="0"/>
          <w:numId w:val="4"/>
        </w:numPr>
        <w:spacing w:line="360" w:lineRule="auto"/>
        <w:rPr>
          <w:rFonts w:ascii="Arial" w:hAnsi="Arial" w:cs="Arial"/>
          <w:sz w:val="24"/>
          <w:szCs w:val="24"/>
          <w:lang w:eastAsia="en-GB"/>
        </w:rPr>
      </w:pPr>
      <w:r w:rsidRPr="00D40F59">
        <w:rPr>
          <w:rFonts w:ascii="Arial" w:hAnsi="Arial" w:cs="Arial"/>
          <w:sz w:val="24"/>
          <w:szCs w:val="24"/>
          <w:lang w:eastAsia="en-GB"/>
        </w:rPr>
        <w:t>The UK Supreme Court (UKSC) handed down its judgment in an application for judicial review brought by Geraldine Finucane on 27th February 2019 and declared that ‘</w:t>
      </w:r>
      <w:r w:rsidRPr="00D40F59">
        <w:rPr>
          <w:rFonts w:ascii="Arial" w:hAnsi="Arial" w:cs="Arial"/>
          <w:i/>
          <w:iCs/>
          <w:sz w:val="24"/>
          <w:szCs w:val="24"/>
          <w:lang w:eastAsia="en-GB"/>
        </w:rPr>
        <w:t>there has not been an article 2 compliant inquiry into the death of Patrick Finucane.</w:t>
      </w:r>
      <w:r w:rsidRPr="00D40F59">
        <w:rPr>
          <w:rFonts w:ascii="Arial" w:hAnsi="Arial" w:cs="Arial"/>
          <w:i/>
          <w:iCs/>
          <w:sz w:val="24"/>
          <w:szCs w:val="24"/>
          <w:vertAlign w:val="superscript"/>
          <w:lang w:eastAsia="en-GB"/>
        </w:rPr>
        <w:footnoteReference w:id="15"/>
      </w:r>
      <w:r w:rsidRPr="00D40F59">
        <w:rPr>
          <w:rFonts w:ascii="Arial" w:hAnsi="Arial" w:cs="Arial"/>
          <w:i/>
          <w:iCs/>
          <w:sz w:val="24"/>
          <w:szCs w:val="24"/>
          <w:lang w:eastAsia="en-GB"/>
        </w:rPr>
        <w:t>”</w:t>
      </w:r>
      <w:r w:rsidRPr="00D40F59">
        <w:rPr>
          <w:rFonts w:ascii="Arial" w:hAnsi="Arial" w:cs="Arial"/>
          <w:sz w:val="24"/>
          <w:szCs w:val="24"/>
          <w:lang w:eastAsia="en-GB"/>
        </w:rPr>
        <w:t xml:space="preserve"> The Court held that it was for the state to decide, not them, how they would meet the procedural requirement of </w:t>
      </w:r>
      <w:r w:rsidRPr="00D40F59">
        <w:rPr>
          <w:rFonts w:ascii="Arial" w:hAnsi="Arial" w:cs="Arial"/>
          <w:sz w:val="24"/>
          <w:szCs w:val="24"/>
          <w:lang w:eastAsia="en-GB"/>
        </w:rPr>
        <w:lastRenderedPageBreak/>
        <w:t xml:space="preserve">article 2, </w:t>
      </w:r>
      <w:r w:rsidR="009901A5">
        <w:rPr>
          <w:rFonts w:ascii="Arial" w:hAnsi="Arial" w:cs="Arial"/>
          <w:sz w:val="24"/>
          <w:szCs w:val="24"/>
          <w:lang w:eastAsia="en-GB"/>
        </w:rPr>
        <w:t xml:space="preserve">and </w:t>
      </w:r>
      <w:r w:rsidRPr="00D40F59">
        <w:rPr>
          <w:rFonts w:ascii="Arial" w:hAnsi="Arial" w:cs="Arial"/>
          <w:sz w:val="24"/>
          <w:szCs w:val="24"/>
          <w:lang w:eastAsia="en-GB"/>
        </w:rPr>
        <w:t>what form of investigation, if indeed any</w:t>
      </w:r>
      <w:r>
        <w:rPr>
          <w:rFonts w:ascii="Arial" w:hAnsi="Arial" w:cs="Arial"/>
          <w:sz w:val="24"/>
          <w:szCs w:val="24"/>
          <w:lang w:eastAsia="en-GB"/>
        </w:rPr>
        <w:t>,</w:t>
      </w:r>
      <w:r w:rsidRPr="00D40F59">
        <w:rPr>
          <w:rFonts w:ascii="Arial" w:hAnsi="Arial" w:cs="Arial"/>
          <w:sz w:val="24"/>
          <w:szCs w:val="24"/>
          <w:lang w:eastAsia="en-GB"/>
        </w:rPr>
        <w:t xml:space="preserve"> is now feasible, is required in order to meet that requirement</w:t>
      </w:r>
      <w:r w:rsidRPr="00D40F59">
        <w:rPr>
          <w:rStyle w:val="FootnoteReference"/>
          <w:rFonts w:ascii="Arial" w:hAnsi="Arial" w:cs="Arial"/>
          <w:sz w:val="24"/>
          <w:szCs w:val="24"/>
          <w:lang w:eastAsia="en-GB"/>
        </w:rPr>
        <w:footnoteReference w:id="16"/>
      </w:r>
      <w:r w:rsidRPr="00D40F59">
        <w:rPr>
          <w:rFonts w:ascii="Arial" w:hAnsi="Arial" w:cs="Arial"/>
          <w:sz w:val="24"/>
          <w:szCs w:val="24"/>
          <w:lang w:eastAsia="en-GB"/>
        </w:rPr>
        <w:t>.</w:t>
      </w:r>
    </w:p>
    <w:p w14:paraId="4AC185B3" w14:textId="681A4D17" w:rsidR="00DC2681" w:rsidRPr="00DC2681" w:rsidRDefault="00DC2681" w:rsidP="00DC2681">
      <w:pPr>
        <w:pStyle w:val="BodyText"/>
        <w:numPr>
          <w:ilvl w:val="0"/>
          <w:numId w:val="4"/>
        </w:numPr>
        <w:spacing w:line="360" w:lineRule="auto"/>
        <w:rPr>
          <w:rFonts w:ascii="Arial" w:hAnsi="Arial" w:cs="Arial"/>
          <w:sz w:val="24"/>
          <w:szCs w:val="24"/>
          <w:lang w:eastAsia="en-GB"/>
        </w:rPr>
      </w:pPr>
      <w:r>
        <w:rPr>
          <w:rFonts w:ascii="Arial" w:hAnsi="Arial" w:cs="Arial"/>
          <w:sz w:val="24"/>
          <w:szCs w:val="24"/>
          <w:lang w:eastAsia="en-GB"/>
        </w:rPr>
        <w:t>Since then the Council of Europe’s</w:t>
      </w:r>
      <w:r w:rsidRPr="00D40F59">
        <w:rPr>
          <w:rFonts w:ascii="Arial" w:hAnsi="Arial" w:cs="Arial"/>
          <w:sz w:val="24"/>
          <w:szCs w:val="24"/>
          <w:lang w:eastAsia="en-GB"/>
        </w:rPr>
        <w:t xml:space="preserve"> Committee</w:t>
      </w:r>
      <w:r>
        <w:rPr>
          <w:rFonts w:ascii="Arial" w:hAnsi="Arial" w:cs="Arial"/>
          <w:sz w:val="24"/>
          <w:szCs w:val="24"/>
          <w:lang w:eastAsia="en-GB"/>
        </w:rPr>
        <w:t xml:space="preserve"> of Ministers agreed</w:t>
      </w:r>
      <w:r w:rsidRPr="00D40F59">
        <w:rPr>
          <w:rFonts w:ascii="Arial" w:hAnsi="Arial" w:cs="Arial"/>
          <w:sz w:val="24"/>
          <w:szCs w:val="24"/>
          <w:lang w:eastAsia="en-GB"/>
        </w:rPr>
        <w:t xml:space="preserve"> to reopen their supervision of the individual measures in respect of the Finucane case.</w:t>
      </w:r>
      <w:r w:rsidRPr="00D40F59">
        <w:rPr>
          <w:rStyle w:val="FootnoteReference"/>
          <w:rFonts w:ascii="Arial" w:hAnsi="Arial" w:cs="Arial"/>
          <w:sz w:val="24"/>
          <w:szCs w:val="24"/>
          <w:lang w:eastAsia="en-GB"/>
        </w:rPr>
        <w:footnoteReference w:id="17"/>
      </w:r>
      <w:r>
        <w:rPr>
          <w:rFonts w:ascii="Arial" w:hAnsi="Arial" w:cs="Arial"/>
          <w:sz w:val="24"/>
          <w:szCs w:val="24"/>
          <w:lang w:eastAsia="en-GB"/>
        </w:rPr>
        <w:t xml:space="preserve"> To date</w:t>
      </w:r>
      <w:r w:rsidRPr="00D40F59">
        <w:rPr>
          <w:rFonts w:ascii="Arial" w:hAnsi="Arial" w:cs="Arial"/>
          <w:sz w:val="24"/>
          <w:szCs w:val="24"/>
          <w:lang w:eastAsia="en-GB"/>
        </w:rPr>
        <w:t xml:space="preserve"> the UK government ha</w:t>
      </w:r>
      <w:r>
        <w:rPr>
          <w:rFonts w:ascii="Arial" w:hAnsi="Arial" w:cs="Arial"/>
          <w:sz w:val="24"/>
          <w:szCs w:val="24"/>
          <w:lang w:eastAsia="en-GB"/>
        </w:rPr>
        <w:t>s</w:t>
      </w:r>
      <w:r w:rsidRPr="00D40F59">
        <w:rPr>
          <w:rFonts w:ascii="Arial" w:hAnsi="Arial" w:cs="Arial"/>
          <w:sz w:val="24"/>
          <w:szCs w:val="24"/>
          <w:lang w:eastAsia="en-GB"/>
        </w:rPr>
        <w:t xml:space="preserve"> failed to respect the request by the Committee to provide concrete information on how they intend to conduct an Article 2</w:t>
      </w:r>
      <w:r w:rsidR="009901A5">
        <w:rPr>
          <w:rFonts w:ascii="Arial" w:hAnsi="Arial" w:cs="Arial"/>
          <w:sz w:val="24"/>
          <w:szCs w:val="24"/>
          <w:lang w:eastAsia="en-GB"/>
        </w:rPr>
        <w:t xml:space="preserve"> </w:t>
      </w:r>
      <w:r w:rsidRPr="00D40F59">
        <w:rPr>
          <w:rFonts w:ascii="Arial" w:hAnsi="Arial" w:cs="Arial"/>
          <w:sz w:val="24"/>
          <w:szCs w:val="24"/>
          <w:lang w:eastAsia="en-GB"/>
        </w:rPr>
        <w:t>compliant investigation into Mr Finucane’s death in light of the findings of the Supreme Court judgment of 27 February 2019 by</w:t>
      </w:r>
      <w:r w:rsidR="009901A5">
        <w:rPr>
          <w:rFonts w:ascii="Arial" w:hAnsi="Arial" w:cs="Arial"/>
          <w:sz w:val="24"/>
          <w:szCs w:val="24"/>
          <w:lang w:eastAsia="en-GB"/>
        </w:rPr>
        <w:t xml:space="preserve"> the deadline of </w:t>
      </w:r>
      <w:r w:rsidRPr="00D40F59">
        <w:rPr>
          <w:rFonts w:ascii="Arial" w:hAnsi="Arial" w:cs="Arial"/>
          <w:sz w:val="24"/>
          <w:szCs w:val="24"/>
          <w:lang w:eastAsia="en-GB"/>
        </w:rPr>
        <w:t>1 December 2019</w:t>
      </w:r>
      <w:r w:rsidR="009901A5">
        <w:rPr>
          <w:rFonts w:ascii="Arial" w:hAnsi="Arial" w:cs="Arial"/>
          <w:sz w:val="24"/>
          <w:szCs w:val="24"/>
          <w:lang w:eastAsia="en-GB"/>
        </w:rPr>
        <w:t>,</w:t>
      </w:r>
      <w:r w:rsidRPr="00D40F59">
        <w:rPr>
          <w:rFonts w:ascii="Arial" w:hAnsi="Arial" w:cs="Arial"/>
          <w:sz w:val="24"/>
          <w:szCs w:val="24"/>
          <w:lang w:eastAsia="en-GB"/>
        </w:rPr>
        <w:t xml:space="preserve"> and by </w:t>
      </w:r>
      <w:r w:rsidR="009901A5">
        <w:rPr>
          <w:rFonts w:ascii="Arial" w:hAnsi="Arial" w:cs="Arial"/>
          <w:sz w:val="24"/>
          <w:szCs w:val="24"/>
          <w:lang w:eastAsia="en-GB"/>
        </w:rPr>
        <w:t xml:space="preserve">another on </w:t>
      </w:r>
      <w:r w:rsidRPr="00D40F59">
        <w:rPr>
          <w:rFonts w:ascii="Arial" w:hAnsi="Arial" w:cs="Arial"/>
          <w:sz w:val="24"/>
          <w:szCs w:val="24"/>
          <w:lang w:eastAsia="en-GB"/>
        </w:rPr>
        <w:t xml:space="preserve">the 31 March 2020. </w:t>
      </w:r>
    </w:p>
    <w:p w14:paraId="7D32FC5D" w14:textId="540C49FD" w:rsidR="00A61CE2" w:rsidRDefault="00DC2681" w:rsidP="00DC2681">
      <w:pPr>
        <w:pStyle w:val="ListParagraph"/>
        <w:numPr>
          <w:ilvl w:val="0"/>
          <w:numId w:val="4"/>
        </w:numPr>
        <w:suppressAutoHyphens/>
        <w:kinsoku w:val="0"/>
        <w:overflowPunct w:val="0"/>
        <w:autoSpaceDE w:val="0"/>
        <w:autoSpaceDN w:val="0"/>
        <w:adjustRightInd w:val="0"/>
        <w:snapToGrid w:val="0"/>
        <w:spacing w:after="0" w:line="360" w:lineRule="auto"/>
        <w:ind w:right="1134"/>
        <w:jc w:val="both"/>
        <w:rPr>
          <w:rFonts w:ascii="Arial" w:hAnsi="Arial" w:cs="Arial"/>
          <w:sz w:val="24"/>
          <w:szCs w:val="24"/>
        </w:rPr>
      </w:pPr>
      <w:r>
        <w:rPr>
          <w:rFonts w:ascii="Arial" w:hAnsi="Arial" w:cs="Arial"/>
          <w:sz w:val="24"/>
          <w:szCs w:val="24"/>
        </w:rPr>
        <w:t xml:space="preserve">Since then the UK government have done nothing in this regard, and once again </w:t>
      </w:r>
      <w:r>
        <w:rPr>
          <w:rFonts w:ascii="Arial" w:hAnsi="Arial" w:cs="Arial"/>
          <w:sz w:val="24"/>
          <w:szCs w:val="24"/>
          <w:lang w:eastAsia="en-GB"/>
        </w:rPr>
        <w:t>the Finucane family</w:t>
      </w:r>
      <w:r w:rsidRPr="00D40F59">
        <w:rPr>
          <w:rFonts w:ascii="Arial" w:hAnsi="Arial" w:cs="Arial"/>
          <w:sz w:val="24"/>
          <w:szCs w:val="24"/>
          <w:lang w:eastAsia="en-GB"/>
        </w:rPr>
        <w:t xml:space="preserve"> have had to initiate a legal challenge against the UK government for</w:t>
      </w:r>
      <w:r>
        <w:rPr>
          <w:rFonts w:ascii="Arial" w:hAnsi="Arial" w:cs="Arial"/>
          <w:sz w:val="24"/>
          <w:szCs w:val="24"/>
          <w:lang w:eastAsia="en-GB"/>
        </w:rPr>
        <w:t xml:space="preserve"> its</w:t>
      </w:r>
      <w:r w:rsidRPr="00D40F59">
        <w:rPr>
          <w:rFonts w:ascii="Arial" w:hAnsi="Arial" w:cs="Arial"/>
          <w:sz w:val="24"/>
          <w:szCs w:val="24"/>
          <w:lang w:eastAsia="en-GB"/>
        </w:rPr>
        <w:t xml:space="preserve"> </w:t>
      </w:r>
      <w:r w:rsidRPr="00D40F59">
        <w:rPr>
          <w:rFonts w:ascii="Arial" w:hAnsi="Arial" w:cs="Arial"/>
          <w:sz w:val="24"/>
          <w:szCs w:val="24"/>
          <w:lang w:eastAsia="en-GB"/>
        </w:rPr>
        <w:lastRenderedPageBreak/>
        <w:t>ongoing failure to provide an Article 2 compliant investigation into their father</w:t>
      </w:r>
      <w:r>
        <w:rPr>
          <w:rFonts w:ascii="Arial" w:hAnsi="Arial" w:cs="Arial"/>
          <w:sz w:val="24"/>
          <w:szCs w:val="24"/>
          <w:lang w:eastAsia="en-GB"/>
        </w:rPr>
        <w:t>’s</w:t>
      </w:r>
      <w:r w:rsidRPr="00D40F59">
        <w:rPr>
          <w:rFonts w:ascii="Arial" w:hAnsi="Arial" w:cs="Arial"/>
          <w:sz w:val="24"/>
          <w:szCs w:val="24"/>
          <w:lang w:eastAsia="en-GB"/>
        </w:rPr>
        <w:t>/ husband’s murder</w:t>
      </w:r>
      <w:r w:rsidRPr="00D40F59">
        <w:rPr>
          <w:rStyle w:val="FootnoteReference"/>
          <w:rFonts w:ascii="Arial" w:hAnsi="Arial" w:cs="Arial"/>
          <w:sz w:val="24"/>
          <w:szCs w:val="24"/>
          <w:lang w:eastAsia="en-GB"/>
        </w:rPr>
        <w:footnoteReference w:id="18"/>
      </w:r>
    </w:p>
    <w:p w14:paraId="280881E9" w14:textId="77777777" w:rsidR="00DC2681" w:rsidRDefault="00DC2681" w:rsidP="00DC2681">
      <w:pPr>
        <w:suppressAutoHyphens/>
        <w:kinsoku w:val="0"/>
        <w:overflowPunct w:val="0"/>
        <w:autoSpaceDE w:val="0"/>
        <w:autoSpaceDN w:val="0"/>
        <w:adjustRightInd w:val="0"/>
        <w:snapToGrid w:val="0"/>
        <w:spacing w:after="0" w:line="360" w:lineRule="auto"/>
        <w:ind w:right="1134"/>
        <w:jc w:val="both"/>
        <w:rPr>
          <w:rFonts w:ascii="Arial" w:hAnsi="Arial" w:cs="Arial"/>
          <w:sz w:val="24"/>
          <w:szCs w:val="24"/>
        </w:rPr>
      </w:pPr>
    </w:p>
    <w:p w14:paraId="696C8083" w14:textId="77777777" w:rsidR="00286CEA" w:rsidRDefault="00DC2681" w:rsidP="00DC2681">
      <w:pPr>
        <w:suppressAutoHyphens/>
        <w:kinsoku w:val="0"/>
        <w:overflowPunct w:val="0"/>
        <w:autoSpaceDE w:val="0"/>
        <w:autoSpaceDN w:val="0"/>
        <w:adjustRightInd w:val="0"/>
        <w:snapToGrid w:val="0"/>
        <w:spacing w:after="0" w:line="360" w:lineRule="auto"/>
        <w:ind w:right="1134"/>
        <w:jc w:val="both"/>
        <w:rPr>
          <w:ins w:id="2" w:author="User" w:date="2020-05-07T16:52:00Z"/>
          <w:rFonts w:ascii="Arial" w:hAnsi="Arial" w:cs="Arial"/>
          <w:b/>
          <w:i/>
          <w:sz w:val="24"/>
          <w:szCs w:val="24"/>
        </w:rPr>
      </w:pPr>
      <w:r w:rsidRPr="00286CEA">
        <w:rPr>
          <w:rFonts w:ascii="Arial" w:hAnsi="Arial" w:cs="Arial"/>
          <w:b/>
          <w:i/>
          <w:sz w:val="24"/>
          <w:szCs w:val="24"/>
        </w:rPr>
        <w:t xml:space="preserve">The Committee may wish to </w:t>
      </w:r>
      <w:r w:rsidR="00286CEA" w:rsidRPr="00286CEA">
        <w:rPr>
          <w:rFonts w:ascii="Arial" w:hAnsi="Arial" w:cs="Arial"/>
          <w:b/>
          <w:i/>
          <w:sz w:val="24"/>
          <w:szCs w:val="24"/>
        </w:rPr>
        <w:t>ask the UK when there is going to be a full and article 2 compliant inquiry held into the murder of Pat Finucane?</w:t>
      </w:r>
    </w:p>
    <w:p w14:paraId="1B22B0CD" w14:textId="27CFDFE4" w:rsidR="00C31BCC" w:rsidRDefault="00C31BCC">
      <w:pPr>
        <w:rPr>
          <w:ins w:id="3" w:author="User" w:date="2020-05-07T16:52:00Z"/>
          <w:rFonts w:ascii="Arial" w:hAnsi="Arial" w:cs="Arial"/>
          <w:b/>
          <w:i/>
          <w:sz w:val="24"/>
          <w:szCs w:val="24"/>
        </w:rPr>
      </w:pPr>
      <w:ins w:id="4" w:author="User" w:date="2020-05-07T16:52:00Z">
        <w:r>
          <w:rPr>
            <w:rFonts w:ascii="Arial" w:hAnsi="Arial" w:cs="Arial"/>
            <w:b/>
            <w:i/>
            <w:sz w:val="24"/>
            <w:szCs w:val="24"/>
          </w:rPr>
          <w:br w:type="page"/>
        </w:r>
      </w:ins>
    </w:p>
    <w:p w14:paraId="6CCCF1A3" w14:textId="109EFC0B" w:rsidR="00C31BCC" w:rsidDel="00C31BCC" w:rsidRDefault="00C31BCC" w:rsidP="00DC2681">
      <w:pPr>
        <w:suppressAutoHyphens/>
        <w:kinsoku w:val="0"/>
        <w:overflowPunct w:val="0"/>
        <w:autoSpaceDE w:val="0"/>
        <w:autoSpaceDN w:val="0"/>
        <w:adjustRightInd w:val="0"/>
        <w:snapToGrid w:val="0"/>
        <w:spacing w:after="0" w:line="360" w:lineRule="auto"/>
        <w:ind w:right="1134"/>
        <w:jc w:val="both"/>
        <w:rPr>
          <w:del w:id="5" w:author="User" w:date="2020-05-07T16:52:00Z"/>
          <w:rFonts w:ascii="Arial" w:hAnsi="Arial" w:cs="Arial"/>
          <w:b/>
          <w:i/>
          <w:sz w:val="24"/>
          <w:szCs w:val="24"/>
        </w:rPr>
      </w:pPr>
    </w:p>
    <w:p w14:paraId="017F69D0" w14:textId="77777777" w:rsidR="00A61CE2" w:rsidRDefault="00286CEA" w:rsidP="00A61CE2">
      <w:pPr>
        <w:suppressAutoHyphens/>
        <w:kinsoku w:val="0"/>
        <w:overflowPunct w:val="0"/>
        <w:autoSpaceDE w:val="0"/>
        <w:autoSpaceDN w:val="0"/>
        <w:adjustRightInd w:val="0"/>
        <w:snapToGrid w:val="0"/>
        <w:spacing w:after="0" w:line="360" w:lineRule="auto"/>
        <w:ind w:right="1134"/>
        <w:jc w:val="both"/>
        <w:rPr>
          <w:b/>
          <w:sz w:val="28"/>
          <w:szCs w:val="28"/>
        </w:rPr>
      </w:pPr>
      <w:r w:rsidRPr="001955AB">
        <w:rPr>
          <w:b/>
          <w:sz w:val="28"/>
          <w:szCs w:val="28"/>
        </w:rPr>
        <w:t>(e) Undertake other initiatives, including expanding the mandate of the historical investigations unit, to address allegations of torture, sexual violence and disappearances committed during the conflict, and ensure that victims of torture and ill-treatment obtain redress, including fair and adequate compensation, and as full</w:t>
      </w:r>
      <w:r>
        <w:rPr>
          <w:b/>
          <w:sz w:val="28"/>
          <w:szCs w:val="28"/>
        </w:rPr>
        <w:t xml:space="preserve"> a rehabilitation as possible;</w:t>
      </w:r>
    </w:p>
    <w:p w14:paraId="100AF595" w14:textId="77777777" w:rsidR="00154F8B" w:rsidRDefault="00154F8B" w:rsidP="00A61CE2">
      <w:pPr>
        <w:suppressAutoHyphens/>
        <w:kinsoku w:val="0"/>
        <w:overflowPunct w:val="0"/>
        <w:autoSpaceDE w:val="0"/>
        <w:autoSpaceDN w:val="0"/>
        <w:adjustRightInd w:val="0"/>
        <w:snapToGrid w:val="0"/>
        <w:spacing w:after="0" w:line="360" w:lineRule="auto"/>
        <w:ind w:right="1134"/>
        <w:jc w:val="both"/>
        <w:rPr>
          <w:b/>
          <w:sz w:val="28"/>
          <w:szCs w:val="28"/>
        </w:rPr>
      </w:pPr>
    </w:p>
    <w:p w14:paraId="0F7BFE45" w14:textId="77777777" w:rsidR="00530DD0" w:rsidRPr="00154F8B" w:rsidRDefault="00530DD0" w:rsidP="00286CEA">
      <w:pPr>
        <w:pStyle w:val="ListParagraph"/>
        <w:numPr>
          <w:ilvl w:val="0"/>
          <w:numId w:val="15"/>
        </w:numPr>
        <w:spacing w:after="0" w:line="360" w:lineRule="auto"/>
        <w:rPr>
          <w:rFonts w:ascii="Arial" w:eastAsia="Times New Roman" w:hAnsi="Arial" w:cs="Arial"/>
          <w:b/>
          <w:sz w:val="24"/>
          <w:szCs w:val="24"/>
        </w:rPr>
      </w:pPr>
      <w:r>
        <w:rPr>
          <w:rFonts w:ascii="Arial" w:eastAsia="Times New Roman" w:hAnsi="Arial" w:cs="Arial"/>
          <w:sz w:val="24"/>
          <w:szCs w:val="24"/>
        </w:rPr>
        <w:t xml:space="preserve">Issues in relation to the </w:t>
      </w:r>
      <w:r w:rsidR="00154F8B">
        <w:rPr>
          <w:rFonts w:ascii="Arial" w:eastAsia="Times New Roman" w:hAnsi="Arial" w:cs="Arial"/>
          <w:sz w:val="24"/>
          <w:szCs w:val="24"/>
        </w:rPr>
        <w:t xml:space="preserve">roll back on setting up a </w:t>
      </w:r>
      <w:r>
        <w:rPr>
          <w:rFonts w:ascii="Arial" w:eastAsia="Times New Roman" w:hAnsi="Arial" w:cs="Arial"/>
          <w:sz w:val="24"/>
          <w:szCs w:val="24"/>
        </w:rPr>
        <w:t xml:space="preserve">Historical Investigations Unit (HIU) and the current state of play with regards to the Stormont House Agreement mechanisms are dealt with in (a) and (f). </w:t>
      </w:r>
    </w:p>
    <w:p w14:paraId="22D65155" w14:textId="77777777" w:rsidR="00154F8B" w:rsidRDefault="00154F8B" w:rsidP="00154F8B">
      <w:pPr>
        <w:spacing w:after="0" w:line="360" w:lineRule="auto"/>
        <w:rPr>
          <w:rFonts w:ascii="Arial" w:eastAsia="Times New Roman" w:hAnsi="Arial" w:cs="Arial"/>
          <w:b/>
          <w:sz w:val="24"/>
          <w:szCs w:val="24"/>
        </w:rPr>
      </w:pPr>
    </w:p>
    <w:p w14:paraId="12FAE4D0" w14:textId="10DB2041" w:rsidR="00373AF3" w:rsidRPr="00B32EDE" w:rsidRDefault="00154F8B" w:rsidP="00CD2AAA">
      <w:pPr>
        <w:pStyle w:val="ListParagraph"/>
        <w:numPr>
          <w:ilvl w:val="0"/>
          <w:numId w:val="15"/>
        </w:numPr>
        <w:spacing w:after="0" w:line="360" w:lineRule="auto"/>
        <w:ind w:left="357" w:hanging="357"/>
        <w:rPr>
          <w:rFonts w:ascii="Arial" w:eastAsia="Times New Roman" w:hAnsi="Arial" w:cs="Arial"/>
          <w:b/>
          <w:sz w:val="24"/>
          <w:szCs w:val="24"/>
        </w:rPr>
      </w:pPr>
      <w:r w:rsidRPr="00B32EDE">
        <w:rPr>
          <w:rFonts w:ascii="Arial" w:eastAsia="Times New Roman" w:hAnsi="Arial" w:cs="Arial"/>
          <w:sz w:val="24"/>
          <w:szCs w:val="24"/>
        </w:rPr>
        <w:t>In our previous</w:t>
      </w:r>
      <w:r w:rsidR="00B42E21">
        <w:rPr>
          <w:rFonts w:ascii="Arial" w:eastAsia="Times New Roman" w:hAnsi="Arial" w:cs="Arial"/>
          <w:sz w:val="24"/>
          <w:szCs w:val="24"/>
        </w:rPr>
        <w:t xml:space="preserve"> CAT</w:t>
      </w:r>
      <w:r w:rsidRPr="00B32EDE">
        <w:rPr>
          <w:rFonts w:ascii="Arial" w:eastAsia="Times New Roman" w:hAnsi="Arial" w:cs="Arial"/>
          <w:sz w:val="24"/>
          <w:szCs w:val="24"/>
        </w:rPr>
        <w:t xml:space="preserve"> submission in March 2019 we recommended that any legacy mechanisms should be expanded to ensure that victims of torture and ill-treatment </w:t>
      </w:r>
      <w:r w:rsidRPr="00B32EDE">
        <w:rPr>
          <w:rFonts w:ascii="Arial" w:eastAsia="Times New Roman" w:hAnsi="Arial" w:cs="Arial"/>
          <w:sz w:val="24"/>
          <w:szCs w:val="24"/>
        </w:rPr>
        <w:lastRenderedPageBreak/>
        <w:t>are included. The Written Ministerial Statement (WMS) of March 2020</w:t>
      </w:r>
      <w:r w:rsidR="00783938">
        <w:rPr>
          <w:rStyle w:val="FootnoteReference"/>
          <w:rFonts w:ascii="Arial" w:eastAsia="Times New Roman" w:hAnsi="Arial" w:cs="Arial"/>
          <w:sz w:val="24"/>
          <w:szCs w:val="24"/>
        </w:rPr>
        <w:footnoteReference w:id="19"/>
      </w:r>
      <w:r w:rsidRPr="00B32EDE">
        <w:rPr>
          <w:rFonts w:ascii="Arial" w:eastAsia="Times New Roman" w:hAnsi="Arial" w:cs="Arial"/>
          <w:sz w:val="24"/>
          <w:szCs w:val="24"/>
        </w:rPr>
        <w:t xml:space="preserve"> </w:t>
      </w:r>
      <w:r w:rsidR="00B42E21">
        <w:rPr>
          <w:rFonts w:ascii="Arial" w:eastAsia="Times New Roman" w:hAnsi="Arial" w:cs="Arial"/>
          <w:sz w:val="24"/>
          <w:szCs w:val="24"/>
        </w:rPr>
        <w:t>completely ignores this and alarmingly</w:t>
      </w:r>
      <w:r w:rsidRPr="00B32EDE">
        <w:rPr>
          <w:rFonts w:ascii="Arial" w:eastAsia="Times New Roman" w:hAnsi="Arial" w:cs="Arial"/>
          <w:sz w:val="24"/>
          <w:szCs w:val="24"/>
        </w:rPr>
        <w:t xml:space="preserve"> reduces any legacy process to focus on ‘deaths’ alone. </w:t>
      </w:r>
      <w:r w:rsidR="00B42E21">
        <w:rPr>
          <w:rFonts w:ascii="Arial" w:eastAsia="Times New Roman" w:hAnsi="Arial" w:cs="Arial"/>
          <w:sz w:val="24"/>
          <w:szCs w:val="24"/>
        </w:rPr>
        <w:t>In the same March 2019</w:t>
      </w:r>
      <w:r w:rsidR="00373AF3" w:rsidRPr="00B32EDE">
        <w:rPr>
          <w:rFonts w:ascii="Arial" w:eastAsia="Times New Roman" w:hAnsi="Arial" w:cs="Arial"/>
          <w:sz w:val="24"/>
          <w:szCs w:val="24"/>
        </w:rPr>
        <w:t xml:space="preserve"> report the PFC</w:t>
      </w:r>
      <w:r w:rsidR="00B42E21">
        <w:rPr>
          <w:rFonts w:ascii="Arial" w:eastAsia="Times New Roman" w:hAnsi="Arial" w:cs="Arial"/>
          <w:sz w:val="24"/>
          <w:szCs w:val="24"/>
        </w:rPr>
        <w:t xml:space="preserve"> outlined in detail evidence </w:t>
      </w:r>
      <w:r w:rsidR="009901A5">
        <w:rPr>
          <w:rFonts w:ascii="Arial" w:eastAsia="Times New Roman" w:hAnsi="Arial" w:cs="Arial"/>
          <w:sz w:val="24"/>
          <w:szCs w:val="24"/>
        </w:rPr>
        <w:t xml:space="preserve">of </w:t>
      </w:r>
      <w:r w:rsidR="00B42E21">
        <w:rPr>
          <w:rFonts w:ascii="Arial" w:eastAsia="Times New Roman" w:hAnsi="Arial" w:cs="Arial"/>
          <w:sz w:val="24"/>
          <w:szCs w:val="24"/>
        </w:rPr>
        <w:t>the use of waterboarding</w:t>
      </w:r>
      <w:r w:rsidR="00373AF3" w:rsidRPr="00B32EDE">
        <w:rPr>
          <w:rFonts w:ascii="Arial" w:eastAsia="Times New Roman" w:hAnsi="Arial" w:cs="Arial"/>
          <w:sz w:val="24"/>
          <w:szCs w:val="24"/>
        </w:rPr>
        <w:t xml:space="preserve"> </w:t>
      </w:r>
      <w:r w:rsidR="009901A5">
        <w:rPr>
          <w:rFonts w:ascii="Arial" w:eastAsia="Times New Roman" w:hAnsi="Arial" w:cs="Arial"/>
          <w:sz w:val="24"/>
          <w:szCs w:val="24"/>
        </w:rPr>
        <w:t xml:space="preserve">as </w:t>
      </w:r>
      <w:r w:rsidR="00373AF3" w:rsidRPr="00B32EDE">
        <w:rPr>
          <w:rFonts w:ascii="Arial" w:eastAsia="Times New Roman" w:hAnsi="Arial" w:cs="Arial"/>
          <w:sz w:val="24"/>
          <w:szCs w:val="24"/>
        </w:rPr>
        <w:t>a form of torture, known about and condoned by the UK government at the time,</w:t>
      </w:r>
      <w:r w:rsidR="00373AF3">
        <w:rPr>
          <w:rStyle w:val="FootnoteReference"/>
          <w:rFonts w:ascii="Arial" w:eastAsia="Times New Roman" w:hAnsi="Arial" w:cs="Arial"/>
          <w:sz w:val="24"/>
          <w:szCs w:val="24"/>
        </w:rPr>
        <w:footnoteReference w:id="20"/>
      </w:r>
      <w:r w:rsidR="00373AF3" w:rsidRPr="00B32EDE">
        <w:rPr>
          <w:rFonts w:ascii="Arial" w:eastAsia="Times New Roman" w:hAnsi="Arial" w:cs="Arial"/>
          <w:sz w:val="24"/>
          <w:szCs w:val="24"/>
        </w:rPr>
        <w:t xml:space="preserve"> and evidenced directly from victims and survivors.</w:t>
      </w:r>
      <w:r w:rsidR="00373AF3">
        <w:rPr>
          <w:rStyle w:val="FootnoteReference"/>
          <w:rFonts w:ascii="Arial" w:eastAsia="Times New Roman" w:hAnsi="Arial" w:cs="Arial"/>
          <w:sz w:val="24"/>
          <w:szCs w:val="24"/>
        </w:rPr>
        <w:footnoteReference w:id="21"/>
      </w:r>
      <w:r w:rsidR="00B42E21">
        <w:rPr>
          <w:rFonts w:ascii="Arial" w:eastAsia="Times New Roman" w:hAnsi="Arial" w:cs="Arial"/>
          <w:sz w:val="24"/>
          <w:szCs w:val="24"/>
        </w:rPr>
        <w:t xml:space="preserve"> </w:t>
      </w:r>
    </w:p>
    <w:p w14:paraId="3E28C0DD" w14:textId="77777777" w:rsidR="00373AF3" w:rsidRPr="00B32EDE" w:rsidRDefault="00373AF3" w:rsidP="00B32EDE">
      <w:pPr>
        <w:pStyle w:val="ListParagraph"/>
        <w:spacing w:after="0" w:line="360" w:lineRule="auto"/>
        <w:ind w:left="360"/>
        <w:rPr>
          <w:rFonts w:ascii="Arial" w:eastAsia="Times New Roman" w:hAnsi="Arial" w:cs="Arial"/>
          <w:b/>
          <w:sz w:val="24"/>
          <w:szCs w:val="24"/>
        </w:rPr>
      </w:pPr>
      <w:r>
        <w:rPr>
          <w:rFonts w:ascii="Arial" w:eastAsia="Times New Roman" w:hAnsi="Arial" w:cs="Arial"/>
          <w:sz w:val="24"/>
          <w:szCs w:val="24"/>
        </w:rPr>
        <w:t xml:space="preserve"> </w:t>
      </w:r>
    </w:p>
    <w:p w14:paraId="3C7BB072" w14:textId="5D7932BB" w:rsidR="00B32EDE" w:rsidRPr="00154F8B" w:rsidRDefault="00737E17" w:rsidP="00CD2AAA">
      <w:pPr>
        <w:pStyle w:val="ListParagraph"/>
        <w:numPr>
          <w:ilvl w:val="0"/>
          <w:numId w:val="15"/>
        </w:numPr>
        <w:spacing w:after="0" w:line="360" w:lineRule="auto"/>
        <w:rPr>
          <w:rFonts w:ascii="Arial" w:eastAsia="Times New Roman" w:hAnsi="Arial" w:cs="Arial"/>
          <w:b/>
          <w:sz w:val="24"/>
          <w:szCs w:val="24"/>
        </w:rPr>
      </w:pPr>
      <w:r>
        <w:rPr>
          <w:rFonts w:ascii="Arial" w:eastAsia="Times New Roman" w:hAnsi="Arial" w:cs="Arial"/>
          <w:sz w:val="24"/>
          <w:szCs w:val="24"/>
        </w:rPr>
        <w:t>Yet again we reiterate that</w:t>
      </w:r>
      <w:r w:rsidR="00B96784">
        <w:rPr>
          <w:rFonts w:ascii="Arial" w:eastAsia="Times New Roman" w:hAnsi="Arial" w:cs="Arial"/>
          <w:sz w:val="24"/>
          <w:szCs w:val="24"/>
        </w:rPr>
        <w:t>,</w:t>
      </w:r>
      <w:r>
        <w:rPr>
          <w:rFonts w:ascii="Arial" w:eastAsia="Times New Roman" w:hAnsi="Arial" w:cs="Arial"/>
          <w:sz w:val="24"/>
          <w:szCs w:val="24"/>
        </w:rPr>
        <w:t xml:space="preserve"> for </w:t>
      </w:r>
      <w:r w:rsidR="00B96784">
        <w:rPr>
          <w:rFonts w:ascii="Arial" w:eastAsia="Times New Roman" w:hAnsi="Arial" w:cs="Arial"/>
          <w:sz w:val="24"/>
          <w:szCs w:val="24"/>
        </w:rPr>
        <w:t xml:space="preserve">the </w:t>
      </w:r>
      <w:r>
        <w:rPr>
          <w:rFonts w:ascii="Arial" w:eastAsia="Times New Roman" w:hAnsi="Arial" w:cs="Arial"/>
          <w:sz w:val="24"/>
          <w:szCs w:val="24"/>
        </w:rPr>
        <w:t>victims</w:t>
      </w:r>
      <w:r w:rsidR="00B42E21">
        <w:rPr>
          <w:rFonts w:ascii="Arial" w:eastAsia="Times New Roman" w:hAnsi="Arial" w:cs="Arial"/>
          <w:sz w:val="24"/>
          <w:szCs w:val="24"/>
        </w:rPr>
        <w:t xml:space="preserve"> and survivors </w:t>
      </w:r>
      <w:r>
        <w:rPr>
          <w:rFonts w:ascii="Arial" w:eastAsia="Times New Roman" w:hAnsi="Arial" w:cs="Arial"/>
          <w:sz w:val="24"/>
          <w:szCs w:val="24"/>
        </w:rPr>
        <w:t>we work with</w:t>
      </w:r>
      <w:r w:rsidR="00B96784">
        <w:rPr>
          <w:rFonts w:ascii="Arial" w:eastAsia="Times New Roman" w:hAnsi="Arial" w:cs="Arial"/>
          <w:sz w:val="24"/>
          <w:szCs w:val="24"/>
        </w:rPr>
        <w:t>,</w:t>
      </w:r>
      <w:r>
        <w:rPr>
          <w:rFonts w:ascii="Arial" w:eastAsia="Times New Roman" w:hAnsi="Arial" w:cs="Arial"/>
          <w:sz w:val="24"/>
          <w:szCs w:val="24"/>
        </w:rPr>
        <w:t xml:space="preserve"> any cases relating to torture and ill-treatment are not historical cases</w:t>
      </w:r>
      <w:r w:rsidR="00B42E21">
        <w:rPr>
          <w:rFonts w:ascii="Arial" w:eastAsia="Times New Roman" w:hAnsi="Arial" w:cs="Arial"/>
          <w:sz w:val="24"/>
          <w:szCs w:val="24"/>
        </w:rPr>
        <w:t xml:space="preserve"> for them</w:t>
      </w:r>
      <w:r>
        <w:rPr>
          <w:rFonts w:ascii="Arial" w:eastAsia="Times New Roman" w:hAnsi="Arial" w:cs="Arial"/>
          <w:sz w:val="24"/>
          <w:szCs w:val="24"/>
        </w:rPr>
        <w:t xml:space="preserve"> but are continuing human rights violations. We work extensively with families </w:t>
      </w:r>
      <w:r>
        <w:rPr>
          <w:rFonts w:ascii="Arial" w:eastAsia="Times New Roman" w:hAnsi="Arial" w:cs="Arial"/>
          <w:sz w:val="24"/>
          <w:szCs w:val="24"/>
        </w:rPr>
        <w:lastRenderedPageBreak/>
        <w:t xml:space="preserve">who continue to suffer the long-term effects of their treatment and ongoing trauma. There is an absolute prohibition </w:t>
      </w:r>
      <w:r w:rsidR="00B96784">
        <w:rPr>
          <w:rFonts w:ascii="Arial" w:eastAsia="Times New Roman" w:hAnsi="Arial" w:cs="Arial"/>
          <w:sz w:val="24"/>
          <w:szCs w:val="24"/>
        </w:rPr>
        <w:t xml:space="preserve">on </w:t>
      </w:r>
      <w:r>
        <w:rPr>
          <w:rFonts w:ascii="Arial" w:eastAsia="Times New Roman" w:hAnsi="Arial" w:cs="Arial"/>
          <w:sz w:val="24"/>
          <w:szCs w:val="24"/>
        </w:rPr>
        <w:t xml:space="preserve">torture and other cruel, inhuman or degrading </w:t>
      </w:r>
      <w:r w:rsidR="00B42E21">
        <w:rPr>
          <w:rFonts w:ascii="Arial" w:eastAsia="Times New Roman" w:hAnsi="Arial" w:cs="Arial"/>
          <w:sz w:val="24"/>
          <w:szCs w:val="24"/>
        </w:rPr>
        <w:t>punishment in international law, it is essential that families who have been tortured and ill-treated have avenues for effective remedy. The fact that water-boarding was covered up for decades has profound implications for upholding the rule of law, guarantees of non-recurrence</w:t>
      </w:r>
      <w:r w:rsidR="00B96784">
        <w:rPr>
          <w:rFonts w:ascii="Arial" w:eastAsia="Times New Roman" w:hAnsi="Arial" w:cs="Arial"/>
          <w:sz w:val="24"/>
          <w:szCs w:val="24"/>
        </w:rPr>
        <w:t>,</w:t>
      </w:r>
      <w:r w:rsidR="00B42E21">
        <w:rPr>
          <w:rFonts w:ascii="Arial" w:eastAsia="Times New Roman" w:hAnsi="Arial" w:cs="Arial"/>
          <w:sz w:val="24"/>
          <w:szCs w:val="24"/>
        </w:rPr>
        <w:t xml:space="preserve"> and the prevention of impunity.</w:t>
      </w:r>
    </w:p>
    <w:p w14:paraId="702CD296" w14:textId="77777777" w:rsidR="00154F8B" w:rsidRPr="00154F8B" w:rsidRDefault="00154F8B" w:rsidP="00CD2AAA">
      <w:pPr>
        <w:pStyle w:val="ListParagraph"/>
        <w:rPr>
          <w:rFonts w:ascii="Arial" w:eastAsia="Times New Roman" w:hAnsi="Arial" w:cs="Arial"/>
          <w:b/>
          <w:sz w:val="24"/>
          <w:szCs w:val="24"/>
        </w:rPr>
      </w:pPr>
    </w:p>
    <w:p w14:paraId="0297C825" w14:textId="77777777" w:rsidR="00286CEA" w:rsidRDefault="00286CEA" w:rsidP="00286CEA">
      <w:pPr>
        <w:spacing w:line="360" w:lineRule="auto"/>
        <w:rPr>
          <w:rFonts w:ascii="Arial" w:eastAsia="Calibri" w:hAnsi="Arial" w:cs="Arial"/>
          <w:b/>
          <w:sz w:val="24"/>
          <w:szCs w:val="24"/>
        </w:rPr>
      </w:pPr>
      <w:r>
        <w:rPr>
          <w:rFonts w:ascii="Arial" w:eastAsia="Calibri" w:hAnsi="Arial" w:cs="Arial"/>
          <w:b/>
          <w:sz w:val="24"/>
          <w:szCs w:val="24"/>
        </w:rPr>
        <w:t>T</w:t>
      </w:r>
      <w:r w:rsidRPr="00122966">
        <w:rPr>
          <w:rFonts w:ascii="Arial" w:eastAsia="Calibri" w:hAnsi="Arial" w:cs="Arial"/>
          <w:b/>
          <w:sz w:val="24"/>
          <w:szCs w:val="24"/>
        </w:rPr>
        <w:t>he Committee may wis</w:t>
      </w:r>
      <w:r>
        <w:rPr>
          <w:rFonts w:ascii="Arial" w:eastAsia="Calibri" w:hAnsi="Arial" w:cs="Arial"/>
          <w:b/>
          <w:sz w:val="24"/>
          <w:szCs w:val="24"/>
        </w:rPr>
        <w:t>h to ask the UK Government how it is going to fulfil its requirements to investigate the incidences of waterboarding and other torture and inhuman and degrading treatment injuries?</w:t>
      </w:r>
    </w:p>
    <w:p w14:paraId="13E5EC77" w14:textId="77777777" w:rsidR="00286CEA" w:rsidRPr="00122966" w:rsidRDefault="00286CEA" w:rsidP="00286CEA">
      <w:pPr>
        <w:spacing w:line="360" w:lineRule="auto"/>
        <w:rPr>
          <w:rFonts w:ascii="Arial" w:eastAsia="Calibri" w:hAnsi="Arial" w:cs="Arial"/>
          <w:b/>
          <w:sz w:val="24"/>
          <w:szCs w:val="24"/>
        </w:rPr>
      </w:pPr>
      <w:r>
        <w:rPr>
          <w:rFonts w:ascii="Arial" w:eastAsia="Calibri" w:hAnsi="Arial" w:cs="Arial"/>
          <w:b/>
          <w:sz w:val="24"/>
          <w:szCs w:val="24"/>
        </w:rPr>
        <w:t xml:space="preserve">The Committee may also wish to ask the UK Government if it will guarantee that the focus on legacy processes which might come out of the </w:t>
      </w:r>
      <w:r w:rsidRPr="00122966">
        <w:rPr>
          <w:rFonts w:ascii="Arial" w:eastAsia="Calibri" w:hAnsi="Arial" w:cs="Arial"/>
          <w:b/>
          <w:i/>
          <w:sz w:val="24"/>
          <w:szCs w:val="24"/>
        </w:rPr>
        <w:t>Addressing the Legacy Consultation</w:t>
      </w:r>
      <w:r>
        <w:rPr>
          <w:rFonts w:ascii="Arial" w:eastAsia="Calibri" w:hAnsi="Arial" w:cs="Arial"/>
          <w:b/>
          <w:sz w:val="24"/>
          <w:szCs w:val="24"/>
        </w:rPr>
        <w:t xml:space="preserve"> will address victims and survivors injured through torture and inhuman and degrading treatment by state forces?</w:t>
      </w:r>
    </w:p>
    <w:p w14:paraId="76AD4D79" w14:textId="77777777" w:rsidR="00286CEA" w:rsidRDefault="00286CEA" w:rsidP="00286CEA">
      <w:pPr>
        <w:spacing w:line="360" w:lineRule="auto"/>
        <w:rPr>
          <w:rFonts w:ascii="Arial" w:eastAsia="Calibri" w:hAnsi="Arial" w:cs="Arial"/>
          <w:sz w:val="24"/>
          <w:szCs w:val="24"/>
        </w:rPr>
      </w:pPr>
    </w:p>
    <w:p w14:paraId="71820D4B" w14:textId="77777777" w:rsidR="00B42E21" w:rsidRDefault="00B42E21">
      <w:pPr>
        <w:rPr>
          <w:rFonts w:ascii="Arial" w:hAnsi="Arial" w:cs="Arial"/>
          <w:sz w:val="24"/>
          <w:szCs w:val="24"/>
        </w:rPr>
      </w:pPr>
      <w:r>
        <w:rPr>
          <w:rFonts w:ascii="Arial" w:hAnsi="Arial" w:cs="Arial"/>
          <w:sz w:val="24"/>
          <w:szCs w:val="24"/>
        </w:rPr>
        <w:br w:type="page"/>
      </w:r>
    </w:p>
    <w:p w14:paraId="2544FDA5" w14:textId="77777777" w:rsidR="00BD3DCE" w:rsidRDefault="00BD3DCE" w:rsidP="00BD3DCE">
      <w:pPr>
        <w:spacing w:after="120" w:line="240" w:lineRule="auto"/>
        <w:rPr>
          <w:b/>
          <w:sz w:val="28"/>
          <w:szCs w:val="28"/>
        </w:rPr>
      </w:pPr>
      <w:r w:rsidRPr="001955AB">
        <w:rPr>
          <w:b/>
          <w:sz w:val="28"/>
          <w:szCs w:val="28"/>
        </w:rPr>
        <w:lastRenderedPageBreak/>
        <w:t xml:space="preserve">(f) Refrain from enacting amnesties or statutes of limitations for torture or ill-treatment, which the Committee has found to be inconsistent with States parties’ obligations under the Convention. </w:t>
      </w:r>
    </w:p>
    <w:p w14:paraId="62C35F1B" w14:textId="77777777" w:rsidR="00A61CE2" w:rsidRDefault="00A61CE2" w:rsidP="00A61CE2">
      <w:pPr>
        <w:suppressAutoHyphens/>
        <w:kinsoku w:val="0"/>
        <w:overflowPunct w:val="0"/>
        <w:autoSpaceDE w:val="0"/>
        <w:autoSpaceDN w:val="0"/>
        <w:adjustRightInd w:val="0"/>
        <w:snapToGrid w:val="0"/>
        <w:spacing w:after="0" w:line="360" w:lineRule="auto"/>
        <w:ind w:right="1134"/>
        <w:jc w:val="both"/>
        <w:rPr>
          <w:rFonts w:ascii="Arial" w:hAnsi="Arial" w:cs="Arial"/>
          <w:sz w:val="24"/>
          <w:szCs w:val="24"/>
        </w:rPr>
      </w:pPr>
    </w:p>
    <w:p w14:paraId="7C24898A" w14:textId="0D9C1BC2" w:rsidR="002D4D91" w:rsidRDefault="00BD3DCE" w:rsidP="00BD3DCE">
      <w:pPr>
        <w:pStyle w:val="ListParagraph"/>
        <w:numPr>
          <w:ilvl w:val="0"/>
          <w:numId w:val="15"/>
        </w:numPr>
        <w:spacing w:after="120" w:line="360" w:lineRule="auto"/>
        <w:rPr>
          <w:rFonts w:ascii="Arial" w:eastAsia="Calibri" w:hAnsi="Arial" w:cs="Arial"/>
          <w:sz w:val="24"/>
          <w:szCs w:val="24"/>
        </w:rPr>
      </w:pPr>
      <w:r w:rsidRPr="002D4D91">
        <w:rPr>
          <w:rFonts w:ascii="Arial" w:eastAsia="Calibri" w:hAnsi="Arial" w:cs="Arial"/>
          <w:sz w:val="24"/>
          <w:szCs w:val="24"/>
        </w:rPr>
        <w:t xml:space="preserve">The Written Ministerial Statement </w:t>
      </w:r>
      <w:r w:rsidR="00596543" w:rsidRPr="002D4D91">
        <w:rPr>
          <w:rFonts w:ascii="Arial" w:eastAsia="Calibri" w:hAnsi="Arial" w:cs="Arial"/>
          <w:sz w:val="24"/>
          <w:szCs w:val="24"/>
        </w:rPr>
        <w:t>(WMS)</w:t>
      </w:r>
      <w:r w:rsidR="002D4D91">
        <w:rPr>
          <w:rStyle w:val="FootnoteReference"/>
          <w:rFonts w:ascii="Arial" w:eastAsia="Calibri" w:hAnsi="Arial" w:cs="Arial"/>
          <w:sz w:val="24"/>
          <w:szCs w:val="24"/>
        </w:rPr>
        <w:footnoteReference w:id="22"/>
      </w:r>
      <w:r w:rsidR="00596543" w:rsidRPr="002D4D91">
        <w:rPr>
          <w:rFonts w:ascii="Arial" w:eastAsia="Calibri" w:hAnsi="Arial" w:cs="Arial"/>
          <w:sz w:val="24"/>
          <w:szCs w:val="24"/>
        </w:rPr>
        <w:t xml:space="preserve"> discussed above </w:t>
      </w:r>
      <w:r w:rsidRPr="002D4D91">
        <w:rPr>
          <w:rFonts w:ascii="Arial" w:eastAsia="Calibri" w:hAnsi="Arial" w:cs="Arial"/>
          <w:sz w:val="24"/>
          <w:szCs w:val="24"/>
        </w:rPr>
        <w:t>was made on the same day that the Overseas Operations (Service Personnel and Veterans) Bill was announced,</w:t>
      </w:r>
      <w:r w:rsidRPr="00BD3DCE">
        <w:rPr>
          <w:vertAlign w:val="superscript"/>
        </w:rPr>
        <w:footnoteReference w:id="23"/>
      </w:r>
      <w:r w:rsidRPr="002D4D91">
        <w:rPr>
          <w:rFonts w:ascii="Arial" w:eastAsia="Calibri" w:hAnsi="Arial" w:cs="Arial"/>
          <w:sz w:val="24"/>
          <w:szCs w:val="24"/>
        </w:rPr>
        <w:t xml:space="preserve"> a Bill that would introduce a qualified presumption against prosecution </w:t>
      </w:r>
      <w:r w:rsidR="00B96784">
        <w:rPr>
          <w:rFonts w:ascii="Arial" w:eastAsia="Calibri" w:hAnsi="Arial" w:cs="Arial"/>
          <w:sz w:val="24"/>
          <w:szCs w:val="24"/>
        </w:rPr>
        <w:t xml:space="preserve">of </w:t>
      </w:r>
      <w:r w:rsidRPr="002D4D91">
        <w:rPr>
          <w:rFonts w:ascii="Arial" w:eastAsia="Calibri" w:hAnsi="Arial" w:cs="Arial"/>
          <w:sz w:val="24"/>
          <w:szCs w:val="24"/>
        </w:rPr>
        <w:t>members of the British armed forces after a five year period.</w:t>
      </w:r>
    </w:p>
    <w:p w14:paraId="20BD6134" w14:textId="77777777" w:rsidR="002D4D91" w:rsidRDefault="002D4D91" w:rsidP="002D4D91">
      <w:pPr>
        <w:pStyle w:val="ListParagraph"/>
        <w:spacing w:after="120" w:line="360" w:lineRule="auto"/>
        <w:ind w:left="360"/>
        <w:rPr>
          <w:rFonts w:ascii="Arial" w:eastAsia="Calibri" w:hAnsi="Arial" w:cs="Arial"/>
          <w:sz w:val="24"/>
          <w:szCs w:val="24"/>
        </w:rPr>
      </w:pPr>
    </w:p>
    <w:p w14:paraId="1C46DB4A" w14:textId="587122EE" w:rsidR="002D4D91" w:rsidRDefault="00BD3DCE" w:rsidP="00BD3DCE">
      <w:pPr>
        <w:pStyle w:val="ListParagraph"/>
        <w:numPr>
          <w:ilvl w:val="0"/>
          <w:numId w:val="15"/>
        </w:numPr>
        <w:spacing w:after="120" w:line="360" w:lineRule="auto"/>
        <w:rPr>
          <w:rFonts w:ascii="Arial" w:eastAsia="Calibri" w:hAnsi="Arial" w:cs="Arial"/>
          <w:sz w:val="24"/>
          <w:szCs w:val="24"/>
        </w:rPr>
      </w:pPr>
      <w:r w:rsidRPr="002D4D91">
        <w:rPr>
          <w:rFonts w:ascii="Arial" w:eastAsia="Calibri" w:hAnsi="Arial" w:cs="Arial"/>
          <w:sz w:val="24"/>
          <w:szCs w:val="24"/>
        </w:rPr>
        <w:t xml:space="preserve">This Bill is an attempt to ensure a level of impunity for British personnel serving ‘overseas’. It is significant that this Bill and the Written Ministerial Statement (WMS) were both announced on the same day and that in the opening paragraph it is acknowledged that one purpose of the </w:t>
      </w:r>
      <w:smartTag w:uri="urn:schemas-microsoft-com:office:smarttags" w:element="stockticker">
        <w:r w:rsidRPr="002D4D91">
          <w:rPr>
            <w:rFonts w:ascii="Arial" w:eastAsia="Calibri" w:hAnsi="Arial" w:cs="Arial"/>
            <w:sz w:val="24"/>
            <w:szCs w:val="24"/>
          </w:rPr>
          <w:t>WMS</w:t>
        </w:r>
      </w:smartTag>
      <w:r w:rsidRPr="002D4D91">
        <w:rPr>
          <w:rFonts w:ascii="Arial" w:eastAsia="Calibri" w:hAnsi="Arial" w:cs="Arial"/>
          <w:sz w:val="24"/>
          <w:szCs w:val="24"/>
        </w:rPr>
        <w:t xml:space="preserve"> was “ensuring equal treatment of Northern </w:t>
      </w:r>
      <w:r w:rsidRPr="002D4D91">
        <w:rPr>
          <w:rFonts w:ascii="Arial" w:eastAsia="Calibri" w:hAnsi="Arial" w:cs="Arial"/>
          <w:sz w:val="24"/>
          <w:szCs w:val="24"/>
        </w:rPr>
        <w:lastRenderedPageBreak/>
        <w:t>Ireland veterans and those who served overseas.”</w:t>
      </w:r>
      <w:r w:rsidRPr="00BD3DCE">
        <w:rPr>
          <w:vertAlign w:val="superscript"/>
        </w:rPr>
        <w:footnoteReference w:id="24"/>
      </w:r>
      <w:r w:rsidRPr="002D4D91">
        <w:rPr>
          <w:rFonts w:ascii="Arial" w:eastAsia="Calibri" w:hAnsi="Arial" w:cs="Arial"/>
          <w:sz w:val="24"/>
          <w:szCs w:val="24"/>
        </w:rPr>
        <w:t xml:space="preserve"> Again this should be seen in the context of the government’s attempts to ‘protect’ veterans who served in </w:t>
      </w:r>
      <w:smartTag w:uri="urn:schemas-microsoft-com:office:smarttags" w:element="country-region">
        <w:smartTag w:uri="urn:schemas-microsoft-com:office:smarttags" w:element="place">
          <w:r w:rsidRPr="002D4D91">
            <w:rPr>
              <w:rFonts w:ascii="Arial" w:eastAsia="Calibri" w:hAnsi="Arial" w:cs="Arial"/>
              <w:sz w:val="24"/>
              <w:szCs w:val="24"/>
            </w:rPr>
            <w:t>Northern Ireland</w:t>
          </w:r>
        </w:smartTag>
      </w:smartTag>
      <w:r w:rsidRPr="002D4D91">
        <w:rPr>
          <w:rFonts w:ascii="Arial" w:eastAsia="Calibri" w:hAnsi="Arial" w:cs="Arial"/>
          <w:sz w:val="24"/>
          <w:szCs w:val="24"/>
        </w:rPr>
        <w:t xml:space="preserve"> as part of ‘Operation Banner’ from being investigated for their involvement in disputed killings.</w:t>
      </w:r>
      <w:r w:rsidRPr="00BD3DCE">
        <w:rPr>
          <w:vertAlign w:val="superscript"/>
        </w:rPr>
        <w:footnoteReference w:id="25"/>
      </w:r>
      <w:r w:rsidRPr="002D4D91">
        <w:rPr>
          <w:rFonts w:ascii="Arial" w:eastAsia="Calibri" w:hAnsi="Arial" w:cs="Arial"/>
          <w:sz w:val="24"/>
          <w:szCs w:val="24"/>
        </w:rPr>
        <w:t xml:space="preserve"> </w:t>
      </w:r>
    </w:p>
    <w:p w14:paraId="65575FBA" w14:textId="77777777" w:rsidR="002D4D91" w:rsidRPr="002D4D91" w:rsidRDefault="002D4D91" w:rsidP="002D4D91">
      <w:pPr>
        <w:pStyle w:val="ListParagraph"/>
        <w:rPr>
          <w:rFonts w:ascii="Arial" w:eastAsia="Calibri" w:hAnsi="Arial" w:cs="Arial"/>
          <w:sz w:val="24"/>
          <w:szCs w:val="24"/>
        </w:rPr>
      </w:pPr>
    </w:p>
    <w:p w14:paraId="3FA01FD0" w14:textId="77777777" w:rsidR="00CD2AAA" w:rsidRDefault="00CD2AAA" w:rsidP="00CD2AAA">
      <w:pPr>
        <w:pStyle w:val="BodyText"/>
        <w:numPr>
          <w:ilvl w:val="0"/>
          <w:numId w:val="15"/>
        </w:numPr>
        <w:spacing w:line="360" w:lineRule="auto"/>
        <w:rPr>
          <w:rFonts w:ascii="Arial" w:hAnsi="Arial" w:cs="Arial"/>
          <w:sz w:val="24"/>
          <w:szCs w:val="24"/>
        </w:rPr>
      </w:pPr>
      <w:r w:rsidRPr="00D40F59">
        <w:rPr>
          <w:rFonts w:ascii="Arial" w:hAnsi="Arial" w:cs="Arial"/>
          <w:sz w:val="24"/>
          <w:szCs w:val="24"/>
        </w:rPr>
        <w:t>The government has repeatedly claimed that these disputed killings have</w:t>
      </w:r>
      <w:r>
        <w:rPr>
          <w:rFonts w:ascii="Arial" w:hAnsi="Arial" w:cs="Arial"/>
          <w:sz w:val="24"/>
          <w:szCs w:val="24"/>
        </w:rPr>
        <w:t xml:space="preserve"> already</w:t>
      </w:r>
      <w:r w:rsidRPr="00D40F59">
        <w:rPr>
          <w:rFonts w:ascii="Arial" w:hAnsi="Arial" w:cs="Arial"/>
          <w:sz w:val="24"/>
          <w:szCs w:val="24"/>
        </w:rPr>
        <w:t xml:space="preserve"> been investigated and should not be re-investigated. However there are </w:t>
      </w:r>
      <w:r>
        <w:rPr>
          <w:rFonts w:ascii="Arial" w:hAnsi="Arial" w:cs="Arial"/>
          <w:sz w:val="24"/>
          <w:szCs w:val="24"/>
        </w:rPr>
        <w:t xml:space="preserve">court rulings </w:t>
      </w:r>
      <w:r w:rsidRPr="00D40F59">
        <w:rPr>
          <w:rFonts w:ascii="Arial" w:hAnsi="Arial" w:cs="Arial"/>
          <w:sz w:val="24"/>
          <w:szCs w:val="24"/>
        </w:rPr>
        <w:t>which</w:t>
      </w:r>
      <w:r>
        <w:rPr>
          <w:rFonts w:ascii="Arial" w:hAnsi="Arial" w:cs="Arial"/>
          <w:sz w:val="24"/>
          <w:szCs w:val="24"/>
        </w:rPr>
        <w:t xml:space="preserve"> prove</w:t>
      </w:r>
      <w:r w:rsidRPr="00D40F59">
        <w:rPr>
          <w:rFonts w:ascii="Arial" w:hAnsi="Arial" w:cs="Arial"/>
          <w:sz w:val="24"/>
          <w:szCs w:val="24"/>
        </w:rPr>
        <w:t xml:space="preserve"> that many of these disputed killings were never properly investigated.</w:t>
      </w:r>
      <w:r>
        <w:rPr>
          <w:rFonts w:ascii="Arial" w:hAnsi="Arial" w:cs="Arial"/>
          <w:sz w:val="24"/>
          <w:szCs w:val="24"/>
        </w:rPr>
        <w:t xml:space="preserve"> See for instance the 2003 High Court ruling by Justice Kerr  in respect of the British Army killing of Kathleen Thompson in November 1971</w:t>
      </w:r>
      <w:r>
        <w:rPr>
          <w:rStyle w:val="FootnoteReference"/>
          <w:rFonts w:ascii="Arial" w:hAnsi="Arial"/>
          <w:sz w:val="24"/>
          <w:szCs w:val="24"/>
        </w:rPr>
        <w:footnoteReference w:id="26"/>
      </w:r>
      <w:r>
        <w:rPr>
          <w:rFonts w:ascii="Arial" w:hAnsi="Arial" w:cs="Arial"/>
          <w:sz w:val="24"/>
          <w:szCs w:val="24"/>
        </w:rPr>
        <w:t>:</w:t>
      </w:r>
    </w:p>
    <w:p w14:paraId="7CF14986" w14:textId="77777777" w:rsidR="00CD2AAA" w:rsidRPr="00BD5083" w:rsidRDefault="00CD2AAA" w:rsidP="00CD2AAA">
      <w:pPr>
        <w:pStyle w:val="BodyText"/>
        <w:spacing w:line="360" w:lineRule="auto"/>
        <w:ind w:left="720"/>
        <w:rPr>
          <w:rFonts w:ascii="Arial" w:hAnsi="Arial" w:cs="Arial"/>
          <w:i/>
          <w:sz w:val="24"/>
          <w:szCs w:val="24"/>
        </w:rPr>
      </w:pPr>
      <w:r>
        <w:rPr>
          <w:rFonts w:ascii="Arial" w:hAnsi="Arial" w:cs="Arial"/>
          <w:i/>
          <w:sz w:val="24"/>
          <w:szCs w:val="24"/>
        </w:rPr>
        <w:t>“</w:t>
      </w:r>
      <w:r w:rsidRPr="0060014C">
        <w:rPr>
          <w:rFonts w:ascii="Arial" w:hAnsi="Arial" w:cs="Arial"/>
          <w:i/>
          <w:sz w:val="24"/>
          <w:szCs w:val="24"/>
        </w:rPr>
        <w:t xml:space="preserve">In my view it was not open to them to delegate that critical responsibility to another agency such as the </w:t>
      </w:r>
      <w:r w:rsidRPr="0060014C">
        <w:rPr>
          <w:rFonts w:ascii="Arial" w:hAnsi="Arial" w:cs="Arial"/>
          <w:i/>
          <w:sz w:val="24"/>
          <w:szCs w:val="24"/>
        </w:rPr>
        <w:lastRenderedPageBreak/>
        <w:t>Royal Military Police</w:t>
      </w:r>
      <w:r>
        <w:rPr>
          <w:rFonts w:ascii="Arial" w:hAnsi="Arial" w:cs="Arial"/>
          <w:i/>
          <w:sz w:val="24"/>
          <w:szCs w:val="24"/>
        </w:rPr>
        <w:t>…….</w:t>
      </w:r>
      <w:r w:rsidRPr="00BD5083">
        <w:rPr>
          <w:rFonts w:ascii="Arial" w:hAnsi="Arial" w:cs="Arial"/>
          <w:i/>
          <w:sz w:val="24"/>
          <w:szCs w:val="24"/>
        </w:rPr>
        <w:t>I am satisfied that in 1971 one of the procedural safeguards which was necessary to vindicate and which underpinned the substantive right under article 2 of the European Convention on Huma</w:t>
      </w:r>
      <w:r>
        <w:rPr>
          <w:rFonts w:ascii="Arial" w:hAnsi="Arial" w:cs="Arial"/>
          <w:i/>
          <w:sz w:val="24"/>
          <w:szCs w:val="24"/>
        </w:rPr>
        <w:t xml:space="preserve">n Rights was that there be an </w:t>
      </w:r>
      <w:r w:rsidRPr="00BD5083">
        <w:rPr>
          <w:rFonts w:ascii="Arial" w:hAnsi="Arial" w:cs="Arial"/>
          <w:i/>
          <w:sz w:val="24"/>
          <w:szCs w:val="24"/>
        </w:rPr>
        <w:t>effective investigation. By any standard it is clear that the investigation into the death of Mrs Thompson was not effective.</w:t>
      </w:r>
      <w:r>
        <w:rPr>
          <w:rFonts w:ascii="Arial" w:hAnsi="Arial" w:cs="Arial"/>
          <w:i/>
          <w:sz w:val="24"/>
          <w:szCs w:val="24"/>
        </w:rPr>
        <w:t>”</w:t>
      </w:r>
    </w:p>
    <w:p w14:paraId="7A1FFEAF" w14:textId="77777777" w:rsidR="00CD2AAA" w:rsidRPr="00CD2AAA" w:rsidRDefault="00CD2AAA" w:rsidP="00CD2AAA">
      <w:pPr>
        <w:pStyle w:val="ListParagraph"/>
        <w:spacing w:after="0" w:line="360" w:lineRule="auto"/>
        <w:rPr>
          <w:rFonts w:ascii="Arial" w:eastAsia="Calibri" w:hAnsi="Arial" w:cs="Arial"/>
          <w:sz w:val="24"/>
          <w:szCs w:val="24"/>
        </w:rPr>
      </w:pPr>
    </w:p>
    <w:p w14:paraId="1DDC7BA2" w14:textId="77777777" w:rsidR="00213643" w:rsidRDefault="00BD3DCE" w:rsidP="00CD2AAA">
      <w:pPr>
        <w:pStyle w:val="ListParagraph"/>
        <w:numPr>
          <w:ilvl w:val="0"/>
          <w:numId w:val="15"/>
        </w:numPr>
        <w:spacing w:after="0" w:line="360" w:lineRule="auto"/>
        <w:rPr>
          <w:rFonts w:ascii="Arial" w:eastAsia="Calibri" w:hAnsi="Arial" w:cs="Arial"/>
          <w:sz w:val="24"/>
          <w:szCs w:val="24"/>
        </w:rPr>
      </w:pPr>
      <w:r w:rsidRPr="00213643">
        <w:rPr>
          <w:rFonts w:ascii="Arial" w:eastAsia="Calibri" w:hAnsi="Arial" w:cs="Arial"/>
          <w:sz w:val="24"/>
          <w:szCs w:val="24"/>
        </w:rPr>
        <w:t>More recently Her Majesty's Inspectorate of Constabulary found that the Historical Enquires Team’s approach to reviewing cases where the military were involved in killings was not Article 2 compliant.</w:t>
      </w:r>
      <w:r w:rsidRPr="00BD3DCE">
        <w:rPr>
          <w:vertAlign w:val="superscript"/>
        </w:rPr>
        <w:footnoteReference w:id="27"/>
      </w:r>
      <w:r w:rsidRPr="00213643">
        <w:rPr>
          <w:rFonts w:ascii="Arial" w:eastAsia="Calibri" w:hAnsi="Arial" w:cs="Arial"/>
          <w:sz w:val="24"/>
          <w:szCs w:val="24"/>
        </w:rPr>
        <w:t xml:space="preserve">     We believe the SHA is the best mechanism to deal with the legacy of the conflict and that anything less than its full implementation will not only sell victims and survivors short but will not allow the government to live up to its international commitments to Article 2.</w:t>
      </w:r>
    </w:p>
    <w:p w14:paraId="74E1F93F" w14:textId="77777777" w:rsidR="00CD2AAA" w:rsidRDefault="00CD2AAA" w:rsidP="00CD2AAA">
      <w:pPr>
        <w:pStyle w:val="ListParagraph"/>
        <w:spacing w:after="0" w:line="360" w:lineRule="auto"/>
        <w:ind w:left="360"/>
        <w:rPr>
          <w:rFonts w:ascii="Arial" w:eastAsia="Calibri" w:hAnsi="Arial" w:cs="Arial"/>
          <w:sz w:val="24"/>
          <w:szCs w:val="24"/>
        </w:rPr>
      </w:pPr>
    </w:p>
    <w:p w14:paraId="2E7FC940" w14:textId="68B17C8C" w:rsidR="00213643" w:rsidRDefault="00213643" w:rsidP="00CD2AAA">
      <w:pPr>
        <w:pStyle w:val="ListParagraph"/>
        <w:numPr>
          <w:ilvl w:val="0"/>
          <w:numId w:val="15"/>
        </w:numPr>
        <w:spacing w:after="0" w:line="360" w:lineRule="auto"/>
        <w:rPr>
          <w:rFonts w:ascii="Arial" w:eastAsia="Calibri" w:hAnsi="Arial" w:cs="Arial"/>
          <w:sz w:val="24"/>
          <w:szCs w:val="24"/>
        </w:rPr>
      </w:pPr>
      <w:r>
        <w:rPr>
          <w:rFonts w:ascii="Arial" w:eastAsia="Calibri" w:hAnsi="Arial" w:cs="Arial"/>
          <w:sz w:val="24"/>
          <w:szCs w:val="24"/>
        </w:rPr>
        <w:t xml:space="preserve">The PFC is very concerned that this Bill will also be amended in order to extend its provisions to cover Northern Ireland legacy cases, and </w:t>
      </w:r>
      <w:r w:rsidR="00B96784">
        <w:rPr>
          <w:rFonts w:ascii="Arial" w:eastAsia="Calibri" w:hAnsi="Arial" w:cs="Arial"/>
          <w:sz w:val="24"/>
          <w:szCs w:val="24"/>
        </w:rPr>
        <w:t xml:space="preserve">thereby </w:t>
      </w:r>
      <w:r>
        <w:rPr>
          <w:rFonts w:ascii="Arial" w:eastAsia="Calibri" w:hAnsi="Arial" w:cs="Arial"/>
          <w:sz w:val="24"/>
          <w:szCs w:val="24"/>
        </w:rPr>
        <w:t xml:space="preserve">provide a statute of limitations provision on criminal cases, including cases related to torture. </w:t>
      </w:r>
    </w:p>
    <w:p w14:paraId="3F325474" w14:textId="77777777" w:rsidR="00CD2AAA" w:rsidRPr="00CD2AAA" w:rsidRDefault="00CD2AAA" w:rsidP="00CD2AAA">
      <w:pPr>
        <w:pStyle w:val="ListParagraph"/>
        <w:rPr>
          <w:rFonts w:ascii="Arial" w:eastAsia="Calibri" w:hAnsi="Arial" w:cs="Arial"/>
          <w:sz w:val="24"/>
          <w:szCs w:val="24"/>
        </w:rPr>
      </w:pPr>
    </w:p>
    <w:p w14:paraId="46337593" w14:textId="77777777" w:rsidR="00CD2AAA" w:rsidRDefault="00CD2AAA" w:rsidP="00CD2AAA">
      <w:pPr>
        <w:pStyle w:val="ListParagraph"/>
        <w:spacing w:after="0" w:line="360" w:lineRule="auto"/>
        <w:ind w:left="360"/>
        <w:rPr>
          <w:rFonts w:ascii="Arial" w:eastAsia="Calibri" w:hAnsi="Arial" w:cs="Arial"/>
          <w:sz w:val="24"/>
          <w:szCs w:val="24"/>
        </w:rPr>
      </w:pPr>
    </w:p>
    <w:p w14:paraId="77585617" w14:textId="77777777" w:rsidR="00213643" w:rsidRPr="00213643" w:rsidRDefault="00213643" w:rsidP="00213643">
      <w:pPr>
        <w:spacing w:after="120" w:line="360" w:lineRule="auto"/>
        <w:rPr>
          <w:rFonts w:ascii="Arial" w:eastAsia="Calibri" w:hAnsi="Arial" w:cs="Arial"/>
          <w:b/>
          <w:i/>
          <w:sz w:val="24"/>
          <w:szCs w:val="24"/>
        </w:rPr>
      </w:pPr>
      <w:r w:rsidRPr="00213643">
        <w:rPr>
          <w:rFonts w:ascii="Arial" w:eastAsia="Calibri" w:hAnsi="Arial" w:cs="Arial"/>
          <w:b/>
          <w:i/>
          <w:sz w:val="24"/>
          <w:szCs w:val="24"/>
        </w:rPr>
        <w:t>The Committee may wish to urge the UK government to refrain from introducing a statute of limitations in respect of the military</w:t>
      </w:r>
      <w:r>
        <w:rPr>
          <w:rFonts w:ascii="Arial" w:eastAsia="Calibri" w:hAnsi="Arial" w:cs="Arial"/>
          <w:b/>
          <w:i/>
          <w:sz w:val="24"/>
          <w:szCs w:val="24"/>
        </w:rPr>
        <w:t xml:space="preserve"> or other state actors in contravention of the provisions of the Convention.</w:t>
      </w:r>
    </w:p>
    <w:p w14:paraId="12EBB941" w14:textId="77777777" w:rsidR="00A61CE2" w:rsidRPr="00213643" w:rsidRDefault="00A61CE2" w:rsidP="00A61CE2">
      <w:pPr>
        <w:suppressAutoHyphens/>
        <w:kinsoku w:val="0"/>
        <w:overflowPunct w:val="0"/>
        <w:autoSpaceDE w:val="0"/>
        <w:autoSpaceDN w:val="0"/>
        <w:adjustRightInd w:val="0"/>
        <w:snapToGrid w:val="0"/>
        <w:spacing w:after="0" w:line="360" w:lineRule="auto"/>
        <w:ind w:right="1134"/>
        <w:jc w:val="both"/>
        <w:rPr>
          <w:rFonts w:ascii="Arial" w:hAnsi="Arial" w:cs="Arial"/>
          <w:b/>
          <w:i/>
          <w:sz w:val="24"/>
          <w:szCs w:val="24"/>
        </w:rPr>
      </w:pPr>
    </w:p>
    <w:sectPr w:rsidR="00A61CE2" w:rsidRPr="00213643">
      <w:footerReference w:type="default" r:id="rId9"/>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47B5E9" w16cid:durableId="225E86B6"/>
  <w16cid:commentId w16cid:paraId="70277990" w16cid:durableId="225E86FE"/>
  <w16cid:commentId w16cid:paraId="70B6E012" w16cid:durableId="225E8712"/>
  <w16cid:commentId w16cid:paraId="64462A3C" w16cid:durableId="225E878D"/>
  <w16cid:commentId w16cid:paraId="40DF6F20" w16cid:durableId="225E8832"/>
  <w16cid:commentId w16cid:paraId="1689E91F" w16cid:durableId="225E88AA"/>
  <w16cid:commentId w16cid:paraId="48157246" w16cid:durableId="225E89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1C8F6" w14:textId="77777777" w:rsidR="006F56DE" w:rsidRDefault="006F56DE" w:rsidP="0068619E">
      <w:pPr>
        <w:spacing w:after="0" w:line="240" w:lineRule="auto"/>
      </w:pPr>
      <w:r>
        <w:separator/>
      </w:r>
    </w:p>
  </w:endnote>
  <w:endnote w:type="continuationSeparator" w:id="0">
    <w:p w14:paraId="3F0D7058" w14:textId="77777777" w:rsidR="006F56DE" w:rsidRDefault="006F56DE" w:rsidP="00686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708932"/>
      <w:docPartObj>
        <w:docPartGallery w:val="Page Numbers (Bottom of Page)"/>
        <w:docPartUnique/>
      </w:docPartObj>
    </w:sdtPr>
    <w:sdtEndPr>
      <w:rPr>
        <w:noProof/>
      </w:rPr>
    </w:sdtEndPr>
    <w:sdtContent>
      <w:p w14:paraId="2BC93179" w14:textId="19F72EA5" w:rsidR="00DC2681" w:rsidRDefault="00DC2681">
        <w:pPr>
          <w:pStyle w:val="Footer"/>
          <w:jc w:val="right"/>
        </w:pPr>
        <w:r>
          <w:fldChar w:fldCharType="begin"/>
        </w:r>
        <w:r>
          <w:instrText xml:space="preserve"> PAGE   \* MERGEFORMAT </w:instrText>
        </w:r>
        <w:r>
          <w:fldChar w:fldCharType="separate"/>
        </w:r>
        <w:r w:rsidR="00EF305A">
          <w:rPr>
            <w:noProof/>
          </w:rPr>
          <w:t>1</w:t>
        </w:r>
        <w:r>
          <w:rPr>
            <w:noProof/>
          </w:rPr>
          <w:fldChar w:fldCharType="end"/>
        </w:r>
      </w:p>
    </w:sdtContent>
  </w:sdt>
  <w:p w14:paraId="607BB384" w14:textId="77777777" w:rsidR="00DC2681" w:rsidRDefault="00DC2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09F2F" w14:textId="77777777" w:rsidR="006F56DE" w:rsidRDefault="006F56DE" w:rsidP="0068619E">
      <w:pPr>
        <w:spacing w:after="0" w:line="240" w:lineRule="auto"/>
      </w:pPr>
      <w:r>
        <w:separator/>
      </w:r>
    </w:p>
  </w:footnote>
  <w:footnote w:type="continuationSeparator" w:id="0">
    <w:p w14:paraId="391B157F" w14:textId="77777777" w:rsidR="006F56DE" w:rsidRDefault="006F56DE" w:rsidP="0068619E">
      <w:pPr>
        <w:spacing w:after="0" w:line="240" w:lineRule="auto"/>
      </w:pPr>
      <w:r>
        <w:continuationSeparator/>
      </w:r>
    </w:p>
  </w:footnote>
  <w:footnote w:id="1">
    <w:p w14:paraId="54F28DFF" w14:textId="77777777" w:rsidR="00DC2681" w:rsidRPr="00213643" w:rsidRDefault="00DC2681">
      <w:pPr>
        <w:pStyle w:val="FootnoteText"/>
      </w:pPr>
      <w:r w:rsidRPr="00213643">
        <w:rPr>
          <w:rStyle w:val="FootnoteReference"/>
        </w:rPr>
        <w:footnoteRef/>
      </w:r>
      <w:r w:rsidRPr="00213643">
        <w:t xml:space="preserve"> </w:t>
      </w:r>
      <w:hyperlink r:id="rId1" w:history="1">
        <w:r w:rsidRPr="00213643">
          <w:rPr>
            <w:rStyle w:val="Hyperlink"/>
          </w:rPr>
          <w:t>https://www.gov.uk/government/consultations/addressing-the-legacy-of-northern-irelands-past</w:t>
        </w:r>
      </w:hyperlink>
    </w:p>
    <w:p w14:paraId="783E6472" w14:textId="77777777" w:rsidR="00DC2681" w:rsidRPr="00213643" w:rsidRDefault="00DC2681">
      <w:pPr>
        <w:pStyle w:val="FootnoteText"/>
      </w:pPr>
    </w:p>
  </w:footnote>
  <w:footnote w:id="2">
    <w:p w14:paraId="0CA07070" w14:textId="77777777" w:rsidR="00DC2681" w:rsidRPr="00213643" w:rsidRDefault="00DC2681">
      <w:pPr>
        <w:pStyle w:val="FootnoteText"/>
      </w:pPr>
      <w:r w:rsidRPr="00213643">
        <w:rPr>
          <w:rStyle w:val="FootnoteReference"/>
        </w:rPr>
        <w:footnoteRef/>
      </w:r>
      <w:r w:rsidRPr="00213643">
        <w:t xml:space="preserve"> PFC submission to the NIO Consultation on </w:t>
      </w:r>
      <w:r w:rsidRPr="00213643">
        <w:rPr>
          <w:i/>
        </w:rPr>
        <w:t xml:space="preserve">Addressing the Legacy of Northern Ireland’s Past </w:t>
      </w:r>
      <w:r w:rsidRPr="00213643">
        <w:t xml:space="preserve">at  </w:t>
      </w:r>
      <w:hyperlink r:id="rId2" w:history="1">
        <w:r w:rsidRPr="00213643">
          <w:rPr>
            <w:rStyle w:val="Hyperlink"/>
          </w:rPr>
          <w:t>http://www.patfinucanecentre.org/truth-recovery/pfcs-response-consultation-deal-legacy-past</w:t>
        </w:r>
      </w:hyperlink>
    </w:p>
  </w:footnote>
  <w:footnote w:id="3">
    <w:p w14:paraId="02063875" w14:textId="77777777" w:rsidR="00DC2681" w:rsidRPr="00213643" w:rsidRDefault="00DC2681">
      <w:pPr>
        <w:pStyle w:val="FootnoteText"/>
      </w:pPr>
      <w:r w:rsidRPr="00213643">
        <w:rPr>
          <w:rStyle w:val="FootnoteReference"/>
        </w:rPr>
        <w:footnoteRef/>
      </w:r>
      <w:r w:rsidRPr="00213643">
        <w:t xml:space="preserve"> </w:t>
      </w:r>
      <w:hyperlink r:id="rId3" w:history="1">
        <w:r w:rsidRPr="00213643">
          <w:rPr>
            <w:rStyle w:val="Hyperlink"/>
            <w:rFonts w:eastAsiaTheme="minorHAnsi"/>
            <w:lang w:eastAsia="en-US"/>
          </w:rPr>
          <w:t>https://assets.publishing.service.gov.uk/government/uploads/system/uploads/attachment_data/file/856998/2020-01-08_a_new_decade__a_new_approach.pdf</w:t>
        </w:r>
      </w:hyperlink>
    </w:p>
  </w:footnote>
  <w:footnote w:id="4">
    <w:p w14:paraId="43B083B8" w14:textId="77777777" w:rsidR="00DC2681" w:rsidRPr="00213643" w:rsidRDefault="00DC2681" w:rsidP="00F97E11">
      <w:pPr>
        <w:pStyle w:val="FootnoteText"/>
      </w:pPr>
      <w:r w:rsidRPr="00213643">
        <w:rPr>
          <w:rStyle w:val="FootnoteReference"/>
        </w:rPr>
        <w:footnoteRef/>
      </w:r>
      <w:r w:rsidRPr="00213643">
        <w:t xml:space="preserve"> </w:t>
      </w:r>
      <w:hyperlink r:id="rId4" w:history="1">
        <w:r w:rsidRPr="00213643">
          <w:rPr>
            <w:rFonts w:eastAsiaTheme="minorHAnsi"/>
            <w:color w:val="0000FF"/>
            <w:u w:val="single"/>
            <w:lang w:eastAsia="en-US"/>
          </w:rPr>
          <w:t>https://www.gov.uk/government/news/addressing-northern-ireland-legacy-issues</w:t>
        </w:r>
      </w:hyperlink>
      <w:r w:rsidR="00596543" w:rsidRPr="00213643">
        <w:rPr>
          <w:rFonts w:eastAsiaTheme="minorHAnsi"/>
          <w:color w:val="0000FF"/>
          <w:u w:val="single"/>
          <w:lang w:eastAsia="en-US"/>
        </w:rPr>
        <w:t xml:space="preserve">      </w:t>
      </w:r>
      <w:hyperlink r:id="rId5" w:history="1">
        <w:r w:rsidR="00596543" w:rsidRPr="00213643">
          <w:rPr>
            <w:rFonts w:eastAsiaTheme="minorHAnsi"/>
            <w:color w:val="0000FF"/>
            <w:u w:val="single"/>
            <w:lang w:eastAsia="en-US"/>
          </w:rPr>
          <w:t>https://www.parliament.uk/business/publications/written-questions-answers-statements/written-statement/Lords/2020-03-18/HLWS163/</w:t>
        </w:r>
      </w:hyperlink>
    </w:p>
  </w:footnote>
  <w:footnote w:id="5">
    <w:p w14:paraId="65BA11EB" w14:textId="77777777" w:rsidR="00DC2681" w:rsidRPr="00213643" w:rsidRDefault="00DC2681" w:rsidP="008805A8">
      <w:pPr>
        <w:pStyle w:val="FootnoteText"/>
      </w:pPr>
      <w:r w:rsidRPr="00213643">
        <w:rPr>
          <w:rStyle w:val="FootnoteReference"/>
        </w:rPr>
        <w:footnoteRef/>
      </w:r>
      <w:r w:rsidRPr="00213643">
        <w:t xml:space="preserve"> Agreement signed by Irish and British governments to implement the ICIR. </w:t>
      </w:r>
      <w:hyperlink r:id="rId6" w:history="1">
        <w:r w:rsidRPr="00213643">
          <w:rPr>
            <w:rStyle w:val="Hyperlink"/>
          </w:rPr>
          <w:t>https://ptfs-oireachtas.s3.amazonaws.com/DriveH/AWData/Library3/FATRdoclaid210116_100026.pdf</w:t>
        </w:r>
      </w:hyperlink>
    </w:p>
  </w:footnote>
  <w:footnote w:id="6">
    <w:p w14:paraId="0FDFB3CD" w14:textId="77777777" w:rsidR="00811DC0" w:rsidRDefault="00811DC0">
      <w:pPr>
        <w:pStyle w:val="FootnoteText"/>
        <w:rPr>
          <w:rStyle w:val="Hyperlink"/>
        </w:rPr>
      </w:pPr>
      <w:r>
        <w:rPr>
          <w:rStyle w:val="FootnoteReference"/>
        </w:rPr>
        <w:footnoteRef/>
      </w:r>
      <w:r>
        <w:t xml:space="preserve"> </w:t>
      </w:r>
      <w:r w:rsidRPr="00213643">
        <w:t xml:space="preserve">Statement from Tánaiste Simon Coveney to British government’s proposals. </w:t>
      </w:r>
      <w:hyperlink r:id="rId7" w:history="1">
        <w:r w:rsidRPr="00213643">
          <w:rPr>
            <w:rStyle w:val="Hyperlink"/>
          </w:rPr>
          <w:t>https://merrionstreet.ie/en/News-Room/News/Statement_by_Tanaiste_on_UK_Government_Legacy_Announcement.html</w:t>
        </w:r>
      </w:hyperlink>
      <w:r>
        <w:rPr>
          <w:rStyle w:val="Hyperlink"/>
        </w:rPr>
        <w:t xml:space="preserve">  </w:t>
      </w:r>
    </w:p>
    <w:p w14:paraId="140188FB" w14:textId="1493C51D" w:rsidR="00811DC0" w:rsidRDefault="00811DC0" w:rsidP="00811DC0">
      <w:pPr>
        <w:pStyle w:val="FootnoteText"/>
      </w:pPr>
      <w:r>
        <w:t>Given the response of the Tánaiste, Simon Coveney, who said in response to the proposals:</w:t>
      </w:r>
    </w:p>
    <w:p w14:paraId="19F0BFEE" w14:textId="77777777" w:rsidR="00811DC0" w:rsidRDefault="00811DC0" w:rsidP="00811DC0">
      <w:pPr>
        <w:pStyle w:val="FootnoteText"/>
      </w:pPr>
      <w:r>
        <w:t>The need for agreement by both Governments to any changes of approach applies importantly and specifically to the legislation that would implement the Independent Commission on Information Retrieval on foot of the Treaty between our two Governments signed in 2015. Any approach has to be coherent across both jurisdictions.</w:t>
      </w:r>
    </w:p>
  </w:footnote>
  <w:footnote w:id="7">
    <w:p w14:paraId="43FFD086" w14:textId="77777777" w:rsidR="00DC2681" w:rsidRPr="00213643" w:rsidRDefault="00DC2681">
      <w:pPr>
        <w:pStyle w:val="FootnoteText"/>
      </w:pPr>
      <w:r w:rsidRPr="00213643">
        <w:rPr>
          <w:rStyle w:val="FootnoteReference"/>
        </w:rPr>
        <w:footnoteRef/>
      </w:r>
      <w:r w:rsidRPr="00213643">
        <w:t xml:space="preserve"> </w:t>
      </w:r>
      <w:hyperlink r:id="rId8" w:history="1">
        <w:r w:rsidRPr="00213643">
          <w:rPr>
            <w:rFonts w:eastAsiaTheme="minorHAnsi"/>
            <w:color w:val="0000FF"/>
            <w:u w:val="single"/>
            <w:lang w:eastAsia="en-US"/>
          </w:rPr>
          <w:t>https://s3-eu-west-1.amazonaws.com/caj.org.uk/2017/07/17135912/Gender-Principle-Report-Sept-2015_Final-Version.pdf</w:t>
        </w:r>
      </w:hyperlink>
    </w:p>
  </w:footnote>
  <w:footnote w:id="8">
    <w:p w14:paraId="037A3EB9" w14:textId="09C1C7B3" w:rsidR="00F344D0" w:rsidRDefault="00F344D0">
      <w:pPr>
        <w:pStyle w:val="FootnoteText"/>
      </w:pPr>
      <w:r>
        <w:rPr>
          <w:rStyle w:val="FootnoteReference"/>
        </w:rPr>
        <w:footnoteRef/>
      </w:r>
      <w:r>
        <w:t xml:space="preserve"> PFC recently made a submission to the Council of Europe Committee of Ministers concerning the McKerr group of cases and the ongoing failure of the UK state regarding their investigatory duties see </w:t>
      </w:r>
      <w:hyperlink r:id="rId9" w:history="1">
        <w:r w:rsidRPr="00F344D0">
          <w:rPr>
            <w:rStyle w:val="Hyperlink"/>
          </w:rPr>
          <w:t>https://www.patfinucanecentre.org/pfcs-latest-submission-committee-ministers</w:t>
        </w:r>
      </w:hyperlink>
    </w:p>
  </w:footnote>
  <w:footnote w:id="9">
    <w:p w14:paraId="47EF6DF6" w14:textId="77777777" w:rsidR="00DC2681" w:rsidRPr="00213643" w:rsidRDefault="00DC2681" w:rsidP="00A61CE2">
      <w:pPr>
        <w:pStyle w:val="FootnoteText"/>
      </w:pPr>
      <w:r w:rsidRPr="00213643">
        <w:rPr>
          <w:rStyle w:val="FootnoteReference"/>
        </w:rPr>
        <w:footnoteRef/>
      </w:r>
      <w:hyperlink r:id="rId10" w:history="1">
        <w:r w:rsidRPr="00213643">
          <w:rPr>
            <w:rStyle w:val="Hyperlink"/>
          </w:rPr>
          <w:t>https://www.bbc.co.uk/news/uk-northern-ireland-29034151</w:t>
        </w:r>
      </w:hyperlink>
      <w:r w:rsidRPr="00213643">
        <w:t xml:space="preserve"> &amp; Police Ombudsman Media Release 14.02.19 </w:t>
      </w:r>
      <w:hyperlink r:id="rId11" w:history="1">
        <w:r w:rsidRPr="00213643">
          <w:rPr>
            <w:rStyle w:val="Hyperlink"/>
          </w:rPr>
          <w:t>https://www.policeombudsman.org/Media-Releases/2019/Police-did-not-disclose-sensitive-information</w:t>
        </w:r>
      </w:hyperlink>
    </w:p>
  </w:footnote>
  <w:footnote w:id="10">
    <w:p w14:paraId="2F64C5DF" w14:textId="77777777" w:rsidR="00FD3EDB" w:rsidRPr="00BF1F1B" w:rsidRDefault="00FD3EDB" w:rsidP="00FD3EDB">
      <w:pPr>
        <w:pStyle w:val="FootnoteText"/>
      </w:pPr>
      <w:r>
        <w:rPr>
          <w:rStyle w:val="FootnoteReference"/>
        </w:rPr>
        <w:footnoteRef/>
      </w:r>
      <w:r>
        <w:t xml:space="preserve"> Police Ombudsman Media Release 14.02.19 </w:t>
      </w:r>
      <w:hyperlink r:id="rId12" w:history="1">
        <w:r w:rsidRPr="005A3D6E">
          <w:rPr>
            <w:rStyle w:val="Hyperlink"/>
          </w:rPr>
          <w:t>https://www.policeombudsman.org/Media-Releases/2019/Police-did-not-disclose-sensitive-information</w:t>
        </w:r>
      </w:hyperlink>
      <w:r>
        <w:rPr>
          <w:rStyle w:val="Hyperlink"/>
        </w:rPr>
        <w:t xml:space="preserve">   </w:t>
      </w:r>
      <w:r>
        <w:t xml:space="preserve">Police Ombudsman Media Release 30.10.19 </w:t>
      </w:r>
      <w:hyperlink r:id="rId13" w:history="1">
        <w:r w:rsidRPr="005A3D6E">
          <w:rPr>
            <w:rStyle w:val="Hyperlink"/>
          </w:rPr>
          <w:t>https://www.policeombudsman.org/Media-Releases/2019/Police-Ombudsman-statement-on-identification-of-ad</w:t>
        </w:r>
      </w:hyperlink>
    </w:p>
    <w:p w14:paraId="5540A44C" w14:textId="4807C31E" w:rsidR="00FD3EDB" w:rsidRDefault="00FD3EDB" w:rsidP="00FD3EDB">
      <w:pPr>
        <w:pStyle w:val="FootnoteText"/>
      </w:pPr>
      <w:r>
        <w:t xml:space="preserve">  </w:t>
      </w:r>
    </w:p>
  </w:footnote>
  <w:footnote w:id="11">
    <w:p w14:paraId="475A4292" w14:textId="1DAB6FC5" w:rsidR="00DC2681" w:rsidRPr="00213643" w:rsidRDefault="00DC2681">
      <w:pPr>
        <w:pStyle w:val="FootnoteText"/>
      </w:pPr>
      <w:del w:id="1" w:author="User" w:date="2020-05-07T16:57:00Z">
        <w:r w:rsidRPr="00213643" w:rsidDel="0082549F">
          <w:rPr>
            <w:rStyle w:val="FootnoteReference"/>
          </w:rPr>
          <w:footnoteRef/>
        </w:r>
      </w:del>
      <w:r w:rsidRPr="00213643">
        <w:t xml:space="preserve"> Available at: </w:t>
      </w:r>
      <w:hyperlink r:id="rId14" w:history="1">
        <w:r w:rsidRPr="00213643">
          <w:rPr>
            <w:rStyle w:val="Hyperlink"/>
          </w:rPr>
          <w:t>http://www.cjini.org/getattachment/f10ddb54-8eda-40e3-951d-9e75855e2c24/report.aspx</w:t>
        </w:r>
      </w:hyperlink>
    </w:p>
  </w:footnote>
  <w:footnote w:id="12">
    <w:p w14:paraId="6CB8AA76" w14:textId="77777777" w:rsidR="00DC2681" w:rsidRPr="00213643" w:rsidRDefault="00DC2681" w:rsidP="00BC6024">
      <w:pPr>
        <w:pStyle w:val="FootnoteText"/>
      </w:pPr>
      <w:r w:rsidRPr="00213643">
        <w:rPr>
          <w:rStyle w:val="FootnoteReference"/>
        </w:rPr>
        <w:footnoteRef/>
      </w:r>
      <w:r w:rsidRPr="00213643">
        <w:t xml:space="preserve"> Executive Summary, ibid, page 6</w:t>
      </w:r>
    </w:p>
  </w:footnote>
  <w:footnote w:id="13">
    <w:p w14:paraId="03705F64" w14:textId="77777777" w:rsidR="00DC2681" w:rsidRPr="00CD2AAA" w:rsidRDefault="00DC2681" w:rsidP="00C54D9B">
      <w:pPr>
        <w:pStyle w:val="FootnoteText"/>
      </w:pPr>
      <w:r w:rsidRPr="00213643">
        <w:rPr>
          <w:rStyle w:val="FootnoteReference"/>
        </w:rPr>
        <w:footnoteRef/>
      </w:r>
      <w:r w:rsidRPr="00213643">
        <w:t xml:space="preserve"> </w:t>
      </w:r>
      <w:r w:rsidRPr="00CD2AAA">
        <w:t>Op Turnel was the name of the work undertaken within the PSNI in response to the failure to disclose the information to the OPONI.</w:t>
      </w:r>
    </w:p>
    <w:p w14:paraId="09082FCF" w14:textId="77777777" w:rsidR="00DC2681" w:rsidRPr="00CD2AAA" w:rsidRDefault="00DC2681" w:rsidP="00C54D9B">
      <w:pPr>
        <w:pStyle w:val="FootnoteText"/>
      </w:pPr>
    </w:p>
  </w:footnote>
  <w:footnote w:id="14">
    <w:p w14:paraId="1A1EDFAF" w14:textId="77777777" w:rsidR="00DC2681" w:rsidRPr="00CD2AAA" w:rsidRDefault="00DC2681" w:rsidP="00CB1587">
      <w:pPr>
        <w:autoSpaceDE w:val="0"/>
        <w:autoSpaceDN w:val="0"/>
        <w:adjustRightInd w:val="0"/>
        <w:spacing w:after="0" w:line="240" w:lineRule="auto"/>
        <w:rPr>
          <w:rFonts w:ascii="Times New Roman" w:hAnsi="Times New Roman" w:cs="Times New Roman"/>
          <w:color w:val="000000"/>
          <w:sz w:val="20"/>
          <w:szCs w:val="20"/>
        </w:rPr>
      </w:pPr>
      <w:r w:rsidRPr="00CD2AAA">
        <w:rPr>
          <w:rStyle w:val="FootnoteReference"/>
          <w:rFonts w:ascii="Times New Roman" w:hAnsi="Times New Roman" w:cs="Times New Roman"/>
          <w:sz w:val="20"/>
          <w:szCs w:val="20"/>
        </w:rPr>
        <w:footnoteRef/>
      </w:r>
      <w:r w:rsidRPr="00CD2AAA">
        <w:rPr>
          <w:rFonts w:ascii="Times New Roman" w:hAnsi="Times New Roman" w:cs="Times New Roman"/>
          <w:sz w:val="20"/>
          <w:szCs w:val="20"/>
        </w:rPr>
        <w:t xml:space="preserve"> </w:t>
      </w:r>
      <w:hyperlink r:id="rId15" w:history="1">
        <w:r w:rsidRPr="00CD2AAA">
          <w:rPr>
            <w:rFonts w:ascii="Times New Roman" w:hAnsi="Times New Roman" w:cs="Times New Roman"/>
            <w:color w:val="0000FF"/>
            <w:sz w:val="20"/>
            <w:szCs w:val="20"/>
            <w:u w:val="single"/>
          </w:rPr>
          <w:t>https://www.bbc.co.uk/news/uk-northern-ireland-foyle-west-44406200</w:t>
        </w:r>
      </w:hyperlink>
      <w:r w:rsidRPr="00CD2AAA">
        <w:rPr>
          <w:rFonts w:ascii="Times New Roman" w:hAnsi="Times New Roman" w:cs="Times New Roman"/>
          <w:sz w:val="20"/>
          <w:szCs w:val="20"/>
        </w:rPr>
        <w:t xml:space="preserve"> &amp; </w:t>
      </w:r>
      <w:r w:rsidRPr="00CD2AAA">
        <w:rPr>
          <w:rFonts w:ascii="Times New Roman" w:hAnsi="Times New Roman" w:cs="Times New Roman"/>
          <w:color w:val="000000"/>
          <w:sz w:val="20"/>
          <w:szCs w:val="20"/>
        </w:rPr>
        <w:t>Morris, A., PSNI did not disclose military database files to Troubles inquests, 31 January 2018. Available at:</w:t>
      </w:r>
    </w:p>
    <w:p w14:paraId="2D77FAFE" w14:textId="77777777" w:rsidR="00DC2681" w:rsidRPr="00CD2AAA" w:rsidRDefault="00DC2681" w:rsidP="00CB1587">
      <w:pPr>
        <w:autoSpaceDE w:val="0"/>
        <w:autoSpaceDN w:val="0"/>
        <w:adjustRightInd w:val="0"/>
        <w:spacing w:after="0" w:line="240" w:lineRule="auto"/>
        <w:rPr>
          <w:rFonts w:ascii="Times New Roman" w:hAnsi="Times New Roman" w:cs="Times New Roman"/>
          <w:color w:val="0563C2"/>
          <w:sz w:val="20"/>
          <w:szCs w:val="20"/>
        </w:rPr>
      </w:pPr>
      <w:r w:rsidRPr="00CD2AAA">
        <w:rPr>
          <w:rFonts w:ascii="Times New Roman" w:hAnsi="Times New Roman" w:cs="Times New Roman"/>
          <w:color w:val="0563C2"/>
          <w:sz w:val="20"/>
          <w:szCs w:val="20"/>
        </w:rPr>
        <w:t>http://www.irishnews.com/news/northernirelandnews/2018/01/31/news/military-intelligence-database-inpsni-</w:t>
      </w:r>
    </w:p>
    <w:p w14:paraId="6EE4A183" w14:textId="77777777" w:rsidR="00DC2681" w:rsidRPr="00CD2AAA" w:rsidRDefault="00DC2681" w:rsidP="00CB1587">
      <w:pPr>
        <w:spacing w:after="0" w:line="240" w:lineRule="auto"/>
        <w:rPr>
          <w:rFonts w:ascii="Times New Roman" w:eastAsia="Times New Roman" w:hAnsi="Times New Roman" w:cs="Times New Roman"/>
          <w:sz w:val="20"/>
          <w:szCs w:val="20"/>
          <w:lang w:eastAsia="en-GB"/>
        </w:rPr>
      </w:pPr>
      <w:r w:rsidRPr="00CD2AAA">
        <w:rPr>
          <w:rFonts w:ascii="Times New Roman" w:eastAsia="Times New Roman" w:hAnsi="Times New Roman" w:cs="Times New Roman"/>
          <w:color w:val="0563C2"/>
          <w:sz w:val="20"/>
          <w:szCs w:val="20"/>
          <w:lang w:eastAsia="en-GB"/>
        </w:rPr>
        <w:t xml:space="preserve">possession-for-decade-was-not-searched-for-inquests-1245648/ </w:t>
      </w:r>
      <w:r w:rsidRPr="00CD2AAA">
        <w:rPr>
          <w:rFonts w:ascii="Times New Roman" w:eastAsia="Times New Roman" w:hAnsi="Times New Roman" w:cs="Times New Roman"/>
          <w:color w:val="000000"/>
          <w:sz w:val="20"/>
          <w:szCs w:val="20"/>
          <w:lang w:eastAsia="en-GB"/>
        </w:rPr>
        <w:t>(Accessed 10 August 2018)</w:t>
      </w:r>
    </w:p>
    <w:p w14:paraId="5415041E" w14:textId="77777777" w:rsidR="00DC2681" w:rsidRPr="00CD2AAA" w:rsidRDefault="00DC2681">
      <w:pPr>
        <w:pStyle w:val="FootnoteText"/>
      </w:pPr>
    </w:p>
  </w:footnote>
  <w:footnote w:id="15">
    <w:p w14:paraId="454BD188" w14:textId="77777777" w:rsidR="00DC2681" w:rsidRPr="00213643" w:rsidRDefault="00DC2681" w:rsidP="00DC2681">
      <w:pPr>
        <w:pStyle w:val="FootnoteText"/>
      </w:pPr>
      <w:r w:rsidRPr="00213643">
        <w:rPr>
          <w:rStyle w:val="FootnoteReference"/>
        </w:rPr>
        <w:footnoteRef/>
      </w:r>
      <w:r w:rsidRPr="00213643">
        <w:t>In the matter of an application by Geraldine Finucane for Judicial Review (Northern Ireland) [2019] UKSC 7</w:t>
      </w:r>
    </w:p>
  </w:footnote>
  <w:footnote w:id="16">
    <w:p w14:paraId="08B2380F" w14:textId="77777777" w:rsidR="00DC2681" w:rsidRPr="00213643" w:rsidRDefault="00DC2681" w:rsidP="00DC2681">
      <w:pPr>
        <w:pStyle w:val="FootnoteText"/>
      </w:pPr>
      <w:r w:rsidRPr="00213643">
        <w:rPr>
          <w:rStyle w:val="FootnoteReference"/>
        </w:rPr>
        <w:footnoteRef/>
      </w:r>
      <w:r w:rsidRPr="00213643">
        <w:rPr>
          <w:lang w:val="es-ES"/>
        </w:rPr>
        <w:t xml:space="preserve"> Ibid para 153</w:t>
      </w:r>
    </w:p>
  </w:footnote>
  <w:footnote w:id="17">
    <w:p w14:paraId="381D4F46" w14:textId="77777777" w:rsidR="00DC2681" w:rsidRPr="00213643" w:rsidRDefault="00DC2681" w:rsidP="00DC2681">
      <w:pPr>
        <w:pStyle w:val="FootnoteText"/>
      </w:pPr>
      <w:r w:rsidRPr="00213643">
        <w:rPr>
          <w:rStyle w:val="FootnoteReference"/>
        </w:rPr>
        <w:footnoteRef/>
      </w:r>
      <w:r w:rsidRPr="00213643">
        <w:rPr>
          <w:lang w:val="es-ES"/>
        </w:rPr>
        <w:t xml:space="preserve"> </w:t>
      </w:r>
      <w:hyperlink r:id="rId16" w:history="1">
        <w:r w:rsidRPr="00213643">
          <w:rPr>
            <w:rStyle w:val="Hyperlink"/>
            <w:lang w:val="es-ES"/>
          </w:rPr>
          <w:t>https://search.coe.int/cm/Pages/result_details.aspx?ObjectID=09000016809cc97c</w:t>
        </w:r>
      </w:hyperlink>
    </w:p>
  </w:footnote>
  <w:footnote w:id="18">
    <w:p w14:paraId="5776F044" w14:textId="77777777" w:rsidR="00DC2681" w:rsidRPr="00213643" w:rsidRDefault="00DC2681" w:rsidP="00DC2681">
      <w:pPr>
        <w:pStyle w:val="FootnoteText"/>
      </w:pPr>
      <w:r w:rsidRPr="00213643">
        <w:rPr>
          <w:rStyle w:val="FootnoteReference"/>
        </w:rPr>
        <w:footnoteRef/>
      </w:r>
      <w:r w:rsidRPr="00213643">
        <w:rPr>
          <w:lang w:val="es-ES"/>
        </w:rPr>
        <w:t xml:space="preserve"> </w:t>
      </w:r>
      <w:hyperlink r:id="rId17" w:history="1">
        <w:r w:rsidRPr="00213643">
          <w:rPr>
            <w:rStyle w:val="Hyperlink"/>
            <w:lang w:val="es-ES"/>
          </w:rPr>
          <w:t>https://www.bbc.co.uk/news/uk-northern-ireland-51329141</w:t>
        </w:r>
      </w:hyperlink>
    </w:p>
  </w:footnote>
  <w:footnote w:id="19">
    <w:p w14:paraId="08EC579E" w14:textId="77777777" w:rsidR="00783938" w:rsidRDefault="00783938">
      <w:pPr>
        <w:pStyle w:val="FootnoteText"/>
      </w:pPr>
      <w:r>
        <w:rPr>
          <w:rStyle w:val="FootnoteReference"/>
        </w:rPr>
        <w:footnoteRef/>
      </w:r>
      <w:r>
        <w:t xml:space="preserve"> Supra note. 4.</w:t>
      </w:r>
    </w:p>
  </w:footnote>
  <w:footnote w:id="20">
    <w:p w14:paraId="6DEA05FD" w14:textId="4E21CCC7" w:rsidR="00373AF3" w:rsidRDefault="00373AF3">
      <w:pPr>
        <w:pStyle w:val="FootnoteText"/>
      </w:pPr>
      <w:r>
        <w:rPr>
          <w:rStyle w:val="FootnoteReference"/>
        </w:rPr>
        <w:footnoteRef/>
      </w:r>
      <w:r>
        <w:t xml:space="preserve"> Minutes of meeting between British Prime Minister Edward Heath MP and Taoiseach Jack Lynch on 24 November 1972; Information in statement provided in statements to the Association of Legal Justice (ALJ) regarding an incident of waterboarding that occurred on August 1st 1972, 30 September 1972; 11</w:t>
      </w:r>
      <w:r w:rsidRPr="00CA42E8">
        <w:rPr>
          <w:vertAlign w:val="superscript"/>
        </w:rPr>
        <w:t>th</w:t>
      </w:r>
      <w:r>
        <w:t xml:space="preserve"> September 1972;  a further statement of 2 October 1972 after an arrest on 30</w:t>
      </w:r>
      <w:r>
        <w:rPr>
          <w:vertAlign w:val="superscript"/>
        </w:rPr>
        <w:t xml:space="preserve"> </w:t>
      </w:r>
      <w:r>
        <w:t>September 1972 where paratroopers water</w:t>
      </w:r>
      <w:r w:rsidR="0082549F">
        <w:t>-</w:t>
      </w:r>
      <w:r>
        <w:t>boarded a young man</w:t>
      </w:r>
    </w:p>
  </w:footnote>
  <w:footnote w:id="21">
    <w:p w14:paraId="45F4A096" w14:textId="232742CB" w:rsidR="00373AF3" w:rsidRPr="00373AF3" w:rsidRDefault="00373AF3" w:rsidP="00373AF3">
      <w:pPr>
        <w:pStyle w:val="FootnoteText"/>
      </w:pPr>
      <w:r>
        <w:rPr>
          <w:rStyle w:val="FootnoteReference"/>
        </w:rPr>
        <w:footnoteRef/>
      </w:r>
      <w:r>
        <w:t xml:space="preserve"> </w:t>
      </w:r>
      <w:r w:rsidRPr="00373AF3">
        <w:t>See</w:t>
      </w:r>
      <w:del w:id="6" w:author="User" w:date="2020-05-07T17:01:00Z">
        <w:r w:rsidRPr="00373AF3" w:rsidDel="00EC3A9B">
          <w:delText xml:space="preserve"> </w:delText>
        </w:r>
      </w:del>
      <w:r w:rsidRPr="00373AF3">
        <w:t xml:space="preserve"> BBC report </w:t>
      </w:r>
      <w:hyperlink r:id="rId18" w:history="1">
        <w:r w:rsidRPr="00373AF3">
          <w:rPr>
            <w:color w:val="0000FF" w:themeColor="hyperlink"/>
            <w:u w:val="single"/>
          </w:rPr>
          <w:t>http://news.bbc.co.uk/1/hi/northern_ireland/558850.stm</w:t>
        </w:r>
      </w:hyperlink>
      <w:r w:rsidRPr="00373AF3">
        <w:t xml:space="preserve"> </w:t>
      </w:r>
    </w:p>
    <w:p w14:paraId="54C18710" w14:textId="77777777" w:rsidR="00373AF3" w:rsidRPr="00373AF3" w:rsidRDefault="00EF305A" w:rsidP="00373AF3">
      <w:pPr>
        <w:spacing w:after="0" w:line="240" w:lineRule="auto"/>
        <w:rPr>
          <w:rFonts w:ascii="Times New Roman" w:eastAsia="Times New Roman" w:hAnsi="Times New Roman" w:cs="Times New Roman"/>
          <w:sz w:val="20"/>
          <w:szCs w:val="20"/>
          <w:lang w:eastAsia="en-GB"/>
        </w:rPr>
      </w:pPr>
      <w:hyperlink r:id="rId19" w:history="1">
        <w:r w:rsidR="00373AF3" w:rsidRPr="00373AF3">
          <w:rPr>
            <w:rFonts w:ascii="Times New Roman" w:eastAsia="Times New Roman" w:hAnsi="Times New Roman" w:cs="Times New Roman"/>
            <w:color w:val="0000FF" w:themeColor="hyperlink"/>
            <w:sz w:val="20"/>
            <w:szCs w:val="20"/>
            <w:u w:val="single"/>
            <w:lang w:eastAsia="en-GB"/>
          </w:rPr>
          <w:t>https://www.theguardian.com/uk/2010/oct/11/inside-castlereagh-confessions-torture</w:t>
        </w:r>
      </w:hyperlink>
      <w:r w:rsidR="00373AF3" w:rsidRPr="00373AF3">
        <w:rPr>
          <w:rFonts w:ascii="Times New Roman" w:eastAsia="Times New Roman" w:hAnsi="Times New Roman" w:cs="Times New Roman"/>
          <w:sz w:val="20"/>
          <w:szCs w:val="20"/>
          <w:lang w:eastAsia="en-GB"/>
        </w:rPr>
        <w:t xml:space="preserve"> </w:t>
      </w:r>
    </w:p>
    <w:p w14:paraId="1F675239" w14:textId="77777777" w:rsidR="00373AF3" w:rsidRDefault="00373AF3">
      <w:pPr>
        <w:pStyle w:val="FootnoteText"/>
      </w:pPr>
    </w:p>
  </w:footnote>
  <w:footnote w:id="22">
    <w:p w14:paraId="59CA0D47" w14:textId="77777777" w:rsidR="002D4D91" w:rsidRPr="00213643" w:rsidRDefault="002D4D91">
      <w:pPr>
        <w:pStyle w:val="FootnoteText"/>
      </w:pPr>
      <w:r w:rsidRPr="00213643">
        <w:rPr>
          <w:rStyle w:val="FootnoteReference"/>
        </w:rPr>
        <w:footnoteRef/>
      </w:r>
      <w:r w:rsidRPr="00213643">
        <w:t xml:space="preserve"> Supra note. 4.</w:t>
      </w:r>
    </w:p>
  </w:footnote>
  <w:footnote w:id="23">
    <w:p w14:paraId="376C3BF4" w14:textId="77777777" w:rsidR="00BD3DCE" w:rsidRPr="00213643" w:rsidRDefault="00BD3DCE" w:rsidP="00BD3DCE">
      <w:pPr>
        <w:pStyle w:val="FootnoteText"/>
      </w:pPr>
      <w:r w:rsidRPr="00213643">
        <w:rPr>
          <w:rStyle w:val="FootnoteReference"/>
        </w:rPr>
        <w:footnoteRef/>
      </w:r>
      <w:r w:rsidRPr="00213643">
        <w:t xml:space="preserve"> </w:t>
      </w:r>
      <w:hyperlink r:id="rId20" w:history="1">
        <w:r w:rsidRPr="00213643">
          <w:rPr>
            <w:rStyle w:val="Hyperlink"/>
          </w:rPr>
          <w:t>https://services.parliament.uk/bills/2019-21/overseasoperationsservicepersonnelandveterans.html</w:t>
        </w:r>
      </w:hyperlink>
    </w:p>
  </w:footnote>
  <w:footnote w:id="24">
    <w:p w14:paraId="4E44CD57" w14:textId="77777777" w:rsidR="00BD3DCE" w:rsidRPr="00213643" w:rsidRDefault="00BD3DCE" w:rsidP="00BD3DCE">
      <w:pPr>
        <w:pStyle w:val="FootnoteText"/>
      </w:pPr>
      <w:r w:rsidRPr="00213643">
        <w:rPr>
          <w:rStyle w:val="FootnoteReference"/>
        </w:rPr>
        <w:footnoteRef/>
      </w:r>
      <w:r w:rsidRPr="00213643">
        <w:t xml:space="preserve"> </w:t>
      </w:r>
      <w:hyperlink r:id="rId21" w:history="1">
        <w:r w:rsidRPr="00213643">
          <w:rPr>
            <w:rStyle w:val="Hyperlink"/>
          </w:rPr>
          <w:t>https://www.gov.uk/government/news/addressing-northern-ireland-legacy-issues</w:t>
        </w:r>
      </w:hyperlink>
    </w:p>
  </w:footnote>
  <w:footnote w:id="25">
    <w:p w14:paraId="40866A4E" w14:textId="77777777" w:rsidR="00BD3DCE" w:rsidRPr="00213643" w:rsidRDefault="00BD3DCE" w:rsidP="00BD3DCE">
      <w:pPr>
        <w:pStyle w:val="FootnoteText"/>
      </w:pPr>
      <w:r w:rsidRPr="00213643">
        <w:rPr>
          <w:rStyle w:val="FootnoteReference"/>
        </w:rPr>
        <w:footnoteRef/>
      </w:r>
      <w:r w:rsidRPr="00213643">
        <w:t xml:space="preserve"> Boris Johnson will end 'unfair' trials of Northern Ireland veterans: PM will change law to protect soldiers from prosecution over Troubles</w:t>
      </w:r>
      <w:hyperlink r:id="rId22" w:history="1">
        <w:r w:rsidRPr="00213643">
          <w:rPr>
            <w:rStyle w:val="Hyperlink"/>
          </w:rPr>
          <w:t>https://www.dailymail.co.uk/news/article-7670901/Boris-Johnson-vows-change-human-rights-law-protect-soldiers-served-Northern-Ireland.html</w:t>
        </w:r>
      </w:hyperlink>
    </w:p>
  </w:footnote>
  <w:footnote w:id="26">
    <w:p w14:paraId="4F9E8726" w14:textId="77777777" w:rsidR="00CD2AAA" w:rsidRDefault="00CD2AAA" w:rsidP="00CD2AAA">
      <w:pPr>
        <w:pStyle w:val="FootnoteText"/>
      </w:pPr>
      <w:r>
        <w:rPr>
          <w:rStyle w:val="FootnoteReference"/>
        </w:rPr>
        <w:footnoteRef/>
      </w:r>
      <w:r>
        <w:t xml:space="preserve"> </w:t>
      </w:r>
      <w:r w:rsidRPr="0060014C">
        <w:t>Thompson, Re Judicial Review [2003] NIQB 80</w:t>
      </w:r>
      <w:r>
        <w:t xml:space="preserve"> Available at: </w:t>
      </w:r>
      <w:hyperlink r:id="rId23" w:history="1">
        <w:r w:rsidRPr="00B920E4">
          <w:rPr>
            <w:rStyle w:val="Hyperlink"/>
          </w:rPr>
          <w:t>https://judiciaryni.uk/judicial-decisions/2003-niqb-80</w:t>
        </w:r>
      </w:hyperlink>
    </w:p>
  </w:footnote>
  <w:footnote w:id="27">
    <w:p w14:paraId="1583D228" w14:textId="77777777" w:rsidR="00BD3DCE" w:rsidRPr="00213643" w:rsidRDefault="00BD3DCE" w:rsidP="00BD3DCE">
      <w:pPr>
        <w:pStyle w:val="FootnoteText"/>
      </w:pPr>
      <w:r w:rsidRPr="00213643">
        <w:rPr>
          <w:rStyle w:val="FootnoteReference"/>
        </w:rPr>
        <w:footnoteRef/>
      </w:r>
      <w:r w:rsidRPr="00213643">
        <w:t xml:space="preserve"> </w:t>
      </w:r>
      <w:hyperlink r:id="rId24" w:history="1">
        <w:r w:rsidRPr="00213643">
          <w:rPr>
            <w:rStyle w:val="Hyperlink"/>
          </w:rPr>
          <w:t>https://www.justiceinspectorates.gov.uk/hmicfrs/publications/hmic-inspection-of-the-historical-enquiries-team/</w:t>
        </w:r>
      </w:hyperlink>
    </w:p>
    <w:p w14:paraId="7D220F7C" w14:textId="77777777" w:rsidR="00BD3DCE" w:rsidRPr="00213643" w:rsidRDefault="00BD3DCE" w:rsidP="00BD3DC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98D"/>
    <w:multiLevelType w:val="hybridMultilevel"/>
    <w:tmpl w:val="5E148410"/>
    <w:lvl w:ilvl="0" w:tplc="18090009">
      <w:start w:val="1"/>
      <w:numFmt w:val="bullet"/>
      <w:lvlText w:val=""/>
      <w:lvlJc w:val="left"/>
      <w:pPr>
        <w:ind w:left="1069"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E3B2BC9"/>
    <w:multiLevelType w:val="hybridMultilevel"/>
    <w:tmpl w:val="5866B9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536EB"/>
    <w:multiLevelType w:val="multilevel"/>
    <w:tmpl w:val="6CB6E2A0"/>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0B7AB8"/>
    <w:multiLevelType w:val="hybridMultilevel"/>
    <w:tmpl w:val="2D06883A"/>
    <w:lvl w:ilvl="0" w:tplc="07709DE0">
      <w:start w:val="50"/>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B27D13"/>
    <w:multiLevelType w:val="multilevel"/>
    <w:tmpl w:val="65F8608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5" w15:restartNumberingAfterBreak="0">
    <w:nsid w:val="1F0E0113"/>
    <w:multiLevelType w:val="hybridMultilevel"/>
    <w:tmpl w:val="09A8EAB4"/>
    <w:lvl w:ilvl="0" w:tplc="9CE8F3BC">
      <w:start w:val="1"/>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6" w15:restartNumberingAfterBreak="0">
    <w:nsid w:val="28AD27E8"/>
    <w:multiLevelType w:val="hybridMultilevel"/>
    <w:tmpl w:val="D31C59FC"/>
    <w:lvl w:ilvl="0" w:tplc="0809000F">
      <w:start w:val="3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DA3D3F"/>
    <w:multiLevelType w:val="hybridMultilevel"/>
    <w:tmpl w:val="B984833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24F49FE"/>
    <w:multiLevelType w:val="hybridMultilevel"/>
    <w:tmpl w:val="91D2B06C"/>
    <w:lvl w:ilvl="0" w:tplc="18090009">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B9B74FB"/>
    <w:multiLevelType w:val="hybridMultilevel"/>
    <w:tmpl w:val="151AF180"/>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0" w15:restartNumberingAfterBreak="0">
    <w:nsid w:val="3C5307C7"/>
    <w:multiLevelType w:val="hybridMultilevel"/>
    <w:tmpl w:val="216EFE7A"/>
    <w:lvl w:ilvl="0" w:tplc="0809000F">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16221F"/>
    <w:multiLevelType w:val="hybridMultilevel"/>
    <w:tmpl w:val="646E5B78"/>
    <w:lvl w:ilvl="0" w:tplc="8EB8A420">
      <w:start w:val="23"/>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E752B2"/>
    <w:multiLevelType w:val="hybridMultilevel"/>
    <w:tmpl w:val="8612FC4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460173"/>
    <w:multiLevelType w:val="hybridMultilevel"/>
    <w:tmpl w:val="D96C8E82"/>
    <w:lvl w:ilvl="0" w:tplc="8F0405D4">
      <w:start w:val="1"/>
      <w:numFmt w:val="decimal"/>
      <w:lvlText w:val="%1."/>
      <w:lvlJc w:val="left"/>
      <w:pPr>
        <w:ind w:left="720" w:hanging="360"/>
      </w:pPr>
      <w:rPr>
        <w:rFonts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C52825"/>
    <w:multiLevelType w:val="hybridMultilevel"/>
    <w:tmpl w:val="B8DEA17A"/>
    <w:lvl w:ilvl="0" w:tplc="1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005263A"/>
    <w:multiLevelType w:val="hybridMultilevel"/>
    <w:tmpl w:val="83BA01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DD02E0"/>
    <w:multiLevelType w:val="hybridMultilevel"/>
    <w:tmpl w:val="8612FC4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640805"/>
    <w:multiLevelType w:val="hybridMultilevel"/>
    <w:tmpl w:val="2D8C9F2C"/>
    <w:lvl w:ilvl="0" w:tplc="E2904B10">
      <w:start w:val="38"/>
      <w:numFmt w:val="decimal"/>
      <w:lvlText w:val="%1"/>
      <w:lvlJc w:val="left"/>
      <w:pPr>
        <w:ind w:left="420" w:hanging="360"/>
      </w:pPr>
      <w:rPr>
        <w:rFonts w:hint="default"/>
        <w:b w:val="0"/>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8" w15:restartNumberingAfterBreak="0">
    <w:nsid w:val="6DD969AA"/>
    <w:multiLevelType w:val="hybridMultilevel"/>
    <w:tmpl w:val="67AC86C2"/>
    <w:lvl w:ilvl="0" w:tplc="311A1E40">
      <w:start w:val="8"/>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78504A4"/>
    <w:multiLevelType w:val="hybridMultilevel"/>
    <w:tmpl w:val="591288D2"/>
    <w:lvl w:ilvl="0" w:tplc="1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EA1C55"/>
    <w:multiLevelType w:val="hybridMultilevel"/>
    <w:tmpl w:val="5218DA30"/>
    <w:lvl w:ilvl="0" w:tplc="0CCC49F8">
      <w:start w:val="39"/>
      <w:numFmt w:val="decimal"/>
      <w:lvlText w:val="%1."/>
      <w:lvlJc w:val="left"/>
      <w:pPr>
        <w:ind w:left="36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273653"/>
    <w:multiLevelType w:val="hybridMultilevel"/>
    <w:tmpl w:val="E6084A72"/>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13"/>
  </w:num>
  <w:num w:numId="5">
    <w:abstractNumId w:val="18"/>
  </w:num>
  <w:num w:numId="6">
    <w:abstractNumId w:val="1"/>
  </w:num>
  <w:num w:numId="7">
    <w:abstractNumId w:val="5"/>
  </w:num>
  <w:num w:numId="8">
    <w:abstractNumId w:val="12"/>
  </w:num>
  <w:num w:numId="9">
    <w:abstractNumId w:val="16"/>
  </w:num>
  <w:num w:numId="10">
    <w:abstractNumId w:val="11"/>
  </w:num>
  <w:num w:numId="11">
    <w:abstractNumId w:val="6"/>
  </w:num>
  <w:num w:numId="12">
    <w:abstractNumId w:val="9"/>
  </w:num>
  <w:num w:numId="13">
    <w:abstractNumId w:val="15"/>
  </w:num>
  <w:num w:numId="14">
    <w:abstractNumId w:val="17"/>
  </w:num>
  <w:num w:numId="15">
    <w:abstractNumId w:val="20"/>
  </w:num>
  <w:num w:numId="16">
    <w:abstractNumId w:val="3"/>
  </w:num>
  <w:num w:numId="17">
    <w:abstractNumId w:val="21"/>
  </w:num>
  <w:num w:numId="18">
    <w:abstractNumId w:val="19"/>
  </w:num>
  <w:num w:numId="19">
    <w:abstractNumId w:val="8"/>
  </w:num>
  <w:num w:numId="20">
    <w:abstractNumId w:val="0"/>
  </w:num>
  <w:num w:numId="21">
    <w:abstractNumId w:val="1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6A6"/>
    <w:rsid w:val="0001178E"/>
    <w:rsid w:val="00014B58"/>
    <w:rsid w:val="00022CDD"/>
    <w:rsid w:val="00037E48"/>
    <w:rsid w:val="0004139A"/>
    <w:rsid w:val="0005295C"/>
    <w:rsid w:val="000679D0"/>
    <w:rsid w:val="0009042E"/>
    <w:rsid w:val="000C528D"/>
    <w:rsid w:val="000E3828"/>
    <w:rsid w:val="000E58E2"/>
    <w:rsid w:val="000F0D01"/>
    <w:rsid w:val="000F5C20"/>
    <w:rsid w:val="00122966"/>
    <w:rsid w:val="00126433"/>
    <w:rsid w:val="00154F8B"/>
    <w:rsid w:val="00185343"/>
    <w:rsid w:val="00194E57"/>
    <w:rsid w:val="001D598B"/>
    <w:rsid w:val="001D5E09"/>
    <w:rsid w:val="001D6879"/>
    <w:rsid w:val="001E569A"/>
    <w:rsid w:val="001E6861"/>
    <w:rsid w:val="0020132C"/>
    <w:rsid w:val="00210118"/>
    <w:rsid w:val="00213643"/>
    <w:rsid w:val="0022228A"/>
    <w:rsid w:val="00222440"/>
    <w:rsid w:val="00272FD1"/>
    <w:rsid w:val="00281760"/>
    <w:rsid w:val="00286CEA"/>
    <w:rsid w:val="002877EB"/>
    <w:rsid w:val="002B3655"/>
    <w:rsid w:val="002C4E9A"/>
    <w:rsid w:val="002D4D91"/>
    <w:rsid w:val="002D79D9"/>
    <w:rsid w:val="002F1366"/>
    <w:rsid w:val="002F3043"/>
    <w:rsid w:val="002F660F"/>
    <w:rsid w:val="003017A3"/>
    <w:rsid w:val="00303135"/>
    <w:rsid w:val="00305D13"/>
    <w:rsid w:val="00331FA8"/>
    <w:rsid w:val="00334949"/>
    <w:rsid w:val="00340FF3"/>
    <w:rsid w:val="0036483A"/>
    <w:rsid w:val="00366FC2"/>
    <w:rsid w:val="00373AF3"/>
    <w:rsid w:val="00376CC6"/>
    <w:rsid w:val="003C3E40"/>
    <w:rsid w:val="004033CF"/>
    <w:rsid w:val="004128C5"/>
    <w:rsid w:val="00423ECD"/>
    <w:rsid w:val="00434934"/>
    <w:rsid w:val="004602B0"/>
    <w:rsid w:val="004B0FA7"/>
    <w:rsid w:val="004C2B0A"/>
    <w:rsid w:val="004C399B"/>
    <w:rsid w:val="004D1AD5"/>
    <w:rsid w:val="004D6EBE"/>
    <w:rsid w:val="004E53B7"/>
    <w:rsid w:val="004F69BA"/>
    <w:rsid w:val="00520C72"/>
    <w:rsid w:val="00530DD0"/>
    <w:rsid w:val="0053781F"/>
    <w:rsid w:val="00551AFD"/>
    <w:rsid w:val="0056241E"/>
    <w:rsid w:val="00596543"/>
    <w:rsid w:val="005B2A38"/>
    <w:rsid w:val="005D340D"/>
    <w:rsid w:val="005D3CC6"/>
    <w:rsid w:val="005E0D3C"/>
    <w:rsid w:val="005E0FDE"/>
    <w:rsid w:val="005E7841"/>
    <w:rsid w:val="005F4785"/>
    <w:rsid w:val="00604C94"/>
    <w:rsid w:val="0064545E"/>
    <w:rsid w:val="00645DE2"/>
    <w:rsid w:val="00655278"/>
    <w:rsid w:val="006610E6"/>
    <w:rsid w:val="00661312"/>
    <w:rsid w:val="006630F5"/>
    <w:rsid w:val="0067245D"/>
    <w:rsid w:val="00682D3A"/>
    <w:rsid w:val="0068619E"/>
    <w:rsid w:val="00690801"/>
    <w:rsid w:val="00691460"/>
    <w:rsid w:val="00691809"/>
    <w:rsid w:val="00691FF9"/>
    <w:rsid w:val="006C03F6"/>
    <w:rsid w:val="006D3355"/>
    <w:rsid w:val="006F56DE"/>
    <w:rsid w:val="00702894"/>
    <w:rsid w:val="0070298E"/>
    <w:rsid w:val="00714295"/>
    <w:rsid w:val="007156FF"/>
    <w:rsid w:val="0073054A"/>
    <w:rsid w:val="0073215C"/>
    <w:rsid w:val="00737E17"/>
    <w:rsid w:val="00745C82"/>
    <w:rsid w:val="00783938"/>
    <w:rsid w:val="00784FD8"/>
    <w:rsid w:val="007B7D01"/>
    <w:rsid w:val="007C395A"/>
    <w:rsid w:val="007C5E1F"/>
    <w:rsid w:val="007E0CC1"/>
    <w:rsid w:val="008007F3"/>
    <w:rsid w:val="00811DC0"/>
    <w:rsid w:val="00813B62"/>
    <w:rsid w:val="0082549F"/>
    <w:rsid w:val="00840F53"/>
    <w:rsid w:val="00864D75"/>
    <w:rsid w:val="0086625E"/>
    <w:rsid w:val="008805A8"/>
    <w:rsid w:val="008A16B6"/>
    <w:rsid w:val="008D1715"/>
    <w:rsid w:val="00904EB0"/>
    <w:rsid w:val="00924644"/>
    <w:rsid w:val="009448F0"/>
    <w:rsid w:val="0096121D"/>
    <w:rsid w:val="00966E96"/>
    <w:rsid w:val="00970722"/>
    <w:rsid w:val="00970C51"/>
    <w:rsid w:val="00984ABD"/>
    <w:rsid w:val="009901A5"/>
    <w:rsid w:val="009931E9"/>
    <w:rsid w:val="009A027B"/>
    <w:rsid w:val="009D5591"/>
    <w:rsid w:val="009E5DBE"/>
    <w:rsid w:val="009F53C2"/>
    <w:rsid w:val="00A0407F"/>
    <w:rsid w:val="00A14179"/>
    <w:rsid w:val="00A52456"/>
    <w:rsid w:val="00A53BA1"/>
    <w:rsid w:val="00A54B19"/>
    <w:rsid w:val="00A61CE2"/>
    <w:rsid w:val="00A712F8"/>
    <w:rsid w:val="00A82A81"/>
    <w:rsid w:val="00A851EC"/>
    <w:rsid w:val="00AA384D"/>
    <w:rsid w:val="00AA722D"/>
    <w:rsid w:val="00AB67EB"/>
    <w:rsid w:val="00AD4BEC"/>
    <w:rsid w:val="00AF6212"/>
    <w:rsid w:val="00B31F42"/>
    <w:rsid w:val="00B32EDE"/>
    <w:rsid w:val="00B42E21"/>
    <w:rsid w:val="00B430C6"/>
    <w:rsid w:val="00B962BC"/>
    <w:rsid w:val="00B96784"/>
    <w:rsid w:val="00B97EF4"/>
    <w:rsid w:val="00BA5E20"/>
    <w:rsid w:val="00BC6024"/>
    <w:rsid w:val="00BD3DCE"/>
    <w:rsid w:val="00BD7921"/>
    <w:rsid w:val="00BF6D0D"/>
    <w:rsid w:val="00C26011"/>
    <w:rsid w:val="00C31BCC"/>
    <w:rsid w:val="00C54D9B"/>
    <w:rsid w:val="00C776A6"/>
    <w:rsid w:val="00C8345C"/>
    <w:rsid w:val="00C944C5"/>
    <w:rsid w:val="00CA42E8"/>
    <w:rsid w:val="00CA7A32"/>
    <w:rsid w:val="00CB1587"/>
    <w:rsid w:val="00CD2AAA"/>
    <w:rsid w:val="00CF4027"/>
    <w:rsid w:val="00D070F8"/>
    <w:rsid w:val="00D20688"/>
    <w:rsid w:val="00D30677"/>
    <w:rsid w:val="00D30FDE"/>
    <w:rsid w:val="00D429DD"/>
    <w:rsid w:val="00D53999"/>
    <w:rsid w:val="00D6004B"/>
    <w:rsid w:val="00D805F1"/>
    <w:rsid w:val="00D951C2"/>
    <w:rsid w:val="00DC2681"/>
    <w:rsid w:val="00DD7283"/>
    <w:rsid w:val="00E6657D"/>
    <w:rsid w:val="00E74283"/>
    <w:rsid w:val="00E826AF"/>
    <w:rsid w:val="00E83382"/>
    <w:rsid w:val="00EA158F"/>
    <w:rsid w:val="00EA270C"/>
    <w:rsid w:val="00EB6F74"/>
    <w:rsid w:val="00EC3A9B"/>
    <w:rsid w:val="00ED7DDA"/>
    <w:rsid w:val="00EE1AE1"/>
    <w:rsid w:val="00EF1BBE"/>
    <w:rsid w:val="00EF305A"/>
    <w:rsid w:val="00F10814"/>
    <w:rsid w:val="00F11FB7"/>
    <w:rsid w:val="00F237AC"/>
    <w:rsid w:val="00F3270D"/>
    <w:rsid w:val="00F344D0"/>
    <w:rsid w:val="00F36D81"/>
    <w:rsid w:val="00F51677"/>
    <w:rsid w:val="00F5711F"/>
    <w:rsid w:val="00F6658D"/>
    <w:rsid w:val="00F76B79"/>
    <w:rsid w:val="00F8472F"/>
    <w:rsid w:val="00F86186"/>
    <w:rsid w:val="00F870EB"/>
    <w:rsid w:val="00F97E11"/>
    <w:rsid w:val="00FC19A2"/>
    <w:rsid w:val="00FD3EDB"/>
    <w:rsid w:val="00FD4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4:docId w14:val="7BE5EC19"/>
  <w15:docId w15:val="{A604F156-6C7B-42D9-A9B0-15FE21A8B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D3E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76A6"/>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5_G, Char,Char,FA Fu,Thesis Footnote Text,Footnote Text Char Char,Footnote Text Char1 Char Char,Footnote Text Char Char Char Char,Footnote Text Char Char1,Footnote Text Char Char1 Char Char,PhD Footnote Text,Char Char Char,FA,fn"/>
    <w:basedOn w:val="Normal"/>
    <w:link w:val="FootnoteTextChar"/>
    <w:unhideWhenUsed/>
    <w:qFormat/>
    <w:rsid w:val="0068619E"/>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aliases w:val="5_G Char1, Char Char1,Char Char1,FA Fu Char1,Thesis Footnote Text Char1,Footnote Text Char Char Char1,Footnote Text Char1 Char Char Char1,Footnote Text Char Char Char Char Char1,Footnote Text Char Char1 Char1,PhD Footnote Text Char"/>
    <w:basedOn w:val="DefaultParagraphFont"/>
    <w:link w:val="FootnoteText"/>
    <w:rsid w:val="0068619E"/>
    <w:rPr>
      <w:rFonts w:ascii="Times New Roman" w:eastAsia="Times New Roman" w:hAnsi="Times New Roman" w:cs="Times New Roman"/>
      <w:sz w:val="20"/>
      <w:szCs w:val="20"/>
      <w:lang w:eastAsia="en-GB"/>
    </w:rPr>
  </w:style>
  <w:style w:type="character" w:styleId="FootnoteReference">
    <w:name w:val="footnote reference"/>
    <w:aliases w:val="4_G,Footnotes refss"/>
    <w:unhideWhenUsed/>
    <w:qFormat/>
    <w:rsid w:val="0068619E"/>
    <w:rPr>
      <w:vertAlign w:val="superscript"/>
    </w:rPr>
  </w:style>
  <w:style w:type="paragraph" w:styleId="BalloonText">
    <w:name w:val="Balloon Text"/>
    <w:basedOn w:val="Normal"/>
    <w:link w:val="BalloonTextChar"/>
    <w:uiPriority w:val="99"/>
    <w:semiHidden/>
    <w:unhideWhenUsed/>
    <w:rsid w:val="00F23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7AC"/>
    <w:rPr>
      <w:rFonts w:ascii="Tahoma" w:hAnsi="Tahoma" w:cs="Tahoma"/>
      <w:sz w:val="16"/>
      <w:szCs w:val="16"/>
    </w:rPr>
  </w:style>
  <w:style w:type="paragraph" w:styleId="Header">
    <w:name w:val="header"/>
    <w:basedOn w:val="Normal"/>
    <w:link w:val="HeaderChar"/>
    <w:uiPriority w:val="99"/>
    <w:unhideWhenUsed/>
    <w:rsid w:val="00F57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11F"/>
  </w:style>
  <w:style w:type="paragraph" w:styleId="Footer">
    <w:name w:val="footer"/>
    <w:basedOn w:val="Normal"/>
    <w:link w:val="FooterChar"/>
    <w:uiPriority w:val="99"/>
    <w:unhideWhenUsed/>
    <w:rsid w:val="00F57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11F"/>
  </w:style>
  <w:style w:type="character" w:styleId="Hyperlink">
    <w:name w:val="Hyperlink"/>
    <w:basedOn w:val="DefaultParagraphFont"/>
    <w:uiPriority w:val="99"/>
    <w:unhideWhenUsed/>
    <w:rsid w:val="00423ECD"/>
    <w:rPr>
      <w:color w:val="0000FF" w:themeColor="hyperlink"/>
      <w:u w:val="single"/>
    </w:rPr>
  </w:style>
  <w:style w:type="paragraph" w:styleId="ListParagraph">
    <w:name w:val="List Paragraph"/>
    <w:basedOn w:val="Normal"/>
    <w:uiPriority w:val="34"/>
    <w:qFormat/>
    <w:rsid w:val="00B430C6"/>
    <w:pPr>
      <w:ind w:left="720"/>
      <w:contextualSpacing/>
    </w:pPr>
  </w:style>
  <w:style w:type="paragraph" w:styleId="NormalWeb">
    <w:name w:val="Normal (Web)"/>
    <w:basedOn w:val="Normal"/>
    <w:uiPriority w:val="99"/>
    <w:unhideWhenUsed/>
    <w:rsid w:val="00604C9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ngleTxtG">
    <w:name w:val="_ Single Txt_G"/>
    <w:basedOn w:val="Normal"/>
    <w:rsid w:val="00F3270D"/>
    <w:pPr>
      <w:suppressAutoHyphens/>
      <w:spacing w:after="120" w:line="240" w:lineRule="atLeast"/>
      <w:ind w:left="1134" w:right="1134"/>
      <w:jc w:val="both"/>
    </w:pPr>
    <w:rPr>
      <w:rFonts w:ascii="Times New Roman" w:eastAsia="Times New Roman" w:hAnsi="Times New Roman" w:cs="Times New Roman"/>
      <w:sz w:val="24"/>
      <w:szCs w:val="24"/>
    </w:rPr>
  </w:style>
  <w:style w:type="paragraph" w:customStyle="1" w:styleId="H23G">
    <w:name w:val="_ H_2/3_G"/>
    <w:basedOn w:val="Normal"/>
    <w:next w:val="Normal"/>
    <w:rsid w:val="00F3270D"/>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4"/>
      <w:szCs w:val="24"/>
    </w:rPr>
  </w:style>
  <w:style w:type="character" w:styleId="CommentReference">
    <w:name w:val="annotation reference"/>
    <w:basedOn w:val="DefaultParagraphFont"/>
    <w:uiPriority w:val="99"/>
    <w:semiHidden/>
    <w:unhideWhenUsed/>
    <w:rsid w:val="002D79D9"/>
    <w:rPr>
      <w:sz w:val="16"/>
      <w:szCs w:val="16"/>
    </w:rPr>
  </w:style>
  <w:style w:type="paragraph" w:styleId="CommentText">
    <w:name w:val="annotation text"/>
    <w:basedOn w:val="Normal"/>
    <w:link w:val="CommentTextChar"/>
    <w:uiPriority w:val="99"/>
    <w:semiHidden/>
    <w:unhideWhenUsed/>
    <w:rsid w:val="002D79D9"/>
    <w:pPr>
      <w:spacing w:line="240" w:lineRule="auto"/>
    </w:pPr>
    <w:rPr>
      <w:sz w:val="20"/>
      <w:szCs w:val="20"/>
    </w:rPr>
  </w:style>
  <w:style w:type="character" w:customStyle="1" w:styleId="CommentTextChar">
    <w:name w:val="Comment Text Char"/>
    <w:basedOn w:val="DefaultParagraphFont"/>
    <w:link w:val="CommentText"/>
    <w:uiPriority w:val="99"/>
    <w:semiHidden/>
    <w:rsid w:val="002D79D9"/>
    <w:rPr>
      <w:sz w:val="20"/>
      <w:szCs w:val="20"/>
    </w:rPr>
  </w:style>
  <w:style w:type="paragraph" w:styleId="CommentSubject">
    <w:name w:val="annotation subject"/>
    <w:basedOn w:val="CommentText"/>
    <w:next w:val="CommentText"/>
    <w:link w:val="CommentSubjectChar"/>
    <w:uiPriority w:val="99"/>
    <w:semiHidden/>
    <w:unhideWhenUsed/>
    <w:rsid w:val="002D79D9"/>
    <w:rPr>
      <w:b/>
      <w:bCs/>
    </w:rPr>
  </w:style>
  <w:style w:type="character" w:customStyle="1" w:styleId="CommentSubjectChar">
    <w:name w:val="Comment Subject Char"/>
    <w:basedOn w:val="CommentTextChar"/>
    <w:link w:val="CommentSubject"/>
    <w:uiPriority w:val="99"/>
    <w:semiHidden/>
    <w:rsid w:val="002D79D9"/>
    <w:rPr>
      <w:b/>
      <w:bCs/>
      <w:sz w:val="20"/>
      <w:szCs w:val="20"/>
    </w:rPr>
  </w:style>
  <w:style w:type="character" w:styleId="LineNumber">
    <w:name w:val="line number"/>
    <w:basedOn w:val="DefaultParagraphFont"/>
    <w:uiPriority w:val="99"/>
    <w:semiHidden/>
    <w:unhideWhenUsed/>
    <w:rsid w:val="00F76B79"/>
  </w:style>
  <w:style w:type="paragraph" w:styleId="BodyText">
    <w:name w:val="Body Text"/>
    <w:basedOn w:val="Normal"/>
    <w:link w:val="BodyTextChar"/>
    <w:uiPriority w:val="99"/>
    <w:rsid w:val="0073054A"/>
    <w:pPr>
      <w:spacing w:after="120"/>
    </w:pPr>
    <w:rPr>
      <w:rFonts w:ascii="Times New Roman" w:eastAsia="Calibri" w:hAnsi="Times New Roman" w:cs="Times New Roman"/>
      <w:sz w:val="28"/>
      <w:szCs w:val="28"/>
    </w:rPr>
  </w:style>
  <w:style w:type="character" w:customStyle="1" w:styleId="BodyTextChar">
    <w:name w:val="Body Text Char"/>
    <w:basedOn w:val="DefaultParagraphFont"/>
    <w:link w:val="BodyText"/>
    <w:uiPriority w:val="99"/>
    <w:rsid w:val="0073054A"/>
    <w:rPr>
      <w:rFonts w:ascii="Times New Roman" w:eastAsia="Calibri" w:hAnsi="Times New Roman" w:cs="Times New Roman"/>
      <w:sz w:val="28"/>
      <w:szCs w:val="28"/>
    </w:rPr>
  </w:style>
  <w:style w:type="character" w:customStyle="1" w:styleId="FootnoteTextChar1">
    <w:name w:val="Footnote Text Char1"/>
    <w:aliases w:val="5_G Char, Char Char,Char Char,FA Fu Char,Thesis Footnote Text Char,Footnote Text Char Char Char,Footnote Text Char1 Char Char Char,Footnote Text Char Char Char Char Char,Footnote Text Char Char1 Char,PhD Footnote Text Char1,FA Char1"/>
    <w:uiPriority w:val="99"/>
    <w:locked/>
    <w:rsid w:val="00DC2681"/>
    <w:rPr>
      <w:rFonts w:ascii="Times New Roman" w:eastAsia="Times New Roman" w:hAnsi="Times New Roman" w:cs="Times New Roman"/>
      <w:sz w:val="18"/>
      <w:szCs w:val="20"/>
      <w:lang w:val="en-IE"/>
    </w:rPr>
  </w:style>
  <w:style w:type="character" w:customStyle="1" w:styleId="Heading1Char">
    <w:name w:val="Heading 1 Char"/>
    <w:basedOn w:val="DefaultParagraphFont"/>
    <w:link w:val="Heading1"/>
    <w:uiPriority w:val="9"/>
    <w:rsid w:val="00FD3ED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99"/>
    <w:qFormat/>
    <w:rsid w:val="00FD3EDB"/>
    <w:pPr>
      <w:outlineLvl w:val="9"/>
    </w:pPr>
    <w:rPr>
      <w:rFonts w:ascii="Cambria" w:eastAsia="Times New Roman" w:hAnsi="Cambria" w:cs="Times New Roman"/>
      <w:color w:val="365F91"/>
      <w:lang w:val="en-US" w:eastAsia="ja-JP"/>
    </w:rPr>
  </w:style>
  <w:style w:type="paragraph" w:styleId="Revision">
    <w:name w:val="Revision"/>
    <w:hidden/>
    <w:uiPriority w:val="99"/>
    <w:semiHidden/>
    <w:rsid w:val="00C31B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15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s3-eu-west-1.amazonaws.com/caj.org.uk/2017/07/17135912/Gender-Principle-Report-Sept-2015_Final-Version.pdf" TargetMode="External"/><Relationship Id="rId13" Type="http://schemas.openxmlformats.org/officeDocument/2006/relationships/hyperlink" Target="https://www.policeombudsman.org/Media-Releases/2019/Police-Ombudsman-statement-on-identification-of-ad" TargetMode="External"/><Relationship Id="rId18" Type="http://schemas.openxmlformats.org/officeDocument/2006/relationships/hyperlink" Target="http://news.bbc.co.uk/1/hi/northern_ireland/558850.stm" TargetMode="External"/><Relationship Id="rId3" Type="http://schemas.openxmlformats.org/officeDocument/2006/relationships/hyperlink" Target="https://assets.publishing.service.gov.uk/government/uploads/system/uploads/attachment_data/file/856998/2020-01-08_a_new_decade__a_new_approach.pdf" TargetMode="External"/><Relationship Id="rId21" Type="http://schemas.openxmlformats.org/officeDocument/2006/relationships/hyperlink" Target="https://www.gov.uk/government/news/addressing-northern-ireland-legacy-issues" TargetMode="External"/><Relationship Id="rId7" Type="http://schemas.openxmlformats.org/officeDocument/2006/relationships/hyperlink" Target="https://merrionstreet.ie/en/News-Room/News/Statement_by_Tanaiste_on_UK_Government_Legacy_Announcement.html" TargetMode="External"/><Relationship Id="rId12" Type="http://schemas.openxmlformats.org/officeDocument/2006/relationships/hyperlink" Target="https://www.policeombudsman.org/Media-Releases/2019/Police-did-not-disclose-sensitive-information" TargetMode="External"/><Relationship Id="rId17" Type="http://schemas.openxmlformats.org/officeDocument/2006/relationships/hyperlink" Target="https://www.bbc.co.uk/news/uk-northern-ireland-51329141" TargetMode="External"/><Relationship Id="rId2" Type="http://schemas.openxmlformats.org/officeDocument/2006/relationships/hyperlink" Target="http://www.patfinucanecentre.org/truth-recovery/pfcs-response-consultation-deal-legacy-past" TargetMode="External"/><Relationship Id="rId16" Type="http://schemas.openxmlformats.org/officeDocument/2006/relationships/hyperlink" Target="https://search.coe.int/cm/Pages/result_details.aspx?ObjectID=09000016809cc97c" TargetMode="External"/><Relationship Id="rId20" Type="http://schemas.openxmlformats.org/officeDocument/2006/relationships/hyperlink" Target="https://services.parliament.uk/bills/2019-21/overseasoperationsservicepersonnelandveterans.html" TargetMode="External"/><Relationship Id="rId1" Type="http://schemas.openxmlformats.org/officeDocument/2006/relationships/hyperlink" Target="https://www.gov.uk/government/consultations/addressing-the-legacy-of-northern-irelands-past" TargetMode="External"/><Relationship Id="rId6" Type="http://schemas.openxmlformats.org/officeDocument/2006/relationships/hyperlink" Target="https://ptfs-oireachtas.s3.amazonaws.com/DriveH/AWData/Library3/FATRdoclaid210116_100026.pdf" TargetMode="External"/><Relationship Id="rId11" Type="http://schemas.openxmlformats.org/officeDocument/2006/relationships/hyperlink" Target="https://www.policeombudsman.org/Media-Releases/2019/Police-did-not-disclose-sensitive-information" TargetMode="External"/><Relationship Id="rId24" Type="http://schemas.openxmlformats.org/officeDocument/2006/relationships/hyperlink" Target="https://www.justiceinspectorates.gov.uk/hmicfrs/publications/hmic-inspection-of-the-historical-enquiries-team/" TargetMode="External"/><Relationship Id="rId5" Type="http://schemas.openxmlformats.org/officeDocument/2006/relationships/hyperlink" Target="https://www.parliament.uk/business/publications/written-questions-answers-statements/written-statement/Lords/2020-03-18/HLWS163/" TargetMode="External"/><Relationship Id="rId15" Type="http://schemas.openxmlformats.org/officeDocument/2006/relationships/hyperlink" Target="https://www.bbc.co.uk/news/uk-northern-ireland-foyle-west-44406200" TargetMode="External"/><Relationship Id="rId23" Type="http://schemas.openxmlformats.org/officeDocument/2006/relationships/hyperlink" Target="https://judiciaryni.uk/judicial-decisions/2003-niqb-80" TargetMode="External"/><Relationship Id="rId10" Type="http://schemas.openxmlformats.org/officeDocument/2006/relationships/hyperlink" Target="https://www.bbc.co.uk/news/uk-northern-ireland-29034151" TargetMode="External"/><Relationship Id="rId19" Type="http://schemas.openxmlformats.org/officeDocument/2006/relationships/hyperlink" Target="https://www.theguardian.com/uk/2010/oct/11/inside-castlereagh-confessions-torture" TargetMode="External"/><Relationship Id="rId4" Type="http://schemas.openxmlformats.org/officeDocument/2006/relationships/hyperlink" Target="https://www.gov.uk/government/news/addressing-northern-ireland-legacy-issues" TargetMode="External"/><Relationship Id="rId9" Type="http://schemas.openxmlformats.org/officeDocument/2006/relationships/hyperlink" Target="https://www.patfinucanecentre.org/pfcs-latest-submission-committee-ministers" TargetMode="External"/><Relationship Id="rId14" Type="http://schemas.openxmlformats.org/officeDocument/2006/relationships/hyperlink" Target="http://www.cjini.org/getattachment/f10ddb54-8eda-40e3-951d-9e75855e2c24/report.aspx" TargetMode="External"/><Relationship Id="rId22" Type="http://schemas.openxmlformats.org/officeDocument/2006/relationships/hyperlink" Target="https://www.dailymail.co.uk/news/article-7670901/Boris-Johnson-vows-change-human-rights-law-protect-soldiers-served-Northern-Irela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8478D2-FADC-42E5-A8CD-747C3009BC1E}">
  <ds:schemaRefs>
    <ds:schemaRef ds:uri="http://schemas.openxmlformats.org/officeDocument/2006/bibliography"/>
  </ds:schemaRefs>
</ds:datastoreItem>
</file>

<file path=customXml/itemProps2.xml><?xml version="1.0" encoding="utf-8"?>
<ds:datastoreItem xmlns:ds="http://schemas.openxmlformats.org/officeDocument/2006/customXml" ds:itemID="{C1869B89-BF48-4B95-83FC-5F224A175DEA}"/>
</file>

<file path=customXml/itemProps3.xml><?xml version="1.0" encoding="utf-8"?>
<ds:datastoreItem xmlns:ds="http://schemas.openxmlformats.org/officeDocument/2006/customXml" ds:itemID="{F83EA9F3-659A-4ABC-8D90-98A7ED21B56F}"/>
</file>

<file path=customXml/itemProps4.xml><?xml version="1.0" encoding="utf-8"?>
<ds:datastoreItem xmlns:ds="http://schemas.openxmlformats.org/officeDocument/2006/customXml" ds:itemID="{BFA4F0C4-717E-4918-804F-AEE68414F9AA}"/>
</file>

<file path=docProps/app.xml><?xml version="1.0" encoding="utf-8"?>
<Properties xmlns="http://schemas.openxmlformats.org/officeDocument/2006/extended-properties" xmlns:vt="http://schemas.openxmlformats.org/officeDocument/2006/docPropsVTypes">
  <Template>Normal.dotm</Template>
  <TotalTime>0</TotalTime>
  <Pages>17</Pages>
  <Words>3168</Words>
  <Characters>18058</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LEOZ INVERNÓN Javier</cp:lastModifiedBy>
  <cp:revision>2</cp:revision>
  <cp:lastPrinted>2020-05-07T15:40:00Z</cp:lastPrinted>
  <dcterms:created xsi:type="dcterms:W3CDTF">2020-05-11T09:00:00Z</dcterms:created>
  <dcterms:modified xsi:type="dcterms:W3CDTF">2020-05-11T09:00:00Z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