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E8EDF" w14:textId="77777777" w:rsidR="00671E71" w:rsidRPr="00EB191D" w:rsidRDefault="009512ED" w:rsidP="00EB191D">
      <w:pPr>
        <w:pStyle w:val="Heading1"/>
        <w:spacing w:line="360" w:lineRule="auto"/>
        <w:jc w:val="left"/>
      </w:pPr>
      <w:bookmarkStart w:id="0" w:name="_GoBack"/>
      <w:r w:rsidRPr="00EB191D">
        <w:t>Appendix</w:t>
      </w:r>
      <w:bookmarkEnd w:id="0"/>
      <w:r w:rsidRPr="00EB191D">
        <w:t xml:space="preserve"> </w:t>
      </w:r>
      <w:r w:rsidR="00EC6196" w:rsidRPr="00EB191D">
        <w:t>1</w:t>
      </w:r>
    </w:p>
    <w:p w14:paraId="56BBC725" w14:textId="24AECDAA" w:rsidR="00243B20" w:rsidRPr="00EB191D" w:rsidRDefault="00243B20" w:rsidP="00EB191D">
      <w:pPr>
        <w:spacing w:line="360" w:lineRule="auto"/>
        <w:rPr>
          <w:szCs w:val="24"/>
        </w:rPr>
      </w:pPr>
      <w:r w:rsidRPr="00EB191D">
        <w:rPr>
          <w:szCs w:val="24"/>
        </w:rPr>
        <w:t xml:space="preserve">Total employment by economic sector, age 15–74 </w:t>
      </w:r>
    </w:p>
    <w:p w14:paraId="7CD3B0E0" w14:textId="5D9155F3" w:rsidR="00243B20" w:rsidRPr="00EB191D" w:rsidRDefault="00243B20" w:rsidP="00EB191D">
      <w:pPr>
        <w:spacing w:line="360" w:lineRule="auto"/>
        <w:rPr>
          <w:szCs w:val="24"/>
        </w:rPr>
      </w:pPr>
      <w:r w:rsidRPr="00EB191D">
        <w:rPr>
          <w:szCs w:val="24"/>
        </w:rPr>
        <w:t>Source: Eurostat (EU-LFS). Note: The breakdown is based on NACE v. 2.</w:t>
      </w:r>
    </w:p>
    <w:tbl>
      <w:tblPr>
        <w:tblW w:w="5000" w:type="pct"/>
        <w:tblCellMar>
          <w:left w:w="70" w:type="dxa"/>
          <w:right w:w="70" w:type="dxa"/>
        </w:tblCellMar>
        <w:tblLook w:val="04A0" w:firstRow="1" w:lastRow="0" w:firstColumn="1" w:lastColumn="0" w:noHBand="0" w:noVBand="1"/>
      </w:tblPr>
      <w:tblGrid>
        <w:gridCol w:w="3516"/>
        <w:gridCol w:w="1204"/>
        <w:gridCol w:w="1203"/>
        <w:gridCol w:w="1203"/>
        <w:gridCol w:w="1203"/>
        <w:gridCol w:w="1203"/>
        <w:gridCol w:w="1203"/>
        <w:gridCol w:w="1203"/>
        <w:gridCol w:w="1203"/>
        <w:gridCol w:w="1203"/>
        <w:gridCol w:w="218"/>
      </w:tblGrid>
      <w:tr w:rsidR="00AB7ABB" w:rsidRPr="00EB191D" w14:paraId="289E5470" w14:textId="77777777" w:rsidTr="00783624">
        <w:trPr>
          <w:trHeight w:val="300"/>
        </w:trPr>
        <w:tc>
          <w:tcPr>
            <w:tcW w:w="1207" w:type="pct"/>
            <w:tcBorders>
              <w:top w:val="single" w:sz="8" w:space="0" w:color="auto"/>
              <w:left w:val="single" w:sz="8" w:space="0" w:color="auto"/>
              <w:bottom w:val="single" w:sz="4" w:space="0" w:color="auto"/>
              <w:right w:val="single" w:sz="8" w:space="0" w:color="auto"/>
            </w:tcBorders>
            <w:shd w:val="clear" w:color="000000" w:fill="C6E0B4"/>
            <w:noWrap/>
            <w:vAlign w:val="bottom"/>
            <w:hideMark/>
          </w:tcPr>
          <w:p w14:paraId="267A102D"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AGE: 15 to 74</w:t>
            </w:r>
          </w:p>
        </w:tc>
        <w:tc>
          <w:tcPr>
            <w:tcW w:w="413" w:type="pct"/>
            <w:tcBorders>
              <w:top w:val="nil"/>
              <w:left w:val="nil"/>
              <w:bottom w:val="nil"/>
              <w:right w:val="nil"/>
            </w:tcBorders>
            <w:shd w:val="clear" w:color="auto" w:fill="auto"/>
            <w:noWrap/>
            <w:vAlign w:val="bottom"/>
            <w:hideMark/>
          </w:tcPr>
          <w:p w14:paraId="33CB577B"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AE7C7F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8EE8CF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2A1E753"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834129A"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0BA614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933E97E"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7915FCA"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F149A22"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4469C459" w14:textId="77777777" w:rsidR="00AB7ABB" w:rsidRPr="00EB191D" w:rsidRDefault="00AB7ABB" w:rsidP="00EB191D">
            <w:pPr>
              <w:spacing w:after="0" w:line="360" w:lineRule="auto"/>
              <w:rPr>
                <w:color w:val="000000"/>
                <w:szCs w:val="24"/>
                <w:lang w:val="sv-SE" w:eastAsia="sv-SE"/>
              </w:rPr>
            </w:pPr>
          </w:p>
        </w:tc>
      </w:tr>
      <w:tr w:rsidR="00AB7ABB" w:rsidRPr="00EB191D" w14:paraId="743118CD" w14:textId="77777777" w:rsidTr="00783624">
        <w:trPr>
          <w:trHeight w:val="300"/>
        </w:trPr>
        <w:tc>
          <w:tcPr>
            <w:tcW w:w="1207" w:type="pct"/>
            <w:tcBorders>
              <w:top w:val="nil"/>
              <w:left w:val="single" w:sz="8" w:space="0" w:color="auto"/>
              <w:bottom w:val="single" w:sz="4" w:space="0" w:color="auto"/>
              <w:right w:val="single" w:sz="8" w:space="0" w:color="auto"/>
            </w:tcBorders>
            <w:shd w:val="clear" w:color="000000" w:fill="C6E0B4"/>
            <w:noWrap/>
            <w:vAlign w:val="bottom"/>
            <w:hideMark/>
          </w:tcPr>
          <w:p w14:paraId="5D1A18D0"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UNIT: Thousand</w:t>
            </w:r>
          </w:p>
        </w:tc>
        <w:tc>
          <w:tcPr>
            <w:tcW w:w="413" w:type="pct"/>
            <w:tcBorders>
              <w:top w:val="nil"/>
              <w:left w:val="nil"/>
              <w:bottom w:val="nil"/>
              <w:right w:val="nil"/>
            </w:tcBorders>
            <w:shd w:val="clear" w:color="auto" w:fill="auto"/>
            <w:noWrap/>
            <w:vAlign w:val="bottom"/>
            <w:hideMark/>
          </w:tcPr>
          <w:p w14:paraId="4D36D262"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B31C5E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F811F2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7941F63"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884F01A"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EFC1F2A"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944628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F85A253"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4B12198"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3A629D16" w14:textId="77777777" w:rsidR="00AB7ABB" w:rsidRPr="00EB191D" w:rsidRDefault="00AB7ABB" w:rsidP="00EB191D">
            <w:pPr>
              <w:spacing w:after="0" w:line="360" w:lineRule="auto"/>
              <w:rPr>
                <w:color w:val="000000"/>
                <w:szCs w:val="24"/>
                <w:lang w:val="sv-SE" w:eastAsia="sv-SE"/>
              </w:rPr>
            </w:pPr>
          </w:p>
        </w:tc>
      </w:tr>
      <w:tr w:rsidR="00AB7ABB" w:rsidRPr="00EB191D" w14:paraId="0C7D344A" w14:textId="77777777" w:rsidTr="00783624">
        <w:trPr>
          <w:trHeight w:val="315"/>
        </w:trPr>
        <w:tc>
          <w:tcPr>
            <w:tcW w:w="1207" w:type="pct"/>
            <w:tcBorders>
              <w:top w:val="nil"/>
              <w:left w:val="single" w:sz="8" w:space="0" w:color="auto"/>
              <w:bottom w:val="single" w:sz="8" w:space="0" w:color="auto"/>
              <w:right w:val="single" w:sz="8" w:space="0" w:color="auto"/>
            </w:tcBorders>
            <w:shd w:val="clear" w:color="000000" w:fill="C6E0B4"/>
            <w:noWrap/>
            <w:vAlign w:val="bottom"/>
            <w:hideMark/>
          </w:tcPr>
          <w:p w14:paraId="1A915913" w14:textId="6114AA4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SEX: Total, All persons</w:t>
            </w:r>
          </w:p>
        </w:tc>
        <w:tc>
          <w:tcPr>
            <w:tcW w:w="413" w:type="pct"/>
            <w:tcBorders>
              <w:top w:val="nil"/>
              <w:left w:val="nil"/>
              <w:bottom w:val="nil"/>
              <w:right w:val="nil"/>
            </w:tcBorders>
            <w:shd w:val="clear" w:color="auto" w:fill="auto"/>
            <w:noWrap/>
            <w:vAlign w:val="bottom"/>
            <w:hideMark/>
          </w:tcPr>
          <w:p w14:paraId="5512F742"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3A47225"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6BBE71B"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19DE5B4"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181FDA3"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2EC287C"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8DA07D3"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F6AD6E8"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0C37765" w14:textId="77777777" w:rsidR="00AB7ABB" w:rsidRPr="00EB191D" w:rsidRDefault="00AB7ABB" w:rsidP="00EB191D">
            <w:pPr>
              <w:spacing w:after="0" w:line="360" w:lineRule="auto"/>
              <w:rPr>
                <w:b/>
                <w:bCs/>
                <w:color w:val="000000"/>
                <w:szCs w:val="24"/>
                <w:lang w:val="sv-SE" w:eastAsia="sv-SE"/>
              </w:rPr>
            </w:pPr>
          </w:p>
        </w:tc>
        <w:tc>
          <w:tcPr>
            <w:tcW w:w="75" w:type="pct"/>
            <w:tcBorders>
              <w:top w:val="nil"/>
              <w:left w:val="nil"/>
              <w:bottom w:val="nil"/>
              <w:right w:val="nil"/>
            </w:tcBorders>
            <w:shd w:val="clear" w:color="auto" w:fill="auto"/>
            <w:noWrap/>
            <w:vAlign w:val="bottom"/>
            <w:hideMark/>
          </w:tcPr>
          <w:p w14:paraId="25C833F0" w14:textId="77777777" w:rsidR="00AB7ABB" w:rsidRPr="00EB191D" w:rsidRDefault="00AB7ABB" w:rsidP="00EB191D">
            <w:pPr>
              <w:spacing w:after="0" w:line="360" w:lineRule="auto"/>
              <w:rPr>
                <w:color w:val="000000"/>
                <w:szCs w:val="24"/>
                <w:lang w:val="sv-SE" w:eastAsia="sv-SE"/>
              </w:rPr>
            </w:pPr>
          </w:p>
        </w:tc>
      </w:tr>
      <w:tr w:rsidR="00AB7ABB" w:rsidRPr="00EB191D" w14:paraId="0B7A1C21" w14:textId="77777777" w:rsidTr="00783624">
        <w:trPr>
          <w:trHeight w:val="300"/>
        </w:trPr>
        <w:tc>
          <w:tcPr>
            <w:tcW w:w="1207" w:type="pct"/>
            <w:tcBorders>
              <w:top w:val="nil"/>
              <w:left w:val="single" w:sz="4" w:space="0" w:color="auto"/>
              <w:bottom w:val="single" w:sz="4" w:space="0" w:color="auto"/>
              <w:right w:val="single" w:sz="4" w:space="0" w:color="auto"/>
            </w:tcBorders>
            <w:shd w:val="clear" w:color="000000" w:fill="9BC2E6"/>
            <w:noWrap/>
            <w:vAlign w:val="bottom"/>
            <w:hideMark/>
          </w:tcPr>
          <w:p w14:paraId="3A4BB3E7"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NACE_R2</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05418787"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2008</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3DF8FB05"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2009</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13C2B268"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2010</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2F42ED1D"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2011</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358F4741"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2012</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54AD5AA9"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2013</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197BDB44"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2014</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3F977953"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2015</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311632C7"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2016</w:t>
            </w:r>
          </w:p>
        </w:tc>
        <w:tc>
          <w:tcPr>
            <w:tcW w:w="75" w:type="pct"/>
            <w:tcBorders>
              <w:top w:val="nil"/>
              <w:left w:val="nil"/>
              <w:bottom w:val="nil"/>
              <w:right w:val="nil"/>
            </w:tcBorders>
            <w:shd w:val="clear" w:color="auto" w:fill="auto"/>
            <w:noWrap/>
            <w:vAlign w:val="bottom"/>
            <w:hideMark/>
          </w:tcPr>
          <w:p w14:paraId="3BA6DD07" w14:textId="77777777" w:rsidR="00AB7ABB" w:rsidRPr="00EB191D" w:rsidRDefault="00AB7ABB" w:rsidP="00EB191D">
            <w:pPr>
              <w:spacing w:after="0" w:line="360" w:lineRule="auto"/>
              <w:rPr>
                <w:color w:val="000000"/>
                <w:szCs w:val="24"/>
                <w:lang w:val="sv-SE" w:eastAsia="sv-SE"/>
              </w:rPr>
            </w:pPr>
          </w:p>
        </w:tc>
      </w:tr>
      <w:tr w:rsidR="00AB7ABB" w:rsidRPr="00EB191D" w14:paraId="3A1125AF"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6695D582" w14:textId="77777777" w:rsidR="00AB7ABB" w:rsidRPr="00EB191D" w:rsidRDefault="00AB7ABB" w:rsidP="00EB191D">
            <w:pPr>
              <w:spacing w:after="0" w:line="360" w:lineRule="auto"/>
              <w:rPr>
                <w:color w:val="000000"/>
                <w:szCs w:val="24"/>
                <w:lang w:val="sv-SE" w:eastAsia="sv-SE"/>
              </w:rPr>
            </w:pPr>
            <w:r w:rsidRPr="00EB191D">
              <w:rPr>
                <w:color w:val="000000"/>
                <w:szCs w:val="24"/>
                <w:lang w:val="sv-SE" w:eastAsia="sv-SE"/>
              </w:rPr>
              <w:t>Total - all NACE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1D2CCCEC" w14:textId="71E39F47" w:rsidR="00AB7ABB" w:rsidRPr="00EB191D" w:rsidRDefault="00AB7ABB" w:rsidP="00EB191D">
            <w:pPr>
              <w:spacing w:after="0" w:line="360" w:lineRule="auto"/>
              <w:jc w:val="right"/>
              <w:rPr>
                <w:szCs w:val="24"/>
                <w:lang w:val="sv-SE" w:eastAsia="sv-SE"/>
              </w:rPr>
            </w:pPr>
            <w:r w:rsidRPr="00EB191D">
              <w:rPr>
                <w:szCs w:val="24"/>
                <w:lang w:val="sv-SE" w:eastAsia="sv-SE"/>
              </w:rPr>
              <w:t>4 593</w:t>
            </w:r>
            <w:r w:rsidR="00B61F88">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5ABE3467" w14:textId="5B71C715" w:rsidR="00AB7ABB" w:rsidRPr="00EB191D" w:rsidRDefault="00AB7ABB" w:rsidP="00EB191D">
            <w:pPr>
              <w:spacing w:after="0" w:line="360" w:lineRule="auto"/>
              <w:jc w:val="right"/>
              <w:rPr>
                <w:szCs w:val="24"/>
                <w:lang w:val="sv-SE" w:eastAsia="sv-SE"/>
              </w:rPr>
            </w:pPr>
            <w:r w:rsidRPr="00EB191D">
              <w:rPr>
                <w:szCs w:val="24"/>
                <w:lang w:val="sv-SE" w:eastAsia="sv-SE"/>
              </w:rPr>
              <w:t>4 499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DED35E0" w14:textId="79878321" w:rsidR="00AB7ABB" w:rsidRPr="00EB191D" w:rsidRDefault="00AB7ABB" w:rsidP="00EB191D">
            <w:pPr>
              <w:spacing w:after="0" w:line="360" w:lineRule="auto"/>
              <w:jc w:val="right"/>
              <w:rPr>
                <w:szCs w:val="24"/>
                <w:lang w:val="sv-SE" w:eastAsia="sv-SE"/>
              </w:rPr>
            </w:pPr>
            <w:r w:rsidRPr="00EB191D">
              <w:rPr>
                <w:szCs w:val="24"/>
                <w:lang w:val="sv-SE" w:eastAsia="sv-SE"/>
              </w:rPr>
              <w:t>4 523</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20389FC7" w14:textId="4FD580A2" w:rsidR="00AB7ABB" w:rsidRPr="00EB191D" w:rsidRDefault="00AB7ABB" w:rsidP="00EB191D">
            <w:pPr>
              <w:spacing w:after="0" w:line="360" w:lineRule="auto"/>
              <w:jc w:val="right"/>
              <w:rPr>
                <w:szCs w:val="24"/>
                <w:lang w:val="sv-SE" w:eastAsia="sv-SE"/>
              </w:rPr>
            </w:pPr>
            <w:r w:rsidRPr="00EB191D">
              <w:rPr>
                <w:szCs w:val="24"/>
                <w:lang w:val="sv-SE" w:eastAsia="sv-SE"/>
              </w:rPr>
              <w:t>4 625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756611F" w14:textId="4B5CB741" w:rsidR="00AB7ABB" w:rsidRPr="00EB191D" w:rsidRDefault="00AB7ABB" w:rsidP="00EB191D">
            <w:pPr>
              <w:spacing w:after="0" w:line="360" w:lineRule="auto"/>
              <w:jc w:val="right"/>
              <w:rPr>
                <w:szCs w:val="24"/>
                <w:lang w:val="sv-SE" w:eastAsia="sv-SE"/>
              </w:rPr>
            </w:pPr>
            <w:r w:rsidRPr="00EB191D">
              <w:rPr>
                <w:szCs w:val="24"/>
                <w:lang w:val="sv-SE" w:eastAsia="sv-SE"/>
              </w:rPr>
              <w:t>4 657</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07D8B536" w14:textId="738CEA5B" w:rsidR="00AB7ABB" w:rsidRPr="00EB191D" w:rsidRDefault="00AB7ABB" w:rsidP="00EB191D">
            <w:pPr>
              <w:spacing w:after="0" w:line="360" w:lineRule="auto"/>
              <w:jc w:val="right"/>
              <w:rPr>
                <w:szCs w:val="24"/>
                <w:lang w:val="sv-SE" w:eastAsia="sv-SE"/>
              </w:rPr>
            </w:pPr>
            <w:r w:rsidRPr="00EB191D">
              <w:rPr>
                <w:szCs w:val="24"/>
                <w:lang w:val="sv-SE" w:eastAsia="sv-SE"/>
              </w:rPr>
              <w:t>4 704</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1FAC8F04" w14:textId="3CF4D433" w:rsidR="00AB7ABB" w:rsidRPr="00EB191D" w:rsidRDefault="00AB7ABB" w:rsidP="00EB191D">
            <w:pPr>
              <w:spacing w:after="0" w:line="360" w:lineRule="auto"/>
              <w:jc w:val="right"/>
              <w:rPr>
                <w:szCs w:val="24"/>
                <w:lang w:val="sv-SE" w:eastAsia="sv-SE"/>
              </w:rPr>
            </w:pPr>
            <w:r w:rsidRPr="00EB191D">
              <w:rPr>
                <w:szCs w:val="24"/>
                <w:lang w:val="sv-SE" w:eastAsia="sv-SE"/>
              </w:rPr>
              <w:t>4 772</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9F76159" w14:textId="4255EE1C" w:rsidR="00AB7ABB" w:rsidRPr="00EB191D" w:rsidRDefault="00AB7ABB" w:rsidP="00EB191D">
            <w:pPr>
              <w:spacing w:after="0" w:line="360" w:lineRule="auto"/>
              <w:jc w:val="right"/>
              <w:rPr>
                <w:szCs w:val="24"/>
                <w:lang w:val="sv-SE" w:eastAsia="sv-SE"/>
              </w:rPr>
            </w:pPr>
            <w:r w:rsidRPr="00EB191D">
              <w:rPr>
                <w:szCs w:val="24"/>
                <w:lang w:val="sv-SE" w:eastAsia="sv-SE"/>
              </w:rPr>
              <w:t>4 836</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25E6574" w14:textId="0D5D3F7C" w:rsidR="00AB7ABB" w:rsidRPr="00EB191D" w:rsidRDefault="00AB7ABB" w:rsidP="00EB191D">
            <w:pPr>
              <w:spacing w:after="0" w:line="360" w:lineRule="auto"/>
              <w:jc w:val="right"/>
              <w:rPr>
                <w:szCs w:val="24"/>
                <w:lang w:val="sv-SE" w:eastAsia="sv-SE"/>
              </w:rPr>
            </w:pPr>
            <w:r w:rsidRPr="00EB191D">
              <w:rPr>
                <w:szCs w:val="24"/>
                <w:lang w:val="sv-SE" w:eastAsia="sv-SE"/>
              </w:rPr>
              <w:t>4 909</w:t>
            </w:r>
            <w:r w:rsidR="00F528CF">
              <w:rPr>
                <w:szCs w:val="24"/>
                <w:lang w:val="sv-SE" w:eastAsia="sv-SE"/>
              </w:rPr>
              <w:t>.</w:t>
            </w:r>
            <w:r w:rsidRPr="00EB191D">
              <w:rPr>
                <w:szCs w:val="24"/>
                <w:lang w:val="sv-SE" w:eastAsia="sv-SE"/>
              </w:rPr>
              <w:t>9</w:t>
            </w:r>
          </w:p>
        </w:tc>
        <w:tc>
          <w:tcPr>
            <w:tcW w:w="75" w:type="pct"/>
            <w:tcBorders>
              <w:top w:val="nil"/>
              <w:left w:val="nil"/>
              <w:bottom w:val="nil"/>
              <w:right w:val="nil"/>
            </w:tcBorders>
            <w:shd w:val="clear" w:color="auto" w:fill="auto"/>
            <w:noWrap/>
            <w:vAlign w:val="bottom"/>
            <w:hideMark/>
          </w:tcPr>
          <w:p w14:paraId="5A66EFFA" w14:textId="77777777" w:rsidR="00AB7ABB" w:rsidRPr="00EB191D" w:rsidRDefault="00AB7ABB" w:rsidP="00EB191D">
            <w:pPr>
              <w:spacing w:after="0" w:line="360" w:lineRule="auto"/>
              <w:rPr>
                <w:color w:val="000000"/>
                <w:szCs w:val="24"/>
                <w:lang w:val="sv-SE" w:eastAsia="sv-SE"/>
              </w:rPr>
            </w:pPr>
          </w:p>
        </w:tc>
      </w:tr>
      <w:tr w:rsidR="00AB7ABB" w:rsidRPr="00EB191D" w14:paraId="37EB5BEA"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EDF7893" w14:textId="7E3928EA" w:rsidR="00AB7ABB" w:rsidRPr="00EB191D" w:rsidRDefault="00AB7ABB" w:rsidP="00EB191D">
            <w:pPr>
              <w:spacing w:after="0" w:line="360" w:lineRule="auto"/>
              <w:rPr>
                <w:szCs w:val="24"/>
                <w:lang w:val="sv-SE" w:eastAsia="sv-SE"/>
              </w:rPr>
            </w:pPr>
            <w:r w:rsidRPr="00EB191D">
              <w:rPr>
                <w:szCs w:val="24"/>
                <w:lang w:val="sv-SE" w:eastAsia="sv-SE"/>
              </w:rPr>
              <w:t>Agriculture, forestry and fishing</w:t>
            </w:r>
          </w:p>
        </w:tc>
        <w:tc>
          <w:tcPr>
            <w:tcW w:w="413" w:type="pct"/>
            <w:tcBorders>
              <w:top w:val="nil"/>
              <w:left w:val="nil"/>
              <w:bottom w:val="single" w:sz="4" w:space="0" w:color="000000"/>
              <w:right w:val="single" w:sz="4" w:space="0" w:color="000000"/>
            </w:tcBorders>
            <w:shd w:val="clear" w:color="auto" w:fill="auto"/>
            <w:noWrap/>
            <w:vAlign w:val="bottom"/>
            <w:hideMark/>
          </w:tcPr>
          <w:p w14:paraId="1E217C9E" w14:textId="71DEBA3A" w:rsidR="00AB7ABB" w:rsidRPr="00EB191D" w:rsidRDefault="00AB7ABB" w:rsidP="00EB191D">
            <w:pPr>
              <w:spacing w:after="0" w:line="360" w:lineRule="auto"/>
              <w:jc w:val="right"/>
              <w:rPr>
                <w:szCs w:val="24"/>
                <w:lang w:val="sv-SE" w:eastAsia="sv-SE"/>
              </w:rPr>
            </w:pPr>
            <w:r w:rsidRPr="00EB191D">
              <w:rPr>
                <w:szCs w:val="24"/>
                <w:lang w:val="sv-SE" w:eastAsia="sv-SE"/>
              </w:rPr>
              <w:t>97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5B66B61" w14:textId="4600B6BB" w:rsidR="00AB7ABB" w:rsidRPr="00EB191D" w:rsidRDefault="00AB7ABB" w:rsidP="00EB191D">
            <w:pPr>
              <w:spacing w:after="0" w:line="360" w:lineRule="auto"/>
              <w:jc w:val="right"/>
              <w:rPr>
                <w:szCs w:val="24"/>
                <w:lang w:val="sv-SE" w:eastAsia="sv-SE"/>
              </w:rPr>
            </w:pPr>
            <w:r w:rsidRPr="00EB191D">
              <w:rPr>
                <w:szCs w:val="24"/>
                <w:lang w:val="sv-SE" w:eastAsia="sv-SE"/>
              </w:rPr>
              <w:t>97</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424221A2" w14:textId="50948BE7" w:rsidR="00AB7ABB" w:rsidRPr="00EB191D" w:rsidRDefault="00AB7ABB" w:rsidP="00EB191D">
            <w:pPr>
              <w:spacing w:after="0" w:line="360" w:lineRule="auto"/>
              <w:jc w:val="right"/>
              <w:rPr>
                <w:szCs w:val="24"/>
                <w:lang w:val="sv-SE" w:eastAsia="sv-SE"/>
              </w:rPr>
            </w:pPr>
            <w:r w:rsidRPr="00EB191D">
              <w:rPr>
                <w:szCs w:val="24"/>
                <w:lang w:val="sv-SE" w:eastAsia="sv-SE"/>
              </w:rPr>
              <w:t>94</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7E1122EF" w14:textId="2D940828" w:rsidR="00AB7ABB" w:rsidRPr="00EB191D" w:rsidRDefault="00AB7ABB" w:rsidP="00EB191D">
            <w:pPr>
              <w:spacing w:after="0" w:line="360" w:lineRule="auto"/>
              <w:jc w:val="right"/>
              <w:rPr>
                <w:szCs w:val="24"/>
                <w:lang w:val="sv-SE" w:eastAsia="sv-SE"/>
              </w:rPr>
            </w:pPr>
            <w:r w:rsidRPr="00EB191D">
              <w:rPr>
                <w:szCs w:val="24"/>
                <w:lang w:val="sv-SE" w:eastAsia="sv-SE"/>
              </w:rPr>
              <w:t>91</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27617EB" w14:textId="44B07604" w:rsidR="00AB7ABB" w:rsidRPr="00EB191D" w:rsidRDefault="00AB7ABB" w:rsidP="00EB191D">
            <w:pPr>
              <w:spacing w:after="0" w:line="360" w:lineRule="auto"/>
              <w:jc w:val="right"/>
              <w:rPr>
                <w:szCs w:val="24"/>
                <w:lang w:val="sv-SE" w:eastAsia="sv-SE"/>
              </w:rPr>
            </w:pPr>
            <w:r w:rsidRPr="00EB191D">
              <w:rPr>
                <w:szCs w:val="24"/>
                <w:lang w:val="sv-SE" w:eastAsia="sv-SE"/>
              </w:rPr>
              <w:t>95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37807E32" w14:textId="2E24B701" w:rsidR="00AB7ABB" w:rsidRPr="00EB191D" w:rsidRDefault="00AB7ABB" w:rsidP="00EB191D">
            <w:pPr>
              <w:spacing w:after="0" w:line="360" w:lineRule="auto"/>
              <w:jc w:val="right"/>
              <w:rPr>
                <w:szCs w:val="24"/>
                <w:lang w:val="sv-SE" w:eastAsia="sv-SE"/>
              </w:rPr>
            </w:pPr>
            <w:r w:rsidRPr="00EB191D">
              <w:rPr>
                <w:szCs w:val="24"/>
                <w:lang w:val="sv-SE" w:eastAsia="sv-SE"/>
              </w:rPr>
              <w:t>95</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7760653" w14:textId="3B3251C5" w:rsidR="00AB7ABB" w:rsidRPr="00EB191D" w:rsidRDefault="00AB7ABB" w:rsidP="00EB191D">
            <w:pPr>
              <w:spacing w:after="0" w:line="360" w:lineRule="auto"/>
              <w:jc w:val="right"/>
              <w:rPr>
                <w:szCs w:val="24"/>
                <w:lang w:val="sv-SE" w:eastAsia="sv-SE"/>
              </w:rPr>
            </w:pPr>
            <w:r w:rsidRPr="00EB191D">
              <w:rPr>
                <w:szCs w:val="24"/>
                <w:lang w:val="sv-SE" w:eastAsia="sv-SE"/>
              </w:rPr>
              <w:t>93</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5DD86E6" w14:textId="53BE39E2" w:rsidR="00AB7ABB" w:rsidRPr="00EB191D" w:rsidRDefault="00AB7ABB" w:rsidP="00EB191D">
            <w:pPr>
              <w:spacing w:after="0" w:line="360" w:lineRule="auto"/>
              <w:jc w:val="right"/>
              <w:rPr>
                <w:szCs w:val="24"/>
                <w:lang w:val="sv-SE" w:eastAsia="sv-SE"/>
              </w:rPr>
            </w:pPr>
            <w:r w:rsidRPr="00EB191D">
              <w:rPr>
                <w:szCs w:val="24"/>
                <w:lang w:val="sv-SE" w:eastAsia="sv-SE"/>
              </w:rPr>
              <w:t>97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7E8D2335" w14:textId="21FCA8A3" w:rsidR="00AB7ABB" w:rsidRPr="00EB191D" w:rsidRDefault="00AB7ABB" w:rsidP="00EB191D">
            <w:pPr>
              <w:spacing w:after="0" w:line="360" w:lineRule="auto"/>
              <w:jc w:val="right"/>
              <w:rPr>
                <w:szCs w:val="24"/>
                <w:lang w:val="sv-SE" w:eastAsia="sv-SE"/>
              </w:rPr>
            </w:pPr>
            <w:r w:rsidRPr="00EB191D">
              <w:rPr>
                <w:szCs w:val="24"/>
                <w:lang w:val="sv-SE" w:eastAsia="sv-SE"/>
              </w:rPr>
              <w:t>92</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078C998D" w14:textId="77777777" w:rsidR="00AB7ABB" w:rsidRPr="00EB191D" w:rsidRDefault="00AB7ABB" w:rsidP="00EB191D">
            <w:pPr>
              <w:spacing w:after="0" w:line="360" w:lineRule="auto"/>
              <w:rPr>
                <w:color w:val="000000"/>
                <w:szCs w:val="24"/>
                <w:lang w:val="sv-SE" w:eastAsia="sv-SE"/>
              </w:rPr>
            </w:pPr>
          </w:p>
        </w:tc>
      </w:tr>
      <w:tr w:rsidR="00AB7ABB" w:rsidRPr="00EB191D" w14:paraId="5EEA82E5"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B31E17E" w14:textId="77777777" w:rsidR="00AB7ABB" w:rsidRPr="00EB191D" w:rsidRDefault="00AB7ABB" w:rsidP="00EB191D">
            <w:pPr>
              <w:spacing w:after="0" w:line="360" w:lineRule="auto"/>
              <w:rPr>
                <w:szCs w:val="24"/>
                <w:lang w:val="sv-SE" w:eastAsia="sv-SE"/>
              </w:rPr>
            </w:pPr>
            <w:r w:rsidRPr="00EB191D">
              <w:rPr>
                <w:szCs w:val="24"/>
                <w:lang w:val="sv-SE" w:eastAsia="sv-SE"/>
              </w:rPr>
              <w:t>Mining and quarrying</w:t>
            </w:r>
          </w:p>
        </w:tc>
        <w:tc>
          <w:tcPr>
            <w:tcW w:w="413" w:type="pct"/>
            <w:tcBorders>
              <w:top w:val="nil"/>
              <w:left w:val="nil"/>
              <w:bottom w:val="single" w:sz="4" w:space="0" w:color="000000"/>
              <w:right w:val="single" w:sz="4" w:space="0" w:color="000000"/>
            </w:tcBorders>
            <w:shd w:val="clear" w:color="auto" w:fill="auto"/>
            <w:noWrap/>
            <w:vAlign w:val="bottom"/>
            <w:hideMark/>
          </w:tcPr>
          <w:p w14:paraId="23A49589" w14:textId="0E9FE85E"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7C097EC9" w14:textId="0E600640"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1351D2F1" w14:textId="69FBFEA3" w:rsidR="00AB7ABB" w:rsidRPr="00EB191D" w:rsidRDefault="00AB7ABB" w:rsidP="00EB191D">
            <w:pPr>
              <w:spacing w:after="0" w:line="360" w:lineRule="auto"/>
              <w:jc w:val="right"/>
              <w:rPr>
                <w:szCs w:val="24"/>
                <w:lang w:val="sv-SE" w:eastAsia="sv-SE"/>
              </w:rPr>
            </w:pPr>
            <w:r w:rsidRPr="00EB191D">
              <w:rPr>
                <w:szCs w:val="24"/>
                <w:lang w:val="sv-SE" w:eastAsia="sv-SE"/>
              </w:rPr>
              <w:t>8</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5162D02" w14:textId="448C97DC"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7EC98E2C" w14:textId="0F4DBF88"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15603622" w14:textId="4B4CDE5C" w:rsidR="00AB7ABB" w:rsidRPr="00EB191D" w:rsidRDefault="00AB7ABB" w:rsidP="00EB191D">
            <w:pPr>
              <w:spacing w:after="0" w:line="360" w:lineRule="auto"/>
              <w:jc w:val="right"/>
              <w:rPr>
                <w:szCs w:val="24"/>
                <w:lang w:val="sv-SE" w:eastAsia="sv-SE"/>
              </w:rPr>
            </w:pPr>
            <w:r w:rsidRPr="00EB191D">
              <w:rPr>
                <w:szCs w:val="24"/>
                <w:lang w:val="sv-SE" w:eastAsia="sv-SE"/>
              </w:rPr>
              <w:t>11</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27096B7A" w14:textId="6759367A" w:rsidR="00AB7ABB" w:rsidRPr="00EB191D" w:rsidRDefault="00AB7ABB" w:rsidP="00EB191D">
            <w:pPr>
              <w:spacing w:after="0" w:line="360" w:lineRule="auto"/>
              <w:jc w:val="right"/>
              <w:rPr>
                <w:szCs w:val="24"/>
                <w:lang w:val="sv-SE" w:eastAsia="sv-SE"/>
              </w:rPr>
            </w:pPr>
            <w:r w:rsidRPr="00EB191D">
              <w:rPr>
                <w:szCs w:val="24"/>
                <w:lang w:val="sv-SE" w:eastAsia="sv-SE"/>
              </w:rPr>
              <w:t>10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2F6CF8D8" w14:textId="650F003F"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29341ED" w14:textId="32069990" w:rsidR="00AB7ABB" w:rsidRPr="00EB191D" w:rsidRDefault="00AB7ABB" w:rsidP="00EB191D">
            <w:pPr>
              <w:spacing w:after="0" w:line="360" w:lineRule="auto"/>
              <w:jc w:val="right"/>
              <w:rPr>
                <w:szCs w:val="24"/>
                <w:lang w:val="sv-SE" w:eastAsia="sv-SE"/>
              </w:rPr>
            </w:pPr>
            <w:r w:rsidRPr="00EB191D">
              <w:rPr>
                <w:szCs w:val="24"/>
                <w:lang w:val="sv-SE" w:eastAsia="sv-SE"/>
              </w:rPr>
              <w:t>8</w:t>
            </w:r>
            <w:r w:rsidR="00F528CF">
              <w:rPr>
                <w:szCs w:val="24"/>
                <w:lang w:val="sv-SE" w:eastAsia="sv-SE"/>
              </w:rPr>
              <w:t>.</w:t>
            </w:r>
            <w:r w:rsidRPr="00EB191D">
              <w:rPr>
                <w:szCs w:val="24"/>
                <w:lang w:val="sv-SE" w:eastAsia="sv-SE"/>
              </w:rPr>
              <w:t>8</w:t>
            </w:r>
          </w:p>
        </w:tc>
        <w:tc>
          <w:tcPr>
            <w:tcW w:w="75" w:type="pct"/>
            <w:tcBorders>
              <w:top w:val="nil"/>
              <w:left w:val="nil"/>
              <w:bottom w:val="nil"/>
              <w:right w:val="nil"/>
            </w:tcBorders>
            <w:shd w:val="clear" w:color="auto" w:fill="auto"/>
            <w:noWrap/>
            <w:vAlign w:val="bottom"/>
            <w:hideMark/>
          </w:tcPr>
          <w:p w14:paraId="6654D133" w14:textId="77777777" w:rsidR="00AB7ABB" w:rsidRPr="00EB191D" w:rsidRDefault="00AB7ABB" w:rsidP="00EB191D">
            <w:pPr>
              <w:spacing w:after="0" w:line="360" w:lineRule="auto"/>
              <w:rPr>
                <w:color w:val="000000"/>
                <w:szCs w:val="24"/>
                <w:lang w:val="sv-SE" w:eastAsia="sv-SE"/>
              </w:rPr>
            </w:pPr>
          </w:p>
        </w:tc>
      </w:tr>
      <w:tr w:rsidR="00AB7ABB" w:rsidRPr="00EB191D" w14:paraId="32DB6ED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65AC7537" w14:textId="77777777" w:rsidR="00AB7ABB" w:rsidRPr="00EB191D" w:rsidRDefault="00AB7ABB" w:rsidP="00EB191D">
            <w:pPr>
              <w:spacing w:after="0" w:line="360" w:lineRule="auto"/>
              <w:rPr>
                <w:szCs w:val="24"/>
                <w:lang w:val="sv-SE" w:eastAsia="sv-SE"/>
              </w:rPr>
            </w:pPr>
            <w:r w:rsidRPr="00EB191D">
              <w:rPr>
                <w:szCs w:val="24"/>
                <w:lang w:val="sv-SE" w:eastAsia="sv-SE"/>
              </w:rPr>
              <w:t>Manufacturing</w:t>
            </w:r>
          </w:p>
        </w:tc>
        <w:tc>
          <w:tcPr>
            <w:tcW w:w="413" w:type="pct"/>
            <w:tcBorders>
              <w:top w:val="nil"/>
              <w:left w:val="nil"/>
              <w:bottom w:val="single" w:sz="4" w:space="0" w:color="000000"/>
              <w:right w:val="single" w:sz="4" w:space="0" w:color="000000"/>
            </w:tcBorders>
            <w:shd w:val="clear" w:color="auto" w:fill="auto"/>
            <w:noWrap/>
            <w:vAlign w:val="bottom"/>
            <w:hideMark/>
          </w:tcPr>
          <w:p w14:paraId="241999A5" w14:textId="607EBBAA" w:rsidR="00AB7ABB" w:rsidRPr="00EB191D" w:rsidRDefault="00AB7ABB" w:rsidP="00EB191D">
            <w:pPr>
              <w:spacing w:after="0" w:line="360" w:lineRule="auto"/>
              <w:jc w:val="right"/>
              <w:rPr>
                <w:szCs w:val="24"/>
                <w:lang w:val="sv-SE" w:eastAsia="sv-SE"/>
              </w:rPr>
            </w:pPr>
            <w:r w:rsidRPr="00EB191D">
              <w:rPr>
                <w:szCs w:val="24"/>
                <w:lang w:val="sv-SE" w:eastAsia="sv-SE"/>
              </w:rPr>
              <w:t>620</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528208B" w14:textId="04EB4B7A" w:rsidR="00AB7ABB" w:rsidRPr="00EB191D" w:rsidRDefault="00AB7ABB" w:rsidP="00EB191D">
            <w:pPr>
              <w:spacing w:after="0" w:line="360" w:lineRule="auto"/>
              <w:jc w:val="right"/>
              <w:rPr>
                <w:szCs w:val="24"/>
                <w:lang w:val="sv-SE" w:eastAsia="sv-SE"/>
              </w:rPr>
            </w:pPr>
            <w:r w:rsidRPr="00EB191D">
              <w:rPr>
                <w:szCs w:val="24"/>
                <w:lang w:val="sv-SE" w:eastAsia="sv-SE"/>
              </w:rPr>
              <w:t>559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F75208D" w14:textId="1691F85F" w:rsidR="00AB7ABB" w:rsidRPr="00EB191D" w:rsidRDefault="00AB7ABB" w:rsidP="00EB191D">
            <w:pPr>
              <w:spacing w:after="0" w:line="360" w:lineRule="auto"/>
              <w:jc w:val="right"/>
              <w:rPr>
                <w:szCs w:val="24"/>
                <w:lang w:val="sv-SE" w:eastAsia="sv-SE"/>
              </w:rPr>
            </w:pPr>
            <w:r w:rsidRPr="00EB191D">
              <w:rPr>
                <w:szCs w:val="24"/>
                <w:lang w:val="sv-SE" w:eastAsia="sv-SE"/>
              </w:rPr>
              <w:t>544</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7B6EB9EE" w14:textId="78F27D87" w:rsidR="00AB7ABB" w:rsidRPr="00EB191D" w:rsidRDefault="00AB7ABB" w:rsidP="00EB191D">
            <w:pPr>
              <w:spacing w:after="0" w:line="360" w:lineRule="auto"/>
              <w:jc w:val="right"/>
              <w:rPr>
                <w:szCs w:val="24"/>
                <w:lang w:val="sv-SE" w:eastAsia="sv-SE"/>
              </w:rPr>
            </w:pPr>
            <w:r w:rsidRPr="00EB191D">
              <w:rPr>
                <w:szCs w:val="24"/>
                <w:lang w:val="sv-SE" w:eastAsia="sv-SE"/>
              </w:rPr>
              <w:t>556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1DFD146" w14:textId="2189F9D0" w:rsidR="00AB7ABB" w:rsidRPr="00EB191D" w:rsidRDefault="00AB7ABB" w:rsidP="00EB191D">
            <w:pPr>
              <w:spacing w:after="0" w:line="360" w:lineRule="auto"/>
              <w:jc w:val="right"/>
              <w:rPr>
                <w:szCs w:val="24"/>
                <w:lang w:val="sv-SE" w:eastAsia="sv-SE"/>
              </w:rPr>
            </w:pPr>
            <w:r w:rsidRPr="00EB191D">
              <w:rPr>
                <w:szCs w:val="24"/>
                <w:lang w:val="sv-SE" w:eastAsia="sv-SE"/>
              </w:rPr>
              <w:t>537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626C6755" w14:textId="787DDB91" w:rsidR="00AB7ABB" w:rsidRPr="00EB191D" w:rsidRDefault="00AB7ABB" w:rsidP="00EB191D">
            <w:pPr>
              <w:spacing w:after="0" w:line="360" w:lineRule="auto"/>
              <w:jc w:val="right"/>
              <w:rPr>
                <w:szCs w:val="24"/>
                <w:lang w:val="sv-SE" w:eastAsia="sv-SE"/>
              </w:rPr>
            </w:pPr>
            <w:r w:rsidRPr="00EB191D">
              <w:rPr>
                <w:szCs w:val="24"/>
                <w:lang w:val="sv-SE" w:eastAsia="sv-SE"/>
              </w:rPr>
              <w:t>524</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73C52036" w14:textId="06AC0826" w:rsidR="00AB7ABB" w:rsidRPr="00EB191D" w:rsidRDefault="00AB7ABB" w:rsidP="00EB191D">
            <w:pPr>
              <w:spacing w:after="0" w:line="360" w:lineRule="auto"/>
              <w:jc w:val="right"/>
              <w:rPr>
                <w:szCs w:val="24"/>
                <w:lang w:val="sv-SE" w:eastAsia="sv-SE"/>
              </w:rPr>
            </w:pPr>
            <w:r w:rsidRPr="00EB191D">
              <w:rPr>
                <w:szCs w:val="24"/>
                <w:lang w:val="sv-SE" w:eastAsia="sv-SE"/>
              </w:rPr>
              <w:t>509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C71ACE1" w14:textId="64D81CA4" w:rsidR="00AB7ABB" w:rsidRPr="00EB191D" w:rsidRDefault="00AB7ABB" w:rsidP="00EB191D">
            <w:pPr>
              <w:spacing w:after="0" w:line="360" w:lineRule="auto"/>
              <w:jc w:val="right"/>
              <w:rPr>
                <w:szCs w:val="24"/>
                <w:lang w:val="sv-SE" w:eastAsia="sv-SE"/>
              </w:rPr>
            </w:pPr>
            <w:r w:rsidRPr="00EB191D">
              <w:rPr>
                <w:szCs w:val="24"/>
                <w:lang w:val="sv-SE" w:eastAsia="sv-SE"/>
              </w:rPr>
              <w:t>503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00217EA" w14:textId="296A93ED" w:rsidR="00AB7ABB" w:rsidRPr="00EB191D" w:rsidRDefault="00AB7ABB" w:rsidP="00EB191D">
            <w:pPr>
              <w:spacing w:after="0" w:line="360" w:lineRule="auto"/>
              <w:jc w:val="right"/>
              <w:rPr>
                <w:szCs w:val="24"/>
                <w:lang w:val="sv-SE" w:eastAsia="sv-SE"/>
              </w:rPr>
            </w:pPr>
            <w:r w:rsidRPr="00EB191D">
              <w:rPr>
                <w:szCs w:val="24"/>
                <w:lang w:val="sv-SE" w:eastAsia="sv-SE"/>
              </w:rPr>
              <w:t>501</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4B5C66AA" w14:textId="77777777" w:rsidR="00AB7ABB" w:rsidRPr="00EB191D" w:rsidRDefault="00AB7ABB" w:rsidP="00EB191D">
            <w:pPr>
              <w:spacing w:after="0" w:line="360" w:lineRule="auto"/>
              <w:rPr>
                <w:color w:val="000000"/>
                <w:szCs w:val="24"/>
                <w:lang w:val="sv-SE" w:eastAsia="sv-SE"/>
              </w:rPr>
            </w:pPr>
          </w:p>
        </w:tc>
      </w:tr>
      <w:tr w:rsidR="00AB7ABB" w:rsidRPr="00EB191D" w14:paraId="50EAD162"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738C55D" w14:textId="373F6284" w:rsidR="00AB7ABB" w:rsidRPr="00EB191D" w:rsidRDefault="00AB7ABB" w:rsidP="00EB191D">
            <w:pPr>
              <w:spacing w:after="0" w:line="360" w:lineRule="auto"/>
              <w:rPr>
                <w:szCs w:val="24"/>
                <w:lang w:eastAsia="sv-SE"/>
              </w:rPr>
            </w:pPr>
            <w:r w:rsidRPr="00EB191D">
              <w:rPr>
                <w:szCs w:val="24"/>
                <w:lang w:eastAsia="sv-SE"/>
              </w:rPr>
              <w:t>Electricity, gas, steam and air conditioning supply</w:t>
            </w:r>
          </w:p>
        </w:tc>
        <w:tc>
          <w:tcPr>
            <w:tcW w:w="413" w:type="pct"/>
            <w:tcBorders>
              <w:top w:val="nil"/>
              <w:left w:val="nil"/>
              <w:bottom w:val="single" w:sz="4" w:space="0" w:color="000000"/>
              <w:right w:val="single" w:sz="4" w:space="0" w:color="000000"/>
            </w:tcBorders>
            <w:shd w:val="clear" w:color="auto" w:fill="auto"/>
            <w:noWrap/>
            <w:vAlign w:val="bottom"/>
            <w:hideMark/>
          </w:tcPr>
          <w:p w14:paraId="47F859A6" w14:textId="06B4402B" w:rsidR="00AB7ABB" w:rsidRPr="00EB191D" w:rsidRDefault="00AB7ABB" w:rsidP="00EB191D">
            <w:pPr>
              <w:spacing w:after="0" w:line="360" w:lineRule="auto"/>
              <w:jc w:val="right"/>
              <w:rPr>
                <w:szCs w:val="24"/>
                <w:lang w:val="sv-SE" w:eastAsia="sv-SE"/>
              </w:rPr>
            </w:pPr>
            <w:r w:rsidRPr="00EB191D">
              <w:rPr>
                <w:szCs w:val="24"/>
                <w:lang w:val="sv-SE" w:eastAsia="sv-SE"/>
              </w:rPr>
              <w:t>22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1D941F7B" w14:textId="611AECCD"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68873EB" w14:textId="27567DF0"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BD3EE17" w14:textId="39A23FFE" w:rsidR="00AB7ABB" w:rsidRPr="00EB191D" w:rsidRDefault="00AB7ABB" w:rsidP="00EB191D">
            <w:pPr>
              <w:spacing w:after="0" w:line="360" w:lineRule="auto"/>
              <w:jc w:val="right"/>
              <w:rPr>
                <w:szCs w:val="24"/>
                <w:lang w:val="sv-SE" w:eastAsia="sv-SE"/>
              </w:rPr>
            </w:pPr>
            <w:r w:rsidRPr="00EB191D">
              <w:rPr>
                <w:szCs w:val="24"/>
                <w:lang w:val="sv-SE" w:eastAsia="sv-SE"/>
              </w:rPr>
              <w:t>22</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C61BB87" w14:textId="15BC9D01" w:rsidR="00AB7ABB" w:rsidRPr="00EB191D" w:rsidRDefault="00AB7ABB" w:rsidP="00EB191D">
            <w:pPr>
              <w:spacing w:after="0" w:line="360" w:lineRule="auto"/>
              <w:jc w:val="right"/>
              <w:rPr>
                <w:szCs w:val="24"/>
                <w:lang w:val="sv-SE" w:eastAsia="sv-SE"/>
              </w:rPr>
            </w:pPr>
            <w:r w:rsidRPr="00EB191D">
              <w:rPr>
                <w:szCs w:val="24"/>
                <w:lang w:val="sv-SE" w:eastAsia="sv-SE"/>
              </w:rPr>
              <w:t>24</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6C63F558" w14:textId="4A16EEE6" w:rsidR="00AB7ABB" w:rsidRPr="00EB191D" w:rsidRDefault="00AB7ABB" w:rsidP="00EB191D">
            <w:pPr>
              <w:spacing w:after="0" w:line="360" w:lineRule="auto"/>
              <w:jc w:val="right"/>
              <w:rPr>
                <w:szCs w:val="24"/>
                <w:lang w:val="sv-SE" w:eastAsia="sv-SE"/>
              </w:rPr>
            </w:pPr>
            <w:r w:rsidRPr="00EB191D">
              <w:rPr>
                <w:szCs w:val="24"/>
                <w:lang w:val="sv-SE" w:eastAsia="sv-SE"/>
              </w:rPr>
              <w:t>24</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51C81FDD" w14:textId="2E56B05D" w:rsidR="00AB7ABB" w:rsidRPr="00EB191D" w:rsidRDefault="00AB7ABB" w:rsidP="00EB191D">
            <w:pPr>
              <w:spacing w:after="0" w:line="360" w:lineRule="auto"/>
              <w:jc w:val="right"/>
              <w:rPr>
                <w:szCs w:val="24"/>
                <w:lang w:val="sv-SE" w:eastAsia="sv-SE"/>
              </w:rPr>
            </w:pPr>
            <w:r w:rsidRPr="00EB191D">
              <w:rPr>
                <w:szCs w:val="24"/>
                <w:lang w:val="sv-SE" w:eastAsia="sv-SE"/>
              </w:rPr>
              <w:t>25</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57B3489" w14:textId="1CFE6019" w:rsidR="00AB7ABB" w:rsidRPr="00EB191D" w:rsidRDefault="00AB7ABB" w:rsidP="00EB191D">
            <w:pPr>
              <w:spacing w:after="0" w:line="360" w:lineRule="auto"/>
              <w:jc w:val="right"/>
              <w:rPr>
                <w:szCs w:val="24"/>
                <w:lang w:val="sv-SE" w:eastAsia="sv-SE"/>
              </w:rPr>
            </w:pPr>
            <w:r w:rsidRPr="00EB191D">
              <w:rPr>
                <w:szCs w:val="24"/>
                <w:lang w:val="sv-SE" w:eastAsia="sv-SE"/>
              </w:rPr>
              <w:t>29</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29B17AD" w14:textId="118A0AA9" w:rsidR="00AB7ABB" w:rsidRPr="00EB191D" w:rsidRDefault="00AB7ABB" w:rsidP="00EB191D">
            <w:pPr>
              <w:spacing w:after="0" w:line="360" w:lineRule="auto"/>
              <w:jc w:val="right"/>
              <w:rPr>
                <w:szCs w:val="24"/>
                <w:lang w:val="sv-SE" w:eastAsia="sv-SE"/>
              </w:rPr>
            </w:pPr>
            <w:r w:rsidRPr="00EB191D">
              <w:rPr>
                <w:szCs w:val="24"/>
                <w:lang w:val="sv-SE" w:eastAsia="sv-SE"/>
              </w:rPr>
              <w:t>28</w:t>
            </w:r>
            <w:r w:rsidR="00F528CF">
              <w:rPr>
                <w:szCs w:val="24"/>
                <w:lang w:val="sv-SE" w:eastAsia="sv-SE"/>
              </w:rPr>
              <w:t>.</w:t>
            </w:r>
            <w:r w:rsidRPr="00EB191D">
              <w:rPr>
                <w:szCs w:val="24"/>
                <w:lang w:val="sv-SE" w:eastAsia="sv-SE"/>
              </w:rPr>
              <w:t>8</w:t>
            </w:r>
          </w:p>
        </w:tc>
        <w:tc>
          <w:tcPr>
            <w:tcW w:w="75" w:type="pct"/>
            <w:tcBorders>
              <w:top w:val="nil"/>
              <w:left w:val="nil"/>
              <w:bottom w:val="nil"/>
              <w:right w:val="nil"/>
            </w:tcBorders>
            <w:shd w:val="clear" w:color="auto" w:fill="auto"/>
            <w:noWrap/>
            <w:vAlign w:val="bottom"/>
            <w:hideMark/>
          </w:tcPr>
          <w:p w14:paraId="72E8329E" w14:textId="77777777" w:rsidR="00AB7ABB" w:rsidRPr="00EB191D" w:rsidRDefault="00AB7ABB" w:rsidP="00EB191D">
            <w:pPr>
              <w:spacing w:after="0" w:line="360" w:lineRule="auto"/>
              <w:rPr>
                <w:color w:val="000000"/>
                <w:szCs w:val="24"/>
                <w:lang w:val="sv-SE" w:eastAsia="sv-SE"/>
              </w:rPr>
            </w:pPr>
          </w:p>
        </w:tc>
      </w:tr>
      <w:tr w:rsidR="00AB7ABB" w:rsidRPr="00EB191D" w14:paraId="357441BA"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B6F6B5A" w14:textId="15B3252B" w:rsidR="00AB7ABB" w:rsidRPr="00EB191D" w:rsidRDefault="00AB7ABB" w:rsidP="00EB191D">
            <w:pPr>
              <w:spacing w:after="0" w:line="360" w:lineRule="auto"/>
              <w:rPr>
                <w:szCs w:val="24"/>
                <w:lang w:eastAsia="sv-SE"/>
              </w:rPr>
            </w:pPr>
            <w:r w:rsidRPr="00EB191D">
              <w:rPr>
                <w:szCs w:val="24"/>
                <w:lang w:eastAsia="sv-SE"/>
              </w:rPr>
              <w:t>Water supply; sewerage, waste management and remediation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5C7631DD" w14:textId="40C60EC5"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D63C0C7" w14:textId="4B8E5024" w:rsidR="00AB7ABB" w:rsidRPr="00EB191D" w:rsidRDefault="00AB7ABB" w:rsidP="00EB191D">
            <w:pPr>
              <w:spacing w:after="0" w:line="360" w:lineRule="auto"/>
              <w:jc w:val="right"/>
              <w:rPr>
                <w:szCs w:val="24"/>
                <w:lang w:val="sv-SE" w:eastAsia="sv-SE"/>
              </w:rPr>
            </w:pPr>
            <w:r w:rsidRPr="00EB191D">
              <w:rPr>
                <w:szCs w:val="24"/>
                <w:lang w:val="sv-SE" w:eastAsia="sv-SE"/>
              </w:rPr>
              <w:t>18</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36E775CC" w14:textId="38A0ACC1" w:rsidR="00AB7ABB" w:rsidRPr="00EB191D" w:rsidRDefault="00AB7ABB" w:rsidP="00EB191D">
            <w:pPr>
              <w:spacing w:after="0" w:line="360" w:lineRule="auto"/>
              <w:jc w:val="right"/>
              <w:rPr>
                <w:szCs w:val="24"/>
                <w:lang w:val="sv-SE" w:eastAsia="sv-SE"/>
              </w:rPr>
            </w:pPr>
            <w:r w:rsidRPr="00EB191D">
              <w:rPr>
                <w:szCs w:val="24"/>
                <w:lang w:val="sv-SE" w:eastAsia="sv-SE"/>
              </w:rPr>
              <w:t>19</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689EF557" w14:textId="122728B3"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536E977" w14:textId="59BCE47B"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16A7526D" w14:textId="1FDCA8D7" w:rsidR="00AB7ABB" w:rsidRPr="00EB191D" w:rsidRDefault="00AB7ABB" w:rsidP="00EB191D">
            <w:pPr>
              <w:spacing w:after="0" w:line="360" w:lineRule="auto"/>
              <w:jc w:val="right"/>
              <w:rPr>
                <w:szCs w:val="24"/>
                <w:lang w:val="sv-SE" w:eastAsia="sv-SE"/>
              </w:rPr>
            </w:pPr>
            <w:r w:rsidRPr="00EB191D">
              <w:rPr>
                <w:szCs w:val="24"/>
                <w:lang w:val="sv-SE" w:eastAsia="sv-SE"/>
              </w:rPr>
              <w:t>19</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2C11CB0F" w14:textId="6B78B776" w:rsidR="00AB7ABB" w:rsidRPr="00EB191D" w:rsidRDefault="00AB7ABB" w:rsidP="00EB191D">
            <w:pPr>
              <w:spacing w:after="0" w:line="360" w:lineRule="auto"/>
              <w:jc w:val="right"/>
              <w:rPr>
                <w:szCs w:val="24"/>
                <w:lang w:val="sv-SE" w:eastAsia="sv-SE"/>
              </w:rPr>
            </w:pPr>
            <w:r w:rsidRPr="00EB191D">
              <w:rPr>
                <w:szCs w:val="24"/>
                <w:lang w:val="sv-SE" w:eastAsia="sv-SE"/>
              </w:rPr>
              <w:t>21</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41A7BF6A" w14:textId="08D8F6EB"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B670B7D" w14:textId="3FC1BB9A" w:rsidR="00AB7ABB" w:rsidRPr="00EB191D" w:rsidRDefault="00AB7ABB" w:rsidP="00EB191D">
            <w:pPr>
              <w:spacing w:after="0" w:line="360" w:lineRule="auto"/>
              <w:jc w:val="right"/>
              <w:rPr>
                <w:szCs w:val="24"/>
                <w:lang w:val="sv-SE" w:eastAsia="sv-SE"/>
              </w:rPr>
            </w:pPr>
            <w:r w:rsidRPr="00EB191D">
              <w:rPr>
                <w:szCs w:val="24"/>
                <w:lang w:val="sv-SE" w:eastAsia="sv-SE"/>
              </w:rPr>
              <w:t>21</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1B30AD47" w14:textId="77777777" w:rsidR="00AB7ABB" w:rsidRPr="00EB191D" w:rsidRDefault="00AB7ABB" w:rsidP="00EB191D">
            <w:pPr>
              <w:spacing w:after="0" w:line="360" w:lineRule="auto"/>
              <w:rPr>
                <w:color w:val="000000"/>
                <w:szCs w:val="24"/>
                <w:lang w:val="sv-SE" w:eastAsia="sv-SE"/>
              </w:rPr>
            </w:pPr>
          </w:p>
        </w:tc>
      </w:tr>
      <w:tr w:rsidR="00AB7ABB" w:rsidRPr="00EB191D" w14:paraId="4376554B"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80A5A9B" w14:textId="77777777" w:rsidR="00AB7ABB" w:rsidRPr="00EB191D" w:rsidRDefault="00AB7ABB" w:rsidP="00EB191D">
            <w:pPr>
              <w:spacing w:after="0" w:line="360" w:lineRule="auto"/>
              <w:rPr>
                <w:szCs w:val="24"/>
                <w:lang w:val="sv-SE" w:eastAsia="sv-SE"/>
              </w:rPr>
            </w:pPr>
            <w:r w:rsidRPr="00EB191D">
              <w:rPr>
                <w:szCs w:val="24"/>
                <w:lang w:val="sv-SE" w:eastAsia="sv-SE"/>
              </w:rPr>
              <w:t>Construction</w:t>
            </w:r>
          </w:p>
        </w:tc>
        <w:tc>
          <w:tcPr>
            <w:tcW w:w="413" w:type="pct"/>
            <w:tcBorders>
              <w:top w:val="nil"/>
              <w:left w:val="nil"/>
              <w:bottom w:val="single" w:sz="4" w:space="0" w:color="000000"/>
              <w:right w:val="single" w:sz="4" w:space="0" w:color="000000"/>
            </w:tcBorders>
            <w:shd w:val="clear" w:color="auto" w:fill="auto"/>
            <w:noWrap/>
            <w:vAlign w:val="bottom"/>
            <w:hideMark/>
          </w:tcPr>
          <w:p w14:paraId="5042C493" w14:textId="6879B237" w:rsidR="00AB7ABB" w:rsidRPr="00EB191D" w:rsidRDefault="00AB7ABB" w:rsidP="00EB191D">
            <w:pPr>
              <w:spacing w:after="0" w:line="360" w:lineRule="auto"/>
              <w:jc w:val="right"/>
              <w:rPr>
                <w:szCs w:val="24"/>
                <w:lang w:val="sv-SE" w:eastAsia="sv-SE"/>
              </w:rPr>
            </w:pPr>
            <w:r w:rsidRPr="00EB191D">
              <w:rPr>
                <w:szCs w:val="24"/>
                <w:lang w:val="sv-SE" w:eastAsia="sv-SE"/>
              </w:rPr>
              <w:t>305</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2C7C1432" w14:textId="42DCF3F3" w:rsidR="00AB7ABB" w:rsidRPr="00EB191D" w:rsidRDefault="00AB7ABB" w:rsidP="00EB191D">
            <w:pPr>
              <w:spacing w:after="0" w:line="360" w:lineRule="auto"/>
              <w:jc w:val="right"/>
              <w:rPr>
                <w:szCs w:val="24"/>
                <w:lang w:val="sv-SE" w:eastAsia="sv-SE"/>
              </w:rPr>
            </w:pPr>
            <w:r w:rsidRPr="00EB191D">
              <w:rPr>
                <w:szCs w:val="24"/>
                <w:lang w:val="sv-SE" w:eastAsia="sv-SE"/>
              </w:rPr>
              <w:t>293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F1F7F02" w14:textId="39132282" w:rsidR="00AB7ABB" w:rsidRPr="00EB191D" w:rsidRDefault="00AB7ABB" w:rsidP="00EB191D">
            <w:pPr>
              <w:spacing w:after="0" w:line="360" w:lineRule="auto"/>
              <w:jc w:val="right"/>
              <w:rPr>
                <w:szCs w:val="24"/>
                <w:lang w:val="sv-SE" w:eastAsia="sv-SE"/>
              </w:rPr>
            </w:pPr>
            <w:r w:rsidRPr="00EB191D">
              <w:rPr>
                <w:szCs w:val="24"/>
                <w:lang w:val="sv-SE" w:eastAsia="sv-SE"/>
              </w:rPr>
              <w:t>302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6583615" w14:textId="115807AB" w:rsidR="00AB7ABB" w:rsidRPr="00EB191D" w:rsidRDefault="00AB7ABB" w:rsidP="00EB191D">
            <w:pPr>
              <w:spacing w:after="0" w:line="360" w:lineRule="auto"/>
              <w:jc w:val="right"/>
              <w:rPr>
                <w:szCs w:val="24"/>
                <w:lang w:val="sv-SE" w:eastAsia="sv-SE"/>
              </w:rPr>
            </w:pPr>
            <w:r w:rsidRPr="00EB191D">
              <w:rPr>
                <w:szCs w:val="24"/>
                <w:lang w:val="sv-SE" w:eastAsia="sv-SE"/>
              </w:rPr>
              <w:t>309</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611FB2F8" w14:textId="7EBE2D53" w:rsidR="00AB7ABB" w:rsidRPr="00EB191D" w:rsidRDefault="00AB7ABB" w:rsidP="00EB191D">
            <w:pPr>
              <w:spacing w:after="0" w:line="360" w:lineRule="auto"/>
              <w:jc w:val="right"/>
              <w:rPr>
                <w:szCs w:val="24"/>
                <w:lang w:val="sv-SE" w:eastAsia="sv-SE"/>
              </w:rPr>
            </w:pPr>
            <w:r w:rsidRPr="00EB191D">
              <w:rPr>
                <w:szCs w:val="24"/>
                <w:lang w:val="sv-SE" w:eastAsia="sv-SE"/>
              </w:rPr>
              <w:t>317</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821D127" w14:textId="382EF20C" w:rsidR="00AB7ABB" w:rsidRPr="00EB191D" w:rsidRDefault="00AB7ABB" w:rsidP="00EB191D">
            <w:pPr>
              <w:spacing w:after="0" w:line="360" w:lineRule="auto"/>
              <w:jc w:val="right"/>
              <w:rPr>
                <w:szCs w:val="24"/>
                <w:lang w:val="sv-SE" w:eastAsia="sv-SE"/>
              </w:rPr>
            </w:pPr>
            <w:r w:rsidRPr="00EB191D">
              <w:rPr>
                <w:szCs w:val="24"/>
                <w:lang w:val="sv-SE" w:eastAsia="sv-SE"/>
              </w:rPr>
              <w:t>316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64617EB6" w14:textId="6DFB786F" w:rsidR="00AB7ABB" w:rsidRPr="00EB191D" w:rsidRDefault="00AB7ABB" w:rsidP="00EB191D">
            <w:pPr>
              <w:spacing w:after="0" w:line="360" w:lineRule="auto"/>
              <w:jc w:val="right"/>
              <w:rPr>
                <w:szCs w:val="24"/>
                <w:lang w:val="sv-SE" w:eastAsia="sv-SE"/>
              </w:rPr>
            </w:pPr>
            <w:r w:rsidRPr="00EB191D">
              <w:rPr>
                <w:szCs w:val="24"/>
                <w:lang w:val="sv-SE" w:eastAsia="sv-SE"/>
              </w:rPr>
              <w:t>316</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0B46F924" w14:textId="600397F3" w:rsidR="00AB7ABB" w:rsidRPr="00EB191D" w:rsidRDefault="00AB7ABB" w:rsidP="00EB191D">
            <w:pPr>
              <w:spacing w:after="0" w:line="360" w:lineRule="auto"/>
              <w:jc w:val="right"/>
              <w:rPr>
                <w:szCs w:val="24"/>
                <w:lang w:val="sv-SE" w:eastAsia="sv-SE"/>
              </w:rPr>
            </w:pPr>
            <w:r w:rsidRPr="00EB191D">
              <w:rPr>
                <w:szCs w:val="24"/>
                <w:lang w:val="sv-SE" w:eastAsia="sv-SE"/>
              </w:rPr>
              <w:t>313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CD09892" w14:textId="0218C882" w:rsidR="00AB7ABB" w:rsidRPr="00EB191D" w:rsidRDefault="00AB7ABB" w:rsidP="00EB191D">
            <w:pPr>
              <w:spacing w:after="0" w:line="360" w:lineRule="auto"/>
              <w:jc w:val="right"/>
              <w:rPr>
                <w:szCs w:val="24"/>
                <w:lang w:val="sv-SE" w:eastAsia="sv-SE"/>
              </w:rPr>
            </w:pPr>
            <w:r w:rsidRPr="00EB191D">
              <w:rPr>
                <w:szCs w:val="24"/>
                <w:lang w:val="sv-SE" w:eastAsia="sv-SE"/>
              </w:rPr>
              <w:t>328</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2979DF40" w14:textId="77777777" w:rsidR="00AB7ABB" w:rsidRPr="00EB191D" w:rsidRDefault="00AB7ABB" w:rsidP="00EB191D">
            <w:pPr>
              <w:spacing w:after="0" w:line="360" w:lineRule="auto"/>
              <w:rPr>
                <w:color w:val="000000"/>
                <w:szCs w:val="24"/>
                <w:lang w:val="sv-SE" w:eastAsia="sv-SE"/>
              </w:rPr>
            </w:pPr>
          </w:p>
        </w:tc>
      </w:tr>
      <w:tr w:rsidR="00AB7ABB" w:rsidRPr="00EB191D" w14:paraId="1C7C4A43"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DB2FD2F" w14:textId="77777777" w:rsidR="00AB7ABB" w:rsidRPr="00EB191D" w:rsidRDefault="00AB7ABB" w:rsidP="00EB191D">
            <w:pPr>
              <w:spacing w:after="0" w:line="360" w:lineRule="auto"/>
              <w:rPr>
                <w:szCs w:val="24"/>
                <w:lang w:eastAsia="sv-SE"/>
              </w:rPr>
            </w:pPr>
            <w:r w:rsidRPr="00EB191D">
              <w:rPr>
                <w:szCs w:val="24"/>
                <w:lang w:eastAsia="sv-SE"/>
              </w:rPr>
              <w:t>Wholesale and retail trade; repair of motor vehicles and motorcycles</w:t>
            </w:r>
          </w:p>
        </w:tc>
        <w:tc>
          <w:tcPr>
            <w:tcW w:w="413" w:type="pct"/>
            <w:tcBorders>
              <w:top w:val="nil"/>
              <w:left w:val="nil"/>
              <w:bottom w:val="single" w:sz="4" w:space="0" w:color="000000"/>
              <w:right w:val="single" w:sz="4" w:space="0" w:color="000000"/>
            </w:tcBorders>
            <w:shd w:val="clear" w:color="auto" w:fill="auto"/>
            <w:noWrap/>
            <w:vAlign w:val="bottom"/>
            <w:hideMark/>
          </w:tcPr>
          <w:p w14:paraId="46A7ACDF" w14:textId="67089AB5" w:rsidR="00AB7ABB" w:rsidRPr="00EB191D" w:rsidRDefault="00AB7ABB" w:rsidP="00EB191D">
            <w:pPr>
              <w:spacing w:after="0" w:line="360" w:lineRule="auto"/>
              <w:jc w:val="right"/>
              <w:rPr>
                <w:szCs w:val="24"/>
                <w:lang w:val="sv-SE" w:eastAsia="sv-SE"/>
              </w:rPr>
            </w:pPr>
            <w:r w:rsidRPr="00EB191D">
              <w:rPr>
                <w:szCs w:val="24"/>
                <w:lang w:val="sv-SE" w:eastAsia="sv-SE"/>
              </w:rPr>
              <w:t>557</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299FB4B7" w14:textId="10E2EFE9" w:rsidR="00AB7ABB" w:rsidRPr="00EB191D" w:rsidRDefault="00AB7ABB" w:rsidP="00EB191D">
            <w:pPr>
              <w:spacing w:after="0" w:line="360" w:lineRule="auto"/>
              <w:jc w:val="right"/>
              <w:rPr>
                <w:szCs w:val="24"/>
                <w:lang w:val="sv-SE" w:eastAsia="sv-SE"/>
              </w:rPr>
            </w:pPr>
            <w:r w:rsidRPr="00EB191D">
              <w:rPr>
                <w:szCs w:val="24"/>
                <w:lang w:val="sv-SE" w:eastAsia="sv-SE"/>
              </w:rPr>
              <w:t>550</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EE491D1" w14:textId="2CCE28C7" w:rsidR="00AB7ABB" w:rsidRPr="00EB191D" w:rsidRDefault="00AB7ABB" w:rsidP="00EB191D">
            <w:pPr>
              <w:spacing w:after="0" w:line="360" w:lineRule="auto"/>
              <w:jc w:val="right"/>
              <w:rPr>
                <w:szCs w:val="24"/>
                <w:lang w:val="sv-SE" w:eastAsia="sv-SE"/>
              </w:rPr>
            </w:pPr>
            <w:r w:rsidRPr="00EB191D">
              <w:rPr>
                <w:szCs w:val="24"/>
                <w:lang w:val="sv-SE" w:eastAsia="sv-SE"/>
              </w:rPr>
              <w:t>553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1BAE7C0" w14:textId="053873CA" w:rsidR="00AB7ABB" w:rsidRPr="00EB191D" w:rsidRDefault="00AB7ABB" w:rsidP="00EB191D">
            <w:pPr>
              <w:spacing w:after="0" w:line="360" w:lineRule="auto"/>
              <w:jc w:val="right"/>
              <w:rPr>
                <w:szCs w:val="24"/>
                <w:lang w:val="sv-SE" w:eastAsia="sv-SE"/>
              </w:rPr>
            </w:pPr>
            <w:r w:rsidRPr="00EB191D">
              <w:rPr>
                <w:szCs w:val="24"/>
                <w:lang w:val="sv-SE" w:eastAsia="sv-SE"/>
              </w:rPr>
              <w:t>563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0A598F17" w14:textId="6FDE550E" w:rsidR="00AB7ABB" w:rsidRPr="00EB191D" w:rsidRDefault="00AB7ABB" w:rsidP="00EB191D">
            <w:pPr>
              <w:spacing w:after="0" w:line="360" w:lineRule="auto"/>
              <w:jc w:val="right"/>
              <w:rPr>
                <w:szCs w:val="24"/>
                <w:lang w:val="sv-SE" w:eastAsia="sv-SE"/>
              </w:rPr>
            </w:pPr>
            <w:r w:rsidRPr="00EB191D">
              <w:rPr>
                <w:szCs w:val="24"/>
                <w:lang w:val="sv-SE" w:eastAsia="sv-SE"/>
              </w:rPr>
              <w:t>553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28D30CC5" w14:textId="0F5FDFE1" w:rsidR="00AB7ABB" w:rsidRPr="00EB191D" w:rsidRDefault="00AB7ABB" w:rsidP="00EB191D">
            <w:pPr>
              <w:spacing w:after="0" w:line="360" w:lineRule="auto"/>
              <w:jc w:val="right"/>
              <w:rPr>
                <w:szCs w:val="24"/>
                <w:lang w:val="sv-SE" w:eastAsia="sv-SE"/>
              </w:rPr>
            </w:pPr>
            <w:r w:rsidRPr="00EB191D">
              <w:rPr>
                <w:szCs w:val="24"/>
                <w:lang w:val="sv-SE" w:eastAsia="sv-SE"/>
              </w:rPr>
              <w:t>548</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39DA9DF" w14:textId="1A5B1E8B" w:rsidR="00AB7ABB" w:rsidRPr="00EB191D" w:rsidRDefault="00AB7ABB" w:rsidP="00EB191D">
            <w:pPr>
              <w:spacing w:after="0" w:line="360" w:lineRule="auto"/>
              <w:jc w:val="right"/>
              <w:rPr>
                <w:szCs w:val="24"/>
                <w:lang w:val="sv-SE" w:eastAsia="sv-SE"/>
              </w:rPr>
            </w:pPr>
            <w:r w:rsidRPr="00EB191D">
              <w:rPr>
                <w:szCs w:val="24"/>
                <w:lang w:val="sv-SE" w:eastAsia="sv-SE"/>
              </w:rPr>
              <w:t>555</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28AB4B8" w14:textId="499375B2" w:rsidR="00AB7ABB" w:rsidRPr="00EB191D" w:rsidRDefault="00AB7ABB" w:rsidP="00EB191D">
            <w:pPr>
              <w:spacing w:after="0" w:line="360" w:lineRule="auto"/>
              <w:jc w:val="right"/>
              <w:rPr>
                <w:szCs w:val="24"/>
                <w:lang w:val="sv-SE" w:eastAsia="sv-SE"/>
              </w:rPr>
            </w:pPr>
            <w:r w:rsidRPr="00EB191D">
              <w:rPr>
                <w:szCs w:val="24"/>
                <w:lang w:val="sv-SE" w:eastAsia="sv-SE"/>
              </w:rPr>
              <w:t>562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E43AF1D" w14:textId="464511FB" w:rsidR="00AB7ABB" w:rsidRPr="00EB191D" w:rsidRDefault="00AB7ABB" w:rsidP="00EB191D">
            <w:pPr>
              <w:spacing w:after="0" w:line="360" w:lineRule="auto"/>
              <w:jc w:val="right"/>
              <w:rPr>
                <w:szCs w:val="24"/>
                <w:lang w:val="sv-SE" w:eastAsia="sv-SE"/>
              </w:rPr>
            </w:pPr>
            <w:r w:rsidRPr="00EB191D">
              <w:rPr>
                <w:szCs w:val="24"/>
                <w:lang w:val="sv-SE" w:eastAsia="sv-SE"/>
              </w:rPr>
              <w:t>563</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35A1D52F" w14:textId="77777777" w:rsidR="00AB7ABB" w:rsidRPr="00EB191D" w:rsidRDefault="00AB7ABB" w:rsidP="00EB191D">
            <w:pPr>
              <w:spacing w:after="0" w:line="360" w:lineRule="auto"/>
              <w:rPr>
                <w:color w:val="000000"/>
                <w:szCs w:val="24"/>
                <w:lang w:val="sv-SE" w:eastAsia="sv-SE"/>
              </w:rPr>
            </w:pPr>
          </w:p>
        </w:tc>
      </w:tr>
      <w:tr w:rsidR="00AB7ABB" w:rsidRPr="00EB191D" w14:paraId="5B1B591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6739AC2D" w14:textId="77777777" w:rsidR="00AB7ABB" w:rsidRPr="00EB191D" w:rsidRDefault="00AB7ABB" w:rsidP="00EB191D">
            <w:pPr>
              <w:spacing w:after="0" w:line="360" w:lineRule="auto"/>
              <w:rPr>
                <w:szCs w:val="24"/>
                <w:lang w:val="sv-SE" w:eastAsia="sv-SE"/>
              </w:rPr>
            </w:pPr>
            <w:r w:rsidRPr="00EB191D">
              <w:rPr>
                <w:szCs w:val="24"/>
                <w:lang w:val="sv-SE" w:eastAsia="sv-SE"/>
              </w:rPr>
              <w:t>Transportation and storage</w:t>
            </w:r>
          </w:p>
        </w:tc>
        <w:tc>
          <w:tcPr>
            <w:tcW w:w="413" w:type="pct"/>
            <w:tcBorders>
              <w:top w:val="nil"/>
              <w:left w:val="nil"/>
              <w:bottom w:val="single" w:sz="4" w:space="0" w:color="000000"/>
              <w:right w:val="single" w:sz="4" w:space="0" w:color="000000"/>
            </w:tcBorders>
            <w:shd w:val="clear" w:color="auto" w:fill="auto"/>
            <w:noWrap/>
            <w:vAlign w:val="bottom"/>
            <w:hideMark/>
          </w:tcPr>
          <w:p w14:paraId="2A8F3143" w14:textId="518C9A98" w:rsidR="00AB7ABB" w:rsidRPr="00EB191D" w:rsidRDefault="00AB7ABB" w:rsidP="00EB191D">
            <w:pPr>
              <w:spacing w:after="0" w:line="360" w:lineRule="auto"/>
              <w:jc w:val="right"/>
              <w:rPr>
                <w:szCs w:val="24"/>
                <w:lang w:val="sv-SE" w:eastAsia="sv-SE"/>
              </w:rPr>
            </w:pPr>
            <w:r w:rsidRPr="00EB191D">
              <w:rPr>
                <w:szCs w:val="24"/>
                <w:lang w:val="sv-SE" w:eastAsia="sv-SE"/>
              </w:rPr>
              <w:t>236</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526194EE" w14:textId="7D566899" w:rsidR="00AB7ABB" w:rsidRPr="00EB191D" w:rsidRDefault="00AB7ABB" w:rsidP="00EB191D">
            <w:pPr>
              <w:spacing w:after="0" w:line="360" w:lineRule="auto"/>
              <w:jc w:val="right"/>
              <w:rPr>
                <w:szCs w:val="24"/>
                <w:lang w:val="sv-SE" w:eastAsia="sv-SE"/>
              </w:rPr>
            </w:pPr>
            <w:r w:rsidRPr="00EB191D">
              <w:rPr>
                <w:szCs w:val="24"/>
                <w:lang w:val="sv-SE" w:eastAsia="sv-SE"/>
              </w:rPr>
              <w:t>239</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049B5425" w14:textId="18956B4E" w:rsidR="00AB7ABB" w:rsidRPr="00EB191D" w:rsidRDefault="00AB7ABB" w:rsidP="00EB191D">
            <w:pPr>
              <w:spacing w:after="0" w:line="360" w:lineRule="auto"/>
              <w:jc w:val="right"/>
              <w:rPr>
                <w:szCs w:val="24"/>
                <w:lang w:val="sv-SE" w:eastAsia="sv-SE"/>
              </w:rPr>
            </w:pPr>
            <w:r w:rsidRPr="00EB191D">
              <w:rPr>
                <w:szCs w:val="24"/>
                <w:lang w:val="sv-SE" w:eastAsia="sv-SE"/>
              </w:rPr>
              <w:t>243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5F7AF36" w14:textId="02E4C46E" w:rsidR="00AB7ABB" w:rsidRPr="00EB191D" w:rsidRDefault="00AB7ABB" w:rsidP="00EB191D">
            <w:pPr>
              <w:spacing w:after="0" w:line="360" w:lineRule="auto"/>
              <w:jc w:val="right"/>
              <w:rPr>
                <w:szCs w:val="24"/>
                <w:lang w:val="sv-SE" w:eastAsia="sv-SE"/>
              </w:rPr>
            </w:pPr>
            <w:r w:rsidRPr="00EB191D">
              <w:rPr>
                <w:szCs w:val="24"/>
                <w:lang w:val="sv-SE" w:eastAsia="sv-SE"/>
              </w:rPr>
              <w:t>237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1A09850F" w14:textId="2FB314FC" w:rsidR="00AB7ABB" w:rsidRPr="00EB191D" w:rsidRDefault="00AB7ABB" w:rsidP="00EB191D">
            <w:pPr>
              <w:spacing w:after="0" w:line="360" w:lineRule="auto"/>
              <w:jc w:val="right"/>
              <w:rPr>
                <w:szCs w:val="24"/>
                <w:lang w:val="sv-SE" w:eastAsia="sv-SE"/>
              </w:rPr>
            </w:pPr>
            <w:r w:rsidRPr="00EB191D">
              <w:rPr>
                <w:szCs w:val="24"/>
                <w:lang w:val="sv-SE" w:eastAsia="sv-SE"/>
              </w:rPr>
              <w:t>237</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7A424D23" w14:textId="12D85F69" w:rsidR="00AB7ABB" w:rsidRPr="00EB191D" w:rsidRDefault="00AB7ABB" w:rsidP="00EB191D">
            <w:pPr>
              <w:spacing w:after="0" w:line="360" w:lineRule="auto"/>
              <w:jc w:val="right"/>
              <w:rPr>
                <w:szCs w:val="24"/>
                <w:lang w:val="sv-SE" w:eastAsia="sv-SE"/>
              </w:rPr>
            </w:pPr>
            <w:r w:rsidRPr="00EB191D">
              <w:rPr>
                <w:szCs w:val="24"/>
                <w:lang w:val="sv-SE" w:eastAsia="sv-SE"/>
              </w:rPr>
              <w:t>245</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5C963CDC" w14:textId="19432090" w:rsidR="00AB7ABB" w:rsidRPr="00EB191D" w:rsidRDefault="00AB7ABB" w:rsidP="00EB191D">
            <w:pPr>
              <w:spacing w:after="0" w:line="360" w:lineRule="auto"/>
              <w:jc w:val="right"/>
              <w:rPr>
                <w:szCs w:val="24"/>
                <w:lang w:val="sv-SE" w:eastAsia="sv-SE"/>
              </w:rPr>
            </w:pPr>
            <w:r w:rsidRPr="00EB191D">
              <w:rPr>
                <w:szCs w:val="24"/>
                <w:lang w:val="sv-SE" w:eastAsia="sv-SE"/>
              </w:rPr>
              <w:t>245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AA9BB96" w14:textId="55233806" w:rsidR="00AB7ABB" w:rsidRPr="00EB191D" w:rsidRDefault="00AB7ABB" w:rsidP="00EB191D">
            <w:pPr>
              <w:spacing w:after="0" w:line="360" w:lineRule="auto"/>
              <w:jc w:val="right"/>
              <w:rPr>
                <w:szCs w:val="24"/>
                <w:lang w:val="sv-SE" w:eastAsia="sv-SE"/>
              </w:rPr>
            </w:pPr>
            <w:r w:rsidRPr="00EB191D">
              <w:rPr>
                <w:szCs w:val="24"/>
                <w:lang w:val="sv-SE" w:eastAsia="sv-SE"/>
              </w:rPr>
              <w:t>245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2C8E200B" w14:textId="1AFB6472" w:rsidR="00AB7ABB" w:rsidRPr="00EB191D" w:rsidRDefault="00AB7ABB" w:rsidP="00EB191D">
            <w:pPr>
              <w:spacing w:after="0" w:line="360" w:lineRule="auto"/>
              <w:jc w:val="right"/>
              <w:rPr>
                <w:szCs w:val="24"/>
                <w:lang w:val="sv-SE" w:eastAsia="sv-SE"/>
              </w:rPr>
            </w:pPr>
            <w:r w:rsidRPr="00EB191D">
              <w:rPr>
                <w:szCs w:val="24"/>
                <w:lang w:val="sv-SE" w:eastAsia="sv-SE"/>
              </w:rPr>
              <w:t>243</w:t>
            </w:r>
            <w:r w:rsidR="00F528CF">
              <w:rPr>
                <w:szCs w:val="24"/>
                <w:lang w:val="sv-SE" w:eastAsia="sv-SE"/>
              </w:rPr>
              <w:t>.</w:t>
            </w:r>
            <w:r w:rsidRPr="00EB191D">
              <w:rPr>
                <w:szCs w:val="24"/>
                <w:lang w:val="sv-SE" w:eastAsia="sv-SE"/>
              </w:rPr>
              <w:t>1</w:t>
            </w:r>
          </w:p>
        </w:tc>
        <w:tc>
          <w:tcPr>
            <w:tcW w:w="75" w:type="pct"/>
            <w:tcBorders>
              <w:top w:val="nil"/>
              <w:left w:val="nil"/>
              <w:bottom w:val="nil"/>
              <w:right w:val="nil"/>
            </w:tcBorders>
            <w:shd w:val="clear" w:color="auto" w:fill="auto"/>
            <w:noWrap/>
            <w:vAlign w:val="bottom"/>
            <w:hideMark/>
          </w:tcPr>
          <w:p w14:paraId="63700276" w14:textId="77777777" w:rsidR="00AB7ABB" w:rsidRPr="00EB191D" w:rsidRDefault="00AB7ABB" w:rsidP="00EB191D">
            <w:pPr>
              <w:spacing w:after="0" w:line="360" w:lineRule="auto"/>
              <w:rPr>
                <w:color w:val="000000"/>
                <w:szCs w:val="24"/>
                <w:lang w:val="sv-SE" w:eastAsia="sv-SE"/>
              </w:rPr>
            </w:pPr>
          </w:p>
        </w:tc>
      </w:tr>
      <w:tr w:rsidR="00AB7ABB" w:rsidRPr="00EB191D" w14:paraId="22D643A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33664C2" w14:textId="77777777" w:rsidR="00AB7ABB" w:rsidRPr="00EB191D" w:rsidRDefault="00AB7ABB" w:rsidP="00EB191D">
            <w:pPr>
              <w:spacing w:after="0" w:line="360" w:lineRule="auto"/>
              <w:rPr>
                <w:szCs w:val="24"/>
                <w:lang w:eastAsia="sv-SE"/>
              </w:rPr>
            </w:pPr>
            <w:r w:rsidRPr="00EB191D">
              <w:rPr>
                <w:szCs w:val="24"/>
                <w:lang w:eastAsia="sv-SE"/>
              </w:rPr>
              <w:t>Accommodation and food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18C43B4C" w14:textId="497DD39B" w:rsidR="00AB7ABB" w:rsidRPr="00EB191D" w:rsidRDefault="00AB7ABB" w:rsidP="00EB191D">
            <w:pPr>
              <w:spacing w:after="0" w:line="360" w:lineRule="auto"/>
              <w:jc w:val="right"/>
              <w:rPr>
                <w:szCs w:val="24"/>
                <w:lang w:val="sv-SE" w:eastAsia="sv-SE"/>
              </w:rPr>
            </w:pPr>
            <w:r w:rsidRPr="00EB191D">
              <w:rPr>
                <w:szCs w:val="24"/>
                <w:lang w:val="sv-SE" w:eastAsia="sv-SE"/>
              </w:rPr>
              <w:t>147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B239DC3" w14:textId="58050EFC" w:rsidR="00AB7ABB" w:rsidRPr="00EB191D" w:rsidRDefault="00AB7ABB" w:rsidP="00EB191D">
            <w:pPr>
              <w:spacing w:after="0" w:line="360" w:lineRule="auto"/>
              <w:jc w:val="right"/>
              <w:rPr>
                <w:szCs w:val="24"/>
                <w:lang w:val="sv-SE" w:eastAsia="sv-SE"/>
              </w:rPr>
            </w:pPr>
            <w:r w:rsidRPr="00EB191D">
              <w:rPr>
                <w:szCs w:val="24"/>
                <w:lang w:val="sv-SE" w:eastAsia="sv-SE"/>
              </w:rPr>
              <w:t>144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06822CC" w14:textId="499EE8B0" w:rsidR="00AB7ABB" w:rsidRPr="00EB191D" w:rsidRDefault="00AB7ABB" w:rsidP="00EB191D">
            <w:pPr>
              <w:spacing w:after="0" w:line="360" w:lineRule="auto"/>
              <w:jc w:val="right"/>
              <w:rPr>
                <w:szCs w:val="24"/>
                <w:lang w:val="sv-SE" w:eastAsia="sv-SE"/>
              </w:rPr>
            </w:pPr>
            <w:r w:rsidRPr="00EB191D">
              <w:rPr>
                <w:szCs w:val="24"/>
                <w:lang w:val="sv-SE" w:eastAsia="sv-SE"/>
              </w:rPr>
              <w:t>153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60BC79A" w14:textId="02317DDD" w:rsidR="00AB7ABB" w:rsidRPr="00EB191D" w:rsidRDefault="00AB7ABB" w:rsidP="00EB191D">
            <w:pPr>
              <w:spacing w:after="0" w:line="360" w:lineRule="auto"/>
              <w:jc w:val="right"/>
              <w:rPr>
                <w:szCs w:val="24"/>
                <w:lang w:val="sv-SE" w:eastAsia="sv-SE"/>
              </w:rPr>
            </w:pPr>
            <w:r w:rsidRPr="00EB191D">
              <w:rPr>
                <w:szCs w:val="24"/>
                <w:lang w:val="sv-SE" w:eastAsia="sv-SE"/>
              </w:rPr>
              <w:t>144</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5CF50A1A" w14:textId="4F54C15B" w:rsidR="00AB7ABB" w:rsidRPr="00EB191D" w:rsidRDefault="00AB7ABB" w:rsidP="00EB191D">
            <w:pPr>
              <w:spacing w:after="0" w:line="360" w:lineRule="auto"/>
              <w:jc w:val="right"/>
              <w:rPr>
                <w:szCs w:val="24"/>
                <w:lang w:val="sv-SE" w:eastAsia="sv-SE"/>
              </w:rPr>
            </w:pPr>
            <w:r w:rsidRPr="00EB191D">
              <w:rPr>
                <w:szCs w:val="24"/>
                <w:lang w:val="sv-SE" w:eastAsia="sv-SE"/>
              </w:rPr>
              <w:t>145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3F917943" w14:textId="3D69FC4A" w:rsidR="00AB7ABB" w:rsidRPr="00EB191D" w:rsidRDefault="00AB7ABB" w:rsidP="00EB191D">
            <w:pPr>
              <w:spacing w:after="0" w:line="360" w:lineRule="auto"/>
              <w:jc w:val="right"/>
              <w:rPr>
                <w:szCs w:val="24"/>
                <w:lang w:val="sv-SE" w:eastAsia="sv-SE"/>
              </w:rPr>
            </w:pPr>
            <w:r w:rsidRPr="00EB191D">
              <w:rPr>
                <w:szCs w:val="24"/>
                <w:lang w:val="sv-SE" w:eastAsia="sv-SE"/>
              </w:rPr>
              <w:t>154</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4AE5D5CF" w14:textId="7828AB98" w:rsidR="00AB7ABB" w:rsidRPr="00EB191D" w:rsidRDefault="00AB7ABB" w:rsidP="00EB191D">
            <w:pPr>
              <w:spacing w:after="0" w:line="360" w:lineRule="auto"/>
              <w:jc w:val="right"/>
              <w:rPr>
                <w:szCs w:val="24"/>
                <w:lang w:val="sv-SE" w:eastAsia="sv-SE"/>
              </w:rPr>
            </w:pPr>
            <w:r w:rsidRPr="00EB191D">
              <w:rPr>
                <w:szCs w:val="24"/>
                <w:lang w:val="sv-SE" w:eastAsia="sv-SE"/>
              </w:rPr>
              <w:t>158</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E483133" w14:textId="3A188BE1" w:rsidR="00AB7ABB" w:rsidRPr="00EB191D" w:rsidRDefault="00AB7ABB" w:rsidP="00EB191D">
            <w:pPr>
              <w:spacing w:after="0" w:line="360" w:lineRule="auto"/>
              <w:jc w:val="right"/>
              <w:rPr>
                <w:szCs w:val="24"/>
                <w:lang w:val="sv-SE" w:eastAsia="sv-SE"/>
              </w:rPr>
            </w:pPr>
            <w:r w:rsidRPr="00EB191D">
              <w:rPr>
                <w:szCs w:val="24"/>
                <w:lang w:val="sv-SE" w:eastAsia="sv-SE"/>
              </w:rPr>
              <w:t>167</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62946AE9" w14:textId="531F0A77" w:rsidR="00AB7ABB" w:rsidRPr="00EB191D" w:rsidRDefault="00AB7ABB" w:rsidP="00EB191D">
            <w:pPr>
              <w:spacing w:after="0" w:line="360" w:lineRule="auto"/>
              <w:jc w:val="right"/>
              <w:rPr>
                <w:szCs w:val="24"/>
                <w:lang w:val="sv-SE" w:eastAsia="sv-SE"/>
              </w:rPr>
            </w:pPr>
            <w:r w:rsidRPr="00EB191D">
              <w:rPr>
                <w:szCs w:val="24"/>
                <w:lang w:val="sv-SE" w:eastAsia="sv-SE"/>
              </w:rPr>
              <w:t>173</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72D6505F" w14:textId="77777777" w:rsidR="00AB7ABB" w:rsidRPr="00EB191D" w:rsidRDefault="00AB7ABB" w:rsidP="00EB191D">
            <w:pPr>
              <w:spacing w:after="0" w:line="360" w:lineRule="auto"/>
              <w:rPr>
                <w:color w:val="000000"/>
                <w:szCs w:val="24"/>
                <w:lang w:val="sv-SE" w:eastAsia="sv-SE"/>
              </w:rPr>
            </w:pPr>
          </w:p>
        </w:tc>
      </w:tr>
      <w:tr w:rsidR="00AB7ABB" w:rsidRPr="00EB191D" w14:paraId="4745857F"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0EE09CE" w14:textId="77777777" w:rsidR="00AB7ABB" w:rsidRPr="00EB191D" w:rsidRDefault="00AB7ABB" w:rsidP="00EB191D">
            <w:pPr>
              <w:spacing w:after="0" w:line="360" w:lineRule="auto"/>
              <w:rPr>
                <w:szCs w:val="24"/>
                <w:lang w:val="sv-SE" w:eastAsia="sv-SE"/>
              </w:rPr>
            </w:pPr>
            <w:r w:rsidRPr="00EB191D">
              <w:rPr>
                <w:szCs w:val="24"/>
                <w:lang w:val="sv-SE" w:eastAsia="sv-SE"/>
              </w:rPr>
              <w:t>Information and communication</w:t>
            </w:r>
          </w:p>
        </w:tc>
        <w:tc>
          <w:tcPr>
            <w:tcW w:w="413" w:type="pct"/>
            <w:tcBorders>
              <w:top w:val="nil"/>
              <w:left w:val="nil"/>
              <w:bottom w:val="single" w:sz="4" w:space="0" w:color="000000"/>
              <w:right w:val="single" w:sz="4" w:space="0" w:color="000000"/>
            </w:tcBorders>
            <w:shd w:val="clear" w:color="auto" w:fill="auto"/>
            <w:noWrap/>
            <w:vAlign w:val="bottom"/>
            <w:hideMark/>
          </w:tcPr>
          <w:p w14:paraId="16FAD6CA" w14:textId="2976B41D" w:rsidR="00AB7ABB" w:rsidRPr="00EB191D" w:rsidRDefault="00AB7ABB" w:rsidP="00EB191D">
            <w:pPr>
              <w:spacing w:after="0" w:line="360" w:lineRule="auto"/>
              <w:jc w:val="right"/>
              <w:rPr>
                <w:szCs w:val="24"/>
                <w:lang w:val="sv-SE" w:eastAsia="sv-SE"/>
              </w:rPr>
            </w:pPr>
            <w:r w:rsidRPr="00EB191D">
              <w:rPr>
                <w:szCs w:val="24"/>
                <w:lang w:val="sv-SE" w:eastAsia="sv-SE"/>
              </w:rPr>
              <w:t>181</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300ECAA4" w14:textId="79D25E92" w:rsidR="00AB7ABB" w:rsidRPr="00EB191D" w:rsidRDefault="00AB7ABB" w:rsidP="00EB191D">
            <w:pPr>
              <w:spacing w:after="0" w:line="360" w:lineRule="auto"/>
              <w:jc w:val="right"/>
              <w:rPr>
                <w:szCs w:val="24"/>
                <w:lang w:val="sv-SE" w:eastAsia="sv-SE"/>
              </w:rPr>
            </w:pPr>
            <w:r w:rsidRPr="00EB191D">
              <w:rPr>
                <w:szCs w:val="24"/>
                <w:lang w:val="sv-SE" w:eastAsia="sv-SE"/>
              </w:rPr>
              <w:t>179</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280C574" w14:textId="3B9A089E" w:rsidR="00AB7ABB" w:rsidRPr="00EB191D" w:rsidRDefault="00AB7ABB" w:rsidP="00EB191D">
            <w:pPr>
              <w:spacing w:after="0" w:line="360" w:lineRule="auto"/>
              <w:jc w:val="right"/>
              <w:rPr>
                <w:szCs w:val="24"/>
                <w:lang w:val="sv-SE" w:eastAsia="sv-SE"/>
              </w:rPr>
            </w:pPr>
            <w:r w:rsidRPr="00EB191D">
              <w:rPr>
                <w:szCs w:val="24"/>
                <w:lang w:val="sv-SE" w:eastAsia="sv-SE"/>
              </w:rPr>
              <w:t>175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123BEBE" w14:textId="60375D94" w:rsidR="00AB7ABB" w:rsidRPr="00EB191D" w:rsidRDefault="00AB7ABB" w:rsidP="00EB191D">
            <w:pPr>
              <w:spacing w:after="0" w:line="360" w:lineRule="auto"/>
              <w:jc w:val="right"/>
              <w:rPr>
                <w:szCs w:val="24"/>
                <w:lang w:val="sv-SE" w:eastAsia="sv-SE"/>
              </w:rPr>
            </w:pPr>
            <w:r w:rsidRPr="00EB191D">
              <w:rPr>
                <w:szCs w:val="24"/>
                <w:lang w:val="sv-SE" w:eastAsia="sv-SE"/>
              </w:rPr>
              <w:t>191</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3359636E" w14:textId="7BBA516E" w:rsidR="00AB7ABB" w:rsidRPr="00EB191D" w:rsidRDefault="00AB7ABB" w:rsidP="00EB191D">
            <w:pPr>
              <w:spacing w:after="0" w:line="360" w:lineRule="auto"/>
              <w:jc w:val="right"/>
              <w:rPr>
                <w:szCs w:val="24"/>
                <w:lang w:val="sv-SE" w:eastAsia="sv-SE"/>
              </w:rPr>
            </w:pPr>
            <w:r w:rsidRPr="00EB191D">
              <w:rPr>
                <w:szCs w:val="24"/>
                <w:lang w:val="sv-SE" w:eastAsia="sv-SE"/>
              </w:rPr>
              <w:t>200</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074835BA" w14:textId="753F7956" w:rsidR="00AB7ABB" w:rsidRPr="00EB191D" w:rsidRDefault="00AB7ABB" w:rsidP="00EB191D">
            <w:pPr>
              <w:spacing w:after="0" w:line="360" w:lineRule="auto"/>
              <w:jc w:val="right"/>
              <w:rPr>
                <w:szCs w:val="24"/>
                <w:lang w:val="sv-SE" w:eastAsia="sv-SE"/>
              </w:rPr>
            </w:pPr>
            <w:r w:rsidRPr="00EB191D">
              <w:rPr>
                <w:szCs w:val="24"/>
                <w:lang w:val="sv-SE" w:eastAsia="sv-SE"/>
              </w:rPr>
              <w:t>196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841CDF9" w14:textId="7A1DE4B7" w:rsidR="00AB7ABB" w:rsidRPr="00EB191D" w:rsidRDefault="00AB7ABB" w:rsidP="00EB191D">
            <w:pPr>
              <w:spacing w:after="0" w:line="360" w:lineRule="auto"/>
              <w:jc w:val="right"/>
              <w:rPr>
                <w:szCs w:val="24"/>
                <w:lang w:val="sv-SE" w:eastAsia="sv-SE"/>
              </w:rPr>
            </w:pPr>
            <w:r w:rsidRPr="00EB191D">
              <w:rPr>
                <w:szCs w:val="24"/>
                <w:lang w:val="sv-SE" w:eastAsia="sv-SE"/>
              </w:rPr>
              <w:t>197</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0F87CC83" w14:textId="09175AD3" w:rsidR="00AB7ABB" w:rsidRPr="00EB191D" w:rsidRDefault="00AB7ABB" w:rsidP="00EB191D">
            <w:pPr>
              <w:spacing w:after="0" w:line="360" w:lineRule="auto"/>
              <w:jc w:val="right"/>
              <w:rPr>
                <w:szCs w:val="24"/>
                <w:lang w:val="sv-SE" w:eastAsia="sv-SE"/>
              </w:rPr>
            </w:pPr>
            <w:r w:rsidRPr="00EB191D">
              <w:rPr>
                <w:szCs w:val="24"/>
                <w:lang w:val="sv-SE" w:eastAsia="sv-SE"/>
              </w:rPr>
              <w:t>202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7BD653A" w14:textId="171C00C6" w:rsidR="00AB7ABB" w:rsidRPr="00EB191D" w:rsidRDefault="00AB7ABB" w:rsidP="00EB191D">
            <w:pPr>
              <w:spacing w:after="0" w:line="360" w:lineRule="auto"/>
              <w:jc w:val="right"/>
              <w:rPr>
                <w:szCs w:val="24"/>
                <w:lang w:val="sv-SE" w:eastAsia="sv-SE"/>
              </w:rPr>
            </w:pPr>
            <w:r w:rsidRPr="00EB191D">
              <w:rPr>
                <w:szCs w:val="24"/>
                <w:lang w:val="sv-SE" w:eastAsia="sv-SE"/>
              </w:rPr>
              <w:t>207</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67E13F47" w14:textId="77777777" w:rsidR="00AB7ABB" w:rsidRPr="00EB191D" w:rsidRDefault="00AB7ABB" w:rsidP="00EB191D">
            <w:pPr>
              <w:spacing w:after="0" w:line="360" w:lineRule="auto"/>
              <w:rPr>
                <w:color w:val="000000"/>
                <w:szCs w:val="24"/>
                <w:lang w:val="sv-SE" w:eastAsia="sv-SE"/>
              </w:rPr>
            </w:pPr>
          </w:p>
        </w:tc>
      </w:tr>
      <w:tr w:rsidR="00AB7ABB" w:rsidRPr="00EB191D" w14:paraId="1C2375D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11F38E5" w14:textId="77777777" w:rsidR="00AB7ABB" w:rsidRPr="00EB191D" w:rsidRDefault="00AB7ABB" w:rsidP="00EB191D">
            <w:pPr>
              <w:spacing w:after="0" w:line="360" w:lineRule="auto"/>
              <w:rPr>
                <w:szCs w:val="24"/>
                <w:lang w:val="sv-SE" w:eastAsia="sv-SE"/>
              </w:rPr>
            </w:pPr>
            <w:r w:rsidRPr="00EB191D">
              <w:rPr>
                <w:szCs w:val="24"/>
                <w:lang w:val="sv-SE" w:eastAsia="sv-SE"/>
              </w:rPr>
              <w:t>Financial and insurance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35D68847" w14:textId="14718C23" w:rsidR="00AB7ABB" w:rsidRPr="00EB191D" w:rsidRDefault="00AB7ABB" w:rsidP="00EB191D">
            <w:pPr>
              <w:spacing w:after="0" w:line="360" w:lineRule="auto"/>
              <w:jc w:val="right"/>
              <w:rPr>
                <w:szCs w:val="24"/>
                <w:lang w:val="sv-SE" w:eastAsia="sv-SE"/>
              </w:rPr>
            </w:pPr>
            <w:r w:rsidRPr="00EB191D">
              <w:rPr>
                <w:szCs w:val="24"/>
                <w:lang w:val="sv-SE" w:eastAsia="sv-SE"/>
              </w:rPr>
              <w:t>93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236D288" w14:textId="723E45FE" w:rsidR="00AB7ABB" w:rsidRPr="00EB191D" w:rsidRDefault="00AB7ABB" w:rsidP="00EB191D">
            <w:pPr>
              <w:spacing w:after="0" w:line="360" w:lineRule="auto"/>
              <w:jc w:val="right"/>
              <w:rPr>
                <w:szCs w:val="24"/>
                <w:lang w:val="sv-SE" w:eastAsia="sv-SE"/>
              </w:rPr>
            </w:pPr>
            <w:r w:rsidRPr="00EB191D">
              <w:rPr>
                <w:szCs w:val="24"/>
                <w:lang w:val="sv-SE" w:eastAsia="sv-SE"/>
              </w:rPr>
              <w:t>98</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C374A81" w14:textId="36E14281" w:rsidR="00AB7ABB" w:rsidRPr="00EB191D" w:rsidRDefault="00AB7ABB" w:rsidP="00EB191D">
            <w:pPr>
              <w:spacing w:after="0" w:line="360" w:lineRule="auto"/>
              <w:jc w:val="right"/>
              <w:rPr>
                <w:szCs w:val="24"/>
                <w:lang w:val="sv-SE" w:eastAsia="sv-SE"/>
              </w:rPr>
            </w:pPr>
            <w:r w:rsidRPr="00EB191D">
              <w:rPr>
                <w:szCs w:val="24"/>
                <w:lang w:val="sv-SE" w:eastAsia="sv-SE"/>
              </w:rPr>
              <w:t>95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4031F8F4" w14:textId="5CAB50EF" w:rsidR="00AB7ABB" w:rsidRPr="00EB191D" w:rsidRDefault="00AB7ABB" w:rsidP="00EB191D">
            <w:pPr>
              <w:spacing w:after="0" w:line="360" w:lineRule="auto"/>
              <w:jc w:val="right"/>
              <w:rPr>
                <w:szCs w:val="24"/>
                <w:lang w:val="sv-SE" w:eastAsia="sv-SE"/>
              </w:rPr>
            </w:pPr>
            <w:r w:rsidRPr="00EB191D">
              <w:rPr>
                <w:szCs w:val="24"/>
                <w:lang w:val="sv-SE" w:eastAsia="sv-SE"/>
              </w:rPr>
              <w:t>95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8287B0D" w14:textId="26422826" w:rsidR="00AB7ABB" w:rsidRPr="00EB191D" w:rsidRDefault="00AB7ABB" w:rsidP="00EB191D">
            <w:pPr>
              <w:spacing w:after="0" w:line="360" w:lineRule="auto"/>
              <w:jc w:val="right"/>
              <w:rPr>
                <w:szCs w:val="24"/>
                <w:lang w:val="sv-SE" w:eastAsia="sv-SE"/>
              </w:rPr>
            </w:pPr>
            <w:r w:rsidRPr="00EB191D">
              <w:rPr>
                <w:szCs w:val="24"/>
                <w:lang w:val="sv-SE" w:eastAsia="sv-SE"/>
              </w:rPr>
              <w:t>95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24058B26" w14:textId="6970C475" w:rsidR="00AB7ABB" w:rsidRPr="00EB191D" w:rsidRDefault="00AB7ABB" w:rsidP="00EB191D">
            <w:pPr>
              <w:spacing w:after="0" w:line="360" w:lineRule="auto"/>
              <w:jc w:val="right"/>
              <w:rPr>
                <w:szCs w:val="24"/>
                <w:lang w:val="sv-SE" w:eastAsia="sv-SE"/>
              </w:rPr>
            </w:pPr>
            <w:r w:rsidRPr="00EB191D">
              <w:rPr>
                <w:szCs w:val="24"/>
                <w:lang w:val="sv-SE" w:eastAsia="sv-SE"/>
              </w:rPr>
              <w:t>96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03B7FA17" w14:textId="429949D7" w:rsidR="00AB7ABB" w:rsidRPr="00EB191D" w:rsidRDefault="00AB7ABB" w:rsidP="00EB191D">
            <w:pPr>
              <w:spacing w:after="0" w:line="360" w:lineRule="auto"/>
              <w:jc w:val="right"/>
              <w:rPr>
                <w:szCs w:val="24"/>
                <w:lang w:val="sv-SE" w:eastAsia="sv-SE"/>
              </w:rPr>
            </w:pPr>
            <w:r w:rsidRPr="00EB191D">
              <w:rPr>
                <w:szCs w:val="24"/>
                <w:lang w:val="sv-SE" w:eastAsia="sv-SE"/>
              </w:rPr>
              <w:t>98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4401EA32" w14:textId="19103FAC" w:rsidR="00AB7ABB" w:rsidRPr="00EB191D" w:rsidRDefault="00AB7ABB" w:rsidP="00EB191D">
            <w:pPr>
              <w:spacing w:after="0" w:line="360" w:lineRule="auto"/>
              <w:jc w:val="right"/>
              <w:rPr>
                <w:szCs w:val="24"/>
                <w:lang w:val="sv-SE" w:eastAsia="sv-SE"/>
              </w:rPr>
            </w:pPr>
            <w:r w:rsidRPr="00EB191D">
              <w:rPr>
                <w:szCs w:val="24"/>
                <w:lang w:val="sv-SE" w:eastAsia="sv-SE"/>
              </w:rPr>
              <w:t>97</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18824F97" w14:textId="5DF57D8D" w:rsidR="00AB7ABB" w:rsidRPr="00EB191D" w:rsidRDefault="00AB7ABB" w:rsidP="00EB191D">
            <w:pPr>
              <w:spacing w:after="0" w:line="360" w:lineRule="auto"/>
              <w:jc w:val="right"/>
              <w:rPr>
                <w:szCs w:val="24"/>
                <w:lang w:val="sv-SE" w:eastAsia="sv-SE"/>
              </w:rPr>
            </w:pPr>
            <w:r w:rsidRPr="00EB191D">
              <w:rPr>
                <w:szCs w:val="24"/>
                <w:lang w:val="sv-SE" w:eastAsia="sv-SE"/>
              </w:rPr>
              <w:t>97</w:t>
            </w:r>
            <w:r w:rsidR="00F528CF">
              <w:rPr>
                <w:szCs w:val="24"/>
                <w:lang w:val="sv-SE" w:eastAsia="sv-SE"/>
              </w:rPr>
              <w:t>.</w:t>
            </w:r>
            <w:r w:rsidRPr="00EB191D">
              <w:rPr>
                <w:szCs w:val="24"/>
                <w:lang w:val="sv-SE" w:eastAsia="sv-SE"/>
              </w:rPr>
              <w:t>5</w:t>
            </w:r>
          </w:p>
        </w:tc>
        <w:tc>
          <w:tcPr>
            <w:tcW w:w="75" w:type="pct"/>
            <w:tcBorders>
              <w:top w:val="nil"/>
              <w:left w:val="nil"/>
              <w:bottom w:val="nil"/>
              <w:right w:val="nil"/>
            </w:tcBorders>
            <w:shd w:val="clear" w:color="auto" w:fill="auto"/>
            <w:noWrap/>
            <w:vAlign w:val="bottom"/>
            <w:hideMark/>
          </w:tcPr>
          <w:p w14:paraId="5A341C03" w14:textId="77777777" w:rsidR="00AB7ABB" w:rsidRPr="00EB191D" w:rsidRDefault="00AB7ABB" w:rsidP="00EB191D">
            <w:pPr>
              <w:spacing w:after="0" w:line="360" w:lineRule="auto"/>
              <w:rPr>
                <w:color w:val="000000"/>
                <w:szCs w:val="24"/>
                <w:lang w:val="sv-SE" w:eastAsia="sv-SE"/>
              </w:rPr>
            </w:pPr>
          </w:p>
        </w:tc>
      </w:tr>
      <w:tr w:rsidR="00AB7ABB" w:rsidRPr="00EB191D" w14:paraId="3FD0638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76D3970" w14:textId="77777777" w:rsidR="00AB7ABB" w:rsidRPr="00EB191D" w:rsidRDefault="00AB7ABB" w:rsidP="00EB191D">
            <w:pPr>
              <w:spacing w:after="0" w:line="360" w:lineRule="auto"/>
              <w:rPr>
                <w:szCs w:val="24"/>
                <w:lang w:val="sv-SE" w:eastAsia="sv-SE"/>
              </w:rPr>
            </w:pPr>
            <w:r w:rsidRPr="00EB191D">
              <w:rPr>
                <w:szCs w:val="24"/>
                <w:lang w:val="sv-SE" w:eastAsia="sv-SE"/>
              </w:rPr>
              <w:t>Real estate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54414039" w14:textId="4A8BAAA3" w:rsidR="00AB7ABB" w:rsidRPr="00EB191D" w:rsidRDefault="00AB7ABB" w:rsidP="00EB191D">
            <w:pPr>
              <w:spacing w:after="0" w:line="360" w:lineRule="auto"/>
              <w:jc w:val="right"/>
              <w:rPr>
                <w:szCs w:val="24"/>
                <w:lang w:val="sv-SE" w:eastAsia="sv-SE"/>
              </w:rPr>
            </w:pPr>
            <w:r w:rsidRPr="00EB191D">
              <w:rPr>
                <w:szCs w:val="24"/>
                <w:lang w:val="sv-SE" w:eastAsia="sv-SE"/>
              </w:rPr>
              <w:t>65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649AFEF" w14:textId="7899436A" w:rsidR="00AB7ABB" w:rsidRPr="00EB191D" w:rsidRDefault="00AB7ABB" w:rsidP="00EB191D">
            <w:pPr>
              <w:spacing w:after="0" w:line="360" w:lineRule="auto"/>
              <w:jc w:val="right"/>
              <w:rPr>
                <w:szCs w:val="24"/>
                <w:lang w:val="sv-SE" w:eastAsia="sv-SE"/>
              </w:rPr>
            </w:pPr>
            <w:r w:rsidRPr="00EB191D">
              <w:rPr>
                <w:szCs w:val="24"/>
                <w:lang w:val="sv-SE" w:eastAsia="sv-SE"/>
              </w:rPr>
              <w:t>66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33EF4CE0" w14:textId="0E10BA22" w:rsidR="00AB7ABB" w:rsidRPr="00EB191D" w:rsidRDefault="00AB7ABB" w:rsidP="00EB191D">
            <w:pPr>
              <w:spacing w:after="0" w:line="360" w:lineRule="auto"/>
              <w:jc w:val="right"/>
              <w:rPr>
                <w:szCs w:val="24"/>
                <w:lang w:val="sv-SE" w:eastAsia="sv-SE"/>
              </w:rPr>
            </w:pPr>
            <w:r w:rsidRPr="00EB191D">
              <w:rPr>
                <w:szCs w:val="24"/>
                <w:lang w:val="sv-SE" w:eastAsia="sv-SE"/>
              </w:rPr>
              <w:t>64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7E64FA2C" w14:textId="3DE34F14" w:rsidR="00AB7ABB" w:rsidRPr="00EB191D" w:rsidRDefault="00AB7ABB" w:rsidP="00EB191D">
            <w:pPr>
              <w:spacing w:after="0" w:line="360" w:lineRule="auto"/>
              <w:jc w:val="right"/>
              <w:rPr>
                <w:szCs w:val="24"/>
                <w:lang w:val="sv-SE" w:eastAsia="sv-SE"/>
              </w:rPr>
            </w:pPr>
            <w:r w:rsidRPr="00EB191D">
              <w:rPr>
                <w:szCs w:val="24"/>
                <w:lang w:val="sv-SE" w:eastAsia="sv-SE"/>
              </w:rPr>
              <w:t>64</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2DE7129" w14:textId="2284689D" w:rsidR="00AB7ABB" w:rsidRPr="00EB191D" w:rsidRDefault="00AB7ABB" w:rsidP="00EB191D">
            <w:pPr>
              <w:spacing w:after="0" w:line="360" w:lineRule="auto"/>
              <w:jc w:val="right"/>
              <w:rPr>
                <w:szCs w:val="24"/>
                <w:lang w:val="sv-SE" w:eastAsia="sv-SE"/>
              </w:rPr>
            </w:pPr>
            <w:r w:rsidRPr="00EB191D">
              <w:rPr>
                <w:szCs w:val="24"/>
                <w:lang w:val="sv-SE" w:eastAsia="sv-SE"/>
              </w:rPr>
              <w:t>66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2AA7D915" w14:textId="4DD66867" w:rsidR="00AB7ABB" w:rsidRPr="00EB191D" w:rsidRDefault="00AB7ABB" w:rsidP="00EB191D">
            <w:pPr>
              <w:spacing w:after="0" w:line="360" w:lineRule="auto"/>
              <w:jc w:val="right"/>
              <w:rPr>
                <w:szCs w:val="24"/>
                <w:lang w:val="sv-SE" w:eastAsia="sv-SE"/>
              </w:rPr>
            </w:pPr>
            <w:r w:rsidRPr="00EB191D">
              <w:rPr>
                <w:szCs w:val="24"/>
                <w:lang w:val="sv-SE" w:eastAsia="sv-SE"/>
              </w:rPr>
              <w:t>70</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43FD466" w14:textId="2977E9F3" w:rsidR="00AB7ABB" w:rsidRPr="00EB191D" w:rsidRDefault="00AB7ABB" w:rsidP="00EB191D">
            <w:pPr>
              <w:spacing w:after="0" w:line="360" w:lineRule="auto"/>
              <w:jc w:val="right"/>
              <w:rPr>
                <w:szCs w:val="24"/>
                <w:lang w:val="sv-SE" w:eastAsia="sv-SE"/>
              </w:rPr>
            </w:pPr>
            <w:r w:rsidRPr="00EB191D">
              <w:rPr>
                <w:szCs w:val="24"/>
                <w:lang w:val="sv-SE" w:eastAsia="sv-SE"/>
              </w:rPr>
              <w:t>75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FC40866" w14:textId="362EF89E" w:rsidR="00AB7ABB" w:rsidRPr="00EB191D" w:rsidRDefault="00AB7ABB" w:rsidP="00EB191D">
            <w:pPr>
              <w:spacing w:after="0" w:line="360" w:lineRule="auto"/>
              <w:jc w:val="right"/>
              <w:rPr>
                <w:szCs w:val="24"/>
                <w:lang w:val="sv-SE" w:eastAsia="sv-SE"/>
              </w:rPr>
            </w:pPr>
            <w:r w:rsidRPr="00EB191D">
              <w:rPr>
                <w:szCs w:val="24"/>
                <w:lang w:val="sv-SE" w:eastAsia="sv-SE"/>
              </w:rPr>
              <w:t>71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E830580" w14:textId="23F3321C" w:rsidR="00AB7ABB" w:rsidRPr="00EB191D" w:rsidRDefault="00AB7ABB" w:rsidP="00EB191D">
            <w:pPr>
              <w:spacing w:after="0" w:line="360" w:lineRule="auto"/>
              <w:jc w:val="right"/>
              <w:rPr>
                <w:szCs w:val="24"/>
                <w:lang w:val="sv-SE" w:eastAsia="sv-SE"/>
              </w:rPr>
            </w:pPr>
            <w:r w:rsidRPr="00EB191D">
              <w:rPr>
                <w:szCs w:val="24"/>
                <w:lang w:val="sv-SE" w:eastAsia="sv-SE"/>
              </w:rPr>
              <w:t>74</w:t>
            </w:r>
            <w:r w:rsidR="00F528CF">
              <w:rPr>
                <w:szCs w:val="24"/>
                <w:lang w:val="sv-SE" w:eastAsia="sv-SE"/>
              </w:rPr>
              <w:t>.</w:t>
            </w:r>
            <w:r w:rsidRPr="00EB191D">
              <w:rPr>
                <w:szCs w:val="24"/>
                <w:lang w:val="sv-SE" w:eastAsia="sv-SE"/>
              </w:rPr>
              <w:t>5</w:t>
            </w:r>
          </w:p>
        </w:tc>
        <w:tc>
          <w:tcPr>
            <w:tcW w:w="75" w:type="pct"/>
            <w:tcBorders>
              <w:top w:val="nil"/>
              <w:left w:val="nil"/>
              <w:bottom w:val="nil"/>
              <w:right w:val="nil"/>
            </w:tcBorders>
            <w:shd w:val="clear" w:color="auto" w:fill="auto"/>
            <w:noWrap/>
            <w:vAlign w:val="bottom"/>
            <w:hideMark/>
          </w:tcPr>
          <w:p w14:paraId="4376CE2D" w14:textId="77777777" w:rsidR="00AB7ABB" w:rsidRPr="00EB191D" w:rsidRDefault="00AB7ABB" w:rsidP="00EB191D">
            <w:pPr>
              <w:spacing w:after="0" w:line="360" w:lineRule="auto"/>
              <w:rPr>
                <w:color w:val="000000"/>
                <w:szCs w:val="24"/>
                <w:lang w:val="sv-SE" w:eastAsia="sv-SE"/>
              </w:rPr>
            </w:pPr>
          </w:p>
        </w:tc>
      </w:tr>
      <w:tr w:rsidR="00AB7ABB" w:rsidRPr="00EB191D" w14:paraId="6F62C38B"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887CB79" w14:textId="14A5937A" w:rsidR="00AB7ABB" w:rsidRPr="00EB191D" w:rsidRDefault="00AB7ABB" w:rsidP="00EB191D">
            <w:pPr>
              <w:spacing w:after="0" w:line="360" w:lineRule="auto"/>
              <w:rPr>
                <w:szCs w:val="24"/>
                <w:lang w:eastAsia="sv-SE"/>
              </w:rPr>
            </w:pPr>
            <w:r w:rsidRPr="00EB191D">
              <w:rPr>
                <w:szCs w:val="24"/>
                <w:lang w:eastAsia="sv-SE"/>
              </w:rPr>
              <w:t>Professional, scientific and technical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4C95C416" w14:textId="08734A57" w:rsidR="00AB7ABB" w:rsidRPr="00EB191D" w:rsidRDefault="00AB7ABB" w:rsidP="00EB191D">
            <w:pPr>
              <w:spacing w:after="0" w:line="360" w:lineRule="auto"/>
              <w:jc w:val="right"/>
              <w:rPr>
                <w:szCs w:val="24"/>
                <w:lang w:val="sv-SE" w:eastAsia="sv-SE"/>
              </w:rPr>
            </w:pPr>
            <w:r w:rsidRPr="00EB191D">
              <w:rPr>
                <w:szCs w:val="24"/>
                <w:lang w:val="sv-SE" w:eastAsia="sv-SE"/>
              </w:rPr>
              <w:t>335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289065BF" w14:textId="3ACFC39D" w:rsidR="00AB7ABB" w:rsidRPr="00EB191D" w:rsidRDefault="00AB7ABB" w:rsidP="00EB191D">
            <w:pPr>
              <w:spacing w:after="0" w:line="360" w:lineRule="auto"/>
              <w:jc w:val="right"/>
              <w:rPr>
                <w:szCs w:val="24"/>
                <w:lang w:val="sv-SE" w:eastAsia="sv-SE"/>
              </w:rPr>
            </w:pPr>
            <w:r w:rsidRPr="00EB191D">
              <w:rPr>
                <w:szCs w:val="24"/>
                <w:lang w:val="sv-SE" w:eastAsia="sv-SE"/>
              </w:rPr>
              <w:t>339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69C1D7D" w14:textId="69243069" w:rsidR="00AB7ABB" w:rsidRPr="00EB191D" w:rsidRDefault="00AB7ABB" w:rsidP="00EB191D">
            <w:pPr>
              <w:spacing w:after="0" w:line="360" w:lineRule="auto"/>
              <w:jc w:val="right"/>
              <w:rPr>
                <w:szCs w:val="24"/>
                <w:lang w:val="sv-SE" w:eastAsia="sv-SE"/>
              </w:rPr>
            </w:pPr>
            <w:r w:rsidRPr="00EB191D">
              <w:rPr>
                <w:szCs w:val="24"/>
                <w:lang w:val="sv-SE" w:eastAsia="sv-SE"/>
              </w:rPr>
              <w:t>348</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6E241ABA" w14:textId="48F0D62F" w:rsidR="00AB7ABB" w:rsidRPr="00EB191D" w:rsidRDefault="00AB7ABB" w:rsidP="00EB191D">
            <w:pPr>
              <w:spacing w:after="0" w:line="360" w:lineRule="auto"/>
              <w:jc w:val="right"/>
              <w:rPr>
                <w:szCs w:val="24"/>
                <w:lang w:val="sv-SE" w:eastAsia="sv-SE"/>
              </w:rPr>
            </w:pPr>
            <w:r w:rsidRPr="00EB191D">
              <w:rPr>
                <w:szCs w:val="24"/>
                <w:lang w:val="sv-SE" w:eastAsia="sv-SE"/>
              </w:rPr>
              <w:t>363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7A2234FF" w14:textId="206F12AB" w:rsidR="00AB7ABB" w:rsidRPr="00EB191D" w:rsidRDefault="00AB7ABB" w:rsidP="00EB191D">
            <w:pPr>
              <w:spacing w:after="0" w:line="360" w:lineRule="auto"/>
              <w:jc w:val="right"/>
              <w:rPr>
                <w:szCs w:val="24"/>
                <w:lang w:val="sv-SE" w:eastAsia="sv-SE"/>
              </w:rPr>
            </w:pPr>
            <w:r w:rsidRPr="00EB191D">
              <w:rPr>
                <w:szCs w:val="24"/>
                <w:lang w:val="sv-SE" w:eastAsia="sv-SE"/>
              </w:rPr>
              <w:t>371</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D581C57" w14:textId="0F50F7B4" w:rsidR="00AB7ABB" w:rsidRPr="00EB191D" w:rsidRDefault="00AB7ABB" w:rsidP="00EB191D">
            <w:pPr>
              <w:spacing w:after="0" w:line="360" w:lineRule="auto"/>
              <w:jc w:val="right"/>
              <w:rPr>
                <w:szCs w:val="24"/>
                <w:lang w:val="sv-SE" w:eastAsia="sv-SE"/>
              </w:rPr>
            </w:pPr>
            <w:r w:rsidRPr="00EB191D">
              <w:rPr>
                <w:szCs w:val="24"/>
                <w:lang w:val="sv-SE" w:eastAsia="sv-SE"/>
              </w:rPr>
              <w:t>382</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0843F945" w14:textId="736B318A" w:rsidR="00AB7ABB" w:rsidRPr="00EB191D" w:rsidRDefault="00AB7ABB" w:rsidP="00EB191D">
            <w:pPr>
              <w:spacing w:after="0" w:line="360" w:lineRule="auto"/>
              <w:jc w:val="right"/>
              <w:rPr>
                <w:szCs w:val="24"/>
                <w:lang w:val="sv-SE" w:eastAsia="sv-SE"/>
              </w:rPr>
            </w:pPr>
            <w:r w:rsidRPr="00EB191D">
              <w:rPr>
                <w:szCs w:val="24"/>
                <w:lang w:val="sv-SE" w:eastAsia="sv-SE"/>
              </w:rPr>
              <w:t>402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2BE805E" w14:textId="46D3EBC0" w:rsidR="00AB7ABB" w:rsidRPr="00EB191D" w:rsidRDefault="00AB7ABB" w:rsidP="00EB191D">
            <w:pPr>
              <w:spacing w:after="0" w:line="360" w:lineRule="auto"/>
              <w:jc w:val="right"/>
              <w:rPr>
                <w:szCs w:val="24"/>
                <w:lang w:val="sv-SE" w:eastAsia="sv-SE"/>
              </w:rPr>
            </w:pPr>
            <w:r w:rsidRPr="00EB191D">
              <w:rPr>
                <w:szCs w:val="24"/>
                <w:lang w:val="sv-SE" w:eastAsia="sv-SE"/>
              </w:rPr>
              <w:t>413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14F67BF" w14:textId="0A8B51E1" w:rsidR="00AB7ABB" w:rsidRPr="00EB191D" w:rsidRDefault="00AB7ABB" w:rsidP="00EB191D">
            <w:pPr>
              <w:spacing w:after="0" w:line="360" w:lineRule="auto"/>
              <w:jc w:val="right"/>
              <w:rPr>
                <w:szCs w:val="24"/>
                <w:lang w:val="sv-SE" w:eastAsia="sv-SE"/>
              </w:rPr>
            </w:pPr>
            <w:r w:rsidRPr="00EB191D">
              <w:rPr>
                <w:szCs w:val="24"/>
                <w:lang w:val="sv-SE" w:eastAsia="sv-SE"/>
              </w:rPr>
              <w:t>425</w:t>
            </w:r>
            <w:r w:rsidR="00F528CF">
              <w:rPr>
                <w:szCs w:val="24"/>
                <w:lang w:val="sv-SE" w:eastAsia="sv-SE"/>
              </w:rPr>
              <w:t>.</w:t>
            </w:r>
            <w:r w:rsidRPr="00EB191D">
              <w:rPr>
                <w:szCs w:val="24"/>
                <w:lang w:val="sv-SE" w:eastAsia="sv-SE"/>
              </w:rPr>
              <w:t>3</w:t>
            </w:r>
          </w:p>
        </w:tc>
        <w:tc>
          <w:tcPr>
            <w:tcW w:w="75" w:type="pct"/>
            <w:tcBorders>
              <w:top w:val="nil"/>
              <w:left w:val="nil"/>
              <w:bottom w:val="nil"/>
              <w:right w:val="nil"/>
            </w:tcBorders>
            <w:shd w:val="clear" w:color="auto" w:fill="auto"/>
            <w:noWrap/>
            <w:vAlign w:val="bottom"/>
            <w:hideMark/>
          </w:tcPr>
          <w:p w14:paraId="6E4BDCCE" w14:textId="77777777" w:rsidR="00AB7ABB" w:rsidRPr="00EB191D" w:rsidRDefault="00AB7ABB" w:rsidP="00EB191D">
            <w:pPr>
              <w:spacing w:after="0" w:line="360" w:lineRule="auto"/>
              <w:rPr>
                <w:color w:val="000000"/>
                <w:szCs w:val="24"/>
                <w:lang w:val="sv-SE" w:eastAsia="sv-SE"/>
              </w:rPr>
            </w:pPr>
          </w:p>
        </w:tc>
      </w:tr>
      <w:tr w:rsidR="00AB7ABB" w:rsidRPr="00EB191D" w14:paraId="4EDA6224"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AF49D50" w14:textId="77777777" w:rsidR="00AB7ABB" w:rsidRPr="00EB191D" w:rsidRDefault="00AB7ABB" w:rsidP="00EB191D">
            <w:pPr>
              <w:spacing w:after="0" w:line="360" w:lineRule="auto"/>
              <w:rPr>
                <w:szCs w:val="24"/>
                <w:lang w:eastAsia="sv-SE"/>
              </w:rPr>
            </w:pPr>
            <w:r w:rsidRPr="00EB191D">
              <w:rPr>
                <w:szCs w:val="24"/>
                <w:lang w:eastAsia="sv-SE"/>
              </w:rPr>
              <w:t>Administrative and support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5543DC9B" w14:textId="7042C4CE" w:rsidR="00AB7ABB" w:rsidRPr="00EB191D" w:rsidRDefault="00AB7ABB" w:rsidP="00EB191D">
            <w:pPr>
              <w:spacing w:after="0" w:line="360" w:lineRule="auto"/>
              <w:jc w:val="right"/>
              <w:rPr>
                <w:szCs w:val="24"/>
                <w:lang w:val="sv-SE" w:eastAsia="sv-SE"/>
              </w:rPr>
            </w:pPr>
            <w:r w:rsidRPr="00EB191D">
              <w:rPr>
                <w:szCs w:val="24"/>
                <w:lang w:val="sv-SE" w:eastAsia="sv-SE"/>
              </w:rPr>
              <w:t>205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2772F848" w14:textId="26105136" w:rsidR="00AB7ABB" w:rsidRPr="00EB191D" w:rsidRDefault="00AB7ABB" w:rsidP="00EB191D">
            <w:pPr>
              <w:spacing w:after="0" w:line="360" w:lineRule="auto"/>
              <w:jc w:val="right"/>
              <w:rPr>
                <w:szCs w:val="24"/>
                <w:lang w:val="sv-SE" w:eastAsia="sv-SE"/>
              </w:rPr>
            </w:pPr>
            <w:r w:rsidRPr="00EB191D">
              <w:rPr>
                <w:szCs w:val="24"/>
                <w:lang w:val="sv-SE" w:eastAsia="sv-SE"/>
              </w:rPr>
              <w:t>197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0ABB10F" w14:textId="69EEADC1" w:rsidR="00AB7ABB" w:rsidRPr="00EB191D" w:rsidRDefault="00AB7ABB" w:rsidP="00EB191D">
            <w:pPr>
              <w:spacing w:after="0" w:line="360" w:lineRule="auto"/>
              <w:jc w:val="right"/>
              <w:rPr>
                <w:szCs w:val="24"/>
                <w:lang w:val="sv-SE" w:eastAsia="sv-SE"/>
              </w:rPr>
            </w:pPr>
            <w:r w:rsidRPr="00EB191D">
              <w:rPr>
                <w:szCs w:val="24"/>
                <w:lang w:val="sv-SE" w:eastAsia="sv-SE"/>
              </w:rPr>
              <w:t>197</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55B44A30" w14:textId="23449699" w:rsidR="00AB7ABB" w:rsidRPr="00EB191D" w:rsidRDefault="00AB7ABB" w:rsidP="00EB191D">
            <w:pPr>
              <w:spacing w:after="0" w:line="360" w:lineRule="auto"/>
              <w:jc w:val="right"/>
              <w:rPr>
                <w:szCs w:val="24"/>
                <w:lang w:val="sv-SE" w:eastAsia="sv-SE"/>
              </w:rPr>
            </w:pPr>
            <w:r w:rsidRPr="00EB191D">
              <w:rPr>
                <w:szCs w:val="24"/>
                <w:lang w:val="sv-SE" w:eastAsia="sv-SE"/>
              </w:rPr>
              <w:t>212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008F070F" w14:textId="000DE226" w:rsidR="00AB7ABB" w:rsidRPr="00EB191D" w:rsidRDefault="00AB7ABB" w:rsidP="00EB191D">
            <w:pPr>
              <w:spacing w:after="0" w:line="360" w:lineRule="auto"/>
              <w:jc w:val="right"/>
              <w:rPr>
                <w:szCs w:val="24"/>
                <w:lang w:val="sv-SE" w:eastAsia="sv-SE"/>
              </w:rPr>
            </w:pPr>
            <w:r w:rsidRPr="00EB191D">
              <w:rPr>
                <w:szCs w:val="24"/>
                <w:lang w:val="sv-SE" w:eastAsia="sv-SE"/>
              </w:rPr>
              <w:t>216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A0E6D72" w14:textId="14D81B15" w:rsidR="00AB7ABB" w:rsidRPr="00EB191D" w:rsidRDefault="00AB7ABB" w:rsidP="00EB191D">
            <w:pPr>
              <w:spacing w:after="0" w:line="360" w:lineRule="auto"/>
              <w:jc w:val="right"/>
              <w:rPr>
                <w:szCs w:val="24"/>
                <w:lang w:val="sv-SE" w:eastAsia="sv-SE"/>
              </w:rPr>
            </w:pPr>
            <w:r w:rsidRPr="00EB191D">
              <w:rPr>
                <w:szCs w:val="24"/>
                <w:lang w:val="sv-SE" w:eastAsia="sv-SE"/>
              </w:rPr>
              <w:t>215</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6895B38" w14:textId="59F53659" w:rsidR="00AB7ABB" w:rsidRPr="00EB191D" w:rsidRDefault="00AB7ABB" w:rsidP="00EB191D">
            <w:pPr>
              <w:spacing w:after="0" w:line="360" w:lineRule="auto"/>
              <w:jc w:val="right"/>
              <w:rPr>
                <w:szCs w:val="24"/>
                <w:lang w:val="sv-SE" w:eastAsia="sv-SE"/>
              </w:rPr>
            </w:pPr>
            <w:r w:rsidRPr="00EB191D">
              <w:rPr>
                <w:szCs w:val="24"/>
                <w:lang w:val="sv-SE" w:eastAsia="sv-SE"/>
              </w:rPr>
              <w:t>217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E7D7083" w14:textId="4D8643DA" w:rsidR="00AB7ABB" w:rsidRPr="00EB191D" w:rsidRDefault="00AB7ABB" w:rsidP="00EB191D">
            <w:pPr>
              <w:spacing w:after="0" w:line="360" w:lineRule="auto"/>
              <w:jc w:val="right"/>
              <w:rPr>
                <w:szCs w:val="24"/>
                <w:lang w:val="sv-SE" w:eastAsia="sv-SE"/>
              </w:rPr>
            </w:pPr>
            <w:r w:rsidRPr="00EB191D">
              <w:rPr>
                <w:szCs w:val="24"/>
                <w:lang w:val="sv-SE" w:eastAsia="sv-SE"/>
              </w:rPr>
              <w:t>226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D5228CE" w14:textId="3698FE0E" w:rsidR="00AB7ABB" w:rsidRPr="00EB191D" w:rsidRDefault="00AB7ABB" w:rsidP="00EB191D">
            <w:pPr>
              <w:spacing w:after="0" w:line="360" w:lineRule="auto"/>
              <w:jc w:val="right"/>
              <w:rPr>
                <w:szCs w:val="24"/>
                <w:lang w:val="sv-SE" w:eastAsia="sv-SE"/>
              </w:rPr>
            </w:pPr>
            <w:r w:rsidRPr="00EB191D">
              <w:rPr>
                <w:szCs w:val="24"/>
                <w:lang w:val="sv-SE" w:eastAsia="sv-SE"/>
              </w:rPr>
              <w:t>232</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03F4512A" w14:textId="77777777" w:rsidR="00AB7ABB" w:rsidRPr="00EB191D" w:rsidRDefault="00AB7ABB" w:rsidP="00EB191D">
            <w:pPr>
              <w:spacing w:after="0" w:line="360" w:lineRule="auto"/>
              <w:rPr>
                <w:color w:val="000000"/>
                <w:szCs w:val="24"/>
                <w:lang w:val="sv-SE" w:eastAsia="sv-SE"/>
              </w:rPr>
            </w:pPr>
          </w:p>
        </w:tc>
      </w:tr>
      <w:tr w:rsidR="00AB7ABB" w:rsidRPr="00EB191D" w14:paraId="12BCB57E"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AF3ED86" w14:textId="77777777" w:rsidR="00AB7ABB" w:rsidRPr="00EB191D" w:rsidRDefault="00AB7ABB" w:rsidP="00EB191D">
            <w:pPr>
              <w:spacing w:after="0" w:line="360" w:lineRule="auto"/>
              <w:rPr>
                <w:szCs w:val="24"/>
                <w:lang w:eastAsia="sv-SE"/>
              </w:rPr>
            </w:pPr>
            <w:r w:rsidRPr="00EB191D">
              <w:rPr>
                <w:szCs w:val="24"/>
                <w:lang w:eastAsia="sv-SE"/>
              </w:rPr>
              <w:t>Public administration and defence; compulsory social security</w:t>
            </w:r>
          </w:p>
        </w:tc>
        <w:tc>
          <w:tcPr>
            <w:tcW w:w="413" w:type="pct"/>
            <w:tcBorders>
              <w:top w:val="nil"/>
              <w:left w:val="nil"/>
              <w:bottom w:val="single" w:sz="4" w:space="0" w:color="000000"/>
              <w:right w:val="single" w:sz="4" w:space="0" w:color="000000"/>
            </w:tcBorders>
            <w:shd w:val="clear" w:color="auto" w:fill="auto"/>
            <w:noWrap/>
            <w:vAlign w:val="bottom"/>
            <w:hideMark/>
          </w:tcPr>
          <w:p w14:paraId="6AEBFD7A" w14:textId="7A97549F" w:rsidR="00AB7ABB" w:rsidRPr="00EB191D" w:rsidRDefault="00AB7ABB" w:rsidP="00EB191D">
            <w:pPr>
              <w:spacing w:after="0" w:line="360" w:lineRule="auto"/>
              <w:jc w:val="right"/>
              <w:rPr>
                <w:szCs w:val="24"/>
                <w:lang w:val="sv-SE" w:eastAsia="sv-SE"/>
              </w:rPr>
            </w:pPr>
            <w:r w:rsidRPr="00EB191D">
              <w:rPr>
                <w:szCs w:val="24"/>
                <w:lang w:val="sv-SE" w:eastAsia="sv-SE"/>
              </w:rPr>
              <w:t>260</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A681C51" w14:textId="12E4E57C" w:rsidR="00AB7ABB" w:rsidRPr="00EB191D" w:rsidRDefault="00AB7ABB" w:rsidP="00EB191D">
            <w:pPr>
              <w:spacing w:after="0" w:line="360" w:lineRule="auto"/>
              <w:jc w:val="right"/>
              <w:rPr>
                <w:szCs w:val="24"/>
                <w:lang w:val="sv-SE" w:eastAsia="sv-SE"/>
              </w:rPr>
            </w:pPr>
            <w:r w:rsidRPr="00EB191D">
              <w:rPr>
                <w:szCs w:val="24"/>
                <w:lang w:val="sv-SE" w:eastAsia="sv-SE"/>
              </w:rPr>
              <w:t>266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71337F4" w14:textId="4AD3DA60" w:rsidR="00AB7ABB" w:rsidRPr="00EB191D" w:rsidRDefault="00AB7ABB" w:rsidP="00EB191D">
            <w:pPr>
              <w:spacing w:after="0" w:line="360" w:lineRule="auto"/>
              <w:jc w:val="right"/>
              <w:rPr>
                <w:szCs w:val="24"/>
                <w:lang w:val="sv-SE" w:eastAsia="sv-SE"/>
              </w:rPr>
            </w:pPr>
            <w:r w:rsidRPr="00EB191D">
              <w:rPr>
                <w:szCs w:val="24"/>
                <w:lang w:val="sv-SE" w:eastAsia="sv-SE"/>
              </w:rPr>
              <w:t>270</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07564E1B" w14:textId="4AED0ECB" w:rsidR="00AB7ABB" w:rsidRPr="00EB191D" w:rsidRDefault="00AB7ABB" w:rsidP="00EB191D">
            <w:pPr>
              <w:spacing w:after="0" w:line="360" w:lineRule="auto"/>
              <w:jc w:val="right"/>
              <w:rPr>
                <w:szCs w:val="24"/>
                <w:lang w:val="sv-SE" w:eastAsia="sv-SE"/>
              </w:rPr>
            </w:pPr>
            <w:r w:rsidRPr="00EB191D">
              <w:rPr>
                <w:szCs w:val="24"/>
                <w:lang w:val="sv-SE" w:eastAsia="sv-SE"/>
              </w:rPr>
              <w:t>276</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14FF19B5" w14:textId="303BD368" w:rsidR="00AB7ABB" w:rsidRPr="00EB191D" w:rsidRDefault="00AB7ABB" w:rsidP="00EB191D">
            <w:pPr>
              <w:spacing w:after="0" w:line="360" w:lineRule="auto"/>
              <w:jc w:val="right"/>
              <w:rPr>
                <w:szCs w:val="24"/>
                <w:lang w:val="sv-SE" w:eastAsia="sv-SE"/>
              </w:rPr>
            </w:pPr>
            <w:r w:rsidRPr="00EB191D">
              <w:rPr>
                <w:szCs w:val="24"/>
                <w:lang w:val="sv-SE" w:eastAsia="sv-SE"/>
              </w:rPr>
              <w:t>282</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989FB90" w14:textId="211201B3" w:rsidR="00AB7ABB" w:rsidRPr="00EB191D" w:rsidRDefault="00AB7ABB" w:rsidP="00EB191D">
            <w:pPr>
              <w:spacing w:after="0" w:line="360" w:lineRule="auto"/>
              <w:jc w:val="right"/>
              <w:rPr>
                <w:szCs w:val="24"/>
                <w:lang w:val="sv-SE" w:eastAsia="sv-SE"/>
              </w:rPr>
            </w:pPr>
            <w:r w:rsidRPr="00EB191D">
              <w:rPr>
                <w:szCs w:val="24"/>
                <w:lang w:val="sv-SE" w:eastAsia="sv-SE"/>
              </w:rPr>
              <w:t>294</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5D848FBD" w14:textId="57F7AC43" w:rsidR="00AB7ABB" w:rsidRPr="00EB191D" w:rsidRDefault="00AB7ABB" w:rsidP="00EB191D">
            <w:pPr>
              <w:spacing w:after="0" w:line="360" w:lineRule="auto"/>
              <w:jc w:val="right"/>
              <w:rPr>
                <w:szCs w:val="24"/>
                <w:lang w:val="sv-SE" w:eastAsia="sv-SE"/>
              </w:rPr>
            </w:pPr>
            <w:r w:rsidRPr="00EB191D">
              <w:rPr>
                <w:szCs w:val="24"/>
                <w:lang w:val="sv-SE" w:eastAsia="sv-SE"/>
              </w:rPr>
              <w:t>306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18B29FD" w14:textId="16F97E88" w:rsidR="00AB7ABB" w:rsidRPr="00EB191D" w:rsidRDefault="00AB7ABB" w:rsidP="00EB191D">
            <w:pPr>
              <w:spacing w:after="0" w:line="360" w:lineRule="auto"/>
              <w:jc w:val="right"/>
              <w:rPr>
                <w:szCs w:val="24"/>
                <w:lang w:val="sv-SE" w:eastAsia="sv-SE"/>
              </w:rPr>
            </w:pPr>
            <w:r w:rsidRPr="00EB191D">
              <w:rPr>
                <w:szCs w:val="24"/>
                <w:lang w:val="sv-SE" w:eastAsia="sv-SE"/>
              </w:rPr>
              <w:t>312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12D6B112" w14:textId="216D4FBA" w:rsidR="00AB7ABB" w:rsidRPr="00EB191D" w:rsidRDefault="00AB7ABB" w:rsidP="00EB191D">
            <w:pPr>
              <w:spacing w:after="0" w:line="360" w:lineRule="auto"/>
              <w:jc w:val="right"/>
              <w:rPr>
                <w:szCs w:val="24"/>
                <w:lang w:val="sv-SE" w:eastAsia="sv-SE"/>
              </w:rPr>
            </w:pPr>
            <w:r w:rsidRPr="00EB191D">
              <w:rPr>
                <w:szCs w:val="24"/>
                <w:lang w:val="sv-SE" w:eastAsia="sv-SE"/>
              </w:rPr>
              <w:t>323</w:t>
            </w:r>
            <w:r w:rsidR="00F528CF">
              <w:rPr>
                <w:szCs w:val="24"/>
                <w:lang w:val="sv-SE" w:eastAsia="sv-SE"/>
              </w:rPr>
              <w:t>.</w:t>
            </w:r>
            <w:r w:rsidRPr="00EB191D">
              <w:rPr>
                <w:szCs w:val="24"/>
                <w:lang w:val="sv-SE" w:eastAsia="sv-SE"/>
              </w:rPr>
              <w:t>6</w:t>
            </w:r>
          </w:p>
        </w:tc>
        <w:tc>
          <w:tcPr>
            <w:tcW w:w="75" w:type="pct"/>
            <w:tcBorders>
              <w:top w:val="nil"/>
              <w:left w:val="nil"/>
              <w:bottom w:val="nil"/>
              <w:right w:val="nil"/>
            </w:tcBorders>
            <w:shd w:val="clear" w:color="auto" w:fill="auto"/>
            <w:noWrap/>
            <w:vAlign w:val="bottom"/>
            <w:hideMark/>
          </w:tcPr>
          <w:p w14:paraId="5153B111" w14:textId="77777777" w:rsidR="00AB7ABB" w:rsidRPr="00EB191D" w:rsidRDefault="00AB7ABB" w:rsidP="00EB191D">
            <w:pPr>
              <w:spacing w:after="0" w:line="360" w:lineRule="auto"/>
              <w:rPr>
                <w:color w:val="000000"/>
                <w:szCs w:val="24"/>
                <w:lang w:val="sv-SE" w:eastAsia="sv-SE"/>
              </w:rPr>
            </w:pPr>
          </w:p>
        </w:tc>
      </w:tr>
      <w:tr w:rsidR="00AB7ABB" w:rsidRPr="00EB191D" w14:paraId="2792876D"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6C8B4DDB" w14:textId="77777777" w:rsidR="00AB7ABB" w:rsidRPr="00EB191D" w:rsidRDefault="00AB7ABB" w:rsidP="00EB191D">
            <w:pPr>
              <w:spacing w:after="0" w:line="360" w:lineRule="auto"/>
              <w:rPr>
                <w:szCs w:val="24"/>
                <w:lang w:val="sv-SE" w:eastAsia="sv-SE"/>
              </w:rPr>
            </w:pPr>
            <w:r w:rsidRPr="00EB191D">
              <w:rPr>
                <w:szCs w:val="24"/>
                <w:lang w:val="sv-SE" w:eastAsia="sv-SE"/>
              </w:rPr>
              <w:lastRenderedPageBreak/>
              <w:t>Education</w:t>
            </w:r>
          </w:p>
        </w:tc>
        <w:tc>
          <w:tcPr>
            <w:tcW w:w="413" w:type="pct"/>
            <w:tcBorders>
              <w:top w:val="nil"/>
              <w:left w:val="nil"/>
              <w:bottom w:val="single" w:sz="4" w:space="0" w:color="000000"/>
              <w:right w:val="single" w:sz="4" w:space="0" w:color="000000"/>
            </w:tcBorders>
            <w:shd w:val="clear" w:color="auto" w:fill="auto"/>
            <w:noWrap/>
            <w:vAlign w:val="bottom"/>
            <w:hideMark/>
          </w:tcPr>
          <w:p w14:paraId="3736B568" w14:textId="642B305B" w:rsidR="00AB7ABB" w:rsidRPr="00EB191D" w:rsidRDefault="00AB7ABB" w:rsidP="00EB191D">
            <w:pPr>
              <w:spacing w:after="0" w:line="360" w:lineRule="auto"/>
              <w:jc w:val="right"/>
              <w:rPr>
                <w:szCs w:val="24"/>
                <w:lang w:val="sv-SE" w:eastAsia="sv-SE"/>
              </w:rPr>
            </w:pPr>
            <w:r w:rsidRPr="00EB191D">
              <w:rPr>
                <w:szCs w:val="24"/>
                <w:lang w:val="sv-SE" w:eastAsia="sv-SE"/>
              </w:rPr>
              <w:t>487</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48DA315F" w14:textId="3A8F053A" w:rsidR="00AB7ABB" w:rsidRPr="00EB191D" w:rsidRDefault="00AB7ABB" w:rsidP="00EB191D">
            <w:pPr>
              <w:spacing w:after="0" w:line="360" w:lineRule="auto"/>
              <w:jc w:val="right"/>
              <w:rPr>
                <w:szCs w:val="24"/>
                <w:lang w:val="sv-SE" w:eastAsia="sv-SE"/>
              </w:rPr>
            </w:pPr>
            <w:r w:rsidRPr="00EB191D">
              <w:rPr>
                <w:szCs w:val="24"/>
                <w:lang w:val="sv-SE" w:eastAsia="sv-SE"/>
              </w:rPr>
              <w:t>479</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75A4D423" w14:textId="70698C17" w:rsidR="00AB7ABB" w:rsidRPr="00EB191D" w:rsidRDefault="00AB7ABB" w:rsidP="00EB191D">
            <w:pPr>
              <w:spacing w:after="0" w:line="360" w:lineRule="auto"/>
              <w:jc w:val="right"/>
              <w:rPr>
                <w:szCs w:val="24"/>
                <w:lang w:val="sv-SE" w:eastAsia="sv-SE"/>
              </w:rPr>
            </w:pPr>
            <w:r w:rsidRPr="00EB191D">
              <w:rPr>
                <w:szCs w:val="24"/>
                <w:lang w:val="sv-SE" w:eastAsia="sv-SE"/>
              </w:rPr>
              <w:t>488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4F6B3F9F" w14:textId="02262E03" w:rsidR="00AB7ABB" w:rsidRPr="00EB191D" w:rsidRDefault="00AB7ABB" w:rsidP="00EB191D">
            <w:pPr>
              <w:spacing w:after="0" w:line="360" w:lineRule="auto"/>
              <w:jc w:val="right"/>
              <w:rPr>
                <w:szCs w:val="24"/>
                <w:lang w:val="sv-SE" w:eastAsia="sv-SE"/>
              </w:rPr>
            </w:pPr>
            <w:r w:rsidRPr="00EB191D">
              <w:rPr>
                <w:szCs w:val="24"/>
                <w:lang w:val="sv-SE" w:eastAsia="sv-SE"/>
              </w:rPr>
              <w:t>501</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07488CE" w14:textId="1697002B" w:rsidR="00AB7ABB" w:rsidRPr="00EB191D" w:rsidRDefault="00AB7ABB" w:rsidP="00EB191D">
            <w:pPr>
              <w:spacing w:after="0" w:line="360" w:lineRule="auto"/>
              <w:jc w:val="right"/>
              <w:rPr>
                <w:szCs w:val="24"/>
                <w:lang w:val="sv-SE" w:eastAsia="sv-SE"/>
              </w:rPr>
            </w:pPr>
            <w:r w:rsidRPr="00EB191D">
              <w:rPr>
                <w:szCs w:val="24"/>
                <w:lang w:val="sv-SE" w:eastAsia="sv-SE"/>
              </w:rPr>
              <w:t>511</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71B14310" w14:textId="02F1E0A7" w:rsidR="00AB7ABB" w:rsidRPr="00EB191D" w:rsidRDefault="00AB7ABB" w:rsidP="00EB191D">
            <w:pPr>
              <w:spacing w:after="0" w:line="360" w:lineRule="auto"/>
              <w:jc w:val="right"/>
              <w:rPr>
                <w:szCs w:val="24"/>
                <w:lang w:val="sv-SE" w:eastAsia="sv-SE"/>
              </w:rPr>
            </w:pPr>
            <w:r w:rsidRPr="00EB191D">
              <w:rPr>
                <w:szCs w:val="24"/>
                <w:lang w:val="sv-SE" w:eastAsia="sv-SE"/>
              </w:rPr>
              <w:t>517</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3866C329" w14:textId="10BAB101" w:rsidR="00AB7ABB" w:rsidRPr="00EB191D" w:rsidRDefault="00AB7ABB" w:rsidP="00EB191D">
            <w:pPr>
              <w:spacing w:after="0" w:line="360" w:lineRule="auto"/>
              <w:jc w:val="right"/>
              <w:rPr>
                <w:szCs w:val="24"/>
                <w:lang w:val="sv-SE" w:eastAsia="sv-SE"/>
              </w:rPr>
            </w:pPr>
            <w:r w:rsidRPr="00EB191D">
              <w:rPr>
                <w:szCs w:val="24"/>
                <w:lang w:val="sv-SE" w:eastAsia="sv-SE"/>
              </w:rPr>
              <w:t>532</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5959C998" w14:textId="5BC6097E" w:rsidR="00AB7ABB" w:rsidRPr="00EB191D" w:rsidRDefault="00AB7ABB" w:rsidP="00EB191D">
            <w:pPr>
              <w:spacing w:after="0" w:line="360" w:lineRule="auto"/>
              <w:jc w:val="right"/>
              <w:rPr>
                <w:szCs w:val="24"/>
                <w:lang w:val="sv-SE" w:eastAsia="sv-SE"/>
              </w:rPr>
            </w:pPr>
            <w:r w:rsidRPr="00EB191D">
              <w:rPr>
                <w:szCs w:val="24"/>
                <w:lang w:val="sv-SE" w:eastAsia="sv-SE"/>
              </w:rPr>
              <w:t>550</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497B3EB" w14:textId="299D0A06" w:rsidR="00AB7ABB" w:rsidRPr="00EB191D" w:rsidRDefault="00AB7ABB" w:rsidP="00EB191D">
            <w:pPr>
              <w:spacing w:after="0" w:line="360" w:lineRule="auto"/>
              <w:jc w:val="right"/>
              <w:rPr>
                <w:szCs w:val="24"/>
                <w:lang w:val="sv-SE" w:eastAsia="sv-SE"/>
              </w:rPr>
            </w:pPr>
            <w:r w:rsidRPr="00EB191D">
              <w:rPr>
                <w:szCs w:val="24"/>
                <w:lang w:val="sv-SE" w:eastAsia="sv-SE"/>
              </w:rPr>
              <w:t>562</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2ADE2733" w14:textId="77777777" w:rsidR="00AB7ABB" w:rsidRPr="00EB191D" w:rsidRDefault="00AB7ABB" w:rsidP="00EB191D">
            <w:pPr>
              <w:spacing w:after="0" w:line="360" w:lineRule="auto"/>
              <w:rPr>
                <w:color w:val="000000"/>
                <w:szCs w:val="24"/>
                <w:lang w:val="sv-SE" w:eastAsia="sv-SE"/>
              </w:rPr>
            </w:pPr>
          </w:p>
        </w:tc>
      </w:tr>
      <w:tr w:rsidR="00AB7ABB" w:rsidRPr="00EB191D" w14:paraId="596666F3"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B622768" w14:textId="77777777" w:rsidR="00AB7ABB" w:rsidRPr="00EB191D" w:rsidRDefault="00AB7ABB" w:rsidP="00EB191D">
            <w:pPr>
              <w:spacing w:after="0" w:line="360" w:lineRule="auto"/>
              <w:rPr>
                <w:szCs w:val="24"/>
                <w:lang w:eastAsia="sv-SE"/>
              </w:rPr>
            </w:pPr>
            <w:r w:rsidRPr="00EB191D">
              <w:rPr>
                <w:szCs w:val="24"/>
                <w:lang w:eastAsia="sv-SE"/>
              </w:rPr>
              <w:t>Human health and social work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3F8E8D35" w14:textId="07AEFFDE" w:rsidR="00AB7ABB" w:rsidRPr="00EB191D" w:rsidRDefault="00AB7ABB" w:rsidP="00EB191D">
            <w:pPr>
              <w:spacing w:after="0" w:line="360" w:lineRule="auto"/>
              <w:jc w:val="right"/>
              <w:rPr>
                <w:szCs w:val="24"/>
                <w:lang w:val="sv-SE" w:eastAsia="sv-SE"/>
              </w:rPr>
            </w:pPr>
            <w:r w:rsidRPr="00EB191D">
              <w:rPr>
                <w:szCs w:val="24"/>
                <w:lang w:val="sv-SE" w:eastAsia="sv-SE"/>
              </w:rPr>
              <w:t>710</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5ACC0E95" w14:textId="4C152B94" w:rsidR="00AB7ABB" w:rsidRPr="00EB191D" w:rsidRDefault="00AB7ABB" w:rsidP="00EB191D">
            <w:pPr>
              <w:spacing w:after="0" w:line="360" w:lineRule="auto"/>
              <w:jc w:val="right"/>
              <w:rPr>
                <w:szCs w:val="24"/>
                <w:lang w:val="sv-SE" w:eastAsia="sv-SE"/>
              </w:rPr>
            </w:pPr>
            <w:r w:rsidRPr="00EB191D">
              <w:rPr>
                <w:szCs w:val="24"/>
                <w:lang w:val="sv-SE" w:eastAsia="sv-SE"/>
              </w:rPr>
              <w:t>698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61584C49" w14:textId="1B2E8687" w:rsidR="00AB7ABB" w:rsidRPr="00EB191D" w:rsidRDefault="00AB7ABB" w:rsidP="00EB191D">
            <w:pPr>
              <w:spacing w:after="0" w:line="360" w:lineRule="auto"/>
              <w:jc w:val="right"/>
              <w:rPr>
                <w:szCs w:val="24"/>
                <w:lang w:val="sv-SE" w:eastAsia="sv-SE"/>
              </w:rPr>
            </w:pPr>
            <w:r w:rsidRPr="00EB191D">
              <w:rPr>
                <w:szCs w:val="24"/>
                <w:lang w:val="sv-SE" w:eastAsia="sv-SE"/>
              </w:rPr>
              <w:t>700</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1373646A" w14:textId="063930F7" w:rsidR="00AB7ABB" w:rsidRPr="00EB191D" w:rsidRDefault="00AB7ABB" w:rsidP="00EB191D">
            <w:pPr>
              <w:spacing w:after="0" w:line="360" w:lineRule="auto"/>
              <w:jc w:val="right"/>
              <w:rPr>
                <w:szCs w:val="24"/>
                <w:lang w:val="sv-SE" w:eastAsia="sv-SE"/>
              </w:rPr>
            </w:pPr>
            <w:r w:rsidRPr="00EB191D">
              <w:rPr>
                <w:szCs w:val="24"/>
                <w:lang w:val="sv-SE" w:eastAsia="sv-SE"/>
              </w:rPr>
              <w:t>719</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CDFEC75" w14:textId="45FBAC93" w:rsidR="00AB7ABB" w:rsidRPr="00EB191D" w:rsidRDefault="00AB7ABB" w:rsidP="00EB191D">
            <w:pPr>
              <w:spacing w:after="0" w:line="360" w:lineRule="auto"/>
              <w:jc w:val="right"/>
              <w:rPr>
                <w:szCs w:val="24"/>
                <w:lang w:val="sv-SE" w:eastAsia="sv-SE"/>
              </w:rPr>
            </w:pPr>
            <w:r w:rsidRPr="00EB191D">
              <w:rPr>
                <w:szCs w:val="24"/>
                <w:lang w:val="sv-SE" w:eastAsia="sv-SE"/>
              </w:rPr>
              <w:t>715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457F15F3" w14:textId="3B502795" w:rsidR="00AB7ABB" w:rsidRPr="00EB191D" w:rsidRDefault="00AB7ABB" w:rsidP="00EB191D">
            <w:pPr>
              <w:spacing w:after="0" w:line="360" w:lineRule="auto"/>
              <w:jc w:val="right"/>
              <w:rPr>
                <w:szCs w:val="24"/>
                <w:lang w:val="sv-SE" w:eastAsia="sv-SE"/>
              </w:rPr>
            </w:pPr>
            <w:r w:rsidRPr="00EB191D">
              <w:rPr>
                <w:szCs w:val="24"/>
                <w:lang w:val="sv-SE" w:eastAsia="sv-SE"/>
              </w:rPr>
              <w:t>715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3779F620" w14:textId="03DD3C40" w:rsidR="00AB7ABB" w:rsidRPr="00EB191D" w:rsidRDefault="00AB7ABB" w:rsidP="00EB191D">
            <w:pPr>
              <w:spacing w:after="0" w:line="360" w:lineRule="auto"/>
              <w:jc w:val="right"/>
              <w:rPr>
                <w:szCs w:val="24"/>
                <w:lang w:val="sv-SE" w:eastAsia="sv-SE"/>
              </w:rPr>
            </w:pPr>
            <w:r w:rsidRPr="00EB191D">
              <w:rPr>
                <w:szCs w:val="24"/>
                <w:lang w:val="sv-SE" w:eastAsia="sv-SE"/>
              </w:rPr>
              <w:t>732</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CE40436" w14:textId="6101A8FA" w:rsidR="00AB7ABB" w:rsidRPr="00EB191D" w:rsidRDefault="00AB7ABB" w:rsidP="00EB191D">
            <w:pPr>
              <w:spacing w:after="0" w:line="360" w:lineRule="auto"/>
              <w:jc w:val="right"/>
              <w:rPr>
                <w:szCs w:val="24"/>
                <w:lang w:val="sv-SE" w:eastAsia="sv-SE"/>
              </w:rPr>
            </w:pPr>
            <w:r w:rsidRPr="00EB191D">
              <w:rPr>
                <w:szCs w:val="24"/>
                <w:lang w:val="sv-SE" w:eastAsia="sv-SE"/>
              </w:rPr>
              <w:t>734</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32827C9C" w14:textId="31BBA4E2" w:rsidR="00AB7ABB" w:rsidRPr="00EB191D" w:rsidRDefault="00AB7ABB" w:rsidP="00EB191D">
            <w:pPr>
              <w:spacing w:after="0" w:line="360" w:lineRule="auto"/>
              <w:jc w:val="right"/>
              <w:rPr>
                <w:szCs w:val="24"/>
                <w:lang w:val="sv-SE" w:eastAsia="sv-SE"/>
              </w:rPr>
            </w:pPr>
            <w:r w:rsidRPr="00EB191D">
              <w:rPr>
                <w:szCs w:val="24"/>
                <w:lang w:val="sv-SE" w:eastAsia="sv-SE"/>
              </w:rPr>
              <w:t>745</w:t>
            </w:r>
            <w:r w:rsidR="00F528CF">
              <w:rPr>
                <w:szCs w:val="24"/>
                <w:lang w:val="sv-SE" w:eastAsia="sv-SE"/>
              </w:rPr>
              <w:t>.</w:t>
            </w:r>
            <w:r w:rsidRPr="00EB191D">
              <w:rPr>
                <w:szCs w:val="24"/>
                <w:lang w:val="sv-SE" w:eastAsia="sv-SE"/>
              </w:rPr>
              <w:t>1</w:t>
            </w:r>
          </w:p>
        </w:tc>
        <w:tc>
          <w:tcPr>
            <w:tcW w:w="75" w:type="pct"/>
            <w:tcBorders>
              <w:top w:val="nil"/>
              <w:left w:val="nil"/>
              <w:bottom w:val="nil"/>
              <w:right w:val="nil"/>
            </w:tcBorders>
            <w:shd w:val="clear" w:color="auto" w:fill="auto"/>
            <w:noWrap/>
            <w:vAlign w:val="bottom"/>
            <w:hideMark/>
          </w:tcPr>
          <w:p w14:paraId="52F34337" w14:textId="77777777" w:rsidR="00AB7ABB" w:rsidRPr="00EB191D" w:rsidRDefault="00AB7ABB" w:rsidP="00EB191D">
            <w:pPr>
              <w:spacing w:after="0" w:line="360" w:lineRule="auto"/>
              <w:rPr>
                <w:color w:val="000000"/>
                <w:szCs w:val="24"/>
                <w:lang w:val="sv-SE" w:eastAsia="sv-SE"/>
              </w:rPr>
            </w:pPr>
          </w:p>
        </w:tc>
      </w:tr>
      <w:tr w:rsidR="00AB7ABB" w:rsidRPr="00EB191D" w14:paraId="65C6CDCE"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8886D8A" w14:textId="2F177348" w:rsidR="00AB7ABB" w:rsidRPr="00EB191D" w:rsidRDefault="00AB7ABB" w:rsidP="00EB191D">
            <w:pPr>
              <w:spacing w:after="0" w:line="360" w:lineRule="auto"/>
              <w:rPr>
                <w:szCs w:val="24"/>
                <w:lang w:val="sv-SE" w:eastAsia="sv-SE"/>
              </w:rPr>
            </w:pPr>
            <w:r w:rsidRPr="00EB191D">
              <w:rPr>
                <w:szCs w:val="24"/>
                <w:lang w:val="sv-SE" w:eastAsia="sv-SE"/>
              </w:rPr>
              <w:t>Arts, entertainment and recreation</w:t>
            </w:r>
          </w:p>
        </w:tc>
        <w:tc>
          <w:tcPr>
            <w:tcW w:w="413" w:type="pct"/>
            <w:tcBorders>
              <w:top w:val="nil"/>
              <w:left w:val="nil"/>
              <w:bottom w:val="single" w:sz="4" w:space="0" w:color="000000"/>
              <w:right w:val="single" w:sz="4" w:space="0" w:color="000000"/>
            </w:tcBorders>
            <w:shd w:val="clear" w:color="auto" w:fill="auto"/>
            <w:noWrap/>
            <w:vAlign w:val="bottom"/>
            <w:hideMark/>
          </w:tcPr>
          <w:p w14:paraId="34DF2B3D" w14:textId="5A2894D1" w:rsidR="00AB7ABB" w:rsidRPr="00EB191D" w:rsidRDefault="00AB7ABB" w:rsidP="00EB191D">
            <w:pPr>
              <w:spacing w:after="0" w:line="360" w:lineRule="auto"/>
              <w:jc w:val="right"/>
              <w:rPr>
                <w:szCs w:val="24"/>
                <w:lang w:val="sv-SE" w:eastAsia="sv-SE"/>
              </w:rPr>
            </w:pPr>
            <w:r w:rsidRPr="00EB191D">
              <w:rPr>
                <w:szCs w:val="24"/>
                <w:lang w:val="sv-SE" w:eastAsia="sv-SE"/>
              </w:rPr>
              <w:t>106</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708A9069" w14:textId="366704F8" w:rsidR="00AB7ABB" w:rsidRPr="00EB191D" w:rsidRDefault="00AB7ABB" w:rsidP="00EB191D">
            <w:pPr>
              <w:spacing w:after="0" w:line="360" w:lineRule="auto"/>
              <w:jc w:val="right"/>
              <w:rPr>
                <w:szCs w:val="24"/>
                <w:lang w:val="sv-SE" w:eastAsia="sv-SE"/>
              </w:rPr>
            </w:pPr>
            <w:r w:rsidRPr="00EB191D">
              <w:rPr>
                <w:szCs w:val="24"/>
                <w:lang w:val="sv-SE" w:eastAsia="sv-SE"/>
              </w:rPr>
              <w:t>108</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0ED2F067" w14:textId="25B2EAE4" w:rsidR="00AB7ABB" w:rsidRPr="00EB191D" w:rsidRDefault="00AB7ABB" w:rsidP="00EB191D">
            <w:pPr>
              <w:spacing w:after="0" w:line="360" w:lineRule="auto"/>
              <w:jc w:val="right"/>
              <w:rPr>
                <w:szCs w:val="24"/>
                <w:lang w:val="sv-SE" w:eastAsia="sv-SE"/>
              </w:rPr>
            </w:pPr>
            <w:r w:rsidRPr="00EB191D">
              <w:rPr>
                <w:szCs w:val="24"/>
                <w:lang w:val="sv-SE" w:eastAsia="sv-SE"/>
              </w:rPr>
              <w:t>111</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D5D543E" w14:textId="3A4B5419" w:rsidR="00AB7ABB" w:rsidRPr="00EB191D" w:rsidRDefault="00AB7ABB" w:rsidP="00EB191D">
            <w:pPr>
              <w:spacing w:after="0" w:line="360" w:lineRule="auto"/>
              <w:jc w:val="right"/>
              <w:rPr>
                <w:szCs w:val="24"/>
                <w:lang w:val="sv-SE" w:eastAsia="sv-SE"/>
              </w:rPr>
            </w:pPr>
            <w:r w:rsidRPr="00EB191D">
              <w:rPr>
                <w:szCs w:val="24"/>
                <w:lang w:val="sv-SE" w:eastAsia="sv-SE"/>
              </w:rPr>
              <w:t>108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075AA8A" w14:textId="7418C51A" w:rsidR="00AB7ABB" w:rsidRPr="00EB191D" w:rsidRDefault="00AB7ABB" w:rsidP="00EB191D">
            <w:pPr>
              <w:spacing w:after="0" w:line="360" w:lineRule="auto"/>
              <w:jc w:val="right"/>
              <w:rPr>
                <w:szCs w:val="24"/>
                <w:lang w:val="sv-SE" w:eastAsia="sv-SE"/>
              </w:rPr>
            </w:pPr>
            <w:r w:rsidRPr="00EB191D">
              <w:rPr>
                <w:szCs w:val="24"/>
                <w:lang w:val="sv-SE" w:eastAsia="sv-SE"/>
              </w:rPr>
              <w:t>108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0D1C25B6" w14:textId="5E6F8CF2" w:rsidR="00AB7ABB" w:rsidRPr="00EB191D" w:rsidRDefault="00AB7ABB" w:rsidP="00EB191D">
            <w:pPr>
              <w:spacing w:after="0" w:line="360" w:lineRule="auto"/>
              <w:jc w:val="right"/>
              <w:rPr>
                <w:szCs w:val="24"/>
                <w:lang w:val="sv-SE" w:eastAsia="sv-SE"/>
              </w:rPr>
            </w:pPr>
            <w:r w:rsidRPr="00EB191D">
              <w:rPr>
                <w:szCs w:val="24"/>
                <w:lang w:val="sv-SE" w:eastAsia="sv-SE"/>
              </w:rPr>
              <w:t>116</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0BDF65BA" w14:textId="3DAA0B78" w:rsidR="00AB7ABB" w:rsidRPr="00EB191D" w:rsidRDefault="00AB7ABB" w:rsidP="00EB191D">
            <w:pPr>
              <w:spacing w:after="0" w:line="360" w:lineRule="auto"/>
              <w:jc w:val="right"/>
              <w:rPr>
                <w:szCs w:val="24"/>
                <w:lang w:val="sv-SE" w:eastAsia="sv-SE"/>
              </w:rPr>
            </w:pPr>
            <w:r w:rsidRPr="00EB191D">
              <w:rPr>
                <w:szCs w:val="24"/>
                <w:lang w:val="sv-SE" w:eastAsia="sv-SE"/>
              </w:rPr>
              <w:t>120</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144E434D" w14:textId="34792203" w:rsidR="00AB7ABB" w:rsidRPr="00EB191D" w:rsidRDefault="00AB7ABB" w:rsidP="00EB191D">
            <w:pPr>
              <w:spacing w:after="0" w:line="360" w:lineRule="auto"/>
              <w:jc w:val="right"/>
              <w:rPr>
                <w:szCs w:val="24"/>
                <w:lang w:val="sv-SE" w:eastAsia="sv-SE"/>
              </w:rPr>
            </w:pPr>
            <w:r w:rsidRPr="00EB191D">
              <w:rPr>
                <w:szCs w:val="24"/>
                <w:lang w:val="sv-SE" w:eastAsia="sv-SE"/>
              </w:rPr>
              <w:t>118</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19789354" w14:textId="65F05C3D" w:rsidR="00AB7ABB" w:rsidRPr="00EB191D" w:rsidRDefault="00AB7ABB" w:rsidP="00EB191D">
            <w:pPr>
              <w:spacing w:after="0" w:line="360" w:lineRule="auto"/>
              <w:jc w:val="right"/>
              <w:rPr>
                <w:szCs w:val="24"/>
                <w:lang w:val="sv-SE" w:eastAsia="sv-SE"/>
              </w:rPr>
            </w:pPr>
            <w:r w:rsidRPr="00EB191D">
              <w:rPr>
                <w:szCs w:val="24"/>
                <w:lang w:val="sv-SE" w:eastAsia="sv-SE"/>
              </w:rPr>
              <w:t>118</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41B8B364" w14:textId="77777777" w:rsidR="00AB7ABB" w:rsidRPr="00EB191D" w:rsidRDefault="00AB7ABB" w:rsidP="00EB191D">
            <w:pPr>
              <w:spacing w:after="0" w:line="360" w:lineRule="auto"/>
              <w:rPr>
                <w:color w:val="000000"/>
                <w:szCs w:val="24"/>
                <w:lang w:val="sv-SE" w:eastAsia="sv-SE"/>
              </w:rPr>
            </w:pPr>
          </w:p>
        </w:tc>
      </w:tr>
      <w:tr w:rsidR="00AB7ABB" w:rsidRPr="00EB191D" w14:paraId="06CD1BD4"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6D246CF" w14:textId="77777777" w:rsidR="00AB7ABB" w:rsidRPr="00EB191D" w:rsidRDefault="00AB7ABB" w:rsidP="00EB191D">
            <w:pPr>
              <w:spacing w:after="0" w:line="360" w:lineRule="auto"/>
              <w:rPr>
                <w:szCs w:val="24"/>
                <w:lang w:val="sv-SE" w:eastAsia="sv-SE"/>
              </w:rPr>
            </w:pPr>
            <w:r w:rsidRPr="00EB191D">
              <w:rPr>
                <w:szCs w:val="24"/>
                <w:lang w:val="sv-SE" w:eastAsia="sv-SE"/>
              </w:rPr>
              <w:t>Other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1BF3270D" w14:textId="578A91DC" w:rsidR="00AB7ABB" w:rsidRPr="00EB191D" w:rsidRDefault="00AB7ABB" w:rsidP="00EB191D">
            <w:pPr>
              <w:spacing w:after="0" w:line="360" w:lineRule="auto"/>
              <w:jc w:val="right"/>
              <w:rPr>
                <w:szCs w:val="24"/>
                <w:lang w:val="sv-SE" w:eastAsia="sv-SE"/>
              </w:rPr>
            </w:pPr>
            <w:r w:rsidRPr="00EB191D">
              <w:rPr>
                <w:szCs w:val="24"/>
                <w:lang w:val="sv-SE" w:eastAsia="sv-SE"/>
              </w:rPr>
              <w:t>111</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A2DEBDF" w14:textId="0276B071" w:rsidR="00AB7ABB" w:rsidRPr="00EB191D" w:rsidRDefault="00AB7ABB" w:rsidP="00EB191D">
            <w:pPr>
              <w:spacing w:after="0" w:line="360" w:lineRule="auto"/>
              <w:jc w:val="right"/>
              <w:rPr>
                <w:szCs w:val="24"/>
                <w:lang w:val="sv-SE" w:eastAsia="sv-SE"/>
              </w:rPr>
            </w:pPr>
            <w:r w:rsidRPr="00EB191D">
              <w:rPr>
                <w:szCs w:val="24"/>
                <w:lang w:val="sv-SE" w:eastAsia="sv-SE"/>
              </w:rPr>
              <w:t>114</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EBEB529" w14:textId="3C10BFB3" w:rsidR="00AB7ABB" w:rsidRPr="00EB191D" w:rsidRDefault="00AB7ABB" w:rsidP="00EB191D">
            <w:pPr>
              <w:spacing w:after="0" w:line="360" w:lineRule="auto"/>
              <w:jc w:val="right"/>
              <w:rPr>
                <w:szCs w:val="24"/>
                <w:lang w:val="sv-SE" w:eastAsia="sv-SE"/>
              </w:rPr>
            </w:pPr>
            <w:r w:rsidRPr="00EB191D">
              <w:rPr>
                <w:szCs w:val="24"/>
                <w:lang w:val="sv-SE" w:eastAsia="sv-SE"/>
              </w:rPr>
              <w:t>115</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538B5FE" w14:textId="6037CCA0" w:rsidR="00AB7ABB" w:rsidRPr="00EB191D" w:rsidRDefault="00AB7ABB" w:rsidP="00EB191D">
            <w:pPr>
              <w:spacing w:after="0" w:line="360" w:lineRule="auto"/>
              <w:jc w:val="right"/>
              <w:rPr>
                <w:szCs w:val="24"/>
                <w:lang w:val="sv-SE" w:eastAsia="sv-SE"/>
              </w:rPr>
            </w:pPr>
            <w:r w:rsidRPr="00EB191D">
              <w:rPr>
                <w:szCs w:val="24"/>
                <w:lang w:val="sv-SE" w:eastAsia="sv-SE"/>
              </w:rPr>
              <w:t>115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BAAB1C8" w14:textId="621E7394" w:rsidR="00AB7ABB" w:rsidRPr="00EB191D" w:rsidRDefault="00AB7ABB" w:rsidP="00EB191D">
            <w:pPr>
              <w:spacing w:after="0" w:line="360" w:lineRule="auto"/>
              <w:jc w:val="right"/>
              <w:rPr>
                <w:szCs w:val="24"/>
                <w:lang w:val="sv-SE" w:eastAsia="sv-SE"/>
              </w:rPr>
            </w:pPr>
            <w:r w:rsidRPr="00EB191D">
              <w:rPr>
                <w:szCs w:val="24"/>
                <w:lang w:val="sv-SE" w:eastAsia="sv-SE"/>
              </w:rPr>
              <w:t>120</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E731DB2" w14:textId="7FB35411" w:rsidR="00AB7ABB" w:rsidRPr="00EB191D" w:rsidRDefault="00AB7ABB" w:rsidP="00EB191D">
            <w:pPr>
              <w:spacing w:after="0" w:line="360" w:lineRule="auto"/>
              <w:jc w:val="right"/>
              <w:rPr>
                <w:szCs w:val="24"/>
                <w:lang w:val="sv-SE" w:eastAsia="sv-SE"/>
              </w:rPr>
            </w:pPr>
            <w:r w:rsidRPr="00EB191D">
              <w:rPr>
                <w:szCs w:val="24"/>
                <w:lang w:val="sv-SE" w:eastAsia="sv-SE"/>
              </w:rPr>
              <w:t>130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51471FE9" w14:textId="1282949D" w:rsidR="00AB7ABB" w:rsidRPr="00EB191D" w:rsidRDefault="00AB7ABB" w:rsidP="00EB191D">
            <w:pPr>
              <w:spacing w:after="0" w:line="360" w:lineRule="auto"/>
              <w:jc w:val="right"/>
              <w:rPr>
                <w:szCs w:val="24"/>
                <w:lang w:val="sv-SE" w:eastAsia="sv-SE"/>
              </w:rPr>
            </w:pPr>
            <w:r w:rsidRPr="00EB191D">
              <w:rPr>
                <w:szCs w:val="24"/>
                <w:lang w:val="sv-SE" w:eastAsia="sv-SE"/>
              </w:rPr>
              <w:t>124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0A01D37" w14:textId="33F1D64A" w:rsidR="00AB7ABB" w:rsidRPr="00EB191D" w:rsidRDefault="00AB7ABB" w:rsidP="00EB191D">
            <w:pPr>
              <w:spacing w:after="0" w:line="360" w:lineRule="auto"/>
              <w:jc w:val="right"/>
              <w:rPr>
                <w:szCs w:val="24"/>
                <w:lang w:val="sv-SE" w:eastAsia="sv-SE"/>
              </w:rPr>
            </w:pPr>
            <w:r w:rsidRPr="00EB191D">
              <w:rPr>
                <w:szCs w:val="24"/>
                <w:lang w:val="sv-SE" w:eastAsia="sv-SE"/>
              </w:rPr>
              <w:t>123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098D8C38" w14:textId="7B93C0D2" w:rsidR="00AB7ABB" w:rsidRPr="00EB191D" w:rsidRDefault="00AB7ABB" w:rsidP="00EB191D">
            <w:pPr>
              <w:spacing w:after="0" w:line="360" w:lineRule="auto"/>
              <w:jc w:val="right"/>
              <w:rPr>
                <w:szCs w:val="24"/>
                <w:lang w:val="sv-SE" w:eastAsia="sv-SE"/>
              </w:rPr>
            </w:pPr>
            <w:r w:rsidRPr="00EB191D">
              <w:rPr>
                <w:szCs w:val="24"/>
                <w:lang w:val="sv-SE" w:eastAsia="sv-SE"/>
              </w:rPr>
              <w:t>131</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1648ED87" w14:textId="77777777" w:rsidR="00AB7ABB" w:rsidRPr="00EB191D" w:rsidRDefault="00AB7ABB" w:rsidP="00EB191D">
            <w:pPr>
              <w:spacing w:after="0" w:line="360" w:lineRule="auto"/>
              <w:rPr>
                <w:color w:val="000000"/>
                <w:szCs w:val="24"/>
                <w:lang w:val="sv-SE" w:eastAsia="sv-SE"/>
              </w:rPr>
            </w:pPr>
          </w:p>
        </w:tc>
      </w:tr>
      <w:tr w:rsidR="00AB7ABB" w:rsidRPr="00EB191D" w14:paraId="151AF044" w14:textId="77777777" w:rsidTr="00390716">
        <w:trPr>
          <w:trHeight w:val="51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05B147F2" w14:textId="77777777" w:rsidR="00AB7ABB" w:rsidRPr="00EB191D" w:rsidRDefault="00AB7ABB" w:rsidP="00EB191D">
            <w:pPr>
              <w:spacing w:after="0" w:line="360" w:lineRule="auto"/>
              <w:rPr>
                <w:szCs w:val="24"/>
                <w:lang w:eastAsia="sv-SE"/>
              </w:rPr>
            </w:pPr>
            <w:r w:rsidRPr="00EB191D">
              <w:rPr>
                <w:szCs w:val="24"/>
                <w:lang w:eastAsia="sv-SE"/>
              </w:rPr>
              <w:t>Activities of households as employers; undifferentiated goods- and services-producing activities of households for own use</w:t>
            </w:r>
          </w:p>
        </w:tc>
        <w:tc>
          <w:tcPr>
            <w:tcW w:w="413" w:type="pct"/>
            <w:tcBorders>
              <w:top w:val="nil"/>
              <w:left w:val="nil"/>
              <w:bottom w:val="single" w:sz="4" w:space="0" w:color="auto"/>
              <w:right w:val="single" w:sz="4" w:space="0" w:color="000000"/>
            </w:tcBorders>
            <w:shd w:val="clear" w:color="auto" w:fill="auto"/>
            <w:noWrap/>
            <w:vAlign w:val="bottom"/>
            <w:hideMark/>
          </w:tcPr>
          <w:p w14:paraId="7D21BDAA"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12763027"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5B21F25A"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405B4AA6"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094BA7FC"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367834AE" w14:textId="6D18CB21"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2</w:t>
            </w:r>
          </w:p>
        </w:tc>
        <w:tc>
          <w:tcPr>
            <w:tcW w:w="413" w:type="pct"/>
            <w:tcBorders>
              <w:top w:val="nil"/>
              <w:left w:val="nil"/>
              <w:bottom w:val="single" w:sz="4" w:space="0" w:color="auto"/>
              <w:right w:val="single" w:sz="4" w:space="0" w:color="000000"/>
            </w:tcBorders>
            <w:shd w:val="clear" w:color="auto" w:fill="auto"/>
            <w:noWrap/>
            <w:vAlign w:val="bottom"/>
            <w:hideMark/>
          </w:tcPr>
          <w:p w14:paraId="3C89D1A6"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0E3CB05D"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auto"/>
              <w:right w:val="single" w:sz="4" w:space="0" w:color="000000"/>
            </w:tcBorders>
            <w:shd w:val="clear" w:color="auto" w:fill="auto"/>
            <w:noWrap/>
            <w:vAlign w:val="bottom"/>
            <w:hideMark/>
          </w:tcPr>
          <w:p w14:paraId="49469835"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75" w:type="pct"/>
            <w:tcBorders>
              <w:top w:val="nil"/>
              <w:left w:val="nil"/>
              <w:bottom w:val="nil"/>
              <w:right w:val="nil"/>
            </w:tcBorders>
            <w:shd w:val="clear" w:color="auto" w:fill="auto"/>
            <w:noWrap/>
            <w:vAlign w:val="bottom"/>
            <w:hideMark/>
          </w:tcPr>
          <w:p w14:paraId="3449FA7A" w14:textId="77777777" w:rsidR="00AB7ABB" w:rsidRPr="00EB191D" w:rsidRDefault="00AB7ABB" w:rsidP="00EB191D">
            <w:pPr>
              <w:spacing w:after="0" w:line="360" w:lineRule="auto"/>
              <w:rPr>
                <w:color w:val="000000"/>
                <w:szCs w:val="24"/>
                <w:lang w:val="sv-SE" w:eastAsia="sv-SE"/>
              </w:rPr>
            </w:pPr>
          </w:p>
        </w:tc>
      </w:tr>
      <w:tr w:rsidR="00AB7ABB" w:rsidRPr="00EB191D" w14:paraId="62AF7E77" w14:textId="77777777" w:rsidTr="00390716">
        <w:trPr>
          <w:trHeight w:val="300"/>
        </w:trPr>
        <w:tc>
          <w:tcPr>
            <w:tcW w:w="12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80214B" w14:textId="77777777" w:rsidR="00AB7ABB" w:rsidRPr="00EB191D" w:rsidRDefault="00AB7ABB" w:rsidP="00EB191D">
            <w:pPr>
              <w:spacing w:after="0" w:line="360" w:lineRule="auto"/>
              <w:rPr>
                <w:szCs w:val="24"/>
                <w:lang w:eastAsia="sv-SE"/>
              </w:rPr>
            </w:pPr>
            <w:r w:rsidRPr="00EB191D">
              <w:rPr>
                <w:szCs w:val="24"/>
                <w:lang w:eastAsia="sv-SE"/>
              </w:rPr>
              <w:t>Activities of extraterritorial organisations and bodies</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A03C0"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EBDDB"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663FB" w14:textId="01E1E455"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4</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683D3" w14:textId="16CD5B8B"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6</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C2838" w14:textId="5C76165B"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9</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FBBC4" w14:textId="14D7E7F6" w:rsidR="00AB7ABB" w:rsidRPr="00EB191D" w:rsidRDefault="00AB7ABB" w:rsidP="00EB191D">
            <w:pPr>
              <w:spacing w:after="0" w:line="360" w:lineRule="auto"/>
              <w:jc w:val="right"/>
              <w:rPr>
                <w:szCs w:val="24"/>
                <w:lang w:val="sv-SE" w:eastAsia="sv-SE"/>
              </w:rPr>
            </w:pPr>
            <w:r w:rsidRPr="00EB191D">
              <w:rPr>
                <w:szCs w:val="24"/>
                <w:lang w:val="sv-SE" w:eastAsia="sv-SE"/>
              </w:rPr>
              <w:t>2</w:t>
            </w:r>
            <w:r w:rsidR="00F528CF">
              <w:rPr>
                <w:szCs w:val="24"/>
                <w:lang w:val="sv-SE" w:eastAsia="sv-SE"/>
              </w:rPr>
              <w:t>.</w:t>
            </w:r>
            <w:r w:rsidRPr="00EB191D">
              <w:rPr>
                <w:szCs w:val="24"/>
                <w:lang w:val="sv-SE" w:eastAsia="sv-SE"/>
              </w:rPr>
              <w:t>5</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33CB9" w14:textId="7384004D"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6</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D5BF9"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E4655"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75" w:type="pct"/>
            <w:tcBorders>
              <w:top w:val="nil"/>
              <w:left w:val="single" w:sz="4" w:space="0" w:color="auto"/>
              <w:bottom w:val="nil"/>
              <w:right w:val="nil"/>
            </w:tcBorders>
            <w:shd w:val="clear" w:color="auto" w:fill="auto"/>
            <w:noWrap/>
            <w:vAlign w:val="bottom"/>
            <w:hideMark/>
          </w:tcPr>
          <w:p w14:paraId="1ABD13DB" w14:textId="77777777" w:rsidR="00AB7ABB" w:rsidRPr="00EB191D" w:rsidRDefault="00AB7ABB" w:rsidP="00EB191D">
            <w:pPr>
              <w:spacing w:after="0" w:line="360" w:lineRule="auto"/>
              <w:rPr>
                <w:color w:val="000000"/>
                <w:szCs w:val="24"/>
                <w:lang w:val="sv-SE" w:eastAsia="sv-SE"/>
              </w:rPr>
            </w:pPr>
          </w:p>
        </w:tc>
      </w:tr>
      <w:tr w:rsidR="00AB7ABB" w:rsidRPr="00EB191D" w14:paraId="7C11F231" w14:textId="77777777" w:rsidTr="00390716">
        <w:trPr>
          <w:trHeight w:val="300"/>
        </w:trPr>
        <w:tc>
          <w:tcPr>
            <w:tcW w:w="12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938722" w14:textId="77777777" w:rsidR="00AB7ABB" w:rsidRPr="00EB191D" w:rsidRDefault="00AB7ABB" w:rsidP="00EB191D">
            <w:pPr>
              <w:spacing w:after="0" w:line="360" w:lineRule="auto"/>
              <w:rPr>
                <w:szCs w:val="24"/>
                <w:lang w:val="sv-SE" w:eastAsia="sv-SE"/>
              </w:rPr>
            </w:pPr>
            <w:r w:rsidRPr="00EB191D">
              <w:rPr>
                <w:szCs w:val="24"/>
                <w:lang w:val="sv-SE" w:eastAsia="sv-SE"/>
              </w:rPr>
              <w:t>No response</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13B3C60C" w14:textId="3DDB94FF"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2</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72C171A8" w14:textId="279AE1D1" w:rsidR="00AB7ABB" w:rsidRPr="00EB191D" w:rsidRDefault="00AB7ABB" w:rsidP="00EB191D">
            <w:pPr>
              <w:spacing w:after="0" w:line="360" w:lineRule="auto"/>
              <w:jc w:val="right"/>
              <w:rPr>
                <w:szCs w:val="24"/>
                <w:lang w:val="sv-SE" w:eastAsia="sv-SE"/>
              </w:rPr>
            </w:pPr>
            <w:r w:rsidRPr="00EB191D">
              <w:rPr>
                <w:szCs w:val="24"/>
                <w:lang w:val="sv-SE" w:eastAsia="sv-SE"/>
              </w:rPr>
              <w:t>14</w:t>
            </w:r>
            <w:r w:rsidR="00F528CF">
              <w:rPr>
                <w:szCs w:val="24"/>
                <w:lang w:val="sv-SE" w:eastAsia="sv-SE"/>
              </w:rPr>
              <w:t>.</w:t>
            </w:r>
            <w:r w:rsidRPr="00EB191D">
              <w:rPr>
                <w:szCs w:val="24"/>
                <w:lang w:val="sv-SE" w:eastAsia="sv-SE"/>
              </w:rPr>
              <w:t>7</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02322153" w14:textId="56D6E9D1" w:rsidR="00AB7ABB" w:rsidRPr="00EB191D" w:rsidRDefault="00AB7ABB" w:rsidP="00EB191D">
            <w:pPr>
              <w:spacing w:after="0" w:line="360" w:lineRule="auto"/>
              <w:jc w:val="right"/>
              <w:rPr>
                <w:szCs w:val="24"/>
                <w:lang w:val="sv-SE" w:eastAsia="sv-SE"/>
              </w:rPr>
            </w:pPr>
            <w:r w:rsidRPr="00EB191D">
              <w:rPr>
                <w:szCs w:val="24"/>
                <w:lang w:val="sv-SE" w:eastAsia="sv-SE"/>
              </w:rPr>
              <w:t>11</w:t>
            </w:r>
            <w:r w:rsidR="00F528CF">
              <w:rPr>
                <w:szCs w:val="24"/>
                <w:lang w:val="sv-SE" w:eastAsia="sv-SE"/>
              </w:rPr>
              <w:t>.</w:t>
            </w:r>
            <w:r w:rsidRPr="00EB191D">
              <w:rPr>
                <w:szCs w:val="24"/>
                <w:lang w:val="sv-SE" w:eastAsia="sv-SE"/>
              </w:rPr>
              <w:t>6</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58351C6E" w14:textId="38B5BCBD"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2</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08909969" w14:textId="098475EC"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9</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2E59F569" w14:textId="2AB18777" w:rsidR="00AB7ABB" w:rsidRPr="00EB191D" w:rsidRDefault="00AB7ABB" w:rsidP="00EB191D">
            <w:pPr>
              <w:spacing w:after="0" w:line="360" w:lineRule="auto"/>
              <w:jc w:val="right"/>
              <w:rPr>
                <w:szCs w:val="24"/>
                <w:lang w:val="sv-SE" w:eastAsia="sv-SE"/>
              </w:rPr>
            </w:pPr>
            <w:r w:rsidRPr="00EB191D">
              <w:rPr>
                <w:szCs w:val="24"/>
                <w:lang w:val="sv-SE" w:eastAsia="sv-SE"/>
              </w:rPr>
              <w:t>26</w:t>
            </w:r>
            <w:r w:rsidR="00F528CF">
              <w:rPr>
                <w:szCs w:val="24"/>
                <w:lang w:val="sv-SE" w:eastAsia="sv-SE"/>
              </w:rPr>
              <w:t>.</w:t>
            </w:r>
            <w:r w:rsidRPr="00EB191D">
              <w:rPr>
                <w:szCs w:val="24"/>
                <w:lang w:val="sv-SE" w:eastAsia="sv-SE"/>
              </w:rPr>
              <w:t>0</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4C2893B0" w14:textId="50C76706" w:rsidR="00AB7ABB" w:rsidRPr="00EB191D" w:rsidRDefault="00AB7ABB" w:rsidP="00EB191D">
            <w:pPr>
              <w:spacing w:after="0" w:line="360" w:lineRule="auto"/>
              <w:jc w:val="right"/>
              <w:rPr>
                <w:szCs w:val="24"/>
                <w:lang w:val="sv-SE" w:eastAsia="sv-SE"/>
              </w:rPr>
            </w:pPr>
            <w:r w:rsidRPr="00EB191D">
              <w:rPr>
                <w:szCs w:val="24"/>
                <w:lang w:val="sv-SE" w:eastAsia="sv-SE"/>
              </w:rPr>
              <w:t>26</w:t>
            </w:r>
            <w:r w:rsidR="00F528CF">
              <w:rPr>
                <w:szCs w:val="24"/>
                <w:lang w:val="sv-SE" w:eastAsia="sv-SE"/>
              </w:rPr>
              <w:t>.</w:t>
            </w:r>
            <w:r w:rsidRPr="00EB191D">
              <w:rPr>
                <w:szCs w:val="24"/>
                <w:lang w:val="sv-SE" w:eastAsia="sv-SE"/>
              </w:rPr>
              <w:t>7</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4BB698E9" w14:textId="75E23397" w:rsidR="00AB7ABB" w:rsidRPr="00EB191D" w:rsidRDefault="00AB7ABB" w:rsidP="00EB191D">
            <w:pPr>
              <w:spacing w:after="0" w:line="360" w:lineRule="auto"/>
              <w:jc w:val="right"/>
              <w:rPr>
                <w:szCs w:val="24"/>
                <w:lang w:val="sv-SE" w:eastAsia="sv-SE"/>
              </w:rPr>
            </w:pPr>
            <w:r w:rsidRPr="00EB191D">
              <w:rPr>
                <w:szCs w:val="24"/>
                <w:lang w:val="sv-SE" w:eastAsia="sv-SE"/>
              </w:rPr>
              <w:t>31</w:t>
            </w:r>
            <w:r w:rsidR="00F528CF">
              <w:rPr>
                <w:szCs w:val="24"/>
                <w:lang w:val="sv-SE" w:eastAsia="sv-SE"/>
              </w:rPr>
              <w:t>.</w:t>
            </w:r>
            <w:r w:rsidRPr="00EB191D">
              <w:rPr>
                <w:szCs w:val="24"/>
                <w:lang w:val="sv-SE" w:eastAsia="sv-SE"/>
              </w:rPr>
              <w:t>6</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3714F18B" w14:textId="59A975E8" w:rsidR="00AB7ABB" w:rsidRPr="00EB191D" w:rsidRDefault="00AB7ABB" w:rsidP="00EB191D">
            <w:pPr>
              <w:spacing w:after="0" w:line="360" w:lineRule="auto"/>
              <w:jc w:val="right"/>
              <w:rPr>
                <w:szCs w:val="24"/>
                <w:lang w:val="sv-SE" w:eastAsia="sv-SE"/>
              </w:rPr>
            </w:pPr>
            <w:r w:rsidRPr="00EB191D">
              <w:rPr>
                <w:szCs w:val="24"/>
                <w:lang w:val="sv-SE" w:eastAsia="sv-SE"/>
              </w:rPr>
              <w:t>31</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3983459A" w14:textId="77777777" w:rsidR="00AB7ABB" w:rsidRPr="00EB191D" w:rsidRDefault="00AB7ABB" w:rsidP="00EB191D">
            <w:pPr>
              <w:spacing w:after="0" w:line="360" w:lineRule="auto"/>
              <w:rPr>
                <w:color w:val="000000"/>
                <w:szCs w:val="24"/>
                <w:lang w:val="sv-SE" w:eastAsia="sv-SE"/>
              </w:rPr>
            </w:pPr>
          </w:p>
        </w:tc>
      </w:tr>
      <w:tr w:rsidR="00AB7ABB" w:rsidRPr="00EB191D" w14:paraId="6C834798" w14:textId="77777777" w:rsidTr="00783624">
        <w:trPr>
          <w:trHeight w:val="300"/>
        </w:trPr>
        <w:tc>
          <w:tcPr>
            <w:tcW w:w="1207" w:type="pct"/>
            <w:tcBorders>
              <w:top w:val="nil"/>
              <w:left w:val="nil"/>
              <w:bottom w:val="nil"/>
              <w:right w:val="nil"/>
            </w:tcBorders>
            <w:shd w:val="clear" w:color="auto" w:fill="auto"/>
            <w:noWrap/>
            <w:vAlign w:val="bottom"/>
            <w:hideMark/>
          </w:tcPr>
          <w:p w14:paraId="57854C6B"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FD1800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32A9B77"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49AD9C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3A288C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D671FE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8409FD0"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23FCAC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453E4F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1832D40"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706BA419" w14:textId="77777777" w:rsidR="00AB7ABB" w:rsidRPr="00EB191D" w:rsidRDefault="00AB7ABB" w:rsidP="00EB191D">
            <w:pPr>
              <w:spacing w:after="0" w:line="360" w:lineRule="auto"/>
              <w:rPr>
                <w:color w:val="000000"/>
                <w:szCs w:val="24"/>
                <w:lang w:val="sv-SE" w:eastAsia="sv-SE"/>
              </w:rPr>
            </w:pPr>
          </w:p>
        </w:tc>
      </w:tr>
      <w:tr w:rsidR="00AB7ABB" w:rsidRPr="00EB191D" w14:paraId="03D48902" w14:textId="77777777" w:rsidTr="00783624">
        <w:trPr>
          <w:trHeight w:val="315"/>
        </w:trPr>
        <w:tc>
          <w:tcPr>
            <w:tcW w:w="1207" w:type="pct"/>
            <w:tcBorders>
              <w:top w:val="nil"/>
              <w:left w:val="nil"/>
              <w:bottom w:val="nil"/>
              <w:right w:val="nil"/>
            </w:tcBorders>
            <w:shd w:val="clear" w:color="auto" w:fill="auto"/>
            <w:noWrap/>
            <w:vAlign w:val="bottom"/>
            <w:hideMark/>
          </w:tcPr>
          <w:p w14:paraId="035E7D72"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AFF2F31"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0AC24E29"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5B3D28D3"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54540DC1"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37A07C8E"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22D72C74"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33D121F4"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79104FE0" w14:textId="77777777" w:rsidR="00AB7ABB" w:rsidRPr="00EB191D" w:rsidRDefault="00AB7ABB" w:rsidP="00EB191D">
            <w:pPr>
              <w:spacing w:after="0" w:line="360" w:lineRule="auto"/>
              <w:rPr>
                <w:szCs w:val="24"/>
                <w:lang w:val="sv-SE" w:eastAsia="sv-SE"/>
              </w:rPr>
            </w:pPr>
          </w:p>
        </w:tc>
        <w:tc>
          <w:tcPr>
            <w:tcW w:w="413" w:type="pct"/>
            <w:tcBorders>
              <w:top w:val="nil"/>
              <w:left w:val="nil"/>
              <w:bottom w:val="nil"/>
              <w:right w:val="nil"/>
            </w:tcBorders>
            <w:shd w:val="clear" w:color="auto" w:fill="auto"/>
            <w:noWrap/>
            <w:vAlign w:val="bottom"/>
            <w:hideMark/>
          </w:tcPr>
          <w:p w14:paraId="01D53419" w14:textId="77777777" w:rsidR="00AB7ABB" w:rsidRPr="00EB191D" w:rsidRDefault="00AB7ABB" w:rsidP="00EB191D">
            <w:pPr>
              <w:spacing w:after="0" w:line="360" w:lineRule="auto"/>
              <w:rPr>
                <w:szCs w:val="24"/>
                <w:lang w:val="sv-SE" w:eastAsia="sv-SE"/>
              </w:rPr>
            </w:pPr>
          </w:p>
        </w:tc>
        <w:tc>
          <w:tcPr>
            <w:tcW w:w="75" w:type="pct"/>
            <w:tcBorders>
              <w:top w:val="nil"/>
              <w:left w:val="nil"/>
              <w:bottom w:val="nil"/>
              <w:right w:val="nil"/>
            </w:tcBorders>
            <w:shd w:val="clear" w:color="auto" w:fill="auto"/>
            <w:noWrap/>
            <w:vAlign w:val="bottom"/>
            <w:hideMark/>
          </w:tcPr>
          <w:p w14:paraId="6B3C4FF6" w14:textId="77777777" w:rsidR="00AB7ABB" w:rsidRPr="00EB191D" w:rsidRDefault="00AB7ABB" w:rsidP="00EB191D">
            <w:pPr>
              <w:spacing w:after="0" w:line="360" w:lineRule="auto"/>
              <w:rPr>
                <w:color w:val="000000"/>
                <w:szCs w:val="24"/>
                <w:lang w:val="sv-SE" w:eastAsia="sv-SE"/>
              </w:rPr>
            </w:pPr>
          </w:p>
        </w:tc>
      </w:tr>
      <w:tr w:rsidR="00AB7ABB" w:rsidRPr="00EB191D" w14:paraId="71C2DCEE" w14:textId="77777777" w:rsidTr="00783624">
        <w:trPr>
          <w:trHeight w:val="300"/>
        </w:trPr>
        <w:tc>
          <w:tcPr>
            <w:tcW w:w="1207" w:type="pct"/>
            <w:tcBorders>
              <w:top w:val="single" w:sz="8" w:space="0" w:color="auto"/>
              <w:left w:val="single" w:sz="8" w:space="0" w:color="auto"/>
              <w:bottom w:val="single" w:sz="4" w:space="0" w:color="auto"/>
              <w:right w:val="single" w:sz="8" w:space="0" w:color="auto"/>
            </w:tcBorders>
            <w:shd w:val="clear" w:color="000000" w:fill="C6E0B4"/>
            <w:noWrap/>
            <w:vAlign w:val="bottom"/>
            <w:hideMark/>
          </w:tcPr>
          <w:p w14:paraId="0B98C6B4"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AGE: 15 to 74</w:t>
            </w:r>
          </w:p>
        </w:tc>
        <w:tc>
          <w:tcPr>
            <w:tcW w:w="413" w:type="pct"/>
            <w:tcBorders>
              <w:top w:val="nil"/>
              <w:left w:val="nil"/>
              <w:bottom w:val="nil"/>
              <w:right w:val="nil"/>
            </w:tcBorders>
            <w:shd w:val="clear" w:color="auto" w:fill="auto"/>
            <w:noWrap/>
            <w:vAlign w:val="bottom"/>
            <w:hideMark/>
          </w:tcPr>
          <w:p w14:paraId="7F0BAAF9"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DAB0C83"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60BF9B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478ED7A"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E3B3A0A"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12E478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77A10B5"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0DFB85C"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1B07BA4"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3A83EA5E" w14:textId="77777777" w:rsidR="00AB7ABB" w:rsidRPr="00EB191D" w:rsidRDefault="00AB7ABB" w:rsidP="00EB191D">
            <w:pPr>
              <w:spacing w:after="0" w:line="360" w:lineRule="auto"/>
              <w:rPr>
                <w:color w:val="000000"/>
                <w:szCs w:val="24"/>
                <w:lang w:val="sv-SE" w:eastAsia="sv-SE"/>
              </w:rPr>
            </w:pPr>
          </w:p>
        </w:tc>
      </w:tr>
      <w:tr w:rsidR="00AB7ABB" w:rsidRPr="00EB191D" w14:paraId="22A225AF" w14:textId="77777777" w:rsidTr="00783624">
        <w:trPr>
          <w:trHeight w:val="300"/>
        </w:trPr>
        <w:tc>
          <w:tcPr>
            <w:tcW w:w="1207" w:type="pct"/>
            <w:tcBorders>
              <w:top w:val="nil"/>
              <w:left w:val="single" w:sz="8" w:space="0" w:color="auto"/>
              <w:bottom w:val="single" w:sz="4" w:space="0" w:color="auto"/>
              <w:right w:val="single" w:sz="8" w:space="0" w:color="auto"/>
            </w:tcBorders>
            <w:shd w:val="clear" w:color="000000" w:fill="C6E0B4"/>
            <w:noWrap/>
            <w:vAlign w:val="bottom"/>
            <w:hideMark/>
          </w:tcPr>
          <w:p w14:paraId="5BA28CEC"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UNIT: Thousand</w:t>
            </w:r>
          </w:p>
        </w:tc>
        <w:tc>
          <w:tcPr>
            <w:tcW w:w="413" w:type="pct"/>
            <w:tcBorders>
              <w:top w:val="nil"/>
              <w:left w:val="nil"/>
              <w:bottom w:val="nil"/>
              <w:right w:val="nil"/>
            </w:tcBorders>
            <w:shd w:val="clear" w:color="auto" w:fill="auto"/>
            <w:noWrap/>
            <w:vAlign w:val="bottom"/>
            <w:hideMark/>
          </w:tcPr>
          <w:p w14:paraId="06051A52"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CCF7470"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DB2AC7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A8EA7B9"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DC525EB"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F4C8DA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6E3EF80"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167F08C"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B83E5AE"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7E0F0E3D" w14:textId="77777777" w:rsidR="00AB7ABB" w:rsidRPr="00EB191D" w:rsidRDefault="00AB7ABB" w:rsidP="00EB191D">
            <w:pPr>
              <w:spacing w:after="0" w:line="360" w:lineRule="auto"/>
              <w:rPr>
                <w:color w:val="000000"/>
                <w:szCs w:val="24"/>
                <w:lang w:val="sv-SE" w:eastAsia="sv-SE"/>
              </w:rPr>
            </w:pPr>
          </w:p>
        </w:tc>
      </w:tr>
      <w:tr w:rsidR="00AB7ABB" w:rsidRPr="00EB191D" w14:paraId="13B74CD6" w14:textId="77777777" w:rsidTr="00783624">
        <w:trPr>
          <w:trHeight w:val="315"/>
        </w:trPr>
        <w:tc>
          <w:tcPr>
            <w:tcW w:w="1207" w:type="pct"/>
            <w:tcBorders>
              <w:top w:val="nil"/>
              <w:left w:val="single" w:sz="8" w:space="0" w:color="auto"/>
              <w:bottom w:val="single" w:sz="8" w:space="0" w:color="auto"/>
              <w:right w:val="single" w:sz="8" w:space="0" w:color="auto"/>
            </w:tcBorders>
            <w:shd w:val="clear" w:color="000000" w:fill="C6E0B4"/>
            <w:noWrap/>
            <w:vAlign w:val="bottom"/>
            <w:hideMark/>
          </w:tcPr>
          <w:p w14:paraId="418C773A"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SEX: Male</w:t>
            </w:r>
          </w:p>
        </w:tc>
        <w:tc>
          <w:tcPr>
            <w:tcW w:w="413" w:type="pct"/>
            <w:tcBorders>
              <w:top w:val="nil"/>
              <w:left w:val="nil"/>
              <w:bottom w:val="nil"/>
              <w:right w:val="nil"/>
            </w:tcBorders>
            <w:shd w:val="clear" w:color="auto" w:fill="auto"/>
            <w:noWrap/>
            <w:vAlign w:val="bottom"/>
            <w:hideMark/>
          </w:tcPr>
          <w:p w14:paraId="44C6BEF1"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797F959"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C457DFC"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0FEFE4B"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16E639A"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2EFFB69"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B8CDDA3"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61F7EAB"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14B58C4" w14:textId="77777777" w:rsidR="00AB7ABB" w:rsidRPr="00EB191D" w:rsidRDefault="00AB7ABB" w:rsidP="00EB191D">
            <w:pPr>
              <w:spacing w:after="0" w:line="360" w:lineRule="auto"/>
              <w:rPr>
                <w:b/>
                <w:bCs/>
                <w:color w:val="000000"/>
                <w:szCs w:val="24"/>
                <w:lang w:val="sv-SE" w:eastAsia="sv-SE"/>
              </w:rPr>
            </w:pPr>
          </w:p>
        </w:tc>
        <w:tc>
          <w:tcPr>
            <w:tcW w:w="75" w:type="pct"/>
            <w:tcBorders>
              <w:top w:val="nil"/>
              <w:left w:val="nil"/>
              <w:bottom w:val="nil"/>
              <w:right w:val="nil"/>
            </w:tcBorders>
            <w:shd w:val="clear" w:color="auto" w:fill="auto"/>
            <w:noWrap/>
            <w:vAlign w:val="bottom"/>
            <w:hideMark/>
          </w:tcPr>
          <w:p w14:paraId="1299073C" w14:textId="77777777" w:rsidR="00AB7ABB" w:rsidRPr="00EB191D" w:rsidRDefault="00AB7ABB" w:rsidP="00EB191D">
            <w:pPr>
              <w:spacing w:after="0" w:line="360" w:lineRule="auto"/>
              <w:rPr>
                <w:color w:val="000000"/>
                <w:szCs w:val="24"/>
                <w:lang w:val="sv-SE" w:eastAsia="sv-SE"/>
              </w:rPr>
            </w:pPr>
          </w:p>
        </w:tc>
      </w:tr>
      <w:tr w:rsidR="00AB7ABB" w:rsidRPr="00EB191D" w14:paraId="1F0B1906" w14:textId="77777777" w:rsidTr="00783624">
        <w:trPr>
          <w:trHeight w:val="300"/>
        </w:trPr>
        <w:tc>
          <w:tcPr>
            <w:tcW w:w="1207" w:type="pct"/>
            <w:tcBorders>
              <w:top w:val="nil"/>
              <w:left w:val="single" w:sz="4" w:space="0" w:color="auto"/>
              <w:bottom w:val="single" w:sz="4" w:space="0" w:color="auto"/>
              <w:right w:val="single" w:sz="4" w:space="0" w:color="auto"/>
            </w:tcBorders>
            <w:shd w:val="clear" w:color="000000" w:fill="9BC2E6"/>
            <w:noWrap/>
            <w:vAlign w:val="bottom"/>
            <w:hideMark/>
          </w:tcPr>
          <w:p w14:paraId="7A0B5E84"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NACE_R2</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2135F7AC"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2008</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2E6B55C8"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2009</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66C69A64"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2010</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6C1DEC21"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2011</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52F8AD37"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2012</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291A0128"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2013</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65AB1DC4"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2014</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70A1D7EB"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2015</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0BE54BE9"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2016</w:t>
            </w:r>
          </w:p>
        </w:tc>
        <w:tc>
          <w:tcPr>
            <w:tcW w:w="75" w:type="pct"/>
            <w:tcBorders>
              <w:top w:val="nil"/>
              <w:left w:val="nil"/>
              <w:bottom w:val="nil"/>
              <w:right w:val="nil"/>
            </w:tcBorders>
            <w:shd w:val="clear" w:color="auto" w:fill="auto"/>
            <w:noWrap/>
            <w:vAlign w:val="bottom"/>
            <w:hideMark/>
          </w:tcPr>
          <w:p w14:paraId="769DCE95" w14:textId="77777777" w:rsidR="00AB7ABB" w:rsidRPr="00EB191D" w:rsidRDefault="00AB7ABB" w:rsidP="00EB191D">
            <w:pPr>
              <w:spacing w:after="0" w:line="360" w:lineRule="auto"/>
              <w:rPr>
                <w:color w:val="000000"/>
                <w:szCs w:val="24"/>
                <w:lang w:val="sv-SE" w:eastAsia="sv-SE"/>
              </w:rPr>
            </w:pPr>
          </w:p>
        </w:tc>
      </w:tr>
      <w:tr w:rsidR="00AB7ABB" w:rsidRPr="00EB191D" w14:paraId="39608F8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07CBCE6E" w14:textId="77777777" w:rsidR="00AB7ABB" w:rsidRPr="00EB191D" w:rsidRDefault="00AB7ABB" w:rsidP="00EB191D">
            <w:pPr>
              <w:spacing w:after="0" w:line="360" w:lineRule="auto"/>
              <w:rPr>
                <w:color w:val="000000"/>
                <w:szCs w:val="24"/>
                <w:lang w:val="sv-SE" w:eastAsia="sv-SE"/>
              </w:rPr>
            </w:pPr>
            <w:r w:rsidRPr="00EB191D">
              <w:rPr>
                <w:color w:val="000000"/>
                <w:szCs w:val="24"/>
                <w:lang w:val="sv-SE" w:eastAsia="sv-SE"/>
              </w:rPr>
              <w:t>Total - all NACE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30BAFDDF" w14:textId="5959AFC5" w:rsidR="00AB7ABB" w:rsidRPr="00EB191D" w:rsidRDefault="00AB7ABB" w:rsidP="00EB191D">
            <w:pPr>
              <w:spacing w:after="0" w:line="360" w:lineRule="auto"/>
              <w:jc w:val="right"/>
              <w:rPr>
                <w:szCs w:val="24"/>
                <w:lang w:val="sv-SE" w:eastAsia="sv-SE"/>
              </w:rPr>
            </w:pPr>
            <w:r w:rsidRPr="00EB191D">
              <w:rPr>
                <w:szCs w:val="24"/>
                <w:lang w:val="sv-SE" w:eastAsia="sv-SE"/>
              </w:rPr>
              <w:t>2 421</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10AA186D" w14:textId="36BBDD77" w:rsidR="00AB7ABB" w:rsidRPr="00EB191D" w:rsidRDefault="00AB7ABB" w:rsidP="00EB191D">
            <w:pPr>
              <w:spacing w:after="0" w:line="360" w:lineRule="auto"/>
              <w:jc w:val="right"/>
              <w:rPr>
                <w:szCs w:val="24"/>
                <w:lang w:val="sv-SE" w:eastAsia="sv-SE"/>
              </w:rPr>
            </w:pPr>
            <w:r w:rsidRPr="00EB191D">
              <w:rPr>
                <w:szCs w:val="24"/>
                <w:lang w:val="sv-SE" w:eastAsia="sv-SE"/>
              </w:rPr>
              <w:t>2 359</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877BADA" w14:textId="10B92926" w:rsidR="00AB7ABB" w:rsidRPr="00EB191D" w:rsidRDefault="00AB7ABB" w:rsidP="00EB191D">
            <w:pPr>
              <w:spacing w:after="0" w:line="360" w:lineRule="auto"/>
              <w:jc w:val="right"/>
              <w:rPr>
                <w:szCs w:val="24"/>
                <w:lang w:val="sv-SE" w:eastAsia="sv-SE"/>
              </w:rPr>
            </w:pPr>
            <w:r w:rsidRPr="00EB191D">
              <w:rPr>
                <w:szCs w:val="24"/>
                <w:lang w:val="sv-SE" w:eastAsia="sv-SE"/>
              </w:rPr>
              <w:t>2 393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5448324F" w14:textId="15DDCFAE" w:rsidR="00AB7ABB" w:rsidRPr="00EB191D" w:rsidRDefault="00AB7ABB" w:rsidP="00EB191D">
            <w:pPr>
              <w:spacing w:after="0" w:line="360" w:lineRule="auto"/>
              <w:jc w:val="right"/>
              <w:rPr>
                <w:szCs w:val="24"/>
                <w:lang w:val="sv-SE" w:eastAsia="sv-SE"/>
              </w:rPr>
            </w:pPr>
            <w:r w:rsidRPr="00EB191D">
              <w:rPr>
                <w:szCs w:val="24"/>
                <w:lang w:val="sv-SE" w:eastAsia="sv-SE"/>
              </w:rPr>
              <w:t>2 438</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70BED6DD" w14:textId="1687B307" w:rsidR="00AB7ABB" w:rsidRPr="00EB191D" w:rsidRDefault="00AB7ABB" w:rsidP="00EB191D">
            <w:pPr>
              <w:spacing w:after="0" w:line="360" w:lineRule="auto"/>
              <w:jc w:val="right"/>
              <w:rPr>
                <w:szCs w:val="24"/>
                <w:lang w:val="sv-SE" w:eastAsia="sv-SE"/>
              </w:rPr>
            </w:pPr>
            <w:r w:rsidRPr="00EB191D">
              <w:rPr>
                <w:szCs w:val="24"/>
                <w:lang w:val="sv-SE" w:eastAsia="sv-SE"/>
              </w:rPr>
              <w:t>2 442</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445D824" w14:textId="67F98892" w:rsidR="00AB7ABB" w:rsidRPr="00EB191D" w:rsidRDefault="00AB7ABB" w:rsidP="00EB191D">
            <w:pPr>
              <w:spacing w:after="0" w:line="360" w:lineRule="auto"/>
              <w:jc w:val="right"/>
              <w:rPr>
                <w:szCs w:val="24"/>
                <w:lang w:val="sv-SE" w:eastAsia="sv-SE"/>
              </w:rPr>
            </w:pPr>
            <w:r w:rsidRPr="00EB191D">
              <w:rPr>
                <w:szCs w:val="24"/>
                <w:lang w:val="sv-SE" w:eastAsia="sv-SE"/>
              </w:rPr>
              <w:t>2 467</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6681C0A8" w14:textId="754B45EC" w:rsidR="00AB7ABB" w:rsidRPr="00EB191D" w:rsidRDefault="00AB7ABB" w:rsidP="00EB191D">
            <w:pPr>
              <w:spacing w:after="0" w:line="360" w:lineRule="auto"/>
              <w:jc w:val="right"/>
              <w:rPr>
                <w:szCs w:val="24"/>
                <w:lang w:val="sv-SE" w:eastAsia="sv-SE"/>
              </w:rPr>
            </w:pPr>
            <w:r w:rsidRPr="00EB191D">
              <w:rPr>
                <w:szCs w:val="24"/>
                <w:lang w:val="sv-SE" w:eastAsia="sv-SE"/>
              </w:rPr>
              <w:t>2 502</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AC8D63C" w14:textId="4BB5204D" w:rsidR="00AB7ABB" w:rsidRPr="00EB191D" w:rsidRDefault="00AB7ABB" w:rsidP="00EB191D">
            <w:pPr>
              <w:spacing w:after="0" w:line="360" w:lineRule="auto"/>
              <w:jc w:val="right"/>
              <w:rPr>
                <w:szCs w:val="24"/>
                <w:lang w:val="sv-SE" w:eastAsia="sv-SE"/>
              </w:rPr>
            </w:pPr>
            <w:r w:rsidRPr="00EB191D">
              <w:rPr>
                <w:szCs w:val="24"/>
                <w:lang w:val="sv-SE" w:eastAsia="sv-SE"/>
              </w:rPr>
              <w:t>2 530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25CF702C" w14:textId="1AE67BDE" w:rsidR="00AB7ABB" w:rsidRPr="00EB191D" w:rsidRDefault="00AB7ABB" w:rsidP="00EB191D">
            <w:pPr>
              <w:spacing w:after="0" w:line="360" w:lineRule="auto"/>
              <w:jc w:val="right"/>
              <w:rPr>
                <w:szCs w:val="24"/>
                <w:lang w:val="sv-SE" w:eastAsia="sv-SE"/>
              </w:rPr>
            </w:pPr>
            <w:r w:rsidRPr="00EB191D">
              <w:rPr>
                <w:szCs w:val="24"/>
                <w:lang w:val="sv-SE" w:eastAsia="sv-SE"/>
              </w:rPr>
              <w:t>2 561</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220F208D" w14:textId="77777777" w:rsidR="00AB7ABB" w:rsidRPr="00EB191D" w:rsidRDefault="00AB7ABB" w:rsidP="00EB191D">
            <w:pPr>
              <w:spacing w:after="0" w:line="360" w:lineRule="auto"/>
              <w:rPr>
                <w:color w:val="000000"/>
                <w:szCs w:val="24"/>
                <w:lang w:val="sv-SE" w:eastAsia="sv-SE"/>
              </w:rPr>
            </w:pPr>
          </w:p>
        </w:tc>
      </w:tr>
      <w:tr w:rsidR="00AB7ABB" w:rsidRPr="00EB191D" w14:paraId="29CDE524"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86EDA66" w14:textId="31AE6155" w:rsidR="00AB7ABB" w:rsidRPr="00EB191D" w:rsidRDefault="00AB7ABB" w:rsidP="00EB191D">
            <w:pPr>
              <w:spacing w:after="0" w:line="360" w:lineRule="auto"/>
              <w:rPr>
                <w:szCs w:val="24"/>
                <w:lang w:val="sv-SE" w:eastAsia="sv-SE"/>
              </w:rPr>
            </w:pPr>
            <w:r w:rsidRPr="00EB191D">
              <w:rPr>
                <w:szCs w:val="24"/>
                <w:lang w:val="sv-SE" w:eastAsia="sv-SE"/>
              </w:rPr>
              <w:t>Agriculture, forestry and fishing</w:t>
            </w:r>
          </w:p>
        </w:tc>
        <w:tc>
          <w:tcPr>
            <w:tcW w:w="413" w:type="pct"/>
            <w:tcBorders>
              <w:top w:val="nil"/>
              <w:left w:val="nil"/>
              <w:bottom w:val="single" w:sz="4" w:space="0" w:color="000000"/>
              <w:right w:val="single" w:sz="4" w:space="0" w:color="000000"/>
            </w:tcBorders>
            <w:shd w:val="clear" w:color="auto" w:fill="auto"/>
            <w:noWrap/>
            <w:vAlign w:val="bottom"/>
            <w:hideMark/>
          </w:tcPr>
          <w:p w14:paraId="5FBD6946" w14:textId="5C3D3292" w:rsidR="00AB7ABB" w:rsidRPr="00EB191D" w:rsidRDefault="00AB7ABB" w:rsidP="00EB191D">
            <w:pPr>
              <w:spacing w:after="0" w:line="360" w:lineRule="auto"/>
              <w:jc w:val="right"/>
              <w:rPr>
                <w:szCs w:val="24"/>
                <w:lang w:val="sv-SE" w:eastAsia="sv-SE"/>
              </w:rPr>
            </w:pPr>
            <w:r w:rsidRPr="00EB191D">
              <w:rPr>
                <w:szCs w:val="24"/>
                <w:lang w:val="sv-SE" w:eastAsia="sv-SE"/>
              </w:rPr>
              <w:t>78</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07C83B1" w14:textId="0608214B" w:rsidR="00AB7ABB" w:rsidRPr="00EB191D" w:rsidRDefault="00AB7ABB" w:rsidP="00EB191D">
            <w:pPr>
              <w:spacing w:after="0" w:line="360" w:lineRule="auto"/>
              <w:jc w:val="right"/>
              <w:rPr>
                <w:szCs w:val="24"/>
                <w:lang w:val="sv-SE" w:eastAsia="sv-SE"/>
              </w:rPr>
            </w:pPr>
            <w:r w:rsidRPr="00EB191D">
              <w:rPr>
                <w:szCs w:val="24"/>
                <w:lang w:val="sv-SE" w:eastAsia="sv-SE"/>
              </w:rPr>
              <w:t>76</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3D4C7EF" w14:textId="5D7015E9" w:rsidR="00AB7ABB" w:rsidRPr="00EB191D" w:rsidRDefault="00AB7ABB" w:rsidP="00EB191D">
            <w:pPr>
              <w:spacing w:after="0" w:line="360" w:lineRule="auto"/>
              <w:jc w:val="right"/>
              <w:rPr>
                <w:szCs w:val="24"/>
                <w:lang w:val="sv-SE" w:eastAsia="sv-SE"/>
              </w:rPr>
            </w:pPr>
            <w:r w:rsidRPr="00EB191D">
              <w:rPr>
                <w:szCs w:val="24"/>
                <w:lang w:val="sv-SE" w:eastAsia="sv-SE"/>
              </w:rPr>
              <w:t>74</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5507033A" w14:textId="5C4C4993" w:rsidR="00AB7ABB" w:rsidRPr="00EB191D" w:rsidRDefault="00AB7ABB" w:rsidP="00EB191D">
            <w:pPr>
              <w:spacing w:after="0" w:line="360" w:lineRule="auto"/>
              <w:jc w:val="right"/>
              <w:rPr>
                <w:szCs w:val="24"/>
                <w:lang w:val="sv-SE" w:eastAsia="sv-SE"/>
              </w:rPr>
            </w:pPr>
            <w:r w:rsidRPr="00EB191D">
              <w:rPr>
                <w:szCs w:val="24"/>
                <w:lang w:val="sv-SE" w:eastAsia="sv-SE"/>
              </w:rPr>
              <w:t>72</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913A07D" w14:textId="67E06870" w:rsidR="00AB7ABB" w:rsidRPr="00EB191D" w:rsidRDefault="00AB7ABB" w:rsidP="00EB191D">
            <w:pPr>
              <w:spacing w:after="0" w:line="360" w:lineRule="auto"/>
              <w:jc w:val="right"/>
              <w:rPr>
                <w:szCs w:val="24"/>
                <w:lang w:val="sv-SE" w:eastAsia="sv-SE"/>
              </w:rPr>
            </w:pPr>
            <w:r w:rsidRPr="00EB191D">
              <w:rPr>
                <w:szCs w:val="24"/>
                <w:lang w:val="sv-SE" w:eastAsia="sv-SE"/>
              </w:rPr>
              <w:t>73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1009BC6" w14:textId="34654F9B" w:rsidR="00AB7ABB" w:rsidRPr="00EB191D" w:rsidRDefault="00AB7ABB" w:rsidP="00EB191D">
            <w:pPr>
              <w:spacing w:after="0" w:line="360" w:lineRule="auto"/>
              <w:jc w:val="right"/>
              <w:rPr>
                <w:szCs w:val="24"/>
                <w:lang w:val="sv-SE" w:eastAsia="sv-SE"/>
              </w:rPr>
            </w:pPr>
            <w:r w:rsidRPr="00EB191D">
              <w:rPr>
                <w:szCs w:val="24"/>
                <w:lang w:val="sv-SE" w:eastAsia="sv-SE"/>
              </w:rPr>
              <w:t>73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F64D5E5" w14:textId="2F85AB30" w:rsidR="00AB7ABB" w:rsidRPr="00EB191D" w:rsidRDefault="00AB7ABB" w:rsidP="00EB191D">
            <w:pPr>
              <w:spacing w:after="0" w:line="360" w:lineRule="auto"/>
              <w:jc w:val="right"/>
              <w:rPr>
                <w:szCs w:val="24"/>
                <w:lang w:val="sv-SE" w:eastAsia="sv-SE"/>
              </w:rPr>
            </w:pPr>
            <w:r w:rsidRPr="00EB191D">
              <w:rPr>
                <w:szCs w:val="24"/>
                <w:lang w:val="sv-SE" w:eastAsia="sv-SE"/>
              </w:rPr>
              <w:t>73</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7A6E794C" w14:textId="7E424253" w:rsidR="00AB7ABB" w:rsidRPr="00EB191D" w:rsidRDefault="00AB7ABB" w:rsidP="00EB191D">
            <w:pPr>
              <w:spacing w:after="0" w:line="360" w:lineRule="auto"/>
              <w:jc w:val="right"/>
              <w:rPr>
                <w:szCs w:val="24"/>
                <w:lang w:val="sv-SE" w:eastAsia="sv-SE"/>
              </w:rPr>
            </w:pPr>
            <w:r w:rsidRPr="00EB191D">
              <w:rPr>
                <w:szCs w:val="24"/>
                <w:lang w:val="sv-SE" w:eastAsia="sv-SE"/>
              </w:rPr>
              <w:t>74</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7B3040E8" w14:textId="04C93609" w:rsidR="00AB7ABB" w:rsidRPr="00EB191D" w:rsidRDefault="00AB7ABB" w:rsidP="00EB191D">
            <w:pPr>
              <w:spacing w:after="0" w:line="360" w:lineRule="auto"/>
              <w:jc w:val="right"/>
              <w:rPr>
                <w:szCs w:val="24"/>
                <w:lang w:val="sv-SE" w:eastAsia="sv-SE"/>
              </w:rPr>
            </w:pPr>
            <w:r w:rsidRPr="00EB191D">
              <w:rPr>
                <w:szCs w:val="24"/>
                <w:lang w:val="sv-SE" w:eastAsia="sv-SE"/>
              </w:rPr>
              <w:t>68</w:t>
            </w:r>
            <w:r w:rsidR="00F528CF">
              <w:rPr>
                <w:szCs w:val="24"/>
                <w:lang w:val="sv-SE" w:eastAsia="sv-SE"/>
              </w:rPr>
              <w:t>.</w:t>
            </w:r>
            <w:r w:rsidRPr="00EB191D">
              <w:rPr>
                <w:szCs w:val="24"/>
                <w:lang w:val="sv-SE" w:eastAsia="sv-SE"/>
              </w:rPr>
              <w:t>6</w:t>
            </w:r>
          </w:p>
        </w:tc>
        <w:tc>
          <w:tcPr>
            <w:tcW w:w="75" w:type="pct"/>
            <w:tcBorders>
              <w:top w:val="nil"/>
              <w:left w:val="nil"/>
              <w:bottom w:val="nil"/>
              <w:right w:val="nil"/>
            </w:tcBorders>
            <w:shd w:val="clear" w:color="auto" w:fill="auto"/>
            <w:noWrap/>
            <w:vAlign w:val="bottom"/>
            <w:hideMark/>
          </w:tcPr>
          <w:p w14:paraId="0536FE7E" w14:textId="77777777" w:rsidR="00AB7ABB" w:rsidRPr="00EB191D" w:rsidRDefault="00AB7ABB" w:rsidP="00EB191D">
            <w:pPr>
              <w:spacing w:after="0" w:line="360" w:lineRule="auto"/>
              <w:rPr>
                <w:color w:val="000000"/>
                <w:szCs w:val="24"/>
                <w:lang w:val="sv-SE" w:eastAsia="sv-SE"/>
              </w:rPr>
            </w:pPr>
          </w:p>
        </w:tc>
      </w:tr>
      <w:tr w:rsidR="00AB7ABB" w:rsidRPr="00EB191D" w14:paraId="4555F1C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ADC66D9" w14:textId="77777777" w:rsidR="00AB7ABB" w:rsidRPr="00EB191D" w:rsidRDefault="00AB7ABB" w:rsidP="00EB191D">
            <w:pPr>
              <w:spacing w:after="0" w:line="360" w:lineRule="auto"/>
              <w:rPr>
                <w:szCs w:val="24"/>
                <w:lang w:val="sv-SE" w:eastAsia="sv-SE"/>
              </w:rPr>
            </w:pPr>
            <w:r w:rsidRPr="00EB191D">
              <w:rPr>
                <w:szCs w:val="24"/>
                <w:lang w:val="sv-SE" w:eastAsia="sv-SE"/>
              </w:rPr>
              <w:t>Mining and quarrying</w:t>
            </w:r>
          </w:p>
        </w:tc>
        <w:tc>
          <w:tcPr>
            <w:tcW w:w="413" w:type="pct"/>
            <w:tcBorders>
              <w:top w:val="nil"/>
              <w:left w:val="nil"/>
              <w:bottom w:val="single" w:sz="4" w:space="0" w:color="000000"/>
              <w:right w:val="single" w:sz="4" w:space="0" w:color="000000"/>
            </w:tcBorders>
            <w:shd w:val="clear" w:color="auto" w:fill="auto"/>
            <w:noWrap/>
            <w:vAlign w:val="bottom"/>
            <w:hideMark/>
          </w:tcPr>
          <w:p w14:paraId="54628BB1" w14:textId="1B2AB27D" w:rsidR="00AB7ABB" w:rsidRPr="00EB191D" w:rsidRDefault="00AB7ABB" w:rsidP="00EB191D">
            <w:pPr>
              <w:spacing w:after="0" w:line="360" w:lineRule="auto"/>
              <w:jc w:val="right"/>
              <w:rPr>
                <w:szCs w:val="24"/>
                <w:lang w:val="sv-SE" w:eastAsia="sv-SE"/>
              </w:rPr>
            </w:pPr>
            <w:r w:rsidRPr="00EB191D">
              <w:rPr>
                <w:szCs w:val="24"/>
                <w:lang w:val="sv-SE" w:eastAsia="sv-SE"/>
              </w:rPr>
              <w:t>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6395DE9D" w14:textId="4864A80F" w:rsidR="00AB7ABB" w:rsidRPr="00EB191D" w:rsidRDefault="00AB7ABB" w:rsidP="00EB191D">
            <w:pPr>
              <w:spacing w:after="0" w:line="360" w:lineRule="auto"/>
              <w:jc w:val="right"/>
              <w:rPr>
                <w:szCs w:val="24"/>
                <w:lang w:val="sv-SE" w:eastAsia="sv-SE"/>
              </w:rPr>
            </w:pPr>
            <w:r w:rsidRPr="00EB191D">
              <w:rPr>
                <w:szCs w:val="24"/>
                <w:lang w:val="sv-SE" w:eastAsia="sv-SE"/>
              </w:rPr>
              <w:t>7</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78A1AA9" w14:textId="2C00C991" w:rsidR="00AB7ABB" w:rsidRPr="00EB191D" w:rsidRDefault="00AB7ABB" w:rsidP="00EB191D">
            <w:pPr>
              <w:spacing w:after="0" w:line="360" w:lineRule="auto"/>
              <w:jc w:val="right"/>
              <w:rPr>
                <w:szCs w:val="24"/>
                <w:lang w:val="sv-SE" w:eastAsia="sv-SE"/>
              </w:rPr>
            </w:pPr>
            <w:r w:rsidRPr="00EB191D">
              <w:rPr>
                <w:szCs w:val="24"/>
                <w:lang w:val="sv-SE" w:eastAsia="sv-SE"/>
              </w:rPr>
              <w:t>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82D6EE7" w14:textId="2CBFFBC3" w:rsidR="00AB7ABB" w:rsidRPr="00EB191D" w:rsidRDefault="00AB7ABB" w:rsidP="00EB191D">
            <w:pPr>
              <w:spacing w:after="0" w:line="360" w:lineRule="auto"/>
              <w:jc w:val="right"/>
              <w:rPr>
                <w:szCs w:val="24"/>
                <w:lang w:val="sv-SE" w:eastAsia="sv-SE"/>
              </w:rPr>
            </w:pPr>
            <w:r w:rsidRPr="00EB191D">
              <w:rPr>
                <w:szCs w:val="24"/>
                <w:lang w:val="sv-SE" w:eastAsia="sv-SE"/>
              </w:rPr>
              <w:t>7</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620485E2" w14:textId="59270469" w:rsidR="00AB7ABB" w:rsidRPr="00EB191D" w:rsidRDefault="00AB7ABB" w:rsidP="00EB191D">
            <w:pPr>
              <w:spacing w:after="0" w:line="360" w:lineRule="auto"/>
              <w:jc w:val="right"/>
              <w:rPr>
                <w:szCs w:val="24"/>
                <w:lang w:val="sv-SE" w:eastAsia="sv-SE"/>
              </w:rPr>
            </w:pPr>
            <w:r w:rsidRPr="00EB191D">
              <w:rPr>
                <w:szCs w:val="24"/>
                <w:lang w:val="sv-SE" w:eastAsia="sv-SE"/>
              </w:rPr>
              <w:t>8</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2911381" w14:textId="0022CDDD" w:rsidR="00AB7ABB" w:rsidRPr="00EB191D" w:rsidRDefault="00AB7ABB" w:rsidP="00EB191D">
            <w:pPr>
              <w:spacing w:after="0" w:line="360" w:lineRule="auto"/>
              <w:jc w:val="right"/>
              <w:rPr>
                <w:szCs w:val="24"/>
                <w:lang w:val="sv-SE" w:eastAsia="sv-SE"/>
              </w:rPr>
            </w:pPr>
            <w:r w:rsidRPr="00EB191D">
              <w:rPr>
                <w:szCs w:val="24"/>
                <w:lang w:val="sv-SE" w:eastAsia="sv-SE"/>
              </w:rPr>
              <w:t>10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72A624FC" w14:textId="0852C313" w:rsidR="00AB7ABB" w:rsidRPr="00EB191D" w:rsidRDefault="00AB7ABB" w:rsidP="00EB191D">
            <w:pPr>
              <w:spacing w:after="0" w:line="360" w:lineRule="auto"/>
              <w:jc w:val="right"/>
              <w:rPr>
                <w:szCs w:val="24"/>
                <w:lang w:val="sv-SE" w:eastAsia="sv-SE"/>
              </w:rPr>
            </w:pPr>
            <w:r w:rsidRPr="00EB191D">
              <w:rPr>
                <w:szCs w:val="24"/>
                <w:lang w:val="sv-SE" w:eastAsia="sv-SE"/>
              </w:rPr>
              <w:t>8</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AE5D1AD" w14:textId="617ACF61" w:rsidR="00AB7ABB" w:rsidRPr="00EB191D" w:rsidRDefault="00AB7ABB" w:rsidP="00EB191D">
            <w:pPr>
              <w:spacing w:after="0" w:line="360" w:lineRule="auto"/>
              <w:jc w:val="right"/>
              <w:rPr>
                <w:szCs w:val="24"/>
                <w:lang w:val="sv-SE" w:eastAsia="sv-SE"/>
              </w:rPr>
            </w:pPr>
            <w:r w:rsidRPr="00EB191D">
              <w:rPr>
                <w:szCs w:val="24"/>
                <w:lang w:val="sv-SE" w:eastAsia="sv-SE"/>
              </w:rPr>
              <w:t>7</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0DA9DCE7" w14:textId="2BB79AA3"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8</w:t>
            </w:r>
          </w:p>
        </w:tc>
        <w:tc>
          <w:tcPr>
            <w:tcW w:w="75" w:type="pct"/>
            <w:tcBorders>
              <w:top w:val="nil"/>
              <w:left w:val="nil"/>
              <w:bottom w:val="nil"/>
              <w:right w:val="nil"/>
            </w:tcBorders>
            <w:shd w:val="clear" w:color="auto" w:fill="auto"/>
            <w:noWrap/>
            <w:vAlign w:val="bottom"/>
            <w:hideMark/>
          </w:tcPr>
          <w:p w14:paraId="488C318E" w14:textId="77777777" w:rsidR="00AB7ABB" w:rsidRPr="00EB191D" w:rsidRDefault="00AB7ABB" w:rsidP="00EB191D">
            <w:pPr>
              <w:spacing w:after="0" w:line="360" w:lineRule="auto"/>
              <w:rPr>
                <w:color w:val="000000"/>
                <w:szCs w:val="24"/>
                <w:lang w:val="sv-SE" w:eastAsia="sv-SE"/>
              </w:rPr>
            </w:pPr>
          </w:p>
        </w:tc>
      </w:tr>
      <w:tr w:rsidR="00AB7ABB" w:rsidRPr="00EB191D" w14:paraId="0E1D4D21"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0D29F774" w14:textId="77777777" w:rsidR="00AB7ABB" w:rsidRPr="00EB191D" w:rsidRDefault="00AB7ABB" w:rsidP="00EB191D">
            <w:pPr>
              <w:spacing w:after="0" w:line="360" w:lineRule="auto"/>
              <w:rPr>
                <w:szCs w:val="24"/>
                <w:lang w:val="sv-SE" w:eastAsia="sv-SE"/>
              </w:rPr>
            </w:pPr>
            <w:r w:rsidRPr="00EB191D">
              <w:rPr>
                <w:szCs w:val="24"/>
                <w:lang w:val="sv-SE" w:eastAsia="sv-SE"/>
              </w:rPr>
              <w:t>Manufacturing</w:t>
            </w:r>
          </w:p>
        </w:tc>
        <w:tc>
          <w:tcPr>
            <w:tcW w:w="413" w:type="pct"/>
            <w:tcBorders>
              <w:top w:val="nil"/>
              <w:left w:val="nil"/>
              <w:bottom w:val="single" w:sz="4" w:space="0" w:color="000000"/>
              <w:right w:val="single" w:sz="4" w:space="0" w:color="000000"/>
            </w:tcBorders>
            <w:shd w:val="clear" w:color="auto" w:fill="auto"/>
            <w:noWrap/>
            <w:vAlign w:val="bottom"/>
            <w:hideMark/>
          </w:tcPr>
          <w:p w14:paraId="1E06D68A" w14:textId="40F2F9D3" w:rsidR="00AB7ABB" w:rsidRPr="00EB191D" w:rsidRDefault="00AB7ABB" w:rsidP="00EB191D">
            <w:pPr>
              <w:spacing w:after="0" w:line="360" w:lineRule="auto"/>
              <w:jc w:val="right"/>
              <w:rPr>
                <w:szCs w:val="24"/>
                <w:lang w:val="sv-SE" w:eastAsia="sv-SE"/>
              </w:rPr>
            </w:pPr>
            <w:r w:rsidRPr="00EB191D">
              <w:rPr>
                <w:szCs w:val="24"/>
                <w:lang w:val="sv-SE" w:eastAsia="sv-SE"/>
              </w:rPr>
              <w:t>475</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076124DB" w14:textId="3CF69DD5" w:rsidR="00AB7ABB" w:rsidRPr="00EB191D" w:rsidRDefault="00AB7ABB" w:rsidP="00EB191D">
            <w:pPr>
              <w:spacing w:after="0" w:line="360" w:lineRule="auto"/>
              <w:jc w:val="right"/>
              <w:rPr>
                <w:szCs w:val="24"/>
                <w:lang w:val="sv-SE" w:eastAsia="sv-SE"/>
              </w:rPr>
            </w:pPr>
            <w:r w:rsidRPr="00EB191D">
              <w:rPr>
                <w:szCs w:val="24"/>
                <w:lang w:val="sv-SE" w:eastAsia="sv-SE"/>
              </w:rPr>
              <w:t>426</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34CFAC4B" w14:textId="3143B5FA" w:rsidR="00AB7ABB" w:rsidRPr="00EB191D" w:rsidRDefault="00AB7ABB" w:rsidP="00EB191D">
            <w:pPr>
              <w:spacing w:after="0" w:line="360" w:lineRule="auto"/>
              <w:jc w:val="right"/>
              <w:rPr>
                <w:szCs w:val="24"/>
                <w:lang w:val="sv-SE" w:eastAsia="sv-SE"/>
              </w:rPr>
            </w:pPr>
            <w:r w:rsidRPr="00EB191D">
              <w:rPr>
                <w:szCs w:val="24"/>
                <w:lang w:val="sv-SE" w:eastAsia="sv-SE"/>
              </w:rPr>
              <w:t>416</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1E117EB5" w14:textId="25D5E315" w:rsidR="00AB7ABB" w:rsidRPr="00EB191D" w:rsidRDefault="00AB7ABB" w:rsidP="00EB191D">
            <w:pPr>
              <w:spacing w:after="0" w:line="360" w:lineRule="auto"/>
              <w:jc w:val="right"/>
              <w:rPr>
                <w:szCs w:val="24"/>
                <w:lang w:val="sv-SE" w:eastAsia="sv-SE"/>
              </w:rPr>
            </w:pPr>
            <w:r w:rsidRPr="00EB191D">
              <w:rPr>
                <w:szCs w:val="24"/>
                <w:lang w:val="sv-SE" w:eastAsia="sv-SE"/>
              </w:rPr>
              <w:t>425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2036A7D8" w14:textId="4896DF0D" w:rsidR="00AB7ABB" w:rsidRPr="00EB191D" w:rsidRDefault="00AB7ABB" w:rsidP="00EB191D">
            <w:pPr>
              <w:spacing w:after="0" w:line="360" w:lineRule="auto"/>
              <w:jc w:val="right"/>
              <w:rPr>
                <w:szCs w:val="24"/>
                <w:lang w:val="sv-SE" w:eastAsia="sv-SE"/>
              </w:rPr>
            </w:pPr>
            <w:r w:rsidRPr="00EB191D">
              <w:rPr>
                <w:szCs w:val="24"/>
                <w:lang w:val="sv-SE" w:eastAsia="sv-SE"/>
              </w:rPr>
              <w:t>407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BD1C4E2" w14:textId="66525CEB" w:rsidR="00AB7ABB" w:rsidRPr="00EB191D" w:rsidRDefault="00AB7ABB" w:rsidP="00EB191D">
            <w:pPr>
              <w:spacing w:after="0" w:line="360" w:lineRule="auto"/>
              <w:jc w:val="right"/>
              <w:rPr>
                <w:szCs w:val="24"/>
                <w:lang w:val="sv-SE" w:eastAsia="sv-SE"/>
              </w:rPr>
            </w:pPr>
            <w:r w:rsidRPr="00EB191D">
              <w:rPr>
                <w:szCs w:val="24"/>
                <w:lang w:val="sv-SE" w:eastAsia="sv-SE"/>
              </w:rPr>
              <w:t>392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97B13E0" w14:textId="6A8CC569" w:rsidR="00AB7ABB" w:rsidRPr="00EB191D" w:rsidRDefault="00AB7ABB" w:rsidP="00EB191D">
            <w:pPr>
              <w:spacing w:after="0" w:line="360" w:lineRule="auto"/>
              <w:jc w:val="right"/>
              <w:rPr>
                <w:szCs w:val="24"/>
                <w:lang w:val="sv-SE" w:eastAsia="sv-SE"/>
              </w:rPr>
            </w:pPr>
            <w:r w:rsidRPr="00EB191D">
              <w:rPr>
                <w:szCs w:val="24"/>
                <w:lang w:val="sv-SE" w:eastAsia="sv-SE"/>
              </w:rPr>
              <w:t>385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1B6694B" w14:textId="47C39F7B" w:rsidR="00AB7ABB" w:rsidRPr="00EB191D" w:rsidRDefault="00AB7ABB" w:rsidP="00EB191D">
            <w:pPr>
              <w:spacing w:after="0" w:line="360" w:lineRule="auto"/>
              <w:jc w:val="right"/>
              <w:rPr>
                <w:szCs w:val="24"/>
                <w:lang w:val="sv-SE" w:eastAsia="sv-SE"/>
              </w:rPr>
            </w:pPr>
            <w:r w:rsidRPr="00EB191D">
              <w:rPr>
                <w:szCs w:val="24"/>
                <w:lang w:val="sv-SE" w:eastAsia="sv-SE"/>
              </w:rPr>
              <w:t>385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DF231D2" w14:textId="7DB081CD" w:rsidR="00AB7ABB" w:rsidRPr="00EB191D" w:rsidRDefault="00AB7ABB" w:rsidP="00EB191D">
            <w:pPr>
              <w:spacing w:after="0" w:line="360" w:lineRule="auto"/>
              <w:jc w:val="right"/>
              <w:rPr>
                <w:szCs w:val="24"/>
                <w:lang w:val="sv-SE" w:eastAsia="sv-SE"/>
              </w:rPr>
            </w:pPr>
            <w:r w:rsidRPr="00EB191D">
              <w:rPr>
                <w:szCs w:val="24"/>
                <w:lang w:val="sv-SE" w:eastAsia="sv-SE"/>
              </w:rPr>
              <w:t>382</w:t>
            </w:r>
            <w:r w:rsidR="00F528CF">
              <w:rPr>
                <w:szCs w:val="24"/>
                <w:lang w:val="sv-SE" w:eastAsia="sv-SE"/>
              </w:rPr>
              <w:t>.</w:t>
            </w:r>
            <w:r w:rsidRPr="00EB191D">
              <w:rPr>
                <w:szCs w:val="24"/>
                <w:lang w:val="sv-SE" w:eastAsia="sv-SE"/>
              </w:rPr>
              <w:t>6</w:t>
            </w:r>
          </w:p>
        </w:tc>
        <w:tc>
          <w:tcPr>
            <w:tcW w:w="75" w:type="pct"/>
            <w:tcBorders>
              <w:top w:val="nil"/>
              <w:left w:val="nil"/>
              <w:bottom w:val="nil"/>
              <w:right w:val="nil"/>
            </w:tcBorders>
            <w:shd w:val="clear" w:color="auto" w:fill="auto"/>
            <w:noWrap/>
            <w:vAlign w:val="bottom"/>
            <w:hideMark/>
          </w:tcPr>
          <w:p w14:paraId="0F6E1B63" w14:textId="77777777" w:rsidR="00AB7ABB" w:rsidRPr="00EB191D" w:rsidRDefault="00AB7ABB" w:rsidP="00EB191D">
            <w:pPr>
              <w:spacing w:after="0" w:line="360" w:lineRule="auto"/>
              <w:rPr>
                <w:color w:val="000000"/>
                <w:szCs w:val="24"/>
                <w:lang w:val="sv-SE" w:eastAsia="sv-SE"/>
              </w:rPr>
            </w:pPr>
          </w:p>
        </w:tc>
      </w:tr>
      <w:tr w:rsidR="00AB7ABB" w:rsidRPr="00EB191D" w14:paraId="539F91ED"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524AC41" w14:textId="5A8A7631" w:rsidR="00AB7ABB" w:rsidRPr="00EB191D" w:rsidRDefault="00AB7ABB" w:rsidP="00EB191D">
            <w:pPr>
              <w:spacing w:after="0" w:line="360" w:lineRule="auto"/>
              <w:rPr>
                <w:szCs w:val="24"/>
                <w:lang w:eastAsia="sv-SE"/>
              </w:rPr>
            </w:pPr>
            <w:r w:rsidRPr="00EB191D">
              <w:rPr>
                <w:szCs w:val="24"/>
                <w:lang w:eastAsia="sv-SE"/>
              </w:rPr>
              <w:t>Electricity, gas, steam and air conditioning supply</w:t>
            </w:r>
          </w:p>
        </w:tc>
        <w:tc>
          <w:tcPr>
            <w:tcW w:w="413" w:type="pct"/>
            <w:tcBorders>
              <w:top w:val="nil"/>
              <w:left w:val="nil"/>
              <w:bottom w:val="single" w:sz="4" w:space="0" w:color="000000"/>
              <w:right w:val="single" w:sz="4" w:space="0" w:color="000000"/>
            </w:tcBorders>
            <w:shd w:val="clear" w:color="auto" w:fill="auto"/>
            <w:noWrap/>
            <w:vAlign w:val="bottom"/>
            <w:hideMark/>
          </w:tcPr>
          <w:p w14:paraId="3AF0F51B" w14:textId="32FD38AF"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48F7EF30" w14:textId="085AD268"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A9FF13B" w14:textId="738605E2"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14F65AC0" w14:textId="5176CFA6" w:rsidR="00AB7ABB" w:rsidRPr="00EB191D" w:rsidRDefault="00AB7ABB" w:rsidP="00EB191D">
            <w:pPr>
              <w:spacing w:after="0" w:line="360" w:lineRule="auto"/>
              <w:jc w:val="right"/>
              <w:rPr>
                <w:szCs w:val="24"/>
                <w:lang w:val="sv-SE" w:eastAsia="sv-SE"/>
              </w:rPr>
            </w:pPr>
            <w:r w:rsidRPr="00EB191D">
              <w:rPr>
                <w:szCs w:val="24"/>
                <w:lang w:val="sv-SE" w:eastAsia="sv-SE"/>
              </w:rPr>
              <w:t>16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A0423F5" w14:textId="334A0A67"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BE44E4A" w14:textId="09DFA9DD"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209C3005" w14:textId="3CF102A3" w:rsidR="00AB7ABB" w:rsidRPr="00EB191D" w:rsidRDefault="00AB7ABB" w:rsidP="00EB191D">
            <w:pPr>
              <w:spacing w:after="0" w:line="360" w:lineRule="auto"/>
              <w:jc w:val="right"/>
              <w:rPr>
                <w:szCs w:val="24"/>
                <w:lang w:val="sv-SE" w:eastAsia="sv-SE"/>
              </w:rPr>
            </w:pPr>
            <w:r w:rsidRPr="00EB191D">
              <w:rPr>
                <w:szCs w:val="24"/>
                <w:lang w:val="sv-SE" w:eastAsia="sv-SE"/>
              </w:rPr>
              <w:t>18</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22EB0011" w14:textId="440C5C73"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2C6E5442" w14:textId="1ED3106F"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6</w:t>
            </w:r>
          </w:p>
        </w:tc>
        <w:tc>
          <w:tcPr>
            <w:tcW w:w="75" w:type="pct"/>
            <w:tcBorders>
              <w:top w:val="nil"/>
              <w:left w:val="nil"/>
              <w:bottom w:val="nil"/>
              <w:right w:val="nil"/>
            </w:tcBorders>
            <w:shd w:val="clear" w:color="auto" w:fill="auto"/>
            <w:noWrap/>
            <w:vAlign w:val="bottom"/>
            <w:hideMark/>
          </w:tcPr>
          <w:p w14:paraId="1FA337C7" w14:textId="77777777" w:rsidR="00AB7ABB" w:rsidRPr="00EB191D" w:rsidRDefault="00AB7ABB" w:rsidP="00EB191D">
            <w:pPr>
              <w:spacing w:after="0" w:line="360" w:lineRule="auto"/>
              <w:rPr>
                <w:color w:val="000000"/>
                <w:szCs w:val="24"/>
                <w:lang w:val="sv-SE" w:eastAsia="sv-SE"/>
              </w:rPr>
            </w:pPr>
          </w:p>
        </w:tc>
      </w:tr>
      <w:tr w:rsidR="00AB7ABB" w:rsidRPr="00EB191D" w14:paraId="7985CCEB"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BAE19A0" w14:textId="0CE5206D" w:rsidR="00AB7ABB" w:rsidRPr="00EB191D" w:rsidRDefault="00AB7ABB" w:rsidP="00EB191D">
            <w:pPr>
              <w:spacing w:after="0" w:line="360" w:lineRule="auto"/>
              <w:rPr>
                <w:szCs w:val="24"/>
                <w:lang w:eastAsia="sv-SE"/>
              </w:rPr>
            </w:pPr>
            <w:r w:rsidRPr="00EB191D">
              <w:rPr>
                <w:szCs w:val="24"/>
                <w:lang w:eastAsia="sv-SE"/>
              </w:rPr>
              <w:t>Water supply; sewerage, waste management and remediation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5119D183" w14:textId="47D065EF" w:rsidR="00AB7ABB" w:rsidRPr="00EB191D" w:rsidRDefault="00AB7ABB" w:rsidP="00EB191D">
            <w:pPr>
              <w:spacing w:after="0" w:line="360" w:lineRule="auto"/>
              <w:jc w:val="right"/>
              <w:rPr>
                <w:szCs w:val="24"/>
                <w:lang w:val="sv-SE" w:eastAsia="sv-SE"/>
              </w:rPr>
            </w:pPr>
            <w:r w:rsidRPr="00EB191D">
              <w:rPr>
                <w:szCs w:val="24"/>
                <w:lang w:val="sv-SE" w:eastAsia="sv-SE"/>
              </w:rPr>
              <w:t>14</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68765E1" w14:textId="4F6281DB" w:rsidR="00AB7ABB" w:rsidRPr="00EB191D" w:rsidRDefault="00AB7ABB" w:rsidP="00EB191D">
            <w:pPr>
              <w:spacing w:after="0" w:line="360" w:lineRule="auto"/>
              <w:jc w:val="right"/>
              <w:rPr>
                <w:szCs w:val="24"/>
                <w:lang w:val="sv-SE" w:eastAsia="sv-SE"/>
              </w:rPr>
            </w:pPr>
            <w:r w:rsidRPr="00EB191D">
              <w:rPr>
                <w:szCs w:val="24"/>
                <w:lang w:val="sv-SE" w:eastAsia="sv-SE"/>
              </w:rPr>
              <w:t>16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735C5A07" w14:textId="11FC5C73" w:rsidR="00AB7ABB" w:rsidRPr="00EB191D" w:rsidRDefault="00AB7ABB" w:rsidP="00EB191D">
            <w:pPr>
              <w:spacing w:after="0" w:line="360" w:lineRule="auto"/>
              <w:jc w:val="right"/>
              <w:rPr>
                <w:szCs w:val="24"/>
                <w:lang w:val="sv-SE" w:eastAsia="sv-SE"/>
              </w:rPr>
            </w:pPr>
            <w:r w:rsidRPr="00EB191D">
              <w:rPr>
                <w:szCs w:val="24"/>
                <w:lang w:val="sv-SE" w:eastAsia="sv-SE"/>
              </w:rPr>
              <w:t>15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8F6B0F6" w14:textId="7A9A519C" w:rsidR="00AB7ABB" w:rsidRPr="00EB191D" w:rsidRDefault="00AB7ABB" w:rsidP="00EB191D">
            <w:pPr>
              <w:spacing w:after="0" w:line="360" w:lineRule="auto"/>
              <w:jc w:val="right"/>
              <w:rPr>
                <w:szCs w:val="24"/>
                <w:lang w:val="sv-SE" w:eastAsia="sv-SE"/>
              </w:rPr>
            </w:pPr>
            <w:r w:rsidRPr="00EB191D">
              <w:rPr>
                <w:szCs w:val="24"/>
                <w:lang w:val="sv-SE" w:eastAsia="sv-SE"/>
              </w:rPr>
              <w:t>16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6AEF8EED" w14:textId="7A827FD0"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034B17D5" w14:textId="50C532E7" w:rsidR="00AB7ABB" w:rsidRPr="00EB191D" w:rsidRDefault="00AB7ABB" w:rsidP="00EB191D">
            <w:pPr>
              <w:spacing w:after="0" w:line="360" w:lineRule="auto"/>
              <w:jc w:val="right"/>
              <w:rPr>
                <w:szCs w:val="24"/>
                <w:lang w:val="sv-SE" w:eastAsia="sv-SE"/>
              </w:rPr>
            </w:pPr>
            <w:r w:rsidRPr="00EB191D">
              <w:rPr>
                <w:szCs w:val="24"/>
                <w:lang w:val="sv-SE" w:eastAsia="sv-SE"/>
              </w:rPr>
              <w:t>15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72DDF1E9" w14:textId="55B3A271"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79665F1" w14:textId="27B0D25D" w:rsidR="00AB7ABB" w:rsidRPr="00EB191D" w:rsidRDefault="00AB7ABB" w:rsidP="00EB191D">
            <w:pPr>
              <w:spacing w:after="0" w:line="360" w:lineRule="auto"/>
              <w:jc w:val="right"/>
              <w:rPr>
                <w:szCs w:val="24"/>
                <w:lang w:val="sv-SE" w:eastAsia="sv-SE"/>
              </w:rPr>
            </w:pPr>
            <w:r w:rsidRPr="00EB191D">
              <w:rPr>
                <w:szCs w:val="24"/>
                <w:lang w:val="sv-SE" w:eastAsia="sv-SE"/>
              </w:rPr>
              <w:t>17</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FD1A757" w14:textId="4DFF908B" w:rsidR="00AB7ABB" w:rsidRPr="00EB191D" w:rsidRDefault="00AB7ABB" w:rsidP="00EB191D">
            <w:pPr>
              <w:spacing w:after="0" w:line="360" w:lineRule="auto"/>
              <w:jc w:val="right"/>
              <w:rPr>
                <w:szCs w:val="24"/>
                <w:lang w:val="sv-SE" w:eastAsia="sv-SE"/>
              </w:rPr>
            </w:pPr>
            <w:r w:rsidRPr="00EB191D">
              <w:rPr>
                <w:szCs w:val="24"/>
                <w:lang w:val="sv-SE" w:eastAsia="sv-SE"/>
              </w:rPr>
              <w:t>15</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590D97CF" w14:textId="77777777" w:rsidR="00AB7ABB" w:rsidRPr="00EB191D" w:rsidRDefault="00AB7ABB" w:rsidP="00EB191D">
            <w:pPr>
              <w:spacing w:after="0" w:line="360" w:lineRule="auto"/>
              <w:rPr>
                <w:color w:val="000000"/>
                <w:szCs w:val="24"/>
                <w:lang w:val="sv-SE" w:eastAsia="sv-SE"/>
              </w:rPr>
            </w:pPr>
          </w:p>
        </w:tc>
      </w:tr>
      <w:tr w:rsidR="00AB7ABB" w:rsidRPr="00EB191D" w14:paraId="7CBCC814"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D1342B8" w14:textId="77777777" w:rsidR="00AB7ABB" w:rsidRPr="00EB191D" w:rsidRDefault="00AB7ABB" w:rsidP="00EB191D">
            <w:pPr>
              <w:spacing w:after="0" w:line="360" w:lineRule="auto"/>
              <w:rPr>
                <w:szCs w:val="24"/>
                <w:lang w:val="sv-SE" w:eastAsia="sv-SE"/>
              </w:rPr>
            </w:pPr>
            <w:r w:rsidRPr="00EB191D">
              <w:rPr>
                <w:szCs w:val="24"/>
                <w:lang w:val="sv-SE" w:eastAsia="sv-SE"/>
              </w:rPr>
              <w:t>Construction</w:t>
            </w:r>
          </w:p>
        </w:tc>
        <w:tc>
          <w:tcPr>
            <w:tcW w:w="413" w:type="pct"/>
            <w:tcBorders>
              <w:top w:val="nil"/>
              <w:left w:val="nil"/>
              <w:bottom w:val="single" w:sz="4" w:space="0" w:color="000000"/>
              <w:right w:val="single" w:sz="4" w:space="0" w:color="000000"/>
            </w:tcBorders>
            <w:shd w:val="clear" w:color="auto" w:fill="auto"/>
            <w:noWrap/>
            <w:vAlign w:val="bottom"/>
            <w:hideMark/>
          </w:tcPr>
          <w:p w14:paraId="06F33D2D" w14:textId="4F618F17" w:rsidR="00AB7ABB" w:rsidRPr="00EB191D" w:rsidRDefault="00AB7ABB" w:rsidP="00EB191D">
            <w:pPr>
              <w:spacing w:after="0" w:line="360" w:lineRule="auto"/>
              <w:jc w:val="right"/>
              <w:rPr>
                <w:szCs w:val="24"/>
                <w:lang w:val="sv-SE" w:eastAsia="sv-SE"/>
              </w:rPr>
            </w:pPr>
            <w:r w:rsidRPr="00EB191D">
              <w:rPr>
                <w:szCs w:val="24"/>
                <w:lang w:val="sv-SE" w:eastAsia="sv-SE"/>
              </w:rPr>
              <w:t>281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C7EA0E5" w14:textId="64FE83A5" w:rsidR="00AB7ABB" w:rsidRPr="00EB191D" w:rsidRDefault="00AB7ABB" w:rsidP="00EB191D">
            <w:pPr>
              <w:spacing w:after="0" w:line="360" w:lineRule="auto"/>
              <w:jc w:val="right"/>
              <w:rPr>
                <w:szCs w:val="24"/>
                <w:lang w:val="sv-SE" w:eastAsia="sv-SE"/>
              </w:rPr>
            </w:pPr>
            <w:r w:rsidRPr="00EB191D">
              <w:rPr>
                <w:szCs w:val="24"/>
                <w:lang w:val="sv-SE" w:eastAsia="sv-SE"/>
              </w:rPr>
              <w:t>272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0EF37D9" w14:textId="00A9CD39" w:rsidR="00AB7ABB" w:rsidRPr="00EB191D" w:rsidRDefault="00AB7ABB" w:rsidP="00EB191D">
            <w:pPr>
              <w:spacing w:after="0" w:line="360" w:lineRule="auto"/>
              <w:jc w:val="right"/>
              <w:rPr>
                <w:szCs w:val="24"/>
                <w:lang w:val="sv-SE" w:eastAsia="sv-SE"/>
              </w:rPr>
            </w:pPr>
            <w:r w:rsidRPr="00EB191D">
              <w:rPr>
                <w:szCs w:val="24"/>
                <w:lang w:val="sv-SE" w:eastAsia="sv-SE"/>
              </w:rPr>
              <w:t>280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543E64AF" w14:textId="6B2C3475" w:rsidR="00AB7ABB" w:rsidRPr="00EB191D" w:rsidRDefault="00AB7ABB" w:rsidP="00EB191D">
            <w:pPr>
              <w:spacing w:after="0" w:line="360" w:lineRule="auto"/>
              <w:jc w:val="right"/>
              <w:rPr>
                <w:szCs w:val="24"/>
                <w:lang w:val="sv-SE" w:eastAsia="sv-SE"/>
              </w:rPr>
            </w:pPr>
            <w:r w:rsidRPr="00EB191D">
              <w:rPr>
                <w:szCs w:val="24"/>
                <w:lang w:val="sv-SE" w:eastAsia="sv-SE"/>
              </w:rPr>
              <w:t>286</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78A97A24" w14:textId="0C90369E" w:rsidR="00AB7ABB" w:rsidRPr="00EB191D" w:rsidRDefault="00AB7ABB" w:rsidP="00EB191D">
            <w:pPr>
              <w:spacing w:after="0" w:line="360" w:lineRule="auto"/>
              <w:jc w:val="right"/>
              <w:rPr>
                <w:szCs w:val="24"/>
                <w:lang w:val="sv-SE" w:eastAsia="sv-SE"/>
              </w:rPr>
            </w:pPr>
            <w:r w:rsidRPr="00EB191D">
              <w:rPr>
                <w:szCs w:val="24"/>
                <w:lang w:val="sv-SE" w:eastAsia="sv-SE"/>
              </w:rPr>
              <w:t>288</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18BFBEDA" w14:textId="7F38EC76" w:rsidR="00AB7ABB" w:rsidRPr="00EB191D" w:rsidRDefault="00AB7ABB" w:rsidP="00EB191D">
            <w:pPr>
              <w:spacing w:after="0" w:line="360" w:lineRule="auto"/>
              <w:jc w:val="right"/>
              <w:rPr>
                <w:szCs w:val="24"/>
                <w:lang w:val="sv-SE" w:eastAsia="sv-SE"/>
              </w:rPr>
            </w:pPr>
            <w:r w:rsidRPr="00EB191D">
              <w:rPr>
                <w:szCs w:val="24"/>
                <w:lang w:val="sv-SE" w:eastAsia="sv-SE"/>
              </w:rPr>
              <w:t>288</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F0969C5" w14:textId="028972CA" w:rsidR="00AB7ABB" w:rsidRPr="00EB191D" w:rsidRDefault="00AB7ABB" w:rsidP="00EB191D">
            <w:pPr>
              <w:spacing w:after="0" w:line="360" w:lineRule="auto"/>
              <w:jc w:val="right"/>
              <w:rPr>
                <w:szCs w:val="24"/>
                <w:lang w:val="sv-SE" w:eastAsia="sv-SE"/>
              </w:rPr>
            </w:pPr>
            <w:r w:rsidRPr="00EB191D">
              <w:rPr>
                <w:szCs w:val="24"/>
                <w:lang w:val="sv-SE" w:eastAsia="sv-SE"/>
              </w:rPr>
              <w:t>290</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772B635C" w14:textId="61AB2CB4" w:rsidR="00AB7ABB" w:rsidRPr="00EB191D" w:rsidRDefault="00AB7ABB" w:rsidP="00EB191D">
            <w:pPr>
              <w:spacing w:after="0" w:line="360" w:lineRule="auto"/>
              <w:jc w:val="right"/>
              <w:rPr>
                <w:szCs w:val="24"/>
                <w:lang w:val="sv-SE" w:eastAsia="sv-SE"/>
              </w:rPr>
            </w:pPr>
            <w:r w:rsidRPr="00EB191D">
              <w:rPr>
                <w:szCs w:val="24"/>
                <w:lang w:val="sv-SE" w:eastAsia="sv-SE"/>
              </w:rPr>
              <w:t>286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568FB47C" w14:textId="480DF615" w:rsidR="00AB7ABB" w:rsidRPr="00EB191D" w:rsidRDefault="00AB7ABB" w:rsidP="00EB191D">
            <w:pPr>
              <w:spacing w:after="0" w:line="360" w:lineRule="auto"/>
              <w:jc w:val="right"/>
              <w:rPr>
                <w:szCs w:val="24"/>
                <w:lang w:val="sv-SE" w:eastAsia="sv-SE"/>
              </w:rPr>
            </w:pPr>
            <w:r w:rsidRPr="00EB191D">
              <w:rPr>
                <w:szCs w:val="24"/>
                <w:lang w:val="sv-SE" w:eastAsia="sv-SE"/>
              </w:rPr>
              <w:t>297</w:t>
            </w:r>
            <w:r w:rsidR="00F528CF">
              <w:rPr>
                <w:szCs w:val="24"/>
                <w:lang w:val="sv-SE" w:eastAsia="sv-SE"/>
              </w:rPr>
              <w:t>.</w:t>
            </w:r>
            <w:r w:rsidRPr="00EB191D">
              <w:rPr>
                <w:szCs w:val="24"/>
                <w:lang w:val="sv-SE" w:eastAsia="sv-SE"/>
              </w:rPr>
              <w:t>3</w:t>
            </w:r>
          </w:p>
        </w:tc>
        <w:tc>
          <w:tcPr>
            <w:tcW w:w="75" w:type="pct"/>
            <w:tcBorders>
              <w:top w:val="nil"/>
              <w:left w:val="nil"/>
              <w:bottom w:val="nil"/>
              <w:right w:val="nil"/>
            </w:tcBorders>
            <w:shd w:val="clear" w:color="auto" w:fill="auto"/>
            <w:noWrap/>
            <w:vAlign w:val="bottom"/>
            <w:hideMark/>
          </w:tcPr>
          <w:p w14:paraId="620BE0D2" w14:textId="77777777" w:rsidR="00AB7ABB" w:rsidRPr="00EB191D" w:rsidRDefault="00AB7ABB" w:rsidP="00EB191D">
            <w:pPr>
              <w:spacing w:after="0" w:line="360" w:lineRule="auto"/>
              <w:rPr>
                <w:color w:val="000000"/>
                <w:szCs w:val="24"/>
                <w:lang w:val="sv-SE" w:eastAsia="sv-SE"/>
              </w:rPr>
            </w:pPr>
          </w:p>
        </w:tc>
      </w:tr>
      <w:tr w:rsidR="00AB7ABB" w:rsidRPr="00EB191D" w14:paraId="6543B1D0"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7154A7C4" w14:textId="77777777" w:rsidR="00AB7ABB" w:rsidRPr="00EB191D" w:rsidRDefault="00AB7ABB" w:rsidP="00EB191D">
            <w:pPr>
              <w:spacing w:after="0" w:line="360" w:lineRule="auto"/>
              <w:rPr>
                <w:szCs w:val="24"/>
                <w:lang w:eastAsia="sv-SE"/>
              </w:rPr>
            </w:pPr>
            <w:r w:rsidRPr="00EB191D">
              <w:rPr>
                <w:szCs w:val="24"/>
                <w:lang w:eastAsia="sv-SE"/>
              </w:rPr>
              <w:t>Wholesale and retail trade; repair of motor vehicles and motorcycles</w:t>
            </w:r>
          </w:p>
        </w:tc>
        <w:tc>
          <w:tcPr>
            <w:tcW w:w="413" w:type="pct"/>
            <w:tcBorders>
              <w:top w:val="nil"/>
              <w:left w:val="nil"/>
              <w:bottom w:val="single" w:sz="4" w:space="0" w:color="000000"/>
              <w:right w:val="single" w:sz="4" w:space="0" w:color="000000"/>
            </w:tcBorders>
            <w:shd w:val="clear" w:color="auto" w:fill="auto"/>
            <w:noWrap/>
            <w:vAlign w:val="bottom"/>
            <w:hideMark/>
          </w:tcPr>
          <w:p w14:paraId="57B4F7D2" w14:textId="3DB27B5E" w:rsidR="00AB7ABB" w:rsidRPr="00EB191D" w:rsidRDefault="00AB7ABB" w:rsidP="00EB191D">
            <w:pPr>
              <w:spacing w:after="0" w:line="360" w:lineRule="auto"/>
              <w:jc w:val="right"/>
              <w:rPr>
                <w:szCs w:val="24"/>
                <w:lang w:val="sv-SE" w:eastAsia="sv-SE"/>
              </w:rPr>
            </w:pPr>
            <w:r w:rsidRPr="00EB191D">
              <w:rPr>
                <w:szCs w:val="24"/>
                <w:lang w:val="sv-SE" w:eastAsia="sv-SE"/>
              </w:rPr>
              <w:t>313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494299A" w14:textId="6C5BF91E" w:rsidR="00AB7ABB" w:rsidRPr="00EB191D" w:rsidRDefault="00AB7ABB" w:rsidP="00EB191D">
            <w:pPr>
              <w:spacing w:after="0" w:line="360" w:lineRule="auto"/>
              <w:jc w:val="right"/>
              <w:rPr>
                <w:szCs w:val="24"/>
                <w:lang w:val="sv-SE" w:eastAsia="sv-SE"/>
              </w:rPr>
            </w:pPr>
            <w:r w:rsidRPr="00EB191D">
              <w:rPr>
                <w:szCs w:val="24"/>
                <w:lang w:val="sv-SE" w:eastAsia="sv-SE"/>
              </w:rPr>
              <w:t>311</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530CCB84" w14:textId="48AB10A4" w:rsidR="00AB7ABB" w:rsidRPr="00EB191D" w:rsidRDefault="00AB7ABB" w:rsidP="00EB191D">
            <w:pPr>
              <w:spacing w:after="0" w:line="360" w:lineRule="auto"/>
              <w:jc w:val="right"/>
              <w:rPr>
                <w:szCs w:val="24"/>
                <w:lang w:val="sv-SE" w:eastAsia="sv-SE"/>
              </w:rPr>
            </w:pPr>
            <w:r w:rsidRPr="00EB191D">
              <w:rPr>
                <w:szCs w:val="24"/>
                <w:lang w:val="sv-SE" w:eastAsia="sv-SE"/>
              </w:rPr>
              <w:t>314</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2CE8673D" w14:textId="4F9B5CB0" w:rsidR="00AB7ABB" w:rsidRPr="00EB191D" w:rsidRDefault="00AB7ABB" w:rsidP="00EB191D">
            <w:pPr>
              <w:spacing w:after="0" w:line="360" w:lineRule="auto"/>
              <w:jc w:val="right"/>
              <w:rPr>
                <w:szCs w:val="24"/>
                <w:lang w:val="sv-SE" w:eastAsia="sv-SE"/>
              </w:rPr>
            </w:pPr>
            <w:r w:rsidRPr="00EB191D">
              <w:rPr>
                <w:szCs w:val="24"/>
                <w:lang w:val="sv-SE" w:eastAsia="sv-SE"/>
              </w:rPr>
              <w:t>316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ACD524B" w14:textId="2479A170" w:rsidR="00AB7ABB" w:rsidRPr="00EB191D" w:rsidRDefault="00AB7ABB" w:rsidP="00EB191D">
            <w:pPr>
              <w:spacing w:after="0" w:line="360" w:lineRule="auto"/>
              <w:jc w:val="right"/>
              <w:rPr>
                <w:szCs w:val="24"/>
                <w:lang w:val="sv-SE" w:eastAsia="sv-SE"/>
              </w:rPr>
            </w:pPr>
            <w:r w:rsidRPr="00EB191D">
              <w:rPr>
                <w:szCs w:val="24"/>
                <w:lang w:val="sv-SE" w:eastAsia="sv-SE"/>
              </w:rPr>
              <w:t>312</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1DAFDDB" w14:textId="67F73F1A" w:rsidR="00AB7ABB" w:rsidRPr="00EB191D" w:rsidRDefault="00AB7ABB" w:rsidP="00EB191D">
            <w:pPr>
              <w:spacing w:after="0" w:line="360" w:lineRule="auto"/>
              <w:jc w:val="right"/>
              <w:rPr>
                <w:szCs w:val="24"/>
                <w:lang w:val="sv-SE" w:eastAsia="sv-SE"/>
              </w:rPr>
            </w:pPr>
            <w:r w:rsidRPr="00EB191D">
              <w:rPr>
                <w:szCs w:val="24"/>
                <w:lang w:val="sv-SE" w:eastAsia="sv-SE"/>
              </w:rPr>
              <w:t>313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2949A914" w14:textId="1C9A091C" w:rsidR="00AB7ABB" w:rsidRPr="00EB191D" w:rsidRDefault="00AB7ABB" w:rsidP="00EB191D">
            <w:pPr>
              <w:spacing w:after="0" w:line="360" w:lineRule="auto"/>
              <w:jc w:val="right"/>
              <w:rPr>
                <w:szCs w:val="24"/>
                <w:lang w:val="sv-SE" w:eastAsia="sv-SE"/>
              </w:rPr>
            </w:pPr>
            <w:r w:rsidRPr="00EB191D">
              <w:rPr>
                <w:szCs w:val="24"/>
                <w:lang w:val="sv-SE" w:eastAsia="sv-SE"/>
              </w:rPr>
              <w:t>309</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09E83B09" w14:textId="5A102F1E" w:rsidR="00AB7ABB" w:rsidRPr="00EB191D" w:rsidRDefault="00AB7ABB" w:rsidP="00EB191D">
            <w:pPr>
              <w:spacing w:after="0" w:line="360" w:lineRule="auto"/>
              <w:jc w:val="right"/>
              <w:rPr>
                <w:szCs w:val="24"/>
                <w:lang w:val="sv-SE" w:eastAsia="sv-SE"/>
              </w:rPr>
            </w:pPr>
            <w:r w:rsidRPr="00EB191D">
              <w:rPr>
                <w:szCs w:val="24"/>
                <w:lang w:val="sv-SE" w:eastAsia="sv-SE"/>
              </w:rPr>
              <w:t>313</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2D2D88C9" w14:textId="40130AA2" w:rsidR="00AB7ABB" w:rsidRPr="00EB191D" w:rsidRDefault="00AB7ABB" w:rsidP="00EB191D">
            <w:pPr>
              <w:spacing w:after="0" w:line="360" w:lineRule="auto"/>
              <w:jc w:val="right"/>
              <w:rPr>
                <w:szCs w:val="24"/>
                <w:lang w:val="sv-SE" w:eastAsia="sv-SE"/>
              </w:rPr>
            </w:pPr>
            <w:r w:rsidRPr="00EB191D">
              <w:rPr>
                <w:szCs w:val="24"/>
                <w:lang w:val="sv-SE" w:eastAsia="sv-SE"/>
              </w:rPr>
              <w:t>316</w:t>
            </w:r>
            <w:r w:rsidR="00F528CF">
              <w:rPr>
                <w:szCs w:val="24"/>
                <w:lang w:val="sv-SE" w:eastAsia="sv-SE"/>
              </w:rPr>
              <w:t>.</w:t>
            </w:r>
            <w:r w:rsidRPr="00EB191D">
              <w:rPr>
                <w:szCs w:val="24"/>
                <w:lang w:val="sv-SE" w:eastAsia="sv-SE"/>
              </w:rPr>
              <w:t>9</w:t>
            </w:r>
          </w:p>
        </w:tc>
        <w:tc>
          <w:tcPr>
            <w:tcW w:w="75" w:type="pct"/>
            <w:tcBorders>
              <w:top w:val="nil"/>
              <w:left w:val="nil"/>
              <w:bottom w:val="nil"/>
              <w:right w:val="nil"/>
            </w:tcBorders>
            <w:shd w:val="clear" w:color="auto" w:fill="auto"/>
            <w:noWrap/>
            <w:vAlign w:val="bottom"/>
            <w:hideMark/>
          </w:tcPr>
          <w:p w14:paraId="46E5498E" w14:textId="77777777" w:rsidR="00AB7ABB" w:rsidRPr="00EB191D" w:rsidRDefault="00AB7ABB" w:rsidP="00EB191D">
            <w:pPr>
              <w:spacing w:after="0" w:line="360" w:lineRule="auto"/>
              <w:rPr>
                <w:color w:val="000000"/>
                <w:szCs w:val="24"/>
                <w:lang w:val="sv-SE" w:eastAsia="sv-SE"/>
              </w:rPr>
            </w:pPr>
          </w:p>
        </w:tc>
      </w:tr>
      <w:tr w:rsidR="00AB7ABB" w:rsidRPr="00EB191D" w14:paraId="06CF7CCB"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7109619C" w14:textId="77777777" w:rsidR="00AB7ABB" w:rsidRPr="00EB191D" w:rsidRDefault="00AB7ABB" w:rsidP="00EB191D">
            <w:pPr>
              <w:spacing w:after="0" w:line="360" w:lineRule="auto"/>
              <w:rPr>
                <w:szCs w:val="24"/>
                <w:lang w:val="sv-SE" w:eastAsia="sv-SE"/>
              </w:rPr>
            </w:pPr>
            <w:r w:rsidRPr="00EB191D">
              <w:rPr>
                <w:szCs w:val="24"/>
                <w:lang w:val="sv-SE" w:eastAsia="sv-SE"/>
              </w:rPr>
              <w:t>Transportation and storage</w:t>
            </w:r>
          </w:p>
        </w:tc>
        <w:tc>
          <w:tcPr>
            <w:tcW w:w="413" w:type="pct"/>
            <w:tcBorders>
              <w:top w:val="nil"/>
              <w:left w:val="nil"/>
              <w:bottom w:val="single" w:sz="4" w:space="0" w:color="000000"/>
              <w:right w:val="single" w:sz="4" w:space="0" w:color="000000"/>
            </w:tcBorders>
            <w:shd w:val="clear" w:color="auto" w:fill="auto"/>
            <w:noWrap/>
            <w:vAlign w:val="bottom"/>
            <w:hideMark/>
          </w:tcPr>
          <w:p w14:paraId="0FF290D7" w14:textId="4AADD505" w:rsidR="00AB7ABB" w:rsidRPr="00EB191D" w:rsidRDefault="00AB7ABB" w:rsidP="00EB191D">
            <w:pPr>
              <w:spacing w:after="0" w:line="360" w:lineRule="auto"/>
              <w:jc w:val="right"/>
              <w:rPr>
                <w:szCs w:val="24"/>
                <w:lang w:val="sv-SE" w:eastAsia="sv-SE"/>
              </w:rPr>
            </w:pPr>
            <w:r w:rsidRPr="00EB191D">
              <w:rPr>
                <w:szCs w:val="24"/>
                <w:lang w:val="sv-SE" w:eastAsia="sv-SE"/>
              </w:rPr>
              <w:t>178</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67AB429F" w14:textId="581C6A1B" w:rsidR="00AB7ABB" w:rsidRPr="00EB191D" w:rsidRDefault="00AB7ABB" w:rsidP="00EB191D">
            <w:pPr>
              <w:spacing w:after="0" w:line="360" w:lineRule="auto"/>
              <w:jc w:val="right"/>
              <w:rPr>
                <w:szCs w:val="24"/>
                <w:lang w:val="sv-SE" w:eastAsia="sv-SE"/>
              </w:rPr>
            </w:pPr>
            <w:r w:rsidRPr="00EB191D">
              <w:rPr>
                <w:szCs w:val="24"/>
                <w:lang w:val="sv-SE" w:eastAsia="sv-SE"/>
              </w:rPr>
              <w:t>181</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027C8A5" w14:textId="33C65B39" w:rsidR="00AB7ABB" w:rsidRPr="00EB191D" w:rsidRDefault="00AB7ABB" w:rsidP="00EB191D">
            <w:pPr>
              <w:spacing w:after="0" w:line="360" w:lineRule="auto"/>
              <w:jc w:val="right"/>
              <w:rPr>
                <w:szCs w:val="24"/>
                <w:lang w:val="sv-SE" w:eastAsia="sv-SE"/>
              </w:rPr>
            </w:pPr>
            <w:r w:rsidRPr="00EB191D">
              <w:rPr>
                <w:szCs w:val="24"/>
                <w:lang w:val="sv-SE" w:eastAsia="sv-SE"/>
              </w:rPr>
              <w:t>188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1493797" w14:textId="1B63B6C4" w:rsidR="00AB7ABB" w:rsidRPr="00EB191D" w:rsidRDefault="00AB7ABB" w:rsidP="00EB191D">
            <w:pPr>
              <w:spacing w:after="0" w:line="360" w:lineRule="auto"/>
              <w:jc w:val="right"/>
              <w:rPr>
                <w:szCs w:val="24"/>
                <w:lang w:val="sv-SE" w:eastAsia="sv-SE"/>
              </w:rPr>
            </w:pPr>
            <w:r w:rsidRPr="00EB191D">
              <w:rPr>
                <w:szCs w:val="24"/>
                <w:lang w:val="sv-SE" w:eastAsia="sv-SE"/>
              </w:rPr>
              <w:t>183</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70E64091" w14:textId="24A30844" w:rsidR="00AB7ABB" w:rsidRPr="00EB191D" w:rsidRDefault="00AB7ABB" w:rsidP="00EB191D">
            <w:pPr>
              <w:spacing w:after="0" w:line="360" w:lineRule="auto"/>
              <w:jc w:val="right"/>
              <w:rPr>
                <w:szCs w:val="24"/>
                <w:lang w:val="sv-SE" w:eastAsia="sv-SE"/>
              </w:rPr>
            </w:pPr>
            <w:r w:rsidRPr="00EB191D">
              <w:rPr>
                <w:szCs w:val="24"/>
                <w:lang w:val="sv-SE" w:eastAsia="sv-SE"/>
              </w:rPr>
              <w:t>185</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4C47FB07" w14:textId="767B34F3" w:rsidR="00AB7ABB" w:rsidRPr="00EB191D" w:rsidRDefault="00AB7ABB" w:rsidP="00EB191D">
            <w:pPr>
              <w:spacing w:after="0" w:line="360" w:lineRule="auto"/>
              <w:jc w:val="right"/>
              <w:rPr>
                <w:szCs w:val="24"/>
                <w:lang w:val="sv-SE" w:eastAsia="sv-SE"/>
              </w:rPr>
            </w:pPr>
            <w:r w:rsidRPr="00EB191D">
              <w:rPr>
                <w:szCs w:val="24"/>
                <w:lang w:val="sv-SE" w:eastAsia="sv-SE"/>
              </w:rPr>
              <w:t>193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0076269F" w14:textId="19B7F8D1" w:rsidR="00AB7ABB" w:rsidRPr="00EB191D" w:rsidRDefault="00AB7ABB" w:rsidP="00EB191D">
            <w:pPr>
              <w:spacing w:after="0" w:line="360" w:lineRule="auto"/>
              <w:jc w:val="right"/>
              <w:rPr>
                <w:szCs w:val="24"/>
                <w:lang w:val="sv-SE" w:eastAsia="sv-SE"/>
              </w:rPr>
            </w:pPr>
            <w:r w:rsidRPr="00EB191D">
              <w:rPr>
                <w:szCs w:val="24"/>
                <w:lang w:val="sv-SE" w:eastAsia="sv-SE"/>
              </w:rPr>
              <w:t>191</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FB44487" w14:textId="0E8FC806" w:rsidR="00AB7ABB" w:rsidRPr="00EB191D" w:rsidRDefault="00AB7ABB" w:rsidP="00EB191D">
            <w:pPr>
              <w:spacing w:after="0" w:line="360" w:lineRule="auto"/>
              <w:jc w:val="right"/>
              <w:rPr>
                <w:szCs w:val="24"/>
                <w:lang w:val="sv-SE" w:eastAsia="sv-SE"/>
              </w:rPr>
            </w:pPr>
            <w:r w:rsidRPr="00EB191D">
              <w:rPr>
                <w:szCs w:val="24"/>
                <w:lang w:val="sv-SE" w:eastAsia="sv-SE"/>
              </w:rPr>
              <w:t>191</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1B5D3AC" w14:textId="42E549DB" w:rsidR="00AB7ABB" w:rsidRPr="00EB191D" w:rsidRDefault="00AB7ABB" w:rsidP="00EB191D">
            <w:pPr>
              <w:spacing w:after="0" w:line="360" w:lineRule="auto"/>
              <w:jc w:val="right"/>
              <w:rPr>
                <w:szCs w:val="24"/>
                <w:lang w:val="sv-SE" w:eastAsia="sv-SE"/>
              </w:rPr>
            </w:pPr>
            <w:r w:rsidRPr="00EB191D">
              <w:rPr>
                <w:szCs w:val="24"/>
                <w:lang w:val="sv-SE" w:eastAsia="sv-SE"/>
              </w:rPr>
              <w:t>189</w:t>
            </w:r>
            <w:r w:rsidR="00F528CF">
              <w:rPr>
                <w:szCs w:val="24"/>
                <w:lang w:val="sv-SE" w:eastAsia="sv-SE"/>
              </w:rPr>
              <w:t>.</w:t>
            </w:r>
            <w:r w:rsidRPr="00EB191D">
              <w:rPr>
                <w:szCs w:val="24"/>
                <w:lang w:val="sv-SE" w:eastAsia="sv-SE"/>
              </w:rPr>
              <w:t>1</w:t>
            </w:r>
          </w:p>
        </w:tc>
        <w:tc>
          <w:tcPr>
            <w:tcW w:w="75" w:type="pct"/>
            <w:tcBorders>
              <w:top w:val="nil"/>
              <w:left w:val="nil"/>
              <w:bottom w:val="nil"/>
              <w:right w:val="nil"/>
            </w:tcBorders>
            <w:shd w:val="clear" w:color="auto" w:fill="auto"/>
            <w:noWrap/>
            <w:vAlign w:val="bottom"/>
            <w:hideMark/>
          </w:tcPr>
          <w:p w14:paraId="4786509D" w14:textId="77777777" w:rsidR="00AB7ABB" w:rsidRPr="00EB191D" w:rsidRDefault="00AB7ABB" w:rsidP="00EB191D">
            <w:pPr>
              <w:spacing w:after="0" w:line="360" w:lineRule="auto"/>
              <w:rPr>
                <w:color w:val="000000"/>
                <w:szCs w:val="24"/>
                <w:lang w:val="sv-SE" w:eastAsia="sv-SE"/>
              </w:rPr>
            </w:pPr>
          </w:p>
        </w:tc>
      </w:tr>
      <w:tr w:rsidR="00AB7ABB" w:rsidRPr="00EB191D" w14:paraId="7B421505"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60F31E7B" w14:textId="77777777" w:rsidR="00AB7ABB" w:rsidRPr="00EB191D" w:rsidRDefault="00AB7ABB" w:rsidP="00EB191D">
            <w:pPr>
              <w:spacing w:after="0" w:line="360" w:lineRule="auto"/>
              <w:rPr>
                <w:szCs w:val="24"/>
                <w:lang w:eastAsia="sv-SE"/>
              </w:rPr>
            </w:pPr>
            <w:r w:rsidRPr="00EB191D">
              <w:rPr>
                <w:szCs w:val="24"/>
                <w:lang w:eastAsia="sv-SE"/>
              </w:rPr>
              <w:t>Accommodation and food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69E5515D" w14:textId="06F1FFDE" w:rsidR="00AB7ABB" w:rsidRPr="00EB191D" w:rsidRDefault="00AB7ABB" w:rsidP="00EB191D">
            <w:pPr>
              <w:spacing w:after="0" w:line="360" w:lineRule="auto"/>
              <w:jc w:val="right"/>
              <w:rPr>
                <w:szCs w:val="24"/>
                <w:lang w:val="sv-SE" w:eastAsia="sv-SE"/>
              </w:rPr>
            </w:pPr>
            <w:r w:rsidRPr="00EB191D">
              <w:rPr>
                <w:szCs w:val="24"/>
                <w:lang w:val="sv-SE" w:eastAsia="sv-SE"/>
              </w:rPr>
              <w:t>65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D6F4038" w14:textId="2BA52EA0" w:rsidR="00AB7ABB" w:rsidRPr="00EB191D" w:rsidRDefault="00AB7ABB" w:rsidP="00EB191D">
            <w:pPr>
              <w:spacing w:after="0" w:line="360" w:lineRule="auto"/>
              <w:jc w:val="right"/>
              <w:rPr>
                <w:szCs w:val="24"/>
                <w:lang w:val="sv-SE" w:eastAsia="sv-SE"/>
              </w:rPr>
            </w:pPr>
            <w:r w:rsidRPr="00EB191D">
              <w:rPr>
                <w:szCs w:val="24"/>
                <w:lang w:val="sv-SE" w:eastAsia="sv-SE"/>
              </w:rPr>
              <w:t>65</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FFF593E" w14:textId="78189F92" w:rsidR="00AB7ABB" w:rsidRPr="00EB191D" w:rsidRDefault="00AB7ABB" w:rsidP="00EB191D">
            <w:pPr>
              <w:spacing w:after="0" w:line="360" w:lineRule="auto"/>
              <w:jc w:val="right"/>
              <w:rPr>
                <w:szCs w:val="24"/>
                <w:lang w:val="sv-SE" w:eastAsia="sv-SE"/>
              </w:rPr>
            </w:pPr>
            <w:r w:rsidRPr="00EB191D">
              <w:rPr>
                <w:szCs w:val="24"/>
                <w:lang w:val="sv-SE" w:eastAsia="sv-SE"/>
              </w:rPr>
              <w:t>71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120F8282" w14:textId="3F835D64" w:rsidR="00AB7ABB" w:rsidRPr="00EB191D" w:rsidRDefault="00AB7ABB" w:rsidP="00EB191D">
            <w:pPr>
              <w:spacing w:after="0" w:line="360" w:lineRule="auto"/>
              <w:jc w:val="right"/>
              <w:rPr>
                <w:szCs w:val="24"/>
                <w:lang w:val="sv-SE" w:eastAsia="sv-SE"/>
              </w:rPr>
            </w:pPr>
            <w:r w:rsidRPr="00EB191D">
              <w:rPr>
                <w:szCs w:val="24"/>
                <w:lang w:val="sv-SE" w:eastAsia="sv-SE"/>
              </w:rPr>
              <w:t>64</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80E66AD" w14:textId="4FCD084E" w:rsidR="00AB7ABB" w:rsidRPr="00EB191D" w:rsidRDefault="00AB7ABB" w:rsidP="00EB191D">
            <w:pPr>
              <w:spacing w:after="0" w:line="360" w:lineRule="auto"/>
              <w:jc w:val="right"/>
              <w:rPr>
                <w:szCs w:val="24"/>
                <w:lang w:val="sv-SE" w:eastAsia="sv-SE"/>
              </w:rPr>
            </w:pPr>
            <w:r w:rsidRPr="00EB191D">
              <w:rPr>
                <w:szCs w:val="24"/>
                <w:lang w:val="sv-SE" w:eastAsia="sv-SE"/>
              </w:rPr>
              <w:t>63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B85F68E" w14:textId="17BE8A1D" w:rsidR="00AB7ABB" w:rsidRPr="00EB191D" w:rsidRDefault="00AB7ABB" w:rsidP="00EB191D">
            <w:pPr>
              <w:spacing w:after="0" w:line="360" w:lineRule="auto"/>
              <w:jc w:val="right"/>
              <w:rPr>
                <w:szCs w:val="24"/>
                <w:lang w:val="sv-SE" w:eastAsia="sv-SE"/>
              </w:rPr>
            </w:pPr>
            <w:r w:rsidRPr="00EB191D">
              <w:rPr>
                <w:szCs w:val="24"/>
                <w:lang w:val="sv-SE" w:eastAsia="sv-SE"/>
              </w:rPr>
              <w:t>70</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D507B3B" w14:textId="42F8276B" w:rsidR="00AB7ABB" w:rsidRPr="00EB191D" w:rsidRDefault="00AB7ABB" w:rsidP="00EB191D">
            <w:pPr>
              <w:spacing w:after="0" w:line="360" w:lineRule="auto"/>
              <w:jc w:val="right"/>
              <w:rPr>
                <w:szCs w:val="24"/>
                <w:lang w:val="sv-SE" w:eastAsia="sv-SE"/>
              </w:rPr>
            </w:pPr>
            <w:r w:rsidRPr="00EB191D">
              <w:rPr>
                <w:szCs w:val="24"/>
                <w:lang w:val="sv-SE" w:eastAsia="sv-SE"/>
              </w:rPr>
              <w:t>74</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3945183" w14:textId="22CADA29" w:rsidR="00AB7ABB" w:rsidRPr="00EB191D" w:rsidRDefault="00AB7ABB" w:rsidP="00EB191D">
            <w:pPr>
              <w:spacing w:after="0" w:line="360" w:lineRule="auto"/>
              <w:jc w:val="right"/>
              <w:rPr>
                <w:szCs w:val="24"/>
                <w:lang w:val="sv-SE" w:eastAsia="sv-SE"/>
              </w:rPr>
            </w:pPr>
            <w:r w:rsidRPr="00EB191D">
              <w:rPr>
                <w:szCs w:val="24"/>
                <w:lang w:val="sv-SE" w:eastAsia="sv-SE"/>
              </w:rPr>
              <w:t>80</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7C07E893" w14:textId="785183A3" w:rsidR="00AB7ABB" w:rsidRPr="00EB191D" w:rsidRDefault="00AB7ABB" w:rsidP="00EB191D">
            <w:pPr>
              <w:spacing w:after="0" w:line="360" w:lineRule="auto"/>
              <w:jc w:val="right"/>
              <w:rPr>
                <w:szCs w:val="24"/>
                <w:lang w:val="sv-SE" w:eastAsia="sv-SE"/>
              </w:rPr>
            </w:pPr>
            <w:r w:rsidRPr="00EB191D">
              <w:rPr>
                <w:szCs w:val="24"/>
                <w:lang w:val="sv-SE" w:eastAsia="sv-SE"/>
              </w:rPr>
              <w:t>83</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56725560" w14:textId="77777777" w:rsidR="00AB7ABB" w:rsidRPr="00EB191D" w:rsidRDefault="00AB7ABB" w:rsidP="00EB191D">
            <w:pPr>
              <w:spacing w:after="0" w:line="360" w:lineRule="auto"/>
              <w:rPr>
                <w:color w:val="000000"/>
                <w:szCs w:val="24"/>
                <w:lang w:val="sv-SE" w:eastAsia="sv-SE"/>
              </w:rPr>
            </w:pPr>
          </w:p>
        </w:tc>
      </w:tr>
      <w:tr w:rsidR="00AB7ABB" w:rsidRPr="00EB191D" w14:paraId="52246D90"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12D5628" w14:textId="77777777" w:rsidR="00AB7ABB" w:rsidRPr="00EB191D" w:rsidRDefault="00AB7ABB" w:rsidP="00EB191D">
            <w:pPr>
              <w:spacing w:after="0" w:line="360" w:lineRule="auto"/>
              <w:rPr>
                <w:szCs w:val="24"/>
                <w:lang w:val="sv-SE" w:eastAsia="sv-SE"/>
              </w:rPr>
            </w:pPr>
            <w:r w:rsidRPr="00EB191D">
              <w:rPr>
                <w:szCs w:val="24"/>
                <w:lang w:val="sv-SE" w:eastAsia="sv-SE"/>
              </w:rPr>
              <w:t>Information and communication</w:t>
            </w:r>
          </w:p>
        </w:tc>
        <w:tc>
          <w:tcPr>
            <w:tcW w:w="413" w:type="pct"/>
            <w:tcBorders>
              <w:top w:val="nil"/>
              <w:left w:val="nil"/>
              <w:bottom w:val="single" w:sz="4" w:space="0" w:color="000000"/>
              <w:right w:val="single" w:sz="4" w:space="0" w:color="000000"/>
            </w:tcBorders>
            <w:shd w:val="clear" w:color="auto" w:fill="auto"/>
            <w:noWrap/>
            <w:vAlign w:val="bottom"/>
            <w:hideMark/>
          </w:tcPr>
          <w:p w14:paraId="334F013E" w14:textId="661F0B1F" w:rsidR="00AB7ABB" w:rsidRPr="00EB191D" w:rsidRDefault="00AB7ABB" w:rsidP="00EB191D">
            <w:pPr>
              <w:spacing w:after="0" w:line="360" w:lineRule="auto"/>
              <w:jc w:val="right"/>
              <w:rPr>
                <w:szCs w:val="24"/>
                <w:lang w:val="sv-SE" w:eastAsia="sv-SE"/>
              </w:rPr>
            </w:pPr>
            <w:r w:rsidRPr="00EB191D">
              <w:rPr>
                <w:szCs w:val="24"/>
                <w:lang w:val="sv-SE" w:eastAsia="sv-SE"/>
              </w:rPr>
              <w:t>126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78EF70A6" w14:textId="5BF4ACE1" w:rsidR="00AB7ABB" w:rsidRPr="00EB191D" w:rsidRDefault="00AB7ABB" w:rsidP="00EB191D">
            <w:pPr>
              <w:spacing w:after="0" w:line="360" w:lineRule="auto"/>
              <w:jc w:val="right"/>
              <w:rPr>
                <w:szCs w:val="24"/>
                <w:lang w:val="sv-SE" w:eastAsia="sv-SE"/>
              </w:rPr>
            </w:pPr>
            <w:r w:rsidRPr="00EB191D">
              <w:rPr>
                <w:szCs w:val="24"/>
                <w:lang w:val="sv-SE" w:eastAsia="sv-SE"/>
              </w:rPr>
              <w:t>126</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14C19B4D" w14:textId="0E34DDBE" w:rsidR="00AB7ABB" w:rsidRPr="00EB191D" w:rsidRDefault="00AB7ABB" w:rsidP="00EB191D">
            <w:pPr>
              <w:spacing w:after="0" w:line="360" w:lineRule="auto"/>
              <w:jc w:val="right"/>
              <w:rPr>
                <w:szCs w:val="24"/>
                <w:lang w:val="sv-SE" w:eastAsia="sv-SE"/>
              </w:rPr>
            </w:pPr>
            <w:r w:rsidRPr="00EB191D">
              <w:rPr>
                <w:szCs w:val="24"/>
                <w:lang w:val="sv-SE" w:eastAsia="sv-SE"/>
              </w:rPr>
              <w:t>122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26F8A59" w14:textId="2989472E" w:rsidR="00AB7ABB" w:rsidRPr="00EB191D" w:rsidRDefault="00AB7ABB" w:rsidP="00EB191D">
            <w:pPr>
              <w:spacing w:after="0" w:line="360" w:lineRule="auto"/>
              <w:jc w:val="right"/>
              <w:rPr>
                <w:szCs w:val="24"/>
                <w:lang w:val="sv-SE" w:eastAsia="sv-SE"/>
              </w:rPr>
            </w:pPr>
            <w:r w:rsidRPr="00EB191D">
              <w:rPr>
                <w:szCs w:val="24"/>
                <w:lang w:val="sv-SE" w:eastAsia="sv-SE"/>
              </w:rPr>
              <w:t>136</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C1B6D11" w14:textId="4B3D7FDB" w:rsidR="00AB7ABB" w:rsidRPr="00EB191D" w:rsidRDefault="00AB7ABB" w:rsidP="00EB191D">
            <w:pPr>
              <w:spacing w:after="0" w:line="360" w:lineRule="auto"/>
              <w:jc w:val="right"/>
              <w:rPr>
                <w:szCs w:val="24"/>
                <w:lang w:val="sv-SE" w:eastAsia="sv-SE"/>
              </w:rPr>
            </w:pPr>
            <w:r w:rsidRPr="00EB191D">
              <w:rPr>
                <w:szCs w:val="24"/>
                <w:lang w:val="sv-SE" w:eastAsia="sv-SE"/>
              </w:rPr>
              <w:t>141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7334253A" w14:textId="7E2C44B2" w:rsidR="00AB7ABB" w:rsidRPr="00EB191D" w:rsidRDefault="00AB7ABB" w:rsidP="00EB191D">
            <w:pPr>
              <w:spacing w:after="0" w:line="360" w:lineRule="auto"/>
              <w:jc w:val="right"/>
              <w:rPr>
                <w:szCs w:val="24"/>
                <w:lang w:val="sv-SE" w:eastAsia="sv-SE"/>
              </w:rPr>
            </w:pPr>
            <w:r w:rsidRPr="00EB191D">
              <w:rPr>
                <w:szCs w:val="24"/>
                <w:lang w:val="sv-SE" w:eastAsia="sv-SE"/>
              </w:rPr>
              <w:t>139</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32850C3F" w14:textId="57121673" w:rsidR="00AB7ABB" w:rsidRPr="00EB191D" w:rsidRDefault="00AB7ABB" w:rsidP="00EB191D">
            <w:pPr>
              <w:spacing w:after="0" w:line="360" w:lineRule="auto"/>
              <w:jc w:val="right"/>
              <w:rPr>
                <w:szCs w:val="24"/>
                <w:lang w:val="sv-SE" w:eastAsia="sv-SE"/>
              </w:rPr>
            </w:pPr>
            <w:r w:rsidRPr="00EB191D">
              <w:rPr>
                <w:szCs w:val="24"/>
                <w:lang w:val="sv-SE" w:eastAsia="sv-SE"/>
              </w:rPr>
              <w:t>141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5338F33" w14:textId="0E2E56BD" w:rsidR="00AB7ABB" w:rsidRPr="00EB191D" w:rsidRDefault="00AB7ABB" w:rsidP="00EB191D">
            <w:pPr>
              <w:spacing w:after="0" w:line="360" w:lineRule="auto"/>
              <w:jc w:val="right"/>
              <w:rPr>
                <w:szCs w:val="24"/>
                <w:lang w:val="sv-SE" w:eastAsia="sv-SE"/>
              </w:rPr>
            </w:pPr>
            <w:r w:rsidRPr="00EB191D">
              <w:rPr>
                <w:szCs w:val="24"/>
                <w:lang w:val="sv-SE" w:eastAsia="sv-SE"/>
              </w:rPr>
              <w:t>144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160967DA" w14:textId="148B640F" w:rsidR="00AB7ABB" w:rsidRPr="00EB191D" w:rsidRDefault="00AB7ABB" w:rsidP="00EB191D">
            <w:pPr>
              <w:spacing w:after="0" w:line="360" w:lineRule="auto"/>
              <w:jc w:val="right"/>
              <w:rPr>
                <w:szCs w:val="24"/>
                <w:lang w:val="sv-SE" w:eastAsia="sv-SE"/>
              </w:rPr>
            </w:pPr>
            <w:r w:rsidRPr="00EB191D">
              <w:rPr>
                <w:szCs w:val="24"/>
                <w:lang w:val="sv-SE" w:eastAsia="sv-SE"/>
              </w:rPr>
              <w:t>146</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01E1E540" w14:textId="77777777" w:rsidR="00AB7ABB" w:rsidRPr="00EB191D" w:rsidRDefault="00AB7ABB" w:rsidP="00EB191D">
            <w:pPr>
              <w:spacing w:after="0" w:line="360" w:lineRule="auto"/>
              <w:rPr>
                <w:color w:val="000000"/>
                <w:szCs w:val="24"/>
                <w:lang w:val="sv-SE" w:eastAsia="sv-SE"/>
              </w:rPr>
            </w:pPr>
          </w:p>
        </w:tc>
      </w:tr>
      <w:tr w:rsidR="00AB7ABB" w:rsidRPr="00EB191D" w14:paraId="2205E21E"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A8C18B0" w14:textId="77777777" w:rsidR="00AB7ABB" w:rsidRPr="00EB191D" w:rsidRDefault="00AB7ABB" w:rsidP="00EB191D">
            <w:pPr>
              <w:spacing w:after="0" w:line="360" w:lineRule="auto"/>
              <w:rPr>
                <w:szCs w:val="24"/>
                <w:lang w:val="sv-SE" w:eastAsia="sv-SE"/>
              </w:rPr>
            </w:pPr>
            <w:r w:rsidRPr="00EB191D">
              <w:rPr>
                <w:szCs w:val="24"/>
                <w:lang w:val="sv-SE" w:eastAsia="sv-SE"/>
              </w:rPr>
              <w:t>Financial and insurance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4B9BED95" w14:textId="4E933AFA" w:rsidR="00AB7ABB" w:rsidRPr="00EB191D" w:rsidRDefault="00AB7ABB" w:rsidP="00EB191D">
            <w:pPr>
              <w:spacing w:after="0" w:line="360" w:lineRule="auto"/>
              <w:jc w:val="right"/>
              <w:rPr>
                <w:szCs w:val="24"/>
                <w:lang w:val="sv-SE" w:eastAsia="sv-SE"/>
              </w:rPr>
            </w:pPr>
            <w:r w:rsidRPr="00EB191D">
              <w:rPr>
                <w:szCs w:val="24"/>
                <w:lang w:val="sv-SE" w:eastAsia="sv-SE"/>
              </w:rPr>
              <w:t>45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37F63835" w14:textId="1BE61405" w:rsidR="00AB7ABB" w:rsidRPr="00EB191D" w:rsidRDefault="00AB7ABB" w:rsidP="00EB191D">
            <w:pPr>
              <w:spacing w:after="0" w:line="360" w:lineRule="auto"/>
              <w:jc w:val="right"/>
              <w:rPr>
                <w:szCs w:val="24"/>
                <w:lang w:val="sv-SE" w:eastAsia="sv-SE"/>
              </w:rPr>
            </w:pPr>
            <w:r w:rsidRPr="00EB191D">
              <w:rPr>
                <w:szCs w:val="24"/>
                <w:lang w:val="sv-SE" w:eastAsia="sv-SE"/>
              </w:rPr>
              <w:t>43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7BD7233D" w14:textId="20B57B8E" w:rsidR="00AB7ABB" w:rsidRPr="00EB191D" w:rsidRDefault="00AB7ABB" w:rsidP="00EB191D">
            <w:pPr>
              <w:spacing w:after="0" w:line="360" w:lineRule="auto"/>
              <w:jc w:val="right"/>
              <w:rPr>
                <w:szCs w:val="24"/>
                <w:lang w:val="sv-SE" w:eastAsia="sv-SE"/>
              </w:rPr>
            </w:pPr>
            <w:r w:rsidRPr="00EB191D">
              <w:rPr>
                <w:szCs w:val="24"/>
                <w:lang w:val="sv-SE" w:eastAsia="sv-SE"/>
              </w:rPr>
              <w:t>46</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076FE123" w14:textId="760EFEC4" w:rsidR="00AB7ABB" w:rsidRPr="00EB191D" w:rsidRDefault="00AB7ABB" w:rsidP="00EB191D">
            <w:pPr>
              <w:spacing w:after="0" w:line="360" w:lineRule="auto"/>
              <w:jc w:val="right"/>
              <w:rPr>
                <w:szCs w:val="24"/>
                <w:lang w:val="sv-SE" w:eastAsia="sv-SE"/>
              </w:rPr>
            </w:pPr>
            <w:r w:rsidRPr="00EB191D">
              <w:rPr>
                <w:szCs w:val="24"/>
                <w:lang w:val="sv-SE" w:eastAsia="sv-SE"/>
              </w:rPr>
              <w:t>45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A1CA67F" w14:textId="0A284A0C" w:rsidR="00AB7ABB" w:rsidRPr="00EB191D" w:rsidRDefault="00AB7ABB" w:rsidP="00EB191D">
            <w:pPr>
              <w:spacing w:after="0" w:line="360" w:lineRule="auto"/>
              <w:jc w:val="right"/>
              <w:rPr>
                <w:szCs w:val="24"/>
                <w:lang w:val="sv-SE" w:eastAsia="sv-SE"/>
              </w:rPr>
            </w:pPr>
            <w:r w:rsidRPr="00EB191D">
              <w:rPr>
                <w:szCs w:val="24"/>
                <w:lang w:val="sv-SE" w:eastAsia="sv-SE"/>
              </w:rPr>
              <w:t>46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682C4B79" w14:textId="055B373C" w:rsidR="00AB7ABB" w:rsidRPr="00EB191D" w:rsidRDefault="00AB7ABB" w:rsidP="00EB191D">
            <w:pPr>
              <w:spacing w:after="0" w:line="360" w:lineRule="auto"/>
              <w:jc w:val="right"/>
              <w:rPr>
                <w:szCs w:val="24"/>
                <w:lang w:val="sv-SE" w:eastAsia="sv-SE"/>
              </w:rPr>
            </w:pPr>
            <w:r w:rsidRPr="00EB191D">
              <w:rPr>
                <w:szCs w:val="24"/>
                <w:lang w:val="sv-SE" w:eastAsia="sv-SE"/>
              </w:rPr>
              <w:t>46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6584C09" w14:textId="418B932D" w:rsidR="00AB7ABB" w:rsidRPr="00EB191D" w:rsidRDefault="00AB7ABB" w:rsidP="00EB191D">
            <w:pPr>
              <w:spacing w:after="0" w:line="360" w:lineRule="auto"/>
              <w:jc w:val="right"/>
              <w:rPr>
                <w:szCs w:val="24"/>
                <w:lang w:val="sv-SE" w:eastAsia="sv-SE"/>
              </w:rPr>
            </w:pPr>
            <w:r w:rsidRPr="00EB191D">
              <w:rPr>
                <w:szCs w:val="24"/>
                <w:lang w:val="sv-SE" w:eastAsia="sv-SE"/>
              </w:rPr>
              <w:t>48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469980A" w14:textId="09893E7C" w:rsidR="00AB7ABB" w:rsidRPr="00EB191D" w:rsidRDefault="00AB7ABB" w:rsidP="00EB191D">
            <w:pPr>
              <w:spacing w:after="0" w:line="360" w:lineRule="auto"/>
              <w:jc w:val="right"/>
              <w:rPr>
                <w:szCs w:val="24"/>
                <w:lang w:val="sv-SE" w:eastAsia="sv-SE"/>
              </w:rPr>
            </w:pPr>
            <w:r w:rsidRPr="00EB191D">
              <w:rPr>
                <w:szCs w:val="24"/>
                <w:lang w:val="sv-SE" w:eastAsia="sv-SE"/>
              </w:rPr>
              <w:t>48</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61FA75E5" w14:textId="29B33381" w:rsidR="00AB7ABB" w:rsidRPr="00EB191D" w:rsidRDefault="00AB7ABB" w:rsidP="00EB191D">
            <w:pPr>
              <w:spacing w:after="0" w:line="360" w:lineRule="auto"/>
              <w:jc w:val="right"/>
              <w:rPr>
                <w:szCs w:val="24"/>
                <w:lang w:val="sv-SE" w:eastAsia="sv-SE"/>
              </w:rPr>
            </w:pPr>
            <w:r w:rsidRPr="00EB191D">
              <w:rPr>
                <w:szCs w:val="24"/>
                <w:lang w:val="sv-SE" w:eastAsia="sv-SE"/>
              </w:rPr>
              <w:t>45</w:t>
            </w:r>
            <w:r w:rsidR="00F528CF">
              <w:rPr>
                <w:szCs w:val="24"/>
                <w:lang w:val="sv-SE" w:eastAsia="sv-SE"/>
              </w:rPr>
              <w:t>.</w:t>
            </w:r>
            <w:r w:rsidRPr="00EB191D">
              <w:rPr>
                <w:szCs w:val="24"/>
                <w:lang w:val="sv-SE" w:eastAsia="sv-SE"/>
              </w:rPr>
              <w:t>8</w:t>
            </w:r>
          </w:p>
        </w:tc>
        <w:tc>
          <w:tcPr>
            <w:tcW w:w="75" w:type="pct"/>
            <w:tcBorders>
              <w:top w:val="nil"/>
              <w:left w:val="nil"/>
              <w:bottom w:val="nil"/>
              <w:right w:val="nil"/>
            </w:tcBorders>
            <w:shd w:val="clear" w:color="auto" w:fill="auto"/>
            <w:noWrap/>
            <w:vAlign w:val="bottom"/>
            <w:hideMark/>
          </w:tcPr>
          <w:p w14:paraId="6089D038" w14:textId="77777777" w:rsidR="00AB7ABB" w:rsidRPr="00EB191D" w:rsidRDefault="00AB7ABB" w:rsidP="00EB191D">
            <w:pPr>
              <w:spacing w:after="0" w:line="360" w:lineRule="auto"/>
              <w:rPr>
                <w:color w:val="000000"/>
                <w:szCs w:val="24"/>
                <w:lang w:val="sv-SE" w:eastAsia="sv-SE"/>
              </w:rPr>
            </w:pPr>
          </w:p>
        </w:tc>
      </w:tr>
      <w:tr w:rsidR="00AB7ABB" w:rsidRPr="00EB191D" w14:paraId="273055F3"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6C05058" w14:textId="77777777" w:rsidR="00AB7ABB" w:rsidRPr="00EB191D" w:rsidRDefault="00AB7ABB" w:rsidP="00EB191D">
            <w:pPr>
              <w:spacing w:after="0" w:line="360" w:lineRule="auto"/>
              <w:rPr>
                <w:szCs w:val="24"/>
                <w:lang w:val="sv-SE" w:eastAsia="sv-SE"/>
              </w:rPr>
            </w:pPr>
            <w:r w:rsidRPr="00EB191D">
              <w:rPr>
                <w:szCs w:val="24"/>
                <w:lang w:val="sv-SE" w:eastAsia="sv-SE"/>
              </w:rPr>
              <w:t>Real estate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2AD729B2" w14:textId="4F88BFCB" w:rsidR="00AB7ABB" w:rsidRPr="00EB191D" w:rsidRDefault="00AB7ABB" w:rsidP="00EB191D">
            <w:pPr>
              <w:spacing w:after="0" w:line="360" w:lineRule="auto"/>
              <w:jc w:val="right"/>
              <w:rPr>
                <w:szCs w:val="24"/>
                <w:lang w:val="sv-SE" w:eastAsia="sv-SE"/>
              </w:rPr>
            </w:pPr>
            <w:r w:rsidRPr="00EB191D">
              <w:rPr>
                <w:szCs w:val="24"/>
                <w:lang w:val="sv-SE" w:eastAsia="sv-SE"/>
              </w:rPr>
              <w:t>42</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1B675075" w14:textId="4E3B1702" w:rsidR="00AB7ABB" w:rsidRPr="00EB191D" w:rsidRDefault="00AB7ABB" w:rsidP="00EB191D">
            <w:pPr>
              <w:spacing w:after="0" w:line="360" w:lineRule="auto"/>
              <w:jc w:val="right"/>
              <w:rPr>
                <w:szCs w:val="24"/>
                <w:lang w:val="sv-SE" w:eastAsia="sv-SE"/>
              </w:rPr>
            </w:pPr>
            <w:r w:rsidRPr="00EB191D">
              <w:rPr>
                <w:szCs w:val="24"/>
                <w:lang w:val="sv-SE" w:eastAsia="sv-SE"/>
              </w:rPr>
              <w:t>41</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5865438" w14:textId="19F2D212" w:rsidR="00AB7ABB" w:rsidRPr="00EB191D" w:rsidRDefault="00AB7ABB" w:rsidP="00EB191D">
            <w:pPr>
              <w:spacing w:after="0" w:line="360" w:lineRule="auto"/>
              <w:jc w:val="right"/>
              <w:rPr>
                <w:szCs w:val="24"/>
                <w:lang w:val="sv-SE" w:eastAsia="sv-SE"/>
              </w:rPr>
            </w:pPr>
            <w:r w:rsidRPr="00EB191D">
              <w:rPr>
                <w:szCs w:val="24"/>
                <w:lang w:val="sv-SE" w:eastAsia="sv-SE"/>
              </w:rPr>
              <w:t>41</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D59DFA1" w14:textId="0F3A6FEF" w:rsidR="00AB7ABB" w:rsidRPr="00EB191D" w:rsidRDefault="00AB7ABB" w:rsidP="00EB191D">
            <w:pPr>
              <w:spacing w:after="0" w:line="360" w:lineRule="auto"/>
              <w:jc w:val="right"/>
              <w:rPr>
                <w:szCs w:val="24"/>
                <w:lang w:val="sv-SE" w:eastAsia="sv-SE"/>
              </w:rPr>
            </w:pPr>
            <w:r w:rsidRPr="00EB191D">
              <w:rPr>
                <w:szCs w:val="24"/>
                <w:lang w:val="sv-SE" w:eastAsia="sv-SE"/>
              </w:rPr>
              <w:t>39</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BE503EC" w14:textId="19C56F68" w:rsidR="00AB7ABB" w:rsidRPr="00EB191D" w:rsidRDefault="00AB7ABB" w:rsidP="00EB191D">
            <w:pPr>
              <w:spacing w:after="0" w:line="360" w:lineRule="auto"/>
              <w:jc w:val="right"/>
              <w:rPr>
                <w:szCs w:val="24"/>
                <w:lang w:val="sv-SE" w:eastAsia="sv-SE"/>
              </w:rPr>
            </w:pPr>
            <w:r w:rsidRPr="00EB191D">
              <w:rPr>
                <w:szCs w:val="24"/>
                <w:lang w:val="sv-SE" w:eastAsia="sv-SE"/>
              </w:rPr>
              <w:t>40</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BD445E3" w14:textId="77022375" w:rsidR="00AB7ABB" w:rsidRPr="00EB191D" w:rsidRDefault="00AB7ABB" w:rsidP="00EB191D">
            <w:pPr>
              <w:spacing w:after="0" w:line="360" w:lineRule="auto"/>
              <w:jc w:val="right"/>
              <w:rPr>
                <w:szCs w:val="24"/>
                <w:lang w:val="sv-SE" w:eastAsia="sv-SE"/>
              </w:rPr>
            </w:pPr>
            <w:r w:rsidRPr="00EB191D">
              <w:rPr>
                <w:szCs w:val="24"/>
                <w:lang w:val="sv-SE" w:eastAsia="sv-SE"/>
              </w:rPr>
              <w:t>43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989BE13" w14:textId="1C087621" w:rsidR="00AB7ABB" w:rsidRPr="00EB191D" w:rsidRDefault="00AB7ABB" w:rsidP="00EB191D">
            <w:pPr>
              <w:spacing w:after="0" w:line="360" w:lineRule="auto"/>
              <w:jc w:val="right"/>
              <w:rPr>
                <w:szCs w:val="24"/>
                <w:lang w:val="sv-SE" w:eastAsia="sv-SE"/>
              </w:rPr>
            </w:pPr>
            <w:r w:rsidRPr="00EB191D">
              <w:rPr>
                <w:szCs w:val="24"/>
                <w:lang w:val="sv-SE" w:eastAsia="sv-SE"/>
              </w:rPr>
              <w:t>48</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44DC9F9" w14:textId="5B5AD74E" w:rsidR="00AB7ABB" w:rsidRPr="00EB191D" w:rsidRDefault="00AB7ABB" w:rsidP="00EB191D">
            <w:pPr>
              <w:spacing w:after="0" w:line="360" w:lineRule="auto"/>
              <w:jc w:val="right"/>
              <w:rPr>
                <w:szCs w:val="24"/>
                <w:lang w:val="sv-SE" w:eastAsia="sv-SE"/>
              </w:rPr>
            </w:pPr>
            <w:r w:rsidRPr="00EB191D">
              <w:rPr>
                <w:szCs w:val="24"/>
                <w:lang w:val="sv-SE" w:eastAsia="sv-SE"/>
              </w:rPr>
              <w:t>44</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174A44F4" w14:textId="4E75BF44" w:rsidR="00AB7ABB" w:rsidRPr="00EB191D" w:rsidRDefault="00AB7ABB" w:rsidP="00EB191D">
            <w:pPr>
              <w:spacing w:after="0" w:line="360" w:lineRule="auto"/>
              <w:jc w:val="right"/>
              <w:rPr>
                <w:szCs w:val="24"/>
                <w:lang w:val="sv-SE" w:eastAsia="sv-SE"/>
              </w:rPr>
            </w:pPr>
            <w:r w:rsidRPr="00EB191D">
              <w:rPr>
                <w:szCs w:val="24"/>
                <w:lang w:val="sv-SE" w:eastAsia="sv-SE"/>
              </w:rPr>
              <w:t>45</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174402E9" w14:textId="77777777" w:rsidR="00AB7ABB" w:rsidRPr="00EB191D" w:rsidRDefault="00AB7ABB" w:rsidP="00EB191D">
            <w:pPr>
              <w:spacing w:after="0" w:line="360" w:lineRule="auto"/>
              <w:rPr>
                <w:color w:val="000000"/>
                <w:szCs w:val="24"/>
                <w:lang w:val="sv-SE" w:eastAsia="sv-SE"/>
              </w:rPr>
            </w:pPr>
          </w:p>
        </w:tc>
      </w:tr>
      <w:tr w:rsidR="00AB7ABB" w:rsidRPr="00EB191D" w14:paraId="7FE8E312"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045E12B0" w14:textId="4D19BB48" w:rsidR="00AB7ABB" w:rsidRPr="00EB191D" w:rsidRDefault="00AB7ABB" w:rsidP="00EB191D">
            <w:pPr>
              <w:spacing w:after="0" w:line="360" w:lineRule="auto"/>
              <w:rPr>
                <w:szCs w:val="24"/>
                <w:lang w:eastAsia="sv-SE"/>
              </w:rPr>
            </w:pPr>
            <w:r w:rsidRPr="00EB191D">
              <w:rPr>
                <w:szCs w:val="24"/>
                <w:lang w:eastAsia="sv-SE"/>
              </w:rPr>
              <w:t>Professional, scientific and technical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27FFA163" w14:textId="672A6266" w:rsidR="00AB7ABB" w:rsidRPr="00EB191D" w:rsidRDefault="00AB7ABB" w:rsidP="00EB191D">
            <w:pPr>
              <w:spacing w:after="0" w:line="360" w:lineRule="auto"/>
              <w:jc w:val="right"/>
              <w:rPr>
                <w:szCs w:val="24"/>
                <w:lang w:val="sv-SE" w:eastAsia="sv-SE"/>
              </w:rPr>
            </w:pPr>
            <w:r w:rsidRPr="00EB191D">
              <w:rPr>
                <w:szCs w:val="24"/>
                <w:lang w:val="sv-SE" w:eastAsia="sv-SE"/>
              </w:rPr>
              <w:t>199</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14DF1654" w14:textId="0DF42240" w:rsidR="00AB7ABB" w:rsidRPr="00EB191D" w:rsidRDefault="00AB7ABB" w:rsidP="00EB191D">
            <w:pPr>
              <w:spacing w:after="0" w:line="360" w:lineRule="auto"/>
              <w:jc w:val="right"/>
              <w:rPr>
                <w:szCs w:val="24"/>
                <w:lang w:val="sv-SE" w:eastAsia="sv-SE"/>
              </w:rPr>
            </w:pPr>
            <w:r w:rsidRPr="00EB191D">
              <w:rPr>
                <w:szCs w:val="24"/>
                <w:lang w:val="sv-SE" w:eastAsia="sv-SE"/>
              </w:rPr>
              <w:t>203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4D68534E" w14:textId="509BEA07" w:rsidR="00AB7ABB" w:rsidRPr="00EB191D" w:rsidRDefault="00AB7ABB" w:rsidP="00EB191D">
            <w:pPr>
              <w:spacing w:after="0" w:line="360" w:lineRule="auto"/>
              <w:jc w:val="right"/>
              <w:rPr>
                <w:szCs w:val="24"/>
                <w:lang w:val="sv-SE" w:eastAsia="sv-SE"/>
              </w:rPr>
            </w:pPr>
            <w:r w:rsidRPr="00EB191D">
              <w:rPr>
                <w:szCs w:val="24"/>
                <w:lang w:val="sv-SE" w:eastAsia="sv-SE"/>
              </w:rPr>
              <w:t>209</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650B96B" w14:textId="7B422BBA" w:rsidR="00AB7ABB" w:rsidRPr="00EB191D" w:rsidRDefault="00AB7ABB" w:rsidP="00EB191D">
            <w:pPr>
              <w:spacing w:after="0" w:line="360" w:lineRule="auto"/>
              <w:jc w:val="right"/>
              <w:rPr>
                <w:szCs w:val="24"/>
                <w:lang w:val="sv-SE" w:eastAsia="sv-SE"/>
              </w:rPr>
            </w:pPr>
            <w:r w:rsidRPr="00EB191D">
              <w:rPr>
                <w:szCs w:val="24"/>
                <w:lang w:val="sv-SE" w:eastAsia="sv-SE"/>
              </w:rPr>
              <w:t>216</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1E60ECB" w14:textId="3FFB61A9" w:rsidR="00AB7ABB" w:rsidRPr="00EB191D" w:rsidRDefault="00AB7ABB" w:rsidP="00EB191D">
            <w:pPr>
              <w:spacing w:after="0" w:line="360" w:lineRule="auto"/>
              <w:jc w:val="right"/>
              <w:rPr>
                <w:szCs w:val="24"/>
                <w:lang w:val="sv-SE" w:eastAsia="sv-SE"/>
              </w:rPr>
            </w:pPr>
            <w:r w:rsidRPr="00EB191D">
              <w:rPr>
                <w:szCs w:val="24"/>
                <w:lang w:val="sv-SE" w:eastAsia="sv-SE"/>
              </w:rPr>
              <w:t>218</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1D2622F" w14:textId="56C91882" w:rsidR="00AB7ABB" w:rsidRPr="00EB191D" w:rsidRDefault="00AB7ABB" w:rsidP="00EB191D">
            <w:pPr>
              <w:spacing w:after="0" w:line="360" w:lineRule="auto"/>
              <w:jc w:val="right"/>
              <w:rPr>
                <w:szCs w:val="24"/>
                <w:lang w:val="sv-SE" w:eastAsia="sv-SE"/>
              </w:rPr>
            </w:pPr>
            <w:r w:rsidRPr="00EB191D">
              <w:rPr>
                <w:szCs w:val="24"/>
                <w:lang w:val="sv-SE" w:eastAsia="sv-SE"/>
              </w:rPr>
              <w:t>223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F0D4FC8" w14:textId="4680A5E8" w:rsidR="00AB7ABB" w:rsidRPr="00EB191D" w:rsidRDefault="00AB7ABB" w:rsidP="00EB191D">
            <w:pPr>
              <w:spacing w:after="0" w:line="360" w:lineRule="auto"/>
              <w:jc w:val="right"/>
              <w:rPr>
                <w:szCs w:val="24"/>
                <w:lang w:val="sv-SE" w:eastAsia="sv-SE"/>
              </w:rPr>
            </w:pPr>
            <w:r w:rsidRPr="00EB191D">
              <w:rPr>
                <w:szCs w:val="24"/>
                <w:lang w:val="sv-SE" w:eastAsia="sv-SE"/>
              </w:rPr>
              <w:t>232</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CBA9A07" w14:textId="7C2BAF5D" w:rsidR="00AB7ABB" w:rsidRPr="00EB191D" w:rsidRDefault="00AB7ABB" w:rsidP="00EB191D">
            <w:pPr>
              <w:spacing w:after="0" w:line="360" w:lineRule="auto"/>
              <w:jc w:val="right"/>
              <w:rPr>
                <w:szCs w:val="24"/>
                <w:lang w:val="sv-SE" w:eastAsia="sv-SE"/>
              </w:rPr>
            </w:pPr>
            <w:r w:rsidRPr="00EB191D">
              <w:rPr>
                <w:szCs w:val="24"/>
                <w:lang w:val="sv-SE" w:eastAsia="sv-SE"/>
              </w:rPr>
              <w:t>240</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DB3DE60" w14:textId="401516C4" w:rsidR="00AB7ABB" w:rsidRPr="00EB191D" w:rsidRDefault="00AB7ABB" w:rsidP="00EB191D">
            <w:pPr>
              <w:spacing w:after="0" w:line="360" w:lineRule="auto"/>
              <w:jc w:val="right"/>
              <w:rPr>
                <w:szCs w:val="24"/>
                <w:lang w:val="sv-SE" w:eastAsia="sv-SE"/>
              </w:rPr>
            </w:pPr>
            <w:r w:rsidRPr="00EB191D">
              <w:rPr>
                <w:szCs w:val="24"/>
                <w:lang w:val="sv-SE" w:eastAsia="sv-SE"/>
              </w:rPr>
              <w:t>250</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5866EEED" w14:textId="77777777" w:rsidR="00AB7ABB" w:rsidRPr="00EB191D" w:rsidRDefault="00AB7ABB" w:rsidP="00EB191D">
            <w:pPr>
              <w:spacing w:after="0" w:line="360" w:lineRule="auto"/>
              <w:rPr>
                <w:color w:val="000000"/>
                <w:szCs w:val="24"/>
                <w:lang w:val="sv-SE" w:eastAsia="sv-SE"/>
              </w:rPr>
            </w:pPr>
          </w:p>
        </w:tc>
      </w:tr>
      <w:tr w:rsidR="00AB7ABB" w:rsidRPr="00EB191D" w14:paraId="344F861A"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45C15BD" w14:textId="77777777" w:rsidR="00AB7ABB" w:rsidRPr="00EB191D" w:rsidRDefault="00AB7ABB" w:rsidP="00EB191D">
            <w:pPr>
              <w:spacing w:after="0" w:line="360" w:lineRule="auto"/>
              <w:rPr>
                <w:szCs w:val="24"/>
                <w:lang w:eastAsia="sv-SE"/>
              </w:rPr>
            </w:pPr>
            <w:r w:rsidRPr="00EB191D">
              <w:rPr>
                <w:szCs w:val="24"/>
                <w:lang w:eastAsia="sv-SE"/>
              </w:rPr>
              <w:lastRenderedPageBreak/>
              <w:t>Administrative and support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7BBAB239" w14:textId="07C1A887" w:rsidR="00AB7ABB" w:rsidRPr="00EB191D" w:rsidRDefault="00AB7ABB" w:rsidP="00EB191D">
            <w:pPr>
              <w:spacing w:after="0" w:line="360" w:lineRule="auto"/>
              <w:jc w:val="right"/>
              <w:rPr>
                <w:szCs w:val="24"/>
                <w:lang w:val="sv-SE" w:eastAsia="sv-SE"/>
              </w:rPr>
            </w:pPr>
            <w:r w:rsidRPr="00EB191D">
              <w:rPr>
                <w:szCs w:val="24"/>
                <w:lang w:val="sv-SE" w:eastAsia="sv-SE"/>
              </w:rPr>
              <w:t>110</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454283F" w14:textId="4251F48C" w:rsidR="00AB7ABB" w:rsidRPr="00EB191D" w:rsidRDefault="00AB7ABB" w:rsidP="00EB191D">
            <w:pPr>
              <w:spacing w:after="0" w:line="360" w:lineRule="auto"/>
              <w:jc w:val="right"/>
              <w:rPr>
                <w:szCs w:val="24"/>
                <w:lang w:val="sv-SE" w:eastAsia="sv-SE"/>
              </w:rPr>
            </w:pPr>
            <w:r w:rsidRPr="00EB191D">
              <w:rPr>
                <w:szCs w:val="24"/>
                <w:lang w:val="sv-SE" w:eastAsia="sv-SE"/>
              </w:rPr>
              <w:t>99</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6B98D62C" w14:textId="1C3DD301" w:rsidR="00AB7ABB" w:rsidRPr="00EB191D" w:rsidRDefault="00AB7ABB" w:rsidP="00EB191D">
            <w:pPr>
              <w:spacing w:after="0" w:line="360" w:lineRule="auto"/>
              <w:jc w:val="right"/>
              <w:rPr>
                <w:szCs w:val="24"/>
                <w:lang w:val="sv-SE" w:eastAsia="sv-SE"/>
              </w:rPr>
            </w:pPr>
            <w:r w:rsidRPr="00EB191D">
              <w:rPr>
                <w:szCs w:val="24"/>
                <w:lang w:val="sv-SE" w:eastAsia="sv-SE"/>
              </w:rPr>
              <w:t>103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15D354B" w14:textId="14FAEE4F" w:rsidR="00AB7ABB" w:rsidRPr="00EB191D" w:rsidRDefault="00AB7ABB" w:rsidP="00EB191D">
            <w:pPr>
              <w:spacing w:after="0" w:line="360" w:lineRule="auto"/>
              <w:jc w:val="right"/>
              <w:rPr>
                <w:szCs w:val="24"/>
                <w:lang w:val="sv-SE" w:eastAsia="sv-SE"/>
              </w:rPr>
            </w:pPr>
            <w:r w:rsidRPr="00EB191D">
              <w:rPr>
                <w:szCs w:val="24"/>
                <w:lang w:val="sv-SE" w:eastAsia="sv-SE"/>
              </w:rPr>
              <w:t>112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FD259E2" w14:textId="62C1C0B3" w:rsidR="00AB7ABB" w:rsidRPr="00EB191D" w:rsidRDefault="00AB7ABB" w:rsidP="00EB191D">
            <w:pPr>
              <w:spacing w:after="0" w:line="360" w:lineRule="auto"/>
              <w:jc w:val="right"/>
              <w:rPr>
                <w:szCs w:val="24"/>
                <w:lang w:val="sv-SE" w:eastAsia="sv-SE"/>
              </w:rPr>
            </w:pPr>
            <w:r w:rsidRPr="00EB191D">
              <w:rPr>
                <w:szCs w:val="24"/>
                <w:lang w:val="sv-SE" w:eastAsia="sv-SE"/>
              </w:rPr>
              <w:t>113</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53CF128F" w14:textId="35DEDA32" w:rsidR="00AB7ABB" w:rsidRPr="00EB191D" w:rsidRDefault="00AB7ABB" w:rsidP="00EB191D">
            <w:pPr>
              <w:spacing w:after="0" w:line="360" w:lineRule="auto"/>
              <w:jc w:val="right"/>
              <w:rPr>
                <w:szCs w:val="24"/>
                <w:lang w:val="sv-SE" w:eastAsia="sv-SE"/>
              </w:rPr>
            </w:pPr>
            <w:r w:rsidRPr="00EB191D">
              <w:rPr>
                <w:szCs w:val="24"/>
                <w:lang w:val="sv-SE" w:eastAsia="sv-SE"/>
              </w:rPr>
              <w:t>112</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4A07E186" w14:textId="6BC8C3EF" w:rsidR="00AB7ABB" w:rsidRPr="00EB191D" w:rsidRDefault="00AB7ABB" w:rsidP="00EB191D">
            <w:pPr>
              <w:spacing w:after="0" w:line="360" w:lineRule="auto"/>
              <w:jc w:val="right"/>
              <w:rPr>
                <w:szCs w:val="24"/>
                <w:lang w:val="sv-SE" w:eastAsia="sv-SE"/>
              </w:rPr>
            </w:pPr>
            <w:r w:rsidRPr="00EB191D">
              <w:rPr>
                <w:szCs w:val="24"/>
                <w:lang w:val="sv-SE" w:eastAsia="sv-SE"/>
              </w:rPr>
              <w:t>115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2B63A8E6" w14:textId="0F373400" w:rsidR="00AB7ABB" w:rsidRPr="00EB191D" w:rsidRDefault="00AB7ABB" w:rsidP="00EB191D">
            <w:pPr>
              <w:spacing w:after="0" w:line="360" w:lineRule="auto"/>
              <w:jc w:val="right"/>
              <w:rPr>
                <w:szCs w:val="24"/>
                <w:lang w:val="sv-SE" w:eastAsia="sv-SE"/>
              </w:rPr>
            </w:pPr>
            <w:r w:rsidRPr="00EB191D">
              <w:rPr>
                <w:szCs w:val="24"/>
                <w:lang w:val="sv-SE" w:eastAsia="sv-SE"/>
              </w:rPr>
              <w:t>125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29534384" w14:textId="543D3022" w:rsidR="00AB7ABB" w:rsidRPr="00EB191D" w:rsidRDefault="00AB7ABB" w:rsidP="00EB191D">
            <w:pPr>
              <w:spacing w:after="0" w:line="360" w:lineRule="auto"/>
              <w:jc w:val="right"/>
              <w:rPr>
                <w:szCs w:val="24"/>
                <w:lang w:val="sv-SE" w:eastAsia="sv-SE"/>
              </w:rPr>
            </w:pPr>
            <w:r w:rsidRPr="00EB191D">
              <w:rPr>
                <w:szCs w:val="24"/>
                <w:lang w:val="sv-SE" w:eastAsia="sv-SE"/>
              </w:rPr>
              <w:t>127</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7A51EF20" w14:textId="77777777" w:rsidR="00AB7ABB" w:rsidRPr="00EB191D" w:rsidRDefault="00AB7ABB" w:rsidP="00EB191D">
            <w:pPr>
              <w:spacing w:after="0" w:line="360" w:lineRule="auto"/>
              <w:rPr>
                <w:color w:val="000000"/>
                <w:szCs w:val="24"/>
                <w:lang w:val="sv-SE" w:eastAsia="sv-SE"/>
              </w:rPr>
            </w:pPr>
          </w:p>
        </w:tc>
      </w:tr>
      <w:tr w:rsidR="00AB7ABB" w:rsidRPr="00EB191D" w14:paraId="175EF350"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69D86770" w14:textId="77777777" w:rsidR="00AB7ABB" w:rsidRPr="00EB191D" w:rsidRDefault="00AB7ABB" w:rsidP="00EB191D">
            <w:pPr>
              <w:spacing w:after="0" w:line="360" w:lineRule="auto"/>
              <w:rPr>
                <w:szCs w:val="24"/>
                <w:lang w:eastAsia="sv-SE"/>
              </w:rPr>
            </w:pPr>
            <w:r w:rsidRPr="00EB191D">
              <w:rPr>
                <w:szCs w:val="24"/>
                <w:lang w:eastAsia="sv-SE"/>
              </w:rPr>
              <w:t>Public administration and defence; compulsory social security</w:t>
            </w:r>
          </w:p>
        </w:tc>
        <w:tc>
          <w:tcPr>
            <w:tcW w:w="413" w:type="pct"/>
            <w:tcBorders>
              <w:top w:val="nil"/>
              <w:left w:val="nil"/>
              <w:bottom w:val="single" w:sz="4" w:space="0" w:color="000000"/>
              <w:right w:val="single" w:sz="4" w:space="0" w:color="000000"/>
            </w:tcBorders>
            <w:shd w:val="clear" w:color="auto" w:fill="auto"/>
            <w:noWrap/>
            <w:vAlign w:val="bottom"/>
            <w:hideMark/>
          </w:tcPr>
          <w:p w14:paraId="2E052548" w14:textId="3D24CAC6" w:rsidR="00AB7ABB" w:rsidRPr="00EB191D" w:rsidRDefault="00AB7ABB" w:rsidP="00EB191D">
            <w:pPr>
              <w:spacing w:after="0" w:line="360" w:lineRule="auto"/>
              <w:jc w:val="right"/>
              <w:rPr>
                <w:szCs w:val="24"/>
                <w:lang w:val="sv-SE" w:eastAsia="sv-SE"/>
              </w:rPr>
            </w:pPr>
            <w:r w:rsidRPr="00EB191D">
              <w:rPr>
                <w:szCs w:val="24"/>
                <w:lang w:val="sv-SE" w:eastAsia="sv-SE"/>
              </w:rPr>
              <w:t>117</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1673FCB9" w14:textId="2754454A" w:rsidR="00AB7ABB" w:rsidRPr="00EB191D" w:rsidRDefault="00AB7ABB" w:rsidP="00EB191D">
            <w:pPr>
              <w:spacing w:after="0" w:line="360" w:lineRule="auto"/>
              <w:jc w:val="right"/>
              <w:rPr>
                <w:szCs w:val="24"/>
                <w:lang w:val="sv-SE" w:eastAsia="sv-SE"/>
              </w:rPr>
            </w:pPr>
            <w:r w:rsidRPr="00EB191D">
              <w:rPr>
                <w:szCs w:val="24"/>
                <w:lang w:val="sv-SE" w:eastAsia="sv-SE"/>
              </w:rPr>
              <w:t>114</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7AB2F635" w14:textId="0E68C380" w:rsidR="00AB7ABB" w:rsidRPr="00EB191D" w:rsidRDefault="00AB7ABB" w:rsidP="00EB191D">
            <w:pPr>
              <w:spacing w:after="0" w:line="360" w:lineRule="auto"/>
              <w:jc w:val="right"/>
              <w:rPr>
                <w:szCs w:val="24"/>
                <w:lang w:val="sv-SE" w:eastAsia="sv-SE"/>
              </w:rPr>
            </w:pPr>
            <w:r w:rsidRPr="00EB191D">
              <w:rPr>
                <w:szCs w:val="24"/>
                <w:lang w:val="sv-SE" w:eastAsia="sv-SE"/>
              </w:rPr>
              <w:t>117</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3E9C4784" w14:textId="59535EBD" w:rsidR="00AB7ABB" w:rsidRPr="00EB191D" w:rsidRDefault="00AB7ABB" w:rsidP="00EB191D">
            <w:pPr>
              <w:spacing w:after="0" w:line="360" w:lineRule="auto"/>
              <w:jc w:val="right"/>
              <w:rPr>
                <w:szCs w:val="24"/>
                <w:lang w:val="sv-SE" w:eastAsia="sv-SE"/>
              </w:rPr>
            </w:pPr>
            <w:r w:rsidRPr="00EB191D">
              <w:rPr>
                <w:szCs w:val="24"/>
                <w:lang w:val="sv-SE" w:eastAsia="sv-SE"/>
              </w:rPr>
              <w:t>124</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0C705AF6" w14:textId="662FED67" w:rsidR="00AB7ABB" w:rsidRPr="00EB191D" w:rsidRDefault="00AB7ABB" w:rsidP="00EB191D">
            <w:pPr>
              <w:spacing w:after="0" w:line="360" w:lineRule="auto"/>
              <w:jc w:val="right"/>
              <w:rPr>
                <w:szCs w:val="24"/>
                <w:lang w:val="sv-SE" w:eastAsia="sv-SE"/>
              </w:rPr>
            </w:pPr>
            <w:r w:rsidRPr="00EB191D">
              <w:rPr>
                <w:szCs w:val="24"/>
                <w:lang w:val="sv-SE" w:eastAsia="sv-SE"/>
              </w:rPr>
              <w:t>127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D5E5832" w14:textId="1BAFE2E7" w:rsidR="00AB7ABB" w:rsidRPr="00EB191D" w:rsidRDefault="00AB7ABB" w:rsidP="00EB191D">
            <w:pPr>
              <w:spacing w:after="0" w:line="360" w:lineRule="auto"/>
              <w:jc w:val="right"/>
              <w:rPr>
                <w:szCs w:val="24"/>
                <w:lang w:val="sv-SE" w:eastAsia="sv-SE"/>
              </w:rPr>
            </w:pPr>
            <w:r w:rsidRPr="00EB191D">
              <w:rPr>
                <w:szCs w:val="24"/>
                <w:lang w:val="sv-SE" w:eastAsia="sv-SE"/>
              </w:rPr>
              <w:t>130</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376A6549" w14:textId="3AFC1D0C" w:rsidR="00AB7ABB" w:rsidRPr="00EB191D" w:rsidRDefault="00AB7ABB" w:rsidP="00EB191D">
            <w:pPr>
              <w:spacing w:after="0" w:line="360" w:lineRule="auto"/>
              <w:jc w:val="right"/>
              <w:rPr>
                <w:szCs w:val="24"/>
                <w:lang w:val="sv-SE" w:eastAsia="sv-SE"/>
              </w:rPr>
            </w:pPr>
            <w:r w:rsidRPr="00EB191D">
              <w:rPr>
                <w:szCs w:val="24"/>
                <w:lang w:val="sv-SE" w:eastAsia="sv-SE"/>
              </w:rPr>
              <w:t>139</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07BC634F" w14:textId="2FA8D1BC" w:rsidR="00AB7ABB" w:rsidRPr="00EB191D" w:rsidRDefault="00AB7ABB" w:rsidP="00EB191D">
            <w:pPr>
              <w:spacing w:after="0" w:line="360" w:lineRule="auto"/>
              <w:jc w:val="right"/>
              <w:rPr>
                <w:szCs w:val="24"/>
                <w:lang w:val="sv-SE" w:eastAsia="sv-SE"/>
              </w:rPr>
            </w:pPr>
            <w:r w:rsidRPr="00EB191D">
              <w:rPr>
                <w:szCs w:val="24"/>
                <w:lang w:val="sv-SE" w:eastAsia="sv-SE"/>
              </w:rPr>
              <w:t>136</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13A939B" w14:textId="0D295238" w:rsidR="00AB7ABB" w:rsidRPr="00EB191D" w:rsidRDefault="00AB7ABB" w:rsidP="00EB191D">
            <w:pPr>
              <w:spacing w:after="0" w:line="360" w:lineRule="auto"/>
              <w:jc w:val="right"/>
              <w:rPr>
                <w:szCs w:val="24"/>
                <w:lang w:val="sv-SE" w:eastAsia="sv-SE"/>
              </w:rPr>
            </w:pPr>
            <w:r w:rsidRPr="00EB191D">
              <w:rPr>
                <w:szCs w:val="24"/>
                <w:lang w:val="sv-SE" w:eastAsia="sv-SE"/>
              </w:rPr>
              <w:t>137</w:t>
            </w:r>
            <w:r w:rsidR="00F528CF">
              <w:rPr>
                <w:szCs w:val="24"/>
                <w:lang w:val="sv-SE" w:eastAsia="sv-SE"/>
              </w:rPr>
              <w:t>.</w:t>
            </w:r>
            <w:r w:rsidRPr="00EB191D">
              <w:rPr>
                <w:szCs w:val="24"/>
                <w:lang w:val="sv-SE" w:eastAsia="sv-SE"/>
              </w:rPr>
              <w:t>5</w:t>
            </w:r>
          </w:p>
        </w:tc>
        <w:tc>
          <w:tcPr>
            <w:tcW w:w="75" w:type="pct"/>
            <w:tcBorders>
              <w:top w:val="nil"/>
              <w:left w:val="nil"/>
              <w:bottom w:val="nil"/>
              <w:right w:val="nil"/>
            </w:tcBorders>
            <w:shd w:val="clear" w:color="auto" w:fill="auto"/>
            <w:noWrap/>
            <w:vAlign w:val="bottom"/>
            <w:hideMark/>
          </w:tcPr>
          <w:p w14:paraId="1F3D8D35" w14:textId="77777777" w:rsidR="00AB7ABB" w:rsidRPr="00EB191D" w:rsidRDefault="00AB7ABB" w:rsidP="00EB191D">
            <w:pPr>
              <w:spacing w:after="0" w:line="360" w:lineRule="auto"/>
              <w:rPr>
                <w:color w:val="000000"/>
                <w:szCs w:val="24"/>
                <w:lang w:val="sv-SE" w:eastAsia="sv-SE"/>
              </w:rPr>
            </w:pPr>
          </w:p>
        </w:tc>
      </w:tr>
      <w:tr w:rsidR="00AB7ABB" w:rsidRPr="00EB191D" w14:paraId="1CE52B7B"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0A8FB5C" w14:textId="77777777" w:rsidR="00AB7ABB" w:rsidRPr="00EB191D" w:rsidRDefault="00AB7ABB" w:rsidP="00EB191D">
            <w:pPr>
              <w:spacing w:after="0" w:line="360" w:lineRule="auto"/>
              <w:rPr>
                <w:szCs w:val="24"/>
                <w:lang w:val="sv-SE" w:eastAsia="sv-SE"/>
              </w:rPr>
            </w:pPr>
            <w:r w:rsidRPr="00EB191D">
              <w:rPr>
                <w:szCs w:val="24"/>
                <w:lang w:val="sv-SE" w:eastAsia="sv-SE"/>
              </w:rPr>
              <w:t>Education</w:t>
            </w:r>
          </w:p>
        </w:tc>
        <w:tc>
          <w:tcPr>
            <w:tcW w:w="413" w:type="pct"/>
            <w:tcBorders>
              <w:top w:val="nil"/>
              <w:left w:val="nil"/>
              <w:bottom w:val="single" w:sz="4" w:space="0" w:color="000000"/>
              <w:right w:val="single" w:sz="4" w:space="0" w:color="000000"/>
            </w:tcBorders>
            <w:shd w:val="clear" w:color="auto" w:fill="auto"/>
            <w:noWrap/>
            <w:vAlign w:val="bottom"/>
            <w:hideMark/>
          </w:tcPr>
          <w:p w14:paraId="5DBFD435" w14:textId="1674DB66" w:rsidR="00AB7ABB" w:rsidRPr="00EB191D" w:rsidRDefault="00AB7ABB" w:rsidP="00EB191D">
            <w:pPr>
              <w:spacing w:after="0" w:line="360" w:lineRule="auto"/>
              <w:jc w:val="right"/>
              <w:rPr>
                <w:szCs w:val="24"/>
                <w:lang w:val="sv-SE" w:eastAsia="sv-SE"/>
              </w:rPr>
            </w:pPr>
            <w:r w:rsidRPr="00EB191D">
              <w:rPr>
                <w:szCs w:val="24"/>
                <w:lang w:val="sv-SE" w:eastAsia="sv-SE"/>
              </w:rPr>
              <w:t>123</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233CE2A7" w14:textId="67E934AA" w:rsidR="00AB7ABB" w:rsidRPr="00EB191D" w:rsidRDefault="00AB7ABB" w:rsidP="00EB191D">
            <w:pPr>
              <w:spacing w:after="0" w:line="360" w:lineRule="auto"/>
              <w:jc w:val="right"/>
              <w:rPr>
                <w:szCs w:val="24"/>
                <w:lang w:val="sv-SE" w:eastAsia="sv-SE"/>
              </w:rPr>
            </w:pPr>
            <w:r w:rsidRPr="00EB191D">
              <w:rPr>
                <w:szCs w:val="24"/>
                <w:lang w:val="sv-SE" w:eastAsia="sv-SE"/>
              </w:rPr>
              <w:t>123</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71CFDBA2" w14:textId="36A8F134" w:rsidR="00AB7ABB" w:rsidRPr="00EB191D" w:rsidRDefault="00AB7ABB" w:rsidP="00EB191D">
            <w:pPr>
              <w:spacing w:after="0" w:line="360" w:lineRule="auto"/>
              <w:jc w:val="right"/>
              <w:rPr>
                <w:szCs w:val="24"/>
                <w:lang w:val="sv-SE" w:eastAsia="sv-SE"/>
              </w:rPr>
            </w:pPr>
            <w:r w:rsidRPr="00EB191D">
              <w:rPr>
                <w:szCs w:val="24"/>
                <w:lang w:val="sv-SE" w:eastAsia="sv-SE"/>
              </w:rPr>
              <w:t>132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E29D42E" w14:textId="7284C7C8" w:rsidR="00AB7ABB" w:rsidRPr="00EB191D" w:rsidRDefault="00AB7ABB" w:rsidP="00EB191D">
            <w:pPr>
              <w:spacing w:after="0" w:line="360" w:lineRule="auto"/>
              <w:jc w:val="right"/>
              <w:rPr>
                <w:szCs w:val="24"/>
                <w:lang w:val="sv-SE" w:eastAsia="sv-SE"/>
              </w:rPr>
            </w:pPr>
            <w:r w:rsidRPr="00EB191D">
              <w:rPr>
                <w:szCs w:val="24"/>
                <w:lang w:val="sv-SE" w:eastAsia="sv-SE"/>
              </w:rPr>
              <w:t>136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5BDCBFE" w14:textId="4036152D" w:rsidR="00AB7ABB" w:rsidRPr="00EB191D" w:rsidRDefault="00AB7ABB" w:rsidP="00EB191D">
            <w:pPr>
              <w:spacing w:after="0" w:line="360" w:lineRule="auto"/>
              <w:jc w:val="right"/>
              <w:rPr>
                <w:szCs w:val="24"/>
                <w:lang w:val="sv-SE" w:eastAsia="sv-SE"/>
              </w:rPr>
            </w:pPr>
            <w:r w:rsidRPr="00EB191D">
              <w:rPr>
                <w:szCs w:val="24"/>
                <w:lang w:val="sv-SE" w:eastAsia="sv-SE"/>
              </w:rPr>
              <w:t>136</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D479C99" w14:textId="5B7D8655" w:rsidR="00AB7ABB" w:rsidRPr="00EB191D" w:rsidRDefault="00AB7ABB" w:rsidP="00EB191D">
            <w:pPr>
              <w:spacing w:after="0" w:line="360" w:lineRule="auto"/>
              <w:jc w:val="right"/>
              <w:rPr>
                <w:szCs w:val="24"/>
                <w:lang w:val="sv-SE" w:eastAsia="sv-SE"/>
              </w:rPr>
            </w:pPr>
            <w:r w:rsidRPr="00EB191D">
              <w:rPr>
                <w:szCs w:val="24"/>
                <w:lang w:val="sv-SE" w:eastAsia="sv-SE"/>
              </w:rPr>
              <w:t>141</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F4F84CE" w14:textId="3FD4633C" w:rsidR="00AB7ABB" w:rsidRPr="00EB191D" w:rsidRDefault="00AB7ABB" w:rsidP="00EB191D">
            <w:pPr>
              <w:spacing w:after="0" w:line="360" w:lineRule="auto"/>
              <w:jc w:val="right"/>
              <w:rPr>
                <w:szCs w:val="24"/>
                <w:lang w:val="sv-SE" w:eastAsia="sv-SE"/>
              </w:rPr>
            </w:pPr>
            <w:r w:rsidRPr="00EB191D">
              <w:rPr>
                <w:szCs w:val="24"/>
                <w:lang w:val="sv-SE" w:eastAsia="sv-SE"/>
              </w:rPr>
              <w:t>146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38A6A9E7" w14:textId="764A66BB" w:rsidR="00AB7ABB" w:rsidRPr="00EB191D" w:rsidRDefault="00AB7ABB" w:rsidP="00EB191D">
            <w:pPr>
              <w:spacing w:after="0" w:line="360" w:lineRule="auto"/>
              <w:jc w:val="right"/>
              <w:rPr>
                <w:szCs w:val="24"/>
                <w:lang w:val="sv-SE" w:eastAsia="sv-SE"/>
              </w:rPr>
            </w:pPr>
            <w:r w:rsidRPr="00EB191D">
              <w:rPr>
                <w:szCs w:val="24"/>
                <w:lang w:val="sv-SE" w:eastAsia="sv-SE"/>
              </w:rPr>
              <w:t>150</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CD0DF4D" w14:textId="768160E0" w:rsidR="00AB7ABB" w:rsidRPr="00EB191D" w:rsidRDefault="00AB7ABB" w:rsidP="00EB191D">
            <w:pPr>
              <w:spacing w:after="0" w:line="360" w:lineRule="auto"/>
              <w:jc w:val="right"/>
              <w:rPr>
                <w:szCs w:val="24"/>
                <w:lang w:val="sv-SE" w:eastAsia="sv-SE"/>
              </w:rPr>
            </w:pPr>
            <w:r w:rsidRPr="00EB191D">
              <w:rPr>
                <w:szCs w:val="24"/>
                <w:lang w:val="sv-SE" w:eastAsia="sv-SE"/>
              </w:rPr>
              <w:t>155</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24138BC1" w14:textId="77777777" w:rsidR="00AB7ABB" w:rsidRPr="00EB191D" w:rsidRDefault="00AB7ABB" w:rsidP="00EB191D">
            <w:pPr>
              <w:spacing w:after="0" w:line="360" w:lineRule="auto"/>
              <w:rPr>
                <w:color w:val="000000"/>
                <w:szCs w:val="24"/>
                <w:lang w:val="sv-SE" w:eastAsia="sv-SE"/>
              </w:rPr>
            </w:pPr>
          </w:p>
        </w:tc>
      </w:tr>
      <w:tr w:rsidR="00AB7ABB" w:rsidRPr="00EB191D" w14:paraId="4C3CBD09"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EC1C249" w14:textId="77777777" w:rsidR="00AB7ABB" w:rsidRPr="00EB191D" w:rsidRDefault="00AB7ABB" w:rsidP="00EB191D">
            <w:pPr>
              <w:spacing w:after="0" w:line="360" w:lineRule="auto"/>
              <w:rPr>
                <w:szCs w:val="24"/>
                <w:lang w:eastAsia="sv-SE"/>
              </w:rPr>
            </w:pPr>
            <w:r w:rsidRPr="00EB191D">
              <w:rPr>
                <w:szCs w:val="24"/>
                <w:lang w:eastAsia="sv-SE"/>
              </w:rPr>
              <w:t>Human health and social work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0A4731A1" w14:textId="110E4EB6" w:rsidR="00AB7ABB" w:rsidRPr="00EB191D" w:rsidRDefault="00AB7ABB" w:rsidP="00EB191D">
            <w:pPr>
              <w:spacing w:after="0" w:line="360" w:lineRule="auto"/>
              <w:jc w:val="right"/>
              <w:rPr>
                <w:szCs w:val="24"/>
                <w:lang w:val="sv-SE" w:eastAsia="sv-SE"/>
              </w:rPr>
            </w:pPr>
            <w:r w:rsidRPr="00EB191D">
              <w:rPr>
                <w:szCs w:val="24"/>
                <w:lang w:val="sv-SE" w:eastAsia="sv-SE"/>
              </w:rPr>
              <w:t>118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847AF6C" w14:textId="100E0DC3" w:rsidR="00AB7ABB" w:rsidRPr="00EB191D" w:rsidRDefault="00AB7ABB" w:rsidP="00EB191D">
            <w:pPr>
              <w:spacing w:after="0" w:line="360" w:lineRule="auto"/>
              <w:jc w:val="right"/>
              <w:rPr>
                <w:szCs w:val="24"/>
                <w:lang w:val="sv-SE" w:eastAsia="sv-SE"/>
              </w:rPr>
            </w:pPr>
            <w:r w:rsidRPr="00EB191D">
              <w:rPr>
                <w:szCs w:val="24"/>
                <w:lang w:val="sv-SE" w:eastAsia="sv-SE"/>
              </w:rPr>
              <w:t>122</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2121BC72" w14:textId="5FC368AF" w:rsidR="00AB7ABB" w:rsidRPr="00EB191D" w:rsidRDefault="00AB7ABB" w:rsidP="00EB191D">
            <w:pPr>
              <w:spacing w:after="0" w:line="360" w:lineRule="auto"/>
              <w:jc w:val="right"/>
              <w:rPr>
                <w:szCs w:val="24"/>
                <w:lang w:val="sv-SE" w:eastAsia="sv-SE"/>
              </w:rPr>
            </w:pPr>
            <w:r w:rsidRPr="00EB191D">
              <w:rPr>
                <w:szCs w:val="24"/>
                <w:lang w:val="sv-SE" w:eastAsia="sv-SE"/>
              </w:rPr>
              <w:t>126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26471EB5" w14:textId="521E7A20" w:rsidR="00AB7ABB" w:rsidRPr="00EB191D" w:rsidRDefault="00AB7ABB" w:rsidP="00EB191D">
            <w:pPr>
              <w:spacing w:after="0" w:line="360" w:lineRule="auto"/>
              <w:jc w:val="right"/>
              <w:rPr>
                <w:szCs w:val="24"/>
                <w:lang w:val="sv-SE" w:eastAsia="sv-SE"/>
              </w:rPr>
            </w:pPr>
            <w:r w:rsidRPr="00EB191D">
              <w:rPr>
                <w:szCs w:val="24"/>
                <w:lang w:val="sv-SE" w:eastAsia="sv-SE"/>
              </w:rPr>
              <w:t>129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1171CF90" w14:textId="11B742DE" w:rsidR="00AB7ABB" w:rsidRPr="00EB191D" w:rsidRDefault="00AB7ABB" w:rsidP="00EB191D">
            <w:pPr>
              <w:spacing w:after="0" w:line="360" w:lineRule="auto"/>
              <w:jc w:val="right"/>
              <w:rPr>
                <w:szCs w:val="24"/>
                <w:lang w:val="sv-SE" w:eastAsia="sv-SE"/>
              </w:rPr>
            </w:pPr>
            <w:r w:rsidRPr="00EB191D">
              <w:rPr>
                <w:szCs w:val="24"/>
                <w:lang w:val="sv-SE" w:eastAsia="sv-SE"/>
              </w:rPr>
              <w:t>131</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6347791" w14:textId="41623997" w:rsidR="00AB7ABB" w:rsidRPr="00EB191D" w:rsidRDefault="00AB7ABB" w:rsidP="00EB191D">
            <w:pPr>
              <w:spacing w:after="0" w:line="360" w:lineRule="auto"/>
              <w:jc w:val="right"/>
              <w:rPr>
                <w:szCs w:val="24"/>
                <w:lang w:val="sv-SE" w:eastAsia="sv-SE"/>
              </w:rPr>
            </w:pPr>
            <w:r w:rsidRPr="00EB191D">
              <w:rPr>
                <w:szCs w:val="24"/>
                <w:lang w:val="sv-SE" w:eastAsia="sv-SE"/>
              </w:rPr>
              <w:t>136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5DBCE9E" w14:textId="1A102BB9" w:rsidR="00AB7ABB" w:rsidRPr="00EB191D" w:rsidRDefault="00AB7ABB" w:rsidP="00EB191D">
            <w:pPr>
              <w:spacing w:after="0" w:line="360" w:lineRule="auto"/>
              <w:jc w:val="right"/>
              <w:rPr>
                <w:szCs w:val="24"/>
                <w:lang w:val="sv-SE" w:eastAsia="sv-SE"/>
              </w:rPr>
            </w:pPr>
            <w:r w:rsidRPr="00EB191D">
              <w:rPr>
                <w:szCs w:val="24"/>
                <w:lang w:val="sv-SE" w:eastAsia="sv-SE"/>
              </w:rPr>
              <w:t>145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4C924E2D" w14:textId="73BF50B6" w:rsidR="00AB7ABB" w:rsidRPr="00EB191D" w:rsidRDefault="00AB7ABB" w:rsidP="00EB191D">
            <w:pPr>
              <w:spacing w:after="0" w:line="360" w:lineRule="auto"/>
              <w:jc w:val="right"/>
              <w:rPr>
                <w:szCs w:val="24"/>
                <w:lang w:val="sv-SE" w:eastAsia="sv-SE"/>
              </w:rPr>
            </w:pPr>
            <w:r w:rsidRPr="00EB191D">
              <w:rPr>
                <w:szCs w:val="24"/>
                <w:lang w:val="sv-SE" w:eastAsia="sv-SE"/>
              </w:rPr>
              <w:t>147</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23CDF8D4" w14:textId="3EB583F5" w:rsidR="00AB7ABB" w:rsidRPr="00EB191D" w:rsidRDefault="00AB7ABB" w:rsidP="00EB191D">
            <w:pPr>
              <w:spacing w:after="0" w:line="360" w:lineRule="auto"/>
              <w:jc w:val="right"/>
              <w:rPr>
                <w:szCs w:val="24"/>
                <w:lang w:val="sv-SE" w:eastAsia="sv-SE"/>
              </w:rPr>
            </w:pPr>
            <w:r w:rsidRPr="00EB191D">
              <w:rPr>
                <w:szCs w:val="24"/>
                <w:lang w:val="sv-SE" w:eastAsia="sv-SE"/>
              </w:rPr>
              <w:t>149</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2FCFA6BF" w14:textId="77777777" w:rsidR="00AB7ABB" w:rsidRPr="00EB191D" w:rsidRDefault="00AB7ABB" w:rsidP="00EB191D">
            <w:pPr>
              <w:spacing w:after="0" w:line="360" w:lineRule="auto"/>
              <w:rPr>
                <w:color w:val="000000"/>
                <w:szCs w:val="24"/>
                <w:lang w:val="sv-SE" w:eastAsia="sv-SE"/>
              </w:rPr>
            </w:pPr>
          </w:p>
        </w:tc>
      </w:tr>
      <w:tr w:rsidR="00AB7ABB" w:rsidRPr="00EB191D" w14:paraId="594A0CF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12CDF54" w14:textId="6F329025" w:rsidR="00AB7ABB" w:rsidRPr="00EB191D" w:rsidRDefault="00AB7ABB" w:rsidP="00EB191D">
            <w:pPr>
              <w:spacing w:after="0" w:line="360" w:lineRule="auto"/>
              <w:rPr>
                <w:szCs w:val="24"/>
                <w:lang w:val="sv-SE" w:eastAsia="sv-SE"/>
              </w:rPr>
            </w:pPr>
            <w:r w:rsidRPr="00EB191D">
              <w:rPr>
                <w:szCs w:val="24"/>
                <w:lang w:val="sv-SE" w:eastAsia="sv-SE"/>
              </w:rPr>
              <w:t>Arts, entertainment and recreation</w:t>
            </w:r>
          </w:p>
        </w:tc>
        <w:tc>
          <w:tcPr>
            <w:tcW w:w="413" w:type="pct"/>
            <w:tcBorders>
              <w:top w:val="nil"/>
              <w:left w:val="nil"/>
              <w:bottom w:val="single" w:sz="4" w:space="0" w:color="000000"/>
              <w:right w:val="single" w:sz="4" w:space="0" w:color="000000"/>
            </w:tcBorders>
            <w:shd w:val="clear" w:color="auto" w:fill="auto"/>
            <w:noWrap/>
            <w:vAlign w:val="bottom"/>
            <w:hideMark/>
          </w:tcPr>
          <w:p w14:paraId="41808A48" w14:textId="4F5CA296" w:rsidR="00AB7ABB" w:rsidRPr="00EB191D" w:rsidRDefault="00AB7ABB" w:rsidP="00EB191D">
            <w:pPr>
              <w:spacing w:after="0" w:line="360" w:lineRule="auto"/>
              <w:jc w:val="right"/>
              <w:rPr>
                <w:szCs w:val="24"/>
                <w:lang w:val="sv-SE" w:eastAsia="sv-SE"/>
              </w:rPr>
            </w:pPr>
            <w:r w:rsidRPr="00EB191D">
              <w:rPr>
                <w:szCs w:val="24"/>
                <w:lang w:val="sv-SE" w:eastAsia="sv-SE"/>
              </w:rPr>
              <w:t>52</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B45D427" w14:textId="454F34FA" w:rsidR="00AB7ABB" w:rsidRPr="00EB191D" w:rsidRDefault="00AB7ABB" w:rsidP="00EB191D">
            <w:pPr>
              <w:spacing w:after="0" w:line="360" w:lineRule="auto"/>
              <w:jc w:val="right"/>
              <w:rPr>
                <w:szCs w:val="24"/>
                <w:lang w:val="sv-SE" w:eastAsia="sv-SE"/>
              </w:rPr>
            </w:pPr>
            <w:r w:rsidRPr="00EB191D">
              <w:rPr>
                <w:szCs w:val="24"/>
                <w:lang w:val="sv-SE" w:eastAsia="sv-SE"/>
              </w:rPr>
              <w:t>53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40E8E0DE" w14:textId="22C1C183" w:rsidR="00AB7ABB" w:rsidRPr="00EB191D" w:rsidRDefault="00AB7ABB" w:rsidP="00EB191D">
            <w:pPr>
              <w:spacing w:after="0" w:line="360" w:lineRule="auto"/>
              <w:jc w:val="right"/>
              <w:rPr>
                <w:szCs w:val="24"/>
                <w:lang w:val="sv-SE" w:eastAsia="sv-SE"/>
              </w:rPr>
            </w:pPr>
            <w:r w:rsidRPr="00EB191D">
              <w:rPr>
                <w:szCs w:val="24"/>
                <w:lang w:val="sv-SE" w:eastAsia="sv-SE"/>
              </w:rPr>
              <w:t>56</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41077280" w14:textId="18B61495" w:rsidR="00AB7ABB" w:rsidRPr="00EB191D" w:rsidRDefault="00AB7ABB" w:rsidP="00EB191D">
            <w:pPr>
              <w:spacing w:after="0" w:line="360" w:lineRule="auto"/>
              <w:jc w:val="right"/>
              <w:rPr>
                <w:szCs w:val="24"/>
                <w:lang w:val="sv-SE" w:eastAsia="sv-SE"/>
              </w:rPr>
            </w:pPr>
            <w:r w:rsidRPr="00EB191D">
              <w:rPr>
                <w:szCs w:val="24"/>
                <w:lang w:val="sv-SE" w:eastAsia="sv-SE"/>
              </w:rPr>
              <w:t>52</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55C067C6" w14:textId="698A4C03" w:rsidR="00AB7ABB" w:rsidRPr="00EB191D" w:rsidRDefault="00AB7ABB" w:rsidP="00EB191D">
            <w:pPr>
              <w:spacing w:after="0" w:line="360" w:lineRule="auto"/>
              <w:jc w:val="right"/>
              <w:rPr>
                <w:szCs w:val="24"/>
                <w:lang w:val="sv-SE" w:eastAsia="sv-SE"/>
              </w:rPr>
            </w:pPr>
            <w:r w:rsidRPr="00EB191D">
              <w:rPr>
                <w:szCs w:val="24"/>
                <w:lang w:val="sv-SE" w:eastAsia="sv-SE"/>
              </w:rPr>
              <w:t>54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159F783" w14:textId="18DE4C02" w:rsidR="00AB7ABB" w:rsidRPr="00EB191D" w:rsidRDefault="00AB7ABB" w:rsidP="00EB191D">
            <w:pPr>
              <w:spacing w:after="0" w:line="360" w:lineRule="auto"/>
              <w:jc w:val="right"/>
              <w:rPr>
                <w:szCs w:val="24"/>
                <w:lang w:val="sv-SE" w:eastAsia="sv-SE"/>
              </w:rPr>
            </w:pPr>
            <w:r w:rsidRPr="00EB191D">
              <w:rPr>
                <w:szCs w:val="24"/>
                <w:lang w:val="sv-SE" w:eastAsia="sv-SE"/>
              </w:rPr>
              <w:t>57</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03793B9A" w14:textId="378FB040" w:rsidR="00AB7ABB" w:rsidRPr="00EB191D" w:rsidRDefault="00AB7ABB" w:rsidP="00EB191D">
            <w:pPr>
              <w:spacing w:after="0" w:line="360" w:lineRule="auto"/>
              <w:jc w:val="right"/>
              <w:rPr>
                <w:szCs w:val="24"/>
                <w:lang w:val="sv-SE" w:eastAsia="sv-SE"/>
              </w:rPr>
            </w:pPr>
            <w:r w:rsidRPr="00EB191D">
              <w:rPr>
                <w:szCs w:val="24"/>
                <w:lang w:val="sv-SE" w:eastAsia="sv-SE"/>
              </w:rPr>
              <w:t>57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CF042B5" w14:textId="4A8DCEBC" w:rsidR="00AB7ABB" w:rsidRPr="00EB191D" w:rsidRDefault="00AB7ABB" w:rsidP="00EB191D">
            <w:pPr>
              <w:spacing w:after="0" w:line="360" w:lineRule="auto"/>
              <w:jc w:val="right"/>
              <w:rPr>
                <w:szCs w:val="24"/>
                <w:lang w:val="sv-SE" w:eastAsia="sv-SE"/>
              </w:rPr>
            </w:pPr>
            <w:r w:rsidRPr="00EB191D">
              <w:rPr>
                <w:szCs w:val="24"/>
                <w:lang w:val="sv-SE" w:eastAsia="sv-SE"/>
              </w:rPr>
              <w:t>55</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083C09B3" w14:textId="7E71E38D" w:rsidR="00AB7ABB" w:rsidRPr="00EB191D" w:rsidRDefault="00AB7ABB" w:rsidP="00EB191D">
            <w:pPr>
              <w:spacing w:after="0" w:line="360" w:lineRule="auto"/>
              <w:jc w:val="right"/>
              <w:rPr>
                <w:szCs w:val="24"/>
                <w:lang w:val="sv-SE" w:eastAsia="sv-SE"/>
              </w:rPr>
            </w:pPr>
            <w:r w:rsidRPr="00EB191D">
              <w:rPr>
                <w:szCs w:val="24"/>
                <w:lang w:val="sv-SE" w:eastAsia="sv-SE"/>
              </w:rPr>
              <w:t>58</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024CD9BE" w14:textId="77777777" w:rsidR="00AB7ABB" w:rsidRPr="00EB191D" w:rsidRDefault="00AB7ABB" w:rsidP="00EB191D">
            <w:pPr>
              <w:spacing w:after="0" w:line="360" w:lineRule="auto"/>
              <w:rPr>
                <w:color w:val="000000"/>
                <w:szCs w:val="24"/>
                <w:lang w:val="sv-SE" w:eastAsia="sv-SE"/>
              </w:rPr>
            </w:pPr>
          </w:p>
        </w:tc>
      </w:tr>
      <w:tr w:rsidR="00AB7ABB" w:rsidRPr="00EB191D" w14:paraId="47014C03"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08E02964" w14:textId="77777777" w:rsidR="00AB7ABB" w:rsidRPr="00EB191D" w:rsidRDefault="00AB7ABB" w:rsidP="00EB191D">
            <w:pPr>
              <w:spacing w:after="0" w:line="360" w:lineRule="auto"/>
              <w:rPr>
                <w:szCs w:val="24"/>
                <w:lang w:val="sv-SE" w:eastAsia="sv-SE"/>
              </w:rPr>
            </w:pPr>
            <w:r w:rsidRPr="00EB191D">
              <w:rPr>
                <w:szCs w:val="24"/>
                <w:lang w:val="sv-SE" w:eastAsia="sv-SE"/>
              </w:rPr>
              <w:t>Other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1AA09AA7" w14:textId="4282074A" w:rsidR="00AB7ABB" w:rsidRPr="00EB191D" w:rsidRDefault="00AB7ABB" w:rsidP="00EB191D">
            <w:pPr>
              <w:spacing w:after="0" w:line="360" w:lineRule="auto"/>
              <w:jc w:val="right"/>
              <w:rPr>
                <w:szCs w:val="24"/>
                <w:lang w:val="sv-SE" w:eastAsia="sv-SE"/>
              </w:rPr>
            </w:pPr>
            <w:r w:rsidRPr="00EB191D">
              <w:rPr>
                <w:szCs w:val="24"/>
                <w:lang w:val="sv-SE" w:eastAsia="sv-SE"/>
              </w:rPr>
              <w:t>42</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1E59AA6C" w14:textId="71D6ED34" w:rsidR="00AB7ABB" w:rsidRPr="00EB191D" w:rsidRDefault="00AB7ABB" w:rsidP="00EB191D">
            <w:pPr>
              <w:spacing w:after="0" w:line="360" w:lineRule="auto"/>
              <w:jc w:val="right"/>
              <w:rPr>
                <w:szCs w:val="24"/>
                <w:lang w:val="sv-SE" w:eastAsia="sv-SE"/>
              </w:rPr>
            </w:pPr>
            <w:r w:rsidRPr="00EB191D">
              <w:rPr>
                <w:szCs w:val="24"/>
                <w:lang w:val="sv-SE" w:eastAsia="sv-SE"/>
              </w:rPr>
              <w:t>44</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70EBBC16" w14:textId="665FE228" w:rsidR="00AB7ABB" w:rsidRPr="00EB191D" w:rsidRDefault="00AB7ABB" w:rsidP="00EB191D">
            <w:pPr>
              <w:spacing w:after="0" w:line="360" w:lineRule="auto"/>
              <w:jc w:val="right"/>
              <w:rPr>
                <w:szCs w:val="24"/>
                <w:lang w:val="sv-SE" w:eastAsia="sv-SE"/>
              </w:rPr>
            </w:pPr>
            <w:r w:rsidRPr="00EB191D">
              <w:rPr>
                <w:szCs w:val="24"/>
                <w:lang w:val="sv-SE" w:eastAsia="sv-SE"/>
              </w:rPr>
              <w:t>46</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1E9B8371" w14:textId="0ADA6200" w:rsidR="00AB7ABB" w:rsidRPr="00EB191D" w:rsidRDefault="00AB7ABB" w:rsidP="00EB191D">
            <w:pPr>
              <w:spacing w:after="0" w:line="360" w:lineRule="auto"/>
              <w:jc w:val="right"/>
              <w:rPr>
                <w:szCs w:val="24"/>
                <w:lang w:val="sv-SE" w:eastAsia="sv-SE"/>
              </w:rPr>
            </w:pPr>
            <w:r w:rsidRPr="00EB191D">
              <w:rPr>
                <w:szCs w:val="24"/>
                <w:lang w:val="sv-SE" w:eastAsia="sv-SE"/>
              </w:rPr>
              <w:t>43</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F0E4BA9" w14:textId="2EFF746B" w:rsidR="00AB7ABB" w:rsidRPr="00EB191D" w:rsidRDefault="00AB7ABB" w:rsidP="00EB191D">
            <w:pPr>
              <w:spacing w:after="0" w:line="360" w:lineRule="auto"/>
              <w:jc w:val="right"/>
              <w:rPr>
                <w:szCs w:val="24"/>
                <w:lang w:val="sv-SE" w:eastAsia="sv-SE"/>
              </w:rPr>
            </w:pPr>
            <w:r w:rsidRPr="00EB191D">
              <w:rPr>
                <w:szCs w:val="24"/>
                <w:lang w:val="sv-SE" w:eastAsia="sv-SE"/>
              </w:rPr>
              <w:t>44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7279626A" w14:textId="44A57CA0" w:rsidR="00AB7ABB" w:rsidRPr="00EB191D" w:rsidRDefault="00AB7ABB" w:rsidP="00EB191D">
            <w:pPr>
              <w:spacing w:after="0" w:line="360" w:lineRule="auto"/>
              <w:jc w:val="right"/>
              <w:rPr>
                <w:szCs w:val="24"/>
                <w:lang w:val="sv-SE" w:eastAsia="sv-SE"/>
              </w:rPr>
            </w:pPr>
            <w:r w:rsidRPr="00EB191D">
              <w:rPr>
                <w:szCs w:val="24"/>
                <w:lang w:val="sv-SE" w:eastAsia="sv-SE"/>
              </w:rPr>
              <w:t>46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35C17C69" w14:textId="02B2B730" w:rsidR="00AB7ABB" w:rsidRPr="00EB191D" w:rsidRDefault="00AB7ABB" w:rsidP="00EB191D">
            <w:pPr>
              <w:spacing w:after="0" w:line="360" w:lineRule="auto"/>
              <w:jc w:val="right"/>
              <w:rPr>
                <w:szCs w:val="24"/>
                <w:lang w:val="sv-SE" w:eastAsia="sv-SE"/>
              </w:rPr>
            </w:pPr>
            <w:r w:rsidRPr="00EB191D">
              <w:rPr>
                <w:szCs w:val="24"/>
                <w:lang w:val="sv-SE" w:eastAsia="sv-SE"/>
              </w:rPr>
              <w:t>42</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ACEA461" w14:textId="7B1F032A" w:rsidR="00AB7ABB" w:rsidRPr="00EB191D" w:rsidRDefault="00AB7ABB" w:rsidP="00EB191D">
            <w:pPr>
              <w:spacing w:after="0" w:line="360" w:lineRule="auto"/>
              <w:jc w:val="right"/>
              <w:rPr>
                <w:szCs w:val="24"/>
                <w:lang w:val="sv-SE" w:eastAsia="sv-SE"/>
              </w:rPr>
            </w:pPr>
            <w:r w:rsidRPr="00EB191D">
              <w:rPr>
                <w:szCs w:val="24"/>
                <w:lang w:val="sv-SE" w:eastAsia="sv-SE"/>
              </w:rPr>
              <w:t>41</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4850E15" w14:textId="1C48F53D" w:rsidR="00AB7ABB" w:rsidRPr="00EB191D" w:rsidRDefault="00AB7ABB" w:rsidP="00EB191D">
            <w:pPr>
              <w:spacing w:after="0" w:line="360" w:lineRule="auto"/>
              <w:jc w:val="right"/>
              <w:rPr>
                <w:szCs w:val="24"/>
                <w:lang w:val="sv-SE" w:eastAsia="sv-SE"/>
              </w:rPr>
            </w:pPr>
            <w:r w:rsidRPr="00EB191D">
              <w:rPr>
                <w:szCs w:val="24"/>
                <w:lang w:val="sv-SE" w:eastAsia="sv-SE"/>
              </w:rPr>
              <w:t>47</w:t>
            </w:r>
            <w:r w:rsidR="00F528CF">
              <w:rPr>
                <w:szCs w:val="24"/>
                <w:lang w:val="sv-SE" w:eastAsia="sv-SE"/>
              </w:rPr>
              <w:t>.</w:t>
            </w:r>
            <w:r w:rsidRPr="00EB191D">
              <w:rPr>
                <w:szCs w:val="24"/>
                <w:lang w:val="sv-SE" w:eastAsia="sv-SE"/>
              </w:rPr>
              <w:t>1</w:t>
            </w:r>
          </w:p>
        </w:tc>
        <w:tc>
          <w:tcPr>
            <w:tcW w:w="75" w:type="pct"/>
            <w:tcBorders>
              <w:top w:val="nil"/>
              <w:left w:val="nil"/>
              <w:bottom w:val="nil"/>
              <w:right w:val="nil"/>
            </w:tcBorders>
            <w:shd w:val="clear" w:color="auto" w:fill="auto"/>
            <w:noWrap/>
            <w:vAlign w:val="bottom"/>
            <w:hideMark/>
          </w:tcPr>
          <w:p w14:paraId="3F7A043C" w14:textId="77777777" w:rsidR="00AB7ABB" w:rsidRPr="00EB191D" w:rsidRDefault="00AB7ABB" w:rsidP="00EB191D">
            <w:pPr>
              <w:spacing w:after="0" w:line="360" w:lineRule="auto"/>
              <w:rPr>
                <w:color w:val="000000"/>
                <w:szCs w:val="24"/>
                <w:lang w:val="sv-SE" w:eastAsia="sv-SE"/>
              </w:rPr>
            </w:pPr>
          </w:p>
        </w:tc>
      </w:tr>
      <w:tr w:rsidR="00AB7ABB" w:rsidRPr="00EB191D" w14:paraId="0C6FBA42" w14:textId="77777777" w:rsidTr="00783624">
        <w:trPr>
          <w:trHeight w:val="51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7CDDD3E" w14:textId="77777777" w:rsidR="00AB7ABB" w:rsidRPr="00EB191D" w:rsidRDefault="00AB7ABB" w:rsidP="00EB191D">
            <w:pPr>
              <w:spacing w:after="0" w:line="360" w:lineRule="auto"/>
              <w:rPr>
                <w:szCs w:val="24"/>
                <w:lang w:eastAsia="sv-SE"/>
              </w:rPr>
            </w:pPr>
            <w:r w:rsidRPr="00EB191D">
              <w:rPr>
                <w:szCs w:val="24"/>
                <w:lang w:eastAsia="sv-SE"/>
              </w:rPr>
              <w:t>Activities of households as employers; undifferentiated goods- and services-producing activities of households for own use</w:t>
            </w:r>
          </w:p>
        </w:tc>
        <w:tc>
          <w:tcPr>
            <w:tcW w:w="413" w:type="pct"/>
            <w:tcBorders>
              <w:top w:val="nil"/>
              <w:left w:val="nil"/>
              <w:bottom w:val="single" w:sz="4" w:space="0" w:color="000000"/>
              <w:right w:val="single" w:sz="4" w:space="0" w:color="000000"/>
            </w:tcBorders>
            <w:shd w:val="clear" w:color="auto" w:fill="auto"/>
            <w:noWrap/>
            <w:vAlign w:val="bottom"/>
            <w:hideMark/>
          </w:tcPr>
          <w:p w14:paraId="4FAD584F"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48219ECC"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4CD5D89E"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42E3FD70"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3F7E9BF0"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77310F64"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30285AED"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173509A5"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8BFC6B8"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75" w:type="pct"/>
            <w:tcBorders>
              <w:top w:val="nil"/>
              <w:left w:val="nil"/>
              <w:bottom w:val="nil"/>
              <w:right w:val="nil"/>
            </w:tcBorders>
            <w:shd w:val="clear" w:color="auto" w:fill="auto"/>
            <w:noWrap/>
            <w:vAlign w:val="bottom"/>
            <w:hideMark/>
          </w:tcPr>
          <w:p w14:paraId="2037817F" w14:textId="77777777" w:rsidR="00AB7ABB" w:rsidRPr="00EB191D" w:rsidRDefault="00AB7ABB" w:rsidP="00EB191D">
            <w:pPr>
              <w:spacing w:after="0" w:line="360" w:lineRule="auto"/>
              <w:rPr>
                <w:color w:val="000000"/>
                <w:szCs w:val="24"/>
                <w:lang w:val="sv-SE" w:eastAsia="sv-SE"/>
              </w:rPr>
            </w:pPr>
          </w:p>
        </w:tc>
      </w:tr>
      <w:tr w:rsidR="00AB7ABB" w:rsidRPr="00EB191D" w14:paraId="71861507"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54936A4" w14:textId="77777777" w:rsidR="00AB7ABB" w:rsidRPr="00EB191D" w:rsidRDefault="00AB7ABB" w:rsidP="00EB191D">
            <w:pPr>
              <w:spacing w:after="0" w:line="360" w:lineRule="auto"/>
              <w:rPr>
                <w:szCs w:val="24"/>
                <w:lang w:eastAsia="sv-SE"/>
              </w:rPr>
            </w:pPr>
            <w:r w:rsidRPr="00EB191D">
              <w:rPr>
                <w:szCs w:val="24"/>
                <w:lang w:eastAsia="sv-SE"/>
              </w:rPr>
              <w:t>Activities of extraterritorial organisations and bodies</w:t>
            </w:r>
          </w:p>
        </w:tc>
        <w:tc>
          <w:tcPr>
            <w:tcW w:w="413" w:type="pct"/>
            <w:tcBorders>
              <w:top w:val="nil"/>
              <w:left w:val="nil"/>
              <w:bottom w:val="single" w:sz="4" w:space="0" w:color="000000"/>
              <w:right w:val="single" w:sz="4" w:space="0" w:color="000000"/>
            </w:tcBorders>
            <w:shd w:val="clear" w:color="auto" w:fill="auto"/>
            <w:noWrap/>
            <w:vAlign w:val="bottom"/>
            <w:hideMark/>
          </w:tcPr>
          <w:p w14:paraId="54C2020D"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31D589B6"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810CE8D"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7D0E358"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53AE84EE"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92E6FC2" w14:textId="10861018"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35824263"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139B2CB"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7D8D05FC"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75" w:type="pct"/>
            <w:tcBorders>
              <w:top w:val="nil"/>
              <w:left w:val="nil"/>
              <w:bottom w:val="nil"/>
              <w:right w:val="nil"/>
            </w:tcBorders>
            <w:shd w:val="clear" w:color="auto" w:fill="auto"/>
            <w:noWrap/>
            <w:vAlign w:val="bottom"/>
            <w:hideMark/>
          </w:tcPr>
          <w:p w14:paraId="262B987F" w14:textId="77777777" w:rsidR="00AB7ABB" w:rsidRPr="00EB191D" w:rsidRDefault="00AB7ABB" w:rsidP="00EB191D">
            <w:pPr>
              <w:spacing w:after="0" w:line="360" w:lineRule="auto"/>
              <w:rPr>
                <w:color w:val="000000"/>
                <w:szCs w:val="24"/>
                <w:lang w:val="sv-SE" w:eastAsia="sv-SE"/>
              </w:rPr>
            </w:pPr>
          </w:p>
        </w:tc>
      </w:tr>
      <w:tr w:rsidR="00AB7ABB" w:rsidRPr="00EB191D" w14:paraId="6BCAB54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FE1A607" w14:textId="77777777" w:rsidR="00AB7ABB" w:rsidRPr="00EB191D" w:rsidRDefault="00AB7ABB" w:rsidP="00EB191D">
            <w:pPr>
              <w:spacing w:after="0" w:line="360" w:lineRule="auto"/>
              <w:rPr>
                <w:szCs w:val="24"/>
                <w:lang w:val="sv-SE" w:eastAsia="sv-SE"/>
              </w:rPr>
            </w:pPr>
            <w:r w:rsidRPr="00EB191D">
              <w:rPr>
                <w:szCs w:val="24"/>
                <w:lang w:val="sv-SE" w:eastAsia="sv-SE"/>
              </w:rPr>
              <w:t>No response</w:t>
            </w:r>
          </w:p>
        </w:tc>
        <w:tc>
          <w:tcPr>
            <w:tcW w:w="413" w:type="pct"/>
            <w:tcBorders>
              <w:top w:val="nil"/>
              <w:left w:val="nil"/>
              <w:bottom w:val="single" w:sz="4" w:space="0" w:color="000000"/>
              <w:right w:val="single" w:sz="4" w:space="0" w:color="000000"/>
            </w:tcBorders>
            <w:shd w:val="clear" w:color="auto" w:fill="auto"/>
            <w:noWrap/>
            <w:vAlign w:val="bottom"/>
            <w:hideMark/>
          </w:tcPr>
          <w:p w14:paraId="4EAB3761" w14:textId="3CFBCB9D" w:rsidR="00AB7ABB" w:rsidRPr="00EB191D" w:rsidRDefault="00AB7ABB" w:rsidP="00EB191D">
            <w:pPr>
              <w:spacing w:after="0" w:line="360" w:lineRule="auto"/>
              <w:jc w:val="right"/>
              <w:rPr>
                <w:szCs w:val="24"/>
                <w:lang w:val="sv-SE" w:eastAsia="sv-SE"/>
              </w:rPr>
            </w:pPr>
            <w:r w:rsidRPr="00EB191D">
              <w:rPr>
                <w:szCs w:val="24"/>
                <w:lang w:val="sv-SE" w:eastAsia="sv-SE"/>
              </w:rPr>
              <w:t>10</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978601A" w14:textId="19C0B6D8" w:rsidR="00AB7ABB" w:rsidRPr="00EB191D" w:rsidRDefault="00AB7ABB" w:rsidP="00EB191D">
            <w:pPr>
              <w:spacing w:after="0" w:line="360" w:lineRule="auto"/>
              <w:jc w:val="right"/>
              <w:rPr>
                <w:szCs w:val="24"/>
                <w:lang w:val="sv-SE" w:eastAsia="sv-SE"/>
              </w:rPr>
            </w:pPr>
            <w:r w:rsidRPr="00EB191D">
              <w:rPr>
                <w:szCs w:val="24"/>
                <w:lang w:val="sv-SE" w:eastAsia="sv-SE"/>
              </w:rPr>
              <w:t>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3A0B9372" w14:textId="772FE123"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924599F" w14:textId="7403C92B" w:rsidR="00AB7ABB" w:rsidRPr="00EB191D" w:rsidRDefault="00AB7ABB" w:rsidP="00EB191D">
            <w:pPr>
              <w:spacing w:after="0" w:line="360" w:lineRule="auto"/>
              <w:jc w:val="right"/>
              <w:rPr>
                <w:szCs w:val="24"/>
                <w:lang w:val="sv-SE" w:eastAsia="sv-SE"/>
              </w:rPr>
            </w:pPr>
            <w:r w:rsidRPr="00EB191D">
              <w:rPr>
                <w:szCs w:val="24"/>
                <w:lang w:val="sv-SE" w:eastAsia="sv-SE"/>
              </w:rPr>
              <w:t>10</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28F2777" w14:textId="2B46DD70" w:rsidR="00AB7ABB" w:rsidRPr="00EB191D" w:rsidRDefault="00AB7ABB" w:rsidP="00EB191D">
            <w:pPr>
              <w:spacing w:after="0" w:line="360" w:lineRule="auto"/>
              <w:jc w:val="right"/>
              <w:rPr>
                <w:szCs w:val="24"/>
                <w:lang w:val="sv-SE" w:eastAsia="sv-SE"/>
              </w:rPr>
            </w:pPr>
            <w:r w:rsidRPr="00EB191D">
              <w:rPr>
                <w:szCs w:val="24"/>
                <w:lang w:val="sv-SE" w:eastAsia="sv-SE"/>
              </w:rPr>
              <w:t>13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8E9DFFD" w14:textId="07C6625A" w:rsidR="00AB7ABB" w:rsidRPr="00EB191D" w:rsidRDefault="00AB7ABB" w:rsidP="00EB191D">
            <w:pPr>
              <w:spacing w:after="0" w:line="360" w:lineRule="auto"/>
              <w:jc w:val="right"/>
              <w:rPr>
                <w:szCs w:val="24"/>
                <w:lang w:val="sv-SE" w:eastAsia="sv-SE"/>
              </w:rPr>
            </w:pPr>
            <w:r w:rsidRPr="00EB191D">
              <w:rPr>
                <w:szCs w:val="24"/>
                <w:lang w:val="sv-SE" w:eastAsia="sv-SE"/>
              </w:rPr>
              <w:t>13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7F42CBFE" w14:textId="049A79C2" w:rsidR="00AB7ABB" w:rsidRPr="00EB191D" w:rsidRDefault="00AB7ABB" w:rsidP="00EB191D">
            <w:pPr>
              <w:spacing w:after="0" w:line="360" w:lineRule="auto"/>
              <w:jc w:val="right"/>
              <w:rPr>
                <w:szCs w:val="24"/>
                <w:lang w:val="sv-SE" w:eastAsia="sv-SE"/>
              </w:rPr>
            </w:pPr>
            <w:r w:rsidRPr="00EB191D">
              <w:rPr>
                <w:szCs w:val="24"/>
                <w:lang w:val="sv-SE" w:eastAsia="sv-SE"/>
              </w:rPr>
              <w:t>13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4098BC5F" w14:textId="1A7C685C" w:rsidR="00AB7ABB" w:rsidRPr="00EB191D" w:rsidRDefault="00AB7ABB" w:rsidP="00EB191D">
            <w:pPr>
              <w:spacing w:after="0" w:line="360" w:lineRule="auto"/>
              <w:jc w:val="right"/>
              <w:rPr>
                <w:szCs w:val="24"/>
                <w:lang w:val="sv-SE" w:eastAsia="sv-SE"/>
              </w:rPr>
            </w:pPr>
            <w:r w:rsidRPr="00EB191D">
              <w:rPr>
                <w:szCs w:val="24"/>
                <w:lang w:val="sv-SE" w:eastAsia="sv-SE"/>
              </w:rPr>
              <w:t>15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3E7F4DF8" w14:textId="2257F2F0" w:rsidR="00AB7ABB" w:rsidRPr="00EB191D" w:rsidRDefault="00AB7ABB" w:rsidP="00EB191D">
            <w:pPr>
              <w:spacing w:after="0" w:line="360" w:lineRule="auto"/>
              <w:jc w:val="right"/>
              <w:rPr>
                <w:szCs w:val="24"/>
                <w:lang w:val="sv-SE" w:eastAsia="sv-SE"/>
              </w:rPr>
            </w:pPr>
            <w:r w:rsidRPr="00EB191D">
              <w:rPr>
                <w:szCs w:val="24"/>
                <w:lang w:val="sv-SE" w:eastAsia="sv-SE"/>
              </w:rPr>
              <w:t>15</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34DF0B8B" w14:textId="77777777" w:rsidR="00AB7ABB" w:rsidRPr="00EB191D" w:rsidRDefault="00AB7ABB" w:rsidP="00EB191D">
            <w:pPr>
              <w:spacing w:after="0" w:line="360" w:lineRule="auto"/>
              <w:rPr>
                <w:color w:val="000000"/>
                <w:szCs w:val="24"/>
                <w:lang w:val="sv-SE" w:eastAsia="sv-SE"/>
              </w:rPr>
            </w:pPr>
          </w:p>
        </w:tc>
      </w:tr>
      <w:tr w:rsidR="00AB7ABB" w:rsidRPr="00EB191D" w14:paraId="1A2DB26E" w14:textId="77777777" w:rsidTr="00783624">
        <w:trPr>
          <w:trHeight w:val="300"/>
        </w:trPr>
        <w:tc>
          <w:tcPr>
            <w:tcW w:w="1207" w:type="pct"/>
            <w:tcBorders>
              <w:top w:val="nil"/>
              <w:left w:val="nil"/>
              <w:bottom w:val="nil"/>
              <w:right w:val="nil"/>
            </w:tcBorders>
            <w:shd w:val="clear" w:color="auto" w:fill="auto"/>
            <w:noWrap/>
            <w:vAlign w:val="bottom"/>
            <w:hideMark/>
          </w:tcPr>
          <w:p w14:paraId="5A99403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440FBC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C0903C7"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0E29906"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01549B5"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BB9660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428B894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E1F7E1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934B210"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59FDFC4"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31580E69" w14:textId="77777777" w:rsidR="00AB7ABB" w:rsidRPr="00EB191D" w:rsidRDefault="00AB7ABB" w:rsidP="00EB191D">
            <w:pPr>
              <w:spacing w:after="0" w:line="360" w:lineRule="auto"/>
              <w:rPr>
                <w:color w:val="000000"/>
                <w:szCs w:val="24"/>
                <w:lang w:val="sv-SE" w:eastAsia="sv-SE"/>
              </w:rPr>
            </w:pPr>
          </w:p>
        </w:tc>
      </w:tr>
      <w:tr w:rsidR="00AB7ABB" w:rsidRPr="00EB191D" w14:paraId="4BD433D9" w14:textId="77777777" w:rsidTr="00783624">
        <w:trPr>
          <w:trHeight w:val="315"/>
        </w:trPr>
        <w:tc>
          <w:tcPr>
            <w:tcW w:w="1207" w:type="pct"/>
            <w:tcBorders>
              <w:top w:val="nil"/>
              <w:left w:val="nil"/>
              <w:bottom w:val="nil"/>
              <w:right w:val="nil"/>
            </w:tcBorders>
            <w:shd w:val="clear" w:color="auto" w:fill="auto"/>
            <w:noWrap/>
            <w:vAlign w:val="bottom"/>
            <w:hideMark/>
          </w:tcPr>
          <w:p w14:paraId="6622E918"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4553454"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3C568F6"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758752B"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793B74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8EA2123"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9062477"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BB1C085"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D339F9C"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07EEFB9"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00BF7410" w14:textId="77777777" w:rsidR="00AB7ABB" w:rsidRPr="00EB191D" w:rsidRDefault="00AB7ABB" w:rsidP="00EB191D">
            <w:pPr>
              <w:spacing w:after="0" w:line="360" w:lineRule="auto"/>
              <w:rPr>
                <w:color w:val="000000"/>
                <w:szCs w:val="24"/>
                <w:lang w:val="sv-SE" w:eastAsia="sv-SE"/>
              </w:rPr>
            </w:pPr>
          </w:p>
        </w:tc>
      </w:tr>
      <w:tr w:rsidR="00AB7ABB" w:rsidRPr="00EB191D" w14:paraId="28A6DAB1" w14:textId="77777777" w:rsidTr="00783624">
        <w:trPr>
          <w:trHeight w:val="300"/>
        </w:trPr>
        <w:tc>
          <w:tcPr>
            <w:tcW w:w="1207" w:type="pct"/>
            <w:tcBorders>
              <w:top w:val="single" w:sz="8" w:space="0" w:color="auto"/>
              <w:left w:val="single" w:sz="8" w:space="0" w:color="auto"/>
              <w:bottom w:val="single" w:sz="4" w:space="0" w:color="auto"/>
              <w:right w:val="single" w:sz="8" w:space="0" w:color="auto"/>
            </w:tcBorders>
            <w:shd w:val="clear" w:color="000000" w:fill="C6E0B4"/>
            <w:noWrap/>
            <w:vAlign w:val="bottom"/>
            <w:hideMark/>
          </w:tcPr>
          <w:p w14:paraId="26D5E1DA"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AGE: 15 to 74</w:t>
            </w:r>
          </w:p>
        </w:tc>
        <w:tc>
          <w:tcPr>
            <w:tcW w:w="413" w:type="pct"/>
            <w:tcBorders>
              <w:top w:val="nil"/>
              <w:left w:val="nil"/>
              <w:bottom w:val="nil"/>
              <w:right w:val="nil"/>
            </w:tcBorders>
            <w:shd w:val="clear" w:color="auto" w:fill="auto"/>
            <w:noWrap/>
            <w:vAlign w:val="bottom"/>
            <w:hideMark/>
          </w:tcPr>
          <w:p w14:paraId="76463B36"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F5A90B5"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06E66F7"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670EB45"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4FE923B"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53CA4F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290A4A5"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5209016B"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E88378B"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0AC7A8E4" w14:textId="77777777" w:rsidR="00AB7ABB" w:rsidRPr="00EB191D" w:rsidRDefault="00AB7ABB" w:rsidP="00EB191D">
            <w:pPr>
              <w:spacing w:after="0" w:line="360" w:lineRule="auto"/>
              <w:rPr>
                <w:color w:val="000000"/>
                <w:szCs w:val="24"/>
                <w:lang w:val="sv-SE" w:eastAsia="sv-SE"/>
              </w:rPr>
            </w:pPr>
          </w:p>
        </w:tc>
      </w:tr>
      <w:tr w:rsidR="00AB7ABB" w:rsidRPr="00EB191D" w14:paraId="6ACF06B7" w14:textId="77777777" w:rsidTr="00783624">
        <w:trPr>
          <w:trHeight w:val="300"/>
        </w:trPr>
        <w:tc>
          <w:tcPr>
            <w:tcW w:w="1207" w:type="pct"/>
            <w:tcBorders>
              <w:top w:val="nil"/>
              <w:left w:val="single" w:sz="8" w:space="0" w:color="auto"/>
              <w:bottom w:val="single" w:sz="4" w:space="0" w:color="auto"/>
              <w:right w:val="single" w:sz="8" w:space="0" w:color="auto"/>
            </w:tcBorders>
            <w:shd w:val="clear" w:color="000000" w:fill="C6E0B4"/>
            <w:noWrap/>
            <w:vAlign w:val="bottom"/>
            <w:hideMark/>
          </w:tcPr>
          <w:p w14:paraId="2420840E"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UNIT: Thousand</w:t>
            </w:r>
          </w:p>
        </w:tc>
        <w:tc>
          <w:tcPr>
            <w:tcW w:w="413" w:type="pct"/>
            <w:tcBorders>
              <w:top w:val="nil"/>
              <w:left w:val="nil"/>
              <w:bottom w:val="nil"/>
              <w:right w:val="nil"/>
            </w:tcBorders>
            <w:shd w:val="clear" w:color="auto" w:fill="auto"/>
            <w:noWrap/>
            <w:vAlign w:val="bottom"/>
            <w:hideMark/>
          </w:tcPr>
          <w:p w14:paraId="0E76D911"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0721BB3"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49D502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219F0B9"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834996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64EEACDF"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36AC709"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262623D" w14:textId="77777777" w:rsidR="00AB7ABB" w:rsidRPr="00EB191D" w:rsidRDefault="00AB7ABB" w:rsidP="00EB191D">
            <w:pPr>
              <w:spacing w:after="0" w:line="360" w:lineRule="auto"/>
              <w:rPr>
                <w:color w:val="000000"/>
                <w:szCs w:val="24"/>
                <w:lang w:val="sv-SE" w:eastAsia="sv-SE"/>
              </w:rPr>
            </w:pPr>
          </w:p>
        </w:tc>
        <w:tc>
          <w:tcPr>
            <w:tcW w:w="413" w:type="pct"/>
            <w:tcBorders>
              <w:top w:val="nil"/>
              <w:left w:val="nil"/>
              <w:bottom w:val="nil"/>
              <w:right w:val="nil"/>
            </w:tcBorders>
            <w:shd w:val="clear" w:color="auto" w:fill="auto"/>
            <w:noWrap/>
            <w:vAlign w:val="bottom"/>
            <w:hideMark/>
          </w:tcPr>
          <w:p w14:paraId="335F79F4" w14:textId="77777777" w:rsidR="00AB7ABB" w:rsidRPr="00EB191D" w:rsidRDefault="00AB7ABB" w:rsidP="00EB191D">
            <w:pPr>
              <w:spacing w:after="0" w:line="360" w:lineRule="auto"/>
              <w:rPr>
                <w:color w:val="000000"/>
                <w:szCs w:val="24"/>
                <w:lang w:val="sv-SE" w:eastAsia="sv-SE"/>
              </w:rPr>
            </w:pPr>
          </w:p>
        </w:tc>
        <w:tc>
          <w:tcPr>
            <w:tcW w:w="75" w:type="pct"/>
            <w:tcBorders>
              <w:top w:val="nil"/>
              <w:left w:val="nil"/>
              <w:bottom w:val="nil"/>
              <w:right w:val="nil"/>
            </w:tcBorders>
            <w:shd w:val="clear" w:color="auto" w:fill="auto"/>
            <w:noWrap/>
            <w:vAlign w:val="bottom"/>
            <w:hideMark/>
          </w:tcPr>
          <w:p w14:paraId="70D65D87" w14:textId="77777777" w:rsidR="00AB7ABB" w:rsidRPr="00EB191D" w:rsidRDefault="00AB7ABB" w:rsidP="00EB191D">
            <w:pPr>
              <w:spacing w:after="0" w:line="360" w:lineRule="auto"/>
              <w:rPr>
                <w:color w:val="000000"/>
                <w:szCs w:val="24"/>
                <w:lang w:val="sv-SE" w:eastAsia="sv-SE"/>
              </w:rPr>
            </w:pPr>
          </w:p>
        </w:tc>
      </w:tr>
      <w:tr w:rsidR="00AB7ABB" w:rsidRPr="00EB191D" w14:paraId="5B4C5934" w14:textId="77777777" w:rsidTr="00783624">
        <w:trPr>
          <w:trHeight w:val="315"/>
        </w:trPr>
        <w:tc>
          <w:tcPr>
            <w:tcW w:w="1207" w:type="pct"/>
            <w:tcBorders>
              <w:top w:val="nil"/>
              <w:left w:val="single" w:sz="8" w:space="0" w:color="auto"/>
              <w:bottom w:val="single" w:sz="8" w:space="0" w:color="auto"/>
              <w:right w:val="single" w:sz="8" w:space="0" w:color="auto"/>
            </w:tcBorders>
            <w:shd w:val="clear" w:color="000000" w:fill="C6E0B4"/>
            <w:noWrap/>
            <w:vAlign w:val="bottom"/>
            <w:hideMark/>
          </w:tcPr>
          <w:p w14:paraId="2341924B"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SEX: Female</w:t>
            </w:r>
          </w:p>
        </w:tc>
        <w:tc>
          <w:tcPr>
            <w:tcW w:w="413" w:type="pct"/>
            <w:tcBorders>
              <w:top w:val="nil"/>
              <w:left w:val="nil"/>
              <w:bottom w:val="nil"/>
              <w:right w:val="nil"/>
            </w:tcBorders>
            <w:shd w:val="clear" w:color="auto" w:fill="auto"/>
            <w:noWrap/>
            <w:vAlign w:val="bottom"/>
            <w:hideMark/>
          </w:tcPr>
          <w:p w14:paraId="25960BCF"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84FBF65"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66E4C32"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06E1773"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A863EDE"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2B2684F2"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7FC70307"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10CC1433" w14:textId="77777777" w:rsidR="00AB7ABB" w:rsidRPr="00EB191D" w:rsidRDefault="00AB7ABB" w:rsidP="00EB191D">
            <w:pPr>
              <w:spacing w:after="0" w:line="360" w:lineRule="auto"/>
              <w:rPr>
                <w:b/>
                <w:bCs/>
                <w:color w:val="000000"/>
                <w:szCs w:val="24"/>
                <w:lang w:val="sv-SE" w:eastAsia="sv-SE"/>
              </w:rPr>
            </w:pPr>
          </w:p>
        </w:tc>
        <w:tc>
          <w:tcPr>
            <w:tcW w:w="413" w:type="pct"/>
            <w:tcBorders>
              <w:top w:val="nil"/>
              <w:left w:val="nil"/>
              <w:bottom w:val="nil"/>
              <w:right w:val="nil"/>
            </w:tcBorders>
            <w:shd w:val="clear" w:color="auto" w:fill="auto"/>
            <w:noWrap/>
            <w:vAlign w:val="bottom"/>
            <w:hideMark/>
          </w:tcPr>
          <w:p w14:paraId="002FB2EF" w14:textId="77777777" w:rsidR="00AB7ABB" w:rsidRPr="00EB191D" w:rsidRDefault="00AB7ABB" w:rsidP="00EB191D">
            <w:pPr>
              <w:spacing w:after="0" w:line="360" w:lineRule="auto"/>
              <w:rPr>
                <w:b/>
                <w:bCs/>
                <w:color w:val="000000"/>
                <w:szCs w:val="24"/>
                <w:lang w:val="sv-SE" w:eastAsia="sv-SE"/>
              </w:rPr>
            </w:pPr>
          </w:p>
        </w:tc>
        <w:tc>
          <w:tcPr>
            <w:tcW w:w="75" w:type="pct"/>
            <w:tcBorders>
              <w:top w:val="nil"/>
              <w:left w:val="nil"/>
              <w:bottom w:val="nil"/>
              <w:right w:val="nil"/>
            </w:tcBorders>
            <w:shd w:val="clear" w:color="auto" w:fill="auto"/>
            <w:noWrap/>
            <w:vAlign w:val="bottom"/>
            <w:hideMark/>
          </w:tcPr>
          <w:p w14:paraId="40F03C76" w14:textId="77777777" w:rsidR="00AB7ABB" w:rsidRPr="00EB191D" w:rsidRDefault="00AB7ABB" w:rsidP="00EB191D">
            <w:pPr>
              <w:spacing w:after="0" w:line="360" w:lineRule="auto"/>
              <w:rPr>
                <w:color w:val="000000"/>
                <w:szCs w:val="24"/>
                <w:lang w:val="sv-SE" w:eastAsia="sv-SE"/>
              </w:rPr>
            </w:pPr>
          </w:p>
        </w:tc>
      </w:tr>
      <w:tr w:rsidR="00AB7ABB" w:rsidRPr="00EB191D" w14:paraId="6144B536" w14:textId="77777777" w:rsidTr="00783624">
        <w:trPr>
          <w:trHeight w:val="300"/>
        </w:trPr>
        <w:tc>
          <w:tcPr>
            <w:tcW w:w="1207" w:type="pct"/>
            <w:tcBorders>
              <w:top w:val="nil"/>
              <w:left w:val="single" w:sz="4" w:space="0" w:color="auto"/>
              <w:bottom w:val="single" w:sz="4" w:space="0" w:color="auto"/>
              <w:right w:val="single" w:sz="4" w:space="0" w:color="auto"/>
            </w:tcBorders>
            <w:shd w:val="clear" w:color="000000" w:fill="9BC2E6"/>
            <w:noWrap/>
            <w:vAlign w:val="bottom"/>
            <w:hideMark/>
          </w:tcPr>
          <w:p w14:paraId="1B06FC0E" w14:textId="77777777" w:rsidR="00AB7ABB" w:rsidRPr="00EB191D" w:rsidRDefault="00AB7ABB" w:rsidP="00EB191D">
            <w:pPr>
              <w:spacing w:after="0" w:line="360" w:lineRule="auto"/>
              <w:rPr>
                <w:b/>
                <w:bCs/>
                <w:color w:val="000000"/>
                <w:szCs w:val="24"/>
                <w:lang w:val="sv-SE" w:eastAsia="sv-SE"/>
              </w:rPr>
            </w:pPr>
            <w:r w:rsidRPr="00EB191D">
              <w:rPr>
                <w:b/>
                <w:bCs/>
                <w:color w:val="000000"/>
                <w:szCs w:val="24"/>
                <w:lang w:val="sv-SE" w:eastAsia="sv-SE"/>
              </w:rPr>
              <w:t>NACE_R2</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76006898"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2008</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08B98250"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2009</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4FC8EA8A"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2010</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69DA81CD"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2011</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7EB29539"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2012</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2413A04C"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2013</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1FF94F5D"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2014</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3A666EC3"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2015</w:t>
            </w:r>
          </w:p>
        </w:tc>
        <w:tc>
          <w:tcPr>
            <w:tcW w:w="413" w:type="pct"/>
            <w:tcBorders>
              <w:top w:val="single" w:sz="4" w:space="0" w:color="000000"/>
              <w:left w:val="nil"/>
              <w:bottom w:val="single" w:sz="4" w:space="0" w:color="000000"/>
              <w:right w:val="single" w:sz="4" w:space="0" w:color="000000"/>
            </w:tcBorders>
            <w:shd w:val="clear" w:color="000000" w:fill="9BC2E6"/>
            <w:noWrap/>
            <w:vAlign w:val="bottom"/>
            <w:hideMark/>
          </w:tcPr>
          <w:p w14:paraId="06B40FBA" w14:textId="77777777" w:rsidR="00AB7ABB" w:rsidRPr="00EB191D" w:rsidRDefault="00AB7ABB" w:rsidP="00EB191D">
            <w:pPr>
              <w:spacing w:after="0" w:line="360" w:lineRule="auto"/>
              <w:jc w:val="right"/>
              <w:rPr>
                <w:b/>
                <w:bCs/>
                <w:szCs w:val="24"/>
                <w:lang w:val="sv-SE" w:eastAsia="sv-SE"/>
              </w:rPr>
            </w:pPr>
            <w:r w:rsidRPr="00EB191D">
              <w:rPr>
                <w:b/>
                <w:bCs/>
                <w:szCs w:val="24"/>
                <w:lang w:val="sv-SE" w:eastAsia="sv-SE"/>
              </w:rPr>
              <w:t>2016</w:t>
            </w:r>
          </w:p>
        </w:tc>
        <w:tc>
          <w:tcPr>
            <w:tcW w:w="75" w:type="pct"/>
            <w:tcBorders>
              <w:top w:val="nil"/>
              <w:left w:val="nil"/>
              <w:bottom w:val="nil"/>
              <w:right w:val="nil"/>
            </w:tcBorders>
            <w:shd w:val="clear" w:color="auto" w:fill="auto"/>
            <w:noWrap/>
            <w:vAlign w:val="bottom"/>
            <w:hideMark/>
          </w:tcPr>
          <w:p w14:paraId="44CC00BA" w14:textId="77777777" w:rsidR="00AB7ABB" w:rsidRPr="00EB191D" w:rsidRDefault="00AB7ABB" w:rsidP="00EB191D">
            <w:pPr>
              <w:spacing w:after="0" w:line="360" w:lineRule="auto"/>
              <w:rPr>
                <w:color w:val="000000"/>
                <w:szCs w:val="24"/>
                <w:lang w:val="sv-SE" w:eastAsia="sv-SE"/>
              </w:rPr>
            </w:pPr>
          </w:p>
        </w:tc>
      </w:tr>
      <w:tr w:rsidR="00AB7ABB" w:rsidRPr="00EB191D" w14:paraId="28543948"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14:paraId="23E8CA10" w14:textId="77777777" w:rsidR="00AB7ABB" w:rsidRPr="00EB191D" w:rsidRDefault="00AB7ABB" w:rsidP="00EB191D">
            <w:pPr>
              <w:spacing w:after="0" w:line="360" w:lineRule="auto"/>
              <w:rPr>
                <w:color w:val="000000"/>
                <w:szCs w:val="24"/>
                <w:lang w:val="sv-SE" w:eastAsia="sv-SE"/>
              </w:rPr>
            </w:pPr>
            <w:r w:rsidRPr="00EB191D">
              <w:rPr>
                <w:color w:val="000000"/>
                <w:szCs w:val="24"/>
                <w:lang w:val="sv-SE" w:eastAsia="sv-SE"/>
              </w:rPr>
              <w:t>Total - all NACE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349C7B70" w14:textId="2CBAB666" w:rsidR="00AB7ABB" w:rsidRPr="00EB191D" w:rsidRDefault="00AB7ABB" w:rsidP="00EB191D">
            <w:pPr>
              <w:spacing w:after="0" w:line="360" w:lineRule="auto"/>
              <w:jc w:val="right"/>
              <w:rPr>
                <w:szCs w:val="24"/>
                <w:lang w:val="sv-SE" w:eastAsia="sv-SE"/>
              </w:rPr>
            </w:pPr>
            <w:r w:rsidRPr="00EB191D">
              <w:rPr>
                <w:szCs w:val="24"/>
                <w:lang w:val="sv-SE" w:eastAsia="sv-SE"/>
              </w:rPr>
              <w:t>2 171</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7238574B" w14:textId="6618B870" w:rsidR="00AB7ABB" w:rsidRPr="00EB191D" w:rsidRDefault="00AB7ABB" w:rsidP="00EB191D">
            <w:pPr>
              <w:spacing w:after="0" w:line="360" w:lineRule="auto"/>
              <w:jc w:val="right"/>
              <w:rPr>
                <w:szCs w:val="24"/>
                <w:lang w:val="sv-SE" w:eastAsia="sv-SE"/>
              </w:rPr>
            </w:pPr>
            <w:r w:rsidRPr="00EB191D">
              <w:rPr>
                <w:szCs w:val="24"/>
                <w:lang w:val="sv-SE" w:eastAsia="sv-SE"/>
              </w:rPr>
              <w:t>2 140</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7679CFC1" w14:textId="0F72F937" w:rsidR="00AB7ABB" w:rsidRPr="00EB191D" w:rsidRDefault="00AB7ABB" w:rsidP="00EB191D">
            <w:pPr>
              <w:spacing w:after="0" w:line="360" w:lineRule="auto"/>
              <w:jc w:val="right"/>
              <w:rPr>
                <w:szCs w:val="24"/>
                <w:lang w:val="sv-SE" w:eastAsia="sv-SE"/>
              </w:rPr>
            </w:pPr>
            <w:r w:rsidRPr="00EB191D">
              <w:rPr>
                <w:szCs w:val="24"/>
                <w:lang w:val="sv-SE" w:eastAsia="sv-SE"/>
              </w:rPr>
              <w:t>2 130</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A241487" w14:textId="56A8F30A" w:rsidR="00AB7ABB" w:rsidRPr="00EB191D" w:rsidRDefault="00AB7ABB" w:rsidP="00EB191D">
            <w:pPr>
              <w:spacing w:after="0" w:line="360" w:lineRule="auto"/>
              <w:jc w:val="right"/>
              <w:rPr>
                <w:szCs w:val="24"/>
                <w:lang w:val="sv-SE" w:eastAsia="sv-SE"/>
              </w:rPr>
            </w:pPr>
            <w:r w:rsidRPr="00EB191D">
              <w:rPr>
                <w:szCs w:val="24"/>
                <w:lang w:val="sv-SE" w:eastAsia="sv-SE"/>
              </w:rPr>
              <w:t>2 187</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15344ACC" w14:textId="23AA52DB" w:rsidR="00AB7ABB" w:rsidRPr="00EB191D" w:rsidRDefault="00AB7ABB" w:rsidP="00EB191D">
            <w:pPr>
              <w:spacing w:after="0" w:line="360" w:lineRule="auto"/>
              <w:jc w:val="right"/>
              <w:rPr>
                <w:szCs w:val="24"/>
                <w:lang w:val="sv-SE" w:eastAsia="sv-SE"/>
              </w:rPr>
            </w:pPr>
            <w:r w:rsidRPr="00EB191D">
              <w:rPr>
                <w:szCs w:val="24"/>
                <w:lang w:val="sv-SE" w:eastAsia="sv-SE"/>
              </w:rPr>
              <w:t>2 214</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12264017" w14:textId="2B93C72E" w:rsidR="00AB7ABB" w:rsidRPr="00EB191D" w:rsidRDefault="00AB7ABB" w:rsidP="00EB191D">
            <w:pPr>
              <w:spacing w:after="0" w:line="360" w:lineRule="auto"/>
              <w:jc w:val="right"/>
              <w:rPr>
                <w:szCs w:val="24"/>
                <w:lang w:val="sv-SE" w:eastAsia="sv-SE"/>
              </w:rPr>
            </w:pPr>
            <w:r w:rsidRPr="00EB191D">
              <w:rPr>
                <w:szCs w:val="24"/>
                <w:lang w:val="sv-SE" w:eastAsia="sv-SE"/>
              </w:rPr>
              <w:t>2 237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0756CDF" w14:textId="29ECF277" w:rsidR="00AB7ABB" w:rsidRPr="00EB191D" w:rsidRDefault="00AB7ABB" w:rsidP="00EB191D">
            <w:pPr>
              <w:spacing w:after="0" w:line="360" w:lineRule="auto"/>
              <w:jc w:val="right"/>
              <w:rPr>
                <w:szCs w:val="24"/>
                <w:lang w:val="sv-SE" w:eastAsia="sv-SE"/>
              </w:rPr>
            </w:pPr>
            <w:r w:rsidRPr="00EB191D">
              <w:rPr>
                <w:szCs w:val="24"/>
                <w:lang w:val="sv-SE" w:eastAsia="sv-SE"/>
              </w:rPr>
              <w:t>2 269</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13DEA1E6" w14:textId="67E0BBDE" w:rsidR="00AB7ABB" w:rsidRPr="00EB191D" w:rsidRDefault="00AB7ABB" w:rsidP="00EB191D">
            <w:pPr>
              <w:spacing w:after="0" w:line="360" w:lineRule="auto"/>
              <w:jc w:val="right"/>
              <w:rPr>
                <w:szCs w:val="24"/>
                <w:lang w:val="sv-SE" w:eastAsia="sv-SE"/>
              </w:rPr>
            </w:pPr>
            <w:r w:rsidRPr="00EB191D">
              <w:rPr>
                <w:szCs w:val="24"/>
                <w:lang w:val="sv-SE" w:eastAsia="sv-SE"/>
              </w:rPr>
              <w:t>2 306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EF5A3D5" w14:textId="564E699D" w:rsidR="00AB7ABB" w:rsidRPr="00EB191D" w:rsidRDefault="00AB7ABB" w:rsidP="00EB191D">
            <w:pPr>
              <w:spacing w:after="0" w:line="360" w:lineRule="auto"/>
              <w:jc w:val="right"/>
              <w:rPr>
                <w:szCs w:val="24"/>
                <w:lang w:val="sv-SE" w:eastAsia="sv-SE"/>
              </w:rPr>
            </w:pPr>
            <w:r w:rsidRPr="00EB191D">
              <w:rPr>
                <w:szCs w:val="24"/>
                <w:lang w:val="sv-SE" w:eastAsia="sv-SE"/>
              </w:rPr>
              <w:t>2 348</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109B13D3" w14:textId="77777777" w:rsidR="00AB7ABB" w:rsidRPr="00EB191D" w:rsidRDefault="00AB7ABB" w:rsidP="00EB191D">
            <w:pPr>
              <w:spacing w:after="0" w:line="360" w:lineRule="auto"/>
              <w:rPr>
                <w:color w:val="000000"/>
                <w:szCs w:val="24"/>
                <w:lang w:val="sv-SE" w:eastAsia="sv-SE"/>
              </w:rPr>
            </w:pPr>
          </w:p>
        </w:tc>
      </w:tr>
      <w:tr w:rsidR="00AB7ABB" w:rsidRPr="00EB191D" w14:paraId="30E0C032"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2263867" w14:textId="01D0D73A" w:rsidR="00AB7ABB" w:rsidRPr="00EB191D" w:rsidRDefault="00AB7ABB" w:rsidP="00EB191D">
            <w:pPr>
              <w:spacing w:after="0" w:line="360" w:lineRule="auto"/>
              <w:rPr>
                <w:szCs w:val="24"/>
                <w:lang w:val="sv-SE" w:eastAsia="sv-SE"/>
              </w:rPr>
            </w:pPr>
            <w:r w:rsidRPr="00EB191D">
              <w:rPr>
                <w:szCs w:val="24"/>
                <w:lang w:val="sv-SE" w:eastAsia="sv-SE"/>
              </w:rPr>
              <w:t>Agriculture, forestry and fishing</w:t>
            </w:r>
          </w:p>
        </w:tc>
        <w:tc>
          <w:tcPr>
            <w:tcW w:w="413" w:type="pct"/>
            <w:tcBorders>
              <w:top w:val="nil"/>
              <w:left w:val="nil"/>
              <w:bottom w:val="single" w:sz="4" w:space="0" w:color="000000"/>
              <w:right w:val="single" w:sz="4" w:space="0" w:color="000000"/>
            </w:tcBorders>
            <w:shd w:val="clear" w:color="auto" w:fill="auto"/>
            <w:noWrap/>
            <w:vAlign w:val="bottom"/>
            <w:hideMark/>
          </w:tcPr>
          <w:p w14:paraId="4F4E9891" w14:textId="5BB7D42D" w:rsidR="00AB7ABB" w:rsidRPr="00EB191D" w:rsidRDefault="00AB7ABB" w:rsidP="00EB191D">
            <w:pPr>
              <w:spacing w:after="0" w:line="360" w:lineRule="auto"/>
              <w:jc w:val="right"/>
              <w:rPr>
                <w:szCs w:val="24"/>
                <w:lang w:val="sv-SE" w:eastAsia="sv-SE"/>
              </w:rPr>
            </w:pPr>
            <w:r w:rsidRPr="00EB191D">
              <w:rPr>
                <w:szCs w:val="24"/>
                <w:lang w:val="sv-SE" w:eastAsia="sv-SE"/>
              </w:rPr>
              <w:t>18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53FC1A7" w14:textId="412888C6"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9F4E860" w14:textId="55002279"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53839A5E" w14:textId="43A99BDC" w:rsidR="00AB7ABB" w:rsidRPr="00EB191D" w:rsidRDefault="00AB7ABB" w:rsidP="00EB191D">
            <w:pPr>
              <w:spacing w:after="0" w:line="360" w:lineRule="auto"/>
              <w:jc w:val="right"/>
              <w:rPr>
                <w:szCs w:val="24"/>
                <w:lang w:val="sv-SE" w:eastAsia="sv-SE"/>
              </w:rPr>
            </w:pPr>
            <w:r w:rsidRPr="00EB191D">
              <w:rPr>
                <w:szCs w:val="24"/>
                <w:lang w:val="sv-SE" w:eastAsia="sv-SE"/>
              </w:rPr>
              <w:t>19</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AC5ECC6" w14:textId="41FEF20A" w:rsidR="00AB7ABB" w:rsidRPr="00EB191D" w:rsidRDefault="00AB7ABB" w:rsidP="00EB191D">
            <w:pPr>
              <w:spacing w:after="0" w:line="360" w:lineRule="auto"/>
              <w:jc w:val="right"/>
              <w:rPr>
                <w:szCs w:val="24"/>
                <w:lang w:val="sv-SE" w:eastAsia="sv-SE"/>
              </w:rPr>
            </w:pPr>
            <w:r w:rsidRPr="00EB191D">
              <w:rPr>
                <w:szCs w:val="24"/>
                <w:lang w:val="sv-SE" w:eastAsia="sv-SE"/>
              </w:rPr>
              <w:t>21</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161965F6" w14:textId="28E584AE" w:rsidR="00AB7ABB" w:rsidRPr="00EB191D" w:rsidRDefault="00AB7ABB" w:rsidP="00EB191D">
            <w:pPr>
              <w:spacing w:after="0" w:line="360" w:lineRule="auto"/>
              <w:jc w:val="right"/>
              <w:rPr>
                <w:szCs w:val="24"/>
                <w:lang w:val="sv-SE" w:eastAsia="sv-SE"/>
              </w:rPr>
            </w:pPr>
            <w:r w:rsidRPr="00EB191D">
              <w:rPr>
                <w:szCs w:val="24"/>
                <w:lang w:val="sv-SE" w:eastAsia="sv-SE"/>
              </w:rPr>
              <w:t>21</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76955C6" w14:textId="4A4E7E4A" w:rsidR="00AB7ABB" w:rsidRPr="00EB191D" w:rsidRDefault="00AB7ABB" w:rsidP="00EB191D">
            <w:pPr>
              <w:spacing w:after="0" w:line="360" w:lineRule="auto"/>
              <w:jc w:val="right"/>
              <w:rPr>
                <w:szCs w:val="24"/>
                <w:lang w:val="sv-SE" w:eastAsia="sv-SE"/>
              </w:rPr>
            </w:pPr>
            <w:r w:rsidRPr="00EB191D">
              <w:rPr>
                <w:szCs w:val="24"/>
                <w:lang w:val="sv-SE" w:eastAsia="sv-SE"/>
              </w:rPr>
              <w:t>20</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F0C6ABD" w14:textId="4F7D4DB8"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2A67BE63" w14:textId="59911FCB"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68FF9AC1" w14:textId="77777777" w:rsidR="00AB7ABB" w:rsidRPr="00EB191D" w:rsidRDefault="00AB7ABB" w:rsidP="00EB191D">
            <w:pPr>
              <w:spacing w:after="0" w:line="360" w:lineRule="auto"/>
              <w:rPr>
                <w:color w:val="000000"/>
                <w:szCs w:val="24"/>
                <w:lang w:val="sv-SE" w:eastAsia="sv-SE"/>
              </w:rPr>
            </w:pPr>
          </w:p>
        </w:tc>
      </w:tr>
      <w:tr w:rsidR="00AB7ABB" w:rsidRPr="00EB191D" w14:paraId="5EDBC1BD"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93A0F16" w14:textId="77777777" w:rsidR="00AB7ABB" w:rsidRPr="00EB191D" w:rsidRDefault="00AB7ABB" w:rsidP="00EB191D">
            <w:pPr>
              <w:spacing w:after="0" w:line="360" w:lineRule="auto"/>
              <w:rPr>
                <w:szCs w:val="24"/>
                <w:lang w:val="sv-SE" w:eastAsia="sv-SE"/>
              </w:rPr>
            </w:pPr>
            <w:r w:rsidRPr="00EB191D">
              <w:rPr>
                <w:szCs w:val="24"/>
                <w:lang w:val="sv-SE" w:eastAsia="sv-SE"/>
              </w:rPr>
              <w:t>Mining and quarrying</w:t>
            </w:r>
          </w:p>
        </w:tc>
        <w:tc>
          <w:tcPr>
            <w:tcW w:w="413" w:type="pct"/>
            <w:tcBorders>
              <w:top w:val="nil"/>
              <w:left w:val="nil"/>
              <w:bottom w:val="single" w:sz="4" w:space="0" w:color="000000"/>
              <w:right w:val="single" w:sz="4" w:space="0" w:color="000000"/>
            </w:tcBorders>
            <w:shd w:val="clear" w:color="auto" w:fill="auto"/>
            <w:noWrap/>
            <w:vAlign w:val="bottom"/>
            <w:hideMark/>
          </w:tcPr>
          <w:p w14:paraId="03619F6E"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532DE9AB"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236A337E" w14:textId="7FF8DCA0"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C46319B" w14:textId="4A391B82"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6BE9D010" w14:textId="57CF8ABC"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03DFDDF8" w14:textId="31287316"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E5312A4" w14:textId="15CD349A"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3FEE31D" w14:textId="2F6A6871"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345B9897" w14:textId="42774754" w:rsidR="00AB7ABB" w:rsidRPr="00EB191D" w:rsidRDefault="00AB7ABB" w:rsidP="00EB191D">
            <w:pPr>
              <w:spacing w:after="0" w:line="360" w:lineRule="auto"/>
              <w:jc w:val="right"/>
              <w:rPr>
                <w:szCs w:val="24"/>
                <w:lang w:val="sv-SE" w:eastAsia="sv-SE"/>
              </w:rPr>
            </w:pPr>
            <w:r w:rsidRPr="00EB191D">
              <w:rPr>
                <w:szCs w:val="24"/>
                <w:lang w:val="sv-SE" w:eastAsia="sv-SE"/>
              </w:rPr>
              <w:t>2</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38F9B684" w14:textId="77777777" w:rsidR="00AB7ABB" w:rsidRPr="00EB191D" w:rsidRDefault="00AB7ABB" w:rsidP="00EB191D">
            <w:pPr>
              <w:spacing w:after="0" w:line="360" w:lineRule="auto"/>
              <w:rPr>
                <w:color w:val="000000"/>
                <w:szCs w:val="24"/>
                <w:lang w:val="sv-SE" w:eastAsia="sv-SE"/>
              </w:rPr>
            </w:pPr>
          </w:p>
        </w:tc>
      </w:tr>
      <w:tr w:rsidR="00AB7ABB" w:rsidRPr="00EB191D" w14:paraId="1B476ADD"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FA45D0F" w14:textId="77777777" w:rsidR="00AB7ABB" w:rsidRPr="00EB191D" w:rsidRDefault="00AB7ABB" w:rsidP="00EB191D">
            <w:pPr>
              <w:spacing w:after="0" w:line="360" w:lineRule="auto"/>
              <w:rPr>
                <w:szCs w:val="24"/>
                <w:lang w:val="sv-SE" w:eastAsia="sv-SE"/>
              </w:rPr>
            </w:pPr>
            <w:r w:rsidRPr="00EB191D">
              <w:rPr>
                <w:szCs w:val="24"/>
                <w:lang w:val="sv-SE" w:eastAsia="sv-SE"/>
              </w:rPr>
              <w:t>Manufacturing</w:t>
            </w:r>
          </w:p>
        </w:tc>
        <w:tc>
          <w:tcPr>
            <w:tcW w:w="413" w:type="pct"/>
            <w:tcBorders>
              <w:top w:val="nil"/>
              <w:left w:val="nil"/>
              <w:bottom w:val="single" w:sz="4" w:space="0" w:color="000000"/>
              <w:right w:val="single" w:sz="4" w:space="0" w:color="000000"/>
            </w:tcBorders>
            <w:shd w:val="clear" w:color="auto" w:fill="auto"/>
            <w:noWrap/>
            <w:vAlign w:val="bottom"/>
            <w:hideMark/>
          </w:tcPr>
          <w:p w14:paraId="4F92C36B" w14:textId="7043B829" w:rsidR="00AB7ABB" w:rsidRPr="00EB191D" w:rsidRDefault="00AB7ABB" w:rsidP="00EB191D">
            <w:pPr>
              <w:spacing w:after="0" w:line="360" w:lineRule="auto"/>
              <w:jc w:val="right"/>
              <w:rPr>
                <w:szCs w:val="24"/>
                <w:lang w:val="sv-SE" w:eastAsia="sv-SE"/>
              </w:rPr>
            </w:pPr>
            <w:r w:rsidRPr="00EB191D">
              <w:rPr>
                <w:szCs w:val="24"/>
                <w:lang w:val="sv-SE" w:eastAsia="sv-SE"/>
              </w:rPr>
              <w:t>145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C5FB7D6" w14:textId="344CFC6B" w:rsidR="00AB7ABB" w:rsidRPr="00EB191D" w:rsidRDefault="00AB7ABB" w:rsidP="00EB191D">
            <w:pPr>
              <w:spacing w:after="0" w:line="360" w:lineRule="auto"/>
              <w:jc w:val="right"/>
              <w:rPr>
                <w:szCs w:val="24"/>
                <w:lang w:val="sv-SE" w:eastAsia="sv-SE"/>
              </w:rPr>
            </w:pPr>
            <w:r w:rsidRPr="00EB191D">
              <w:rPr>
                <w:szCs w:val="24"/>
                <w:lang w:val="sv-SE" w:eastAsia="sv-SE"/>
              </w:rPr>
              <w:t>132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0F1C7007" w14:textId="24C7BACC" w:rsidR="00AB7ABB" w:rsidRPr="00EB191D" w:rsidRDefault="00AB7ABB" w:rsidP="00EB191D">
            <w:pPr>
              <w:spacing w:after="0" w:line="360" w:lineRule="auto"/>
              <w:jc w:val="right"/>
              <w:rPr>
                <w:szCs w:val="24"/>
                <w:lang w:val="sv-SE" w:eastAsia="sv-SE"/>
              </w:rPr>
            </w:pPr>
            <w:r w:rsidRPr="00EB191D">
              <w:rPr>
                <w:szCs w:val="24"/>
                <w:lang w:val="sv-SE" w:eastAsia="sv-SE"/>
              </w:rPr>
              <w:t>128</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51026381" w14:textId="035E8E99" w:rsidR="00AB7ABB" w:rsidRPr="00EB191D" w:rsidRDefault="00AB7ABB" w:rsidP="00EB191D">
            <w:pPr>
              <w:spacing w:after="0" w:line="360" w:lineRule="auto"/>
              <w:jc w:val="right"/>
              <w:rPr>
                <w:szCs w:val="24"/>
                <w:lang w:val="sv-SE" w:eastAsia="sv-SE"/>
              </w:rPr>
            </w:pPr>
            <w:r w:rsidRPr="00EB191D">
              <w:rPr>
                <w:szCs w:val="24"/>
                <w:lang w:val="sv-SE" w:eastAsia="sv-SE"/>
              </w:rPr>
              <w:t>130</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3B03715" w14:textId="248D280F" w:rsidR="00AB7ABB" w:rsidRPr="00EB191D" w:rsidRDefault="00AB7ABB" w:rsidP="00EB191D">
            <w:pPr>
              <w:spacing w:after="0" w:line="360" w:lineRule="auto"/>
              <w:jc w:val="right"/>
              <w:rPr>
                <w:szCs w:val="24"/>
                <w:lang w:val="sv-SE" w:eastAsia="sv-SE"/>
              </w:rPr>
            </w:pPr>
            <w:r w:rsidRPr="00EB191D">
              <w:rPr>
                <w:szCs w:val="24"/>
                <w:lang w:val="sv-SE" w:eastAsia="sv-SE"/>
              </w:rPr>
              <w:t>130</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7A3E1E0E" w14:textId="6A005B18" w:rsidR="00AB7ABB" w:rsidRPr="00EB191D" w:rsidRDefault="00AB7ABB" w:rsidP="00EB191D">
            <w:pPr>
              <w:spacing w:after="0" w:line="360" w:lineRule="auto"/>
              <w:jc w:val="right"/>
              <w:rPr>
                <w:szCs w:val="24"/>
                <w:lang w:val="sv-SE" w:eastAsia="sv-SE"/>
              </w:rPr>
            </w:pPr>
            <w:r w:rsidRPr="00EB191D">
              <w:rPr>
                <w:szCs w:val="24"/>
                <w:lang w:val="sv-SE" w:eastAsia="sv-SE"/>
              </w:rPr>
              <w:t>132</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C1401D6" w14:textId="46247E1A" w:rsidR="00AB7ABB" w:rsidRPr="00EB191D" w:rsidRDefault="00AB7ABB" w:rsidP="00EB191D">
            <w:pPr>
              <w:spacing w:after="0" w:line="360" w:lineRule="auto"/>
              <w:jc w:val="right"/>
              <w:rPr>
                <w:szCs w:val="24"/>
                <w:lang w:val="sv-SE" w:eastAsia="sv-SE"/>
              </w:rPr>
            </w:pPr>
            <w:r w:rsidRPr="00EB191D">
              <w:rPr>
                <w:szCs w:val="24"/>
                <w:lang w:val="sv-SE" w:eastAsia="sv-SE"/>
              </w:rPr>
              <w:t>123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6697473B" w14:textId="701D6B3E" w:rsidR="00AB7ABB" w:rsidRPr="00EB191D" w:rsidRDefault="00AB7ABB" w:rsidP="00EB191D">
            <w:pPr>
              <w:spacing w:after="0" w:line="360" w:lineRule="auto"/>
              <w:jc w:val="right"/>
              <w:rPr>
                <w:szCs w:val="24"/>
                <w:lang w:val="sv-SE" w:eastAsia="sv-SE"/>
              </w:rPr>
            </w:pPr>
            <w:r w:rsidRPr="00EB191D">
              <w:rPr>
                <w:szCs w:val="24"/>
                <w:lang w:val="sv-SE" w:eastAsia="sv-SE"/>
              </w:rPr>
              <w:t>118</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4949021" w14:textId="5527A3C6" w:rsidR="00AB7ABB" w:rsidRPr="00EB191D" w:rsidRDefault="00AB7ABB" w:rsidP="00EB191D">
            <w:pPr>
              <w:spacing w:after="0" w:line="360" w:lineRule="auto"/>
              <w:jc w:val="right"/>
              <w:rPr>
                <w:szCs w:val="24"/>
                <w:lang w:val="sv-SE" w:eastAsia="sv-SE"/>
              </w:rPr>
            </w:pPr>
            <w:r w:rsidRPr="00EB191D">
              <w:rPr>
                <w:szCs w:val="24"/>
                <w:lang w:val="sv-SE" w:eastAsia="sv-SE"/>
              </w:rPr>
              <w:t>118</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626A18D4" w14:textId="77777777" w:rsidR="00AB7ABB" w:rsidRPr="00EB191D" w:rsidRDefault="00AB7ABB" w:rsidP="00EB191D">
            <w:pPr>
              <w:spacing w:after="0" w:line="360" w:lineRule="auto"/>
              <w:rPr>
                <w:color w:val="000000"/>
                <w:szCs w:val="24"/>
                <w:lang w:val="sv-SE" w:eastAsia="sv-SE"/>
              </w:rPr>
            </w:pPr>
          </w:p>
        </w:tc>
      </w:tr>
      <w:tr w:rsidR="00AB7ABB" w:rsidRPr="00EB191D" w14:paraId="481C17DB"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DDB5EB4" w14:textId="23DA6AE1" w:rsidR="00AB7ABB" w:rsidRPr="00EB191D" w:rsidRDefault="00AB7ABB" w:rsidP="00EB191D">
            <w:pPr>
              <w:spacing w:after="0" w:line="360" w:lineRule="auto"/>
              <w:rPr>
                <w:szCs w:val="24"/>
                <w:lang w:eastAsia="sv-SE"/>
              </w:rPr>
            </w:pPr>
            <w:r w:rsidRPr="00EB191D">
              <w:rPr>
                <w:szCs w:val="24"/>
                <w:lang w:eastAsia="sv-SE"/>
              </w:rPr>
              <w:t>Electricity, gas, steam and air conditioning supply</w:t>
            </w:r>
          </w:p>
        </w:tc>
        <w:tc>
          <w:tcPr>
            <w:tcW w:w="413" w:type="pct"/>
            <w:tcBorders>
              <w:top w:val="nil"/>
              <w:left w:val="nil"/>
              <w:bottom w:val="single" w:sz="4" w:space="0" w:color="000000"/>
              <w:right w:val="single" w:sz="4" w:space="0" w:color="000000"/>
            </w:tcBorders>
            <w:shd w:val="clear" w:color="auto" w:fill="auto"/>
            <w:noWrap/>
            <w:vAlign w:val="bottom"/>
            <w:hideMark/>
          </w:tcPr>
          <w:p w14:paraId="03CCDEA2" w14:textId="08ADA244" w:rsidR="00AB7ABB" w:rsidRPr="00EB191D" w:rsidRDefault="00AB7ABB" w:rsidP="00EB191D">
            <w:pPr>
              <w:spacing w:after="0" w:line="360" w:lineRule="auto"/>
              <w:jc w:val="right"/>
              <w:rPr>
                <w:szCs w:val="24"/>
                <w:lang w:val="sv-SE" w:eastAsia="sv-SE"/>
              </w:rPr>
            </w:pPr>
            <w:r w:rsidRPr="00EB191D">
              <w:rPr>
                <w:szCs w:val="24"/>
                <w:lang w:val="sv-SE" w:eastAsia="sv-SE"/>
              </w:rPr>
              <w:t>5</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585AC04" w14:textId="34DA9706"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5424F403" w14:textId="045458BC"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28B1F9C6" w14:textId="5AADF6DD" w:rsidR="00AB7ABB" w:rsidRPr="00EB191D" w:rsidRDefault="00AB7ABB" w:rsidP="00EB191D">
            <w:pPr>
              <w:spacing w:after="0" w:line="360" w:lineRule="auto"/>
              <w:jc w:val="right"/>
              <w:rPr>
                <w:szCs w:val="24"/>
                <w:lang w:val="sv-SE" w:eastAsia="sv-SE"/>
              </w:rPr>
            </w:pPr>
            <w:r w:rsidRPr="00EB191D">
              <w:rPr>
                <w:szCs w:val="24"/>
                <w:lang w:val="sv-SE" w:eastAsia="sv-SE"/>
              </w:rPr>
              <w:t>5</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EC7DCDF" w14:textId="7980D304"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64713CD6" w14:textId="635FF746"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6737D82C" w14:textId="17965489"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46D088B" w14:textId="13CE105A"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5EDA04D" w14:textId="77739115" w:rsidR="00AB7ABB" w:rsidRPr="00EB191D" w:rsidRDefault="00AB7ABB" w:rsidP="00EB191D">
            <w:pPr>
              <w:spacing w:after="0" w:line="360" w:lineRule="auto"/>
              <w:jc w:val="right"/>
              <w:rPr>
                <w:szCs w:val="24"/>
                <w:lang w:val="sv-SE" w:eastAsia="sv-SE"/>
              </w:rPr>
            </w:pPr>
            <w:r w:rsidRPr="00EB191D">
              <w:rPr>
                <w:szCs w:val="24"/>
                <w:lang w:val="sv-SE" w:eastAsia="sv-SE"/>
              </w:rPr>
              <w:t>5</w:t>
            </w:r>
            <w:r w:rsidR="00F528CF">
              <w:rPr>
                <w:szCs w:val="24"/>
                <w:lang w:val="sv-SE" w:eastAsia="sv-SE"/>
              </w:rPr>
              <w:t>.</w:t>
            </w:r>
            <w:r w:rsidRPr="00EB191D">
              <w:rPr>
                <w:szCs w:val="24"/>
                <w:lang w:val="sv-SE" w:eastAsia="sv-SE"/>
              </w:rPr>
              <w:t>3</w:t>
            </w:r>
          </w:p>
        </w:tc>
        <w:tc>
          <w:tcPr>
            <w:tcW w:w="75" w:type="pct"/>
            <w:tcBorders>
              <w:top w:val="nil"/>
              <w:left w:val="nil"/>
              <w:bottom w:val="nil"/>
              <w:right w:val="nil"/>
            </w:tcBorders>
            <w:shd w:val="clear" w:color="auto" w:fill="auto"/>
            <w:noWrap/>
            <w:vAlign w:val="bottom"/>
            <w:hideMark/>
          </w:tcPr>
          <w:p w14:paraId="482B81B7" w14:textId="77777777" w:rsidR="00AB7ABB" w:rsidRPr="00EB191D" w:rsidRDefault="00AB7ABB" w:rsidP="00EB191D">
            <w:pPr>
              <w:spacing w:after="0" w:line="360" w:lineRule="auto"/>
              <w:rPr>
                <w:color w:val="000000"/>
                <w:szCs w:val="24"/>
                <w:lang w:val="sv-SE" w:eastAsia="sv-SE"/>
              </w:rPr>
            </w:pPr>
          </w:p>
        </w:tc>
      </w:tr>
      <w:tr w:rsidR="00AB7ABB" w:rsidRPr="00EB191D" w14:paraId="363BCF7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78CC063F" w14:textId="0D4308DE" w:rsidR="00AB7ABB" w:rsidRPr="00EB191D" w:rsidRDefault="00AB7ABB" w:rsidP="00EB191D">
            <w:pPr>
              <w:spacing w:after="0" w:line="360" w:lineRule="auto"/>
              <w:rPr>
                <w:szCs w:val="24"/>
                <w:lang w:eastAsia="sv-SE"/>
              </w:rPr>
            </w:pPr>
            <w:r w:rsidRPr="00EB191D">
              <w:rPr>
                <w:szCs w:val="24"/>
                <w:lang w:eastAsia="sv-SE"/>
              </w:rPr>
              <w:t>Water supply; sewerage, waste management and remediation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461888FC" w14:textId="1DE52310" w:rsidR="00AB7ABB" w:rsidRPr="00EB191D" w:rsidRDefault="00AB7ABB" w:rsidP="00EB191D">
            <w:pPr>
              <w:spacing w:after="0" w:line="360" w:lineRule="auto"/>
              <w:jc w:val="right"/>
              <w:rPr>
                <w:szCs w:val="24"/>
                <w:lang w:val="sv-SE" w:eastAsia="sv-SE"/>
              </w:rPr>
            </w:pPr>
            <w:r w:rsidRPr="00EB191D">
              <w:rPr>
                <w:szCs w:val="24"/>
                <w:lang w:val="sv-SE" w:eastAsia="sv-SE"/>
              </w:rPr>
              <w:t>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64C0D2E"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1EA26B30" w14:textId="702E7FDA" w:rsidR="00AB7ABB" w:rsidRPr="00EB191D" w:rsidRDefault="00AB7ABB" w:rsidP="00EB191D">
            <w:pPr>
              <w:spacing w:after="0" w:line="360" w:lineRule="auto"/>
              <w:jc w:val="right"/>
              <w:rPr>
                <w:szCs w:val="24"/>
                <w:lang w:val="sv-SE" w:eastAsia="sv-SE"/>
              </w:rPr>
            </w:pPr>
            <w:r w:rsidRPr="00EB191D">
              <w:rPr>
                <w:szCs w:val="24"/>
                <w:lang w:val="sv-SE" w:eastAsia="sv-SE"/>
              </w:rPr>
              <w:t>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57F6E33B" w14:textId="6851D3B8" w:rsidR="00AB7ABB" w:rsidRPr="00EB191D" w:rsidRDefault="00AB7ABB" w:rsidP="00EB191D">
            <w:pPr>
              <w:spacing w:after="0" w:line="360" w:lineRule="auto"/>
              <w:jc w:val="right"/>
              <w:rPr>
                <w:szCs w:val="24"/>
                <w:lang w:val="sv-SE" w:eastAsia="sv-SE"/>
              </w:rPr>
            </w:pPr>
            <w:r w:rsidRPr="00EB191D">
              <w:rPr>
                <w:szCs w:val="24"/>
                <w:lang w:val="sv-SE" w:eastAsia="sv-SE"/>
              </w:rPr>
              <w:t>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578439F" w14:textId="37E3C6BD" w:rsidR="00AB7ABB" w:rsidRPr="00EB191D" w:rsidRDefault="00AB7ABB" w:rsidP="00EB191D">
            <w:pPr>
              <w:spacing w:after="0" w:line="360" w:lineRule="auto"/>
              <w:jc w:val="right"/>
              <w:rPr>
                <w:szCs w:val="24"/>
                <w:lang w:val="sv-SE" w:eastAsia="sv-SE"/>
              </w:rPr>
            </w:pPr>
            <w:r w:rsidRPr="00EB191D">
              <w:rPr>
                <w:szCs w:val="24"/>
                <w:lang w:val="sv-SE" w:eastAsia="sv-SE"/>
              </w:rPr>
              <w:t>3</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1C707E5" w14:textId="57573810" w:rsidR="00AB7ABB" w:rsidRPr="00EB191D" w:rsidRDefault="00AB7ABB" w:rsidP="00EB191D">
            <w:pPr>
              <w:spacing w:after="0" w:line="360" w:lineRule="auto"/>
              <w:jc w:val="right"/>
              <w:rPr>
                <w:szCs w:val="24"/>
                <w:lang w:val="sv-SE" w:eastAsia="sv-SE"/>
              </w:rPr>
            </w:pPr>
            <w:r w:rsidRPr="00EB191D">
              <w:rPr>
                <w:szCs w:val="24"/>
                <w:lang w:val="sv-SE" w:eastAsia="sv-SE"/>
              </w:rPr>
              <w:t>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2B86D3EE" w14:textId="7585F4B0" w:rsidR="00AB7ABB" w:rsidRPr="00EB191D" w:rsidRDefault="00AB7ABB" w:rsidP="00EB191D">
            <w:pPr>
              <w:spacing w:after="0" w:line="360" w:lineRule="auto"/>
              <w:jc w:val="right"/>
              <w:rPr>
                <w:szCs w:val="24"/>
                <w:lang w:val="sv-SE" w:eastAsia="sv-SE"/>
              </w:rPr>
            </w:pPr>
            <w:r w:rsidRPr="00EB191D">
              <w:rPr>
                <w:szCs w:val="24"/>
                <w:lang w:val="sv-SE" w:eastAsia="sv-SE"/>
              </w:rPr>
              <w:t>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E7D0EF9" w14:textId="053BE9EC" w:rsidR="00AB7ABB" w:rsidRPr="00EB191D" w:rsidRDefault="00AB7ABB" w:rsidP="00EB191D">
            <w:pPr>
              <w:spacing w:after="0" w:line="360" w:lineRule="auto"/>
              <w:jc w:val="right"/>
              <w:rPr>
                <w:szCs w:val="24"/>
                <w:lang w:val="sv-SE" w:eastAsia="sv-SE"/>
              </w:rPr>
            </w:pPr>
            <w:r w:rsidRPr="00EB191D">
              <w:rPr>
                <w:szCs w:val="24"/>
                <w:lang w:val="sv-SE" w:eastAsia="sv-SE"/>
              </w:rPr>
              <w:t>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4EB46B87" w14:textId="4B6AEF70" w:rsidR="00AB7ABB" w:rsidRPr="00EB191D" w:rsidRDefault="00AB7ABB" w:rsidP="00EB191D">
            <w:pPr>
              <w:spacing w:after="0" w:line="360" w:lineRule="auto"/>
              <w:jc w:val="right"/>
              <w:rPr>
                <w:szCs w:val="24"/>
                <w:lang w:val="sv-SE" w:eastAsia="sv-SE"/>
              </w:rPr>
            </w:pPr>
            <w:r w:rsidRPr="00EB191D">
              <w:rPr>
                <w:szCs w:val="24"/>
                <w:lang w:val="sv-SE" w:eastAsia="sv-SE"/>
              </w:rPr>
              <w:t>5</w:t>
            </w:r>
            <w:r w:rsidR="00F528CF">
              <w:rPr>
                <w:szCs w:val="24"/>
                <w:lang w:val="sv-SE" w:eastAsia="sv-SE"/>
              </w:rPr>
              <w:t>.</w:t>
            </w:r>
            <w:r w:rsidRPr="00EB191D">
              <w:rPr>
                <w:szCs w:val="24"/>
                <w:lang w:val="sv-SE" w:eastAsia="sv-SE"/>
              </w:rPr>
              <w:t>6</w:t>
            </w:r>
          </w:p>
        </w:tc>
        <w:tc>
          <w:tcPr>
            <w:tcW w:w="75" w:type="pct"/>
            <w:tcBorders>
              <w:top w:val="nil"/>
              <w:left w:val="nil"/>
              <w:bottom w:val="nil"/>
              <w:right w:val="nil"/>
            </w:tcBorders>
            <w:shd w:val="clear" w:color="auto" w:fill="auto"/>
            <w:noWrap/>
            <w:vAlign w:val="bottom"/>
            <w:hideMark/>
          </w:tcPr>
          <w:p w14:paraId="7A8E0AA8" w14:textId="77777777" w:rsidR="00AB7ABB" w:rsidRPr="00EB191D" w:rsidRDefault="00AB7ABB" w:rsidP="00EB191D">
            <w:pPr>
              <w:spacing w:after="0" w:line="360" w:lineRule="auto"/>
              <w:rPr>
                <w:color w:val="000000"/>
                <w:szCs w:val="24"/>
                <w:lang w:val="sv-SE" w:eastAsia="sv-SE"/>
              </w:rPr>
            </w:pPr>
          </w:p>
        </w:tc>
      </w:tr>
      <w:tr w:rsidR="00AB7ABB" w:rsidRPr="00EB191D" w14:paraId="305DC860"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F92A215" w14:textId="77777777" w:rsidR="00AB7ABB" w:rsidRPr="00EB191D" w:rsidRDefault="00AB7ABB" w:rsidP="00EB191D">
            <w:pPr>
              <w:spacing w:after="0" w:line="360" w:lineRule="auto"/>
              <w:rPr>
                <w:szCs w:val="24"/>
                <w:lang w:val="sv-SE" w:eastAsia="sv-SE"/>
              </w:rPr>
            </w:pPr>
            <w:r w:rsidRPr="00EB191D">
              <w:rPr>
                <w:szCs w:val="24"/>
                <w:lang w:val="sv-SE" w:eastAsia="sv-SE"/>
              </w:rPr>
              <w:t>Construction</w:t>
            </w:r>
          </w:p>
        </w:tc>
        <w:tc>
          <w:tcPr>
            <w:tcW w:w="413" w:type="pct"/>
            <w:tcBorders>
              <w:top w:val="nil"/>
              <w:left w:val="nil"/>
              <w:bottom w:val="single" w:sz="4" w:space="0" w:color="000000"/>
              <w:right w:val="single" w:sz="4" w:space="0" w:color="000000"/>
            </w:tcBorders>
            <w:shd w:val="clear" w:color="auto" w:fill="auto"/>
            <w:noWrap/>
            <w:vAlign w:val="bottom"/>
            <w:hideMark/>
          </w:tcPr>
          <w:p w14:paraId="2760CCA8" w14:textId="53F23DE1"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7981861" w14:textId="2A32D5E5" w:rsidR="00AB7ABB" w:rsidRPr="00EB191D" w:rsidRDefault="00AB7ABB" w:rsidP="00EB191D">
            <w:pPr>
              <w:spacing w:after="0" w:line="360" w:lineRule="auto"/>
              <w:jc w:val="right"/>
              <w:rPr>
                <w:szCs w:val="24"/>
                <w:lang w:val="sv-SE" w:eastAsia="sv-SE"/>
              </w:rPr>
            </w:pPr>
            <w:r w:rsidRPr="00EB191D">
              <w:rPr>
                <w:szCs w:val="24"/>
                <w:lang w:val="sv-SE" w:eastAsia="sv-SE"/>
              </w:rPr>
              <w:t>21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0EC28CA" w14:textId="0A9B3BAF" w:rsidR="00AB7ABB" w:rsidRPr="00EB191D" w:rsidRDefault="00AB7ABB" w:rsidP="00EB191D">
            <w:pPr>
              <w:spacing w:after="0" w:line="360" w:lineRule="auto"/>
              <w:jc w:val="right"/>
              <w:rPr>
                <w:szCs w:val="24"/>
                <w:lang w:val="sv-SE" w:eastAsia="sv-SE"/>
              </w:rPr>
            </w:pPr>
            <w:r w:rsidRPr="00EB191D">
              <w:rPr>
                <w:szCs w:val="24"/>
                <w:lang w:val="sv-SE" w:eastAsia="sv-SE"/>
              </w:rPr>
              <w:t>22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EE5A845" w14:textId="3349EAF7"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7B754591" w14:textId="4CD666C2" w:rsidR="00AB7ABB" w:rsidRPr="00EB191D" w:rsidRDefault="00AB7ABB" w:rsidP="00EB191D">
            <w:pPr>
              <w:spacing w:after="0" w:line="360" w:lineRule="auto"/>
              <w:jc w:val="right"/>
              <w:rPr>
                <w:szCs w:val="24"/>
                <w:lang w:val="sv-SE" w:eastAsia="sv-SE"/>
              </w:rPr>
            </w:pPr>
            <w:r w:rsidRPr="00EB191D">
              <w:rPr>
                <w:szCs w:val="24"/>
                <w:lang w:val="sv-SE" w:eastAsia="sv-SE"/>
              </w:rPr>
              <w:t>28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5CFAB818" w14:textId="68001E1E" w:rsidR="00AB7ABB" w:rsidRPr="00EB191D" w:rsidRDefault="00AB7ABB" w:rsidP="00EB191D">
            <w:pPr>
              <w:spacing w:after="0" w:line="360" w:lineRule="auto"/>
              <w:jc w:val="right"/>
              <w:rPr>
                <w:szCs w:val="24"/>
                <w:lang w:val="sv-SE" w:eastAsia="sv-SE"/>
              </w:rPr>
            </w:pPr>
            <w:r w:rsidRPr="00EB191D">
              <w:rPr>
                <w:szCs w:val="24"/>
                <w:lang w:val="sv-SE" w:eastAsia="sv-SE"/>
              </w:rPr>
              <w:t>28</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19756AA1" w14:textId="2464A317" w:rsidR="00AB7ABB" w:rsidRPr="00EB191D" w:rsidRDefault="00AB7ABB" w:rsidP="00EB191D">
            <w:pPr>
              <w:spacing w:after="0" w:line="360" w:lineRule="auto"/>
              <w:jc w:val="right"/>
              <w:rPr>
                <w:szCs w:val="24"/>
                <w:lang w:val="sv-SE" w:eastAsia="sv-SE"/>
              </w:rPr>
            </w:pPr>
            <w:r w:rsidRPr="00EB191D">
              <w:rPr>
                <w:szCs w:val="24"/>
                <w:lang w:val="sv-SE" w:eastAsia="sv-SE"/>
              </w:rPr>
              <w:t>26</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8886A45" w14:textId="577AA8A5" w:rsidR="00AB7ABB" w:rsidRPr="00EB191D" w:rsidRDefault="00AB7ABB" w:rsidP="00EB191D">
            <w:pPr>
              <w:spacing w:after="0" w:line="360" w:lineRule="auto"/>
              <w:jc w:val="right"/>
              <w:rPr>
                <w:szCs w:val="24"/>
                <w:lang w:val="sv-SE" w:eastAsia="sv-SE"/>
              </w:rPr>
            </w:pPr>
            <w:r w:rsidRPr="00EB191D">
              <w:rPr>
                <w:szCs w:val="24"/>
                <w:lang w:val="sv-SE" w:eastAsia="sv-SE"/>
              </w:rPr>
              <w:t>26</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461B35B" w14:textId="23CD78BD" w:rsidR="00AB7ABB" w:rsidRPr="00EB191D" w:rsidRDefault="00AB7ABB" w:rsidP="00EB191D">
            <w:pPr>
              <w:spacing w:after="0" w:line="360" w:lineRule="auto"/>
              <w:jc w:val="right"/>
              <w:rPr>
                <w:szCs w:val="24"/>
                <w:lang w:val="sv-SE" w:eastAsia="sv-SE"/>
              </w:rPr>
            </w:pPr>
            <w:r w:rsidRPr="00EB191D">
              <w:rPr>
                <w:szCs w:val="24"/>
                <w:lang w:val="sv-SE" w:eastAsia="sv-SE"/>
              </w:rPr>
              <w:t>30</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232A7F2E" w14:textId="77777777" w:rsidR="00AB7ABB" w:rsidRPr="00EB191D" w:rsidRDefault="00AB7ABB" w:rsidP="00EB191D">
            <w:pPr>
              <w:spacing w:after="0" w:line="360" w:lineRule="auto"/>
              <w:rPr>
                <w:color w:val="000000"/>
                <w:szCs w:val="24"/>
                <w:lang w:val="sv-SE" w:eastAsia="sv-SE"/>
              </w:rPr>
            </w:pPr>
          </w:p>
        </w:tc>
      </w:tr>
      <w:tr w:rsidR="00AB7ABB" w:rsidRPr="00EB191D" w14:paraId="47241224"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8DCDB5A" w14:textId="77777777" w:rsidR="00AB7ABB" w:rsidRPr="00EB191D" w:rsidRDefault="00AB7ABB" w:rsidP="00EB191D">
            <w:pPr>
              <w:spacing w:after="0" w:line="360" w:lineRule="auto"/>
              <w:rPr>
                <w:szCs w:val="24"/>
                <w:lang w:eastAsia="sv-SE"/>
              </w:rPr>
            </w:pPr>
            <w:r w:rsidRPr="00EB191D">
              <w:rPr>
                <w:szCs w:val="24"/>
                <w:lang w:eastAsia="sv-SE"/>
              </w:rPr>
              <w:t>Wholesale and retail trade; repair of motor vehicles and motorcycles</w:t>
            </w:r>
          </w:p>
        </w:tc>
        <w:tc>
          <w:tcPr>
            <w:tcW w:w="413" w:type="pct"/>
            <w:tcBorders>
              <w:top w:val="nil"/>
              <w:left w:val="nil"/>
              <w:bottom w:val="single" w:sz="4" w:space="0" w:color="000000"/>
              <w:right w:val="single" w:sz="4" w:space="0" w:color="000000"/>
            </w:tcBorders>
            <w:shd w:val="clear" w:color="auto" w:fill="auto"/>
            <w:noWrap/>
            <w:vAlign w:val="bottom"/>
            <w:hideMark/>
          </w:tcPr>
          <w:p w14:paraId="6BD7C251" w14:textId="6B0F799A" w:rsidR="00AB7ABB" w:rsidRPr="00EB191D" w:rsidRDefault="00AB7ABB" w:rsidP="00EB191D">
            <w:pPr>
              <w:spacing w:after="0" w:line="360" w:lineRule="auto"/>
              <w:jc w:val="right"/>
              <w:rPr>
                <w:szCs w:val="24"/>
                <w:lang w:val="sv-SE" w:eastAsia="sv-SE"/>
              </w:rPr>
            </w:pPr>
            <w:r w:rsidRPr="00EB191D">
              <w:rPr>
                <w:szCs w:val="24"/>
                <w:lang w:val="sv-SE" w:eastAsia="sv-SE"/>
              </w:rPr>
              <w:t>243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4F468739" w14:textId="11C0E9A9" w:rsidR="00AB7ABB" w:rsidRPr="00EB191D" w:rsidRDefault="00AB7ABB" w:rsidP="00EB191D">
            <w:pPr>
              <w:spacing w:after="0" w:line="360" w:lineRule="auto"/>
              <w:jc w:val="right"/>
              <w:rPr>
                <w:szCs w:val="24"/>
                <w:lang w:val="sv-SE" w:eastAsia="sv-SE"/>
              </w:rPr>
            </w:pPr>
            <w:r w:rsidRPr="00EB191D">
              <w:rPr>
                <w:szCs w:val="24"/>
                <w:lang w:val="sv-SE" w:eastAsia="sv-SE"/>
              </w:rPr>
              <w:t>239</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FBE81D4" w14:textId="54384F53" w:rsidR="00AB7ABB" w:rsidRPr="00EB191D" w:rsidRDefault="00AB7ABB" w:rsidP="00EB191D">
            <w:pPr>
              <w:spacing w:after="0" w:line="360" w:lineRule="auto"/>
              <w:jc w:val="right"/>
              <w:rPr>
                <w:szCs w:val="24"/>
                <w:lang w:val="sv-SE" w:eastAsia="sv-SE"/>
              </w:rPr>
            </w:pPr>
            <w:r w:rsidRPr="00EB191D">
              <w:rPr>
                <w:szCs w:val="24"/>
                <w:lang w:val="sv-SE" w:eastAsia="sv-SE"/>
              </w:rPr>
              <w:t>239</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2A877FFA" w14:textId="58934481" w:rsidR="00AB7ABB" w:rsidRPr="00EB191D" w:rsidRDefault="00AB7ABB" w:rsidP="00EB191D">
            <w:pPr>
              <w:spacing w:after="0" w:line="360" w:lineRule="auto"/>
              <w:jc w:val="right"/>
              <w:rPr>
                <w:szCs w:val="24"/>
                <w:lang w:val="sv-SE" w:eastAsia="sv-SE"/>
              </w:rPr>
            </w:pPr>
            <w:r w:rsidRPr="00EB191D">
              <w:rPr>
                <w:szCs w:val="24"/>
                <w:lang w:val="sv-SE" w:eastAsia="sv-SE"/>
              </w:rPr>
              <w:t>246</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2B456B1E" w14:textId="3E587B5D" w:rsidR="00AB7ABB" w:rsidRPr="00EB191D" w:rsidRDefault="00AB7ABB" w:rsidP="00EB191D">
            <w:pPr>
              <w:spacing w:after="0" w:line="360" w:lineRule="auto"/>
              <w:jc w:val="right"/>
              <w:rPr>
                <w:szCs w:val="24"/>
                <w:lang w:val="sv-SE" w:eastAsia="sv-SE"/>
              </w:rPr>
            </w:pPr>
            <w:r w:rsidRPr="00EB191D">
              <w:rPr>
                <w:szCs w:val="24"/>
                <w:lang w:val="sv-SE" w:eastAsia="sv-SE"/>
              </w:rPr>
              <w:t>241</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212B3AD0" w14:textId="7898C852" w:rsidR="00AB7ABB" w:rsidRPr="00EB191D" w:rsidRDefault="00AB7ABB" w:rsidP="00EB191D">
            <w:pPr>
              <w:spacing w:after="0" w:line="360" w:lineRule="auto"/>
              <w:jc w:val="right"/>
              <w:rPr>
                <w:szCs w:val="24"/>
                <w:lang w:val="sv-SE" w:eastAsia="sv-SE"/>
              </w:rPr>
            </w:pPr>
            <w:r w:rsidRPr="00EB191D">
              <w:rPr>
                <w:szCs w:val="24"/>
                <w:lang w:val="sv-SE" w:eastAsia="sv-SE"/>
              </w:rPr>
              <w:t>235</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127BFA08" w14:textId="66629FA0" w:rsidR="00AB7ABB" w:rsidRPr="00EB191D" w:rsidRDefault="00AB7ABB" w:rsidP="00EB191D">
            <w:pPr>
              <w:spacing w:after="0" w:line="360" w:lineRule="auto"/>
              <w:jc w:val="right"/>
              <w:rPr>
                <w:szCs w:val="24"/>
                <w:lang w:val="sv-SE" w:eastAsia="sv-SE"/>
              </w:rPr>
            </w:pPr>
            <w:r w:rsidRPr="00EB191D">
              <w:rPr>
                <w:szCs w:val="24"/>
                <w:lang w:val="sv-SE" w:eastAsia="sv-SE"/>
              </w:rPr>
              <w:t>246</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933CEC9" w14:textId="4792FB67" w:rsidR="00AB7ABB" w:rsidRPr="00EB191D" w:rsidRDefault="00AB7ABB" w:rsidP="00EB191D">
            <w:pPr>
              <w:spacing w:after="0" w:line="360" w:lineRule="auto"/>
              <w:jc w:val="right"/>
              <w:rPr>
                <w:szCs w:val="24"/>
                <w:lang w:val="sv-SE" w:eastAsia="sv-SE"/>
              </w:rPr>
            </w:pPr>
            <w:r w:rsidRPr="00EB191D">
              <w:rPr>
                <w:szCs w:val="24"/>
                <w:lang w:val="sv-SE" w:eastAsia="sv-SE"/>
              </w:rPr>
              <w:t>249</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1390D29C" w14:textId="24A6AE18" w:rsidR="00AB7ABB" w:rsidRPr="00EB191D" w:rsidRDefault="00AB7ABB" w:rsidP="00EB191D">
            <w:pPr>
              <w:spacing w:after="0" w:line="360" w:lineRule="auto"/>
              <w:jc w:val="right"/>
              <w:rPr>
                <w:szCs w:val="24"/>
                <w:lang w:val="sv-SE" w:eastAsia="sv-SE"/>
              </w:rPr>
            </w:pPr>
            <w:r w:rsidRPr="00EB191D">
              <w:rPr>
                <w:szCs w:val="24"/>
                <w:lang w:val="sv-SE" w:eastAsia="sv-SE"/>
              </w:rPr>
              <w:t>246</w:t>
            </w:r>
            <w:r w:rsidR="00F528CF">
              <w:rPr>
                <w:szCs w:val="24"/>
                <w:lang w:val="sv-SE" w:eastAsia="sv-SE"/>
              </w:rPr>
              <w:t>.</w:t>
            </w:r>
            <w:r w:rsidRPr="00EB191D">
              <w:rPr>
                <w:szCs w:val="24"/>
                <w:lang w:val="sv-SE" w:eastAsia="sv-SE"/>
              </w:rPr>
              <w:t>8</w:t>
            </w:r>
          </w:p>
        </w:tc>
        <w:tc>
          <w:tcPr>
            <w:tcW w:w="75" w:type="pct"/>
            <w:tcBorders>
              <w:top w:val="nil"/>
              <w:left w:val="nil"/>
              <w:bottom w:val="nil"/>
              <w:right w:val="nil"/>
            </w:tcBorders>
            <w:shd w:val="clear" w:color="auto" w:fill="auto"/>
            <w:noWrap/>
            <w:vAlign w:val="bottom"/>
            <w:hideMark/>
          </w:tcPr>
          <w:p w14:paraId="35EC5921" w14:textId="77777777" w:rsidR="00AB7ABB" w:rsidRPr="00EB191D" w:rsidRDefault="00AB7ABB" w:rsidP="00EB191D">
            <w:pPr>
              <w:spacing w:after="0" w:line="360" w:lineRule="auto"/>
              <w:rPr>
                <w:color w:val="000000"/>
                <w:szCs w:val="24"/>
                <w:lang w:val="sv-SE" w:eastAsia="sv-SE"/>
              </w:rPr>
            </w:pPr>
          </w:p>
        </w:tc>
      </w:tr>
      <w:tr w:rsidR="00AB7ABB" w:rsidRPr="00EB191D" w14:paraId="60D93861"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DD8D009" w14:textId="77777777" w:rsidR="00AB7ABB" w:rsidRPr="00EB191D" w:rsidRDefault="00AB7ABB" w:rsidP="00EB191D">
            <w:pPr>
              <w:spacing w:after="0" w:line="360" w:lineRule="auto"/>
              <w:rPr>
                <w:szCs w:val="24"/>
                <w:lang w:val="sv-SE" w:eastAsia="sv-SE"/>
              </w:rPr>
            </w:pPr>
            <w:r w:rsidRPr="00EB191D">
              <w:rPr>
                <w:szCs w:val="24"/>
                <w:lang w:val="sv-SE" w:eastAsia="sv-SE"/>
              </w:rPr>
              <w:t>Transportation and storage</w:t>
            </w:r>
          </w:p>
        </w:tc>
        <w:tc>
          <w:tcPr>
            <w:tcW w:w="413" w:type="pct"/>
            <w:tcBorders>
              <w:top w:val="nil"/>
              <w:left w:val="nil"/>
              <w:bottom w:val="single" w:sz="4" w:space="0" w:color="000000"/>
              <w:right w:val="single" w:sz="4" w:space="0" w:color="000000"/>
            </w:tcBorders>
            <w:shd w:val="clear" w:color="auto" w:fill="auto"/>
            <w:noWrap/>
            <w:vAlign w:val="bottom"/>
            <w:hideMark/>
          </w:tcPr>
          <w:p w14:paraId="11B1C4C3" w14:textId="0714965E" w:rsidR="00AB7ABB" w:rsidRPr="00EB191D" w:rsidRDefault="00AB7ABB" w:rsidP="00EB191D">
            <w:pPr>
              <w:spacing w:after="0" w:line="360" w:lineRule="auto"/>
              <w:jc w:val="right"/>
              <w:rPr>
                <w:szCs w:val="24"/>
                <w:lang w:val="sv-SE" w:eastAsia="sv-SE"/>
              </w:rPr>
            </w:pPr>
            <w:r w:rsidRPr="00EB191D">
              <w:rPr>
                <w:szCs w:val="24"/>
                <w:lang w:val="sv-SE" w:eastAsia="sv-SE"/>
              </w:rPr>
              <w:t>57</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6BD617FF" w14:textId="1AF68748" w:rsidR="00AB7ABB" w:rsidRPr="00EB191D" w:rsidRDefault="00AB7ABB" w:rsidP="00EB191D">
            <w:pPr>
              <w:spacing w:after="0" w:line="360" w:lineRule="auto"/>
              <w:jc w:val="right"/>
              <w:rPr>
                <w:szCs w:val="24"/>
                <w:lang w:val="sv-SE" w:eastAsia="sv-SE"/>
              </w:rPr>
            </w:pPr>
            <w:r w:rsidRPr="00EB191D">
              <w:rPr>
                <w:szCs w:val="24"/>
                <w:lang w:val="sv-SE" w:eastAsia="sv-SE"/>
              </w:rPr>
              <w:t>57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F638375" w14:textId="56063A0E" w:rsidR="00AB7ABB" w:rsidRPr="00EB191D" w:rsidRDefault="00AB7ABB" w:rsidP="00EB191D">
            <w:pPr>
              <w:spacing w:after="0" w:line="360" w:lineRule="auto"/>
              <w:jc w:val="right"/>
              <w:rPr>
                <w:szCs w:val="24"/>
                <w:lang w:val="sv-SE" w:eastAsia="sv-SE"/>
              </w:rPr>
            </w:pPr>
            <w:r w:rsidRPr="00EB191D">
              <w:rPr>
                <w:szCs w:val="24"/>
                <w:lang w:val="sv-SE" w:eastAsia="sv-SE"/>
              </w:rPr>
              <w:t>55</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77B6CFAE" w14:textId="14CC20E8" w:rsidR="00AB7ABB" w:rsidRPr="00EB191D" w:rsidRDefault="00AB7ABB" w:rsidP="00EB191D">
            <w:pPr>
              <w:spacing w:after="0" w:line="360" w:lineRule="auto"/>
              <w:jc w:val="right"/>
              <w:rPr>
                <w:szCs w:val="24"/>
                <w:lang w:val="sv-SE" w:eastAsia="sv-SE"/>
              </w:rPr>
            </w:pPr>
            <w:r w:rsidRPr="00EB191D">
              <w:rPr>
                <w:szCs w:val="24"/>
                <w:lang w:val="sv-SE" w:eastAsia="sv-SE"/>
              </w:rPr>
              <w:t>53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3B4A3E8C" w14:textId="6F367C4D" w:rsidR="00AB7ABB" w:rsidRPr="00EB191D" w:rsidRDefault="00AB7ABB" w:rsidP="00EB191D">
            <w:pPr>
              <w:spacing w:after="0" w:line="360" w:lineRule="auto"/>
              <w:jc w:val="right"/>
              <w:rPr>
                <w:szCs w:val="24"/>
                <w:lang w:val="sv-SE" w:eastAsia="sv-SE"/>
              </w:rPr>
            </w:pPr>
            <w:r w:rsidRPr="00EB191D">
              <w:rPr>
                <w:szCs w:val="24"/>
                <w:lang w:val="sv-SE" w:eastAsia="sv-SE"/>
              </w:rPr>
              <w:t>52</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A4E4FC3" w14:textId="24A526ED" w:rsidR="00AB7ABB" w:rsidRPr="00EB191D" w:rsidRDefault="00AB7ABB" w:rsidP="00EB191D">
            <w:pPr>
              <w:spacing w:after="0" w:line="360" w:lineRule="auto"/>
              <w:jc w:val="right"/>
              <w:rPr>
                <w:szCs w:val="24"/>
                <w:lang w:val="sv-SE" w:eastAsia="sv-SE"/>
              </w:rPr>
            </w:pPr>
            <w:r w:rsidRPr="00EB191D">
              <w:rPr>
                <w:szCs w:val="24"/>
                <w:lang w:val="sv-SE" w:eastAsia="sv-SE"/>
              </w:rPr>
              <w:t>52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1956A995" w14:textId="351B9571" w:rsidR="00AB7ABB" w:rsidRPr="00EB191D" w:rsidRDefault="00AB7ABB" w:rsidP="00EB191D">
            <w:pPr>
              <w:spacing w:after="0" w:line="360" w:lineRule="auto"/>
              <w:jc w:val="right"/>
              <w:rPr>
                <w:szCs w:val="24"/>
                <w:lang w:val="sv-SE" w:eastAsia="sv-SE"/>
              </w:rPr>
            </w:pPr>
            <w:r w:rsidRPr="00EB191D">
              <w:rPr>
                <w:szCs w:val="24"/>
                <w:lang w:val="sv-SE" w:eastAsia="sv-SE"/>
              </w:rPr>
              <w:t>53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2CB48662" w14:textId="172691DF" w:rsidR="00AB7ABB" w:rsidRPr="00EB191D" w:rsidRDefault="00AB7ABB" w:rsidP="00EB191D">
            <w:pPr>
              <w:spacing w:after="0" w:line="360" w:lineRule="auto"/>
              <w:jc w:val="right"/>
              <w:rPr>
                <w:szCs w:val="24"/>
                <w:lang w:val="sv-SE" w:eastAsia="sv-SE"/>
              </w:rPr>
            </w:pPr>
            <w:r w:rsidRPr="00EB191D">
              <w:rPr>
                <w:szCs w:val="24"/>
                <w:lang w:val="sv-SE" w:eastAsia="sv-SE"/>
              </w:rPr>
              <w:t>53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24941B7F" w14:textId="299AC138" w:rsidR="00AB7ABB" w:rsidRPr="00EB191D" w:rsidRDefault="00AB7ABB" w:rsidP="00EB191D">
            <w:pPr>
              <w:spacing w:after="0" w:line="360" w:lineRule="auto"/>
              <w:jc w:val="right"/>
              <w:rPr>
                <w:szCs w:val="24"/>
                <w:lang w:val="sv-SE" w:eastAsia="sv-SE"/>
              </w:rPr>
            </w:pPr>
            <w:r w:rsidRPr="00EB191D">
              <w:rPr>
                <w:szCs w:val="24"/>
                <w:lang w:val="sv-SE" w:eastAsia="sv-SE"/>
              </w:rPr>
              <w:t>54</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60EF8BF6" w14:textId="77777777" w:rsidR="00AB7ABB" w:rsidRPr="00EB191D" w:rsidRDefault="00AB7ABB" w:rsidP="00EB191D">
            <w:pPr>
              <w:spacing w:after="0" w:line="360" w:lineRule="auto"/>
              <w:rPr>
                <w:color w:val="000000"/>
                <w:szCs w:val="24"/>
                <w:lang w:val="sv-SE" w:eastAsia="sv-SE"/>
              </w:rPr>
            </w:pPr>
          </w:p>
        </w:tc>
      </w:tr>
      <w:tr w:rsidR="00AB7ABB" w:rsidRPr="00EB191D" w14:paraId="6FFC25B2"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0854BD2E" w14:textId="77777777" w:rsidR="00AB7ABB" w:rsidRPr="00EB191D" w:rsidRDefault="00AB7ABB" w:rsidP="00EB191D">
            <w:pPr>
              <w:spacing w:after="0" w:line="360" w:lineRule="auto"/>
              <w:rPr>
                <w:szCs w:val="24"/>
                <w:lang w:eastAsia="sv-SE"/>
              </w:rPr>
            </w:pPr>
            <w:r w:rsidRPr="00EB191D">
              <w:rPr>
                <w:szCs w:val="24"/>
                <w:lang w:eastAsia="sv-SE"/>
              </w:rPr>
              <w:t>Accommodation and food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35EA3C51" w14:textId="02CA2E14" w:rsidR="00AB7ABB" w:rsidRPr="00EB191D" w:rsidRDefault="00AB7ABB" w:rsidP="00EB191D">
            <w:pPr>
              <w:spacing w:after="0" w:line="360" w:lineRule="auto"/>
              <w:jc w:val="right"/>
              <w:rPr>
                <w:szCs w:val="24"/>
                <w:lang w:val="sv-SE" w:eastAsia="sv-SE"/>
              </w:rPr>
            </w:pPr>
            <w:r w:rsidRPr="00EB191D">
              <w:rPr>
                <w:szCs w:val="24"/>
                <w:lang w:val="sv-SE" w:eastAsia="sv-SE"/>
              </w:rPr>
              <w:t>82</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7618C883" w14:textId="0A8A17E0" w:rsidR="00AB7ABB" w:rsidRPr="00EB191D" w:rsidRDefault="00AB7ABB" w:rsidP="00EB191D">
            <w:pPr>
              <w:spacing w:after="0" w:line="360" w:lineRule="auto"/>
              <w:jc w:val="right"/>
              <w:rPr>
                <w:szCs w:val="24"/>
                <w:lang w:val="sv-SE" w:eastAsia="sv-SE"/>
              </w:rPr>
            </w:pPr>
            <w:r w:rsidRPr="00EB191D">
              <w:rPr>
                <w:szCs w:val="24"/>
                <w:lang w:val="sv-SE" w:eastAsia="sv-SE"/>
              </w:rPr>
              <w:t>78</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2FD148AB" w14:textId="3AD1A77F" w:rsidR="00AB7ABB" w:rsidRPr="00EB191D" w:rsidRDefault="00AB7ABB" w:rsidP="00EB191D">
            <w:pPr>
              <w:spacing w:after="0" w:line="360" w:lineRule="auto"/>
              <w:jc w:val="right"/>
              <w:rPr>
                <w:szCs w:val="24"/>
                <w:lang w:val="sv-SE" w:eastAsia="sv-SE"/>
              </w:rPr>
            </w:pPr>
            <w:r w:rsidRPr="00EB191D">
              <w:rPr>
                <w:szCs w:val="24"/>
                <w:lang w:val="sv-SE" w:eastAsia="sv-SE"/>
              </w:rPr>
              <w:t>82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ADDA45D" w14:textId="42F70EC4" w:rsidR="00AB7ABB" w:rsidRPr="00EB191D" w:rsidRDefault="00AB7ABB" w:rsidP="00EB191D">
            <w:pPr>
              <w:spacing w:after="0" w:line="360" w:lineRule="auto"/>
              <w:jc w:val="right"/>
              <w:rPr>
                <w:szCs w:val="24"/>
                <w:lang w:val="sv-SE" w:eastAsia="sv-SE"/>
              </w:rPr>
            </w:pPr>
            <w:r w:rsidRPr="00EB191D">
              <w:rPr>
                <w:szCs w:val="24"/>
                <w:lang w:val="sv-SE" w:eastAsia="sv-SE"/>
              </w:rPr>
              <w:t>80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73F727E6" w14:textId="28D4EE8D" w:rsidR="00AB7ABB" w:rsidRPr="00EB191D" w:rsidRDefault="00AB7ABB" w:rsidP="00EB191D">
            <w:pPr>
              <w:spacing w:after="0" w:line="360" w:lineRule="auto"/>
              <w:jc w:val="right"/>
              <w:rPr>
                <w:szCs w:val="24"/>
                <w:lang w:val="sv-SE" w:eastAsia="sv-SE"/>
              </w:rPr>
            </w:pPr>
            <w:r w:rsidRPr="00EB191D">
              <w:rPr>
                <w:szCs w:val="24"/>
                <w:lang w:val="sv-SE" w:eastAsia="sv-SE"/>
              </w:rPr>
              <w:t>82</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6BC29185" w14:textId="5204F8BB" w:rsidR="00AB7ABB" w:rsidRPr="00EB191D" w:rsidRDefault="00AB7ABB" w:rsidP="00EB191D">
            <w:pPr>
              <w:spacing w:after="0" w:line="360" w:lineRule="auto"/>
              <w:jc w:val="right"/>
              <w:rPr>
                <w:szCs w:val="24"/>
                <w:lang w:val="sv-SE" w:eastAsia="sv-SE"/>
              </w:rPr>
            </w:pPr>
            <w:r w:rsidRPr="00EB191D">
              <w:rPr>
                <w:szCs w:val="24"/>
                <w:lang w:val="sv-SE" w:eastAsia="sv-SE"/>
              </w:rPr>
              <w:t>83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22559BF8" w14:textId="25555EFF" w:rsidR="00AB7ABB" w:rsidRPr="00EB191D" w:rsidRDefault="00AB7ABB" w:rsidP="00EB191D">
            <w:pPr>
              <w:spacing w:after="0" w:line="360" w:lineRule="auto"/>
              <w:jc w:val="right"/>
              <w:rPr>
                <w:szCs w:val="24"/>
                <w:lang w:val="sv-SE" w:eastAsia="sv-SE"/>
              </w:rPr>
            </w:pPr>
            <w:r w:rsidRPr="00EB191D">
              <w:rPr>
                <w:szCs w:val="24"/>
                <w:lang w:val="sv-SE" w:eastAsia="sv-SE"/>
              </w:rPr>
              <w:t>83</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94D4E49" w14:textId="07DACA9E" w:rsidR="00AB7ABB" w:rsidRPr="00EB191D" w:rsidRDefault="00AB7ABB" w:rsidP="00EB191D">
            <w:pPr>
              <w:spacing w:after="0" w:line="360" w:lineRule="auto"/>
              <w:jc w:val="right"/>
              <w:rPr>
                <w:szCs w:val="24"/>
                <w:lang w:val="sv-SE" w:eastAsia="sv-SE"/>
              </w:rPr>
            </w:pPr>
            <w:r w:rsidRPr="00EB191D">
              <w:rPr>
                <w:szCs w:val="24"/>
                <w:lang w:val="sv-SE" w:eastAsia="sv-SE"/>
              </w:rPr>
              <w:t>86</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35C13484" w14:textId="48307EC9" w:rsidR="00AB7ABB" w:rsidRPr="00EB191D" w:rsidRDefault="00AB7ABB" w:rsidP="00EB191D">
            <w:pPr>
              <w:spacing w:after="0" w:line="360" w:lineRule="auto"/>
              <w:jc w:val="right"/>
              <w:rPr>
                <w:szCs w:val="24"/>
                <w:lang w:val="sv-SE" w:eastAsia="sv-SE"/>
              </w:rPr>
            </w:pPr>
            <w:r w:rsidRPr="00EB191D">
              <w:rPr>
                <w:szCs w:val="24"/>
                <w:lang w:val="sv-SE" w:eastAsia="sv-SE"/>
              </w:rPr>
              <w:t>89</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5008784E" w14:textId="77777777" w:rsidR="00AB7ABB" w:rsidRPr="00EB191D" w:rsidRDefault="00AB7ABB" w:rsidP="00EB191D">
            <w:pPr>
              <w:spacing w:after="0" w:line="360" w:lineRule="auto"/>
              <w:rPr>
                <w:color w:val="000000"/>
                <w:szCs w:val="24"/>
                <w:lang w:val="sv-SE" w:eastAsia="sv-SE"/>
              </w:rPr>
            </w:pPr>
          </w:p>
        </w:tc>
      </w:tr>
      <w:tr w:rsidR="00AB7ABB" w:rsidRPr="00EB191D" w14:paraId="150CAFA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373F03F1" w14:textId="77777777" w:rsidR="00AB7ABB" w:rsidRPr="00EB191D" w:rsidRDefault="00AB7ABB" w:rsidP="00EB191D">
            <w:pPr>
              <w:spacing w:after="0" w:line="360" w:lineRule="auto"/>
              <w:rPr>
                <w:szCs w:val="24"/>
                <w:lang w:val="sv-SE" w:eastAsia="sv-SE"/>
              </w:rPr>
            </w:pPr>
            <w:r w:rsidRPr="00EB191D">
              <w:rPr>
                <w:szCs w:val="24"/>
                <w:lang w:val="sv-SE" w:eastAsia="sv-SE"/>
              </w:rPr>
              <w:t>Information and communication</w:t>
            </w:r>
          </w:p>
        </w:tc>
        <w:tc>
          <w:tcPr>
            <w:tcW w:w="413" w:type="pct"/>
            <w:tcBorders>
              <w:top w:val="nil"/>
              <w:left w:val="nil"/>
              <w:bottom w:val="single" w:sz="4" w:space="0" w:color="000000"/>
              <w:right w:val="single" w:sz="4" w:space="0" w:color="000000"/>
            </w:tcBorders>
            <w:shd w:val="clear" w:color="auto" w:fill="auto"/>
            <w:noWrap/>
            <w:vAlign w:val="bottom"/>
            <w:hideMark/>
          </w:tcPr>
          <w:p w14:paraId="07870C25" w14:textId="56D8596C" w:rsidR="00AB7ABB" w:rsidRPr="00EB191D" w:rsidRDefault="00AB7ABB" w:rsidP="00EB191D">
            <w:pPr>
              <w:spacing w:after="0" w:line="360" w:lineRule="auto"/>
              <w:jc w:val="right"/>
              <w:rPr>
                <w:szCs w:val="24"/>
                <w:lang w:val="sv-SE" w:eastAsia="sv-SE"/>
              </w:rPr>
            </w:pPr>
            <w:r w:rsidRPr="00EB191D">
              <w:rPr>
                <w:szCs w:val="24"/>
                <w:lang w:val="sv-SE" w:eastAsia="sv-SE"/>
              </w:rPr>
              <w:t>55</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62E9A7E1" w14:textId="1565067D" w:rsidR="00AB7ABB" w:rsidRPr="00EB191D" w:rsidRDefault="00AB7ABB" w:rsidP="00EB191D">
            <w:pPr>
              <w:spacing w:after="0" w:line="360" w:lineRule="auto"/>
              <w:jc w:val="right"/>
              <w:rPr>
                <w:szCs w:val="24"/>
                <w:lang w:val="sv-SE" w:eastAsia="sv-SE"/>
              </w:rPr>
            </w:pPr>
            <w:r w:rsidRPr="00EB191D">
              <w:rPr>
                <w:szCs w:val="24"/>
                <w:lang w:val="sv-SE" w:eastAsia="sv-SE"/>
              </w:rPr>
              <w:t>53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38DA44AC" w14:textId="7F2E59C9" w:rsidR="00AB7ABB" w:rsidRPr="00EB191D" w:rsidRDefault="00AB7ABB" w:rsidP="00EB191D">
            <w:pPr>
              <w:spacing w:after="0" w:line="360" w:lineRule="auto"/>
              <w:jc w:val="right"/>
              <w:rPr>
                <w:szCs w:val="24"/>
                <w:lang w:val="sv-SE" w:eastAsia="sv-SE"/>
              </w:rPr>
            </w:pPr>
            <w:r w:rsidRPr="00EB191D">
              <w:rPr>
                <w:szCs w:val="24"/>
                <w:lang w:val="sv-SE" w:eastAsia="sv-SE"/>
              </w:rPr>
              <w:t>52</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28893D79" w14:textId="576A635F" w:rsidR="00AB7ABB" w:rsidRPr="00EB191D" w:rsidRDefault="00AB7ABB" w:rsidP="00EB191D">
            <w:pPr>
              <w:spacing w:after="0" w:line="360" w:lineRule="auto"/>
              <w:jc w:val="right"/>
              <w:rPr>
                <w:szCs w:val="24"/>
                <w:lang w:val="sv-SE" w:eastAsia="sv-SE"/>
              </w:rPr>
            </w:pPr>
            <w:r w:rsidRPr="00EB191D">
              <w:rPr>
                <w:szCs w:val="24"/>
                <w:lang w:val="sv-SE" w:eastAsia="sv-SE"/>
              </w:rPr>
              <w:t>55</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4080D45" w14:textId="04D3DBDC" w:rsidR="00AB7ABB" w:rsidRPr="00EB191D" w:rsidRDefault="00AB7ABB" w:rsidP="00EB191D">
            <w:pPr>
              <w:spacing w:after="0" w:line="360" w:lineRule="auto"/>
              <w:jc w:val="right"/>
              <w:rPr>
                <w:szCs w:val="24"/>
                <w:lang w:val="sv-SE" w:eastAsia="sv-SE"/>
              </w:rPr>
            </w:pPr>
            <w:r w:rsidRPr="00EB191D">
              <w:rPr>
                <w:szCs w:val="24"/>
                <w:lang w:val="sv-SE" w:eastAsia="sv-SE"/>
              </w:rPr>
              <w:t>59</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3F1E064" w14:textId="5C90B067" w:rsidR="00AB7ABB" w:rsidRPr="00EB191D" w:rsidRDefault="00AB7ABB" w:rsidP="00EB191D">
            <w:pPr>
              <w:spacing w:after="0" w:line="360" w:lineRule="auto"/>
              <w:jc w:val="right"/>
              <w:rPr>
                <w:szCs w:val="24"/>
                <w:lang w:val="sv-SE" w:eastAsia="sv-SE"/>
              </w:rPr>
            </w:pPr>
            <w:r w:rsidRPr="00EB191D">
              <w:rPr>
                <w:szCs w:val="24"/>
                <w:lang w:val="sv-SE" w:eastAsia="sv-SE"/>
              </w:rPr>
              <w:t>56</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13A2B60" w14:textId="7966ABFF" w:rsidR="00AB7ABB" w:rsidRPr="00EB191D" w:rsidRDefault="00AB7ABB" w:rsidP="00EB191D">
            <w:pPr>
              <w:spacing w:after="0" w:line="360" w:lineRule="auto"/>
              <w:jc w:val="right"/>
              <w:rPr>
                <w:szCs w:val="24"/>
                <w:lang w:val="sv-SE" w:eastAsia="sv-SE"/>
              </w:rPr>
            </w:pPr>
            <w:r w:rsidRPr="00EB191D">
              <w:rPr>
                <w:szCs w:val="24"/>
                <w:lang w:val="sv-SE" w:eastAsia="sv-SE"/>
              </w:rPr>
              <w:t>55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F9EF3EB" w14:textId="46F229F2" w:rsidR="00AB7ABB" w:rsidRPr="00EB191D" w:rsidRDefault="00AB7ABB" w:rsidP="00EB191D">
            <w:pPr>
              <w:spacing w:after="0" w:line="360" w:lineRule="auto"/>
              <w:jc w:val="right"/>
              <w:rPr>
                <w:szCs w:val="24"/>
                <w:lang w:val="sv-SE" w:eastAsia="sv-SE"/>
              </w:rPr>
            </w:pPr>
            <w:r w:rsidRPr="00EB191D">
              <w:rPr>
                <w:szCs w:val="24"/>
                <w:lang w:val="sv-SE" w:eastAsia="sv-SE"/>
              </w:rPr>
              <w:t>58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60004361" w14:textId="59043FCD" w:rsidR="00AB7ABB" w:rsidRPr="00EB191D" w:rsidRDefault="00AB7ABB" w:rsidP="00EB191D">
            <w:pPr>
              <w:spacing w:after="0" w:line="360" w:lineRule="auto"/>
              <w:jc w:val="right"/>
              <w:rPr>
                <w:szCs w:val="24"/>
                <w:lang w:val="sv-SE" w:eastAsia="sv-SE"/>
              </w:rPr>
            </w:pPr>
            <w:r w:rsidRPr="00EB191D">
              <w:rPr>
                <w:szCs w:val="24"/>
                <w:lang w:val="sv-SE" w:eastAsia="sv-SE"/>
              </w:rPr>
              <w:t>61</w:t>
            </w:r>
            <w:r w:rsidR="00F528CF">
              <w:rPr>
                <w:szCs w:val="24"/>
                <w:lang w:val="sv-SE" w:eastAsia="sv-SE"/>
              </w:rPr>
              <w:t>.</w:t>
            </w:r>
            <w:r w:rsidRPr="00EB191D">
              <w:rPr>
                <w:szCs w:val="24"/>
                <w:lang w:val="sv-SE" w:eastAsia="sv-SE"/>
              </w:rPr>
              <w:t>4</w:t>
            </w:r>
          </w:p>
        </w:tc>
        <w:tc>
          <w:tcPr>
            <w:tcW w:w="75" w:type="pct"/>
            <w:tcBorders>
              <w:top w:val="nil"/>
              <w:left w:val="nil"/>
              <w:bottom w:val="nil"/>
              <w:right w:val="nil"/>
            </w:tcBorders>
            <w:shd w:val="clear" w:color="auto" w:fill="auto"/>
            <w:noWrap/>
            <w:vAlign w:val="bottom"/>
            <w:hideMark/>
          </w:tcPr>
          <w:p w14:paraId="0525C53F" w14:textId="77777777" w:rsidR="00AB7ABB" w:rsidRPr="00EB191D" w:rsidRDefault="00AB7ABB" w:rsidP="00EB191D">
            <w:pPr>
              <w:spacing w:after="0" w:line="360" w:lineRule="auto"/>
              <w:rPr>
                <w:color w:val="000000"/>
                <w:szCs w:val="24"/>
                <w:lang w:val="sv-SE" w:eastAsia="sv-SE"/>
              </w:rPr>
            </w:pPr>
          </w:p>
        </w:tc>
      </w:tr>
      <w:tr w:rsidR="00AB7ABB" w:rsidRPr="00EB191D" w14:paraId="7C11790C"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2BC0C4A" w14:textId="77777777" w:rsidR="00AB7ABB" w:rsidRPr="00EB191D" w:rsidRDefault="00AB7ABB" w:rsidP="00EB191D">
            <w:pPr>
              <w:spacing w:after="0" w:line="360" w:lineRule="auto"/>
              <w:rPr>
                <w:szCs w:val="24"/>
                <w:lang w:val="sv-SE" w:eastAsia="sv-SE"/>
              </w:rPr>
            </w:pPr>
            <w:r w:rsidRPr="00EB191D">
              <w:rPr>
                <w:szCs w:val="24"/>
                <w:lang w:val="sv-SE" w:eastAsia="sv-SE"/>
              </w:rPr>
              <w:lastRenderedPageBreak/>
              <w:t>Financial and insurance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23302C34" w14:textId="7D2BA4CB" w:rsidR="00AB7ABB" w:rsidRPr="00EB191D" w:rsidRDefault="00AB7ABB" w:rsidP="00EB191D">
            <w:pPr>
              <w:spacing w:after="0" w:line="360" w:lineRule="auto"/>
              <w:jc w:val="right"/>
              <w:rPr>
                <w:szCs w:val="24"/>
                <w:lang w:val="sv-SE" w:eastAsia="sv-SE"/>
              </w:rPr>
            </w:pPr>
            <w:r w:rsidRPr="00EB191D">
              <w:rPr>
                <w:szCs w:val="24"/>
                <w:lang w:val="sv-SE" w:eastAsia="sv-SE"/>
              </w:rPr>
              <w:t>48</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A1C9F03" w14:textId="490E098E" w:rsidR="00AB7ABB" w:rsidRPr="00EB191D" w:rsidRDefault="00AB7ABB" w:rsidP="00EB191D">
            <w:pPr>
              <w:spacing w:after="0" w:line="360" w:lineRule="auto"/>
              <w:jc w:val="right"/>
              <w:rPr>
                <w:szCs w:val="24"/>
                <w:lang w:val="sv-SE" w:eastAsia="sv-SE"/>
              </w:rPr>
            </w:pPr>
            <w:r w:rsidRPr="00EB191D">
              <w:rPr>
                <w:szCs w:val="24"/>
                <w:lang w:val="sv-SE" w:eastAsia="sv-SE"/>
              </w:rPr>
              <w:t>54</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070CDA95" w14:textId="79047EE5" w:rsidR="00AB7ABB" w:rsidRPr="00EB191D" w:rsidRDefault="00AB7ABB" w:rsidP="00EB191D">
            <w:pPr>
              <w:spacing w:after="0" w:line="360" w:lineRule="auto"/>
              <w:jc w:val="right"/>
              <w:rPr>
                <w:szCs w:val="24"/>
                <w:lang w:val="sv-SE" w:eastAsia="sv-SE"/>
              </w:rPr>
            </w:pPr>
            <w:r w:rsidRPr="00EB191D">
              <w:rPr>
                <w:szCs w:val="24"/>
                <w:lang w:val="sv-SE" w:eastAsia="sv-SE"/>
              </w:rPr>
              <w:t>49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132A4B37" w14:textId="557296CF" w:rsidR="00AB7ABB" w:rsidRPr="00EB191D" w:rsidRDefault="00AB7ABB" w:rsidP="00EB191D">
            <w:pPr>
              <w:spacing w:after="0" w:line="360" w:lineRule="auto"/>
              <w:jc w:val="right"/>
              <w:rPr>
                <w:szCs w:val="24"/>
                <w:lang w:val="sv-SE" w:eastAsia="sv-SE"/>
              </w:rPr>
            </w:pPr>
            <w:r w:rsidRPr="00EB191D">
              <w:rPr>
                <w:szCs w:val="24"/>
                <w:lang w:val="sv-SE" w:eastAsia="sv-SE"/>
              </w:rPr>
              <w:t>50</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58944296" w14:textId="15610ABB" w:rsidR="00AB7ABB" w:rsidRPr="00EB191D" w:rsidRDefault="00AB7ABB" w:rsidP="00EB191D">
            <w:pPr>
              <w:spacing w:after="0" w:line="360" w:lineRule="auto"/>
              <w:jc w:val="right"/>
              <w:rPr>
                <w:szCs w:val="24"/>
                <w:lang w:val="sv-SE" w:eastAsia="sv-SE"/>
              </w:rPr>
            </w:pPr>
            <w:r w:rsidRPr="00EB191D">
              <w:rPr>
                <w:szCs w:val="24"/>
                <w:lang w:val="sv-SE" w:eastAsia="sv-SE"/>
              </w:rPr>
              <w:t>48</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ACB6AE1" w14:textId="6B91130B" w:rsidR="00AB7ABB" w:rsidRPr="00EB191D" w:rsidRDefault="00AB7ABB" w:rsidP="00EB191D">
            <w:pPr>
              <w:spacing w:after="0" w:line="360" w:lineRule="auto"/>
              <w:jc w:val="right"/>
              <w:rPr>
                <w:szCs w:val="24"/>
                <w:lang w:val="sv-SE" w:eastAsia="sv-SE"/>
              </w:rPr>
            </w:pPr>
            <w:r w:rsidRPr="00EB191D">
              <w:rPr>
                <w:szCs w:val="24"/>
                <w:lang w:val="sv-SE" w:eastAsia="sv-SE"/>
              </w:rPr>
              <w:t>49</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78D01346" w14:textId="54E63E25" w:rsidR="00AB7ABB" w:rsidRPr="00EB191D" w:rsidRDefault="00AB7ABB" w:rsidP="00EB191D">
            <w:pPr>
              <w:spacing w:after="0" w:line="360" w:lineRule="auto"/>
              <w:jc w:val="right"/>
              <w:rPr>
                <w:szCs w:val="24"/>
                <w:lang w:val="sv-SE" w:eastAsia="sv-SE"/>
              </w:rPr>
            </w:pPr>
            <w:r w:rsidRPr="00EB191D">
              <w:rPr>
                <w:szCs w:val="24"/>
                <w:lang w:val="sv-SE" w:eastAsia="sv-SE"/>
              </w:rPr>
              <w:t>50</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618066F4" w14:textId="12371BFF" w:rsidR="00AB7ABB" w:rsidRPr="00EB191D" w:rsidRDefault="00AB7ABB" w:rsidP="00EB191D">
            <w:pPr>
              <w:spacing w:after="0" w:line="360" w:lineRule="auto"/>
              <w:jc w:val="right"/>
              <w:rPr>
                <w:szCs w:val="24"/>
                <w:lang w:val="sv-SE" w:eastAsia="sv-SE"/>
              </w:rPr>
            </w:pPr>
            <w:r w:rsidRPr="00EB191D">
              <w:rPr>
                <w:szCs w:val="24"/>
                <w:lang w:val="sv-SE" w:eastAsia="sv-SE"/>
              </w:rPr>
              <w:t>49</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5FA8884" w14:textId="2C3D422F" w:rsidR="00AB7ABB" w:rsidRPr="00EB191D" w:rsidRDefault="00AB7ABB" w:rsidP="00EB191D">
            <w:pPr>
              <w:spacing w:after="0" w:line="360" w:lineRule="auto"/>
              <w:jc w:val="right"/>
              <w:rPr>
                <w:szCs w:val="24"/>
                <w:lang w:val="sv-SE" w:eastAsia="sv-SE"/>
              </w:rPr>
            </w:pPr>
            <w:r w:rsidRPr="00EB191D">
              <w:rPr>
                <w:szCs w:val="24"/>
                <w:lang w:val="sv-SE" w:eastAsia="sv-SE"/>
              </w:rPr>
              <w:t>51</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4753FCAE" w14:textId="77777777" w:rsidR="00AB7ABB" w:rsidRPr="00EB191D" w:rsidRDefault="00AB7ABB" w:rsidP="00EB191D">
            <w:pPr>
              <w:spacing w:after="0" w:line="360" w:lineRule="auto"/>
              <w:rPr>
                <w:color w:val="000000"/>
                <w:szCs w:val="24"/>
                <w:lang w:val="sv-SE" w:eastAsia="sv-SE"/>
              </w:rPr>
            </w:pPr>
          </w:p>
        </w:tc>
      </w:tr>
      <w:tr w:rsidR="00AB7ABB" w:rsidRPr="00EB191D" w14:paraId="0B159D9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55DB965" w14:textId="77777777" w:rsidR="00AB7ABB" w:rsidRPr="00EB191D" w:rsidRDefault="00AB7ABB" w:rsidP="00EB191D">
            <w:pPr>
              <w:spacing w:after="0" w:line="360" w:lineRule="auto"/>
              <w:rPr>
                <w:szCs w:val="24"/>
                <w:lang w:val="sv-SE" w:eastAsia="sv-SE"/>
              </w:rPr>
            </w:pPr>
            <w:r w:rsidRPr="00EB191D">
              <w:rPr>
                <w:szCs w:val="24"/>
                <w:lang w:val="sv-SE" w:eastAsia="sv-SE"/>
              </w:rPr>
              <w:t>Real estate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379E3115" w14:textId="15F84C81" w:rsidR="00AB7ABB" w:rsidRPr="00EB191D" w:rsidRDefault="00AB7ABB" w:rsidP="00EB191D">
            <w:pPr>
              <w:spacing w:after="0" w:line="360" w:lineRule="auto"/>
              <w:jc w:val="right"/>
              <w:rPr>
                <w:szCs w:val="24"/>
                <w:lang w:val="sv-SE" w:eastAsia="sv-SE"/>
              </w:rPr>
            </w:pPr>
            <w:r w:rsidRPr="00EB191D">
              <w:rPr>
                <w:szCs w:val="24"/>
                <w:lang w:val="sv-SE" w:eastAsia="sv-SE"/>
              </w:rPr>
              <w:t>22</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4ACDC0DB" w14:textId="7F439E00" w:rsidR="00AB7ABB" w:rsidRPr="00EB191D" w:rsidRDefault="00AB7ABB" w:rsidP="00EB191D">
            <w:pPr>
              <w:spacing w:after="0" w:line="360" w:lineRule="auto"/>
              <w:jc w:val="right"/>
              <w:rPr>
                <w:szCs w:val="24"/>
                <w:lang w:val="sv-SE" w:eastAsia="sv-SE"/>
              </w:rPr>
            </w:pPr>
            <w:r w:rsidRPr="00EB191D">
              <w:rPr>
                <w:szCs w:val="24"/>
                <w:lang w:val="sv-SE" w:eastAsia="sv-SE"/>
              </w:rPr>
              <w:t>24</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26C5D4F" w14:textId="16E6A680" w:rsidR="00AB7ABB" w:rsidRPr="00EB191D" w:rsidRDefault="00AB7ABB" w:rsidP="00EB191D">
            <w:pPr>
              <w:spacing w:after="0" w:line="360" w:lineRule="auto"/>
              <w:jc w:val="right"/>
              <w:rPr>
                <w:szCs w:val="24"/>
                <w:lang w:val="sv-SE" w:eastAsia="sv-SE"/>
              </w:rPr>
            </w:pPr>
            <w:r w:rsidRPr="00EB191D">
              <w:rPr>
                <w:szCs w:val="24"/>
                <w:lang w:val="sv-SE" w:eastAsia="sv-SE"/>
              </w:rPr>
              <w:t>23</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2244920B" w14:textId="53094AFE" w:rsidR="00AB7ABB" w:rsidRPr="00EB191D" w:rsidRDefault="00AB7ABB" w:rsidP="00EB191D">
            <w:pPr>
              <w:spacing w:after="0" w:line="360" w:lineRule="auto"/>
              <w:jc w:val="right"/>
              <w:rPr>
                <w:szCs w:val="24"/>
                <w:lang w:val="sv-SE" w:eastAsia="sv-SE"/>
              </w:rPr>
            </w:pPr>
            <w:r w:rsidRPr="00EB191D">
              <w:rPr>
                <w:szCs w:val="24"/>
                <w:lang w:val="sv-SE" w:eastAsia="sv-SE"/>
              </w:rPr>
              <w:t>24</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3BA36A84" w14:textId="5346F785" w:rsidR="00AB7ABB" w:rsidRPr="00EB191D" w:rsidRDefault="00AB7ABB" w:rsidP="00EB191D">
            <w:pPr>
              <w:spacing w:after="0" w:line="360" w:lineRule="auto"/>
              <w:jc w:val="right"/>
              <w:rPr>
                <w:szCs w:val="24"/>
                <w:lang w:val="sv-SE" w:eastAsia="sv-SE"/>
              </w:rPr>
            </w:pPr>
            <w:r w:rsidRPr="00EB191D">
              <w:rPr>
                <w:szCs w:val="24"/>
                <w:lang w:val="sv-SE" w:eastAsia="sv-SE"/>
              </w:rPr>
              <w:t>26</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073A1E7A" w14:textId="64F1F95D" w:rsidR="00AB7ABB" w:rsidRPr="00EB191D" w:rsidRDefault="00AB7ABB" w:rsidP="00EB191D">
            <w:pPr>
              <w:spacing w:after="0" w:line="360" w:lineRule="auto"/>
              <w:jc w:val="right"/>
              <w:rPr>
                <w:szCs w:val="24"/>
                <w:lang w:val="sv-SE" w:eastAsia="sv-SE"/>
              </w:rPr>
            </w:pPr>
            <w:r w:rsidRPr="00EB191D">
              <w:rPr>
                <w:szCs w:val="24"/>
                <w:lang w:val="sv-SE" w:eastAsia="sv-SE"/>
              </w:rPr>
              <w:t>27</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5BAFDD99" w14:textId="1E5E9114" w:rsidR="00AB7ABB" w:rsidRPr="00EB191D" w:rsidRDefault="00AB7ABB" w:rsidP="00EB191D">
            <w:pPr>
              <w:spacing w:after="0" w:line="360" w:lineRule="auto"/>
              <w:jc w:val="right"/>
              <w:rPr>
                <w:szCs w:val="24"/>
                <w:lang w:val="sv-SE" w:eastAsia="sv-SE"/>
              </w:rPr>
            </w:pPr>
            <w:r w:rsidRPr="00EB191D">
              <w:rPr>
                <w:szCs w:val="24"/>
                <w:lang w:val="sv-SE" w:eastAsia="sv-SE"/>
              </w:rPr>
              <w:t>27</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4D52807" w14:textId="213EB807" w:rsidR="00AB7ABB" w:rsidRPr="00EB191D" w:rsidRDefault="00AB7ABB" w:rsidP="00EB191D">
            <w:pPr>
              <w:spacing w:after="0" w:line="360" w:lineRule="auto"/>
              <w:jc w:val="right"/>
              <w:rPr>
                <w:szCs w:val="24"/>
                <w:lang w:val="sv-SE" w:eastAsia="sv-SE"/>
              </w:rPr>
            </w:pPr>
            <w:r w:rsidRPr="00EB191D">
              <w:rPr>
                <w:szCs w:val="24"/>
                <w:lang w:val="sv-SE" w:eastAsia="sv-SE"/>
              </w:rPr>
              <w:t>27</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06D482C" w14:textId="2BFB8E76" w:rsidR="00AB7ABB" w:rsidRPr="00EB191D" w:rsidRDefault="00AB7ABB" w:rsidP="00EB191D">
            <w:pPr>
              <w:spacing w:after="0" w:line="360" w:lineRule="auto"/>
              <w:jc w:val="right"/>
              <w:rPr>
                <w:szCs w:val="24"/>
                <w:lang w:val="sv-SE" w:eastAsia="sv-SE"/>
              </w:rPr>
            </w:pPr>
            <w:r w:rsidRPr="00EB191D">
              <w:rPr>
                <w:szCs w:val="24"/>
                <w:lang w:val="sv-SE" w:eastAsia="sv-SE"/>
              </w:rPr>
              <w:t>29</w:t>
            </w:r>
            <w:r w:rsidR="00F528CF">
              <w:rPr>
                <w:szCs w:val="24"/>
                <w:lang w:val="sv-SE" w:eastAsia="sv-SE"/>
              </w:rPr>
              <w:t>.</w:t>
            </w:r>
            <w:r w:rsidRPr="00EB191D">
              <w:rPr>
                <w:szCs w:val="24"/>
                <w:lang w:val="sv-SE" w:eastAsia="sv-SE"/>
              </w:rPr>
              <w:t>3</w:t>
            </w:r>
          </w:p>
        </w:tc>
        <w:tc>
          <w:tcPr>
            <w:tcW w:w="75" w:type="pct"/>
            <w:tcBorders>
              <w:top w:val="nil"/>
              <w:left w:val="nil"/>
              <w:bottom w:val="nil"/>
              <w:right w:val="nil"/>
            </w:tcBorders>
            <w:shd w:val="clear" w:color="auto" w:fill="auto"/>
            <w:noWrap/>
            <w:vAlign w:val="bottom"/>
            <w:hideMark/>
          </w:tcPr>
          <w:p w14:paraId="7B76793A" w14:textId="77777777" w:rsidR="00AB7ABB" w:rsidRPr="00EB191D" w:rsidRDefault="00AB7ABB" w:rsidP="00EB191D">
            <w:pPr>
              <w:spacing w:after="0" w:line="360" w:lineRule="auto"/>
              <w:rPr>
                <w:color w:val="000000"/>
                <w:szCs w:val="24"/>
                <w:lang w:val="sv-SE" w:eastAsia="sv-SE"/>
              </w:rPr>
            </w:pPr>
          </w:p>
        </w:tc>
      </w:tr>
      <w:tr w:rsidR="00AB7ABB" w:rsidRPr="00EB191D" w14:paraId="55BF37CE"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74B3791" w14:textId="5FB7D8EE" w:rsidR="00AB7ABB" w:rsidRPr="00EB191D" w:rsidRDefault="00AB7ABB" w:rsidP="00EB191D">
            <w:pPr>
              <w:spacing w:after="0" w:line="360" w:lineRule="auto"/>
              <w:rPr>
                <w:szCs w:val="24"/>
                <w:lang w:eastAsia="sv-SE"/>
              </w:rPr>
            </w:pPr>
            <w:r w:rsidRPr="00EB191D">
              <w:rPr>
                <w:szCs w:val="24"/>
                <w:lang w:eastAsia="sv-SE"/>
              </w:rPr>
              <w:t>Professional, scientific and technical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7B9F98BA" w14:textId="2D2175F3" w:rsidR="00AB7ABB" w:rsidRPr="00EB191D" w:rsidRDefault="00AB7ABB" w:rsidP="00EB191D">
            <w:pPr>
              <w:spacing w:after="0" w:line="360" w:lineRule="auto"/>
              <w:jc w:val="right"/>
              <w:rPr>
                <w:szCs w:val="24"/>
                <w:lang w:val="sv-SE" w:eastAsia="sv-SE"/>
              </w:rPr>
            </w:pPr>
            <w:r w:rsidRPr="00EB191D">
              <w:rPr>
                <w:szCs w:val="24"/>
                <w:lang w:val="sv-SE" w:eastAsia="sv-SE"/>
              </w:rPr>
              <w:t>136</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34B31CB8" w14:textId="35E94D49" w:rsidR="00AB7ABB" w:rsidRPr="00EB191D" w:rsidRDefault="00AB7ABB" w:rsidP="00EB191D">
            <w:pPr>
              <w:spacing w:after="0" w:line="360" w:lineRule="auto"/>
              <w:jc w:val="right"/>
              <w:rPr>
                <w:szCs w:val="24"/>
                <w:lang w:val="sv-SE" w:eastAsia="sv-SE"/>
              </w:rPr>
            </w:pPr>
            <w:r w:rsidRPr="00EB191D">
              <w:rPr>
                <w:szCs w:val="24"/>
                <w:lang w:val="sv-SE" w:eastAsia="sv-SE"/>
              </w:rPr>
              <w:t>135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56619024" w14:textId="7BB6A0A6" w:rsidR="00AB7ABB" w:rsidRPr="00EB191D" w:rsidRDefault="00AB7ABB" w:rsidP="00EB191D">
            <w:pPr>
              <w:spacing w:after="0" w:line="360" w:lineRule="auto"/>
              <w:jc w:val="right"/>
              <w:rPr>
                <w:szCs w:val="24"/>
                <w:lang w:val="sv-SE" w:eastAsia="sv-SE"/>
              </w:rPr>
            </w:pPr>
            <w:r w:rsidRPr="00EB191D">
              <w:rPr>
                <w:szCs w:val="24"/>
                <w:lang w:val="sv-SE" w:eastAsia="sv-SE"/>
              </w:rPr>
              <w:t>139</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77E391FC" w14:textId="6BB22379" w:rsidR="00AB7ABB" w:rsidRPr="00EB191D" w:rsidRDefault="00AB7ABB" w:rsidP="00EB191D">
            <w:pPr>
              <w:spacing w:after="0" w:line="360" w:lineRule="auto"/>
              <w:jc w:val="right"/>
              <w:rPr>
                <w:szCs w:val="24"/>
                <w:lang w:val="sv-SE" w:eastAsia="sv-SE"/>
              </w:rPr>
            </w:pPr>
            <w:r w:rsidRPr="00EB191D">
              <w:rPr>
                <w:szCs w:val="24"/>
                <w:lang w:val="sv-SE" w:eastAsia="sv-SE"/>
              </w:rPr>
              <w:t>147</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706479BD" w14:textId="4356B4C0" w:rsidR="00AB7ABB" w:rsidRPr="00EB191D" w:rsidRDefault="00AB7ABB" w:rsidP="00EB191D">
            <w:pPr>
              <w:spacing w:after="0" w:line="360" w:lineRule="auto"/>
              <w:jc w:val="right"/>
              <w:rPr>
                <w:szCs w:val="24"/>
                <w:lang w:val="sv-SE" w:eastAsia="sv-SE"/>
              </w:rPr>
            </w:pPr>
            <w:r w:rsidRPr="00EB191D">
              <w:rPr>
                <w:szCs w:val="24"/>
                <w:lang w:val="sv-SE" w:eastAsia="sv-SE"/>
              </w:rPr>
              <w:t>152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599F37FA" w14:textId="529D4301" w:rsidR="00AB7ABB" w:rsidRPr="00EB191D" w:rsidRDefault="00AB7ABB" w:rsidP="00EB191D">
            <w:pPr>
              <w:spacing w:after="0" w:line="360" w:lineRule="auto"/>
              <w:jc w:val="right"/>
              <w:rPr>
                <w:szCs w:val="24"/>
                <w:lang w:val="sv-SE" w:eastAsia="sv-SE"/>
              </w:rPr>
            </w:pPr>
            <w:r w:rsidRPr="00EB191D">
              <w:rPr>
                <w:szCs w:val="24"/>
                <w:lang w:val="sv-SE" w:eastAsia="sv-SE"/>
              </w:rPr>
              <w:t>158</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C335673" w14:textId="529E6D79" w:rsidR="00AB7ABB" w:rsidRPr="00EB191D" w:rsidRDefault="00AB7ABB" w:rsidP="00EB191D">
            <w:pPr>
              <w:spacing w:after="0" w:line="360" w:lineRule="auto"/>
              <w:jc w:val="right"/>
              <w:rPr>
                <w:szCs w:val="24"/>
                <w:lang w:val="sv-SE" w:eastAsia="sv-SE"/>
              </w:rPr>
            </w:pPr>
            <w:r w:rsidRPr="00EB191D">
              <w:rPr>
                <w:szCs w:val="24"/>
                <w:lang w:val="sv-SE" w:eastAsia="sv-SE"/>
              </w:rPr>
              <w:t>169</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8885171" w14:textId="3A0BFF6F" w:rsidR="00AB7ABB" w:rsidRPr="00EB191D" w:rsidRDefault="00AB7ABB" w:rsidP="00EB191D">
            <w:pPr>
              <w:spacing w:after="0" w:line="360" w:lineRule="auto"/>
              <w:jc w:val="right"/>
              <w:rPr>
                <w:szCs w:val="24"/>
                <w:lang w:val="sv-SE" w:eastAsia="sv-SE"/>
              </w:rPr>
            </w:pPr>
            <w:r w:rsidRPr="00EB191D">
              <w:rPr>
                <w:szCs w:val="24"/>
                <w:lang w:val="sv-SE" w:eastAsia="sv-SE"/>
              </w:rPr>
              <w:t>172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50A949D2" w14:textId="01D742DA" w:rsidR="00AB7ABB" w:rsidRPr="00EB191D" w:rsidRDefault="00AB7ABB" w:rsidP="00EB191D">
            <w:pPr>
              <w:spacing w:after="0" w:line="360" w:lineRule="auto"/>
              <w:jc w:val="right"/>
              <w:rPr>
                <w:szCs w:val="24"/>
                <w:lang w:val="sv-SE" w:eastAsia="sv-SE"/>
              </w:rPr>
            </w:pPr>
            <w:r w:rsidRPr="00EB191D">
              <w:rPr>
                <w:szCs w:val="24"/>
                <w:lang w:val="sv-SE" w:eastAsia="sv-SE"/>
              </w:rPr>
              <w:t>174</w:t>
            </w:r>
            <w:r w:rsidR="00F528CF">
              <w:rPr>
                <w:szCs w:val="24"/>
                <w:lang w:val="sv-SE" w:eastAsia="sv-SE"/>
              </w:rPr>
              <w:t>.</w:t>
            </w:r>
            <w:r w:rsidRPr="00EB191D">
              <w:rPr>
                <w:szCs w:val="24"/>
                <w:lang w:val="sv-SE" w:eastAsia="sv-SE"/>
              </w:rPr>
              <w:t>8</w:t>
            </w:r>
          </w:p>
        </w:tc>
        <w:tc>
          <w:tcPr>
            <w:tcW w:w="75" w:type="pct"/>
            <w:tcBorders>
              <w:top w:val="nil"/>
              <w:left w:val="nil"/>
              <w:bottom w:val="nil"/>
              <w:right w:val="nil"/>
            </w:tcBorders>
            <w:shd w:val="clear" w:color="auto" w:fill="auto"/>
            <w:noWrap/>
            <w:vAlign w:val="bottom"/>
            <w:hideMark/>
          </w:tcPr>
          <w:p w14:paraId="0981DB1A" w14:textId="77777777" w:rsidR="00AB7ABB" w:rsidRPr="00EB191D" w:rsidRDefault="00AB7ABB" w:rsidP="00EB191D">
            <w:pPr>
              <w:spacing w:after="0" w:line="360" w:lineRule="auto"/>
              <w:rPr>
                <w:color w:val="000000"/>
                <w:szCs w:val="24"/>
                <w:lang w:val="sv-SE" w:eastAsia="sv-SE"/>
              </w:rPr>
            </w:pPr>
          </w:p>
        </w:tc>
      </w:tr>
      <w:tr w:rsidR="00AB7ABB" w:rsidRPr="00EB191D" w14:paraId="3A6AAD4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3CCBEFE" w14:textId="77777777" w:rsidR="00AB7ABB" w:rsidRPr="00EB191D" w:rsidRDefault="00AB7ABB" w:rsidP="00EB191D">
            <w:pPr>
              <w:spacing w:after="0" w:line="360" w:lineRule="auto"/>
              <w:rPr>
                <w:szCs w:val="24"/>
                <w:lang w:eastAsia="sv-SE"/>
              </w:rPr>
            </w:pPr>
            <w:r w:rsidRPr="00EB191D">
              <w:rPr>
                <w:szCs w:val="24"/>
                <w:lang w:eastAsia="sv-SE"/>
              </w:rPr>
              <w:t>Administrative and support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00C7D1FF" w14:textId="524710AD" w:rsidR="00AB7ABB" w:rsidRPr="00EB191D" w:rsidRDefault="00AB7ABB" w:rsidP="00EB191D">
            <w:pPr>
              <w:spacing w:after="0" w:line="360" w:lineRule="auto"/>
              <w:jc w:val="right"/>
              <w:rPr>
                <w:szCs w:val="24"/>
                <w:lang w:val="sv-SE" w:eastAsia="sv-SE"/>
              </w:rPr>
            </w:pPr>
            <w:r w:rsidRPr="00EB191D">
              <w:rPr>
                <w:szCs w:val="24"/>
                <w:lang w:val="sv-SE" w:eastAsia="sv-SE"/>
              </w:rPr>
              <w:t>95</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0CCFCE33" w14:textId="3A568E72" w:rsidR="00AB7ABB" w:rsidRPr="00EB191D" w:rsidRDefault="00AB7ABB" w:rsidP="00EB191D">
            <w:pPr>
              <w:spacing w:after="0" w:line="360" w:lineRule="auto"/>
              <w:jc w:val="right"/>
              <w:rPr>
                <w:szCs w:val="24"/>
                <w:lang w:val="sv-SE" w:eastAsia="sv-SE"/>
              </w:rPr>
            </w:pPr>
            <w:r w:rsidRPr="00EB191D">
              <w:rPr>
                <w:szCs w:val="24"/>
                <w:lang w:val="sv-SE" w:eastAsia="sv-SE"/>
              </w:rPr>
              <w:t>97</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B26349A" w14:textId="0D5B7EDE" w:rsidR="00AB7ABB" w:rsidRPr="00EB191D" w:rsidRDefault="00AB7ABB" w:rsidP="00EB191D">
            <w:pPr>
              <w:spacing w:after="0" w:line="360" w:lineRule="auto"/>
              <w:jc w:val="right"/>
              <w:rPr>
                <w:szCs w:val="24"/>
                <w:lang w:val="sv-SE" w:eastAsia="sv-SE"/>
              </w:rPr>
            </w:pPr>
            <w:r w:rsidRPr="00EB191D">
              <w:rPr>
                <w:szCs w:val="24"/>
                <w:lang w:val="sv-SE" w:eastAsia="sv-SE"/>
              </w:rPr>
              <w:t>94</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23BCAE28" w14:textId="57541019" w:rsidR="00AB7ABB" w:rsidRPr="00EB191D" w:rsidRDefault="00AB7ABB" w:rsidP="00EB191D">
            <w:pPr>
              <w:spacing w:after="0" w:line="360" w:lineRule="auto"/>
              <w:jc w:val="right"/>
              <w:rPr>
                <w:szCs w:val="24"/>
                <w:lang w:val="sv-SE" w:eastAsia="sv-SE"/>
              </w:rPr>
            </w:pPr>
            <w:r w:rsidRPr="00EB191D">
              <w:rPr>
                <w:szCs w:val="24"/>
                <w:lang w:val="sv-SE" w:eastAsia="sv-SE"/>
              </w:rPr>
              <w:t>100</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18720B30" w14:textId="7B2CEE26" w:rsidR="00AB7ABB" w:rsidRPr="00EB191D" w:rsidRDefault="00AB7ABB" w:rsidP="00EB191D">
            <w:pPr>
              <w:spacing w:after="0" w:line="360" w:lineRule="auto"/>
              <w:jc w:val="right"/>
              <w:rPr>
                <w:szCs w:val="24"/>
                <w:lang w:val="sv-SE" w:eastAsia="sv-SE"/>
              </w:rPr>
            </w:pPr>
            <w:r w:rsidRPr="00EB191D">
              <w:rPr>
                <w:szCs w:val="24"/>
                <w:lang w:val="sv-SE" w:eastAsia="sv-SE"/>
              </w:rPr>
              <w:t>102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A23F9AD" w14:textId="29A598E5" w:rsidR="00AB7ABB" w:rsidRPr="00EB191D" w:rsidRDefault="00AB7ABB" w:rsidP="00EB191D">
            <w:pPr>
              <w:spacing w:after="0" w:line="360" w:lineRule="auto"/>
              <w:jc w:val="right"/>
              <w:rPr>
                <w:szCs w:val="24"/>
                <w:lang w:val="sv-SE" w:eastAsia="sv-SE"/>
              </w:rPr>
            </w:pPr>
            <w:r w:rsidRPr="00EB191D">
              <w:rPr>
                <w:szCs w:val="24"/>
                <w:lang w:val="sv-SE" w:eastAsia="sv-SE"/>
              </w:rPr>
              <w:t>103</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12E641D" w14:textId="5411C6A5" w:rsidR="00AB7ABB" w:rsidRPr="00EB191D" w:rsidRDefault="00AB7ABB" w:rsidP="00EB191D">
            <w:pPr>
              <w:spacing w:after="0" w:line="360" w:lineRule="auto"/>
              <w:jc w:val="right"/>
              <w:rPr>
                <w:szCs w:val="24"/>
                <w:lang w:val="sv-SE" w:eastAsia="sv-SE"/>
              </w:rPr>
            </w:pPr>
            <w:r w:rsidRPr="00EB191D">
              <w:rPr>
                <w:szCs w:val="24"/>
                <w:lang w:val="sv-SE" w:eastAsia="sv-SE"/>
              </w:rPr>
              <w:t>102</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6BC36AE0" w14:textId="6564173C" w:rsidR="00AB7ABB" w:rsidRPr="00EB191D" w:rsidRDefault="00AB7ABB" w:rsidP="00EB191D">
            <w:pPr>
              <w:spacing w:after="0" w:line="360" w:lineRule="auto"/>
              <w:jc w:val="right"/>
              <w:rPr>
                <w:szCs w:val="24"/>
                <w:lang w:val="sv-SE" w:eastAsia="sv-SE"/>
              </w:rPr>
            </w:pPr>
            <w:r w:rsidRPr="00EB191D">
              <w:rPr>
                <w:szCs w:val="24"/>
                <w:lang w:val="sv-SE" w:eastAsia="sv-SE"/>
              </w:rPr>
              <w:t>101</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42E7F203" w14:textId="5AB77B91" w:rsidR="00AB7ABB" w:rsidRPr="00EB191D" w:rsidRDefault="00AB7ABB" w:rsidP="00EB191D">
            <w:pPr>
              <w:spacing w:after="0" w:line="360" w:lineRule="auto"/>
              <w:jc w:val="right"/>
              <w:rPr>
                <w:szCs w:val="24"/>
                <w:lang w:val="sv-SE" w:eastAsia="sv-SE"/>
              </w:rPr>
            </w:pPr>
            <w:r w:rsidRPr="00EB191D">
              <w:rPr>
                <w:szCs w:val="24"/>
                <w:lang w:val="sv-SE" w:eastAsia="sv-SE"/>
              </w:rPr>
              <w:t>104</w:t>
            </w:r>
            <w:r w:rsidR="00F528CF">
              <w:rPr>
                <w:szCs w:val="24"/>
                <w:lang w:val="sv-SE" w:eastAsia="sv-SE"/>
              </w:rPr>
              <w:t>.</w:t>
            </w:r>
            <w:r w:rsidRPr="00EB191D">
              <w:rPr>
                <w:szCs w:val="24"/>
                <w:lang w:val="sv-SE" w:eastAsia="sv-SE"/>
              </w:rPr>
              <w:t>7</w:t>
            </w:r>
          </w:p>
        </w:tc>
        <w:tc>
          <w:tcPr>
            <w:tcW w:w="75" w:type="pct"/>
            <w:tcBorders>
              <w:top w:val="nil"/>
              <w:left w:val="nil"/>
              <w:bottom w:val="nil"/>
              <w:right w:val="nil"/>
            </w:tcBorders>
            <w:shd w:val="clear" w:color="auto" w:fill="auto"/>
            <w:noWrap/>
            <w:vAlign w:val="bottom"/>
            <w:hideMark/>
          </w:tcPr>
          <w:p w14:paraId="573C2BD7" w14:textId="77777777" w:rsidR="00AB7ABB" w:rsidRPr="00EB191D" w:rsidRDefault="00AB7ABB" w:rsidP="00EB191D">
            <w:pPr>
              <w:spacing w:after="0" w:line="360" w:lineRule="auto"/>
              <w:rPr>
                <w:color w:val="000000"/>
                <w:szCs w:val="24"/>
                <w:lang w:val="sv-SE" w:eastAsia="sv-SE"/>
              </w:rPr>
            </w:pPr>
          </w:p>
        </w:tc>
      </w:tr>
      <w:tr w:rsidR="00AB7ABB" w:rsidRPr="00EB191D" w14:paraId="1637AFED"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9862BED" w14:textId="77777777" w:rsidR="00AB7ABB" w:rsidRPr="00EB191D" w:rsidRDefault="00AB7ABB" w:rsidP="00EB191D">
            <w:pPr>
              <w:spacing w:after="0" w:line="360" w:lineRule="auto"/>
              <w:rPr>
                <w:szCs w:val="24"/>
                <w:lang w:eastAsia="sv-SE"/>
              </w:rPr>
            </w:pPr>
            <w:r w:rsidRPr="00EB191D">
              <w:rPr>
                <w:szCs w:val="24"/>
                <w:lang w:eastAsia="sv-SE"/>
              </w:rPr>
              <w:t>Public administration and defence; compulsory social security</w:t>
            </w:r>
          </w:p>
        </w:tc>
        <w:tc>
          <w:tcPr>
            <w:tcW w:w="413" w:type="pct"/>
            <w:tcBorders>
              <w:top w:val="nil"/>
              <w:left w:val="nil"/>
              <w:bottom w:val="single" w:sz="4" w:space="0" w:color="000000"/>
              <w:right w:val="single" w:sz="4" w:space="0" w:color="000000"/>
            </w:tcBorders>
            <w:shd w:val="clear" w:color="auto" w:fill="auto"/>
            <w:noWrap/>
            <w:vAlign w:val="bottom"/>
            <w:hideMark/>
          </w:tcPr>
          <w:p w14:paraId="1B4FE03E" w14:textId="0D16D5AC" w:rsidR="00AB7ABB" w:rsidRPr="00EB191D" w:rsidRDefault="00AB7ABB" w:rsidP="00EB191D">
            <w:pPr>
              <w:spacing w:after="0" w:line="360" w:lineRule="auto"/>
              <w:jc w:val="right"/>
              <w:rPr>
                <w:szCs w:val="24"/>
                <w:lang w:val="sv-SE" w:eastAsia="sv-SE"/>
              </w:rPr>
            </w:pPr>
            <w:r w:rsidRPr="00EB191D">
              <w:rPr>
                <w:szCs w:val="24"/>
                <w:lang w:val="sv-SE" w:eastAsia="sv-SE"/>
              </w:rPr>
              <w:t>143</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25A6664" w14:textId="3C557545" w:rsidR="00AB7ABB" w:rsidRPr="00EB191D" w:rsidRDefault="00AB7ABB" w:rsidP="00EB191D">
            <w:pPr>
              <w:spacing w:after="0" w:line="360" w:lineRule="auto"/>
              <w:jc w:val="right"/>
              <w:rPr>
                <w:szCs w:val="24"/>
                <w:lang w:val="sv-SE" w:eastAsia="sv-SE"/>
              </w:rPr>
            </w:pPr>
            <w:r w:rsidRPr="00EB191D">
              <w:rPr>
                <w:szCs w:val="24"/>
                <w:lang w:val="sv-SE" w:eastAsia="sv-SE"/>
              </w:rPr>
              <w:t>152</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4116E930" w14:textId="266F34DC" w:rsidR="00AB7ABB" w:rsidRPr="00EB191D" w:rsidRDefault="00AB7ABB" w:rsidP="00EB191D">
            <w:pPr>
              <w:spacing w:after="0" w:line="360" w:lineRule="auto"/>
              <w:jc w:val="right"/>
              <w:rPr>
                <w:szCs w:val="24"/>
                <w:lang w:val="sv-SE" w:eastAsia="sv-SE"/>
              </w:rPr>
            </w:pPr>
            <w:r w:rsidRPr="00EB191D">
              <w:rPr>
                <w:szCs w:val="24"/>
                <w:lang w:val="sv-SE" w:eastAsia="sv-SE"/>
              </w:rPr>
              <w:t>152</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26FCAEA1" w14:textId="56641B3B" w:rsidR="00AB7ABB" w:rsidRPr="00EB191D" w:rsidRDefault="00AB7ABB" w:rsidP="00EB191D">
            <w:pPr>
              <w:spacing w:after="0" w:line="360" w:lineRule="auto"/>
              <w:jc w:val="right"/>
              <w:rPr>
                <w:szCs w:val="24"/>
                <w:lang w:val="sv-SE" w:eastAsia="sv-SE"/>
              </w:rPr>
            </w:pPr>
            <w:r w:rsidRPr="00EB191D">
              <w:rPr>
                <w:szCs w:val="24"/>
                <w:lang w:val="sv-SE" w:eastAsia="sv-SE"/>
              </w:rPr>
              <w:t>151</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46C4284F" w14:textId="0F618597" w:rsidR="00AB7ABB" w:rsidRPr="00EB191D" w:rsidRDefault="00AB7ABB" w:rsidP="00EB191D">
            <w:pPr>
              <w:spacing w:after="0" w:line="360" w:lineRule="auto"/>
              <w:jc w:val="right"/>
              <w:rPr>
                <w:szCs w:val="24"/>
                <w:lang w:val="sv-SE" w:eastAsia="sv-SE"/>
              </w:rPr>
            </w:pPr>
            <w:r w:rsidRPr="00EB191D">
              <w:rPr>
                <w:szCs w:val="24"/>
                <w:lang w:val="sv-SE" w:eastAsia="sv-SE"/>
              </w:rPr>
              <w:t>155</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E4B4606" w14:textId="0611FE0F" w:rsidR="00AB7ABB" w:rsidRPr="00EB191D" w:rsidRDefault="00AB7ABB" w:rsidP="00EB191D">
            <w:pPr>
              <w:spacing w:after="0" w:line="360" w:lineRule="auto"/>
              <w:jc w:val="right"/>
              <w:rPr>
                <w:szCs w:val="24"/>
                <w:lang w:val="sv-SE" w:eastAsia="sv-SE"/>
              </w:rPr>
            </w:pPr>
            <w:r w:rsidRPr="00EB191D">
              <w:rPr>
                <w:szCs w:val="24"/>
                <w:lang w:val="sv-SE" w:eastAsia="sv-SE"/>
              </w:rPr>
              <w:t>163</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58CA4086" w14:textId="372502C7" w:rsidR="00AB7ABB" w:rsidRPr="00EB191D" w:rsidRDefault="00AB7ABB" w:rsidP="00EB191D">
            <w:pPr>
              <w:spacing w:after="0" w:line="360" w:lineRule="auto"/>
              <w:jc w:val="right"/>
              <w:rPr>
                <w:szCs w:val="24"/>
                <w:lang w:val="sv-SE" w:eastAsia="sv-SE"/>
              </w:rPr>
            </w:pPr>
            <w:r w:rsidRPr="00EB191D">
              <w:rPr>
                <w:szCs w:val="24"/>
                <w:lang w:val="sv-SE" w:eastAsia="sv-SE"/>
              </w:rPr>
              <w:t>166</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621A478B" w14:textId="6AD40155" w:rsidR="00AB7ABB" w:rsidRPr="00EB191D" w:rsidRDefault="00AB7ABB" w:rsidP="00EB191D">
            <w:pPr>
              <w:spacing w:after="0" w:line="360" w:lineRule="auto"/>
              <w:jc w:val="right"/>
              <w:rPr>
                <w:szCs w:val="24"/>
                <w:lang w:val="sv-SE" w:eastAsia="sv-SE"/>
              </w:rPr>
            </w:pPr>
            <w:r w:rsidRPr="00EB191D">
              <w:rPr>
                <w:szCs w:val="24"/>
                <w:lang w:val="sv-SE" w:eastAsia="sv-SE"/>
              </w:rPr>
              <w:t>176</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5378ACC" w14:textId="68113BBD" w:rsidR="00AB7ABB" w:rsidRPr="00EB191D" w:rsidRDefault="00AB7ABB" w:rsidP="00EB191D">
            <w:pPr>
              <w:spacing w:after="0" w:line="360" w:lineRule="auto"/>
              <w:jc w:val="right"/>
              <w:rPr>
                <w:szCs w:val="24"/>
                <w:lang w:val="sv-SE" w:eastAsia="sv-SE"/>
              </w:rPr>
            </w:pPr>
            <w:r w:rsidRPr="00EB191D">
              <w:rPr>
                <w:szCs w:val="24"/>
                <w:lang w:val="sv-SE" w:eastAsia="sv-SE"/>
              </w:rPr>
              <w:t>186</w:t>
            </w:r>
            <w:r w:rsidR="00F528CF">
              <w:rPr>
                <w:szCs w:val="24"/>
                <w:lang w:val="sv-SE" w:eastAsia="sv-SE"/>
              </w:rPr>
              <w:t>.</w:t>
            </w:r>
            <w:r w:rsidRPr="00EB191D">
              <w:rPr>
                <w:szCs w:val="24"/>
                <w:lang w:val="sv-SE" w:eastAsia="sv-SE"/>
              </w:rPr>
              <w:t>1</w:t>
            </w:r>
          </w:p>
        </w:tc>
        <w:tc>
          <w:tcPr>
            <w:tcW w:w="75" w:type="pct"/>
            <w:tcBorders>
              <w:top w:val="nil"/>
              <w:left w:val="nil"/>
              <w:bottom w:val="nil"/>
              <w:right w:val="nil"/>
            </w:tcBorders>
            <w:shd w:val="clear" w:color="auto" w:fill="auto"/>
            <w:noWrap/>
            <w:vAlign w:val="bottom"/>
            <w:hideMark/>
          </w:tcPr>
          <w:p w14:paraId="5ED46BC8" w14:textId="77777777" w:rsidR="00AB7ABB" w:rsidRPr="00EB191D" w:rsidRDefault="00AB7ABB" w:rsidP="00EB191D">
            <w:pPr>
              <w:spacing w:after="0" w:line="360" w:lineRule="auto"/>
              <w:rPr>
                <w:color w:val="000000"/>
                <w:szCs w:val="24"/>
                <w:lang w:val="sv-SE" w:eastAsia="sv-SE"/>
              </w:rPr>
            </w:pPr>
          </w:p>
        </w:tc>
      </w:tr>
      <w:tr w:rsidR="00AB7ABB" w:rsidRPr="00EB191D" w14:paraId="6498A14F"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7164C986" w14:textId="77777777" w:rsidR="00AB7ABB" w:rsidRPr="00EB191D" w:rsidRDefault="00AB7ABB" w:rsidP="00EB191D">
            <w:pPr>
              <w:spacing w:after="0" w:line="360" w:lineRule="auto"/>
              <w:rPr>
                <w:szCs w:val="24"/>
                <w:lang w:val="sv-SE" w:eastAsia="sv-SE"/>
              </w:rPr>
            </w:pPr>
            <w:r w:rsidRPr="00EB191D">
              <w:rPr>
                <w:szCs w:val="24"/>
                <w:lang w:val="sv-SE" w:eastAsia="sv-SE"/>
              </w:rPr>
              <w:t>Education</w:t>
            </w:r>
          </w:p>
        </w:tc>
        <w:tc>
          <w:tcPr>
            <w:tcW w:w="413" w:type="pct"/>
            <w:tcBorders>
              <w:top w:val="nil"/>
              <w:left w:val="nil"/>
              <w:bottom w:val="single" w:sz="4" w:space="0" w:color="000000"/>
              <w:right w:val="single" w:sz="4" w:space="0" w:color="000000"/>
            </w:tcBorders>
            <w:shd w:val="clear" w:color="auto" w:fill="auto"/>
            <w:noWrap/>
            <w:vAlign w:val="bottom"/>
            <w:hideMark/>
          </w:tcPr>
          <w:p w14:paraId="4293FCE3" w14:textId="0B23131D" w:rsidR="00AB7ABB" w:rsidRPr="00EB191D" w:rsidRDefault="00AB7ABB" w:rsidP="00EB191D">
            <w:pPr>
              <w:spacing w:after="0" w:line="360" w:lineRule="auto"/>
              <w:jc w:val="right"/>
              <w:rPr>
                <w:szCs w:val="24"/>
                <w:lang w:val="sv-SE" w:eastAsia="sv-SE"/>
              </w:rPr>
            </w:pPr>
            <w:r w:rsidRPr="00EB191D">
              <w:rPr>
                <w:szCs w:val="24"/>
                <w:lang w:val="sv-SE" w:eastAsia="sv-SE"/>
              </w:rPr>
              <w:t>363</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25956D3" w14:textId="46C020F9" w:rsidR="00AB7ABB" w:rsidRPr="00EB191D" w:rsidRDefault="00AB7ABB" w:rsidP="00EB191D">
            <w:pPr>
              <w:spacing w:after="0" w:line="360" w:lineRule="auto"/>
              <w:jc w:val="right"/>
              <w:rPr>
                <w:szCs w:val="24"/>
                <w:lang w:val="sv-SE" w:eastAsia="sv-SE"/>
              </w:rPr>
            </w:pPr>
            <w:r w:rsidRPr="00EB191D">
              <w:rPr>
                <w:szCs w:val="24"/>
                <w:lang w:val="sv-SE" w:eastAsia="sv-SE"/>
              </w:rPr>
              <w:t>355</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7864A5A1" w14:textId="30C1F168" w:rsidR="00AB7ABB" w:rsidRPr="00EB191D" w:rsidRDefault="00AB7ABB" w:rsidP="00EB191D">
            <w:pPr>
              <w:spacing w:after="0" w:line="360" w:lineRule="auto"/>
              <w:jc w:val="right"/>
              <w:rPr>
                <w:szCs w:val="24"/>
                <w:lang w:val="sv-SE" w:eastAsia="sv-SE"/>
              </w:rPr>
            </w:pPr>
            <w:r w:rsidRPr="00EB191D">
              <w:rPr>
                <w:szCs w:val="24"/>
                <w:lang w:val="sv-SE" w:eastAsia="sv-SE"/>
              </w:rPr>
              <w:t>355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8330E8B" w14:textId="715A461F" w:rsidR="00AB7ABB" w:rsidRPr="00EB191D" w:rsidRDefault="00AB7ABB" w:rsidP="00EB191D">
            <w:pPr>
              <w:spacing w:after="0" w:line="360" w:lineRule="auto"/>
              <w:jc w:val="right"/>
              <w:rPr>
                <w:szCs w:val="24"/>
                <w:lang w:val="sv-SE" w:eastAsia="sv-SE"/>
              </w:rPr>
            </w:pPr>
            <w:r w:rsidRPr="00EB191D">
              <w:rPr>
                <w:szCs w:val="24"/>
                <w:lang w:val="sv-SE" w:eastAsia="sv-SE"/>
              </w:rPr>
              <w:t>364</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69C1CA7A" w14:textId="6F974256" w:rsidR="00AB7ABB" w:rsidRPr="00EB191D" w:rsidRDefault="00AB7ABB" w:rsidP="00EB191D">
            <w:pPr>
              <w:spacing w:after="0" w:line="360" w:lineRule="auto"/>
              <w:jc w:val="right"/>
              <w:rPr>
                <w:szCs w:val="24"/>
                <w:lang w:val="sv-SE" w:eastAsia="sv-SE"/>
              </w:rPr>
            </w:pPr>
            <w:r w:rsidRPr="00EB191D">
              <w:rPr>
                <w:szCs w:val="24"/>
                <w:lang w:val="sv-SE" w:eastAsia="sv-SE"/>
              </w:rPr>
              <w:t>374</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A819E4F" w14:textId="4FD73110" w:rsidR="00AB7ABB" w:rsidRPr="00EB191D" w:rsidRDefault="00AB7ABB" w:rsidP="00EB191D">
            <w:pPr>
              <w:spacing w:after="0" w:line="360" w:lineRule="auto"/>
              <w:jc w:val="right"/>
              <w:rPr>
                <w:szCs w:val="24"/>
                <w:lang w:val="sv-SE" w:eastAsia="sv-SE"/>
              </w:rPr>
            </w:pPr>
            <w:r w:rsidRPr="00EB191D">
              <w:rPr>
                <w:szCs w:val="24"/>
                <w:lang w:val="sv-SE" w:eastAsia="sv-SE"/>
              </w:rPr>
              <w:t>376</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69A31D6E" w14:textId="535CBB1F" w:rsidR="00AB7ABB" w:rsidRPr="00EB191D" w:rsidRDefault="00AB7ABB" w:rsidP="00EB191D">
            <w:pPr>
              <w:spacing w:after="0" w:line="360" w:lineRule="auto"/>
              <w:jc w:val="right"/>
              <w:rPr>
                <w:szCs w:val="24"/>
                <w:lang w:val="sv-SE" w:eastAsia="sv-SE"/>
              </w:rPr>
            </w:pPr>
            <w:r w:rsidRPr="00EB191D">
              <w:rPr>
                <w:szCs w:val="24"/>
                <w:lang w:val="sv-SE" w:eastAsia="sv-SE"/>
              </w:rPr>
              <w:t>385</w:t>
            </w:r>
            <w:r w:rsidR="00F528CF">
              <w:rPr>
                <w:szCs w:val="24"/>
                <w:lang w:val="sv-SE" w:eastAsia="sv-SE"/>
              </w:rPr>
              <w:t>.</w:t>
            </w:r>
            <w:r w:rsidRPr="00EB191D">
              <w:rPr>
                <w:szCs w:val="24"/>
                <w:lang w:val="sv-SE" w:eastAsia="sv-SE"/>
              </w:rPr>
              <w:t>9</w:t>
            </w:r>
          </w:p>
        </w:tc>
        <w:tc>
          <w:tcPr>
            <w:tcW w:w="413" w:type="pct"/>
            <w:tcBorders>
              <w:top w:val="nil"/>
              <w:left w:val="nil"/>
              <w:bottom w:val="single" w:sz="4" w:space="0" w:color="000000"/>
              <w:right w:val="single" w:sz="4" w:space="0" w:color="000000"/>
            </w:tcBorders>
            <w:shd w:val="clear" w:color="auto" w:fill="auto"/>
            <w:noWrap/>
            <w:vAlign w:val="bottom"/>
            <w:hideMark/>
          </w:tcPr>
          <w:p w14:paraId="31ACF1E8" w14:textId="78600A66" w:rsidR="00AB7ABB" w:rsidRPr="00EB191D" w:rsidRDefault="00AB7ABB" w:rsidP="00EB191D">
            <w:pPr>
              <w:spacing w:after="0" w:line="360" w:lineRule="auto"/>
              <w:jc w:val="right"/>
              <w:rPr>
                <w:szCs w:val="24"/>
                <w:lang w:val="sv-SE" w:eastAsia="sv-SE"/>
              </w:rPr>
            </w:pPr>
            <w:r w:rsidRPr="00EB191D">
              <w:rPr>
                <w:szCs w:val="24"/>
                <w:lang w:val="sv-SE" w:eastAsia="sv-SE"/>
              </w:rPr>
              <w:t>400</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2C92F2A" w14:textId="0673465F" w:rsidR="00AB7ABB" w:rsidRPr="00EB191D" w:rsidRDefault="00AB7ABB" w:rsidP="00EB191D">
            <w:pPr>
              <w:spacing w:after="0" w:line="360" w:lineRule="auto"/>
              <w:jc w:val="right"/>
              <w:rPr>
                <w:szCs w:val="24"/>
                <w:lang w:val="sv-SE" w:eastAsia="sv-SE"/>
              </w:rPr>
            </w:pPr>
            <w:r w:rsidRPr="00EB191D">
              <w:rPr>
                <w:szCs w:val="24"/>
                <w:lang w:val="sv-SE" w:eastAsia="sv-SE"/>
              </w:rPr>
              <w:t>407</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0B234EF4" w14:textId="77777777" w:rsidR="00AB7ABB" w:rsidRPr="00EB191D" w:rsidRDefault="00AB7ABB" w:rsidP="00EB191D">
            <w:pPr>
              <w:spacing w:after="0" w:line="360" w:lineRule="auto"/>
              <w:rPr>
                <w:color w:val="000000"/>
                <w:szCs w:val="24"/>
                <w:lang w:val="sv-SE" w:eastAsia="sv-SE"/>
              </w:rPr>
            </w:pPr>
          </w:p>
        </w:tc>
      </w:tr>
      <w:tr w:rsidR="00AB7ABB" w:rsidRPr="00EB191D" w14:paraId="06DB4DC9"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4E713628" w14:textId="77777777" w:rsidR="00AB7ABB" w:rsidRPr="00EB191D" w:rsidRDefault="00AB7ABB" w:rsidP="00EB191D">
            <w:pPr>
              <w:spacing w:after="0" w:line="360" w:lineRule="auto"/>
              <w:rPr>
                <w:szCs w:val="24"/>
                <w:lang w:eastAsia="sv-SE"/>
              </w:rPr>
            </w:pPr>
            <w:r w:rsidRPr="00EB191D">
              <w:rPr>
                <w:szCs w:val="24"/>
                <w:lang w:eastAsia="sv-SE"/>
              </w:rPr>
              <w:t>Human health and social work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683769EE" w14:textId="56F3781C" w:rsidR="00AB7ABB" w:rsidRPr="00EB191D" w:rsidRDefault="00AB7ABB" w:rsidP="00EB191D">
            <w:pPr>
              <w:spacing w:after="0" w:line="360" w:lineRule="auto"/>
              <w:jc w:val="right"/>
              <w:rPr>
                <w:szCs w:val="24"/>
                <w:lang w:val="sv-SE" w:eastAsia="sv-SE"/>
              </w:rPr>
            </w:pPr>
            <w:r w:rsidRPr="00EB191D">
              <w:rPr>
                <w:szCs w:val="24"/>
                <w:lang w:val="sv-SE" w:eastAsia="sv-SE"/>
              </w:rPr>
              <w:t>592</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30E7C1A7" w14:textId="05FB6AED" w:rsidR="00AB7ABB" w:rsidRPr="00EB191D" w:rsidRDefault="00AB7ABB" w:rsidP="00EB191D">
            <w:pPr>
              <w:spacing w:after="0" w:line="360" w:lineRule="auto"/>
              <w:jc w:val="right"/>
              <w:rPr>
                <w:szCs w:val="24"/>
                <w:lang w:val="sv-SE" w:eastAsia="sv-SE"/>
              </w:rPr>
            </w:pPr>
            <w:r w:rsidRPr="00EB191D">
              <w:rPr>
                <w:szCs w:val="24"/>
                <w:lang w:val="sv-SE" w:eastAsia="sv-SE"/>
              </w:rPr>
              <w:t>575</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45FCF69D" w14:textId="0C504D5C" w:rsidR="00AB7ABB" w:rsidRPr="00EB191D" w:rsidRDefault="00AB7ABB" w:rsidP="00EB191D">
            <w:pPr>
              <w:spacing w:after="0" w:line="360" w:lineRule="auto"/>
              <w:jc w:val="right"/>
              <w:rPr>
                <w:szCs w:val="24"/>
                <w:lang w:val="sv-SE" w:eastAsia="sv-SE"/>
              </w:rPr>
            </w:pPr>
            <w:r w:rsidRPr="00EB191D">
              <w:rPr>
                <w:szCs w:val="24"/>
                <w:lang w:val="sv-SE" w:eastAsia="sv-SE"/>
              </w:rPr>
              <w:t>573</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148DC1CD" w14:textId="4804F6C5" w:rsidR="00AB7ABB" w:rsidRPr="00EB191D" w:rsidRDefault="00AB7ABB" w:rsidP="00EB191D">
            <w:pPr>
              <w:spacing w:after="0" w:line="360" w:lineRule="auto"/>
              <w:jc w:val="right"/>
              <w:rPr>
                <w:szCs w:val="24"/>
                <w:lang w:val="sv-SE" w:eastAsia="sv-SE"/>
              </w:rPr>
            </w:pPr>
            <w:r w:rsidRPr="00EB191D">
              <w:rPr>
                <w:szCs w:val="24"/>
                <w:lang w:val="sv-SE" w:eastAsia="sv-SE"/>
              </w:rPr>
              <w:t>590</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1D508401" w14:textId="0579B54C" w:rsidR="00AB7ABB" w:rsidRPr="00EB191D" w:rsidRDefault="00AB7ABB" w:rsidP="00EB191D">
            <w:pPr>
              <w:spacing w:after="0" w:line="360" w:lineRule="auto"/>
              <w:jc w:val="right"/>
              <w:rPr>
                <w:szCs w:val="24"/>
                <w:lang w:val="sv-SE" w:eastAsia="sv-SE"/>
              </w:rPr>
            </w:pPr>
            <w:r w:rsidRPr="00EB191D">
              <w:rPr>
                <w:szCs w:val="24"/>
                <w:lang w:val="sv-SE" w:eastAsia="sv-SE"/>
              </w:rPr>
              <w:t>583</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34E4EC7C" w14:textId="3AE304B7" w:rsidR="00AB7ABB" w:rsidRPr="00EB191D" w:rsidRDefault="00AB7ABB" w:rsidP="00EB191D">
            <w:pPr>
              <w:spacing w:after="0" w:line="360" w:lineRule="auto"/>
              <w:jc w:val="right"/>
              <w:rPr>
                <w:szCs w:val="24"/>
                <w:lang w:val="sv-SE" w:eastAsia="sv-SE"/>
              </w:rPr>
            </w:pPr>
            <w:r w:rsidRPr="00EB191D">
              <w:rPr>
                <w:szCs w:val="24"/>
                <w:lang w:val="sv-SE" w:eastAsia="sv-SE"/>
              </w:rPr>
              <w:t>578</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4D512DE2" w14:textId="43CE0EE5" w:rsidR="00AB7ABB" w:rsidRPr="00EB191D" w:rsidRDefault="00AB7ABB" w:rsidP="00EB191D">
            <w:pPr>
              <w:spacing w:after="0" w:line="360" w:lineRule="auto"/>
              <w:jc w:val="right"/>
              <w:rPr>
                <w:szCs w:val="24"/>
                <w:lang w:val="sv-SE" w:eastAsia="sv-SE"/>
              </w:rPr>
            </w:pPr>
            <w:r w:rsidRPr="00EB191D">
              <w:rPr>
                <w:szCs w:val="24"/>
                <w:lang w:val="sv-SE" w:eastAsia="sv-SE"/>
              </w:rPr>
              <w:t>586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3E5A12F7" w14:textId="47FA00E0" w:rsidR="00AB7ABB" w:rsidRPr="00EB191D" w:rsidRDefault="00AB7ABB" w:rsidP="00EB191D">
            <w:pPr>
              <w:spacing w:after="0" w:line="360" w:lineRule="auto"/>
              <w:jc w:val="right"/>
              <w:rPr>
                <w:szCs w:val="24"/>
                <w:lang w:val="sv-SE" w:eastAsia="sv-SE"/>
              </w:rPr>
            </w:pPr>
            <w:r w:rsidRPr="00EB191D">
              <w:rPr>
                <w:szCs w:val="24"/>
                <w:lang w:val="sv-SE" w:eastAsia="sv-SE"/>
              </w:rPr>
              <w:t>587</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20965BBC" w14:textId="7406EFAF" w:rsidR="00AB7ABB" w:rsidRPr="00EB191D" w:rsidRDefault="00AB7ABB" w:rsidP="00EB191D">
            <w:pPr>
              <w:spacing w:after="0" w:line="360" w:lineRule="auto"/>
              <w:jc w:val="right"/>
              <w:rPr>
                <w:szCs w:val="24"/>
                <w:lang w:val="sv-SE" w:eastAsia="sv-SE"/>
              </w:rPr>
            </w:pPr>
            <w:r w:rsidRPr="00EB191D">
              <w:rPr>
                <w:szCs w:val="24"/>
                <w:lang w:val="sv-SE" w:eastAsia="sv-SE"/>
              </w:rPr>
              <w:t>595</w:t>
            </w:r>
            <w:r w:rsidR="00F528CF">
              <w:rPr>
                <w:szCs w:val="24"/>
                <w:lang w:val="sv-SE" w:eastAsia="sv-SE"/>
              </w:rPr>
              <w:t>.</w:t>
            </w:r>
            <w:r w:rsidRPr="00EB191D">
              <w:rPr>
                <w:szCs w:val="24"/>
                <w:lang w:val="sv-SE" w:eastAsia="sv-SE"/>
              </w:rPr>
              <w:t>5</w:t>
            </w:r>
          </w:p>
        </w:tc>
        <w:tc>
          <w:tcPr>
            <w:tcW w:w="75" w:type="pct"/>
            <w:tcBorders>
              <w:top w:val="nil"/>
              <w:left w:val="nil"/>
              <w:bottom w:val="nil"/>
              <w:right w:val="nil"/>
            </w:tcBorders>
            <w:shd w:val="clear" w:color="auto" w:fill="auto"/>
            <w:noWrap/>
            <w:vAlign w:val="bottom"/>
            <w:hideMark/>
          </w:tcPr>
          <w:p w14:paraId="4349F225" w14:textId="77777777" w:rsidR="00AB7ABB" w:rsidRPr="00EB191D" w:rsidRDefault="00AB7ABB" w:rsidP="00EB191D">
            <w:pPr>
              <w:spacing w:after="0" w:line="360" w:lineRule="auto"/>
              <w:rPr>
                <w:color w:val="000000"/>
                <w:szCs w:val="24"/>
                <w:lang w:val="sv-SE" w:eastAsia="sv-SE"/>
              </w:rPr>
            </w:pPr>
          </w:p>
        </w:tc>
      </w:tr>
      <w:tr w:rsidR="00AB7ABB" w:rsidRPr="00EB191D" w14:paraId="135791C6"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643D16B" w14:textId="2A3B8157" w:rsidR="00AB7ABB" w:rsidRPr="00EB191D" w:rsidRDefault="00AB7ABB" w:rsidP="00EB191D">
            <w:pPr>
              <w:spacing w:after="0" w:line="360" w:lineRule="auto"/>
              <w:rPr>
                <w:szCs w:val="24"/>
                <w:lang w:val="sv-SE" w:eastAsia="sv-SE"/>
              </w:rPr>
            </w:pPr>
            <w:r w:rsidRPr="00EB191D">
              <w:rPr>
                <w:szCs w:val="24"/>
                <w:lang w:val="sv-SE" w:eastAsia="sv-SE"/>
              </w:rPr>
              <w:t>Arts, entertainment and recreation</w:t>
            </w:r>
          </w:p>
        </w:tc>
        <w:tc>
          <w:tcPr>
            <w:tcW w:w="413" w:type="pct"/>
            <w:tcBorders>
              <w:top w:val="nil"/>
              <w:left w:val="nil"/>
              <w:bottom w:val="single" w:sz="4" w:space="0" w:color="000000"/>
              <w:right w:val="single" w:sz="4" w:space="0" w:color="000000"/>
            </w:tcBorders>
            <w:shd w:val="clear" w:color="auto" w:fill="auto"/>
            <w:noWrap/>
            <w:vAlign w:val="bottom"/>
            <w:hideMark/>
          </w:tcPr>
          <w:p w14:paraId="12C5AE98" w14:textId="52E4CA20" w:rsidR="00AB7ABB" w:rsidRPr="00EB191D" w:rsidRDefault="00AB7ABB" w:rsidP="00EB191D">
            <w:pPr>
              <w:spacing w:after="0" w:line="360" w:lineRule="auto"/>
              <w:jc w:val="right"/>
              <w:rPr>
                <w:szCs w:val="24"/>
                <w:lang w:val="sv-SE" w:eastAsia="sv-SE"/>
              </w:rPr>
            </w:pPr>
            <w:r w:rsidRPr="00EB191D">
              <w:rPr>
                <w:szCs w:val="24"/>
                <w:lang w:val="sv-SE" w:eastAsia="sv-SE"/>
              </w:rPr>
              <w:t>53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44C7C3F3" w14:textId="46F1ED90" w:rsidR="00AB7ABB" w:rsidRPr="00EB191D" w:rsidRDefault="00AB7ABB" w:rsidP="00EB191D">
            <w:pPr>
              <w:spacing w:after="0" w:line="360" w:lineRule="auto"/>
              <w:jc w:val="right"/>
              <w:rPr>
                <w:szCs w:val="24"/>
                <w:lang w:val="sv-SE" w:eastAsia="sv-SE"/>
              </w:rPr>
            </w:pPr>
            <w:r w:rsidRPr="00EB191D">
              <w:rPr>
                <w:szCs w:val="24"/>
                <w:lang w:val="sv-SE" w:eastAsia="sv-SE"/>
              </w:rPr>
              <w:t>54</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EB52D19" w14:textId="34B261E7" w:rsidR="00AB7ABB" w:rsidRPr="00EB191D" w:rsidRDefault="00AB7ABB" w:rsidP="00EB191D">
            <w:pPr>
              <w:spacing w:after="0" w:line="360" w:lineRule="auto"/>
              <w:jc w:val="right"/>
              <w:rPr>
                <w:szCs w:val="24"/>
                <w:lang w:val="sv-SE" w:eastAsia="sv-SE"/>
              </w:rPr>
            </w:pPr>
            <w:r w:rsidRPr="00EB191D">
              <w:rPr>
                <w:szCs w:val="24"/>
                <w:lang w:val="sv-SE" w:eastAsia="sv-SE"/>
              </w:rPr>
              <w:t>55</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47900088" w14:textId="76CEB2E1" w:rsidR="00AB7ABB" w:rsidRPr="00EB191D" w:rsidRDefault="00AB7ABB" w:rsidP="00EB191D">
            <w:pPr>
              <w:spacing w:after="0" w:line="360" w:lineRule="auto"/>
              <w:jc w:val="right"/>
              <w:rPr>
                <w:szCs w:val="24"/>
                <w:lang w:val="sv-SE" w:eastAsia="sv-SE"/>
              </w:rPr>
            </w:pPr>
            <w:r w:rsidRPr="00EB191D">
              <w:rPr>
                <w:szCs w:val="24"/>
                <w:lang w:val="sv-SE" w:eastAsia="sv-SE"/>
              </w:rPr>
              <w:t>56</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7A71432F" w14:textId="197A5290" w:rsidR="00AB7ABB" w:rsidRPr="00EB191D" w:rsidRDefault="00AB7ABB" w:rsidP="00EB191D">
            <w:pPr>
              <w:spacing w:after="0" w:line="360" w:lineRule="auto"/>
              <w:jc w:val="right"/>
              <w:rPr>
                <w:szCs w:val="24"/>
                <w:lang w:val="sv-SE" w:eastAsia="sv-SE"/>
              </w:rPr>
            </w:pPr>
            <w:r w:rsidRPr="00EB191D">
              <w:rPr>
                <w:szCs w:val="24"/>
                <w:lang w:val="sv-SE" w:eastAsia="sv-SE"/>
              </w:rPr>
              <w:t>54</w:t>
            </w:r>
            <w:r w:rsidR="00F528CF">
              <w:rPr>
                <w:szCs w:val="24"/>
                <w:lang w:val="sv-SE" w:eastAsia="sv-SE"/>
              </w:rPr>
              <w:t>.</w:t>
            </w:r>
            <w:r w:rsidRPr="00EB191D">
              <w:rPr>
                <w:szCs w:val="24"/>
                <w:lang w:val="sv-SE" w:eastAsia="sv-SE"/>
              </w:rPr>
              <w:t>5</w:t>
            </w:r>
          </w:p>
        </w:tc>
        <w:tc>
          <w:tcPr>
            <w:tcW w:w="413" w:type="pct"/>
            <w:tcBorders>
              <w:top w:val="nil"/>
              <w:left w:val="nil"/>
              <w:bottom w:val="single" w:sz="4" w:space="0" w:color="000000"/>
              <w:right w:val="single" w:sz="4" w:space="0" w:color="000000"/>
            </w:tcBorders>
            <w:shd w:val="clear" w:color="auto" w:fill="auto"/>
            <w:noWrap/>
            <w:vAlign w:val="bottom"/>
            <w:hideMark/>
          </w:tcPr>
          <w:p w14:paraId="662B63D9" w14:textId="0C32F33F" w:rsidR="00AB7ABB" w:rsidRPr="00EB191D" w:rsidRDefault="00AB7ABB" w:rsidP="00EB191D">
            <w:pPr>
              <w:spacing w:after="0" w:line="360" w:lineRule="auto"/>
              <w:jc w:val="right"/>
              <w:rPr>
                <w:szCs w:val="24"/>
                <w:lang w:val="sv-SE" w:eastAsia="sv-SE"/>
              </w:rPr>
            </w:pPr>
            <w:r w:rsidRPr="00EB191D">
              <w:rPr>
                <w:szCs w:val="24"/>
                <w:lang w:val="sv-SE" w:eastAsia="sv-SE"/>
              </w:rPr>
              <w:t>58</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9A26CC0" w14:textId="3A081EE8" w:rsidR="00AB7ABB" w:rsidRPr="00EB191D" w:rsidRDefault="00AB7ABB" w:rsidP="00EB191D">
            <w:pPr>
              <w:spacing w:after="0" w:line="360" w:lineRule="auto"/>
              <w:jc w:val="right"/>
              <w:rPr>
                <w:szCs w:val="24"/>
                <w:lang w:val="sv-SE" w:eastAsia="sv-SE"/>
              </w:rPr>
            </w:pPr>
            <w:r w:rsidRPr="00EB191D">
              <w:rPr>
                <w:szCs w:val="24"/>
                <w:lang w:val="sv-SE" w:eastAsia="sv-SE"/>
              </w:rPr>
              <w:t>63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5732D153" w14:textId="7B9CBED9" w:rsidR="00AB7ABB" w:rsidRPr="00EB191D" w:rsidRDefault="00AB7ABB" w:rsidP="00EB191D">
            <w:pPr>
              <w:spacing w:after="0" w:line="360" w:lineRule="auto"/>
              <w:jc w:val="right"/>
              <w:rPr>
                <w:szCs w:val="24"/>
                <w:lang w:val="sv-SE" w:eastAsia="sv-SE"/>
              </w:rPr>
            </w:pPr>
            <w:r w:rsidRPr="00EB191D">
              <w:rPr>
                <w:szCs w:val="24"/>
                <w:lang w:val="sv-SE" w:eastAsia="sv-SE"/>
              </w:rPr>
              <w:t>62</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5395333E" w14:textId="41FAC90E" w:rsidR="00AB7ABB" w:rsidRPr="00EB191D" w:rsidRDefault="00AB7ABB" w:rsidP="00EB191D">
            <w:pPr>
              <w:spacing w:after="0" w:line="360" w:lineRule="auto"/>
              <w:jc w:val="right"/>
              <w:rPr>
                <w:szCs w:val="24"/>
                <w:lang w:val="sv-SE" w:eastAsia="sv-SE"/>
              </w:rPr>
            </w:pPr>
            <w:r w:rsidRPr="00EB191D">
              <w:rPr>
                <w:szCs w:val="24"/>
                <w:lang w:val="sv-SE" w:eastAsia="sv-SE"/>
              </w:rPr>
              <w:t>60</w:t>
            </w:r>
            <w:r w:rsidR="00F528CF">
              <w:rPr>
                <w:szCs w:val="24"/>
                <w:lang w:val="sv-SE" w:eastAsia="sv-SE"/>
              </w:rPr>
              <w:t>.</w:t>
            </w:r>
            <w:r w:rsidRPr="00EB191D">
              <w:rPr>
                <w:szCs w:val="24"/>
                <w:lang w:val="sv-SE" w:eastAsia="sv-SE"/>
              </w:rPr>
              <w:t>0</w:t>
            </w:r>
          </w:p>
        </w:tc>
        <w:tc>
          <w:tcPr>
            <w:tcW w:w="75" w:type="pct"/>
            <w:tcBorders>
              <w:top w:val="nil"/>
              <w:left w:val="nil"/>
              <w:bottom w:val="nil"/>
              <w:right w:val="nil"/>
            </w:tcBorders>
            <w:shd w:val="clear" w:color="auto" w:fill="auto"/>
            <w:noWrap/>
            <w:vAlign w:val="bottom"/>
            <w:hideMark/>
          </w:tcPr>
          <w:p w14:paraId="1DDBC66A" w14:textId="77777777" w:rsidR="00AB7ABB" w:rsidRPr="00EB191D" w:rsidRDefault="00AB7ABB" w:rsidP="00EB191D">
            <w:pPr>
              <w:spacing w:after="0" w:line="360" w:lineRule="auto"/>
              <w:rPr>
                <w:color w:val="000000"/>
                <w:szCs w:val="24"/>
                <w:lang w:val="sv-SE" w:eastAsia="sv-SE"/>
              </w:rPr>
            </w:pPr>
          </w:p>
        </w:tc>
      </w:tr>
      <w:tr w:rsidR="00AB7ABB" w:rsidRPr="00EB191D" w14:paraId="0AAFCF9D"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2180146D" w14:textId="77777777" w:rsidR="00AB7ABB" w:rsidRPr="00EB191D" w:rsidRDefault="00AB7ABB" w:rsidP="00EB191D">
            <w:pPr>
              <w:spacing w:after="0" w:line="360" w:lineRule="auto"/>
              <w:rPr>
                <w:szCs w:val="24"/>
                <w:lang w:val="sv-SE" w:eastAsia="sv-SE"/>
              </w:rPr>
            </w:pPr>
            <w:r w:rsidRPr="00EB191D">
              <w:rPr>
                <w:szCs w:val="24"/>
                <w:lang w:val="sv-SE" w:eastAsia="sv-SE"/>
              </w:rPr>
              <w:t>Other service activities</w:t>
            </w:r>
          </w:p>
        </w:tc>
        <w:tc>
          <w:tcPr>
            <w:tcW w:w="413" w:type="pct"/>
            <w:tcBorders>
              <w:top w:val="nil"/>
              <w:left w:val="nil"/>
              <w:bottom w:val="single" w:sz="4" w:space="0" w:color="000000"/>
              <w:right w:val="single" w:sz="4" w:space="0" w:color="000000"/>
            </w:tcBorders>
            <w:shd w:val="clear" w:color="auto" w:fill="auto"/>
            <w:noWrap/>
            <w:vAlign w:val="bottom"/>
            <w:hideMark/>
          </w:tcPr>
          <w:p w14:paraId="499C559D" w14:textId="128F3401" w:rsidR="00AB7ABB" w:rsidRPr="00EB191D" w:rsidRDefault="00AB7ABB" w:rsidP="00EB191D">
            <w:pPr>
              <w:spacing w:after="0" w:line="360" w:lineRule="auto"/>
              <w:jc w:val="right"/>
              <w:rPr>
                <w:szCs w:val="24"/>
                <w:lang w:val="sv-SE" w:eastAsia="sv-SE"/>
              </w:rPr>
            </w:pPr>
            <w:r w:rsidRPr="00EB191D">
              <w:rPr>
                <w:szCs w:val="24"/>
                <w:lang w:val="sv-SE" w:eastAsia="sv-SE"/>
              </w:rPr>
              <w:t>68</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0D8D54D6" w14:textId="72C16628" w:rsidR="00AB7ABB" w:rsidRPr="00EB191D" w:rsidRDefault="00AB7ABB" w:rsidP="00EB191D">
            <w:pPr>
              <w:spacing w:after="0" w:line="360" w:lineRule="auto"/>
              <w:jc w:val="right"/>
              <w:rPr>
                <w:szCs w:val="24"/>
                <w:lang w:val="sv-SE" w:eastAsia="sv-SE"/>
              </w:rPr>
            </w:pPr>
            <w:r w:rsidRPr="00EB191D">
              <w:rPr>
                <w:szCs w:val="24"/>
                <w:lang w:val="sv-SE" w:eastAsia="sv-SE"/>
              </w:rPr>
              <w:t>69</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01FC3F55" w14:textId="3E7FFEC1" w:rsidR="00AB7ABB" w:rsidRPr="00EB191D" w:rsidRDefault="00AB7ABB" w:rsidP="00EB191D">
            <w:pPr>
              <w:spacing w:after="0" w:line="360" w:lineRule="auto"/>
              <w:jc w:val="right"/>
              <w:rPr>
                <w:szCs w:val="24"/>
                <w:lang w:val="sv-SE" w:eastAsia="sv-SE"/>
              </w:rPr>
            </w:pPr>
            <w:r w:rsidRPr="00EB191D">
              <w:rPr>
                <w:szCs w:val="24"/>
                <w:lang w:val="sv-SE" w:eastAsia="sv-SE"/>
              </w:rPr>
              <w:t>69</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45164C16" w14:textId="3F69CF3C" w:rsidR="00AB7ABB" w:rsidRPr="00EB191D" w:rsidRDefault="00AB7ABB" w:rsidP="00EB191D">
            <w:pPr>
              <w:spacing w:after="0" w:line="360" w:lineRule="auto"/>
              <w:jc w:val="right"/>
              <w:rPr>
                <w:szCs w:val="24"/>
                <w:lang w:val="sv-SE" w:eastAsia="sv-SE"/>
              </w:rPr>
            </w:pPr>
            <w:r w:rsidRPr="00EB191D">
              <w:rPr>
                <w:szCs w:val="24"/>
                <w:lang w:val="sv-SE" w:eastAsia="sv-SE"/>
              </w:rPr>
              <w:t>72</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0371C848" w14:textId="07DC6CCA" w:rsidR="00AB7ABB" w:rsidRPr="00EB191D" w:rsidRDefault="00AB7ABB" w:rsidP="00EB191D">
            <w:pPr>
              <w:spacing w:after="0" w:line="360" w:lineRule="auto"/>
              <w:jc w:val="right"/>
              <w:rPr>
                <w:szCs w:val="24"/>
                <w:lang w:val="sv-SE" w:eastAsia="sv-SE"/>
              </w:rPr>
            </w:pPr>
            <w:r w:rsidRPr="00EB191D">
              <w:rPr>
                <w:szCs w:val="24"/>
                <w:lang w:val="sv-SE" w:eastAsia="sv-SE"/>
              </w:rPr>
              <w:t>76</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3F1D25EF" w14:textId="55A8F621" w:rsidR="00AB7ABB" w:rsidRPr="00EB191D" w:rsidRDefault="00AB7ABB" w:rsidP="00EB191D">
            <w:pPr>
              <w:spacing w:after="0" w:line="360" w:lineRule="auto"/>
              <w:jc w:val="right"/>
              <w:rPr>
                <w:szCs w:val="24"/>
                <w:lang w:val="sv-SE" w:eastAsia="sv-SE"/>
              </w:rPr>
            </w:pPr>
            <w:r w:rsidRPr="00EB191D">
              <w:rPr>
                <w:szCs w:val="24"/>
                <w:lang w:val="sv-SE" w:eastAsia="sv-SE"/>
              </w:rPr>
              <w:t>83</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5C450901" w14:textId="1E7F7684" w:rsidR="00AB7ABB" w:rsidRPr="00EB191D" w:rsidRDefault="00AB7ABB" w:rsidP="00EB191D">
            <w:pPr>
              <w:spacing w:after="0" w:line="360" w:lineRule="auto"/>
              <w:jc w:val="right"/>
              <w:rPr>
                <w:szCs w:val="24"/>
                <w:lang w:val="sv-SE" w:eastAsia="sv-SE"/>
              </w:rPr>
            </w:pPr>
            <w:r w:rsidRPr="00EB191D">
              <w:rPr>
                <w:szCs w:val="24"/>
                <w:lang w:val="sv-SE" w:eastAsia="sv-SE"/>
              </w:rPr>
              <w:t>81</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5F775AA1" w14:textId="625734DA" w:rsidR="00AB7ABB" w:rsidRPr="00EB191D" w:rsidRDefault="00AB7ABB" w:rsidP="00EB191D">
            <w:pPr>
              <w:spacing w:after="0" w:line="360" w:lineRule="auto"/>
              <w:jc w:val="right"/>
              <w:rPr>
                <w:szCs w:val="24"/>
                <w:lang w:val="sv-SE" w:eastAsia="sv-SE"/>
              </w:rPr>
            </w:pPr>
            <w:r w:rsidRPr="00EB191D">
              <w:rPr>
                <w:szCs w:val="24"/>
                <w:lang w:val="sv-SE" w:eastAsia="sv-SE"/>
              </w:rPr>
              <w:t>82</w:t>
            </w:r>
            <w:r w:rsidR="00F528CF">
              <w:rPr>
                <w:szCs w:val="24"/>
                <w:lang w:val="sv-SE" w:eastAsia="sv-SE"/>
              </w:rPr>
              <w:t>.</w:t>
            </w:r>
            <w:r w:rsidRPr="00EB191D">
              <w:rPr>
                <w:szCs w:val="24"/>
                <w:lang w:val="sv-SE" w:eastAsia="sv-SE"/>
              </w:rPr>
              <w:t>3</w:t>
            </w:r>
          </w:p>
        </w:tc>
        <w:tc>
          <w:tcPr>
            <w:tcW w:w="413" w:type="pct"/>
            <w:tcBorders>
              <w:top w:val="nil"/>
              <w:left w:val="nil"/>
              <w:bottom w:val="single" w:sz="4" w:space="0" w:color="000000"/>
              <w:right w:val="single" w:sz="4" w:space="0" w:color="000000"/>
            </w:tcBorders>
            <w:shd w:val="clear" w:color="auto" w:fill="auto"/>
            <w:noWrap/>
            <w:vAlign w:val="bottom"/>
            <w:hideMark/>
          </w:tcPr>
          <w:p w14:paraId="00DCC894" w14:textId="1FF7D288" w:rsidR="00AB7ABB" w:rsidRPr="00EB191D" w:rsidRDefault="00AB7ABB" w:rsidP="00EB191D">
            <w:pPr>
              <w:spacing w:after="0" w:line="360" w:lineRule="auto"/>
              <w:jc w:val="right"/>
              <w:rPr>
                <w:szCs w:val="24"/>
                <w:lang w:val="sv-SE" w:eastAsia="sv-SE"/>
              </w:rPr>
            </w:pPr>
            <w:r w:rsidRPr="00EB191D">
              <w:rPr>
                <w:szCs w:val="24"/>
                <w:lang w:val="sv-SE" w:eastAsia="sv-SE"/>
              </w:rPr>
              <w:t>84</w:t>
            </w:r>
            <w:r w:rsidR="00F528CF">
              <w:rPr>
                <w:szCs w:val="24"/>
                <w:lang w:val="sv-SE" w:eastAsia="sv-SE"/>
              </w:rPr>
              <w:t>.</w:t>
            </w:r>
            <w:r w:rsidRPr="00EB191D">
              <w:rPr>
                <w:szCs w:val="24"/>
                <w:lang w:val="sv-SE" w:eastAsia="sv-SE"/>
              </w:rPr>
              <w:t>3</w:t>
            </w:r>
          </w:p>
        </w:tc>
        <w:tc>
          <w:tcPr>
            <w:tcW w:w="75" w:type="pct"/>
            <w:tcBorders>
              <w:top w:val="nil"/>
              <w:left w:val="nil"/>
              <w:bottom w:val="nil"/>
              <w:right w:val="nil"/>
            </w:tcBorders>
            <w:shd w:val="clear" w:color="auto" w:fill="auto"/>
            <w:noWrap/>
            <w:vAlign w:val="bottom"/>
            <w:hideMark/>
          </w:tcPr>
          <w:p w14:paraId="3107936F" w14:textId="77777777" w:rsidR="00AB7ABB" w:rsidRPr="00EB191D" w:rsidRDefault="00AB7ABB" w:rsidP="00EB191D">
            <w:pPr>
              <w:spacing w:after="0" w:line="360" w:lineRule="auto"/>
              <w:rPr>
                <w:color w:val="000000"/>
                <w:szCs w:val="24"/>
                <w:lang w:val="sv-SE" w:eastAsia="sv-SE"/>
              </w:rPr>
            </w:pPr>
          </w:p>
        </w:tc>
      </w:tr>
      <w:tr w:rsidR="00AB7ABB" w:rsidRPr="00EB191D" w14:paraId="6F381370" w14:textId="77777777" w:rsidTr="00783624">
        <w:trPr>
          <w:trHeight w:val="51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5BC6130" w14:textId="77777777" w:rsidR="00AB7ABB" w:rsidRPr="00EB191D" w:rsidRDefault="00AB7ABB" w:rsidP="00EB191D">
            <w:pPr>
              <w:spacing w:after="0" w:line="360" w:lineRule="auto"/>
              <w:rPr>
                <w:szCs w:val="24"/>
                <w:lang w:eastAsia="sv-SE"/>
              </w:rPr>
            </w:pPr>
            <w:r w:rsidRPr="00EB191D">
              <w:rPr>
                <w:szCs w:val="24"/>
                <w:lang w:eastAsia="sv-SE"/>
              </w:rPr>
              <w:t>Activities of households as employers; undifferentiated goods- and services-producing activities of households for own use</w:t>
            </w:r>
          </w:p>
        </w:tc>
        <w:tc>
          <w:tcPr>
            <w:tcW w:w="413" w:type="pct"/>
            <w:tcBorders>
              <w:top w:val="nil"/>
              <w:left w:val="nil"/>
              <w:bottom w:val="single" w:sz="4" w:space="0" w:color="000000"/>
              <w:right w:val="single" w:sz="4" w:space="0" w:color="000000"/>
            </w:tcBorders>
            <w:shd w:val="clear" w:color="auto" w:fill="auto"/>
            <w:noWrap/>
            <w:vAlign w:val="bottom"/>
            <w:hideMark/>
          </w:tcPr>
          <w:p w14:paraId="76E93188"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B1E34B7"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00D92DC5"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26BD9797"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526D3819"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430DFDEC" w14:textId="1D920CB9"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0AD31902"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5F732622"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5F8AE055"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75" w:type="pct"/>
            <w:tcBorders>
              <w:top w:val="nil"/>
              <w:left w:val="nil"/>
              <w:bottom w:val="nil"/>
              <w:right w:val="nil"/>
            </w:tcBorders>
            <w:shd w:val="clear" w:color="auto" w:fill="auto"/>
            <w:noWrap/>
            <w:vAlign w:val="bottom"/>
            <w:hideMark/>
          </w:tcPr>
          <w:p w14:paraId="6DCD11FD" w14:textId="77777777" w:rsidR="00AB7ABB" w:rsidRPr="00EB191D" w:rsidRDefault="00AB7ABB" w:rsidP="00EB191D">
            <w:pPr>
              <w:spacing w:after="0" w:line="360" w:lineRule="auto"/>
              <w:rPr>
                <w:color w:val="000000"/>
                <w:szCs w:val="24"/>
                <w:lang w:val="sv-SE" w:eastAsia="sv-SE"/>
              </w:rPr>
            </w:pPr>
          </w:p>
        </w:tc>
      </w:tr>
      <w:tr w:rsidR="00AB7ABB" w:rsidRPr="00EB191D" w14:paraId="01726360"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554EAB8B" w14:textId="77777777" w:rsidR="00AB7ABB" w:rsidRPr="00EB191D" w:rsidRDefault="00AB7ABB" w:rsidP="00EB191D">
            <w:pPr>
              <w:spacing w:after="0" w:line="360" w:lineRule="auto"/>
              <w:rPr>
                <w:szCs w:val="24"/>
                <w:lang w:eastAsia="sv-SE"/>
              </w:rPr>
            </w:pPr>
            <w:r w:rsidRPr="00EB191D">
              <w:rPr>
                <w:szCs w:val="24"/>
                <w:lang w:eastAsia="sv-SE"/>
              </w:rPr>
              <w:t>Activities of extraterritorial organisations and bodies</w:t>
            </w:r>
          </w:p>
        </w:tc>
        <w:tc>
          <w:tcPr>
            <w:tcW w:w="413" w:type="pct"/>
            <w:tcBorders>
              <w:top w:val="nil"/>
              <w:left w:val="nil"/>
              <w:bottom w:val="single" w:sz="4" w:space="0" w:color="000000"/>
              <w:right w:val="single" w:sz="4" w:space="0" w:color="000000"/>
            </w:tcBorders>
            <w:shd w:val="clear" w:color="auto" w:fill="auto"/>
            <w:noWrap/>
            <w:vAlign w:val="bottom"/>
            <w:hideMark/>
          </w:tcPr>
          <w:p w14:paraId="4617D713"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1BA2DD1B"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5209092F"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3FB228A4"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30CDE9E1"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66922F75" w14:textId="7A179FB5" w:rsidR="00AB7ABB" w:rsidRPr="00EB191D" w:rsidRDefault="00AB7ABB" w:rsidP="00EB191D">
            <w:pPr>
              <w:spacing w:after="0" w:line="360" w:lineRule="auto"/>
              <w:jc w:val="right"/>
              <w:rPr>
                <w:szCs w:val="24"/>
                <w:lang w:val="sv-SE" w:eastAsia="sv-SE"/>
              </w:rPr>
            </w:pPr>
            <w:r w:rsidRPr="00EB191D">
              <w:rPr>
                <w:szCs w:val="24"/>
                <w:lang w:val="sv-SE" w:eastAsia="sv-SE"/>
              </w:rPr>
              <w:t>1</w:t>
            </w:r>
            <w:r w:rsidR="00F528CF">
              <w:rPr>
                <w:szCs w:val="24"/>
                <w:lang w:val="sv-SE" w:eastAsia="sv-SE"/>
              </w:rPr>
              <w:t>.</w:t>
            </w:r>
            <w:r w:rsidRPr="00EB191D">
              <w:rPr>
                <w:szCs w:val="24"/>
                <w:lang w:val="sv-SE" w:eastAsia="sv-SE"/>
              </w:rPr>
              <w:t>0</w:t>
            </w:r>
          </w:p>
        </w:tc>
        <w:tc>
          <w:tcPr>
            <w:tcW w:w="413" w:type="pct"/>
            <w:tcBorders>
              <w:top w:val="nil"/>
              <w:left w:val="nil"/>
              <w:bottom w:val="single" w:sz="4" w:space="0" w:color="000000"/>
              <w:right w:val="single" w:sz="4" w:space="0" w:color="000000"/>
            </w:tcBorders>
            <w:shd w:val="clear" w:color="auto" w:fill="auto"/>
            <w:noWrap/>
            <w:vAlign w:val="bottom"/>
            <w:hideMark/>
          </w:tcPr>
          <w:p w14:paraId="113389BA"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01375F78"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413" w:type="pct"/>
            <w:tcBorders>
              <w:top w:val="nil"/>
              <w:left w:val="nil"/>
              <w:bottom w:val="single" w:sz="4" w:space="0" w:color="000000"/>
              <w:right w:val="single" w:sz="4" w:space="0" w:color="000000"/>
            </w:tcBorders>
            <w:shd w:val="clear" w:color="auto" w:fill="auto"/>
            <w:noWrap/>
            <w:vAlign w:val="bottom"/>
            <w:hideMark/>
          </w:tcPr>
          <w:p w14:paraId="4456293A" w14:textId="77777777" w:rsidR="00AB7ABB" w:rsidRPr="00EB191D" w:rsidRDefault="00AB7ABB" w:rsidP="00EB191D">
            <w:pPr>
              <w:spacing w:after="0" w:line="360" w:lineRule="auto"/>
              <w:rPr>
                <w:szCs w:val="24"/>
                <w:lang w:val="sv-SE" w:eastAsia="sv-SE"/>
              </w:rPr>
            </w:pPr>
            <w:r w:rsidRPr="00EB191D">
              <w:rPr>
                <w:szCs w:val="24"/>
                <w:lang w:val="sv-SE" w:eastAsia="sv-SE"/>
              </w:rPr>
              <w:t>:</w:t>
            </w:r>
          </w:p>
        </w:tc>
        <w:tc>
          <w:tcPr>
            <w:tcW w:w="75" w:type="pct"/>
            <w:tcBorders>
              <w:top w:val="nil"/>
              <w:left w:val="nil"/>
              <w:bottom w:val="nil"/>
              <w:right w:val="nil"/>
            </w:tcBorders>
            <w:shd w:val="clear" w:color="auto" w:fill="auto"/>
            <w:noWrap/>
            <w:vAlign w:val="bottom"/>
            <w:hideMark/>
          </w:tcPr>
          <w:p w14:paraId="38787D79" w14:textId="77777777" w:rsidR="00AB7ABB" w:rsidRPr="00EB191D" w:rsidRDefault="00AB7ABB" w:rsidP="00EB191D">
            <w:pPr>
              <w:spacing w:after="0" w:line="360" w:lineRule="auto"/>
              <w:rPr>
                <w:color w:val="000000"/>
                <w:szCs w:val="24"/>
                <w:lang w:val="sv-SE" w:eastAsia="sv-SE"/>
              </w:rPr>
            </w:pPr>
          </w:p>
        </w:tc>
      </w:tr>
      <w:tr w:rsidR="00AB7ABB" w:rsidRPr="00EB191D" w14:paraId="6AA66A35" w14:textId="77777777" w:rsidTr="00783624">
        <w:trPr>
          <w:trHeight w:val="300"/>
        </w:trPr>
        <w:tc>
          <w:tcPr>
            <w:tcW w:w="1207" w:type="pct"/>
            <w:tcBorders>
              <w:top w:val="nil"/>
              <w:left w:val="single" w:sz="4" w:space="0" w:color="auto"/>
              <w:bottom w:val="single" w:sz="4" w:space="0" w:color="auto"/>
              <w:right w:val="single" w:sz="4" w:space="0" w:color="auto"/>
            </w:tcBorders>
            <w:shd w:val="clear" w:color="auto" w:fill="auto"/>
            <w:vAlign w:val="center"/>
            <w:hideMark/>
          </w:tcPr>
          <w:p w14:paraId="1C5B1A3E" w14:textId="77777777" w:rsidR="00AB7ABB" w:rsidRPr="00EB191D" w:rsidRDefault="00AB7ABB" w:rsidP="00EB191D">
            <w:pPr>
              <w:spacing w:after="0" w:line="360" w:lineRule="auto"/>
              <w:rPr>
                <w:szCs w:val="24"/>
                <w:lang w:val="sv-SE" w:eastAsia="sv-SE"/>
              </w:rPr>
            </w:pPr>
            <w:r w:rsidRPr="00EB191D">
              <w:rPr>
                <w:szCs w:val="24"/>
                <w:lang w:val="sv-SE" w:eastAsia="sv-SE"/>
              </w:rPr>
              <w:t>No response</w:t>
            </w:r>
          </w:p>
        </w:tc>
        <w:tc>
          <w:tcPr>
            <w:tcW w:w="413" w:type="pct"/>
            <w:tcBorders>
              <w:top w:val="nil"/>
              <w:left w:val="nil"/>
              <w:bottom w:val="single" w:sz="4" w:space="0" w:color="000000"/>
              <w:right w:val="single" w:sz="4" w:space="0" w:color="000000"/>
            </w:tcBorders>
            <w:shd w:val="clear" w:color="auto" w:fill="auto"/>
            <w:noWrap/>
            <w:vAlign w:val="bottom"/>
            <w:hideMark/>
          </w:tcPr>
          <w:p w14:paraId="6E0A711F" w14:textId="58F08DDC"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8</w:t>
            </w:r>
          </w:p>
        </w:tc>
        <w:tc>
          <w:tcPr>
            <w:tcW w:w="413" w:type="pct"/>
            <w:tcBorders>
              <w:top w:val="nil"/>
              <w:left w:val="nil"/>
              <w:bottom w:val="single" w:sz="4" w:space="0" w:color="000000"/>
              <w:right w:val="single" w:sz="4" w:space="0" w:color="000000"/>
            </w:tcBorders>
            <w:shd w:val="clear" w:color="auto" w:fill="auto"/>
            <w:noWrap/>
            <w:vAlign w:val="bottom"/>
            <w:hideMark/>
          </w:tcPr>
          <w:p w14:paraId="21A2AB3C" w14:textId="6ABDCAA0" w:rsidR="00AB7ABB" w:rsidRPr="00EB191D" w:rsidRDefault="00AB7ABB" w:rsidP="00EB191D">
            <w:pPr>
              <w:spacing w:after="0" w:line="360" w:lineRule="auto"/>
              <w:jc w:val="right"/>
              <w:rPr>
                <w:szCs w:val="24"/>
                <w:lang w:val="sv-SE" w:eastAsia="sv-SE"/>
              </w:rPr>
            </w:pPr>
            <w:r w:rsidRPr="00EB191D">
              <w:rPr>
                <w:szCs w:val="24"/>
                <w:lang w:val="sv-SE" w:eastAsia="sv-SE"/>
              </w:rPr>
              <w:t>6</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788FED57" w14:textId="16E3DE89" w:rsidR="00AB7ABB" w:rsidRPr="00EB191D" w:rsidRDefault="00AB7ABB" w:rsidP="00EB191D">
            <w:pPr>
              <w:spacing w:after="0" w:line="360" w:lineRule="auto"/>
              <w:jc w:val="right"/>
              <w:rPr>
                <w:szCs w:val="24"/>
                <w:lang w:val="sv-SE" w:eastAsia="sv-SE"/>
              </w:rPr>
            </w:pPr>
            <w:r w:rsidRPr="00EB191D">
              <w:rPr>
                <w:szCs w:val="24"/>
                <w:lang w:val="sv-SE" w:eastAsia="sv-SE"/>
              </w:rPr>
              <w:t>5</w:t>
            </w:r>
            <w:r w:rsidR="00F528CF">
              <w:rPr>
                <w:szCs w:val="24"/>
                <w:lang w:val="sv-SE" w:eastAsia="sv-SE"/>
              </w:rPr>
              <w:t>.</w:t>
            </w:r>
            <w:r w:rsidRPr="00EB191D">
              <w:rPr>
                <w:szCs w:val="24"/>
                <w:lang w:val="sv-SE" w:eastAsia="sv-SE"/>
              </w:rPr>
              <w:t>2</w:t>
            </w:r>
          </w:p>
        </w:tc>
        <w:tc>
          <w:tcPr>
            <w:tcW w:w="413" w:type="pct"/>
            <w:tcBorders>
              <w:top w:val="nil"/>
              <w:left w:val="nil"/>
              <w:bottom w:val="single" w:sz="4" w:space="0" w:color="000000"/>
              <w:right w:val="single" w:sz="4" w:space="0" w:color="000000"/>
            </w:tcBorders>
            <w:shd w:val="clear" w:color="auto" w:fill="auto"/>
            <w:noWrap/>
            <w:vAlign w:val="bottom"/>
            <w:hideMark/>
          </w:tcPr>
          <w:p w14:paraId="44912CEC" w14:textId="3E129905" w:rsidR="00AB7ABB" w:rsidRPr="00EB191D" w:rsidRDefault="00AB7ABB" w:rsidP="00EB191D">
            <w:pPr>
              <w:spacing w:after="0" w:line="360" w:lineRule="auto"/>
              <w:jc w:val="right"/>
              <w:rPr>
                <w:szCs w:val="24"/>
                <w:lang w:val="sv-SE" w:eastAsia="sv-SE"/>
              </w:rPr>
            </w:pPr>
            <w:r w:rsidRPr="00EB191D">
              <w:rPr>
                <w:szCs w:val="24"/>
                <w:lang w:val="sv-SE" w:eastAsia="sv-SE"/>
              </w:rPr>
              <w:t>9</w:t>
            </w:r>
            <w:r w:rsidR="00F528CF">
              <w:rPr>
                <w:szCs w:val="24"/>
                <w:lang w:val="sv-SE" w:eastAsia="sv-SE"/>
              </w:rPr>
              <w:t>.</w:t>
            </w:r>
            <w:r w:rsidRPr="00EB191D">
              <w:rPr>
                <w:szCs w:val="24"/>
                <w:lang w:val="sv-SE" w:eastAsia="sv-SE"/>
              </w:rPr>
              <w:t>4</w:t>
            </w:r>
          </w:p>
        </w:tc>
        <w:tc>
          <w:tcPr>
            <w:tcW w:w="413" w:type="pct"/>
            <w:tcBorders>
              <w:top w:val="nil"/>
              <w:left w:val="nil"/>
              <w:bottom w:val="single" w:sz="4" w:space="0" w:color="000000"/>
              <w:right w:val="single" w:sz="4" w:space="0" w:color="000000"/>
            </w:tcBorders>
            <w:shd w:val="clear" w:color="auto" w:fill="auto"/>
            <w:noWrap/>
            <w:vAlign w:val="bottom"/>
            <w:hideMark/>
          </w:tcPr>
          <w:p w14:paraId="10753F6A" w14:textId="12393642" w:rsidR="00AB7ABB" w:rsidRPr="00EB191D" w:rsidRDefault="00AB7ABB" w:rsidP="00EB191D">
            <w:pPr>
              <w:spacing w:after="0" w:line="360" w:lineRule="auto"/>
              <w:jc w:val="right"/>
              <w:rPr>
                <w:szCs w:val="24"/>
                <w:lang w:val="sv-SE" w:eastAsia="sv-SE"/>
              </w:rPr>
            </w:pPr>
            <w:r w:rsidRPr="00EB191D">
              <w:rPr>
                <w:szCs w:val="24"/>
                <w:lang w:val="sv-SE" w:eastAsia="sv-SE"/>
              </w:rPr>
              <w:t>10</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7D0E8BA3" w14:textId="241EA273" w:rsidR="00AB7ABB" w:rsidRPr="00EB191D" w:rsidRDefault="00AB7ABB" w:rsidP="00EB191D">
            <w:pPr>
              <w:spacing w:after="0" w:line="360" w:lineRule="auto"/>
              <w:jc w:val="right"/>
              <w:rPr>
                <w:szCs w:val="24"/>
                <w:lang w:val="sv-SE" w:eastAsia="sv-SE"/>
              </w:rPr>
            </w:pPr>
            <w:r w:rsidRPr="00EB191D">
              <w:rPr>
                <w:szCs w:val="24"/>
                <w:lang w:val="sv-SE" w:eastAsia="sv-SE"/>
              </w:rPr>
              <w:t>12</w:t>
            </w:r>
            <w:r w:rsidR="00F528CF">
              <w:rPr>
                <w:szCs w:val="24"/>
                <w:lang w:val="sv-SE" w:eastAsia="sv-SE"/>
              </w:rPr>
              <w:t>.</w:t>
            </w:r>
            <w:r w:rsidRPr="00EB191D">
              <w:rPr>
                <w:szCs w:val="24"/>
                <w:lang w:val="sv-SE" w:eastAsia="sv-SE"/>
              </w:rPr>
              <w:t>7</w:t>
            </w:r>
          </w:p>
        </w:tc>
        <w:tc>
          <w:tcPr>
            <w:tcW w:w="413" w:type="pct"/>
            <w:tcBorders>
              <w:top w:val="nil"/>
              <w:left w:val="nil"/>
              <w:bottom w:val="single" w:sz="4" w:space="0" w:color="000000"/>
              <w:right w:val="single" w:sz="4" w:space="0" w:color="000000"/>
            </w:tcBorders>
            <w:shd w:val="clear" w:color="auto" w:fill="auto"/>
            <w:noWrap/>
            <w:vAlign w:val="bottom"/>
            <w:hideMark/>
          </w:tcPr>
          <w:p w14:paraId="320FED05" w14:textId="425063A9" w:rsidR="00AB7ABB" w:rsidRPr="00EB191D" w:rsidRDefault="00AB7ABB" w:rsidP="00EB191D">
            <w:pPr>
              <w:spacing w:after="0" w:line="360" w:lineRule="auto"/>
              <w:jc w:val="right"/>
              <w:rPr>
                <w:szCs w:val="24"/>
                <w:lang w:val="sv-SE" w:eastAsia="sv-SE"/>
              </w:rPr>
            </w:pPr>
            <w:r w:rsidRPr="00EB191D">
              <w:rPr>
                <w:szCs w:val="24"/>
                <w:lang w:val="sv-SE" w:eastAsia="sv-SE"/>
              </w:rPr>
              <w:t>13</w:t>
            </w:r>
            <w:r w:rsidR="00F528CF">
              <w:rPr>
                <w:szCs w:val="24"/>
                <w:lang w:val="sv-SE" w:eastAsia="sv-SE"/>
              </w:rPr>
              <w:t>.</w:t>
            </w:r>
            <w:r w:rsidRPr="00EB191D">
              <w:rPr>
                <w:szCs w:val="24"/>
                <w:lang w:val="sv-SE" w:eastAsia="sv-SE"/>
              </w:rPr>
              <w:t>6</w:t>
            </w:r>
          </w:p>
        </w:tc>
        <w:tc>
          <w:tcPr>
            <w:tcW w:w="413" w:type="pct"/>
            <w:tcBorders>
              <w:top w:val="nil"/>
              <w:left w:val="nil"/>
              <w:bottom w:val="single" w:sz="4" w:space="0" w:color="000000"/>
              <w:right w:val="single" w:sz="4" w:space="0" w:color="000000"/>
            </w:tcBorders>
            <w:shd w:val="clear" w:color="auto" w:fill="auto"/>
            <w:noWrap/>
            <w:vAlign w:val="bottom"/>
            <w:hideMark/>
          </w:tcPr>
          <w:p w14:paraId="28049596" w14:textId="6786BE1C" w:rsidR="00AB7ABB" w:rsidRPr="00EB191D" w:rsidRDefault="00AB7ABB" w:rsidP="00EB191D">
            <w:pPr>
              <w:spacing w:after="0" w:line="360" w:lineRule="auto"/>
              <w:jc w:val="right"/>
              <w:rPr>
                <w:szCs w:val="24"/>
                <w:lang w:val="sv-SE" w:eastAsia="sv-SE"/>
              </w:rPr>
            </w:pPr>
            <w:r w:rsidRPr="00EB191D">
              <w:rPr>
                <w:szCs w:val="24"/>
                <w:lang w:val="sv-SE" w:eastAsia="sv-SE"/>
              </w:rPr>
              <w:t>16</w:t>
            </w:r>
            <w:r w:rsidR="00F528CF">
              <w:rPr>
                <w:szCs w:val="24"/>
                <w:lang w:val="sv-SE" w:eastAsia="sv-SE"/>
              </w:rPr>
              <w:t>.</w:t>
            </w:r>
            <w:r w:rsidRPr="00EB191D">
              <w:rPr>
                <w:szCs w:val="24"/>
                <w:lang w:val="sv-SE" w:eastAsia="sv-SE"/>
              </w:rPr>
              <w:t>1</w:t>
            </w:r>
          </w:p>
        </w:tc>
        <w:tc>
          <w:tcPr>
            <w:tcW w:w="413" w:type="pct"/>
            <w:tcBorders>
              <w:top w:val="nil"/>
              <w:left w:val="nil"/>
              <w:bottom w:val="single" w:sz="4" w:space="0" w:color="000000"/>
              <w:right w:val="single" w:sz="4" w:space="0" w:color="000000"/>
            </w:tcBorders>
            <w:shd w:val="clear" w:color="auto" w:fill="auto"/>
            <w:noWrap/>
            <w:vAlign w:val="bottom"/>
            <w:hideMark/>
          </w:tcPr>
          <w:p w14:paraId="52EB5AE1" w14:textId="7DC44700" w:rsidR="00AB7ABB" w:rsidRPr="00EB191D" w:rsidRDefault="00AB7ABB" w:rsidP="00EB191D">
            <w:pPr>
              <w:spacing w:after="0" w:line="360" w:lineRule="auto"/>
              <w:jc w:val="right"/>
              <w:rPr>
                <w:szCs w:val="24"/>
                <w:lang w:val="sv-SE" w:eastAsia="sv-SE"/>
              </w:rPr>
            </w:pPr>
            <w:r w:rsidRPr="00EB191D">
              <w:rPr>
                <w:szCs w:val="24"/>
                <w:lang w:val="sv-SE" w:eastAsia="sv-SE"/>
              </w:rPr>
              <w:t>16</w:t>
            </w:r>
            <w:r w:rsidR="00F528CF">
              <w:rPr>
                <w:szCs w:val="24"/>
                <w:lang w:val="sv-SE" w:eastAsia="sv-SE"/>
              </w:rPr>
              <w:t>.</w:t>
            </w:r>
            <w:r w:rsidRPr="00EB191D">
              <w:rPr>
                <w:szCs w:val="24"/>
                <w:lang w:val="sv-SE" w:eastAsia="sv-SE"/>
              </w:rPr>
              <w:t>2</w:t>
            </w:r>
          </w:p>
        </w:tc>
        <w:tc>
          <w:tcPr>
            <w:tcW w:w="75" w:type="pct"/>
            <w:tcBorders>
              <w:top w:val="nil"/>
              <w:left w:val="nil"/>
              <w:bottom w:val="nil"/>
              <w:right w:val="nil"/>
            </w:tcBorders>
            <w:shd w:val="clear" w:color="auto" w:fill="auto"/>
            <w:noWrap/>
            <w:vAlign w:val="bottom"/>
            <w:hideMark/>
          </w:tcPr>
          <w:p w14:paraId="2A0A5D34" w14:textId="77777777" w:rsidR="00AB7ABB" w:rsidRPr="00EB191D" w:rsidRDefault="00AB7ABB" w:rsidP="00EB191D">
            <w:pPr>
              <w:spacing w:after="0" w:line="360" w:lineRule="auto"/>
              <w:rPr>
                <w:color w:val="000000"/>
                <w:szCs w:val="24"/>
                <w:lang w:val="sv-SE" w:eastAsia="sv-SE"/>
              </w:rPr>
            </w:pPr>
          </w:p>
        </w:tc>
      </w:tr>
    </w:tbl>
    <w:p w14:paraId="68C5C904" w14:textId="77777777" w:rsidR="00243B20" w:rsidRPr="00B82A87" w:rsidRDefault="00243B20" w:rsidP="00243B20"/>
    <w:p w14:paraId="3F715A26" w14:textId="74CCD19F" w:rsidR="00F62B2B" w:rsidRDefault="00F62B2B">
      <w:pPr>
        <w:spacing w:after="0"/>
        <w:rPr>
          <w:b/>
          <w:caps/>
          <w:szCs w:val="24"/>
        </w:rPr>
      </w:pPr>
      <w:r>
        <w:br w:type="page"/>
      </w:r>
    </w:p>
    <w:p w14:paraId="2BB6E348" w14:textId="77777777" w:rsidR="00F62B2B" w:rsidRPr="00B82A87" w:rsidRDefault="00F62B2B" w:rsidP="00F62B2B">
      <w:pPr>
        <w:pStyle w:val="Default"/>
        <w:framePr w:w="7069" w:wrap="auto" w:vAnchor="page" w:hAnchor="page" w:x="835" w:y="901"/>
        <w:rPr>
          <w:color w:val="042796"/>
          <w:sz w:val="64"/>
          <w:szCs w:val="64"/>
          <w:lang w:val="en-GB"/>
        </w:rPr>
      </w:pPr>
      <w:r w:rsidRPr="00B82A87">
        <w:rPr>
          <w:rFonts w:cs="Times New Roman"/>
          <w:b/>
          <w:bCs/>
          <w:color w:val="042796"/>
          <w:sz w:val="64"/>
          <w:szCs w:val="64"/>
          <w:lang w:val="en-GB"/>
        </w:rPr>
        <w:lastRenderedPageBreak/>
        <w:t>Employment</w:t>
      </w:r>
      <w:r w:rsidRPr="00B82A87">
        <w:rPr>
          <w:rFonts w:ascii="Times New Roman" w:hAnsi="Times New Roman" w:cs="Times New Roman"/>
          <w:color w:val="042796"/>
          <w:sz w:val="64"/>
          <w:szCs w:val="64"/>
          <w:lang w:val="en-GB"/>
        </w:rPr>
        <w:t xml:space="preserve"> </w:t>
      </w:r>
      <w:r w:rsidRPr="00B82A87">
        <w:rPr>
          <w:b/>
          <w:bCs/>
          <w:color w:val="042796"/>
          <w:sz w:val="64"/>
          <w:szCs w:val="64"/>
          <w:lang w:val="en-GB"/>
        </w:rPr>
        <w:t>in Sweden</w:t>
      </w:r>
    </w:p>
    <w:p w14:paraId="223A1527" w14:textId="2B0A09B7" w:rsidR="00F62B2B" w:rsidRPr="00B82A87" w:rsidRDefault="00F62B2B" w:rsidP="00F62B2B">
      <w:pPr>
        <w:pStyle w:val="Default"/>
        <w:framePr w:w="9924" w:wrap="auto" w:vAnchor="page" w:hAnchor="page" w:x="883" w:y="1725"/>
        <w:rPr>
          <w:sz w:val="40"/>
          <w:szCs w:val="40"/>
          <w:lang w:val="en-GB"/>
        </w:rPr>
      </w:pPr>
      <w:r w:rsidRPr="00B82A87">
        <w:rPr>
          <w:b/>
          <w:bCs/>
          <w:sz w:val="40"/>
          <w:szCs w:val="40"/>
          <w:lang w:val="en-GB"/>
        </w:rPr>
        <w:t>Number of people employed (thousands), 2007-2020</w:t>
      </w:r>
    </w:p>
    <w:p w14:paraId="475CE0E2" w14:textId="1FC34F56" w:rsidR="00F62B2B" w:rsidRPr="00F62B2B" w:rsidRDefault="00F62B2B" w:rsidP="00F62B2B">
      <w:pPr>
        <w:pStyle w:val="Default"/>
        <w:framePr w:w="6029" w:wrap="auto" w:vAnchor="page" w:hAnchor="page" w:x="1906" w:y="7741"/>
        <w:rPr>
          <w:rFonts w:ascii="FAOOP F+ Trade Gothic Pro" w:hAnsi="FAOOP F+ Trade Gothic Pro" w:cs="FAOOP F+ Trade Gothic Pro"/>
          <w:i/>
          <w:iCs/>
          <w:sz w:val="23"/>
          <w:szCs w:val="23"/>
          <w:lang w:val="en-GB"/>
        </w:rPr>
      </w:pPr>
      <w:r w:rsidRPr="00B82A87">
        <w:rPr>
          <w:rFonts w:ascii="FAOOP F+ Trade Gothic Pro" w:hAnsi="FAOOP F+ Trade Gothic Pro" w:cs="FAOOP F+ Trade Gothic Pro"/>
          <w:i/>
          <w:iCs/>
          <w:sz w:val="23"/>
          <w:szCs w:val="23"/>
          <w:lang w:val="en-GB"/>
        </w:rPr>
        <w:t>Sources: Statistics Sweden and the Ministry of Finance</w:t>
      </w:r>
    </w:p>
    <w:p w14:paraId="52B5E290" w14:textId="7BD1B08F" w:rsidR="00F62B2B" w:rsidRDefault="00F62B2B" w:rsidP="00F62B2B">
      <w:pPr>
        <w:pStyle w:val="Default"/>
        <w:rPr>
          <w:rFonts w:cs="Times New Roman"/>
          <w:color w:val="auto"/>
          <w:lang w:val="en-GB"/>
        </w:rPr>
      </w:pPr>
      <w:r w:rsidRPr="00B82A87">
        <w:rPr>
          <w:lang w:val="en-GB"/>
        </w:rPr>
        <w:object w:dxaOrig="9586" w:dyaOrig="4591" w14:anchorId="6E46C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65pt;height:261.7pt" o:ole="">
            <v:imagedata r:id="rId15" o:title=""/>
          </v:shape>
          <o:OLEObject Type="Embed" ProgID="EViews.Workfile.2" ShapeID="_x0000_i1025" DrawAspect="Content" ObjectID="_1585459037" r:id="rId16"/>
        </w:object>
      </w:r>
    </w:p>
    <w:p w14:paraId="18C66B71" w14:textId="77777777" w:rsidR="00F62B2B" w:rsidRPr="00F62B2B" w:rsidRDefault="00F62B2B" w:rsidP="00F62B2B">
      <w:pPr>
        <w:rPr>
          <w:lang w:eastAsia="sv-SE"/>
        </w:rPr>
      </w:pPr>
    </w:p>
    <w:p w14:paraId="2221398D" w14:textId="77777777" w:rsidR="00F62B2B" w:rsidRPr="00F62B2B" w:rsidRDefault="00F62B2B" w:rsidP="00F62B2B">
      <w:pPr>
        <w:rPr>
          <w:lang w:eastAsia="sv-SE"/>
        </w:rPr>
      </w:pPr>
    </w:p>
    <w:p w14:paraId="5501AB62" w14:textId="6FA99F33" w:rsidR="00F62B2B" w:rsidRDefault="00F62B2B" w:rsidP="00F62B2B">
      <w:pPr>
        <w:rPr>
          <w:lang w:eastAsia="sv-SE"/>
        </w:rPr>
      </w:pPr>
    </w:p>
    <w:p w14:paraId="594D6495" w14:textId="565A2C55" w:rsidR="00F62B2B" w:rsidRDefault="00F62B2B" w:rsidP="00F62B2B">
      <w:pPr>
        <w:tabs>
          <w:tab w:val="left" w:pos="1712"/>
        </w:tabs>
        <w:rPr>
          <w:lang w:eastAsia="sv-SE"/>
        </w:rPr>
      </w:pPr>
      <w:r>
        <w:rPr>
          <w:lang w:eastAsia="sv-SE"/>
        </w:rPr>
        <w:lastRenderedPageBreak/>
        <w:tab/>
      </w:r>
    </w:p>
    <w:p w14:paraId="5C63AD04" w14:textId="77777777" w:rsidR="00F62B2B" w:rsidRDefault="00F62B2B">
      <w:pPr>
        <w:spacing w:after="0"/>
        <w:rPr>
          <w:lang w:eastAsia="sv-SE"/>
        </w:rPr>
      </w:pPr>
      <w:r>
        <w:rPr>
          <w:lang w:eastAsia="sv-SE"/>
        </w:rPr>
        <w:br w:type="page"/>
      </w:r>
    </w:p>
    <w:p w14:paraId="2527C6F8" w14:textId="77777777" w:rsidR="00F62B2B" w:rsidRPr="00B82A87" w:rsidRDefault="00F62B2B" w:rsidP="00F62B2B">
      <w:pPr>
        <w:pStyle w:val="Default"/>
        <w:framePr w:w="7818" w:wrap="auto" w:vAnchor="page" w:hAnchor="page" w:x="477" w:y="903"/>
        <w:rPr>
          <w:color w:val="042796"/>
          <w:sz w:val="64"/>
          <w:szCs w:val="64"/>
          <w:lang w:val="en-GB"/>
        </w:rPr>
      </w:pPr>
      <w:r w:rsidRPr="00B82A87">
        <w:rPr>
          <w:rFonts w:cs="Times New Roman"/>
          <w:b/>
          <w:bCs/>
          <w:color w:val="042796"/>
          <w:sz w:val="64"/>
          <w:szCs w:val="64"/>
          <w:lang w:val="en-GB"/>
        </w:rPr>
        <w:lastRenderedPageBreak/>
        <w:t>Unemployment</w:t>
      </w:r>
      <w:r w:rsidRPr="00B82A87">
        <w:rPr>
          <w:rFonts w:ascii="Times New Roman" w:hAnsi="Times New Roman" w:cs="Times New Roman"/>
          <w:color w:val="042796"/>
          <w:sz w:val="64"/>
          <w:szCs w:val="64"/>
          <w:lang w:val="en-GB"/>
        </w:rPr>
        <w:t xml:space="preserve"> </w:t>
      </w:r>
      <w:r w:rsidRPr="00B82A87">
        <w:rPr>
          <w:b/>
          <w:bCs/>
          <w:color w:val="042796"/>
          <w:sz w:val="64"/>
          <w:szCs w:val="64"/>
          <w:lang w:val="en-GB"/>
        </w:rPr>
        <w:t>in Sweden</w:t>
      </w:r>
    </w:p>
    <w:p w14:paraId="0208D05E" w14:textId="7016250E" w:rsidR="00F62B2B" w:rsidRPr="00C45FC3" w:rsidRDefault="00F62B2B" w:rsidP="00F62B2B">
      <w:pPr>
        <w:pStyle w:val="Default"/>
        <w:framePr w:w="9942" w:wrap="auto" w:vAnchor="page" w:hAnchor="page" w:x="543" w:y="1702"/>
        <w:rPr>
          <w:b/>
          <w:bCs/>
          <w:sz w:val="36"/>
          <w:szCs w:val="36"/>
          <w:lang w:val="en-GB"/>
        </w:rPr>
      </w:pPr>
      <w:r w:rsidRPr="00B82A87">
        <w:rPr>
          <w:b/>
          <w:bCs/>
          <w:sz w:val="36"/>
          <w:szCs w:val="36"/>
          <w:lang w:val="en-GB"/>
        </w:rPr>
        <w:t>Participants as a percentage of the labour force 2007-2020</w:t>
      </w:r>
    </w:p>
    <w:p w14:paraId="272E6970" w14:textId="77777777" w:rsidR="00F62B2B" w:rsidRPr="00B82A87" w:rsidRDefault="00F62B2B" w:rsidP="00C45FC3">
      <w:pPr>
        <w:pStyle w:val="Default"/>
        <w:framePr w:w="6029" w:wrap="auto" w:vAnchor="page" w:hAnchor="page" w:x="1591" w:y="7576"/>
        <w:rPr>
          <w:rFonts w:ascii="FAOOP F+ Trade Gothic Pro" w:hAnsi="FAOOP F+ Trade Gothic Pro" w:cs="FAOOP F+ Trade Gothic Pro"/>
          <w:sz w:val="23"/>
          <w:szCs w:val="23"/>
          <w:lang w:val="en-GB"/>
        </w:rPr>
      </w:pPr>
      <w:r w:rsidRPr="00B82A87">
        <w:rPr>
          <w:rFonts w:ascii="FAOOP F+ Trade Gothic Pro" w:hAnsi="FAOOP F+ Trade Gothic Pro" w:cs="FAOOP F+ Trade Gothic Pro"/>
          <w:i/>
          <w:iCs/>
          <w:sz w:val="23"/>
          <w:szCs w:val="23"/>
          <w:lang w:val="en-GB"/>
        </w:rPr>
        <w:t>Sources: Statistics Sweden and the Ministry of Finance</w:t>
      </w:r>
    </w:p>
    <w:p w14:paraId="0B51A601" w14:textId="3A8FA583" w:rsidR="00F62B2B" w:rsidRDefault="00F62B2B" w:rsidP="00F62B2B">
      <w:pPr>
        <w:tabs>
          <w:tab w:val="left" w:pos="1712"/>
        </w:tabs>
        <w:rPr>
          <w:lang w:eastAsia="sv-SE"/>
        </w:rPr>
      </w:pPr>
      <w:r w:rsidRPr="00B82A87">
        <w:rPr>
          <w:rFonts w:ascii="TradeGothic" w:hAnsi="TradeGothic" w:cs="TradeGothic"/>
          <w:color w:val="000000"/>
          <w:szCs w:val="24"/>
          <w:lang w:eastAsia="sv-SE"/>
        </w:rPr>
        <w:object w:dxaOrig="9570" w:dyaOrig="4906" w14:anchorId="76F1611F">
          <v:shape id="_x0000_i1026" type="#_x0000_t75" style="width:477.7pt;height:245.45pt" o:ole="">
            <v:imagedata r:id="rId17" o:title=""/>
          </v:shape>
          <o:OLEObject Type="Embed" ProgID="EViews.Workfile.2" ShapeID="_x0000_i1026" DrawAspect="Content" ObjectID="_1585459038" r:id="rId18"/>
        </w:object>
      </w:r>
    </w:p>
    <w:p w14:paraId="0D2A8E2A" w14:textId="349C9BA1" w:rsidR="00F62B2B" w:rsidRDefault="00F62B2B" w:rsidP="00F62B2B">
      <w:pPr>
        <w:rPr>
          <w:lang w:eastAsia="sv-SE"/>
        </w:rPr>
      </w:pPr>
    </w:p>
    <w:p w14:paraId="7092ADEE" w14:textId="77777777" w:rsidR="00783624" w:rsidRDefault="00783624" w:rsidP="00783624">
      <w:pPr>
        <w:pStyle w:val="Heading1"/>
        <w:jc w:val="left"/>
      </w:pPr>
    </w:p>
    <w:p w14:paraId="54B10EBC" w14:textId="4EBD5E17" w:rsidR="00626FB5" w:rsidRDefault="00783624">
      <w:pPr>
        <w:spacing w:after="0"/>
      </w:pPr>
      <w:r>
        <w:br w:type="page"/>
      </w:r>
    </w:p>
    <w:tbl>
      <w:tblPr>
        <w:tblStyle w:val="TableElegant"/>
        <w:tblW w:w="9180" w:type="dxa"/>
        <w:tblLook w:val="04A0" w:firstRow="1" w:lastRow="0" w:firstColumn="1" w:lastColumn="0" w:noHBand="0" w:noVBand="1"/>
      </w:tblPr>
      <w:tblGrid>
        <w:gridCol w:w="1179"/>
        <w:gridCol w:w="498"/>
        <w:gridCol w:w="681"/>
        <w:gridCol w:w="586"/>
        <w:gridCol w:w="593"/>
        <w:gridCol w:w="489"/>
        <w:gridCol w:w="690"/>
        <w:gridCol w:w="392"/>
        <w:gridCol w:w="788"/>
        <w:gridCol w:w="294"/>
        <w:gridCol w:w="886"/>
        <w:gridCol w:w="196"/>
        <w:gridCol w:w="984"/>
        <w:gridCol w:w="98"/>
        <w:gridCol w:w="826"/>
      </w:tblGrid>
      <w:tr w:rsidR="00626FB5" w:rsidRPr="00EB191D" w14:paraId="0E2E0653" w14:textId="77777777" w:rsidTr="00A04FA0">
        <w:trPr>
          <w:cnfStyle w:val="100000000000" w:firstRow="1" w:lastRow="0" w:firstColumn="0" w:lastColumn="0" w:oddVBand="0" w:evenVBand="0" w:oddHBand="0" w:evenHBand="0" w:firstRowFirstColumn="0" w:firstRowLastColumn="0" w:lastRowFirstColumn="0" w:lastRowLastColumn="0"/>
          <w:trHeight w:val="300"/>
        </w:trPr>
        <w:tc>
          <w:tcPr>
            <w:tcW w:w="9180" w:type="dxa"/>
            <w:gridSpan w:val="15"/>
            <w:noWrap/>
            <w:hideMark/>
          </w:tcPr>
          <w:p w14:paraId="1F800AE0" w14:textId="77777777" w:rsidR="00626FB5" w:rsidRPr="00EB191D" w:rsidRDefault="00626FB5" w:rsidP="00EB191D">
            <w:pPr>
              <w:spacing w:line="360" w:lineRule="auto"/>
              <w:rPr>
                <w:szCs w:val="24"/>
                <w:lang w:val="sv-SE" w:eastAsia="sv-SE"/>
              </w:rPr>
            </w:pPr>
            <w:r w:rsidRPr="00EB191D">
              <w:rPr>
                <w:b/>
                <w:caps w:val="0"/>
                <w:szCs w:val="24"/>
              </w:rPr>
              <w:lastRenderedPageBreak/>
              <w:t>Early</w:t>
            </w:r>
            <w:r w:rsidRPr="00EB191D">
              <w:rPr>
                <w:szCs w:val="24"/>
                <w:lang w:val="sv-SE" w:eastAsia="sv-SE"/>
              </w:rPr>
              <w:t xml:space="preserve"> </w:t>
            </w:r>
            <w:r w:rsidRPr="00EB191D">
              <w:rPr>
                <w:b/>
                <w:caps w:val="0"/>
                <w:szCs w:val="24"/>
              </w:rPr>
              <w:t>retirees</w:t>
            </w:r>
          </w:p>
        </w:tc>
      </w:tr>
      <w:tr w:rsidR="00626FB5" w:rsidRPr="00EB191D" w14:paraId="45797A1E" w14:textId="77777777" w:rsidTr="00A04FA0">
        <w:trPr>
          <w:trHeight w:val="300"/>
        </w:trPr>
        <w:tc>
          <w:tcPr>
            <w:tcW w:w="9180" w:type="dxa"/>
            <w:gridSpan w:val="15"/>
            <w:noWrap/>
            <w:hideMark/>
          </w:tcPr>
          <w:p w14:paraId="16B5548E" w14:textId="1F3F1250" w:rsidR="00626FB5" w:rsidRPr="00EB191D" w:rsidRDefault="00626FB5" w:rsidP="00EB191D">
            <w:pPr>
              <w:spacing w:after="0" w:line="360" w:lineRule="auto"/>
              <w:rPr>
                <w:color w:val="000000"/>
                <w:szCs w:val="24"/>
                <w:lang w:val="sv-SE" w:eastAsia="sv-SE"/>
              </w:rPr>
            </w:pPr>
            <w:r w:rsidRPr="00EB191D">
              <w:rPr>
                <w:color w:val="000000"/>
                <w:szCs w:val="24"/>
                <w:lang w:eastAsia="sv-SE"/>
              </w:rPr>
              <w:t xml:space="preserve">People that recieves sickness compensation/activity compensation in the age 16-64 ears, age and gender, 2012-2016. </w:t>
            </w:r>
          </w:p>
        </w:tc>
      </w:tr>
      <w:tr w:rsidR="00626FB5" w:rsidRPr="00EB191D" w14:paraId="43D0D3A7" w14:textId="77777777" w:rsidTr="00A04FA0">
        <w:trPr>
          <w:trHeight w:val="300"/>
        </w:trPr>
        <w:tc>
          <w:tcPr>
            <w:tcW w:w="9180" w:type="dxa"/>
            <w:gridSpan w:val="15"/>
            <w:noWrap/>
            <w:hideMark/>
          </w:tcPr>
          <w:p w14:paraId="604EA305" w14:textId="77777777" w:rsidR="00626FB5" w:rsidRPr="00EB191D" w:rsidRDefault="00626FB5" w:rsidP="00EB191D">
            <w:pPr>
              <w:spacing w:after="0" w:line="360" w:lineRule="auto"/>
              <w:rPr>
                <w:color w:val="000000"/>
                <w:szCs w:val="24"/>
                <w:lang w:val="sv-SE" w:eastAsia="sv-SE"/>
              </w:rPr>
            </w:pPr>
          </w:p>
        </w:tc>
      </w:tr>
      <w:tr w:rsidR="00626FB5" w:rsidRPr="00EB191D" w14:paraId="3E87E9B9" w14:textId="77777777" w:rsidTr="00A04FA0">
        <w:trPr>
          <w:trHeight w:val="300"/>
        </w:trPr>
        <w:tc>
          <w:tcPr>
            <w:tcW w:w="1179" w:type="dxa"/>
            <w:noWrap/>
            <w:hideMark/>
          </w:tcPr>
          <w:p w14:paraId="3D548988" w14:textId="77777777" w:rsidR="00626FB5" w:rsidRPr="00EB191D" w:rsidRDefault="00626FB5" w:rsidP="00EB191D">
            <w:pPr>
              <w:spacing w:after="0" w:line="360" w:lineRule="auto"/>
              <w:rPr>
                <w:color w:val="000000"/>
                <w:szCs w:val="24"/>
                <w:lang w:val="sv-SE" w:eastAsia="sv-SE"/>
              </w:rPr>
            </w:pPr>
          </w:p>
        </w:tc>
        <w:tc>
          <w:tcPr>
            <w:tcW w:w="1179" w:type="dxa"/>
            <w:gridSpan w:val="2"/>
            <w:noWrap/>
            <w:hideMark/>
          </w:tcPr>
          <w:p w14:paraId="6F2CF467" w14:textId="77777777" w:rsidR="00626FB5" w:rsidRPr="00EB191D" w:rsidRDefault="00626FB5" w:rsidP="00EB191D">
            <w:pPr>
              <w:spacing w:after="0" w:line="360" w:lineRule="auto"/>
              <w:rPr>
                <w:color w:val="000000"/>
                <w:szCs w:val="24"/>
                <w:lang w:val="sv-SE" w:eastAsia="sv-SE"/>
              </w:rPr>
            </w:pPr>
          </w:p>
        </w:tc>
        <w:tc>
          <w:tcPr>
            <w:tcW w:w="1179" w:type="dxa"/>
            <w:gridSpan w:val="2"/>
            <w:noWrap/>
            <w:hideMark/>
          </w:tcPr>
          <w:p w14:paraId="2AA916FE"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2012</w:t>
            </w:r>
          </w:p>
        </w:tc>
        <w:tc>
          <w:tcPr>
            <w:tcW w:w="1179" w:type="dxa"/>
            <w:gridSpan w:val="2"/>
            <w:noWrap/>
            <w:hideMark/>
          </w:tcPr>
          <w:p w14:paraId="33E3E69D"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2013</w:t>
            </w:r>
          </w:p>
        </w:tc>
        <w:tc>
          <w:tcPr>
            <w:tcW w:w="1180" w:type="dxa"/>
            <w:gridSpan w:val="2"/>
            <w:noWrap/>
            <w:hideMark/>
          </w:tcPr>
          <w:p w14:paraId="4912F4CB"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2014</w:t>
            </w:r>
          </w:p>
        </w:tc>
        <w:tc>
          <w:tcPr>
            <w:tcW w:w="1180" w:type="dxa"/>
            <w:gridSpan w:val="2"/>
            <w:noWrap/>
            <w:hideMark/>
          </w:tcPr>
          <w:p w14:paraId="7745EED4"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2015</w:t>
            </w:r>
          </w:p>
        </w:tc>
        <w:tc>
          <w:tcPr>
            <w:tcW w:w="1180" w:type="dxa"/>
            <w:gridSpan w:val="2"/>
            <w:noWrap/>
            <w:hideMark/>
          </w:tcPr>
          <w:p w14:paraId="50E8281C"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2016</w:t>
            </w:r>
          </w:p>
        </w:tc>
        <w:tc>
          <w:tcPr>
            <w:tcW w:w="924" w:type="dxa"/>
            <w:gridSpan w:val="2"/>
            <w:noWrap/>
            <w:hideMark/>
          </w:tcPr>
          <w:p w14:paraId="7557A5FE" w14:textId="77777777" w:rsidR="00626FB5" w:rsidRPr="00EB191D" w:rsidRDefault="00626FB5" w:rsidP="00EB191D">
            <w:pPr>
              <w:spacing w:after="0" w:line="360" w:lineRule="auto"/>
              <w:rPr>
                <w:color w:val="000000"/>
                <w:szCs w:val="24"/>
                <w:lang w:val="sv-SE" w:eastAsia="sv-SE"/>
              </w:rPr>
            </w:pPr>
          </w:p>
        </w:tc>
      </w:tr>
      <w:tr w:rsidR="00626FB5" w:rsidRPr="00EB191D" w14:paraId="65F94A8A" w14:textId="77777777" w:rsidTr="00A04FA0">
        <w:trPr>
          <w:trHeight w:val="300"/>
        </w:trPr>
        <w:tc>
          <w:tcPr>
            <w:tcW w:w="1179" w:type="dxa"/>
            <w:noWrap/>
            <w:hideMark/>
          </w:tcPr>
          <w:p w14:paraId="7F1E3FF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4689A85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179" w:type="dxa"/>
            <w:gridSpan w:val="2"/>
            <w:noWrap/>
            <w:hideMark/>
          </w:tcPr>
          <w:p w14:paraId="2A0B42B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377 865</w:t>
            </w:r>
          </w:p>
        </w:tc>
        <w:tc>
          <w:tcPr>
            <w:tcW w:w="1179" w:type="dxa"/>
            <w:gridSpan w:val="2"/>
            <w:noWrap/>
            <w:hideMark/>
          </w:tcPr>
          <w:p w14:paraId="0D0AE95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363 602</w:t>
            </w:r>
          </w:p>
        </w:tc>
        <w:tc>
          <w:tcPr>
            <w:tcW w:w="1180" w:type="dxa"/>
            <w:gridSpan w:val="2"/>
            <w:noWrap/>
            <w:hideMark/>
          </w:tcPr>
          <w:p w14:paraId="76A6119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354 828</w:t>
            </w:r>
          </w:p>
        </w:tc>
        <w:tc>
          <w:tcPr>
            <w:tcW w:w="1180" w:type="dxa"/>
            <w:gridSpan w:val="2"/>
            <w:noWrap/>
            <w:hideMark/>
          </w:tcPr>
          <w:p w14:paraId="5BFE5C3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345 045</w:t>
            </w:r>
          </w:p>
        </w:tc>
        <w:tc>
          <w:tcPr>
            <w:tcW w:w="1180" w:type="dxa"/>
            <w:gridSpan w:val="2"/>
            <w:noWrap/>
            <w:hideMark/>
          </w:tcPr>
          <w:p w14:paraId="4823D1C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331 236</w:t>
            </w:r>
          </w:p>
        </w:tc>
        <w:tc>
          <w:tcPr>
            <w:tcW w:w="924" w:type="dxa"/>
            <w:gridSpan w:val="2"/>
            <w:noWrap/>
            <w:hideMark/>
          </w:tcPr>
          <w:p w14:paraId="2134143E" w14:textId="77777777" w:rsidR="00626FB5" w:rsidRPr="00EB191D" w:rsidRDefault="00626FB5" w:rsidP="00EB191D">
            <w:pPr>
              <w:spacing w:after="0" w:line="360" w:lineRule="auto"/>
              <w:rPr>
                <w:color w:val="000000"/>
                <w:szCs w:val="24"/>
                <w:lang w:val="sv-SE" w:eastAsia="sv-SE"/>
              </w:rPr>
            </w:pPr>
          </w:p>
        </w:tc>
      </w:tr>
      <w:tr w:rsidR="00626FB5" w:rsidRPr="00EB191D" w14:paraId="4C85743E" w14:textId="77777777" w:rsidTr="00A04FA0">
        <w:trPr>
          <w:trHeight w:val="300"/>
        </w:trPr>
        <w:tc>
          <w:tcPr>
            <w:tcW w:w="1179" w:type="dxa"/>
            <w:noWrap/>
            <w:hideMark/>
          </w:tcPr>
          <w:p w14:paraId="27AD7CEE"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459E866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19 yrs</w:t>
            </w:r>
          </w:p>
        </w:tc>
        <w:tc>
          <w:tcPr>
            <w:tcW w:w="1179" w:type="dxa"/>
            <w:gridSpan w:val="2"/>
            <w:noWrap/>
            <w:hideMark/>
          </w:tcPr>
          <w:p w14:paraId="6D973CB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2 979</w:t>
            </w:r>
          </w:p>
        </w:tc>
        <w:tc>
          <w:tcPr>
            <w:tcW w:w="1179" w:type="dxa"/>
            <w:gridSpan w:val="2"/>
            <w:noWrap/>
            <w:hideMark/>
          </w:tcPr>
          <w:p w14:paraId="5E0118C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3 064</w:t>
            </w:r>
          </w:p>
        </w:tc>
        <w:tc>
          <w:tcPr>
            <w:tcW w:w="1180" w:type="dxa"/>
            <w:gridSpan w:val="2"/>
            <w:noWrap/>
            <w:hideMark/>
          </w:tcPr>
          <w:p w14:paraId="6B1FDA6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3 079</w:t>
            </w:r>
          </w:p>
        </w:tc>
        <w:tc>
          <w:tcPr>
            <w:tcW w:w="1180" w:type="dxa"/>
            <w:gridSpan w:val="2"/>
            <w:noWrap/>
            <w:hideMark/>
          </w:tcPr>
          <w:p w14:paraId="400AEBB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2 945</w:t>
            </w:r>
          </w:p>
        </w:tc>
        <w:tc>
          <w:tcPr>
            <w:tcW w:w="1180" w:type="dxa"/>
            <w:gridSpan w:val="2"/>
            <w:noWrap/>
            <w:hideMark/>
          </w:tcPr>
          <w:p w14:paraId="7E02028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2 825</w:t>
            </w:r>
          </w:p>
        </w:tc>
        <w:tc>
          <w:tcPr>
            <w:tcW w:w="924" w:type="dxa"/>
            <w:gridSpan w:val="2"/>
            <w:noWrap/>
            <w:hideMark/>
          </w:tcPr>
          <w:p w14:paraId="2E27EB95" w14:textId="77777777" w:rsidR="00626FB5" w:rsidRPr="00EB191D" w:rsidRDefault="00626FB5" w:rsidP="00EB191D">
            <w:pPr>
              <w:spacing w:after="0" w:line="360" w:lineRule="auto"/>
              <w:rPr>
                <w:color w:val="000000"/>
                <w:szCs w:val="24"/>
                <w:lang w:val="sv-SE" w:eastAsia="sv-SE"/>
              </w:rPr>
            </w:pPr>
          </w:p>
        </w:tc>
      </w:tr>
      <w:tr w:rsidR="00626FB5" w:rsidRPr="00EB191D" w14:paraId="1E59D4E3" w14:textId="77777777" w:rsidTr="00A04FA0">
        <w:trPr>
          <w:trHeight w:val="300"/>
        </w:trPr>
        <w:tc>
          <w:tcPr>
            <w:tcW w:w="1179" w:type="dxa"/>
            <w:noWrap/>
            <w:hideMark/>
          </w:tcPr>
          <w:p w14:paraId="36C94272"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6206D3A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20-24 yrs</w:t>
            </w:r>
          </w:p>
        </w:tc>
        <w:tc>
          <w:tcPr>
            <w:tcW w:w="1179" w:type="dxa"/>
            <w:gridSpan w:val="2"/>
            <w:noWrap/>
            <w:hideMark/>
          </w:tcPr>
          <w:p w14:paraId="3AF3598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14 488</w:t>
            </w:r>
          </w:p>
        </w:tc>
        <w:tc>
          <w:tcPr>
            <w:tcW w:w="1179" w:type="dxa"/>
            <w:gridSpan w:val="2"/>
            <w:noWrap/>
            <w:hideMark/>
          </w:tcPr>
          <w:p w14:paraId="24BE8D6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15 171</w:t>
            </w:r>
          </w:p>
        </w:tc>
        <w:tc>
          <w:tcPr>
            <w:tcW w:w="1180" w:type="dxa"/>
            <w:gridSpan w:val="2"/>
            <w:noWrap/>
            <w:hideMark/>
          </w:tcPr>
          <w:p w14:paraId="3D43577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16 806</w:t>
            </w:r>
          </w:p>
        </w:tc>
        <w:tc>
          <w:tcPr>
            <w:tcW w:w="1180" w:type="dxa"/>
            <w:gridSpan w:val="2"/>
            <w:noWrap/>
            <w:hideMark/>
          </w:tcPr>
          <w:p w14:paraId="5B7F997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18 008</w:t>
            </w:r>
          </w:p>
        </w:tc>
        <w:tc>
          <w:tcPr>
            <w:tcW w:w="1180" w:type="dxa"/>
            <w:gridSpan w:val="2"/>
            <w:noWrap/>
            <w:hideMark/>
          </w:tcPr>
          <w:p w14:paraId="49305D2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17 789</w:t>
            </w:r>
          </w:p>
        </w:tc>
        <w:tc>
          <w:tcPr>
            <w:tcW w:w="924" w:type="dxa"/>
            <w:gridSpan w:val="2"/>
            <w:noWrap/>
            <w:hideMark/>
          </w:tcPr>
          <w:p w14:paraId="5F71731C" w14:textId="77777777" w:rsidR="00626FB5" w:rsidRPr="00EB191D" w:rsidRDefault="00626FB5" w:rsidP="00EB191D">
            <w:pPr>
              <w:spacing w:after="0" w:line="360" w:lineRule="auto"/>
              <w:rPr>
                <w:color w:val="000000"/>
                <w:szCs w:val="24"/>
                <w:lang w:val="sv-SE" w:eastAsia="sv-SE"/>
              </w:rPr>
            </w:pPr>
          </w:p>
        </w:tc>
      </w:tr>
      <w:tr w:rsidR="00626FB5" w:rsidRPr="00EB191D" w14:paraId="541C1D06" w14:textId="77777777" w:rsidTr="00A04FA0">
        <w:trPr>
          <w:trHeight w:val="300"/>
        </w:trPr>
        <w:tc>
          <w:tcPr>
            <w:tcW w:w="1179" w:type="dxa"/>
            <w:noWrap/>
            <w:hideMark/>
          </w:tcPr>
          <w:p w14:paraId="7748C88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3E41C87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25-29 yrs</w:t>
            </w:r>
          </w:p>
        </w:tc>
        <w:tc>
          <w:tcPr>
            <w:tcW w:w="1179" w:type="dxa"/>
            <w:gridSpan w:val="2"/>
            <w:noWrap/>
            <w:hideMark/>
          </w:tcPr>
          <w:p w14:paraId="7CB587B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12 772</w:t>
            </w:r>
          </w:p>
        </w:tc>
        <w:tc>
          <w:tcPr>
            <w:tcW w:w="1179" w:type="dxa"/>
            <w:gridSpan w:val="2"/>
            <w:noWrap/>
            <w:hideMark/>
          </w:tcPr>
          <w:p w14:paraId="5B24D15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13 848</w:t>
            </w:r>
          </w:p>
        </w:tc>
        <w:tc>
          <w:tcPr>
            <w:tcW w:w="1180" w:type="dxa"/>
            <w:gridSpan w:val="2"/>
            <w:noWrap/>
            <w:hideMark/>
          </w:tcPr>
          <w:p w14:paraId="2E810B7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15 360</w:t>
            </w:r>
          </w:p>
        </w:tc>
        <w:tc>
          <w:tcPr>
            <w:tcW w:w="1180" w:type="dxa"/>
            <w:gridSpan w:val="2"/>
            <w:noWrap/>
            <w:hideMark/>
          </w:tcPr>
          <w:p w14:paraId="27A0D76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16 998</w:t>
            </w:r>
          </w:p>
        </w:tc>
        <w:tc>
          <w:tcPr>
            <w:tcW w:w="1180" w:type="dxa"/>
            <w:gridSpan w:val="2"/>
            <w:noWrap/>
            <w:hideMark/>
          </w:tcPr>
          <w:p w14:paraId="60744CB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18 081</w:t>
            </w:r>
          </w:p>
        </w:tc>
        <w:tc>
          <w:tcPr>
            <w:tcW w:w="924" w:type="dxa"/>
            <w:gridSpan w:val="2"/>
            <w:noWrap/>
            <w:hideMark/>
          </w:tcPr>
          <w:p w14:paraId="68B07241" w14:textId="77777777" w:rsidR="00626FB5" w:rsidRPr="00EB191D" w:rsidRDefault="00626FB5" w:rsidP="00EB191D">
            <w:pPr>
              <w:spacing w:after="0" w:line="360" w:lineRule="auto"/>
              <w:rPr>
                <w:color w:val="000000"/>
                <w:szCs w:val="24"/>
                <w:lang w:val="sv-SE" w:eastAsia="sv-SE"/>
              </w:rPr>
            </w:pPr>
          </w:p>
        </w:tc>
      </w:tr>
      <w:tr w:rsidR="00626FB5" w:rsidRPr="00EB191D" w14:paraId="6799D944" w14:textId="77777777" w:rsidTr="00A04FA0">
        <w:trPr>
          <w:trHeight w:val="300"/>
        </w:trPr>
        <w:tc>
          <w:tcPr>
            <w:tcW w:w="1179" w:type="dxa"/>
            <w:noWrap/>
            <w:hideMark/>
          </w:tcPr>
          <w:p w14:paraId="5592613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6BA88CB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30-34 yrs</w:t>
            </w:r>
          </w:p>
        </w:tc>
        <w:tc>
          <w:tcPr>
            <w:tcW w:w="1179" w:type="dxa"/>
            <w:gridSpan w:val="2"/>
            <w:noWrap/>
            <w:hideMark/>
          </w:tcPr>
          <w:p w14:paraId="3C2B2D7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10 016</w:t>
            </w:r>
          </w:p>
        </w:tc>
        <w:tc>
          <w:tcPr>
            <w:tcW w:w="1179" w:type="dxa"/>
            <w:gridSpan w:val="2"/>
            <w:noWrap/>
            <w:hideMark/>
          </w:tcPr>
          <w:p w14:paraId="5F7CC23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9 489</w:t>
            </w:r>
          </w:p>
        </w:tc>
        <w:tc>
          <w:tcPr>
            <w:tcW w:w="1180" w:type="dxa"/>
            <w:gridSpan w:val="2"/>
            <w:noWrap/>
            <w:hideMark/>
          </w:tcPr>
          <w:p w14:paraId="5032AAF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10 121</w:t>
            </w:r>
          </w:p>
        </w:tc>
        <w:tc>
          <w:tcPr>
            <w:tcW w:w="1180" w:type="dxa"/>
            <w:gridSpan w:val="2"/>
            <w:noWrap/>
            <w:hideMark/>
          </w:tcPr>
          <w:p w14:paraId="42D5A56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10 726</w:t>
            </w:r>
          </w:p>
        </w:tc>
        <w:tc>
          <w:tcPr>
            <w:tcW w:w="1180" w:type="dxa"/>
            <w:gridSpan w:val="2"/>
            <w:noWrap/>
            <w:hideMark/>
          </w:tcPr>
          <w:p w14:paraId="1937ABA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10 925</w:t>
            </w:r>
          </w:p>
        </w:tc>
        <w:tc>
          <w:tcPr>
            <w:tcW w:w="924" w:type="dxa"/>
            <w:gridSpan w:val="2"/>
            <w:noWrap/>
            <w:hideMark/>
          </w:tcPr>
          <w:p w14:paraId="07BFE3FB" w14:textId="77777777" w:rsidR="00626FB5" w:rsidRPr="00EB191D" w:rsidRDefault="00626FB5" w:rsidP="00EB191D">
            <w:pPr>
              <w:spacing w:after="0" w:line="360" w:lineRule="auto"/>
              <w:rPr>
                <w:color w:val="000000"/>
                <w:szCs w:val="24"/>
                <w:lang w:val="sv-SE" w:eastAsia="sv-SE"/>
              </w:rPr>
            </w:pPr>
          </w:p>
        </w:tc>
      </w:tr>
      <w:tr w:rsidR="00626FB5" w:rsidRPr="00EB191D" w14:paraId="7188DDEA" w14:textId="77777777" w:rsidTr="00A04FA0">
        <w:trPr>
          <w:trHeight w:val="300"/>
        </w:trPr>
        <w:tc>
          <w:tcPr>
            <w:tcW w:w="1179" w:type="dxa"/>
            <w:noWrap/>
            <w:hideMark/>
          </w:tcPr>
          <w:p w14:paraId="1430F1AE"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34B449D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35-39 yrs</w:t>
            </w:r>
          </w:p>
        </w:tc>
        <w:tc>
          <w:tcPr>
            <w:tcW w:w="1179" w:type="dxa"/>
            <w:gridSpan w:val="2"/>
            <w:noWrap/>
            <w:hideMark/>
          </w:tcPr>
          <w:p w14:paraId="0382C98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14 057</w:t>
            </w:r>
          </w:p>
        </w:tc>
        <w:tc>
          <w:tcPr>
            <w:tcW w:w="1179" w:type="dxa"/>
            <w:gridSpan w:val="2"/>
            <w:noWrap/>
            <w:hideMark/>
          </w:tcPr>
          <w:p w14:paraId="4B7B026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13 950</w:t>
            </w:r>
          </w:p>
        </w:tc>
        <w:tc>
          <w:tcPr>
            <w:tcW w:w="1180" w:type="dxa"/>
            <w:gridSpan w:val="2"/>
            <w:noWrap/>
            <w:hideMark/>
          </w:tcPr>
          <w:p w14:paraId="4917537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13 904</w:t>
            </w:r>
          </w:p>
        </w:tc>
        <w:tc>
          <w:tcPr>
            <w:tcW w:w="1180" w:type="dxa"/>
            <w:gridSpan w:val="2"/>
            <w:noWrap/>
            <w:hideMark/>
          </w:tcPr>
          <w:p w14:paraId="1EEA3C0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13 713</w:t>
            </w:r>
          </w:p>
        </w:tc>
        <w:tc>
          <w:tcPr>
            <w:tcW w:w="1180" w:type="dxa"/>
            <w:gridSpan w:val="2"/>
            <w:noWrap/>
            <w:hideMark/>
          </w:tcPr>
          <w:p w14:paraId="1B0E723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13 502</w:t>
            </w:r>
          </w:p>
        </w:tc>
        <w:tc>
          <w:tcPr>
            <w:tcW w:w="924" w:type="dxa"/>
            <w:gridSpan w:val="2"/>
            <w:noWrap/>
            <w:hideMark/>
          </w:tcPr>
          <w:p w14:paraId="143FE034" w14:textId="77777777" w:rsidR="00626FB5" w:rsidRPr="00EB191D" w:rsidRDefault="00626FB5" w:rsidP="00EB191D">
            <w:pPr>
              <w:spacing w:after="0" w:line="360" w:lineRule="auto"/>
              <w:rPr>
                <w:color w:val="000000"/>
                <w:szCs w:val="24"/>
                <w:lang w:val="sv-SE" w:eastAsia="sv-SE"/>
              </w:rPr>
            </w:pPr>
          </w:p>
        </w:tc>
      </w:tr>
      <w:tr w:rsidR="00626FB5" w:rsidRPr="00EB191D" w14:paraId="4D5E04B9" w14:textId="77777777" w:rsidTr="00A04FA0">
        <w:trPr>
          <w:trHeight w:val="300"/>
        </w:trPr>
        <w:tc>
          <w:tcPr>
            <w:tcW w:w="1179" w:type="dxa"/>
            <w:noWrap/>
            <w:hideMark/>
          </w:tcPr>
          <w:p w14:paraId="2AB64E9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2EF20F5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40-44 yrs</w:t>
            </w:r>
          </w:p>
        </w:tc>
        <w:tc>
          <w:tcPr>
            <w:tcW w:w="1179" w:type="dxa"/>
            <w:gridSpan w:val="2"/>
            <w:noWrap/>
            <w:hideMark/>
          </w:tcPr>
          <w:p w14:paraId="1743223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23 391</w:t>
            </w:r>
          </w:p>
        </w:tc>
        <w:tc>
          <w:tcPr>
            <w:tcW w:w="1179" w:type="dxa"/>
            <w:gridSpan w:val="2"/>
            <w:noWrap/>
            <w:hideMark/>
          </w:tcPr>
          <w:p w14:paraId="05849F3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22 632</w:t>
            </w:r>
          </w:p>
        </w:tc>
        <w:tc>
          <w:tcPr>
            <w:tcW w:w="1180" w:type="dxa"/>
            <w:gridSpan w:val="2"/>
            <w:noWrap/>
            <w:hideMark/>
          </w:tcPr>
          <w:p w14:paraId="4BDD489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22 361</w:t>
            </w:r>
          </w:p>
        </w:tc>
        <w:tc>
          <w:tcPr>
            <w:tcW w:w="1180" w:type="dxa"/>
            <w:gridSpan w:val="2"/>
            <w:noWrap/>
            <w:hideMark/>
          </w:tcPr>
          <w:p w14:paraId="03369E8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21 652</w:t>
            </w:r>
          </w:p>
        </w:tc>
        <w:tc>
          <w:tcPr>
            <w:tcW w:w="1180" w:type="dxa"/>
            <w:gridSpan w:val="2"/>
            <w:noWrap/>
            <w:hideMark/>
          </w:tcPr>
          <w:p w14:paraId="616B5F9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20 330</w:t>
            </w:r>
          </w:p>
        </w:tc>
        <w:tc>
          <w:tcPr>
            <w:tcW w:w="924" w:type="dxa"/>
            <w:gridSpan w:val="2"/>
            <w:noWrap/>
            <w:hideMark/>
          </w:tcPr>
          <w:p w14:paraId="6F3E8AC1" w14:textId="77777777" w:rsidR="00626FB5" w:rsidRPr="00EB191D" w:rsidRDefault="00626FB5" w:rsidP="00EB191D">
            <w:pPr>
              <w:spacing w:after="0" w:line="360" w:lineRule="auto"/>
              <w:rPr>
                <w:color w:val="000000"/>
                <w:szCs w:val="24"/>
                <w:lang w:val="sv-SE" w:eastAsia="sv-SE"/>
              </w:rPr>
            </w:pPr>
          </w:p>
        </w:tc>
      </w:tr>
      <w:tr w:rsidR="00626FB5" w:rsidRPr="00EB191D" w14:paraId="5B3D132C" w14:textId="77777777" w:rsidTr="00A04FA0">
        <w:trPr>
          <w:trHeight w:val="300"/>
        </w:trPr>
        <w:tc>
          <w:tcPr>
            <w:tcW w:w="1179" w:type="dxa"/>
            <w:noWrap/>
            <w:hideMark/>
          </w:tcPr>
          <w:p w14:paraId="2AE81BBA"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257C855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45-49 yrs</w:t>
            </w:r>
          </w:p>
        </w:tc>
        <w:tc>
          <w:tcPr>
            <w:tcW w:w="1179" w:type="dxa"/>
            <w:gridSpan w:val="2"/>
            <w:noWrap/>
            <w:hideMark/>
          </w:tcPr>
          <w:p w14:paraId="35141B1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40 918</w:t>
            </w:r>
          </w:p>
        </w:tc>
        <w:tc>
          <w:tcPr>
            <w:tcW w:w="1179" w:type="dxa"/>
            <w:gridSpan w:val="2"/>
            <w:noWrap/>
            <w:hideMark/>
          </w:tcPr>
          <w:p w14:paraId="5F6136C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40 061</w:t>
            </w:r>
          </w:p>
        </w:tc>
        <w:tc>
          <w:tcPr>
            <w:tcW w:w="1180" w:type="dxa"/>
            <w:gridSpan w:val="2"/>
            <w:noWrap/>
            <w:hideMark/>
          </w:tcPr>
          <w:p w14:paraId="2F80155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38 128</w:t>
            </w:r>
          </w:p>
        </w:tc>
        <w:tc>
          <w:tcPr>
            <w:tcW w:w="1180" w:type="dxa"/>
            <w:gridSpan w:val="2"/>
            <w:noWrap/>
            <w:hideMark/>
          </w:tcPr>
          <w:p w14:paraId="5FBF6D4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35 704</w:t>
            </w:r>
          </w:p>
        </w:tc>
        <w:tc>
          <w:tcPr>
            <w:tcW w:w="1180" w:type="dxa"/>
            <w:gridSpan w:val="2"/>
            <w:noWrap/>
            <w:hideMark/>
          </w:tcPr>
          <w:p w14:paraId="4DD0A30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32 926</w:t>
            </w:r>
          </w:p>
        </w:tc>
        <w:tc>
          <w:tcPr>
            <w:tcW w:w="924" w:type="dxa"/>
            <w:gridSpan w:val="2"/>
            <w:noWrap/>
            <w:hideMark/>
          </w:tcPr>
          <w:p w14:paraId="580BE42A" w14:textId="77777777" w:rsidR="00626FB5" w:rsidRPr="00EB191D" w:rsidRDefault="00626FB5" w:rsidP="00EB191D">
            <w:pPr>
              <w:spacing w:after="0" w:line="360" w:lineRule="auto"/>
              <w:rPr>
                <w:color w:val="000000"/>
                <w:szCs w:val="24"/>
                <w:lang w:val="sv-SE" w:eastAsia="sv-SE"/>
              </w:rPr>
            </w:pPr>
          </w:p>
        </w:tc>
      </w:tr>
      <w:tr w:rsidR="00626FB5" w:rsidRPr="00EB191D" w14:paraId="4567C353" w14:textId="77777777" w:rsidTr="00A04FA0">
        <w:trPr>
          <w:trHeight w:val="300"/>
        </w:trPr>
        <w:tc>
          <w:tcPr>
            <w:tcW w:w="1179" w:type="dxa"/>
            <w:noWrap/>
            <w:hideMark/>
          </w:tcPr>
          <w:p w14:paraId="511558B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3AFA887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50-54 yrs</w:t>
            </w:r>
          </w:p>
        </w:tc>
        <w:tc>
          <w:tcPr>
            <w:tcW w:w="1179" w:type="dxa"/>
            <w:gridSpan w:val="2"/>
            <w:noWrap/>
            <w:hideMark/>
          </w:tcPr>
          <w:p w14:paraId="3851A7A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56 283</w:t>
            </w:r>
          </w:p>
        </w:tc>
        <w:tc>
          <w:tcPr>
            <w:tcW w:w="1179" w:type="dxa"/>
            <w:gridSpan w:val="2"/>
            <w:noWrap/>
            <w:hideMark/>
          </w:tcPr>
          <w:p w14:paraId="2F997F8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55 198</w:t>
            </w:r>
          </w:p>
        </w:tc>
        <w:tc>
          <w:tcPr>
            <w:tcW w:w="1180" w:type="dxa"/>
            <w:gridSpan w:val="2"/>
            <w:noWrap/>
            <w:hideMark/>
          </w:tcPr>
          <w:p w14:paraId="2EBDE09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54 728</w:t>
            </w:r>
          </w:p>
        </w:tc>
        <w:tc>
          <w:tcPr>
            <w:tcW w:w="1180" w:type="dxa"/>
            <w:gridSpan w:val="2"/>
            <w:noWrap/>
            <w:hideMark/>
          </w:tcPr>
          <w:p w14:paraId="455DE17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53 860</w:t>
            </w:r>
          </w:p>
        </w:tc>
        <w:tc>
          <w:tcPr>
            <w:tcW w:w="1180" w:type="dxa"/>
            <w:gridSpan w:val="2"/>
            <w:noWrap/>
            <w:hideMark/>
          </w:tcPr>
          <w:p w14:paraId="3D9E64B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52 039</w:t>
            </w:r>
          </w:p>
        </w:tc>
        <w:tc>
          <w:tcPr>
            <w:tcW w:w="924" w:type="dxa"/>
            <w:gridSpan w:val="2"/>
            <w:noWrap/>
            <w:hideMark/>
          </w:tcPr>
          <w:p w14:paraId="0089E6CC" w14:textId="77777777" w:rsidR="00626FB5" w:rsidRPr="00EB191D" w:rsidRDefault="00626FB5" w:rsidP="00EB191D">
            <w:pPr>
              <w:spacing w:after="0" w:line="360" w:lineRule="auto"/>
              <w:rPr>
                <w:color w:val="000000"/>
                <w:szCs w:val="24"/>
                <w:lang w:val="sv-SE" w:eastAsia="sv-SE"/>
              </w:rPr>
            </w:pPr>
          </w:p>
        </w:tc>
      </w:tr>
      <w:tr w:rsidR="00626FB5" w:rsidRPr="00EB191D" w14:paraId="6312925B" w14:textId="77777777" w:rsidTr="00A04FA0">
        <w:trPr>
          <w:trHeight w:val="300"/>
        </w:trPr>
        <w:tc>
          <w:tcPr>
            <w:tcW w:w="1179" w:type="dxa"/>
            <w:noWrap/>
            <w:hideMark/>
          </w:tcPr>
          <w:p w14:paraId="38BD2F3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4CC9B4D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55-59 yrs</w:t>
            </w:r>
          </w:p>
        </w:tc>
        <w:tc>
          <w:tcPr>
            <w:tcW w:w="1179" w:type="dxa"/>
            <w:gridSpan w:val="2"/>
            <w:noWrap/>
            <w:hideMark/>
          </w:tcPr>
          <w:p w14:paraId="712B5DB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81 397</w:t>
            </w:r>
          </w:p>
        </w:tc>
        <w:tc>
          <w:tcPr>
            <w:tcW w:w="1179" w:type="dxa"/>
            <w:gridSpan w:val="2"/>
            <w:noWrap/>
            <w:hideMark/>
          </w:tcPr>
          <w:p w14:paraId="27B8205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77 848</w:t>
            </w:r>
          </w:p>
        </w:tc>
        <w:tc>
          <w:tcPr>
            <w:tcW w:w="1180" w:type="dxa"/>
            <w:gridSpan w:val="2"/>
            <w:noWrap/>
            <w:hideMark/>
          </w:tcPr>
          <w:p w14:paraId="5DBE374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75 171</w:t>
            </w:r>
          </w:p>
        </w:tc>
        <w:tc>
          <w:tcPr>
            <w:tcW w:w="1180" w:type="dxa"/>
            <w:gridSpan w:val="2"/>
            <w:noWrap/>
            <w:hideMark/>
          </w:tcPr>
          <w:p w14:paraId="655B47B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71 908</w:t>
            </w:r>
          </w:p>
        </w:tc>
        <w:tc>
          <w:tcPr>
            <w:tcW w:w="1180" w:type="dxa"/>
            <w:gridSpan w:val="2"/>
            <w:noWrap/>
            <w:hideMark/>
          </w:tcPr>
          <w:p w14:paraId="79DAA4F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68 312</w:t>
            </w:r>
          </w:p>
        </w:tc>
        <w:tc>
          <w:tcPr>
            <w:tcW w:w="924" w:type="dxa"/>
            <w:gridSpan w:val="2"/>
            <w:noWrap/>
            <w:hideMark/>
          </w:tcPr>
          <w:p w14:paraId="53F7C377" w14:textId="77777777" w:rsidR="00626FB5" w:rsidRPr="00EB191D" w:rsidRDefault="00626FB5" w:rsidP="00EB191D">
            <w:pPr>
              <w:spacing w:after="0" w:line="360" w:lineRule="auto"/>
              <w:rPr>
                <w:color w:val="000000"/>
                <w:szCs w:val="24"/>
                <w:lang w:val="sv-SE" w:eastAsia="sv-SE"/>
              </w:rPr>
            </w:pPr>
          </w:p>
        </w:tc>
      </w:tr>
      <w:tr w:rsidR="00626FB5" w:rsidRPr="00EB191D" w14:paraId="58D9796E" w14:textId="77777777" w:rsidTr="00A04FA0">
        <w:trPr>
          <w:trHeight w:val="300"/>
        </w:trPr>
        <w:tc>
          <w:tcPr>
            <w:tcW w:w="1179" w:type="dxa"/>
            <w:noWrap/>
            <w:hideMark/>
          </w:tcPr>
          <w:p w14:paraId="5A859D0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79" w:type="dxa"/>
            <w:gridSpan w:val="2"/>
            <w:noWrap/>
            <w:hideMark/>
          </w:tcPr>
          <w:p w14:paraId="52E4F11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60-64 yrs</w:t>
            </w:r>
          </w:p>
        </w:tc>
        <w:tc>
          <w:tcPr>
            <w:tcW w:w="1179" w:type="dxa"/>
            <w:gridSpan w:val="2"/>
            <w:noWrap/>
            <w:hideMark/>
          </w:tcPr>
          <w:p w14:paraId="34014B3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121 564</w:t>
            </w:r>
          </w:p>
        </w:tc>
        <w:tc>
          <w:tcPr>
            <w:tcW w:w="1179" w:type="dxa"/>
            <w:gridSpan w:val="2"/>
            <w:noWrap/>
            <w:hideMark/>
          </w:tcPr>
          <w:p w14:paraId="30AEF9E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112 341</w:t>
            </w:r>
          </w:p>
        </w:tc>
        <w:tc>
          <w:tcPr>
            <w:tcW w:w="1180" w:type="dxa"/>
            <w:gridSpan w:val="2"/>
            <w:noWrap/>
            <w:hideMark/>
          </w:tcPr>
          <w:p w14:paraId="43B6285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105 170</w:t>
            </w:r>
          </w:p>
        </w:tc>
        <w:tc>
          <w:tcPr>
            <w:tcW w:w="1180" w:type="dxa"/>
            <w:gridSpan w:val="2"/>
            <w:noWrap/>
            <w:hideMark/>
          </w:tcPr>
          <w:p w14:paraId="3E35D95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99 531</w:t>
            </w:r>
          </w:p>
        </w:tc>
        <w:tc>
          <w:tcPr>
            <w:tcW w:w="1180" w:type="dxa"/>
            <w:gridSpan w:val="2"/>
            <w:noWrap/>
            <w:hideMark/>
          </w:tcPr>
          <w:p w14:paraId="32DF824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94 507</w:t>
            </w:r>
          </w:p>
        </w:tc>
        <w:tc>
          <w:tcPr>
            <w:tcW w:w="924" w:type="dxa"/>
            <w:gridSpan w:val="2"/>
            <w:noWrap/>
            <w:hideMark/>
          </w:tcPr>
          <w:p w14:paraId="43957C97" w14:textId="77777777" w:rsidR="00626FB5" w:rsidRPr="00EB191D" w:rsidRDefault="00626FB5" w:rsidP="00EB191D">
            <w:pPr>
              <w:spacing w:after="0" w:line="360" w:lineRule="auto"/>
              <w:rPr>
                <w:color w:val="000000"/>
                <w:szCs w:val="24"/>
                <w:lang w:val="sv-SE" w:eastAsia="sv-SE"/>
              </w:rPr>
            </w:pPr>
          </w:p>
        </w:tc>
      </w:tr>
      <w:tr w:rsidR="00626FB5" w:rsidRPr="00EB191D" w14:paraId="6B2F81FB" w14:textId="77777777" w:rsidTr="00A04FA0">
        <w:trPr>
          <w:trHeight w:val="300"/>
        </w:trPr>
        <w:tc>
          <w:tcPr>
            <w:tcW w:w="9180" w:type="dxa"/>
            <w:gridSpan w:val="15"/>
            <w:noWrap/>
            <w:hideMark/>
          </w:tcPr>
          <w:p w14:paraId="2A14633A" w14:textId="77777777" w:rsidR="00626FB5" w:rsidRPr="00EB191D" w:rsidRDefault="00626FB5" w:rsidP="00EB191D">
            <w:pPr>
              <w:spacing w:after="0" w:line="360" w:lineRule="auto"/>
              <w:rPr>
                <w:color w:val="000000"/>
                <w:szCs w:val="24"/>
                <w:lang w:val="sv-SE" w:eastAsia="sv-SE"/>
              </w:rPr>
            </w:pPr>
          </w:p>
        </w:tc>
      </w:tr>
      <w:tr w:rsidR="00626FB5" w:rsidRPr="00EB191D" w14:paraId="0D2194D9" w14:textId="77777777" w:rsidTr="00A04FA0">
        <w:trPr>
          <w:trHeight w:val="300"/>
        </w:trPr>
        <w:tc>
          <w:tcPr>
            <w:tcW w:w="1179" w:type="dxa"/>
            <w:noWrap/>
            <w:hideMark/>
          </w:tcPr>
          <w:p w14:paraId="189A793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7927FBC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179" w:type="dxa"/>
            <w:gridSpan w:val="2"/>
            <w:noWrap/>
            <w:hideMark/>
          </w:tcPr>
          <w:p w14:paraId="0DF2FD3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220 836</w:t>
            </w:r>
          </w:p>
        </w:tc>
        <w:tc>
          <w:tcPr>
            <w:tcW w:w="1179" w:type="dxa"/>
            <w:gridSpan w:val="2"/>
            <w:noWrap/>
            <w:hideMark/>
          </w:tcPr>
          <w:p w14:paraId="3DE95E2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212 561</w:t>
            </w:r>
          </w:p>
        </w:tc>
        <w:tc>
          <w:tcPr>
            <w:tcW w:w="1180" w:type="dxa"/>
            <w:gridSpan w:val="2"/>
            <w:noWrap/>
            <w:hideMark/>
          </w:tcPr>
          <w:p w14:paraId="3CCEE8D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207 403</w:t>
            </w:r>
          </w:p>
        </w:tc>
        <w:tc>
          <w:tcPr>
            <w:tcW w:w="1180" w:type="dxa"/>
            <w:gridSpan w:val="2"/>
            <w:noWrap/>
            <w:hideMark/>
          </w:tcPr>
          <w:p w14:paraId="68C69F8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201 133</w:t>
            </w:r>
          </w:p>
        </w:tc>
        <w:tc>
          <w:tcPr>
            <w:tcW w:w="1180" w:type="dxa"/>
            <w:gridSpan w:val="2"/>
            <w:noWrap/>
            <w:hideMark/>
          </w:tcPr>
          <w:p w14:paraId="26E2AC5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192 384</w:t>
            </w:r>
          </w:p>
        </w:tc>
        <w:tc>
          <w:tcPr>
            <w:tcW w:w="924" w:type="dxa"/>
            <w:gridSpan w:val="2"/>
            <w:noWrap/>
            <w:hideMark/>
          </w:tcPr>
          <w:p w14:paraId="60FAB5E9" w14:textId="77777777" w:rsidR="00626FB5" w:rsidRPr="00EB191D" w:rsidRDefault="00626FB5" w:rsidP="00EB191D">
            <w:pPr>
              <w:spacing w:after="0" w:line="360" w:lineRule="auto"/>
              <w:rPr>
                <w:color w:val="000000"/>
                <w:szCs w:val="24"/>
                <w:lang w:val="sv-SE" w:eastAsia="sv-SE"/>
              </w:rPr>
            </w:pPr>
          </w:p>
        </w:tc>
      </w:tr>
      <w:tr w:rsidR="00626FB5" w:rsidRPr="00EB191D" w14:paraId="2B14DFAF" w14:textId="77777777" w:rsidTr="00A04FA0">
        <w:trPr>
          <w:trHeight w:val="300"/>
        </w:trPr>
        <w:tc>
          <w:tcPr>
            <w:tcW w:w="1179" w:type="dxa"/>
            <w:noWrap/>
            <w:hideMark/>
          </w:tcPr>
          <w:p w14:paraId="5C57FD35"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3699B2D2"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19 yrs</w:t>
            </w:r>
          </w:p>
        </w:tc>
        <w:tc>
          <w:tcPr>
            <w:tcW w:w="1179" w:type="dxa"/>
            <w:gridSpan w:val="2"/>
            <w:noWrap/>
            <w:hideMark/>
          </w:tcPr>
          <w:p w14:paraId="416DF09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1 257</w:t>
            </w:r>
          </w:p>
        </w:tc>
        <w:tc>
          <w:tcPr>
            <w:tcW w:w="1179" w:type="dxa"/>
            <w:gridSpan w:val="2"/>
            <w:noWrap/>
            <w:hideMark/>
          </w:tcPr>
          <w:p w14:paraId="31B3A39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1 250</w:t>
            </w:r>
          </w:p>
        </w:tc>
        <w:tc>
          <w:tcPr>
            <w:tcW w:w="1180" w:type="dxa"/>
            <w:gridSpan w:val="2"/>
            <w:noWrap/>
            <w:hideMark/>
          </w:tcPr>
          <w:p w14:paraId="53972C9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1 301</w:t>
            </w:r>
          </w:p>
        </w:tc>
        <w:tc>
          <w:tcPr>
            <w:tcW w:w="1180" w:type="dxa"/>
            <w:gridSpan w:val="2"/>
            <w:noWrap/>
            <w:hideMark/>
          </w:tcPr>
          <w:p w14:paraId="6997B10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1 193</w:t>
            </w:r>
          </w:p>
        </w:tc>
        <w:tc>
          <w:tcPr>
            <w:tcW w:w="1180" w:type="dxa"/>
            <w:gridSpan w:val="2"/>
            <w:noWrap/>
            <w:hideMark/>
          </w:tcPr>
          <w:p w14:paraId="7B6EDDD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1 181</w:t>
            </w:r>
          </w:p>
        </w:tc>
        <w:tc>
          <w:tcPr>
            <w:tcW w:w="924" w:type="dxa"/>
            <w:gridSpan w:val="2"/>
            <w:noWrap/>
            <w:hideMark/>
          </w:tcPr>
          <w:p w14:paraId="67405BF6" w14:textId="77777777" w:rsidR="00626FB5" w:rsidRPr="00EB191D" w:rsidRDefault="00626FB5" w:rsidP="00EB191D">
            <w:pPr>
              <w:spacing w:after="0" w:line="360" w:lineRule="auto"/>
              <w:rPr>
                <w:color w:val="000000"/>
                <w:szCs w:val="24"/>
                <w:lang w:val="sv-SE" w:eastAsia="sv-SE"/>
              </w:rPr>
            </w:pPr>
          </w:p>
        </w:tc>
      </w:tr>
      <w:tr w:rsidR="00626FB5" w:rsidRPr="00EB191D" w14:paraId="25E52632" w14:textId="77777777" w:rsidTr="00A04FA0">
        <w:trPr>
          <w:trHeight w:val="300"/>
        </w:trPr>
        <w:tc>
          <w:tcPr>
            <w:tcW w:w="1179" w:type="dxa"/>
            <w:noWrap/>
            <w:hideMark/>
          </w:tcPr>
          <w:p w14:paraId="5AD604F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5F88F05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20-24 yrs</w:t>
            </w:r>
          </w:p>
        </w:tc>
        <w:tc>
          <w:tcPr>
            <w:tcW w:w="1179" w:type="dxa"/>
            <w:gridSpan w:val="2"/>
            <w:noWrap/>
            <w:hideMark/>
          </w:tcPr>
          <w:p w14:paraId="2378079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6 603</w:t>
            </w:r>
          </w:p>
        </w:tc>
        <w:tc>
          <w:tcPr>
            <w:tcW w:w="1179" w:type="dxa"/>
            <w:gridSpan w:val="2"/>
            <w:noWrap/>
            <w:hideMark/>
          </w:tcPr>
          <w:p w14:paraId="4EC77C6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7 016</w:t>
            </w:r>
          </w:p>
        </w:tc>
        <w:tc>
          <w:tcPr>
            <w:tcW w:w="1180" w:type="dxa"/>
            <w:gridSpan w:val="2"/>
            <w:noWrap/>
            <w:hideMark/>
          </w:tcPr>
          <w:p w14:paraId="55FD3C4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7 750</w:t>
            </w:r>
          </w:p>
        </w:tc>
        <w:tc>
          <w:tcPr>
            <w:tcW w:w="1180" w:type="dxa"/>
            <w:gridSpan w:val="2"/>
            <w:noWrap/>
            <w:hideMark/>
          </w:tcPr>
          <w:p w14:paraId="6EFDA7E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8 368</w:t>
            </w:r>
          </w:p>
        </w:tc>
        <w:tc>
          <w:tcPr>
            <w:tcW w:w="1180" w:type="dxa"/>
            <w:gridSpan w:val="2"/>
            <w:noWrap/>
            <w:hideMark/>
          </w:tcPr>
          <w:p w14:paraId="1420749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8 168</w:t>
            </w:r>
          </w:p>
        </w:tc>
        <w:tc>
          <w:tcPr>
            <w:tcW w:w="924" w:type="dxa"/>
            <w:gridSpan w:val="2"/>
            <w:noWrap/>
            <w:hideMark/>
          </w:tcPr>
          <w:p w14:paraId="3C265705" w14:textId="77777777" w:rsidR="00626FB5" w:rsidRPr="00EB191D" w:rsidRDefault="00626FB5" w:rsidP="00EB191D">
            <w:pPr>
              <w:spacing w:after="0" w:line="360" w:lineRule="auto"/>
              <w:rPr>
                <w:color w:val="000000"/>
                <w:szCs w:val="24"/>
                <w:lang w:val="sv-SE" w:eastAsia="sv-SE"/>
              </w:rPr>
            </w:pPr>
          </w:p>
        </w:tc>
      </w:tr>
      <w:tr w:rsidR="00626FB5" w:rsidRPr="00EB191D" w14:paraId="6A1BF327" w14:textId="77777777" w:rsidTr="00A04FA0">
        <w:trPr>
          <w:trHeight w:val="300"/>
        </w:trPr>
        <w:tc>
          <w:tcPr>
            <w:tcW w:w="1179" w:type="dxa"/>
            <w:noWrap/>
            <w:hideMark/>
          </w:tcPr>
          <w:p w14:paraId="62F71BA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3CED17E2"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25-29 yrs</w:t>
            </w:r>
          </w:p>
        </w:tc>
        <w:tc>
          <w:tcPr>
            <w:tcW w:w="1179" w:type="dxa"/>
            <w:gridSpan w:val="2"/>
            <w:noWrap/>
            <w:hideMark/>
          </w:tcPr>
          <w:p w14:paraId="6EBA0BB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6 202</w:t>
            </w:r>
          </w:p>
        </w:tc>
        <w:tc>
          <w:tcPr>
            <w:tcW w:w="1179" w:type="dxa"/>
            <w:gridSpan w:val="2"/>
            <w:noWrap/>
            <w:hideMark/>
          </w:tcPr>
          <w:p w14:paraId="726185A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6 648</w:t>
            </w:r>
          </w:p>
        </w:tc>
        <w:tc>
          <w:tcPr>
            <w:tcW w:w="1180" w:type="dxa"/>
            <w:gridSpan w:val="2"/>
            <w:noWrap/>
            <w:hideMark/>
          </w:tcPr>
          <w:p w14:paraId="2250A39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7 430</w:t>
            </w:r>
          </w:p>
        </w:tc>
        <w:tc>
          <w:tcPr>
            <w:tcW w:w="1180" w:type="dxa"/>
            <w:gridSpan w:val="2"/>
            <w:noWrap/>
            <w:hideMark/>
          </w:tcPr>
          <w:p w14:paraId="0AA0CEE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8 207</w:t>
            </w:r>
          </w:p>
        </w:tc>
        <w:tc>
          <w:tcPr>
            <w:tcW w:w="1180" w:type="dxa"/>
            <w:gridSpan w:val="2"/>
            <w:noWrap/>
            <w:hideMark/>
          </w:tcPr>
          <w:p w14:paraId="562ED8E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8 696</w:t>
            </w:r>
          </w:p>
        </w:tc>
        <w:tc>
          <w:tcPr>
            <w:tcW w:w="924" w:type="dxa"/>
            <w:gridSpan w:val="2"/>
            <w:noWrap/>
            <w:hideMark/>
          </w:tcPr>
          <w:p w14:paraId="5E43CCFD" w14:textId="77777777" w:rsidR="00626FB5" w:rsidRPr="00EB191D" w:rsidRDefault="00626FB5" w:rsidP="00EB191D">
            <w:pPr>
              <w:spacing w:after="0" w:line="360" w:lineRule="auto"/>
              <w:rPr>
                <w:color w:val="000000"/>
                <w:szCs w:val="24"/>
                <w:lang w:val="sv-SE" w:eastAsia="sv-SE"/>
              </w:rPr>
            </w:pPr>
          </w:p>
        </w:tc>
      </w:tr>
      <w:tr w:rsidR="00626FB5" w:rsidRPr="00EB191D" w14:paraId="4E3B8ED5" w14:textId="77777777" w:rsidTr="00A04FA0">
        <w:trPr>
          <w:trHeight w:val="300"/>
        </w:trPr>
        <w:tc>
          <w:tcPr>
            <w:tcW w:w="1179" w:type="dxa"/>
            <w:noWrap/>
            <w:hideMark/>
          </w:tcPr>
          <w:p w14:paraId="4D4C18E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7B651C4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30-34 yrs</w:t>
            </w:r>
          </w:p>
        </w:tc>
        <w:tc>
          <w:tcPr>
            <w:tcW w:w="1179" w:type="dxa"/>
            <w:gridSpan w:val="2"/>
            <w:noWrap/>
            <w:hideMark/>
          </w:tcPr>
          <w:p w14:paraId="70FBBED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4 812</w:t>
            </w:r>
          </w:p>
        </w:tc>
        <w:tc>
          <w:tcPr>
            <w:tcW w:w="1179" w:type="dxa"/>
            <w:gridSpan w:val="2"/>
            <w:noWrap/>
            <w:hideMark/>
          </w:tcPr>
          <w:p w14:paraId="04D61F1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4 502</w:t>
            </w:r>
          </w:p>
        </w:tc>
        <w:tc>
          <w:tcPr>
            <w:tcW w:w="1180" w:type="dxa"/>
            <w:gridSpan w:val="2"/>
            <w:noWrap/>
            <w:hideMark/>
          </w:tcPr>
          <w:p w14:paraId="2573AA7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4 823</w:t>
            </w:r>
          </w:p>
        </w:tc>
        <w:tc>
          <w:tcPr>
            <w:tcW w:w="1180" w:type="dxa"/>
            <w:gridSpan w:val="2"/>
            <w:noWrap/>
            <w:hideMark/>
          </w:tcPr>
          <w:p w14:paraId="615F93C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5 076</w:t>
            </w:r>
          </w:p>
        </w:tc>
        <w:tc>
          <w:tcPr>
            <w:tcW w:w="1180" w:type="dxa"/>
            <w:gridSpan w:val="2"/>
            <w:noWrap/>
            <w:hideMark/>
          </w:tcPr>
          <w:p w14:paraId="2AB4755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5 125</w:t>
            </w:r>
          </w:p>
        </w:tc>
        <w:tc>
          <w:tcPr>
            <w:tcW w:w="924" w:type="dxa"/>
            <w:gridSpan w:val="2"/>
            <w:noWrap/>
            <w:hideMark/>
          </w:tcPr>
          <w:p w14:paraId="68062162" w14:textId="77777777" w:rsidR="00626FB5" w:rsidRPr="00EB191D" w:rsidRDefault="00626FB5" w:rsidP="00EB191D">
            <w:pPr>
              <w:spacing w:after="0" w:line="360" w:lineRule="auto"/>
              <w:rPr>
                <w:color w:val="000000"/>
                <w:szCs w:val="24"/>
                <w:lang w:val="sv-SE" w:eastAsia="sv-SE"/>
              </w:rPr>
            </w:pPr>
          </w:p>
        </w:tc>
      </w:tr>
      <w:tr w:rsidR="00626FB5" w:rsidRPr="00EB191D" w14:paraId="37B3AEAC" w14:textId="77777777" w:rsidTr="00A04FA0">
        <w:trPr>
          <w:trHeight w:val="300"/>
        </w:trPr>
        <w:tc>
          <w:tcPr>
            <w:tcW w:w="1179" w:type="dxa"/>
            <w:noWrap/>
            <w:hideMark/>
          </w:tcPr>
          <w:p w14:paraId="5DE3603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76EFDC5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35-39 yrs</w:t>
            </w:r>
          </w:p>
        </w:tc>
        <w:tc>
          <w:tcPr>
            <w:tcW w:w="1179" w:type="dxa"/>
            <w:gridSpan w:val="2"/>
            <w:noWrap/>
            <w:hideMark/>
          </w:tcPr>
          <w:p w14:paraId="6AE53A8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7 465</w:t>
            </w:r>
          </w:p>
        </w:tc>
        <w:tc>
          <w:tcPr>
            <w:tcW w:w="1179" w:type="dxa"/>
            <w:gridSpan w:val="2"/>
            <w:noWrap/>
            <w:hideMark/>
          </w:tcPr>
          <w:p w14:paraId="7702C14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7 380</w:t>
            </w:r>
          </w:p>
        </w:tc>
        <w:tc>
          <w:tcPr>
            <w:tcW w:w="1180" w:type="dxa"/>
            <w:gridSpan w:val="2"/>
            <w:noWrap/>
            <w:hideMark/>
          </w:tcPr>
          <w:p w14:paraId="3FBDAD3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7 291</w:t>
            </w:r>
          </w:p>
        </w:tc>
        <w:tc>
          <w:tcPr>
            <w:tcW w:w="1180" w:type="dxa"/>
            <w:gridSpan w:val="2"/>
            <w:noWrap/>
            <w:hideMark/>
          </w:tcPr>
          <w:p w14:paraId="6AAAEA8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7 140</w:t>
            </w:r>
          </w:p>
        </w:tc>
        <w:tc>
          <w:tcPr>
            <w:tcW w:w="1180" w:type="dxa"/>
            <w:gridSpan w:val="2"/>
            <w:noWrap/>
            <w:hideMark/>
          </w:tcPr>
          <w:p w14:paraId="39F404D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6 958</w:t>
            </w:r>
          </w:p>
        </w:tc>
        <w:tc>
          <w:tcPr>
            <w:tcW w:w="924" w:type="dxa"/>
            <w:gridSpan w:val="2"/>
            <w:noWrap/>
            <w:hideMark/>
          </w:tcPr>
          <w:p w14:paraId="6169ECF0" w14:textId="77777777" w:rsidR="00626FB5" w:rsidRPr="00EB191D" w:rsidRDefault="00626FB5" w:rsidP="00EB191D">
            <w:pPr>
              <w:spacing w:after="0" w:line="360" w:lineRule="auto"/>
              <w:rPr>
                <w:color w:val="000000"/>
                <w:szCs w:val="24"/>
                <w:lang w:val="sv-SE" w:eastAsia="sv-SE"/>
              </w:rPr>
            </w:pPr>
          </w:p>
        </w:tc>
      </w:tr>
      <w:tr w:rsidR="00626FB5" w:rsidRPr="00EB191D" w14:paraId="173736D5" w14:textId="77777777" w:rsidTr="00A04FA0">
        <w:trPr>
          <w:trHeight w:val="300"/>
        </w:trPr>
        <w:tc>
          <w:tcPr>
            <w:tcW w:w="1179" w:type="dxa"/>
            <w:noWrap/>
            <w:hideMark/>
          </w:tcPr>
          <w:p w14:paraId="0340BD2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65A52B4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40-44 yrs</w:t>
            </w:r>
          </w:p>
        </w:tc>
        <w:tc>
          <w:tcPr>
            <w:tcW w:w="1179" w:type="dxa"/>
            <w:gridSpan w:val="2"/>
            <w:noWrap/>
            <w:hideMark/>
          </w:tcPr>
          <w:p w14:paraId="0C7A1FC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13 628</w:t>
            </w:r>
          </w:p>
        </w:tc>
        <w:tc>
          <w:tcPr>
            <w:tcW w:w="1179" w:type="dxa"/>
            <w:gridSpan w:val="2"/>
            <w:noWrap/>
            <w:hideMark/>
          </w:tcPr>
          <w:p w14:paraId="4422161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13 199</w:t>
            </w:r>
          </w:p>
        </w:tc>
        <w:tc>
          <w:tcPr>
            <w:tcW w:w="1180" w:type="dxa"/>
            <w:gridSpan w:val="2"/>
            <w:noWrap/>
            <w:hideMark/>
          </w:tcPr>
          <w:p w14:paraId="6AB679C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13 068</w:t>
            </w:r>
          </w:p>
        </w:tc>
        <w:tc>
          <w:tcPr>
            <w:tcW w:w="1180" w:type="dxa"/>
            <w:gridSpan w:val="2"/>
            <w:noWrap/>
            <w:hideMark/>
          </w:tcPr>
          <w:p w14:paraId="756A7FB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12 547</w:t>
            </w:r>
          </w:p>
        </w:tc>
        <w:tc>
          <w:tcPr>
            <w:tcW w:w="1180" w:type="dxa"/>
            <w:gridSpan w:val="2"/>
            <w:noWrap/>
            <w:hideMark/>
          </w:tcPr>
          <w:p w14:paraId="11B260B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11 582</w:t>
            </w:r>
          </w:p>
        </w:tc>
        <w:tc>
          <w:tcPr>
            <w:tcW w:w="924" w:type="dxa"/>
            <w:gridSpan w:val="2"/>
            <w:noWrap/>
            <w:hideMark/>
          </w:tcPr>
          <w:p w14:paraId="0334AF56" w14:textId="77777777" w:rsidR="00626FB5" w:rsidRPr="00EB191D" w:rsidRDefault="00626FB5" w:rsidP="00EB191D">
            <w:pPr>
              <w:spacing w:after="0" w:line="360" w:lineRule="auto"/>
              <w:rPr>
                <w:color w:val="000000"/>
                <w:szCs w:val="24"/>
                <w:lang w:val="sv-SE" w:eastAsia="sv-SE"/>
              </w:rPr>
            </w:pPr>
          </w:p>
        </w:tc>
      </w:tr>
      <w:tr w:rsidR="00626FB5" w:rsidRPr="00EB191D" w14:paraId="58C81A1C" w14:textId="77777777" w:rsidTr="00A04FA0">
        <w:trPr>
          <w:trHeight w:val="300"/>
        </w:trPr>
        <w:tc>
          <w:tcPr>
            <w:tcW w:w="1179" w:type="dxa"/>
            <w:noWrap/>
            <w:hideMark/>
          </w:tcPr>
          <w:p w14:paraId="3C3F52E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645BA03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45-49 yrs</w:t>
            </w:r>
          </w:p>
        </w:tc>
        <w:tc>
          <w:tcPr>
            <w:tcW w:w="1179" w:type="dxa"/>
            <w:gridSpan w:val="2"/>
            <w:noWrap/>
            <w:hideMark/>
          </w:tcPr>
          <w:p w14:paraId="2A1E17F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24 625</w:t>
            </w:r>
          </w:p>
        </w:tc>
        <w:tc>
          <w:tcPr>
            <w:tcW w:w="1179" w:type="dxa"/>
            <w:gridSpan w:val="2"/>
            <w:noWrap/>
            <w:hideMark/>
          </w:tcPr>
          <w:p w14:paraId="5F8A9BE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24 350</w:t>
            </w:r>
          </w:p>
        </w:tc>
        <w:tc>
          <w:tcPr>
            <w:tcW w:w="1180" w:type="dxa"/>
            <w:gridSpan w:val="2"/>
            <w:noWrap/>
            <w:hideMark/>
          </w:tcPr>
          <w:p w14:paraId="638C9F3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23 336</w:t>
            </w:r>
          </w:p>
        </w:tc>
        <w:tc>
          <w:tcPr>
            <w:tcW w:w="1180" w:type="dxa"/>
            <w:gridSpan w:val="2"/>
            <w:noWrap/>
            <w:hideMark/>
          </w:tcPr>
          <w:p w14:paraId="24C53C8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21 898</w:t>
            </w:r>
          </w:p>
        </w:tc>
        <w:tc>
          <w:tcPr>
            <w:tcW w:w="1180" w:type="dxa"/>
            <w:gridSpan w:val="2"/>
            <w:noWrap/>
            <w:hideMark/>
          </w:tcPr>
          <w:p w14:paraId="3DAFD35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20 143</w:t>
            </w:r>
          </w:p>
        </w:tc>
        <w:tc>
          <w:tcPr>
            <w:tcW w:w="924" w:type="dxa"/>
            <w:gridSpan w:val="2"/>
            <w:noWrap/>
            <w:hideMark/>
          </w:tcPr>
          <w:p w14:paraId="1D4AC72F" w14:textId="77777777" w:rsidR="00626FB5" w:rsidRPr="00EB191D" w:rsidRDefault="00626FB5" w:rsidP="00EB191D">
            <w:pPr>
              <w:spacing w:after="0" w:line="360" w:lineRule="auto"/>
              <w:rPr>
                <w:color w:val="000000"/>
                <w:szCs w:val="24"/>
                <w:lang w:val="sv-SE" w:eastAsia="sv-SE"/>
              </w:rPr>
            </w:pPr>
          </w:p>
        </w:tc>
      </w:tr>
      <w:tr w:rsidR="00626FB5" w:rsidRPr="00EB191D" w14:paraId="221A84DD" w14:textId="77777777" w:rsidTr="00A04FA0">
        <w:trPr>
          <w:trHeight w:val="300"/>
        </w:trPr>
        <w:tc>
          <w:tcPr>
            <w:tcW w:w="1179" w:type="dxa"/>
            <w:noWrap/>
            <w:hideMark/>
          </w:tcPr>
          <w:p w14:paraId="0F9E7B5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4DED8F6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50-54 yrs</w:t>
            </w:r>
          </w:p>
        </w:tc>
        <w:tc>
          <w:tcPr>
            <w:tcW w:w="1179" w:type="dxa"/>
            <w:gridSpan w:val="2"/>
            <w:noWrap/>
            <w:hideMark/>
          </w:tcPr>
          <w:p w14:paraId="2DA3D02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33 868</w:t>
            </w:r>
          </w:p>
        </w:tc>
        <w:tc>
          <w:tcPr>
            <w:tcW w:w="1179" w:type="dxa"/>
            <w:gridSpan w:val="2"/>
            <w:noWrap/>
            <w:hideMark/>
          </w:tcPr>
          <w:p w14:paraId="0075C25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33 384</w:t>
            </w:r>
          </w:p>
        </w:tc>
        <w:tc>
          <w:tcPr>
            <w:tcW w:w="1180" w:type="dxa"/>
            <w:gridSpan w:val="2"/>
            <w:noWrap/>
            <w:hideMark/>
          </w:tcPr>
          <w:p w14:paraId="40AE1AD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33 221</w:t>
            </w:r>
          </w:p>
        </w:tc>
        <w:tc>
          <w:tcPr>
            <w:tcW w:w="1180" w:type="dxa"/>
            <w:gridSpan w:val="2"/>
            <w:noWrap/>
            <w:hideMark/>
          </w:tcPr>
          <w:p w14:paraId="7249692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32 804</w:t>
            </w:r>
          </w:p>
        </w:tc>
        <w:tc>
          <w:tcPr>
            <w:tcW w:w="1180" w:type="dxa"/>
            <w:gridSpan w:val="2"/>
            <w:noWrap/>
            <w:hideMark/>
          </w:tcPr>
          <w:p w14:paraId="0553CC7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31 807</w:t>
            </w:r>
          </w:p>
        </w:tc>
        <w:tc>
          <w:tcPr>
            <w:tcW w:w="924" w:type="dxa"/>
            <w:gridSpan w:val="2"/>
            <w:noWrap/>
            <w:hideMark/>
          </w:tcPr>
          <w:p w14:paraId="7AD6EBA1" w14:textId="77777777" w:rsidR="00626FB5" w:rsidRPr="00EB191D" w:rsidRDefault="00626FB5" w:rsidP="00EB191D">
            <w:pPr>
              <w:spacing w:after="0" w:line="360" w:lineRule="auto"/>
              <w:rPr>
                <w:color w:val="000000"/>
                <w:szCs w:val="24"/>
                <w:lang w:val="sv-SE" w:eastAsia="sv-SE"/>
              </w:rPr>
            </w:pPr>
          </w:p>
        </w:tc>
      </w:tr>
      <w:tr w:rsidR="00626FB5" w:rsidRPr="00EB191D" w14:paraId="6578E2E7" w14:textId="77777777" w:rsidTr="00A04FA0">
        <w:trPr>
          <w:trHeight w:val="300"/>
        </w:trPr>
        <w:tc>
          <w:tcPr>
            <w:tcW w:w="1179" w:type="dxa"/>
            <w:noWrap/>
            <w:hideMark/>
          </w:tcPr>
          <w:p w14:paraId="6E67D20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1FF2064E"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55-59 yrs</w:t>
            </w:r>
          </w:p>
        </w:tc>
        <w:tc>
          <w:tcPr>
            <w:tcW w:w="1179" w:type="dxa"/>
            <w:gridSpan w:val="2"/>
            <w:noWrap/>
            <w:hideMark/>
          </w:tcPr>
          <w:p w14:paraId="22E8A00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49 105</w:t>
            </w:r>
          </w:p>
        </w:tc>
        <w:tc>
          <w:tcPr>
            <w:tcW w:w="1179" w:type="dxa"/>
            <w:gridSpan w:val="2"/>
            <w:noWrap/>
            <w:hideMark/>
          </w:tcPr>
          <w:p w14:paraId="5150D1A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47 056</w:t>
            </w:r>
          </w:p>
        </w:tc>
        <w:tc>
          <w:tcPr>
            <w:tcW w:w="1180" w:type="dxa"/>
            <w:gridSpan w:val="2"/>
            <w:noWrap/>
            <w:hideMark/>
          </w:tcPr>
          <w:p w14:paraId="2488306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45 638</w:t>
            </w:r>
          </w:p>
        </w:tc>
        <w:tc>
          <w:tcPr>
            <w:tcW w:w="1180" w:type="dxa"/>
            <w:gridSpan w:val="2"/>
            <w:noWrap/>
            <w:hideMark/>
          </w:tcPr>
          <w:p w14:paraId="17B61B3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43 775</w:t>
            </w:r>
          </w:p>
        </w:tc>
        <w:tc>
          <w:tcPr>
            <w:tcW w:w="1180" w:type="dxa"/>
            <w:gridSpan w:val="2"/>
            <w:noWrap/>
            <w:hideMark/>
          </w:tcPr>
          <w:p w14:paraId="403DE19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41 730</w:t>
            </w:r>
          </w:p>
        </w:tc>
        <w:tc>
          <w:tcPr>
            <w:tcW w:w="924" w:type="dxa"/>
            <w:gridSpan w:val="2"/>
            <w:noWrap/>
            <w:hideMark/>
          </w:tcPr>
          <w:p w14:paraId="21055ACB" w14:textId="77777777" w:rsidR="00626FB5" w:rsidRPr="00EB191D" w:rsidRDefault="00626FB5" w:rsidP="00EB191D">
            <w:pPr>
              <w:spacing w:after="0" w:line="360" w:lineRule="auto"/>
              <w:rPr>
                <w:color w:val="000000"/>
                <w:szCs w:val="24"/>
                <w:lang w:val="sv-SE" w:eastAsia="sv-SE"/>
              </w:rPr>
            </w:pPr>
          </w:p>
        </w:tc>
      </w:tr>
      <w:tr w:rsidR="00626FB5" w:rsidRPr="00EB191D" w14:paraId="0C703F99" w14:textId="77777777" w:rsidTr="00A04FA0">
        <w:trPr>
          <w:trHeight w:val="300"/>
        </w:trPr>
        <w:tc>
          <w:tcPr>
            <w:tcW w:w="1179" w:type="dxa"/>
            <w:noWrap/>
            <w:hideMark/>
          </w:tcPr>
          <w:p w14:paraId="69A5AAD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79" w:type="dxa"/>
            <w:gridSpan w:val="2"/>
            <w:noWrap/>
            <w:hideMark/>
          </w:tcPr>
          <w:p w14:paraId="139885D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60-64 yrs</w:t>
            </w:r>
          </w:p>
        </w:tc>
        <w:tc>
          <w:tcPr>
            <w:tcW w:w="1179" w:type="dxa"/>
            <w:gridSpan w:val="2"/>
            <w:noWrap/>
            <w:hideMark/>
          </w:tcPr>
          <w:p w14:paraId="5D52C99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73 271</w:t>
            </w:r>
          </w:p>
        </w:tc>
        <w:tc>
          <w:tcPr>
            <w:tcW w:w="1179" w:type="dxa"/>
            <w:gridSpan w:val="2"/>
            <w:noWrap/>
            <w:hideMark/>
          </w:tcPr>
          <w:p w14:paraId="4C0B985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67 776</w:t>
            </w:r>
          </w:p>
        </w:tc>
        <w:tc>
          <w:tcPr>
            <w:tcW w:w="1180" w:type="dxa"/>
            <w:gridSpan w:val="2"/>
            <w:noWrap/>
            <w:hideMark/>
          </w:tcPr>
          <w:p w14:paraId="73DF30B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63 545</w:t>
            </w:r>
          </w:p>
        </w:tc>
        <w:tc>
          <w:tcPr>
            <w:tcW w:w="1180" w:type="dxa"/>
            <w:gridSpan w:val="2"/>
            <w:noWrap/>
            <w:hideMark/>
          </w:tcPr>
          <w:p w14:paraId="545BEB4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60 125</w:t>
            </w:r>
          </w:p>
        </w:tc>
        <w:tc>
          <w:tcPr>
            <w:tcW w:w="1180" w:type="dxa"/>
            <w:gridSpan w:val="2"/>
            <w:noWrap/>
            <w:hideMark/>
          </w:tcPr>
          <w:p w14:paraId="655D580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56 994</w:t>
            </w:r>
          </w:p>
        </w:tc>
        <w:tc>
          <w:tcPr>
            <w:tcW w:w="924" w:type="dxa"/>
            <w:gridSpan w:val="2"/>
            <w:noWrap/>
            <w:hideMark/>
          </w:tcPr>
          <w:p w14:paraId="4906296E" w14:textId="77777777" w:rsidR="00626FB5" w:rsidRPr="00EB191D" w:rsidRDefault="00626FB5" w:rsidP="00EB191D">
            <w:pPr>
              <w:spacing w:after="0" w:line="360" w:lineRule="auto"/>
              <w:rPr>
                <w:color w:val="000000"/>
                <w:szCs w:val="24"/>
                <w:lang w:val="sv-SE" w:eastAsia="sv-SE"/>
              </w:rPr>
            </w:pPr>
          </w:p>
        </w:tc>
      </w:tr>
      <w:tr w:rsidR="00626FB5" w:rsidRPr="00EB191D" w14:paraId="66E989D5" w14:textId="77777777" w:rsidTr="00A04FA0">
        <w:trPr>
          <w:trHeight w:val="300"/>
        </w:trPr>
        <w:tc>
          <w:tcPr>
            <w:tcW w:w="9180" w:type="dxa"/>
            <w:gridSpan w:val="15"/>
            <w:noWrap/>
            <w:hideMark/>
          </w:tcPr>
          <w:p w14:paraId="494493DE" w14:textId="77777777" w:rsidR="00626FB5" w:rsidRPr="00EB191D" w:rsidRDefault="00626FB5" w:rsidP="00EB191D">
            <w:pPr>
              <w:spacing w:after="0" w:line="360" w:lineRule="auto"/>
              <w:rPr>
                <w:color w:val="000000"/>
                <w:szCs w:val="24"/>
                <w:lang w:val="sv-SE" w:eastAsia="sv-SE"/>
              </w:rPr>
            </w:pPr>
          </w:p>
        </w:tc>
      </w:tr>
      <w:tr w:rsidR="00626FB5" w:rsidRPr="00EB191D" w14:paraId="6609DA7F" w14:textId="77777777" w:rsidTr="00A04FA0">
        <w:trPr>
          <w:trHeight w:val="300"/>
        </w:trPr>
        <w:tc>
          <w:tcPr>
            <w:tcW w:w="1179" w:type="dxa"/>
            <w:noWrap/>
            <w:hideMark/>
          </w:tcPr>
          <w:p w14:paraId="28599695"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0FF2A2AE"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179" w:type="dxa"/>
            <w:gridSpan w:val="2"/>
            <w:noWrap/>
            <w:hideMark/>
          </w:tcPr>
          <w:p w14:paraId="6A57AAC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157 029</w:t>
            </w:r>
          </w:p>
        </w:tc>
        <w:tc>
          <w:tcPr>
            <w:tcW w:w="1179" w:type="dxa"/>
            <w:gridSpan w:val="2"/>
            <w:noWrap/>
            <w:hideMark/>
          </w:tcPr>
          <w:p w14:paraId="4040602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151 041</w:t>
            </w:r>
          </w:p>
        </w:tc>
        <w:tc>
          <w:tcPr>
            <w:tcW w:w="1180" w:type="dxa"/>
            <w:gridSpan w:val="2"/>
            <w:noWrap/>
            <w:hideMark/>
          </w:tcPr>
          <w:p w14:paraId="00B57E4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147 425</w:t>
            </w:r>
          </w:p>
        </w:tc>
        <w:tc>
          <w:tcPr>
            <w:tcW w:w="1180" w:type="dxa"/>
            <w:gridSpan w:val="2"/>
            <w:noWrap/>
            <w:hideMark/>
          </w:tcPr>
          <w:p w14:paraId="4DBB2A6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143 912</w:t>
            </w:r>
          </w:p>
        </w:tc>
        <w:tc>
          <w:tcPr>
            <w:tcW w:w="1180" w:type="dxa"/>
            <w:gridSpan w:val="2"/>
            <w:noWrap/>
            <w:hideMark/>
          </w:tcPr>
          <w:p w14:paraId="2056E13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138 852</w:t>
            </w:r>
          </w:p>
        </w:tc>
        <w:tc>
          <w:tcPr>
            <w:tcW w:w="924" w:type="dxa"/>
            <w:gridSpan w:val="2"/>
            <w:noWrap/>
            <w:hideMark/>
          </w:tcPr>
          <w:p w14:paraId="400A4BC7" w14:textId="77777777" w:rsidR="00626FB5" w:rsidRPr="00EB191D" w:rsidRDefault="00626FB5" w:rsidP="00EB191D">
            <w:pPr>
              <w:spacing w:after="0" w:line="360" w:lineRule="auto"/>
              <w:rPr>
                <w:color w:val="000000"/>
                <w:szCs w:val="24"/>
                <w:lang w:val="sv-SE" w:eastAsia="sv-SE"/>
              </w:rPr>
            </w:pPr>
          </w:p>
        </w:tc>
      </w:tr>
      <w:tr w:rsidR="00626FB5" w:rsidRPr="00EB191D" w14:paraId="51ED02BC" w14:textId="77777777" w:rsidTr="00A04FA0">
        <w:trPr>
          <w:trHeight w:val="300"/>
        </w:trPr>
        <w:tc>
          <w:tcPr>
            <w:tcW w:w="1179" w:type="dxa"/>
            <w:noWrap/>
            <w:hideMark/>
          </w:tcPr>
          <w:p w14:paraId="231025B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3D8470D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19 yrs</w:t>
            </w:r>
          </w:p>
        </w:tc>
        <w:tc>
          <w:tcPr>
            <w:tcW w:w="1179" w:type="dxa"/>
            <w:gridSpan w:val="2"/>
            <w:noWrap/>
            <w:hideMark/>
          </w:tcPr>
          <w:p w14:paraId="1CE9D64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1 722</w:t>
            </w:r>
          </w:p>
        </w:tc>
        <w:tc>
          <w:tcPr>
            <w:tcW w:w="1179" w:type="dxa"/>
            <w:gridSpan w:val="2"/>
            <w:noWrap/>
            <w:hideMark/>
          </w:tcPr>
          <w:p w14:paraId="51CD2F8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1 814</w:t>
            </w:r>
          </w:p>
        </w:tc>
        <w:tc>
          <w:tcPr>
            <w:tcW w:w="1180" w:type="dxa"/>
            <w:gridSpan w:val="2"/>
            <w:noWrap/>
            <w:hideMark/>
          </w:tcPr>
          <w:p w14:paraId="47A5964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1 778</w:t>
            </w:r>
          </w:p>
        </w:tc>
        <w:tc>
          <w:tcPr>
            <w:tcW w:w="1180" w:type="dxa"/>
            <w:gridSpan w:val="2"/>
            <w:noWrap/>
            <w:hideMark/>
          </w:tcPr>
          <w:p w14:paraId="3681FC4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1 752</w:t>
            </w:r>
          </w:p>
        </w:tc>
        <w:tc>
          <w:tcPr>
            <w:tcW w:w="1180" w:type="dxa"/>
            <w:gridSpan w:val="2"/>
            <w:noWrap/>
            <w:hideMark/>
          </w:tcPr>
          <w:p w14:paraId="33B8004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1 644</w:t>
            </w:r>
          </w:p>
        </w:tc>
        <w:tc>
          <w:tcPr>
            <w:tcW w:w="924" w:type="dxa"/>
            <w:gridSpan w:val="2"/>
            <w:noWrap/>
            <w:hideMark/>
          </w:tcPr>
          <w:p w14:paraId="34EF0DB1" w14:textId="77777777" w:rsidR="00626FB5" w:rsidRPr="00EB191D" w:rsidRDefault="00626FB5" w:rsidP="00EB191D">
            <w:pPr>
              <w:spacing w:after="0" w:line="360" w:lineRule="auto"/>
              <w:rPr>
                <w:color w:val="000000"/>
                <w:szCs w:val="24"/>
                <w:lang w:val="sv-SE" w:eastAsia="sv-SE"/>
              </w:rPr>
            </w:pPr>
          </w:p>
        </w:tc>
      </w:tr>
      <w:tr w:rsidR="00626FB5" w:rsidRPr="00EB191D" w14:paraId="07A5291C" w14:textId="77777777" w:rsidTr="00A04FA0">
        <w:trPr>
          <w:trHeight w:val="300"/>
        </w:trPr>
        <w:tc>
          <w:tcPr>
            <w:tcW w:w="1179" w:type="dxa"/>
            <w:noWrap/>
            <w:hideMark/>
          </w:tcPr>
          <w:p w14:paraId="0C8ED26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5E2B30D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20-24 yrs</w:t>
            </w:r>
          </w:p>
        </w:tc>
        <w:tc>
          <w:tcPr>
            <w:tcW w:w="1179" w:type="dxa"/>
            <w:gridSpan w:val="2"/>
            <w:noWrap/>
            <w:hideMark/>
          </w:tcPr>
          <w:p w14:paraId="39FD2CA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7 885</w:t>
            </w:r>
          </w:p>
        </w:tc>
        <w:tc>
          <w:tcPr>
            <w:tcW w:w="1179" w:type="dxa"/>
            <w:gridSpan w:val="2"/>
            <w:noWrap/>
            <w:hideMark/>
          </w:tcPr>
          <w:p w14:paraId="40A7C5C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8 155</w:t>
            </w:r>
          </w:p>
        </w:tc>
        <w:tc>
          <w:tcPr>
            <w:tcW w:w="1180" w:type="dxa"/>
            <w:gridSpan w:val="2"/>
            <w:noWrap/>
            <w:hideMark/>
          </w:tcPr>
          <w:p w14:paraId="7F5A864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9 056</w:t>
            </w:r>
          </w:p>
        </w:tc>
        <w:tc>
          <w:tcPr>
            <w:tcW w:w="1180" w:type="dxa"/>
            <w:gridSpan w:val="2"/>
            <w:noWrap/>
            <w:hideMark/>
          </w:tcPr>
          <w:p w14:paraId="4EDF4E9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9 640</w:t>
            </w:r>
          </w:p>
        </w:tc>
        <w:tc>
          <w:tcPr>
            <w:tcW w:w="1180" w:type="dxa"/>
            <w:gridSpan w:val="2"/>
            <w:noWrap/>
            <w:hideMark/>
          </w:tcPr>
          <w:p w14:paraId="67D6615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9 621</w:t>
            </w:r>
          </w:p>
        </w:tc>
        <w:tc>
          <w:tcPr>
            <w:tcW w:w="924" w:type="dxa"/>
            <w:gridSpan w:val="2"/>
            <w:noWrap/>
            <w:hideMark/>
          </w:tcPr>
          <w:p w14:paraId="26618E84" w14:textId="77777777" w:rsidR="00626FB5" w:rsidRPr="00EB191D" w:rsidRDefault="00626FB5" w:rsidP="00EB191D">
            <w:pPr>
              <w:spacing w:after="0" w:line="360" w:lineRule="auto"/>
              <w:rPr>
                <w:color w:val="000000"/>
                <w:szCs w:val="24"/>
                <w:lang w:val="sv-SE" w:eastAsia="sv-SE"/>
              </w:rPr>
            </w:pPr>
          </w:p>
        </w:tc>
      </w:tr>
      <w:tr w:rsidR="00626FB5" w:rsidRPr="00EB191D" w14:paraId="7F9B8D9D" w14:textId="77777777" w:rsidTr="00A04FA0">
        <w:trPr>
          <w:trHeight w:val="300"/>
        </w:trPr>
        <w:tc>
          <w:tcPr>
            <w:tcW w:w="1179" w:type="dxa"/>
            <w:noWrap/>
            <w:hideMark/>
          </w:tcPr>
          <w:p w14:paraId="6626D1C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7A4A27B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25-29 yrs</w:t>
            </w:r>
          </w:p>
        </w:tc>
        <w:tc>
          <w:tcPr>
            <w:tcW w:w="1179" w:type="dxa"/>
            <w:gridSpan w:val="2"/>
            <w:noWrap/>
            <w:hideMark/>
          </w:tcPr>
          <w:p w14:paraId="09E182D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6 570</w:t>
            </w:r>
          </w:p>
        </w:tc>
        <w:tc>
          <w:tcPr>
            <w:tcW w:w="1179" w:type="dxa"/>
            <w:gridSpan w:val="2"/>
            <w:noWrap/>
            <w:hideMark/>
          </w:tcPr>
          <w:p w14:paraId="2B64A41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7 200</w:t>
            </w:r>
          </w:p>
        </w:tc>
        <w:tc>
          <w:tcPr>
            <w:tcW w:w="1180" w:type="dxa"/>
            <w:gridSpan w:val="2"/>
            <w:noWrap/>
            <w:hideMark/>
          </w:tcPr>
          <w:p w14:paraId="4EF8764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7 930</w:t>
            </w:r>
          </w:p>
        </w:tc>
        <w:tc>
          <w:tcPr>
            <w:tcW w:w="1180" w:type="dxa"/>
            <w:gridSpan w:val="2"/>
            <w:noWrap/>
            <w:hideMark/>
          </w:tcPr>
          <w:p w14:paraId="2CDE4CC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8 791</w:t>
            </w:r>
          </w:p>
        </w:tc>
        <w:tc>
          <w:tcPr>
            <w:tcW w:w="1180" w:type="dxa"/>
            <w:gridSpan w:val="2"/>
            <w:noWrap/>
            <w:hideMark/>
          </w:tcPr>
          <w:p w14:paraId="6735012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9 385</w:t>
            </w:r>
          </w:p>
        </w:tc>
        <w:tc>
          <w:tcPr>
            <w:tcW w:w="924" w:type="dxa"/>
            <w:gridSpan w:val="2"/>
            <w:noWrap/>
            <w:hideMark/>
          </w:tcPr>
          <w:p w14:paraId="777932B7" w14:textId="77777777" w:rsidR="00626FB5" w:rsidRPr="00EB191D" w:rsidRDefault="00626FB5" w:rsidP="00EB191D">
            <w:pPr>
              <w:spacing w:after="0" w:line="360" w:lineRule="auto"/>
              <w:rPr>
                <w:color w:val="000000"/>
                <w:szCs w:val="24"/>
                <w:lang w:val="sv-SE" w:eastAsia="sv-SE"/>
              </w:rPr>
            </w:pPr>
          </w:p>
        </w:tc>
      </w:tr>
      <w:tr w:rsidR="00626FB5" w:rsidRPr="00EB191D" w14:paraId="2A7FD787" w14:textId="77777777" w:rsidTr="00A04FA0">
        <w:trPr>
          <w:trHeight w:val="300"/>
        </w:trPr>
        <w:tc>
          <w:tcPr>
            <w:tcW w:w="1179" w:type="dxa"/>
            <w:noWrap/>
            <w:hideMark/>
          </w:tcPr>
          <w:p w14:paraId="0D94B8E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1D860295"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30-34 yrs</w:t>
            </w:r>
          </w:p>
        </w:tc>
        <w:tc>
          <w:tcPr>
            <w:tcW w:w="1179" w:type="dxa"/>
            <w:gridSpan w:val="2"/>
            <w:noWrap/>
            <w:hideMark/>
          </w:tcPr>
          <w:p w14:paraId="391DDC5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5 204</w:t>
            </w:r>
          </w:p>
        </w:tc>
        <w:tc>
          <w:tcPr>
            <w:tcW w:w="1179" w:type="dxa"/>
            <w:gridSpan w:val="2"/>
            <w:noWrap/>
            <w:hideMark/>
          </w:tcPr>
          <w:p w14:paraId="499B5AD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4 987</w:t>
            </w:r>
          </w:p>
        </w:tc>
        <w:tc>
          <w:tcPr>
            <w:tcW w:w="1180" w:type="dxa"/>
            <w:gridSpan w:val="2"/>
            <w:noWrap/>
            <w:hideMark/>
          </w:tcPr>
          <w:p w14:paraId="67F7A98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5 298</w:t>
            </w:r>
          </w:p>
        </w:tc>
        <w:tc>
          <w:tcPr>
            <w:tcW w:w="1180" w:type="dxa"/>
            <w:gridSpan w:val="2"/>
            <w:noWrap/>
            <w:hideMark/>
          </w:tcPr>
          <w:p w14:paraId="232FF40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5 650</w:t>
            </w:r>
          </w:p>
        </w:tc>
        <w:tc>
          <w:tcPr>
            <w:tcW w:w="1180" w:type="dxa"/>
            <w:gridSpan w:val="2"/>
            <w:noWrap/>
            <w:hideMark/>
          </w:tcPr>
          <w:p w14:paraId="01B111F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5 800</w:t>
            </w:r>
          </w:p>
        </w:tc>
        <w:tc>
          <w:tcPr>
            <w:tcW w:w="924" w:type="dxa"/>
            <w:gridSpan w:val="2"/>
            <w:noWrap/>
            <w:hideMark/>
          </w:tcPr>
          <w:p w14:paraId="010B531B" w14:textId="77777777" w:rsidR="00626FB5" w:rsidRPr="00EB191D" w:rsidRDefault="00626FB5" w:rsidP="00EB191D">
            <w:pPr>
              <w:spacing w:after="0" w:line="360" w:lineRule="auto"/>
              <w:rPr>
                <w:color w:val="000000"/>
                <w:szCs w:val="24"/>
                <w:lang w:val="sv-SE" w:eastAsia="sv-SE"/>
              </w:rPr>
            </w:pPr>
          </w:p>
        </w:tc>
      </w:tr>
      <w:tr w:rsidR="00626FB5" w:rsidRPr="00EB191D" w14:paraId="777C4093" w14:textId="77777777" w:rsidTr="00A04FA0">
        <w:trPr>
          <w:trHeight w:val="300"/>
        </w:trPr>
        <w:tc>
          <w:tcPr>
            <w:tcW w:w="1179" w:type="dxa"/>
            <w:noWrap/>
            <w:hideMark/>
          </w:tcPr>
          <w:p w14:paraId="057C20A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05FE038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35-39 yrs</w:t>
            </w:r>
          </w:p>
        </w:tc>
        <w:tc>
          <w:tcPr>
            <w:tcW w:w="1179" w:type="dxa"/>
            <w:gridSpan w:val="2"/>
            <w:noWrap/>
            <w:hideMark/>
          </w:tcPr>
          <w:p w14:paraId="7CDB4AB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6 592</w:t>
            </w:r>
          </w:p>
        </w:tc>
        <w:tc>
          <w:tcPr>
            <w:tcW w:w="1179" w:type="dxa"/>
            <w:gridSpan w:val="2"/>
            <w:noWrap/>
            <w:hideMark/>
          </w:tcPr>
          <w:p w14:paraId="03CDDFB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6 570</w:t>
            </w:r>
          </w:p>
        </w:tc>
        <w:tc>
          <w:tcPr>
            <w:tcW w:w="1180" w:type="dxa"/>
            <w:gridSpan w:val="2"/>
            <w:noWrap/>
            <w:hideMark/>
          </w:tcPr>
          <w:p w14:paraId="0C0C40C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6 613</w:t>
            </w:r>
          </w:p>
        </w:tc>
        <w:tc>
          <w:tcPr>
            <w:tcW w:w="1180" w:type="dxa"/>
            <w:gridSpan w:val="2"/>
            <w:noWrap/>
            <w:hideMark/>
          </w:tcPr>
          <w:p w14:paraId="4D1DEF3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6 573</w:t>
            </w:r>
          </w:p>
        </w:tc>
        <w:tc>
          <w:tcPr>
            <w:tcW w:w="1180" w:type="dxa"/>
            <w:gridSpan w:val="2"/>
            <w:noWrap/>
            <w:hideMark/>
          </w:tcPr>
          <w:p w14:paraId="106E80B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6 544</w:t>
            </w:r>
          </w:p>
        </w:tc>
        <w:tc>
          <w:tcPr>
            <w:tcW w:w="924" w:type="dxa"/>
            <w:gridSpan w:val="2"/>
            <w:noWrap/>
            <w:hideMark/>
          </w:tcPr>
          <w:p w14:paraId="7A4D0315" w14:textId="77777777" w:rsidR="00626FB5" w:rsidRPr="00EB191D" w:rsidRDefault="00626FB5" w:rsidP="00EB191D">
            <w:pPr>
              <w:spacing w:after="0" w:line="360" w:lineRule="auto"/>
              <w:rPr>
                <w:color w:val="000000"/>
                <w:szCs w:val="24"/>
                <w:lang w:val="sv-SE" w:eastAsia="sv-SE"/>
              </w:rPr>
            </w:pPr>
          </w:p>
        </w:tc>
      </w:tr>
      <w:tr w:rsidR="00626FB5" w:rsidRPr="00EB191D" w14:paraId="2243DD9A" w14:textId="77777777" w:rsidTr="00A04FA0">
        <w:trPr>
          <w:trHeight w:val="300"/>
        </w:trPr>
        <w:tc>
          <w:tcPr>
            <w:tcW w:w="1179" w:type="dxa"/>
            <w:noWrap/>
            <w:hideMark/>
          </w:tcPr>
          <w:p w14:paraId="74C642A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74F81F9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40-44 yrs</w:t>
            </w:r>
          </w:p>
        </w:tc>
        <w:tc>
          <w:tcPr>
            <w:tcW w:w="1179" w:type="dxa"/>
            <w:gridSpan w:val="2"/>
            <w:noWrap/>
            <w:hideMark/>
          </w:tcPr>
          <w:p w14:paraId="6DE0C7B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9 763</w:t>
            </w:r>
          </w:p>
        </w:tc>
        <w:tc>
          <w:tcPr>
            <w:tcW w:w="1179" w:type="dxa"/>
            <w:gridSpan w:val="2"/>
            <w:noWrap/>
            <w:hideMark/>
          </w:tcPr>
          <w:p w14:paraId="635B5614"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9 433</w:t>
            </w:r>
          </w:p>
        </w:tc>
        <w:tc>
          <w:tcPr>
            <w:tcW w:w="1180" w:type="dxa"/>
            <w:gridSpan w:val="2"/>
            <w:noWrap/>
            <w:hideMark/>
          </w:tcPr>
          <w:p w14:paraId="420234E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9 293</w:t>
            </w:r>
          </w:p>
        </w:tc>
        <w:tc>
          <w:tcPr>
            <w:tcW w:w="1180" w:type="dxa"/>
            <w:gridSpan w:val="2"/>
            <w:noWrap/>
            <w:hideMark/>
          </w:tcPr>
          <w:p w14:paraId="69B5450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9 105</w:t>
            </w:r>
          </w:p>
        </w:tc>
        <w:tc>
          <w:tcPr>
            <w:tcW w:w="1180" w:type="dxa"/>
            <w:gridSpan w:val="2"/>
            <w:noWrap/>
            <w:hideMark/>
          </w:tcPr>
          <w:p w14:paraId="6A25408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8 748</w:t>
            </w:r>
          </w:p>
        </w:tc>
        <w:tc>
          <w:tcPr>
            <w:tcW w:w="924" w:type="dxa"/>
            <w:gridSpan w:val="2"/>
            <w:noWrap/>
            <w:hideMark/>
          </w:tcPr>
          <w:p w14:paraId="322A77D4" w14:textId="77777777" w:rsidR="00626FB5" w:rsidRPr="00EB191D" w:rsidRDefault="00626FB5" w:rsidP="00EB191D">
            <w:pPr>
              <w:spacing w:after="0" w:line="360" w:lineRule="auto"/>
              <w:rPr>
                <w:color w:val="000000"/>
                <w:szCs w:val="24"/>
                <w:lang w:val="sv-SE" w:eastAsia="sv-SE"/>
              </w:rPr>
            </w:pPr>
          </w:p>
        </w:tc>
      </w:tr>
      <w:tr w:rsidR="00626FB5" w:rsidRPr="00EB191D" w14:paraId="3DD183C0" w14:textId="77777777" w:rsidTr="00A04FA0">
        <w:trPr>
          <w:trHeight w:val="300"/>
        </w:trPr>
        <w:tc>
          <w:tcPr>
            <w:tcW w:w="1179" w:type="dxa"/>
            <w:noWrap/>
            <w:hideMark/>
          </w:tcPr>
          <w:p w14:paraId="209931C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3016F75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45-49 yrs</w:t>
            </w:r>
          </w:p>
        </w:tc>
        <w:tc>
          <w:tcPr>
            <w:tcW w:w="1179" w:type="dxa"/>
            <w:gridSpan w:val="2"/>
            <w:noWrap/>
            <w:hideMark/>
          </w:tcPr>
          <w:p w14:paraId="7C1C3F0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16 293</w:t>
            </w:r>
          </w:p>
        </w:tc>
        <w:tc>
          <w:tcPr>
            <w:tcW w:w="1179" w:type="dxa"/>
            <w:gridSpan w:val="2"/>
            <w:noWrap/>
            <w:hideMark/>
          </w:tcPr>
          <w:p w14:paraId="62AA57F0"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15 711</w:t>
            </w:r>
          </w:p>
        </w:tc>
        <w:tc>
          <w:tcPr>
            <w:tcW w:w="1180" w:type="dxa"/>
            <w:gridSpan w:val="2"/>
            <w:noWrap/>
            <w:hideMark/>
          </w:tcPr>
          <w:p w14:paraId="3BFC8A2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14 792</w:t>
            </w:r>
          </w:p>
        </w:tc>
        <w:tc>
          <w:tcPr>
            <w:tcW w:w="1180" w:type="dxa"/>
            <w:gridSpan w:val="2"/>
            <w:noWrap/>
            <w:hideMark/>
          </w:tcPr>
          <w:p w14:paraId="624CA639"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13 806</w:t>
            </w:r>
          </w:p>
        </w:tc>
        <w:tc>
          <w:tcPr>
            <w:tcW w:w="1180" w:type="dxa"/>
            <w:gridSpan w:val="2"/>
            <w:noWrap/>
            <w:hideMark/>
          </w:tcPr>
          <w:p w14:paraId="3191D16B"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12 783</w:t>
            </w:r>
          </w:p>
        </w:tc>
        <w:tc>
          <w:tcPr>
            <w:tcW w:w="924" w:type="dxa"/>
            <w:gridSpan w:val="2"/>
            <w:noWrap/>
            <w:hideMark/>
          </w:tcPr>
          <w:p w14:paraId="421BC140" w14:textId="77777777" w:rsidR="00626FB5" w:rsidRPr="00EB191D" w:rsidRDefault="00626FB5" w:rsidP="00EB191D">
            <w:pPr>
              <w:spacing w:after="0" w:line="360" w:lineRule="auto"/>
              <w:rPr>
                <w:color w:val="000000"/>
                <w:szCs w:val="24"/>
                <w:lang w:val="sv-SE" w:eastAsia="sv-SE"/>
              </w:rPr>
            </w:pPr>
          </w:p>
        </w:tc>
      </w:tr>
      <w:tr w:rsidR="00626FB5" w:rsidRPr="00EB191D" w14:paraId="408F244D" w14:textId="77777777" w:rsidTr="00A04FA0">
        <w:trPr>
          <w:trHeight w:val="300"/>
        </w:trPr>
        <w:tc>
          <w:tcPr>
            <w:tcW w:w="1179" w:type="dxa"/>
            <w:noWrap/>
            <w:hideMark/>
          </w:tcPr>
          <w:p w14:paraId="29B82BE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lastRenderedPageBreak/>
              <w:t>Men</w:t>
            </w:r>
          </w:p>
        </w:tc>
        <w:tc>
          <w:tcPr>
            <w:tcW w:w="1179" w:type="dxa"/>
            <w:gridSpan w:val="2"/>
            <w:noWrap/>
            <w:hideMark/>
          </w:tcPr>
          <w:p w14:paraId="1978030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50-54 yrs</w:t>
            </w:r>
          </w:p>
        </w:tc>
        <w:tc>
          <w:tcPr>
            <w:tcW w:w="1179" w:type="dxa"/>
            <w:gridSpan w:val="2"/>
            <w:noWrap/>
            <w:hideMark/>
          </w:tcPr>
          <w:p w14:paraId="2C18BE12"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22 415</w:t>
            </w:r>
          </w:p>
        </w:tc>
        <w:tc>
          <w:tcPr>
            <w:tcW w:w="1179" w:type="dxa"/>
            <w:gridSpan w:val="2"/>
            <w:noWrap/>
            <w:hideMark/>
          </w:tcPr>
          <w:p w14:paraId="4C40778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21 814</w:t>
            </w:r>
          </w:p>
        </w:tc>
        <w:tc>
          <w:tcPr>
            <w:tcW w:w="1180" w:type="dxa"/>
            <w:gridSpan w:val="2"/>
            <w:noWrap/>
            <w:hideMark/>
          </w:tcPr>
          <w:p w14:paraId="6037533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21 507</w:t>
            </w:r>
          </w:p>
        </w:tc>
        <w:tc>
          <w:tcPr>
            <w:tcW w:w="1180" w:type="dxa"/>
            <w:gridSpan w:val="2"/>
            <w:noWrap/>
            <w:hideMark/>
          </w:tcPr>
          <w:p w14:paraId="4580032D"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21 056</w:t>
            </w:r>
          </w:p>
        </w:tc>
        <w:tc>
          <w:tcPr>
            <w:tcW w:w="1180" w:type="dxa"/>
            <w:gridSpan w:val="2"/>
            <w:noWrap/>
            <w:hideMark/>
          </w:tcPr>
          <w:p w14:paraId="5B06B6E7"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20 232</w:t>
            </w:r>
          </w:p>
        </w:tc>
        <w:tc>
          <w:tcPr>
            <w:tcW w:w="924" w:type="dxa"/>
            <w:gridSpan w:val="2"/>
            <w:noWrap/>
            <w:hideMark/>
          </w:tcPr>
          <w:p w14:paraId="2BA3A8CA" w14:textId="77777777" w:rsidR="00626FB5" w:rsidRPr="00EB191D" w:rsidRDefault="00626FB5" w:rsidP="00EB191D">
            <w:pPr>
              <w:spacing w:after="0" w:line="360" w:lineRule="auto"/>
              <w:rPr>
                <w:color w:val="000000"/>
                <w:szCs w:val="24"/>
                <w:lang w:val="sv-SE" w:eastAsia="sv-SE"/>
              </w:rPr>
            </w:pPr>
          </w:p>
        </w:tc>
      </w:tr>
      <w:tr w:rsidR="00626FB5" w:rsidRPr="00EB191D" w14:paraId="08052CF8" w14:textId="77777777" w:rsidTr="00A04FA0">
        <w:trPr>
          <w:trHeight w:val="300"/>
        </w:trPr>
        <w:tc>
          <w:tcPr>
            <w:tcW w:w="1179" w:type="dxa"/>
            <w:noWrap/>
            <w:hideMark/>
          </w:tcPr>
          <w:p w14:paraId="4E706C6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49FC4BE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55-59 yrs</w:t>
            </w:r>
          </w:p>
        </w:tc>
        <w:tc>
          <w:tcPr>
            <w:tcW w:w="1179" w:type="dxa"/>
            <w:gridSpan w:val="2"/>
            <w:noWrap/>
            <w:hideMark/>
          </w:tcPr>
          <w:p w14:paraId="6EF84FCE"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32 292</w:t>
            </w:r>
          </w:p>
        </w:tc>
        <w:tc>
          <w:tcPr>
            <w:tcW w:w="1179" w:type="dxa"/>
            <w:gridSpan w:val="2"/>
            <w:noWrap/>
            <w:hideMark/>
          </w:tcPr>
          <w:p w14:paraId="471A73D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30 792</w:t>
            </w:r>
          </w:p>
        </w:tc>
        <w:tc>
          <w:tcPr>
            <w:tcW w:w="1180" w:type="dxa"/>
            <w:gridSpan w:val="2"/>
            <w:noWrap/>
            <w:hideMark/>
          </w:tcPr>
          <w:p w14:paraId="5CDAEF6C"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29 533</w:t>
            </w:r>
          </w:p>
        </w:tc>
        <w:tc>
          <w:tcPr>
            <w:tcW w:w="1180" w:type="dxa"/>
            <w:gridSpan w:val="2"/>
            <w:noWrap/>
            <w:hideMark/>
          </w:tcPr>
          <w:p w14:paraId="561FE6CA"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28 133</w:t>
            </w:r>
          </w:p>
        </w:tc>
        <w:tc>
          <w:tcPr>
            <w:tcW w:w="1180" w:type="dxa"/>
            <w:gridSpan w:val="2"/>
            <w:noWrap/>
            <w:hideMark/>
          </w:tcPr>
          <w:p w14:paraId="20E5A415"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26 582</w:t>
            </w:r>
          </w:p>
        </w:tc>
        <w:tc>
          <w:tcPr>
            <w:tcW w:w="924" w:type="dxa"/>
            <w:gridSpan w:val="2"/>
            <w:noWrap/>
            <w:hideMark/>
          </w:tcPr>
          <w:p w14:paraId="24D48529" w14:textId="77777777" w:rsidR="00626FB5" w:rsidRPr="00EB191D" w:rsidRDefault="00626FB5" w:rsidP="00EB191D">
            <w:pPr>
              <w:spacing w:after="0" w:line="360" w:lineRule="auto"/>
              <w:rPr>
                <w:color w:val="000000"/>
                <w:szCs w:val="24"/>
                <w:lang w:val="sv-SE" w:eastAsia="sv-SE"/>
              </w:rPr>
            </w:pPr>
          </w:p>
        </w:tc>
      </w:tr>
      <w:tr w:rsidR="00626FB5" w:rsidRPr="00EB191D" w14:paraId="57BF46E2" w14:textId="77777777" w:rsidTr="00A04FA0">
        <w:trPr>
          <w:trHeight w:val="300"/>
        </w:trPr>
        <w:tc>
          <w:tcPr>
            <w:tcW w:w="1179" w:type="dxa"/>
            <w:noWrap/>
            <w:hideMark/>
          </w:tcPr>
          <w:p w14:paraId="499AECFA"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79" w:type="dxa"/>
            <w:gridSpan w:val="2"/>
            <w:noWrap/>
            <w:hideMark/>
          </w:tcPr>
          <w:p w14:paraId="5782063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60-64 yrs</w:t>
            </w:r>
          </w:p>
        </w:tc>
        <w:tc>
          <w:tcPr>
            <w:tcW w:w="1179" w:type="dxa"/>
            <w:gridSpan w:val="2"/>
            <w:noWrap/>
            <w:hideMark/>
          </w:tcPr>
          <w:p w14:paraId="32354C31"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48 293</w:t>
            </w:r>
          </w:p>
        </w:tc>
        <w:tc>
          <w:tcPr>
            <w:tcW w:w="1179" w:type="dxa"/>
            <w:gridSpan w:val="2"/>
            <w:noWrap/>
            <w:hideMark/>
          </w:tcPr>
          <w:p w14:paraId="41B8AFF8"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44 565</w:t>
            </w:r>
          </w:p>
        </w:tc>
        <w:tc>
          <w:tcPr>
            <w:tcW w:w="1180" w:type="dxa"/>
            <w:gridSpan w:val="2"/>
            <w:noWrap/>
            <w:hideMark/>
          </w:tcPr>
          <w:p w14:paraId="65439176"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41 625</w:t>
            </w:r>
          </w:p>
        </w:tc>
        <w:tc>
          <w:tcPr>
            <w:tcW w:w="1180" w:type="dxa"/>
            <w:gridSpan w:val="2"/>
            <w:noWrap/>
            <w:hideMark/>
          </w:tcPr>
          <w:p w14:paraId="6C3049EF"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39 406</w:t>
            </w:r>
          </w:p>
        </w:tc>
        <w:tc>
          <w:tcPr>
            <w:tcW w:w="1180" w:type="dxa"/>
            <w:gridSpan w:val="2"/>
            <w:noWrap/>
            <w:hideMark/>
          </w:tcPr>
          <w:p w14:paraId="13914F83" w14:textId="7777777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37 513</w:t>
            </w:r>
          </w:p>
        </w:tc>
        <w:tc>
          <w:tcPr>
            <w:tcW w:w="924" w:type="dxa"/>
            <w:gridSpan w:val="2"/>
            <w:noWrap/>
            <w:hideMark/>
          </w:tcPr>
          <w:p w14:paraId="48A40777" w14:textId="77777777" w:rsidR="00626FB5" w:rsidRPr="00EB191D" w:rsidRDefault="00626FB5" w:rsidP="00EB191D">
            <w:pPr>
              <w:spacing w:after="0" w:line="360" w:lineRule="auto"/>
              <w:rPr>
                <w:color w:val="000000"/>
                <w:szCs w:val="24"/>
                <w:lang w:val="sv-SE" w:eastAsia="sv-SE"/>
              </w:rPr>
            </w:pPr>
          </w:p>
        </w:tc>
      </w:tr>
      <w:tr w:rsidR="00626FB5" w:rsidRPr="00EB191D" w14:paraId="3F4F2A4F" w14:textId="77777777" w:rsidTr="00A04FA0">
        <w:trPr>
          <w:trHeight w:val="300"/>
        </w:trPr>
        <w:tc>
          <w:tcPr>
            <w:tcW w:w="9180" w:type="dxa"/>
            <w:gridSpan w:val="15"/>
            <w:noWrap/>
            <w:hideMark/>
          </w:tcPr>
          <w:p w14:paraId="600F2018" w14:textId="77777777" w:rsidR="00626FB5" w:rsidRPr="00EB191D" w:rsidRDefault="00626FB5" w:rsidP="00EB191D">
            <w:pPr>
              <w:spacing w:after="0" w:line="360" w:lineRule="auto"/>
              <w:rPr>
                <w:color w:val="000000"/>
                <w:szCs w:val="24"/>
                <w:lang w:val="sv-SE" w:eastAsia="sv-SE"/>
              </w:rPr>
            </w:pPr>
          </w:p>
        </w:tc>
      </w:tr>
      <w:tr w:rsidR="00626FB5" w:rsidRPr="00EB191D" w14:paraId="1C7FD17E" w14:textId="77777777" w:rsidTr="00A04FA0">
        <w:trPr>
          <w:trHeight w:val="300"/>
        </w:trPr>
        <w:tc>
          <w:tcPr>
            <w:tcW w:w="9180" w:type="dxa"/>
            <w:gridSpan w:val="15"/>
            <w:tcBorders>
              <w:bottom w:val="single" w:sz="4" w:space="0" w:color="auto"/>
            </w:tcBorders>
            <w:noWrap/>
            <w:hideMark/>
          </w:tcPr>
          <w:p w14:paraId="5B1700A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Source: Statistics Sweden</w:t>
            </w:r>
          </w:p>
        </w:tc>
      </w:tr>
      <w:tr w:rsidR="00626FB5" w:rsidRPr="00EB191D" w14:paraId="56E4AE6A" w14:textId="77777777" w:rsidTr="00A04FA0">
        <w:trPr>
          <w:trHeight w:val="300"/>
        </w:trPr>
        <w:tc>
          <w:tcPr>
            <w:tcW w:w="9180" w:type="dxa"/>
            <w:gridSpan w:val="15"/>
            <w:tcBorders>
              <w:top w:val="single" w:sz="4" w:space="0" w:color="auto"/>
              <w:left w:val="nil"/>
              <w:bottom w:val="nil"/>
              <w:right w:val="nil"/>
            </w:tcBorders>
            <w:noWrap/>
            <w:hideMark/>
          </w:tcPr>
          <w:p w14:paraId="6E94A0AB" w14:textId="77777777" w:rsidR="00626FB5" w:rsidRPr="00EB191D" w:rsidRDefault="00626FB5" w:rsidP="00EB191D">
            <w:pPr>
              <w:spacing w:after="0" w:line="360" w:lineRule="auto"/>
              <w:rPr>
                <w:color w:val="000000"/>
                <w:szCs w:val="24"/>
                <w:lang w:val="sv-SE" w:eastAsia="sv-SE"/>
              </w:rPr>
            </w:pPr>
          </w:p>
        </w:tc>
      </w:tr>
      <w:tr w:rsidR="00626FB5" w:rsidRPr="00EB191D" w14:paraId="130FF4C3" w14:textId="77777777" w:rsidTr="00A04FA0">
        <w:trPr>
          <w:trHeight w:val="300"/>
        </w:trPr>
        <w:tc>
          <w:tcPr>
            <w:tcW w:w="9180" w:type="dxa"/>
            <w:gridSpan w:val="15"/>
            <w:noWrap/>
            <w:hideMark/>
          </w:tcPr>
          <w:p w14:paraId="1E0400BC" w14:textId="39739E1F" w:rsidR="00626FB5" w:rsidRPr="00EB191D" w:rsidRDefault="00626FB5" w:rsidP="00EB191D">
            <w:pPr>
              <w:spacing w:after="0" w:line="360" w:lineRule="auto"/>
              <w:rPr>
                <w:b/>
                <w:bCs/>
                <w:color w:val="000000"/>
                <w:szCs w:val="24"/>
                <w:lang w:val="sv-SE" w:eastAsia="sv-SE"/>
              </w:rPr>
            </w:pPr>
            <w:r w:rsidRPr="00EB191D">
              <w:rPr>
                <w:b/>
                <w:caps/>
                <w:szCs w:val="24"/>
              </w:rPr>
              <w:t>Job seekers</w:t>
            </w:r>
            <w:r w:rsidRPr="00EB191D">
              <w:rPr>
                <w:b/>
                <w:bCs/>
                <w:color w:val="000000"/>
                <w:szCs w:val="24"/>
                <w:lang w:val="sv-SE" w:eastAsia="sv-SE"/>
              </w:rPr>
              <w:t xml:space="preserve"> 2012-2016</w:t>
            </w:r>
          </w:p>
          <w:p w14:paraId="1A9CF92D" w14:textId="77777777" w:rsidR="00626FB5" w:rsidRPr="00EB191D" w:rsidRDefault="00626FB5" w:rsidP="00EB191D">
            <w:pPr>
              <w:spacing w:after="0" w:line="360" w:lineRule="auto"/>
              <w:rPr>
                <w:color w:val="000000"/>
                <w:szCs w:val="24"/>
                <w:lang w:val="sv-SE" w:eastAsia="sv-SE"/>
              </w:rPr>
            </w:pPr>
          </w:p>
        </w:tc>
      </w:tr>
      <w:tr w:rsidR="00626FB5" w:rsidRPr="00EB191D" w14:paraId="00507F36" w14:textId="77777777" w:rsidTr="00A04FA0">
        <w:trPr>
          <w:trHeight w:val="300"/>
        </w:trPr>
        <w:tc>
          <w:tcPr>
            <w:tcW w:w="9180" w:type="dxa"/>
            <w:gridSpan w:val="15"/>
            <w:noWrap/>
            <w:hideMark/>
          </w:tcPr>
          <w:p w14:paraId="662DA644" w14:textId="5294DB9C" w:rsidR="00626FB5" w:rsidRPr="00EB191D" w:rsidRDefault="00626FB5" w:rsidP="00EB191D">
            <w:pPr>
              <w:spacing w:after="0" w:line="360" w:lineRule="auto"/>
              <w:rPr>
                <w:color w:val="000000"/>
                <w:szCs w:val="24"/>
                <w:lang w:val="sv-SE" w:eastAsia="sv-SE"/>
              </w:rPr>
            </w:pPr>
            <w:r w:rsidRPr="00EB191D">
              <w:rPr>
                <w:color w:val="000000"/>
                <w:szCs w:val="24"/>
                <w:lang w:eastAsia="sv-SE"/>
              </w:rPr>
              <w:t xml:space="preserve">People in the age 16 - 64 years, age and gender, who have been searching for a job during the latest four weeks, (2012-2016 ). </w:t>
            </w:r>
            <w:r w:rsidRPr="00EB191D">
              <w:rPr>
                <w:color w:val="000000"/>
                <w:szCs w:val="24"/>
                <w:lang w:val="sv-SE" w:eastAsia="sv-SE"/>
              </w:rPr>
              <w:t>Percentage</w:t>
            </w:r>
            <w:r w:rsidR="004D5D6B">
              <w:rPr>
                <w:color w:val="000000"/>
                <w:szCs w:val="24"/>
                <w:lang w:val="sv-SE" w:eastAsia="sv-SE"/>
              </w:rPr>
              <w:t xml:space="preserve"> job seeker (with or without job)</w:t>
            </w:r>
            <w:r w:rsidRPr="00EB191D">
              <w:rPr>
                <w:color w:val="000000"/>
                <w:szCs w:val="24"/>
                <w:lang w:val="sv-SE" w:eastAsia="sv-SE"/>
              </w:rPr>
              <w:t xml:space="preserve"> (%).</w:t>
            </w:r>
          </w:p>
        </w:tc>
      </w:tr>
      <w:tr w:rsidR="00626FB5" w:rsidRPr="00EB191D" w14:paraId="49BD5B97" w14:textId="77777777" w:rsidTr="00A04FA0">
        <w:trPr>
          <w:trHeight w:val="300"/>
        </w:trPr>
        <w:tc>
          <w:tcPr>
            <w:tcW w:w="1677" w:type="dxa"/>
            <w:gridSpan w:val="2"/>
            <w:noWrap/>
            <w:hideMark/>
          </w:tcPr>
          <w:p w14:paraId="2B2CDB70" w14:textId="77777777" w:rsidR="00626FB5" w:rsidRPr="00EB191D" w:rsidRDefault="00626FB5" w:rsidP="00EB191D">
            <w:pPr>
              <w:spacing w:after="0" w:line="360" w:lineRule="auto"/>
              <w:rPr>
                <w:color w:val="000000"/>
                <w:szCs w:val="24"/>
                <w:lang w:val="sv-SE" w:eastAsia="sv-SE"/>
              </w:rPr>
            </w:pPr>
          </w:p>
        </w:tc>
        <w:tc>
          <w:tcPr>
            <w:tcW w:w="1267" w:type="dxa"/>
            <w:gridSpan w:val="2"/>
            <w:noWrap/>
            <w:hideMark/>
          </w:tcPr>
          <w:p w14:paraId="72EB2097"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414E4554"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2012</w:t>
            </w:r>
          </w:p>
        </w:tc>
        <w:tc>
          <w:tcPr>
            <w:tcW w:w="1082" w:type="dxa"/>
            <w:gridSpan w:val="2"/>
            <w:noWrap/>
            <w:hideMark/>
          </w:tcPr>
          <w:p w14:paraId="72C686BF"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2013</w:t>
            </w:r>
          </w:p>
        </w:tc>
        <w:tc>
          <w:tcPr>
            <w:tcW w:w="1082" w:type="dxa"/>
            <w:gridSpan w:val="2"/>
            <w:noWrap/>
            <w:hideMark/>
          </w:tcPr>
          <w:p w14:paraId="452C486B"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2014</w:t>
            </w:r>
          </w:p>
        </w:tc>
        <w:tc>
          <w:tcPr>
            <w:tcW w:w="1082" w:type="dxa"/>
            <w:gridSpan w:val="2"/>
            <w:noWrap/>
            <w:hideMark/>
          </w:tcPr>
          <w:p w14:paraId="4EE31473"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2015</w:t>
            </w:r>
          </w:p>
        </w:tc>
        <w:tc>
          <w:tcPr>
            <w:tcW w:w="1082" w:type="dxa"/>
            <w:gridSpan w:val="2"/>
            <w:noWrap/>
            <w:hideMark/>
          </w:tcPr>
          <w:p w14:paraId="789468F9"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2016</w:t>
            </w:r>
          </w:p>
        </w:tc>
        <w:tc>
          <w:tcPr>
            <w:tcW w:w="826" w:type="dxa"/>
            <w:noWrap/>
            <w:hideMark/>
          </w:tcPr>
          <w:p w14:paraId="708C198E" w14:textId="77777777" w:rsidR="00626FB5" w:rsidRPr="00EB191D" w:rsidRDefault="00626FB5" w:rsidP="00EB191D">
            <w:pPr>
              <w:spacing w:after="0" w:line="360" w:lineRule="auto"/>
              <w:rPr>
                <w:color w:val="000000"/>
                <w:szCs w:val="24"/>
                <w:lang w:val="sv-SE" w:eastAsia="sv-SE"/>
              </w:rPr>
            </w:pPr>
          </w:p>
        </w:tc>
      </w:tr>
      <w:tr w:rsidR="00626FB5" w:rsidRPr="00EB191D" w14:paraId="4C98AE2F" w14:textId="77777777" w:rsidTr="00A04FA0">
        <w:trPr>
          <w:trHeight w:val="300"/>
        </w:trPr>
        <w:tc>
          <w:tcPr>
            <w:tcW w:w="1677" w:type="dxa"/>
            <w:gridSpan w:val="2"/>
            <w:noWrap/>
            <w:hideMark/>
          </w:tcPr>
          <w:p w14:paraId="006F853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267" w:type="dxa"/>
            <w:gridSpan w:val="2"/>
            <w:noWrap/>
            <w:hideMark/>
          </w:tcPr>
          <w:p w14:paraId="5155CB1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1082" w:type="dxa"/>
            <w:gridSpan w:val="2"/>
            <w:noWrap/>
            <w:hideMark/>
          </w:tcPr>
          <w:p w14:paraId="635D4231" w14:textId="7AB3B9E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9</w:t>
            </w:r>
          </w:p>
        </w:tc>
        <w:tc>
          <w:tcPr>
            <w:tcW w:w="1082" w:type="dxa"/>
            <w:gridSpan w:val="2"/>
            <w:noWrap/>
            <w:hideMark/>
          </w:tcPr>
          <w:p w14:paraId="0BC13B61" w14:textId="1431AF1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5</w:t>
            </w:r>
          </w:p>
        </w:tc>
        <w:tc>
          <w:tcPr>
            <w:tcW w:w="1082" w:type="dxa"/>
            <w:gridSpan w:val="2"/>
            <w:noWrap/>
            <w:hideMark/>
          </w:tcPr>
          <w:p w14:paraId="0F0FA918" w14:textId="7D50D8B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7</w:t>
            </w:r>
          </w:p>
        </w:tc>
        <w:tc>
          <w:tcPr>
            <w:tcW w:w="1082" w:type="dxa"/>
            <w:gridSpan w:val="2"/>
            <w:noWrap/>
            <w:hideMark/>
          </w:tcPr>
          <w:p w14:paraId="66D6C1AD" w14:textId="12FB04E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57D10062" w14:textId="3FD9781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w:t>
            </w:r>
            <w:r w:rsidR="00F528CF">
              <w:rPr>
                <w:color w:val="000000"/>
                <w:szCs w:val="24"/>
                <w:lang w:val="sv-SE" w:eastAsia="sv-SE"/>
              </w:rPr>
              <w:t>.</w:t>
            </w:r>
            <w:r w:rsidRPr="00EB191D">
              <w:rPr>
                <w:color w:val="000000"/>
                <w:szCs w:val="24"/>
                <w:lang w:val="sv-SE" w:eastAsia="sv-SE"/>
              </w:rPr>
              <w:t>1</w:t>
            </w:r>
          </w:p>
        </w:tc>
        <w:tc>
          <w:tcPr>
            <w:tcW w:w="826" w:type="dxa"/>
            <w:noWrap/>
            <w:hideMark/>
          </w:tcPr>
          <w:p w14:paraId="08089715" w14:textId="77777777" w:rsidR="00626FB5" w:rsidRPr="00EB191D" w:rsidRDefault="00626FB5" w:rsidP="00EB191D">
            <w:pPr>
              <w:spacing w:after="0" w:line="360" w:lineRule="auto"/>
              <w:rPr>
                <w:color w:val="000000"/>
                <w:szCs w:val="24"/>
                <w:lang w:val="sv-SE" w:eastAsia="sv-SE"/>
              </w:rPr>
            </w:pPr>
          </w:p>
        </w:tc>
      </w:tr>
      <w:tr w:rsidR="00626FB5" w:rsidRPr="00EB191D" w14:paraId="0333344E" w14:textId="77777777" w:rsidTr="00A04FA0">
        <w:trPr>
          <w:trHeight w:val="300"/>
        </w:trPr>
        <w:tc>
          <w:tcPr>
            <w:tcW w:w="1677" w:type="dxa"/>
            <w:gridSpan w:val="2"/>
            <w:noWrap/>
            <w:hideMark/>
          </w:tcPr>
          <w:p w14:paraId="185F2BB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267" w:type="dxa"/>
            <w:gridSpan w:val="2"/>
            <w:noWrap/>
            <w:hideMark/>
          </w:tcPr>
          <w:p w14:paraId="161C37B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1082" w:type="dxa"/>
            <w:gridSpan w:val="2"/>
            <w:noWrap/>
            <w:hideMark/>
          </w:tcPr>
          <w:p w14:paraId="5392181C" w14:textId="085EB9E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26B3BF98" w14:textId="1AE4B77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58C9E064" w14:textId="706B51B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53B242AE" w14:textId="5EE69CB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78B4EBB1" w14:textId="1A2D330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6</w:t>
            </w:r>
          </w:p>
        </w:tc>
        <w:tc>
          <w:tcPr>
            <w:tcW w:w="826" w:type="dxa"/>
            <w:noWrap/>
            <w:hideMark/>
          </w:tcPr>
          <w:p w14:paraId="4FC2E760" w14:textId="77777777" w:rsidR="00626FB5" w:rsidRPr="00EB191D" w:rsidRDefault="00626FB5" w:rsidP="00EB191D">
            <w:pPr>
              <w:spacing w:after="0" w:line="360" w:lineRule="auto"/>
              <w:rPr>
                <w:color w:val="000000"/>
                <w:szCs w:val="24"/>
                <w:lang w:val="sv-SE" w:eastAsia="sv-SE"/>
              </w:rPr>
            </w:pPr>
          </w:p>
        </w:tc>
      </w:tr>
      <w:tr w:rsidR="00626FB5" w:rsidRPr="00EB191D" w14:paraId="7CEB0051" w14:textId="77777777" w:rsidTr="00A04FA0">
        <w:trPr>
          <w:trHeight w:val="300"/>
        </w:trPr>
        <w:tc>
          <w:tcPr>
            <w:tcW w:w="1677" w:type="dxa"/>
            <w:gridSpan w:val="2"/>
            <w:noWrap/>
            <w:hideMark/>
          </w:tcPr>
          <w:p w14:paraId="5E6A536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267" w:type="dxa"/>
            <w:gridSpan w:val="2"/>
            <w:noWrap/>
            <w:hideMark/>
          </w:tcPr>
          <w:p w14:paraId="300F543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45-64 yrs</w:t>
            </w:r>
          </w:p>
        </w:tc>
        <w:tc>
          <w:tcPr>
            <w:tcW w:w="1082" w:type="dxa"/>
            <w:gridSpan w:val="2"/>
            <w:noWrap/>
            <w:hideMark/>
          </w:tcPr>
          <w:p w14:paraId="571DB33E" w14:textId="0B3921E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8</w:t>
            </w:r>
          </w:p>
        </w:tc>
        <w:tc>
          <w:tcPr>
            <w:tcW w:w="1082" w:type="dxa"/>
            <w:gridSpan w:val="2"/>
            <w:noWrap/>
            <w:hideMark/>
          </w:tcPr>
          <w:p w14:paraId="29722A64" w14:textId="305911B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1</w:t>
            </w:r>
          </w:p>
        </w:tc>
        <w:tc>
          <w:tcPr>
            <w:tcW w:w="1082" w:type="dxa"/>
            <w:gridSpan w:val="2"/>
            <w:noWrap/>
            <w:hideMark/>
          </w:tcPr>
          <w:p w14:paraId="1BD10224" w14:textId="022B6F3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3C4BE151" w14:textId="1D1278C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3</w:t>
            </w:r>
          </w:p>
        </w:tc>
        <w:tc>
          <w:tcPr>
            <w:tcW w:w="1082" w:type="dxa"/>
            <w:gridSpan w:val="2"/>
            <w:noWrap/>
            <w:hideMark/>
          </w:tcPr>
          <w:p w14:paraId="460FA9C8" w14:textId="6D38AD2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5</w:t>
            </w:r>
          </w:p>
        </w:tc>
        <w:tc>
          <w:tcPr>
            <w:tcW w:w="826" w:type="dxa"/>
            <w:noWrap/>
            <w:hideMark/>
          </w:tcPr>
          <w:p w14:paraId="61F130D3" w14:textId="77777777" w:rsidR="00626FB5" w:rsidRPr="00EB191D" w:rsidRDefault="00626FB5" w:rsidP="00EB191D">
            <w:pPr>
              <w:spacing w:after="0" w:line="360" w:lineRule="auto"/>
              <w:rPr>
                <w:color w:val="000000"/>
                <w:szCs w:val="24"/>
                <w:lang w:val="sv-SE" w:eastAsia="sv-SE"/>
              </w:rPr>
            </w:pPr>
          </w:p>
        </w:tc>
      </w:tr>
      <w:tr w:rsidR="00626FB5" w:rsidRPr="00EB191D" w14:paraId="14023AD8" w14:textId="77777777" w:rsidTr="00A04FA0">
        <w:trPr>
          <w:trHeight w:val="300"/>
        </w:trPr>
        <w:tc>
          <w:tcPr>
            <w:tcW w:w="1677" w:type="dxa"/>
            <w:gridSpan w:val="2"/>
            <w:noWrap/>
            <w:hideMark/>
          </w:tcPr>
          <w:p w14:paraId="5E78125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267" w:type="dxa"/>
            <w:gridSpan w:val="2"/>
            <w:noWrap/>
            <w:hideMark/>
          </w:tcPr>
          <w:p w14:paraId="3F63A70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082" w:type="dxa"/>
            <w:gridSpan w:val="2"/>
            <w:noWrap/>
            <w:hideMark/>
          </w:tcPr>
          <w:p w14:paraId="6D0BD68A" w14:textId="150CA2A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6</w:t>
            </w:r>
          </w:p>
        </w:tc>
        <w:tc>
          <w:tcPr>
            <w:tcW w:w="1082" w:type="dxa"/>
            <w:gridSpan w:val="2"/>
            <w:noWrap/>
            <w:hideMark/>
          </w:tcPr>
          <w:p w14:paraId="7A3256E7" w14:textId="2D37CB8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2</w:t>
            </w:r>
          </w:p>
        </w:tc>
        <w:tc>
          <w:tcPr>
            <w:tcW w:w="1082" w:type="dxa"/>
            <w:gridSpan w:val="2"/>
            <w:noWrap/>
            <w:hideMark/>
          </w:tcPr>
          <w:p w14:paraId="783CD5F9" w14:textId="19AF924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3</w:t>
            </w:r>
          </w:p>
        </w:tc>
        <w:tc>
          <w:tcPr>
            <w:tcW w:w="1082" w:type="dxa"/>
            <w:gridSpan w:val="2"/>
            <w:noWrap/>
            <w:hideMark/>
          </w:tcPr>
          <w:p w14:paraId="50E9AD9D" w14:textId="0560854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8</w:t>
            </w:r>
          </w:p>
        </w:tc>
        <w:tc>
          <w:tcPr>
            <w:tcW w:w="1082" w:type="dxa"/>
            <w:gridSpan w:val="2"/>
            <w:noWrap/>
            <w:hideMark/>
          </w:tcPr>
          <w:p w14:paraId="2FB63920" w14:textId="4A2BC4C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3</w:t>
            </w:r>
          </w:p>
        </w:tc>
        <w:tc>
          <w:tcPr>
            <w:tcW w:w="826" w:type="dxa"/>
            <w:noWrap/>
            <w:hideMark/>
          </w:tcPr>
          <w:p w14:paraId="7CBA5956" w14:textId="77777777" w:rsidR="00626FB5" w:rsidRPr="00EB191D" w:rsidRDefault="00626FB5" w:rsidP="00EB191D">
            <w:pPr>
              <w:spacing w:after="0" w:line="360" w:lineRule="auto"/>
              <w:rPr>
                <w:color w:val="000000"/>
                <w:szCs w:val="24"/>
                <w:lang w:val="sv-SE" w:eastAsia="sv-SE"/>
              </w:rPr>
            </w:pPr>
          </w:p>
        </w:tc>
      </w:tr>
      <w:tr w:rsidR="00626FB5" w:rsidRPr="00EB191D" w14:paraId="7CF40959" w14:textId="77777777" w:rsidTr="00A04FA0">
        <w:trPr>
          <w:trHeight w:val="300"/>
        </w:trPr>
        <w:tc>
          <w:tcPr>
            <w:tcW w:w="1677" w:type="dxa"/>
            <w:gridSpan w:val="2"/>
            <w:noWrap/>
            <w:hideMark/>
          </w:tcPr>
          <w:p w14:paraId="34983B06" w14:textId="77777777" w:rsidR="00626FB5" w:rsidRPr="00EB191D" w:rsidRDefault="00626FB5" w:rsidP="00EB191D">
            <w:pPr>
              <w:spacing w:after="0" w:line="360" w:lineRule="auto"/>
              <w:rPr>
                <w:color w:val="000000"/>
                <w:szCs w:val="24"/>
                <w:lang w:val="sv-SE" w:eastAsia="sv-SE"/>
              </w:rPr>
            </w:pPr>
          </w:p>
        </w:tc>
        <w:tc>
          <w:tcPr>
            <w:tcW w:w="1267" w:type="dxa"/>
            <w:gridSpan w:val="2"/>
            <w:noWrap/>
            <w:hideMark/>
          </w:tcPr>
          <w:p w14:paraId="4F1D24C1"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2C17D635"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29817DC8"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67C322EB"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441F733A"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05945A74" w14:textId="77777777" w:rsidR="00626FB5" w:rsidRPr="00EB191D" w:rsidRDefault="00626FB5" w:rsidP="00EB191D">
            <w:pPr>
              <w:spacing w:after="0" w:line="360" w:lineRule="auto"/>
              <w:rPr>
                <w:color w:val="000000"/>
                <w:szCs w:val="24"/>
                <w:lang w:val="sv-SE" w:eastAsia="sv-SE"/>
              </w:rPr>
            </w:pPr>
          </w:p>
        </w:tc>
        <w:tc>
          <w:tcPr>
            <w:tcW w:w="826" w:type="dxa"/>
            <w:noWrap/>
            <w:hideMark/>
          </w:tcPr>
          <w:p w14:paraId="275EDA93" w14:textId="77777777" w:rsidR="00626FB5" w:rsidRPr="00EB191D" w:rsidRDefault="00626FB5" w:rsidP="00EB191D">
            <w:pPr>
              <w:spacing w:after="0" w:line="360" w:lineRule="auto"/>
              <w:rPr>
                <w:color w:val="000000"/>
                <w:szCs w:val="24"/>
                <w:lang w:val="sv-SE" w:eastAsia="sv-SE"/>
              </w:rPr>
            </w:pPr>
          </w:p>
        </w:tc>
      </w:tr>
      <w:tr w:rsidR="00626FB5" w:rsidRPr="00EB191D" w14:paraId="2F8D1B32" w14:textId="77777777" w:rsidTr="00A04FA0">
        <w:trPr>
          <w:trHeight w:val="300"/>
        </w:trPr>
        <w:tc>
          <w:tcPr>
            <w:tcW w:w="1677" w:type="dxa"/>
            <w:gridSpan w:val="2"/>
            <w:noWrap/>
            <w:hideMark/>
          </w:tcPr>
          <w:p w14:paraId="3917944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267" w:type="dxa"/>
            <w:gridSpan w:val="2"/>
            <w:noWrap/>
            <w:hideMark/>
          </w:tcPr>
          <w:p w14:paraId="589FD4F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1082" w:type="dxa"/>
            <w:gridSpan w:val="2"/>
            <w:noWrap/>
            <w:hideMark/>
          </w:tcPr>
          <w:p w14:paraId="06BAB10D" w14:textId="1EF6304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8</w:t>
            </w:r>
          </w:p>
        </w:tc>
        <w:tc>
          <w:tcPr>
            <w:tcW w:w="1082" w:type="dxa"/>
            <w:gridSpan w:val="2"/>
            <w:noWrap/>
            <w:hideMark/>
          </w:tcPr>
          <w:p w14:paraId="4326E99C" w14:textId="46FB98F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46DCCDC1" w14:textId="6221CD8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1</w:t>
            </w:r>
          </w:p>
        </w:tc>
        <w:tc>
          <w:tcPr>
            <w:tcW w:w="1082" w:type="dxa"/>
            <w:gridSpan w:val="2"/>
            <w:noWrap/>
            <w:hideMark/>
          </w:tcPr>
          <w:p w14:paraId="1FCE34EA" w14:textId="75F3D6D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w:t>
            </w:r>
            <w:r w:rsidR="00F528CF">
              <w:rPr>
                <w:color w:val="000000"/>
                <w:szCs w:val="24"/>
                <w:lang w:val="sv-SE" w:eastAsia="sv-SE"/>
              </w:rPr>
              <w:t>.</w:t>
            </w:r>
            <w:r w:rsidRPr="00EB191D">
              <w:rPr>
                <w:color w:val="000000"/>
                <w:szCs w:val="24"/>
                <w:lang w:val="sv-SE" w:eastAsia="sv-SE"/>
              </w:rPr>
              <w:t>8</w:t>
            </w:r>
          </w:p>
        </w:tc>
        <w:tc>
          <w:tcPr>
            <w:tcW w:w="1082" w:type="dxa"/>
            <w:gridSpan w:val="2"/>
            <w:noWrap/>
            <w:hideMark/>
          </w:tcPr>
          <w:p w14:paraId="44D0B9A4" w14:textId="65FA474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w:t>
            </w:r>
            <w:r w:rsidR="00F528CF">
              <w:rPr>
                <w:color w:val="000000"/>
                <w:szCs w:val="24"/>
                <w:lang w:val="sv-SE" w:eastAsia="sv-SE"/>
              </w:rPr>
              <w:t>.</w:t>
            </w:r>
            <w:r w:rsidRPr="00EB191D">
              <w:rPr>
                <w:color w:val="000000"/>
                <w:szCs w:val="24"/>
                <w:lang w:val="sv-SE" w:eastAsia="sv-SE"/>
              </w:rPr>
              <w:t>3</w:t>
            </w:r>
          </w:p>
        </w:tc>
        <w:tc>
          <w:tcPr>
            <w:tcW w:w="826" w:type="dxa"/>
            <w:noWrap/>
            <w:hideMark/>
          </w:tcPr>
          <w:p w14:paraId="166EB11B" w14:textId="77777777" w:rsidR="00626FB5" w:rsidRPr="00EB191D" w:rsidRDefault="00626FB5" w:rsidP="00EB191D">
            <w:pPr>
              <w:spacing w:after="0" w:line="360" w:lineRule="auto"/>
              <w:rPr>
                <w:color w:val="000000"/>
                <w:szCs w:val="24"/>
                <w:lang w:val="sv-SE" w:eastAsia="sv-SE"/>
              </w:rPr>
            </w:pPr>
          </w:p>
        </w:tc>
      </w:tr>
      <w:tr w:rsidR="00626FB5" w:rsidRPr="00EB191D" w14:paraId="04079EEE" w14:textId="77777777" w:rsidTr="00A04FA0">
        <w:trPr>
          <w:trHeight w:val="300"/>
        </w:trPr>
        <w:tc>
          <w:tcPr>
            <w:tcW w:w="1677" w:type="dxa"/>
            <w:gridSpan w:val="2"/>
            <w:noWrap/>
            <w:hideMark/>
          </w:tcPr>
          <w:p w14:paraId="5359247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267" w:type="dxa"/>
            <w:gridSpan w:val="2"/>
            <w:noWrap/>
            <w:hideMark/>
          </w:tcPr>
          <w:p w14:paraId="1DD8676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1082" w:type="dxa"/>
            <w:gridSpan w:val="2"/>
            <w:noWrap/>
            <w:hideMark/>
          </w:tcPr>
          <w:p w14:paraId="1204D961" w14:textId="4E95FA5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5F141FB9" w14:textId="3E42CB5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2211F2F8" w14:textId="53E901C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2</w:t>
            </w:r>
          </w:p>
        </w:tc>
        <w:tc>
          <w:tcPr>
            <w:tcW w:w="1082" w:type="dxa"/>
            <w:gridSpan w:val="2"/>
            <w:noWrap/>
            <w:hideMark/>
          </w:tcPr>
          <w:p w14:paraId="25A2EA1D" w14:textId="58A01EE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5</w:t>
            </w:r>
          </w:p>
        </w:tc>
        <w:tc>
          <w:tcPr>
            <w:tcW w:w="1082" w:type="dxa"/>
            <w:gridSpan w:val="2"/>
            <w:noWrap/>
            <w:hideMark/>
          </w:tcPr>
          <w:p w14:paraId="75FC2217" w14:textId="17FA5AA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3</w:t>
            </w:r>
          </w:p>
        </w:tc>
        <w:tc>
          <w:tcPr>
            <w:tcW w:w="826" w:type="dxa"/>
            <w:noWrap/>
            <w:hideMark/>
          </w:tcPr>
          <w:p w14:paraId="64B4B81A" w14:textId="77777777" w:rsidR="00626FB5" w:rsidRPr="00EB191D" w:rsidRDefault="00626FB5" w:rsidP="00EB191D">
            <w:pPr>
              <w:spacing w:after="0" w:line="360" w:lineRule="auto"/>
              <w:rPr>
                <w:color w:val="000000"/>
                <w:szCs w:val="24"/>
                <w:lang w:val="sv-SE" w:eastAsia="sv-SE"/>
              </w:rPr>
            </w:pPr>
          </w:p>
        </w:tc>
      </w:tr>
      <w:tr w:rsidR="00626FB5" w:rsidRPr="00EB191D" w14:paraId="678E003E" w14:textId="77777777" w:rsidTr="00A04FA0">
        <w:trPr>
          <w:trHeight w:val="300"/>
        </w:trPr>
        <w:tc>
          <w:tcPr>
            <w:tcW w:w="1677" w:type="dxa"/>
            <w:gridSpan w:val="2"/>
            <w:noWrap/>
            <w:hideMark/>
          </w:tcPr>
          <w:p w14:paraId="3368D00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267" w:type="dxa"/>
            <w:gridSpan w:val="2"/>
            <w:noWrap/>
            <w:hideMark/>
          </w:tcPr>
          <w:p w14:paraId="57006B0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45-64 yrs</w:t>
            </w:r>
          </w:p>
        </w:tc>
        <w:tc>
          <w:tcPr>
            <w:tcW w:w="1082" w:type="dxa"/>
            <w:gridSpan w:val="2"/>
            <w:noWrap/>
            <w:hideMark/>
          </w:tcPr>
          <w:p w14:paraId="46172CB5" w14:textId="0D8EA57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9</w:t>
            </w:r>
          </w:p>
        </w:tc>
        <w:tc>
          <w:tcPr>
            <w:tcW w:w="1082" w:type="dxa"/>
            <w:gridSpan w:val="2"/>
            <w:noWrap/>
            <w:hideMark/>
          </w:tcPr>
          <w:p w14:paraId="021AFFF0" w14:textId="03EE11C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1</w:t>
            </w:r>
          </w:p>
        </w:tc>
        <w:tc>
          <w:tcPr>
            <w:tcW w:w="1082" w:type="dxa"/>
            <w:gridSpan w:val="2"/>
            <w:noWrap/>
            <w:hideMark/>
          </w:tcPr>
          <w:p w14:paraId="60D9480B" w14:textId="462DFBD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5</w:t>
            </w:r>
          </w:p>
        </w:tc>
        <w:tc>
          <w:tcPr>
            <w:tcW w:w="1082" w:type="dxa"/>
            <w:gridSpan w:val="2"/>
            <w:noWrap/>
            <w:hideMark/>
          </w:tcPr>
          <w:p w14:paraId="0AADAE23" w14:textId="7B7CA13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43FE1A8E" w14:textId="393C5E2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6</w:t>
            </w:r>
          </w:p>
        </w:tc>
        <w:tc>
          <w:tcPr>
            <w:tcW w:w="826" w:type="dxa"/>
            <w:noWrap/>
            <w:hideMark/>
          </w:tcPr>
          <w:p w14:paraId="064D8904" w14:textId="77777777" w:rsidR="00626FB5" w:rsidRPr="00EB191D" w:rsidRDefault="00626FB5" w:rsidP="00EB191D">
            <w:pPr>
              <w:spacing w:after="0" w:line="360" w:lineRule="auto"/>
              <w:rPr>
                <w:color w:val="000000"/>
                <w:szCs w:val="24"/>
                <w:lang w:val="sv-SE" w:eastAsia="sv-SE"/>
              </w:rPr>
            </w:pPr>
          </w:p>
        </w:tc>
      </w:tr>
      <w:tr w:rsidR="00626FB5" w:rsidRPr="00EB191D" w14:paraId="2E824F95" w14:textId="77777777" w:rsidTr="00A04FA0">
        <w:trPr>
          <w:trHeight w:val="300"/>
        </w:trPr>
        <w:tc>
          <w:tcPr>
            <w:tcW w:w="1677" w:type="dxa"/>
            <w:gridSpan w:val="2"/>
            <w:noWrap/>
            <w:hideMark/>
          </w:tcPr>
          <w:p w14:paraId="4DAC47A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267" w:type="dxa"/>
            <w:gridSpan w:val="2"/>
            <w:noWrap/>
            <w:hideMark/>
          </w:tcPr>
          <w:p w14:paraId="6545B88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082" w:type="dxa"/>
            <w:gridSpan w:val="2"/>
            <w:noWrap/>
            <w:hideMark/>
          </w:tcPr>
          <w:p w14:paraId="3EC59565" w14:textId="5B82913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6</w:t>
            </w:r>
          </w:p>
        </w:tc>
        <w:tc>
          <w:tcPr>
            <w:tcW w:w="1082" w:type="dxa"/>
            <w:gridSpan w:val="2"/>
            <w:noWrap/>
            <w:hideMark/>
          </w:tcPr>
          <w:p w14:paraId="3D0128EC" w14:textId="10498BC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708BA86B" w14:textId="70FFDB1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2</w:t>
            </w:r>
          </w:p>
        </w:tc>
        <w:tc>
          <w:tcPr>
            <w:tcW w:w="1082" w:type="dxa"/>
            <w:gridSpan w:val="2"/>
            <w:noWrap/>
            <w:hideMark/>
          </w:tcPr>
          <w:p w14:paraId="38C90409" w14:textId="0121889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6</w:t>
            </w:r>
          </w:p>
        </w:tc>
        <w:tc>
          <w:tcPr>
            <w:tcW w:w="1082" w:type="dxa"/>
            <w:gridSpan w:val="2"/>
            <w:noWrap/>
            <w:hideMark/>
          </w:tcPr>
          <w:p w14:paraId="12ACAE28" w14:textId="39215A9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3</w:t>
            </w:r>
          </w:p>
        </w:tc>
        <w:tc>
          <w:tcPr>
            <w:tcW w:w="826" w:type="dxa"/>
            <w:noWrap/>
            <w:hideMark/>
          </w:tcPr>
          <w:p w14:paraId="05A1E2B1" w14:textId="77777777" w:rsidR="00626FB5" w:rsidRPr="00EB191D" w:rsidRDefault="00626FB5" w:rsidP="00EB191D">
            <w:pPr>
              <w:spacing w:after="0" w:line="360" w:lineRule="auto"/>
              <w:rPr>
                <w:color w:val="000000"/>
                <w:szCs w:val="24"/>
                <w:lang w:val="sv-SE" w:eastAsia="sv-SE"/>
              </w:rPr>
            </w:pPr>
          </w:p>
        </w:tc>
      </w:tr>
      <w:tr w:rsidR="00626FB5" w:rsidRPr="00EB191D" w14:paraId="2B37AA39" w14:textId="77777777" w:rsidTr="00A04FA0">
        <w:trPr>
          <w:trHeight w:val="300"/>
        </w:trPr>
        <w:tc>
          <w:tcPr>
            <w:tcW w:w="1677" w:type="dxa"/>
            <w:gridSpan w:val="2"/>
            <w:noWrap/>
            <w:hideMark/>
          </w:tcPr>
          <w:p w14:paraId="5833D235" w14:textId="77777777" w:rsidR="00626FB5" w:rsidRPr="00EB191D" w:rsidRDefault="00626FB5" w:rsidP="00EB191D">
            <w:pPr>
              <w:spacing w:after="0" w:line="360" w:lineRule="auto"/>
              <w:rPr>
                <w:color w:val="000000"/>
                <w:szCs w:val="24"/>
                <w:lang w:val="sv-SE" w:eastAsia="sv-SE"/>
              </w:rPr>
            </w:pPr>
          </w:p>
        </w:tc>
        <w:tc>
          <w:tcPr>
            <w:tcW w:w="1267" w:type="dxa"/>
            <w:gridSpan w:val="2"/>
            <w:noWrap/>
            <w:hideMark/>
          </w:tcPr>
          <w:p w14:paraId="5714153E"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387FCB22"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19A0A880"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436D0579"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4877DE08" w14:textId="77777777" w:rsidR="00626FB5" w:rsidRPr="00EB191D" w:rsidRDefault="00626FB5" w:rsidP="00EB191D">
            <w:pPr>
              <w:spacing w:after="0" w:line="360" w:lineRule="auto"/>
              <w:rPr>
                <w:color w:val="000000"/>
                <w:szCs w:val="24"/>
                <w:lang w:val="sv-SE" w:eastAsia="sv-SE"/>
              </w:rPr>
            </w:pPr>
          </w:p>
        </w:tc>
        <w:tc>
          <w:tcPr>
            <w:tcW w:w="1082" w:type="dxa"/>
            <w:gridSpan w:val="2"/>
            <w:noWrap/>
            <w:hideMark/>
          </w:tcPr>
          <w:p w14:paraId="398DA209" w14:textId="77777777" w:rsidR="00626FB5" w:rsidRPr="00EB191D" w:rsidRDefault="00626FB5" w:rsidP="00EB191D">
            <w:pPr>
              <w:spacing w:after="0" w:line="360" w:lineRule="auto"/>
              <w:rPr>
                <w:color w:val="000000"/>
                <w:szCs w:val="24"/>
                <w:lang w:val="sv-SE" w:eastAsia="sv-SE"/>
              </w:rPr>
            </w:pPr>
          </w:p>
        </w:tc>
        <w:tc>
          <w:tcPr>
            <w:tcW w:w="826" w:type="dxa"/>
            <w:noWrap/>
            <w:hideMark/>
          </w:tcPr>
          <w:p w14:paraId="098E17E7" w14:textId="77777777" w:rsidR="00626FB5" w:rsidRPr="00EB191D" w:rsidRDefault="00626FB5" w:rsidP="00EB191D">
            <w:pPr>
              <w:spacing w:after="0" w:line="360" w:lineRule="auto"/>
              <w:rPr>
                <w:color w:val="000000"/>
                <w:szCs w:val="24"/>
                <w:lang w:val="sv-SE" w:eastAsia="sv-SE"/>
              </w:rPr>
            </w:pPr>
          </w:p>
        </w:tc>
      </w:tr>
      <w:tr w:rsidR="00626FB5" w:rsidRPr="00EB191D" w14:paraId="40409330" w14:textId="77777777" w:rsidTr="00A04FA0">
        <w:trPr>
          <w:trHeight w:val="300"/>
        </w:trPr>
        <w:tc>
          <w:tcPr>
            <w:tcW w:w="1677" w:type="dxa"/>
            <w:gridSpan w:val="2"/>
            <w:noWrap/>
            <w:hideMark/>
          </w:tcPr>
          <w:p w14:paraId="118A141E"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267" w:type="dxa"/>
            <w:gridSpan w:val="2"/>
            <w:noWrap/>
            <w:hideMark/>
          </w:tcPr>
          <w:p w14:paraId="79327A5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1082" w:type="dxa"/>
            <w:gridSpan w:val="2"/>
            <w:noWrap/>
            <w:hideMark/>
          </w:tcPr>
          <w:p w14:paraId="208C6BB2" w14:textId="30C169E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1</w:t>
            </w:r>
          </w:p>
        </w:tc>
        <w:tc>
          <w:tcPr>
            <w:tcW w:w="1082" w:type="dxa"/>
            <w:gridSpan w:val="2"/>
            <w:noWrap/>
            <w:hideMark/>
          </w:tcPr>
          <w:p w14:paraId="460C4A87" w14:textId="7F8FA21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60940617" w14:textId="56F38C6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29BA9386" w14:textId="1941BE9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1</w:t>
            </w:r>
          </w:p>
        </w:tc>
        <w:tc>
          <w:tcPr>
            <w:tcW w:w="1082" w:type="dxa"/>
            <w:gridSpan w:val="2"/>
            <w:noWrap/>
            <w:hideMark/>
          </w:tcPr>
          <w:p w14:paraId="75BA361F" w14:textId="3810F13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17</w:t>
            </w:r>
            <w:r w:rsidR="00F528CF">
              <w:rPr>
                <w:color w:val="000000"/>
                <w:szCs w:val="24"/>
                <w:lang w:val="sv-SE" w:eastAsia="sv-SE"/>
              </w:rPr>
              <w:t>.</w:t>
            </w:r>
            <w:r w:rsidRPr="00EB191D">
              <w:rPr>
                <w:color w:val="000000"/>
                <w:szCs w:val="24"/>
                <w:lang w:val="sv-SE" w:eastAsia="sv-SE"/>
              </w:rPr>
              <w:t>9</w:t>
            </w:r>
          </w:p>
        </w:tc>
        <w:tc>
          <w:tcPr>
            <w:tcW w:w="826" w:type="dxa"/>
            <w:noWrap/>
            <w:hideMark/>
          </w:tcPr>
          <w:p w14:paraId="03BB372E" w14:textId="77777777" w:rsidR="00626FB5" w:rsidRPr="00EB191D" w:rsidRDefault="00626FB5" w:rsidP="00EB191D">
            <w:pPr>
              <w:spacing w:after="0" w:line="360" w:lineRule="auto"/>
              <w:rPr>
                <w:color w:val="000000"/>
                <w:szCs w:val="24"/>
                <w:lang w:val="sv-SE" w:eastAsia="sv-SE"/>
              </w:rPr>
            </w:pPr>
          </w:p>
        </w:tc>
      </w:tr>
      <w:tr w:rsidR="00626FB5" w:rsidRPr="00EB191D" w14:paraId="3A611D01" w14:textId="77777777" w:rsidTr="00A04FA0">
        <w:trPr>
          <w:trHeight w:val="300"/>
        </w:trPr>
        <w:tc>
          <w:tcPr>
            <w:tcW w:w="1677" w:type="dxa"/>
            <w:gridSpan w:val="2"/>
            <w:noWrap/>
            <w:hideMark/>
          </w:tcPr>
          <w:p w14:paraId="085B6A1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267" w:type="dxa"/>
            <w:gridSpan w:val="2"/>
            <w:noWrap/>
            <w:hideMark/>
          </w:tcPr>
          <w:p w14:paraId="36028D9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1082" w:type="dxa"/>
            <w:gridSpan w:val="2"/>
            <w:noWrap/>
            <w:hideMark/>
          </w:tcPr>
          <w:p w14:paraId="1AFD9B8A" w14:textId="3EF9E77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3</w:t>
            </w:r>
          </w:p>
        </w:tc>
        <w:tc>
          <w:tcPr>
            <w:tcW w:w="1082" w:type="dxa"/>
            <w:gridSpan w:val="2"/>
            <w:noWrap/>
            <w:hideMark/>
          </w:tcPr>
          <w:p w14:paraId="0E44C8E4" w14:textId="45C9941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9</w:t>
            </w:r>
          </w:p>
        </w:tc>
        <w:tc>
          <w:tcPr>
            <w:tcW w:w="1082" w:type="dxa"/>
            <w:gridSpan w:val="2"/>
            <w:noWrap/>
            <w:hideMark/>
          </w:tcPr>
          <w:p w14:paraId="7FDB7870" w14:textId="75EDDAB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7</w:t>
            </w:r>
          </w:p>
        </w:tc>
        <w:tc>
          <w:tcPr>
            <w:tcW w:w="1082" w:type="dxa"/>
            <w:gridSpan w:val="2"/>
            <w:noWrap/>
            <w:hideMark/>
          </w:tcPr>
          <w:p w14:paraId="21A867EF" w14:textId="74A711A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14</w:t>
            </w:r>
            <w:r w:rsidR="00F528CF">
              <w:rPr>
                <w:color w:val="000000"/>
                <w:szCs w:val="24"/>
                <w:lang w:val="sv-SE" w:eastAsia="sv-SE"/>
              </w:rPr>
              <w:t>.</w:t>
            </w:r>
            <w:r w:rsidRPr="00EB191D">
              <w:rPr>
                <w:color w:val="000000"/>
                <w:szCs w:val="24"/>
                <w:lang w:val="sv-SE" w:eastAsia="sv-SE"/>
              </w:rPr>
              <w:t>5</w:t>
            </w:r>
          </w:p>
        </w:tc>
        <w:tc>
          <w:tcPr>
            <w:tcW w:w="1082" w:type="dxa"/>
            <w:gridSpan w:val="2"/>
            <w:noWrap/>
            <w:hideMark/>
          </w:tcPr>
          <w:p w14:paraId="54A8106B" w14:textId="4B5F629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8</w:t>
            </w:r>
          </w:p>
        </w:tc>
        <w:tc>
          <w:tcPr>
            <w:tcW w:w="826" w:type="dxa"/>
            <w:noWrap/>
            <w:hideMark/>
          </w:tcPr>
          <w:p w14:paraId="4E8AB57B" w14:textId="77777777" w:rsidR="00626FB5" w:rsidRPr="00EB191D" w:rsidRDefault="00626FB5" w:rsidP="00EB191D">
            <w:pPr>
              <w:spacing w:after="0" w:line="360" w:lineRule="auto"/>
              <w:rPr>
                <w:color w:val="000000"/>
                <w:szCs w:val="24"/>
                <w:lang w:val="sv-SE" w:eastAsia="sv-SE"/>
              </w:rPr>
            </w:pPr>
          </w:p>
        </w:tc>
      </w:tr>
      <w:tr w:rsidR="00626FB5" w:rsidRPr="00EB191D" w14:paraId="1BA536B7" w14:textId="77777777" w:rsidTr="00A04FA0">
        <w:trPr>
          <w:trHeight w:val="300"/>
        </w:trPr>
        <w:tc>
          <w:tcPr>
            <w:tcW w:w="1677" w:type="dxa"/>
            <w:gridSpan w:val="2"/>
            <w:noWrap/>
            <w:hideMark/>
          </w:tcPr>
          <w:p w14:paraId="3AA289BA"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267" w:type="dxa"/>
            <w:gridSpan w:val="2"/>
            <w:noWrap/>
            <w:hideMark/>
          </w:tcPr>
          <w:p w14:paraId="088A80A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45-64 yrs</w:t>
            </w:r>
          </w:p>
        </w:tc>
        <w:tc>
          <w:tcPr>
            <w:tcW w:w="1082" w:type="dxa"/>
            <w:gridSpan w:val="2"/>
            <w:noWrap/>
            <w:hideMark/>
          </w:tcPr>
          <w:p w14:paraId="44768FF0" w14:textId="016235B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7</w:t>
            </w:r>
          </w:p>
        </w:tc>
        <w:tc>
          <w:tcPr>
            <w:tcW w:w="1082" w:type="dxa"/>
            <w:gridSpan w:val="2"/>
            <w:noWrap/>
            <w:hideMark/>
          </w:tcPr>
          <w:p w14:paraId="137CBB0A" w14:textId="6AB2F1C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0</w:t>
            </w:r>
          </w:p>
        </w:tc>
        <w:tc>
          <w:tcPr>
            <w:tcW w:w="1082" w:type="dxa"/>
            <w:gridSpan w:val="2"/>
            <w:noWrap/>
            <w:hideMark/>
          </w:tcPr>
          <w:p w14:paraId="332021BC" w14:textId="773BFA1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72BAFE7D" w14:textId="3589BE5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2</w:t>
            </w:r>
          </w:p>
        </w:tc>
        <w:tc>
          <w:tcPr>
            <w:tcW w:w="1082" w:type="dxa"/>
            <w:gridSpan w:val="2"/>
            <w:noWrap/>
            <w:hideMark/>
          </w:tcPr>
          <w:p w14:paraId="0AC1EF69" w14:textId="6E01B22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w:t>
            </w:r>
            <w:r w:rsidR="00F528CF">
              <w:rPr>
                <w:color w:val="000000"/>
                <w:szCs w:val="24"/>
                <w:lang w:val="sv-SE" w:eastAsia="sv-SE"/>
              </w:rPr>
              <w:t>.</w:t>
            </w:r>
            <w:r w:rsidRPr="00EB191D">
              <w:rPr>
                <w:color w:val="000000"/>
                <w:szCs w:val="24"/>
                <w:lang w:val="sv-SE" w:eastAsia="sv-SE"/>
              </w:rPr>
              <w:t>3</w:t>
            </w:r>
          </w:p>
        </w:tc>
        <w:tc>
          <w:tcPr>
            <w:tcW w:w="826" w:type="dxa"/>
            <w:noWrap/>
            <w:hideMark/>
          </w:tcPr>
          <w:p w14:paraId="4D0A3522" w14:textId="77777777" w:rsidR="00626FB5" w:rsidRPr="00EB191D" w:rsidRDefault="00626FB5" w:rsidP="00EB191D">
            <w:pPr>
              <w:spacing w:after="0" w:line="360" w:lineRule="auto"/>
              <w:rPr>
                <w:color w:val="000000"/>
                <w:szCs w:val="24"/>
                <w:lang w:val="sv-SE" w:eastAsia="sv-SE"/>
              </w:rPr>
            </w:pPr>
          </w:p>
        </w:tc>
      </w:tr>
      <w:tr w:rsidR="00626FB5" w:rsidRPr="00EB191D" w14:paraId="5DAF4626" w14:textId="77777777" w:rsidTr="00A04FA0">
        <w:trPr>
          <w:trHeight w:val="300"/>
        </w:trPr>
        <w:tc>
          <w:tcPr>
            <w:tcW w:w="1677" w:type="dxa"/>
            <w:gridSpan w:val="2"/>
            <w:noWrap/>
            <w:hideMark/>
          </w:tcPr>
          <w:p w14:paraId="2C30CA65"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267" w:type="dxa"/>
            <w:gridSpan w:val="2"/>
            <w:noWrap/>
            <w:hideMark/>
          </w:tcPr>
          <w:p w14:paraId="66D15C35"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082" w:type="dxa"/>
            <w:gridSpan w:val="2"/>
            <w:noWrap/>
            <w:hideMark/>
          </w:tcPr>
          <w:p w14:paraId="08CB3D17" w14:textId="4CD66E1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5</w:t>
            </w:r>
          </w:p>
        </w:tc>
        <w:tc>
          <w:tcPr>
            <w:tcW w:w="1082" w:type="dxa"/>
            <w:gridSpan w:val="2"/>
            <w:noWrap/>
            <w:hideMark/>
          </w:tcPr>
          <w:p w14:paraId="77F35B0B" w14:textId="6D6D41D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4</w:t>
            </w:r>
          </w:p>
        </w:tc>
        <w:tc>
          <w:tcPr>
            <w:tcW w:w="1082" w:type="dxa"/>
            <w:gridSpan w:val="2"/>
            <w:noWrap/>
            <w:hideMark/>
          </w:tcPr>
          <w:p w14:paraId="4DF89DF8" w14:textId="5A0D26D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13</w:t>
            </w:r>
            <w:r w:rsidR="00F528CF">
              <w:rPr>
                <w:color w:val="000000"/>
                <w:szCs w:val="24"/>
                <w:lang w:val="sv-SE" w:eastAsia="sv-SE"/>
              </w:rPr>
              <w:t>.</w:t>
            </w:r>
            <w:r w:rsidRPr="00EB191D">
              <w:rPr>
                <w:color w:val="000000"/>
                <w:szCs w:val="24"/>
                <w:lang w:val="sv-SE" w:eastAsia="sv-SE"/>
              </w:rPr>
              <w:t>5</w:t>
            </w:r>
          </w:p>
        </w:tc>
        <w:tc>
          <w:tcPr>
            <w:tcW w:w="1082" w:type="dxa"/>
            <w:gridSpan w:val="2"/>
            <w:noWrap/>
            <w:hideMark/>
          </w:tcPr>
          <w:p w14:paraId="55D11F5D" w14:textId="7B69637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9</w:t>
            </w:r>
          </w:p>
        </w:tc>
        <w:tc>
          <w:tcPr>
            <w:tcW w:w="1082" w:type="dxa"/>
            <w:gridSpan w:val="2"/>
            <w:noWrap/>
            <w:hideMark/>
          </w:tcPr>
          <w:p w14:paraId="52AD1EAE" w14:textId="2044E51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12</w:t>
            </w:r>
            <w:r w:rsidR="00F528CF">
              <w:rPr>
                <w:color w:val="000000"/>
                <w:szCs w:val="24"/>
                <w:lang w:val="sv-SE" w:eastAsia="sv-SE"/>
              </w:rPr>
              <w:t>.</w:t>
            </w:r>
            <w:r w:rsidRPr="00EB191D">
              <w:rPr>
                <w:color w:val="000000"/>
                <w:szCs w:val="24"/>
                <w:lang w:val="sv-SE" w:eastAsia="sv-SE"/>
              </w:rPr>
              <w:t>3</w:t>
            </w:r>
          </w:p>
        </w:tc>
        <w:tc>
          <w:tcPr>
            <w:tcW w:w="826" w:type="dxa"/>
            <w:noWrap/>
            <w:hideMark/>
          </w:tcPr>
          <w:p w14:paraId="567EE8A1" w14:textId="77777777" w:rsidR="00626FB5" w:rsidRPr="00EB191D" w:rsidRDefault="00626FB5" w:rsidP="00EB191D">
            <w:pPr>
              <w:spacing w:after="0" w:line="360" w:lineRule="auto"/>
              <w:rPr>
                <w:color w:val="000000"/>
                <w:szCs w:val="24"/>
                <w:lang w:val="sv-SE" w:eastAsia="sv-SE"/>
              </w:rPr>
            </w:pPr>
          </w:p>
        </w:tc>
      </w:tr>
      <w:tr w:rsidR="00626FB5" w:rsidRPr="00EB191D" w14:paraId="59DB2195" w14:textId="77777777" w:rsidTr="00A04FA0">
        <w:trPr>
          <w:trHeight w:val="300"/>
        </w:trPr>
        <w:tc>
          <w:tcPr>
            <w:tcW w:w="9180" w:type="dxa"/>
            <w:gridSpan w:val="15"/>
            <w:noWrap/>
            <w:hideMark/>
          </w:tcPr>
          <w:p w14:paraId="2822FB98" w14:textId="615EEBD2" w:rsidR="00626FB5" w:rsidRPr="00EB191D" w:rsidRDefault="00626FB5" w:rsidP="00EB191D">
            <w:pPr>
              <w:spacing w:after="0" w:line="360" w:lineRule="auto"/>
              <w:rPr>
                <w:szCs w:val="24"/>
              </w:rPr>
            </w:pPr>
            <w:r w:rsidRPr="00EB191D">
              <w:rPr>
                <w:color w:val="000000"/>
                <w:szCs w:val="24"/>
                <w:lang w:eastAsia="sv-SE"/>
              </w:rPr>
              <w:t>Source: S</w:t>
            </w:r>
            <w:r w:rsidR="00A863A3" w:rsidRPr="00EB191D">
              <w:rPr>
                <w:color w:val="000000"/>
                <w:szCs w:val="24"/>
                <w:lang w:eastAsia="sv-SE"/>
              </w:rPr>
              <w:t>tatistics Sweden</w:t>
            </w:r>
          </w:p>
          <w:p w14:paraId="611ABD40" w14:textId="02A9C284" w:rsidR="00626FB5" w:rsidRPr="00EB191D" w:rsidRDefault="00626FB5" w:rsidP="00EB191D">
            <w:pPr>
              <w:spacing w:after="0" w:line="360" w:lineRule="auto"/>
              <w:rPr>
                <w:color w:val="000000"/>
                <w:szCs w:val="24"/>
                <w:lang w:eastAsia="sv-SE"/>
              </w:rPr>
            </w:pPr>
            <w:r w:rsidRPr="00EB191D">
              <w:rPr>
                <w:color w:val="000000"/>
                <w:szCs w:val="24"/>
                <w:lang w:eastAsia="sv-SE"/>
              </w:rPr>
              <w:t xml:space="preserve">The figures that are presented above belongs to the survey Labour force statistics </w:t>
            </w:r>
          </w:p>
        </w:tc>
      </w:tr>
    </w:tbl>
    <w:p w14:paraId="46A42918" w14:textId="77777777" w:rsidR="00626FB5" w:rsidRPr="00EB191D" w:rsidRDefault="00626FB5" w:rsidP="00EB191D">
      <w:pPr>
        <w:tabs>
          <w:tab w:val="left" w:pos="3057"/>
        </w:tabs>
        <w:spacing w:line="360" w:lineRule="auto"/>
        <w:rPr>
          <w:szCs w:val="24"/>
        </w:rPr>
      </w:pPr>
      <w:r w:rsidRPr="00EB191D">
        <w:rPr>
          <w:szCs w:val="24"/>
        </w:rPr>
        <w:tab/>
      </w:r>
    </w:p>
    <w:tbl>
      <w:tblPr>
        <w:tblStyle w:val="TableGrid"/>
        <w:tblW w:w="9226" w:type="dxa"/>
        <w:tblLook w:val="04A0" w:firstRow="1" w:lastRow="0" w:firstColumn="1" w:lastColumn="0" w:noHBand="0" w:noVBand="1"/>
      </w:tblPr>
      <w:tblGrid>
        <w:gridCol w:w="2298"/>
        <w:gridCol w:w="1646"/>
        <w:gridCol w:w="1012"/>
        <w:gridCol w:w="1012"/>
        <w:gridCol w:w="1012"/>
        <w:gridCol w:w="1012"/>
        <w:gridCol w:w="1012"/>
        <w:gridCol w:w="222"/>
      </w:tblGrid>
      <w:tr w:rsidR="00626FB5" w:rsidRPr="00EB191D" w14:paraId="229B0A54" w14:textId="77777777" w:rsidTr="00D059D9">
        <w:trPr>
          <w:trHeight w:val="300"/>
        </w:trPr>
        <w:tc>
          <w:tcPr>
            <w:tcW w:w="9226" w:type="dxa"/>
            <w:gridSpan w:val="8"/>
            <w:noWrap/>
            <w:hideMark/>
          </w:tcPr>
          <w:p w14:paraId="22C96100" w14:textId="77777777" w:rsidR="00626FB5" w:rsidRPr="00EB191D" w:rsidRDefault="00626FB5" w:rsidP="00EB191D">
            <w:pPr>
              <w:spacing w:line="360" w:lineRule="auto"/>
              <w:rPr>
                <w:b/>
                <w:bCs/>
                <w:color w:val="000000"/>
                <w:szCs w:val="24"/>
                <w:lang w:val="sv-SE" w:eastAsia="sv-SE"/>
              </w:rPr>
            </w:pPr>
            <w:r w:rsidRPr="00EB191D">
              <w:rPr>
                <w:b/>
                <w:szCs w:val="24"/>
              </w:rPr>
              <w:t>Long term unemployed</w:t>
            </w:r>
          </w:p>
        </w:tc>
      </w:tr>
      <w:tr w:rsidR="00626FB5" w:rsidRPr="00EB191D" w14:paraId="4EF022F1" w14:textId="77777777" w:rsidTr="00D059D9">
        <w:trPr>
          <w:trHeight w:val="300"/>
        </w:trPr>
        <w:tc>
          <w:tcPr>
            <w:tcW w:w="9226" w:type="dxa"/>
            <w:gridSpan w:val="8"/>
            <w:noWrap/>
            <w:hideMark/>
          </w:tcPr>
          <w:p w14:paraId="30E7FD60" w14:textId="6E138BF5" w:rsidR="00626FB5" w:rsidRPr="00EB191D" w:rsidRDefault="00626FB5" w:rsidP="00EB191D">
            <w:pPr>
              <w:spacing w:after="0" w:line="360" w:lineRule="auto"/>
              <w:rPr>
                <w:color w:val="000000"/>
                <w:szCs w:val="24"/>
                <w:lang w:val="sv-SE" w:eastAsia="sv-SE"/>
              </w:rPr>
            </w:pPr>
            <w:r w:rsidRPr="00EB191D">
              <w:rPr>
                <w:color w:val="000000"/>
                <w:szCs w:val="24"/>
                <w:lang w:eastAsia="sv-SE"/>
              </w:rPr>
              <w:t>People in the age 16 - 64 years who has been unemployed 52 weeks or more, age and gender, (2012-2016 ). Percentage (%)</w:t>
            </w:r>
            <w:r w:rsidR="00A734B7" w:rsidRPr="00EB191D">
              <w:rPr>
                <w:color w:val="000000"/>
                <w:szCs w:val="24"/>
                <w:lang w:eastAsia="sv-SE"/>
              </w:rPr>
              <w:t xml:space="preserve"> </w:t>
            </w:r>
            <w:r w:rsidR="00A734B7" w:rsidRPr="004E4198">
              <w:rPr>
                <w:color w:val="000000"/>
                <w:szCs w:val="24"/>
                <w:lang w:val="sv-SE" w:eastAsia="sv-SE"/>
              </w:rPr>
              <w:t>of unemployed</w:t>
            </w:r>
            <w:r w:rsidRPr="004E4198">
              <w:rPr>
                <w:color w:val="000000"/>
                <w:szCs w:val="24"/>
                <w:lang w:val="sv-SE" w:eastAsia="sv-SE"/>
              </w:rPr>
              <w:t>.</w:t>
            </w:r>
          </w:p>
        </w:tc>
      </w:tr>
      <w:tr w:rsidR="00626FB5" w:rsidRPr="00EB191D" w14:paraId="39B09389" w14:textId="77777777" w:rsidTr="00C45FC3">
        <w:trPr>
          <w:trHeight w:val="300"/>
        </w:trPr>
        <w:tc>
          <w:tcPr>
            <w:tcW w:w="2298" w:type="dxa"/>
            <w:shd w:val="clear" w:color="auto" w:fill="auto"/>
            <w:noWrap/>
            <w:hideMark/>
          </w:tcPr>
          <w:p w14:paraId="6D7953EF" w14:textId="77777777" w:rsidR="00626FB5" w:rsidRPr="00EB191D" w:rsidRDefault="00626FB5" w:rsidP="00EB191D">
            <w:pPr>
              <w:spacing w:after="0" w:line="360" w:lineRule="auto"/>
              <w:rPr>
                <w:color w:val="000000"/>
                <w:szCs w:val="24"/>
                <w:lang w:val="sv-SE" w:eastAsia="sv-SE"/>
              </w:rPr>
            </w:pPr>
          </w:p>
        </w:tc>
        <w:tc>
          <w:tcPr>
            <w:tcW w:w="1646" w:type="dxa"/>
            <w:shd w:val="clear" w:color="auto" w:fill="auto"/>
            <w:noWrap/>
            <w:hideMark/>
          </w:tcPr>
          <w:p w14:paraId="6295F69A"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2E2258AC"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2012</w:t>
            </w:r>
          </w:p>
        </w:tc>
        <w:tc>
          <w:tcPr>
            <w:tcW w:w="1012" w:type="dxa"/>
            <w:shd w:val="clear" w:color="auto" w:fill="auto"/>
            <w:noWrap/>
            <w:hideMark/>
          </w:tcPr>
          <w:p w14:paraId="76B09972"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2013</w:t>
            </w:r>
          </w:p>
        </w:tc>
        <w:tc>
          <w:tcPr>
            <w:tcW w:w="1012" w:type="dxa"/>
            <w:shd w:val="clear" w:color="auto" w:fill="auto"/>
            <w:noWrap/>
            <w:hideMark/>
          </w:tcPr>
          <w:p w14:paraId="6FFB97E2"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2014</w:t>
            </w:r>
          </w:p>
        </w:tc>
        <w:tc>
          <w:tcPr>
            <w:tcW w:w="1012" w:type="dxa"/>
            <w:shd w:val="clear" w:color="auto" w:fill="auto"/>
            <w:noWrap/>
            <w:hideMark/>
          </w:tcPr>
          <w:p w14:paraId="21FEA17B"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2015</w:t>
            </w:r>
          </w:p>
        </w:tc>
        <w:tc>
          <w:tcPr>
            <w:tcW w:w="1012" w:type="dxa"/>
            <w:shd w:val="clear" w:color="auto" w:fill="auto"/>
            <w:noWrap/>
            <w:hideMark/>
          </w:tcPr>
          <w:p w14:paraId="4085A035"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2016</w:t>
            </w:r>
          </w:p>
        </w:tc>
        <w:tc>
          <w:tcPr>
            <w:tcW w:w="222" w:type="dxa"/>
            <w:shd w:val="clear" w:color="auto" w:fill="auto"/>
            <w:noWrap/>
            <w:hideMark/>
          </w:tcPr>
          <w:p w14:paraId="615FF7C1" w14:textId="77777777" w:rsidR="00626FB5" w:rsidRPr="00EB191D" w:rsidRDefault="00626FB5" w:rsidP="00EB191D">
            <w:pPr>
              <w:spacing w:after="0" w:line="360" w:lineRule="auto"/>
              <w:rPr>
                <w:color w:val="000000"/>
                <w:szCs w:val="24"/>
                <w:lang w:val="sv-SE" w:eastAsia="sv-SE"/>
              </w:rPr>
            </w:pPr>
          </w:p>
        </w:tc>
      </w:tr>
      <w:tr w:rsidR="00626FB5" w:rsidRPr="00EB191D" w14:paraId="784841B7" w14:textId="77777777" w:rsidTr="00C45FC3">
        <w:trPr>
          <w:trHeight w:val="300"/>
        </w:trPr>
        <w:tc>
          <w:tcPr>
            <w:tcW w:w="2298" w:type="dxa"/>
            <w:shd w:val="clear" w:color="auto" w:fill="auto"/>
            <w:noWrap/>
            <w:hideMark/>
          </w:tcPr>
          <w:p w14:paraId="4618C23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646" w:type="dxa"/>
            <w:shd w:val="clear" w:color="auto" w:fill="auto"/>
            <w:noWrap/>
            <w:hideMark/>
          </w:tcPr>
          <w:p w14:paraId="3EE0855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1012" w:type="dxa"/>
            <w:shd w:val="clear" w:color="auto" w:fill="auto"/>
            <w:noWrap/>
            <w:hideMark/>
          </w:tcPr>
          <w:p w14:paraId="466812A7" w14:textId="107B572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3</w:t>
            </w:r>
          </w:p>
        </w:tc>
        <w:tc>
          <w:tcPr>
            <w:tcW w:w="1012" w:type="dxa"/>
            <w:shd w:val="clear" w:color="auto" w:fill="auto"/>
            <w:noWrap/>
            <w:hideMark/>
          </w:tcPr>
          <w:p w14:paraId="21A0656A" w14:textId="3A3D862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215F57B2" w14:textId="41E8571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w:t>
            </w:r>
            <w:r w:rsidR="00F528CF">
              <w:rPr>
                <w:color w:val="000000"/>
                <w:szCs w:val="24"/>
                <w:lang w:val="sv-SE" w:eastAsia="sv-SE"/>
              </w:rPr>
              <w:t>.</w:t>
            </w:r>
            <w:r w:rsidRPr="00EB191D">
              <w:rPr>
                <w:color w:val="000000"/>
                <w:szCs w:val="24"/>
                <w:lang w:val="sv-SE" w:eastAsia="sv-SE"/>
              </w:rPr>
              <w:t>9</w:t>
            </w:r>
          </w:p>
        </w:tc>
        <w:tc>
          <w:tcPr>
            <w:tcW w:w="1012" w:type="dxa"/>
            <w:shd w:val="clear" w:color="auto" w:fill="auto"/>
            <w:noWrap/>
            <w:hideMark/>
          </w:tcPr>
          <w:p w14:paraId="61B40661" w14:textId="0F2835B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w:t>
            </w:r>
            <w:r w:rsidR="00F528CF">
              <w:rPr>
                <w:color w:val="000000"/>
                <w:szCs w:val="24"/>
                <w:lang w:val="sv-SE" w:eastAsia="sv-SE"/>
              </w:rPr>
              <w:t>.</w:t>
            </w:r>
            <w:r w:rsidRPr="00EB191D">
              <w:rPr>
                <w:color w:val="000000"/>
                <w:szCs w:val="24"/>
                <w:lang w:val="sv-SE" w:eastAsia="sv-SE"/>
              </w:rPr>
              <w:t>9</w:t>
            </w:r>
          </w:p>
        </w:tc>
        <w:tc>
          <w:tcPr>
            <w:tcW w:w="1012" w:type="dxa"/>
            <w:shd w:val="clear" w:color="auto" w:fill="auto"/>
            <w:noWrap/>
            <w:hideMark/>
          </w:tcPr>
          <w:p w14:paraId="5265925A" w14:textId="1A79B9C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w:t>
            </w:r>
            <w:r w:rsidR="00F528CF">
              <w:rPr>
                <w:color w:val="000000"/>
                <w:szCs w:val="24"/>
                <w:lang w:val="sv-SE" w:eastAsia="sv-SE"/>
              </w:rPr>
              <w:t>.</w:t>
            </w:r>
            <w:r w:rsidRPr="00EB191D">
              <w:rPr>
                <w:color w:val="000000"/>
                <w:szCs w:val="24"/>
                <w:lang w:val="sv-SE" w:eastAsia="sv-SE"/>
              </w:rPr>
              <w:t>2</w:t>
            </w:r>
          </w:p>
        </w:tc>
        <w:tc>
          <w:tcPr>
            <w:tcW w:w="222" w:type="dxa"/>
            <w:shd w:val="clear" w:color="auto" w:fill="auto"/>
            <w:noWrap/>
            <w:hideMark/>
          </w:tcPr>
          <w:p w14:paraId="1DAC5BBE" w14:textId="77777777" w:rsidR="00626FB5" w:rsidRPr="00EB191D" w:rsidRDefault="00626FB5" w:rsidP="00EB191D">
            <w:pPr>
              <w:spacing w:after="0" w:line="360" w:lineRule="auto"/>
              <w:rPr>
                <w:color w:val="000000"/>
                <w:szCs w:val="24"/>
                <w:lang w:val="sv-SE" w:eastAsia="sv-SE"/>
              </w:rPr>
            </w:pPr>
          </w:p>
        </w:tc>
      </w:tr>
      <w:tr w:rsidR="00626FB5" w:rsidRPr="00EB191D" w14:paraId="668A5A8E" w14:textId="77777777" w:rsidTr="00C45FC3">
        <w:trPr>
          <w:trHeight w:val="300"/>
        </w:trPr>
        <w:tc>
          <w:tcPr>
            <w:tcW w:w="2298" w:type="dxa"/>
            <w:shd w:val="clear" w:color="auto" w:fill="auto"/>
            <w:noWrap/>
            <w:hideMark/>
          </w:tcPr>
          <w:p w14:paraId="070E047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646" w:type="dxa"/>
            <w:shd w:val="clear" w:color="auto" w:fill="auto"/>
            <w:noWrap/>
            <w:hideMark/>
          </w:tcPr>
          <w:p w14:paraId="3FCD196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1012" w:type="dxa"/>
            <w:shd w:val="clear" w:color="auto" w:fill="auto"/>
            <w:noWrap/>
            <w:hideMark/>
          </w:tcPr>
          <w:p w14:paraId="3A5345CD" w14:textId="7368B87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27A99FB8" w14:textId="16E36F7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31610BF1" w14:textId="0E42248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9</w:t>
            </w:r>
          </w:p>
        </w:tc>
        <w:tc>
          <w:tcPr>
            <w:tcW w:w="1012" w:type="dxa"/>
            <w:shd w:val="clear" w:color="auto" w:fill="auto"/>
            <w:noWrap/>
            <w:hideMark/>
          </w:tcPr>
          <w:p w14:paraId="7313FBEF" w14:textId="4980BDA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8</w:t>
            </w:r>
          </w:p>
        </w:tc>
        <w:tc>
          <w:tcPr>
            <w:tcW w:w="1012" w:type="dxa"/>
            <w:shd w:val="clear" w:color="auto" w:fill="auto"/>
            <w:noWrap/>
            <w:hideMark/>
          </w:tcPr>
          <w:p w14:paraId="60B4E26E" w14:textId="3FAAF55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9</w:t>
            </w:r>
          </w:p>
        </w:tc>
        <w:tc>
          <w:tcPr>
            <w:tcW w:w="222" w:type="dxa"/>
            <w:shd w:val="clear" w:color="auto" w:fill="auto"/>
            <w:noWrap/>
            <w:hideMark/>
          </w:tcPr>
          <w:p w14:paraId="165F714D" w14:textId="77777777" w:rsidR="00626FB5" w:rsidRPr="00EB191D" w:rsidRDefault="00626FB5" w:rsidP="00EB191D">
            <w:pPr>
              <w:spacing w:after="0" w:line="360" w:lineRule="auto"/>
              <w:rPr>
                <w:color w:val="000000"/>
                <w:szCs w:val="24"/>
                <w:lang w:val="sv-SE" w:eastAsia="sv-SE"/>
              </w:rPr>
            </w:pPr>
          </w:p>
        </w:tc>
      </w:tr>
      <w:tr w:rsidR="00626FB5" w:rsidRPr="00EB191D" w14:paraId="1DA2B10B" w14:textId="77777777" w:rsidTr="00C45FC3">
        <w:trPr>
          <w:trHeight w:val="300"/>
        </w:trPr>
        <w:tc>
          <w:tcPr>
            <w:tcW w:w="2298" w:type="dxa"/>
            <w:shd w:val="clear" w:color="auto" w:fill="auto"/>
            <w:noWrap/>
            <w:hideMark/>
          </w:tcPr>
          <w:p w14:paraId="64C0F3A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646" w:type="dxa"/>
            <w:shd w:val="clear" w:color="auto" w:fill="auto"/>
            <w:noWrap/>
            <w:hideMark/>
          </w:tcPr>
          <w:p w14:paraId="594FD6A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45-64 yrs</w:t>
            </w:r>
          </w:p>
        </w:tc>
        <w:tc>
          <w:tcPr>
            <w:tcW w:w="1012" w:type="dxa"/>
            <w:shd w:val="clear" w:color="auto" w:fill="auto"/>
            <w:noWrap/>
            <w:hideMark/>
          </w:tcPr>
          <w:p w14:paraId="66EAE370" w14:textId="4E12CFE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34</w:t>
            </w:r>
            <w:r w:rsidR="00F528CF">
              <w:rPr>
                <w:color w:val="000000"/>
                <w:szCs w:val="24"/>
                <w:lang w:val="sv-SE" w:eastAsia="sv-SE"/>
              </w:rPr>
              <w:t>.</w:t>
            </w:r>
            <w:r w:rsidRPr="00EB191D">
              <w:rPr>
                <w:color w:val="000000"/>
                <w:szCs w:val="24"/>
                <w:lang w:val="sv-SE" w:eastAsia="sv-SE"/>
              </w:rPr>
              <w:t>5</w:t>
            </w:r>
          </w:p>
        </w:tc>
        <w:tc>
          <w:tcPr>
            <w:tcW w:w="1012" w:type="dxa"/>
            <w:shd w:val="clear" w:color="auto" w:fill="auto"/>
            <w:noWrap/>
            <w:hideMark/>
          </w:tcPr>
          <w:p w14:paraId="5C243BEB" w14:textId="170B658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32</w:t>
            </w:r>
            <w:r w:rsidR="00F528CF">
              <w:rPr>
                <w:color w:val="000000"/>
                <w:szCs w:val="24"/>
                <w:lang w:val="sv-SE" w:eastAsia="sv-SE"/>
              </w:rPr>
              <w:t>.</w:t>
            </w:r>
            <w:r w:rsidRPr="00EB191D">
              <w:rPr>
                <w:color w:val="000000"/>
                <w:szCs w:val="24"/>
                <w:lang w:val="sv-SE" w:eastAsia="sv-SE"/>
              </w:rPr>
              <w:t>0</w:t>
            </w:r>
          </w:p>
        </w:tc>
        <w:tc>
          <w:tcPr>
            <w:tcW w:w="1012" w:type="dxa"/>
            <w:shd w:val="clear" w:color="auto" w:fill="auto"/>
            <w:noWrap/>
            <w:hideMark/>
          </w:tcPr>
          <w:p w14:paraId="751B865A" w14:textId="5E04754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3BFE1EAF" w14:textId="6FEFB51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35</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1EEC004F" w14:textId="2AA6573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w:t>
            </w:r>
            <w:r w:rsidR="00F528CF">
              <w:rPr>
                <w:color w:val="000000"/>
                <w:szCs w:val="24"/>
                <w:lang w:val="sv-SE" w:eastAsia="sv-SE"/>
              </w:rPr>
              <w:t>.</w:t>
            </w:r>
            <w:r w:rsidRPr="00EB191D">
              <w:rPr>
                <w:color w:val="000000"/>
                <w:szCs w:val="24"/>
                <w:lang w:val="sv-SE" w:eastAsia="sv-SE"/>
              </w:rPr>
              <w:t>5</w:t>
            </w:r>
          </w:p>
        </w:tc>
        <w:tc>
          <w:tcPr>
            <w:tcW w:w="222" w:type="dxa"/>
            <w:shd w:val="clear" w:color="auto" w:fill="auto"/>
            <w:noWrap/>
            <w:hideMark/>
          </w:tcPr>
          <w:p w14:paraId="5ED49D48" w14:textId="77777777" w:rsidR="00626FB5" w:rsidRPr="00EB191D" w:rsidRDefault="00626FB5" w:rsidP="00EB191D">
            <w:pPr>
              <w:spacing w:after="0" w:line="360" w:lineRule="auto"/>
              <w:rPr>
                <w:color w:val="000000"/>
                <w:szCs w:val="24"/>
                <w:lang w:val="sv-SE" w:eastAsia="sv-SE"/>
              </w:rPr>
            </w:pPr>
          </w:p>
        </w:tc>
      </w:tr>
      <w:tr w:rsidR="00626FB5" w:rsidRPr="00EB191D" w14:paraId="42D656DC" w14:textId="77777777" w:rsidTr="00C45FC3">
        <w:trPr>
          <w:trHeight w:val="300"/>
        </w:trPr>
        <w:tc>
          <w:tcPr>
            <w:tcW w:w="2298" w:type="dxa"/>
            <w:shd w:val="clear" w:color="auto" w:fill="auto"/>
            <w:noWrap/>
            <w:hideMark/>
          </w:tcPr>
          <w:p w14:paraId="056EBD54"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646" w:type="dxa"/>
            <w:shd w:val="clear" w:color="auto" w:fill="auto"/>
            <w:noWrap/>
            <w:hideMark/>
          </w:tcPr>
          <w:p w14:paraId="0461FA3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w:t>
            </w:r>
            <w:r w:rsidRPr="00EB191D">
              <w:rPr>
                <w:szCs w:val="24"/>
              </w:rPr>
              <w:t xml:space="preserve"> </w:t>
            </w:r>
            <w:r w:rsidRPr="00EB191D">
              <w:rPr>
                <w:color w:val="000000"/>
                <w:szCs w:val="24"/>
                <w:lang w:val="sv-SE" w:eastAsia="sv-SE"/>
              </w:rPr>
              <w:t>yrs</w:t>
            </w:r>
          </w:p>
        </w:tc>
        <w:tc>
          <w:tcPr>
            <w:tcW w:w="1012" w:type="dxa"/>
            <w:shd w:val="clear" w:color="auto" w:fill="auto"/>
            <w:noWrap/>
            <w:hideMark/>
          </w:tcPr>
          <w:p w14:paraId="3DC7BF88" w14:textId="34012FB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w:t>
            </w:r>
            <w:r w:rsidR="00F528CF">
              <w:rPr>
                <w:color w:val="000000"/>
                <w:szCs w:val="24"/>
                <w:lang w:val="sv-SE" w:eastAsia="sv-SE"/>
              </w:rPr>
              <w:t>.</w:t>
            </w:r>
            <w:r w:rsidRPr="00EB191D">
              <w:rPr>
                <w:color w:val="000000"/>
                <w:szCs w:val="24"/>
                <w:lang w:val="sv-SE" w:eastAsia="sv-SE"/>
              </w:rPr>
              <w:t>3</w:t>
            </w:r>
          </w:p>
        </w:tc>
        <w:tc>
          <w:tcPr>
            <w:tcW w:w="1012" w:type="dxa"/>
            <w:shd w:val="clear" w:color="auto" w:fill="auto"/>
            <w:noWrap/>
            <w:hideMark/>
          </w:tcPr>
          <w:p w14:paraId="330B91CF" w14:textId="0D9E813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5DE57E06" w14:textId="755DAF5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4820A57D" w14:textId="6201024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2779892C" w14:textId="2226497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w:t>
            </w:r>
            <w:r w:rsidR="00F528CF">
              <w:rPr>
                <w:color w:val="000000"/>
                <w:szCs w:val="24"/>
                <w:lang w:val="sv-SE" w:eastAsia="sv-SE"/>
              </w:rPr>
              <w:t>.</w:t>
            </w:r>
            <w:r w:rsidRPr="00EB191D">
              <w:rPr>
                <w:color w:val="000000"/>
                <w:szCs w:val="24"/>
                <w:lang w:val="sv-SE" w:eastAsia="sv-SE"/>
              </w:rPr>
              <w:t>7</w:t>
            </w:r>
          </w:p>
        </w:tc>
        <w:tc>
          <w:tcPr>
            <w:tcW w:w="222" w:type="dxa"/>
            <w:shd w:val="clear" w:color="auto" w:fill="auto"/>
            <w:noWrap/>
            <w:hideMark/>
          </w:tcPr>
          <w:p w14:paraId="7C9031E0" w14:textId="77777777" w:rsidR="00626FB5" w:rsidRPr="00EB191D" w:rsidRDefault="00626FB5" w:rsidP="00EB191D">
            <w:pPr>
              <w:spacing w:after="0" w:line="360" w:lineRule="auto"/>
              <w:rPr>
                <w:color w:val="000000"/>
                <w:szCs w:val="24"/>
                <w:lang w:val="sv-SE" w:eastAsia="sv-SE"/>
              </w:rPr>
            </w:pPr>
          </w:p>
        </w:tc>
      </w:tr>
      <w:tr w:rsidR="00626FB5" w:rsidRPr="00EB191D" w14:paraId="1EE1FDD9" w14:textId="77777777" w:rsidTr="00C45FC3">
        <w:trPr>
          <w:trHeight w:val="300"/>
        </w:trPr>
        <w:tc>
          <w:tcPr>
            <w:tcW w:w="2298" w:type="dxa"/>
            <w:shd w:val="clear" w:color="auto" w:fill="auto"/>
            <w:noWrap/>
            <w:hideMark/>
          </w:tcPr>
          <w:p w14:paraId="33CF12C2" w14:textId="77777777" w:rsidR="00626FB5" w:rsidRPr="00EB191D" w:rsidRDefault="00626FB5" w:rsidP="00EB191D">
            <w:pPr>
              <w:spacing w:after="0" w:line="360" w:lineRule="auto"/>
              <w:rPr>
                <w:color w:val="000000"/>
                <w:szCs w:val="24"/>
                <w:lang w:val="sv-SE" w:eastAsia="sv-SE"/>
              </w:rPr>
            </w:pPr>
          </w:p>
        </w:tc>
        <w:tc>
          <w:tcPr>
            <w:tcW w:w="1646" w:type="dxa"/>
            <w:shd w:val="clear" w:color="auto" w:fill="auto"/>
            <w:noWrap/>
            <w:hideMark/>
          </w:tcPr>
          <w:p w14:paraId="2A0F7857"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2E886F9B"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432E6A85"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66B948A8"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6D2534CA"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47670877" w14:textId="77777777" w:rsidR="00626FB5" w:rsidRPr="00EB191D" w:rsidRDefault="00626FB5" w:rsidP="00EB191D">
            <w:pPr>
              <w:spacing w:after="0" w:line="360" w:lineRule="auto"/>
              <w:rPr>
                <w:color w:val="000000"/>
                <w:szCs w:val="24"/>
                <w:lang w:val="sv-SE" w:eastAsia="sv-SE"/>
              </w:rPr>
            </w:pPr>
          </w:p>
        </w:tc>
        <w:tc>
          <w:tcPr>
            <w:tcW w:w="222" w:type="dxa"/>
            <w:shd w:val="clear" w:color="auto" w:fill="auto"/>
            <w:noWrap/>
            <w:hideMark/>
          </w:tcPr>
          <w:p w14:paraId="56BCAA66" w14:textId="77777777" w:rsidR="00626FB5" w:rsidRPr="00EB191D" w:rsidRDefault="00626FB5" w:rsidP="00EB191D">
            <w:pPr>
              <w:spacing w:after="0" w:line="360" w:lineRule="auto"/>
              <w:rPr>
                <w:color w:val="000000"/>
                <w:szCs w:val="24"/>
                <w:lang w:val="sv-SE" w:eastAsia="sv-SE"/>
              </w:rPr>
            </w:pPr>
          </w:p>
        </w:tc>
      </w:tr>
      <w:tr w:rsidR="00626FB5" w:rsidRPr="00EB191D" w14:paraId="05D30ACF" w14:textId="77777777" w:rsidTr="00C45FC3">
        <w:trPr>
          <w:trHeight w:val="300"/>
        </w:trPr>
        <w:tc>
          <w:tcPr>
            <w:tcW w:w="2298" w:type="dxa"/>
            <w:shd w:val="clear" w:color="auto" w:fill="auto"/>
            <w:noWrap/>
            <w:hideMark/>
          </w:tcPr>
          <w:p w14:paraId="5ED42BCC"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646" w:type="dxa"/>
            <w:shd w:val="clear" w:color="auto" w:fill="auto"/>
            <w:noWrap/>
            <w:hideMark/>
          </w:tcPr>
          <w:p w14:paraId="0CA11345"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1012" w:type="dxa"/>
            <w:shd w:val="clear" w:color="auto" w:fill="auto"/>
            <w:noWrap/>
            <w:hideMark/>
          </w:tcPr>
          <w:p w14:paraId="1A6CEF99" w14:textId="36D1B3A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9</w:t>
            </w:r>
            <w:r w:rsidR="00F528CF">
              <w:rPr>
                <w:color w:val="000000"/>
                <w:szCs w:val="24"/>
                <w:lang w:val="sv-SE" w:eastAsia="sv-SE"/>
              </w:rPr>
              <w:t>.</w:t>
            </w:r>
            <w:r w:rsidRPr="00EB191D">
              <w:rPr>
                <w:color w:val="000000"/>
                <w:szCs w:val="24"/>
                <w:lang w:val="sv-SE" w:eastAsia="sv-SE"/>
              </w:rPr>
              <w:t>0</w:t>
            </w:r>
          </w:p>
        </w:tc>
        <w:tc>
          <w:tcPr>
            <w:tcW w:w="1012" w:type="dxa"/>
            <w:shd w:val="clear" w:color="auto" w:fill="auto"/>
            <w:noWrap/>
            <w:hideMark/>
          </w:tcPr>
          <w:p w14:paraId="60307687" w14:textId="10065E9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3</w:t>
            </w:r>
          </w:p>
        </w:tc>
        <w:tc>
          <w:tcPr>
            <w:tcW w:w="1012" w:type="dxa"/>
            <w:shd w:val="clear" w:color="auto" w:fill="auto"/>
            <w:noWrap/>
            <w:hideMark/>
          </w:tcPr>
          <w:p w14:paraId="3E4010DB" w14:textId="0EDB43B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w:t>
            </w:r>
            <w:r w:rsidR="00F528CF">
              <w:rPr>
                <w:color w:val="000000"/>
                <w:szCs w:val="24"/>
                <w:lang w:val="sv-SE" w:eastAsia="sv-SE"/>
              </w:rPr>
              <w:t>.</w:t>
            </w:r>
            <w:r w:rsidRPr="00EB191D">
              <w:rPr>
                <w:color w:val="000000"/>
                <w:szCs w:val="24"/>
                <w:lang w:val="sv-SE" w:eastAsia="sv-SE"/>
              </w:rPr>
              <w:t>4</w:t>
            </w:r>
          </w:p>
        </w:tc>
        <w:tc>
          <w:tcPr>
            <w:tcW w:w="1012" w:type="dxa"/>
            <w:shd w:val="clear" w:color="auto" w:fill="auto"/>
            <w:noWrap/>
            <w:hideMark/>
          </w:tcPr>
          <w:p w14:paraId="3AD3660B" w14:textId="69FF454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5AFE8E95" w14:textId="25FC3FE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6</w:t>
            </w:r>
            <w:r w:rsidR="00F528CF">
              <w:rPr>
                <w:color w:val="000000"/>
                <w:szCs w:val="24"/>
                <w:lang w:val="sv-SE" w:eastAsia="sv-SE"/>
              </w:rPr>
              <w:t>.</w:t>
            </w:r>
            <w:r w:rsidRPr="00EB191D">
              <w:rPr>
                <w:color w:val="000000"/>
                <w:szCs w:val="24"/>
                <w:lang w:val="sv-SE" w:eastAsia="sv-SE"/>
              </w:rPr>
              <w:t>2</w:t>
            </w:r>
          </w:p>
        </w:tc>
        <w:tc>
          <w:tcPr>
            <w:tcW w:w="222" w:type="dxa"/>
            <w:shd w:val="clear" w:color="auto" w:fill="auto"/>
            <w:noWrap/>
            <w:hideMark/>
          </w:tcPr>
          <w:p w14:paraId="72B0DB1E" w14:textId="77777777" w:rsidR="00626FB5" w:rsidRPr="00EB191D" w:rsidRDefault="00626FB5" w:rsidP="00EB191D">
            <w:pPr>
              <w:spacing w:after="0" w:line="360" w:lineRule="auto"/>
              <w:rPr>
                <w:color w:val="000000"/>
                <w:szCs w:val="24"/>
                <w:lang w:val="sv-SE" w:eastAsia="sv-SE"/>
              </w:rPr>
            </w:pPr>
          </w:p>
        </w:tc>
      </w:tr>
      <w:tr w:rsidR="00626FB5" w:rsidRPr="00EB191D" w14:paraId="410BB874" w14:textId="77777777" w:rsidTr="00C45FC3">
        <w:trPr>
          <w:trHeight w:val="300"/>
        </w:trPr>
        <w:tc>
          <w:tcPr>
            <w:tcW w:w="2298" w:type="dxa"/>
            <w:shd w:val="clear" w:color="auto" w:fill="auto"/>
            <w:noWrap/>
            <w:hideMark/>
          </w:tcPr>
          <w:p w14:paraId="0C5252E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646" w:type="dxa"/>
            <w:shd w:val="clear" w:color="auto" w:fill="auto"/>
            <w:noWrap/>
            <w:hideMark/>
          </w:tcPr>
          <w:p w14:paraId="4D427DF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1012" w:type="dxa"/>
            <w:shd w:val="clear" w:color="auto" w:fill="auto"/>
            <w:noWrap/>
            <w:hideMark/>
          </w:tcPr>
          <w:p w14:paraId="0AE77315" w14:textId="70472FE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w:t>
            </w:r>
            <w:r w:rsidR="00F528CF">
              <w:rPr>
                <w:color w:val="000000"/>
                <w:szCs w:val="24"/>
                <w:lang w:val="sv-SE" w:eastAsia="sv-SE"/>
              </w:rPr>
              <w:t>.</w:t>
            </w:r>
            <w:r w:rsidRPr="00EB191D">
              <w:rPr>
                <w:color w:val="000000"/>
                <w:szCs w:val="24"/>
                <w:lang w:val="sv-SE" w:eastAsia="sv-SE"/>
              </w:rPr>
              <w:t>5</w:t>
            </w:r>
          </w:p>
        </w:tc>
        <w:tc>
          <w:tcPr>
            <w:tcW w:w="1012" w:type="dxa"/>
            <w:shd w:val="clear" w:color="auto" w:fill="auto"/>
            <w:noWrap/>
            <w:hideMark/>
          </w:tcPr>
          <w:p w14:paraId="6C3693E4" w14:textId="634C2CF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24</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04D47291" w14:textId="420917F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653BC4F8" w14:textId="414DD38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24</w:t>
            </w:r>
            <w:r w:rsidR="00F528CF">
              <w:rPr>
                <w:color w:val="000000"/>
                <w:szCs w:val="24"/>
                <w:lang w:val="sv-SE" w:eastAsia="sv-SE"/>
              </w:rPr>
              <w:t>.</w:t>
            </w:r>
            <w:r w:rsidRPr="00EB191D">
              <w:rPr>
                <w:color w:val="000000"/>
                <w:szCs w:val="24"/>
                <w:lang w:val="sv-SE" w:eastAsia="sv-SE"/>
              </w:rPr>
              <w:t>9</w:t>
            </w:r>
          </w:p>
        </w:tc>
        <w:tc>
          <w:tcPr>
            <w:tcW w:w="1012" w:type="dxa"/>
            <w:shd w:val="clear" w:color="auto" w:fill="auto"/>
            <w:noWrap/>
            <w:hideMark/>
          </w:tcPr>
          <w:p w14:paraId="410042F3" w14:textId="7C9B570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6</w:t>
            </w:r>
          </w:p>
        </w:tc>
        <w:tc>
          <w:tcPr>
            <w:tcW w:w="222" w:type="dxa"/>
            <w:shd w:val="clear" w:color="auto" w:fill="auto"/>
            <w:noWrap/>
            <w:hideMark/>
          </w:tcPr>
          <w:p w14:paraId="42152A7C" w14:textId="77777777" w:rsidR="00626FB5" w:rsidRPr="00EB191D" w:rsidRDefault="00626FB5" w:rsidP="00EB191D">
            <w:pPr>
              <w:spacing w:after="0" w:line="360" w:lineRule="auto"/>
              <w:rPr>
                <w:color w:val="000000"/>
                <w:szCs w:val="24"/>
                <w:lang w:val="sv-SE" w:eastAsia="sv-SE"/>
              </w:rPr>
            </w:pPr>
          </w:p>
        </w:tc>
      </w:tr>
      <w:tr w:rsidR="00626FB5" w:rsidRPr="00EB191D" w14:paraId="259A41CF" w14:textId="77777777" w:rsidTr="00C45FC3">
        <w:trPr>
          <w:trHeight w:val="300"/>
        </w:trPr>
        <w:tc>
          <w:tcPr>
            <w:tcW w:w="2298" w:type="dxa"/>
            <w:shd w:val="clear" w:color="auto" w:fill="auto"/>
            <w:noWrap/>
            <w:hideMark/>
          </w:tcPr>
          <w:p w14:paraId="79B01912"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646" w:type="dxa"/>
            <w:shd w:val="clear" w:color="auto" w:fill="auto"/>
            <w:noWrap/>
            <w:hideMark/>
          </w:tcPr>
          <w:p w14:paraId="73BECD0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45-64 yrs</w:t>
            </w:r>
          </w:p>
        </w:tc>
        <w:tc>
          <w:tcPr>
            <w:tcW w:w="1012" w:type="dxa"/>
            <w:shd w:val="clear" w:color="auto" w:fill="auto"/>
            <w:noWrap/>
            <w:hideMark/>
          </w:tcPr>
          <w:p w14:paraId="79CDAC83" w14:textId="099C1A8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34</w:t>
            </w:r>
            <w:r w:rsidR="00F528CF">
              <w:rPr>
                <w:color w:val="000000"/>
                <w:szCs w:val="24"/>
                <w:lang w:val="sv-SE" w:eastAsia="sv-SE"/>
              </w:rPr>
              <w:t>.</w:t>
            </w:r>
            <w:r w:rsidRPr="00EB191D">
              <w:rPr>
                <w:color w:val="000000"/>
                <w:szCs w:val="24"/>
                <w:lang w:val="sv-SE" w:eastAsia="sv-SE"/>
              </w:rPr>
              <w:t>9</w:t>
            </w:r>
          </w:p>
        </w:tc>
        <w:tc>
          <w:tcPr>
            <w:tcW w:w="1012" w:type="dxa"/>
            <w:shd w:val="clear" w:color="auto" w:fill="auto"/>
            <w:noWrap/>
            <w:hideMark/>
          </w:tcPr>
          <w:p w14:paraId="6260055D" w14:textId="7FC2180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34</w:t>
            </w:r>
            <w:r w:rsidR="00F528CF">
              <w:rPr>
                <w:color w:val="000000"/>
                <w:szCs w:val="24"/>
                <w:lang w:val="sv-SE" w:eastAsia="sv-SE"/>
              </w:rPr>
              <w:t>.</w:t>
            </w:r>
            <w:r w:rsidRPr="00EB191D">
              <w:rPr>
                <w:color w:val="000000"/>
                <w:szCs w:val="24"/>
                <w:lang w:val="sv-SE" w:eastAsia="sv-SE"/>
              </w:rPr>
              <w:t>4</w:t>
            </w:r>
          </w:p>
        </w:tc>
        <w:tc>
          <w:tcPr>
            <w:tcW w:w="1012" w:type="dxa"/>
            <w:shd w:val="clear" w:color="auto" w:fill="auto"/>
            <w:noWrap/>
            <w:hideMark/>
          </w:tcPr>
          <w:p w14:paraId="18BAB0A8" w14:textId="5E0D4A1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35</w:t>
            </w:r>
            <w:r w:rsidR="00F528CF">
              <w:rPr>
                <w:color w:val="000000"/>
                <w:szCs w:val="24"/>
                <w:lang w:val="sv-SE" w:eastAsia="sv-SE"/>
              </w:rPr>
              <w:t>.</w:t>
            </w:r>
            <w:r w:rsidRPr="00EB191D">
              <w:rPr>
                <w:color w:val="000000"/>
                <w:szCs w:val="24"/>
                <w:lang w:val="sv-SE" w:eastAsia="sv-SE"/>
              </w:rPr>
              <w:t>8</w:t>
            </w:r>
          </w:p>
        </w:tc>
        <w:tc>
          <w:tcPr>
            <w:tcW w:w="1012" w:type="dxa"/>
            <w:shd w:val="clear" w:color="auto" w:fill="auto"/>
            <w:noWrap/>
            <w:hideMark/>
          </w:tcPr>
          <w:p w14:paraId="4D17D7C6" w14:textId="505ADCD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36</w:t>
            </w:r>
            <w:r w:rsidR="00F528CF">
              <w:rPr>
                <w:color w:val="000000"/>
                <w:szCs w:val="24"/>
                <w:lang w:val="sv-SE" w:eastAsia="sv-SE"/>
              </w:rPr>
              <w:t>.</w:t>
            </w:r>
            <w:r w:rsidRPr="00EB191D">
              <w:rPr>
                <w:color w:val="000000"/>
                <w:szCs w:val="24"/>
                <w:lang w:val="sv-SE" w:eastAsia="sv-SE"/>
              </w:rPr>
              <w:t>5</w:t>
            </w:r>
          </w:p>
        </w:tc>
        <w:tc>
          <w:tcPr>
            <w:tcW w:w="1012" w:type="dxa"/>
            <w:shd w:val="clear" w:color="auto" w:fill="auto"/>
            <w:noWrap/>
            <w:hideMark/>
          </w:tcPr>
          <w:p w14:paraId="26BDB05B" w14:textId="05A9220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34</w:t>
            </w:r>
            <w:r w:rsidR="00F528CF">
              <w:rPr>
                <w:color w:val="000000"/>
                <w:szCs w:val="24"/>
                <w:lang w:val="sv-SE" w:eastAsia="sv-SE"/>
              </w:rPr>
              <w:t>.</w:t>
            </w:r>
            <w:r w:rsidRPr="00EB191D">
              <w:rPr>
                <w:color w:val="000000"/>
                <w:szCs w:val="24"/>
                <w:lang w:val="sv-SE" w:eastAsia="sv-SE"/>
              </w:rPr>
              <w:t>3</w:t>
            </w:r>
          </w:p>
        </w:tc>
        <w:tc>
          <w:tcPr>
            <w:tcW w:w="222" w:type="dxa"/>
            <w:shd w:val="clear" w:color="auto" w:fill="auto"/>
            <w:noWrap/>
            <w:hideMark/>
          </w:tcPr>
          <w:p w14:paraId="56235C56" w14:textId="77777777" w:rsidR="00626FB5" w:rsidRPr="00EB191D" w:rsidRDefault="00626FB5" w:rsidP="00EB191D">
            <w:pPr>
              <w:spacing w:after="0" w:line="360" w:lineRule="auto"/>
              <w:rPr>
                <w:color w:val="000000"/>
                <w:szCs w:val="24"/>
                <w:lang w:val="sv-SE" w:eastAsia="sv-SE"/>
              </w:rPr>
            </w:pPr>
          </w:p>
        </w:tc>
      </w:tr>
      <w:tr w:rsidR="00626FB5" w:rsidRPr="00EB191D" w14:paraId="7B0BDAB4" w14:textId="77777777" w:rsidTr="00C45FC3">
        <w:trPr>
          <w:trHeight w:val="300"/>
        </w:trPr>
        <w:tc>
          <w:tcPr>
            <w:tcW w:w="2298" w:type="dxa"/>
            <w:shd w:val="clear" w:color="auto" w:fill="auto"/>
            <w:noWrap/>
            <w:hideMark/>
          </w:tcPr>
          <w:p w14:paraId="29DB71A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646" w:type="dxa"/>
            <w:shd w:val="clear" w:color="auto" w:fill="auto"/>
            <w:noWrap/>
            <w:hideMark/>
          </w:tcPr>
          <w:p w14:paraId="62A2CF4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012" w:type="dxa"/>
            <w:shd w:val="clear" w:color="auto" w:fill="auto"/>
            <w:noWrap/>
            <w:hideMark/>
          </w:tcPr>
          <w:p w14:paraId="1AF6D3ED" w14:textId="474CF49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0A2CEB9D" w14:textId="140C74F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7</w:t>
            </w:r>
          </w:p>
        </w:tc>
        <w:tc>
          <w:tcPr>
            <w:tcW w:w="1012" w:type="dxa"/>
            <w:shd w:val="clear" w:color="auto" w:fill="auto"/>
            <w:noWrap/>
            <w:hideMark/>
          </w:tcPr>
          <w:p w14:paraId="7857A892" w14:textId="42EB0D1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55EACE44" w14:textId="0DE481D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22</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2BF7EFD4" w14:textId="27AB44C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5</w:t>
            </w:r>
          </w:p>
        </w:tc>
        <w:tc>
          <w:tcPr>
            <w:tcW w:w="222" w:type="dxa"/>
            <w:shd w:val="clear" w:color="auto" w:fill="auto"/>
            <w:noWrap/>
            <w:hideMark/>
          </w:tcPr>
          <w:p w14:paraId="61B86BC9" w14:textId="77777777" w:rsidR="00626FB5" w:rsidRPr="00EB191D" w:rsidRDefault="00626FB5" w:rsidP="00EB191D">
            <w:pPr>
              <w:spacing w:after="0" w:line="360" w:lineRule="auto"/>
              <w:rPr>
                <w:color w:val="000000"/>
                <w:szCs w:val="24"/>
                <w:lang w:val="sv-SE" w:eastAsia="sv-SE"/>
              </w:rPr>
            </w:pPr>
          </w:p>
        </w:tc>
      </w:tr>
      <w:tr w:rsidR="00626FB5" w:rsidRPr="00EB191D" w14:paraId="4525B52A" w14:textId="77777777" w:rsidTr="00C45FC3">
        <w:trPr>
          <w:trHeight w:val="300"/>
        </w:trPr>
        <w:tc>
          <w:tcPr>
            <w:tcW w:w="2298" w:type="dxa"/>
            <w:shd w:val="clear" w:color="auto" w:fill="auto"/>
            <w:noWrap/>
            <w:hideMark/>
          </w:tcPr>
          <w:p w14:paraId="10D21FAF" w14:textId="77777777" w:rsidR="00626FB5" w:rsidRPr="00EB191D" w:rsidRDefault="00626FB5" w:rsidP="00EB191D">
            <w:pPr>
              <w:spacing w:after="0" w:line="360" w:lineRule="auto"/>
              <w:rPr>
                <w:color w:val="000000"/>
                <w:szCs w:val="24"/>
                <w:lang w:val="sv-SE" w:eastAsia="sv-SE"/>
              </w:rPr>
            </w:pPr>
          </w:p>
        </w:tc>
        <w:tc>
          <w:tcPr>
            <w:tcW w:w="1646" w:type="dxa"/>
            <w:shd w:val="clear" w:color="auto" w:fill="auto"/>
            <w:noWrap/>
            <w:hideMark/>
          </w:tcPr>
          <w:p w14:paraId="68162C74"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35B43A9A"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5E390554"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4C8E4A1F"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09BE629A" w14:textId="77777777" w:rsidR="00626FB5" w:rsidRPr="00EB191D" w:rsidRDefault="00626FB5" w:rsidP="00EB191D">
            <w:pPr>
              <w:spacing w:after="0" w:line="360" w:lineRule="auto"/>
              <w:rPr>
                <w:color w:val="000000"/>
                <w:szCs w:val="24"/>
                <w:lang w:val="sv-SE" w:eastAsia="sv-SE"/>
              </w:rPr>
            </w:pPr>
          </w:p>
        </w:tc>
        <w:tc>
          <w:tcPr>
            <w:tcW w:w="1012" w:type="dxa"/>
            <w:shd w:val="clear" w:color="auto" w:fill="auto"/>
            <w:noWrap/>
            <w:hideMark/>
          </w:tcPr>
          <w:p w14:paraId="67D97187" w14:textId="77777777" w:rsidR="00626FB5" w:rsidRPr="00EB191D" w:rsidRDefault="00626FB5" w:rsidP="00EB191D">
            <w:pPr>
              <w:spacing w:after="0" w:line="360" w:lineRule="auto"/>
              <w:rPr>
                <w:color w:val="000000"/>
                <w:szCs w:val="24"/>
                <w:lang w:val="sv-SE" w:eastAsia="sv-SE"/>
              </w:rPr>
            </w:pPr>
          </w:p>
        </w:tc>
        <w:tc>
          <w:tcPr>
            <w:tcW w:w="222" w:type="dxa"/>
            <w:shd w:val="clear" w:color="auto" w:fill="auto"/>
            <w:noWrap/>
            <w:hideMark/>
          </w:tcPr>
          <w:p w14:paraId="1BE5421B" w14:textId="77777777" w:rsidR="00626FB5" w:rsidRPr="00EB191D" w:rsidRDefault="00626FB5" w:rsidP="00EB191D">
            <w:pPr>
              <w:spacing w:after="0" w:line="360" w:lineRule="auto"/>
              <w:rPr>
                <w:color w:val="000000"/>
                <w:szCs w:val="24"/>
                <w:lang w:val="sv-SE" w:eastAsia="sv-SE"/>
              </w:rPr>
            </w:pPr>
          </w:p>
        </w:tc>
      </w:tr>
      <w:tr w:rsidR="00626FB5" w:rsidRPr="00EB191D" w14:paraId="1BAE6249" w14:textId="77777777" w:rsidTr="00C45FC3">
        <w:trPr>
          <w:trHeight w:val="300"/>
        </w:trPr>
        <w:tc>
          <w:tcPr>
            <w:tcW w:w="2298" w:type="dxa"/>
            <w:shd w:val="clear" w:color="auto" w:fill="auto"/>
            <w:noWrap/>
            <w:hideMark/>
          </w:tcPr>
          <w:p w14:paraId="52A3DE4E"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646" w:type="dxa"/>
            <w:shd w:val="clear" w:color="auto" w:fill="auto"/>
            <w:noWrap/>
            <w:hideMark/>
          </w:tcPr>
          <w:p w14:paraId="73942C3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1012" w:type="dxa"/>
            <w:shd w:val="clear" w:color="auto" w:fill="auto"/>
            <w:noWrap/>
            <w:hideMark/>
          </w:tcPr>
          <w:p w14:paraId="1670A6E0" w14:textId="0CD8BB1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w:t>
            </w:r>
            <w:r w:rsidR="00F528CF">
              <w:rPr>
                <w:color w:val="000000"/>
                <w:szCs w:val="24"/>
                <w:lang w:val="sv-SE" w:eastAsia="sv-SE"/>
              </w:rPr>
              <w:t>.</w:t>
            </w:r>
            <w:r w:rsidRPr="00EB191D">
              <w:rPr>
                <w:color w:val="000000"/>
                <w:szCs w:val="24"/>
                <w:lang w:val="sv-SE" w:eastAsia="sv-SE"/>
              </w:rPr>
              <w:t>3</w:t>
            </w:r>
          </w:p>
        </w:tc>
        <w:tc>
          <w:tcPr>
            <w:tcW w:w="1012" w:type="dxa"/>
            <w:shd w:val="clear" w:color="auto" w:fill="auto"/>
            <w:noWrap/>
            <w:hideMark/>
          </w:tcPr>
          <w:p w14:paraId="7ABEAD13" w14:textId="7409B24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w:t>
            </w:r>
            <w:r w:rsidR="00F528CF">
              <w:rPr>
                <w:color w:val="000000"/>
                <w:szCs w:val="24"/>
                <w:lang w:val="sv-SE" w:eastAsia="sv-SE"/>
              </w:rPr>
              <w:t>.</w:t>
            </w:r>
            <w:r w:rsidRPr="00EB191D">
              <w:rPr>
                <w:color w:val="000000"/>
                <w:szCs w:val="24"/>
                <w:lang w:val="sv-SE" w:eastAsia="sv-SE"/>
              </w:rPr>
              <w:t>0</w:t>
            </w:r>
          </w:p>
        </w:tc>
        <w:tc>
          <w:tcPr>
            <w:tcW w:w="1012" w:type="dxa"/>
            <w:shd w:val="clear" w:color="auto" w:fill="auto"/>
            <w:noWrap/>
            <w:hideMark/>
          </w:tcPr>
          <w:p w14:paraId="0002999B" w14:textId="2DC4C2F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w:t>
            </w:r>
            <w:r w:rsidR="00F528CF">
              <w:rPr>
                <w:color w:val="000000"/>
                <w:szCs w:val="24"/>
                <w:lang w:val="sv-SE" w:eastAsia="sv-SE"/>
              </w:rPr>
              <w:t>.</w:t>
            </w:r>
            <w:r w:rsidRPr="00EB191D">
              <w:rPr>
                <w:color w:val="000000"/>
                <w:szCs w:val="24"/>
                <w:lang w:val="sv-SE" w:eastAsia="sv-SE"/>
              </w:rPr>
              <w:t>4</w:t>
            </w:r>
          </w:p>
        </w:tc>
        <w:tc>
          <w:tcPr>
            <w:tcW w:w="1012" w:type="dxa"/>
            <w:shd w:val="clear" w:color="auto" w:fill="auto"/>
            <w:noWrap/>
            <w:hideMark/>
          </w:tcPr>
          <w:p w14:paraId="7ECB91C4" w14:textId="3EC7DF6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5</w:t>
            </w:r>
            <w:r w:rsidR="00F528CF">
              <w:rPr>
                <w:color w:val="000000"/>
                <w:szCs w:val="24"/>
                <w:lang w:val="sv-SE" w:eastAsia="sv-SE"/>
              </w:rPr>
              <w:t>.</w:t>
            </w:r>
            <w:r w:rsidRPr="00EB191D">
              <w:rPr>
                <w:color w:val="000000"/>
                <w:szCs w:val="24"/>
                <w:lang w:val="sv-SE" w:eastAsia="sv-SE"/>
              </w:rPr>
              <w:t>8</w:t>
            </w:r>
          </w:p>
        </w:tc>
        <w:tc>
          <w:tcPr>
            <w:tcW w:w="1012" w:type="dxa"/>
            <w:shd w:val="clear" w:color="auto" w:fill="auto"/>
            <w:noWrap/>
            <w:hideMark/>
          </w:tcPr>
          <w:p w14:paraId="62A410D3" w14:textId="7E24565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w:t>
            </w:r>
            <w:r w:rsidR="00F528CF">
              <w:rPr>
                <w:color w:val="000000"/>
                <w:szCs w:val="24"/>
                <w:lang w:val="sv-SE" w:eastAsia="sv-SE"/>
              </w:rPr>
              <w:t>.</w:t>
            </w:r>
            <w:r w:rsidRPr="00EB191D">
              <w:rPr>
                <w:color w:val="000000"/>
                <w:szCs w:val="24"/>
                <w:lang w:val="sv-SE" w:eastAsia="sv-SE"/>
              </w:rPr>
              <w:t>0</w:t>
            </w:r>
          </w:p>
        </w:tc>
        <w:tc>
          <w:tcPr>
            <w:tcW w:w="222" w:type="dxa"/>
            <w:shd w:val="clear" w:color="auto" w:fill="auto"/>
            <w:noWrap/>
            <w:hideMark/>
          </w:tcPr>
          <w:p w14:paraId="4B26699C" w14:textId="77777777" w:rsidR="00626FB5" w:rsidRPr="00EB191D" w:rsidRDefault="00626FB5" w:rsidP="00EB191D">
            <w:pPr>
              <w:spacing w:after="0" w:line="360" w:lineRule="auto"/>
              <w:rPr>
                <w:color w:val="000000"/>
                <w:szCs w:val="24"/>
                <w:lang w:val="sv-SE" w:eastAsia="sv-SE"/>
              </w:rPr>
            </w:pPr>
          </w:p>
        </w:tc>
      </w:tr>
      <w:tr w:rsidR="00626FB5" w:rsidRPr="00EB191D" w14:paraId="519E4D3B" w14:textId="77777777" w:rsidTr="00C45FC3">
        <w:trPr>
          <w:trHeight w:val="300"/>
        </w:trPr>
        <w:tc>
          <w:tcPr>
            <w:tcW w:w="2298" w:type="dxa"/>
            <w:shd w:val="clear" w:color="auto" w:fill="auto"/>
            <w:noWrap/>
            <w:hideMark/>
          </w:tcPr>
          <w:p w14:paraId="0BFD517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646" w:type="dxa"/>
            <w:shd w:val="clear" w:color="auto" w:fill="auto"/>
            <w:noWrap/>
            <w:hideMark/>
          </w:tcPr>
          <w:p w14:paraId="102B8FB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1012" w:type="dxa"/>
            <w:shd w:val="clear" w:color="auto" w:fill="auto"/>
            <w:noWrap/>
            <w:hideMark/>
          </w:tcPr>
          <w:p w14:paraId="723408A9" w14:textId="6506174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17</w:t>
            </w:r>
            <w:r w:rsidR="00F528CF">
              <w:rPr>
                <w:color w:val="000000"/>
                <w:szCs w:val="24"/>
                <w:lang w:val="sv-SE" w:eastAsia="sv-SE"/>
              </w:rPr>
              <w:t>.</w:t>
            </w:r>
            <w:r w:rsidRPr="00EB191D">
              <w:rPr>
                <w:color w:val="000000"/>
                <w:szCs w:val="24"/>
                <w:lang w:val="sv-SE" w:eastAsia="sv-SE"/>
              </w:rPr>
              <w:t>5</w:t>
            </w:r>
          </w:p>
        </w:tc>
        <w:tc>
          <w:tcPr>
            <w:tcW w:w="1012" w:type="dxa"/>
            <w:shd w:val="clear" w:color="auto" w:fill="auto"/>
            <w:noWrap/>
            <w:hideMark/>
          </w:tcPr>
          <w:p w14:paraId="513D1E4D" w14:textId="17109DE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19</w:t>
            </w:r>
            <w:r w:rsidR="00F528CF">
              <w:rPr>
                <w:color w:val="000000"/>
                <w:szCs w:val="24"/>
                <w:lang w:val="sv-SE" w:eastAsia="sv-SE"/>
              </w:rPr>
              <w:t>.</w:t>
            </w:r>
            <w:r w:rsidRPr="00EB191D">
              <w:rPr>
                <w:color w:val="000000"/>
                <w:szCs w:val="24"/>
                <w:lang w:val="sv-SE" w:eastAsia="sv-SE"/>
              </w:rPr>
              <w:t>7</w:t>
            </w:r>
          </w:p>
        </w:tc>
        <w:tc>
          <w:tcPr>
            <w:tcW w:w="1012" w:type="dxa"/>
            <w:shd w:val="clear" w:color="auto" w:fill="auto"/>
            <w:noWrap/>
            <w:hideMark/>
          </w:tcPr>
          <w:p w14:paraId="30C040D2" w14:textId="05A276B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21</w:t>
            </w:r>
            <w:r w:rsidR="00F528CF">
              <w:rPr>
                <w:color w:val="000000"/>
                <w:szCs w:val="24"/>
                <w:lang w:val="sv-SE" w:eastAsia="sv-SE"/>
              </w:rPr>
              <w:t>.</w:t>
            </w:r>
            <w:r w:rsidRPr="00EB191D">
              <w:rPr>
                <w:color w:val="000000"/>
                <w:szCs w:val="24"/>
                <w:lang w:val="sv-SE" w:eastAsia="sv-SE"/>
              </w:rPr>
              <w:t>6</w:t>
            </w:r>
          </w:p>
        </w:tc>
        <w:tc>
          <w:tcPr>
            <w:tcW w:w="1012" w:type="dxa"/>
            <w:shd w:val="clear" w:color="auto" w:fill="auto"/>
            <w:noWrap/>
            <w:hideMark/>
          </w:tcPr>
          <w:p w14:paraId="5A8391C1" w14:textId="5ABFAFF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w:t>
            </w:r>
            <w:r w:rsidR="00F528CF">
              <w:rPr>
                <w:color w:val="000000"/>
                <w:szCs w:val="24"/>
                <w:lang w:val="sv-SE" w:eastAsia="sv-SE"/>
              </w:rPr>
              <w:t>.</w:t>
            </w:r>
            <w:r w:rsidRPr="00EB191D">
              <w:rPr>
                <w:color w:val="000000"/>
                <w:szCs w:val="24"/>
                <w:lang w:val="sv-SE" w:eastAsia="sv-SE"/>
              </w:rPr>
              <w:t>3</w:t>
            </w:r>
          </w:p>
        </w:tc>
        <w:tc>
          <w:tcPr>
            <w:tcW w:w="1012" w:type="dxa"/>
            <w:shd w:val="clear" w:color="auto" w:fill="auto"/>
            <w:noWrap/>
            <w:hideMark/>
          </w:tcPr>
          <w:p w14:paraId="047B6E50" w14:textId="4C67C06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20</w:t>
            </w:r>
            <w:r w:rsidR="00F528CF">
              <w:rPr>
                <w:color w:val="000000"/>
                <w:szCs w:val="24"/>
                <w:lang w:val="sv-SE" w:eastAsia="sv-SE"/>
              </w:rPr>
              <w:t>.</w:t>
            </w:r>
            <w:r w:rsidRPr="00EB191D">
              <w:rPr>
                <w:color w:val="000000"/>
                <w:szCs w:val="24"/>
                <w:lang w:val="sv-SE" w:eastAsia="sv-SE"/>
              </w:rPr>
              <w:t>2</w:t>
            </w:r>
          </w:p>
        </w:tc>
        <w:tc>
          <w:tcPr>
            <w:tcW w:w="222" w:type="dxa"/>
            <w:shd w:val="clear" w:color="auto" w:fill="auto"/>
            <w:noWrap/>
            <w:hideMark/>
          </w:tcPr>
          <w:p w14:paraId="0E439456" w14:textId="77777777" w:rsidR="00626FB5" w:rsidRPr="00EB191D" w:rsidRDefault="00626FB5" w:rsidP="00EB191D">
            <w:pPr>
              <w:spacing w:after="0" w:line="360" w:lineRule="auto"/>
              <w:rPr>
                <w:color w:val="000000"/>
                <w:szCs w:val="24"/>
                <w:lang w:val="sv-SE" w:eastAsia="sv-SE"/>
              </w:rPr>
            </w:pPr>
          </w:p>
        </w:tc>
      </w:tr>
      <w:tr w:rsidR="00626FB5" w:rsidRPr="00EB191D" w14:paraId="3FAA1B05" w14:textId="77777777" w:rsidTr="00C45FC3">
        <w:trPr>
          <w:trHeight w:val="300"/>
        </w:trPr>
        <w:tc>
          <w:tcPr>
            <w:tcW w:w="2298" w:type="dxa"/>
            <w:shd w:val="clear" w:color="auto" w:fill="auto"/>
            <w:noWrap/>
            <w:hideMark/>
          </w:tcPr>
          <w:p w14:paraId="4105ADC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646" w:type="dxa"/>
            <w:shd w:val="clear" w:color="auto" w:fill="auto"/>
            <w:noWrap/>
            <w:hideMark/>
          </w:tcPr>
          <w:p w14:paraId="11E92B0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45-64 yrs</w:t>
            </w:r>
          </w:p>
        </w:tc>
        <w:tc>
          <w:tcPr>
            <w:tcW w:w="1012" w:type="dxa"/>
            <w:shd w:val="clear" w:color="auto" w:fill="auto"/>
            <w:noWrap/>
            <w:hideMark/>
          </w:tcPr>
          <w:p w14:paraId="39245CB2" w14:textId="6C29C14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w:t>
            </w:r>
            <w:r w:rsidR="00F528CF">
              <w:rPr>
                <w:color w:val="000000"/>
                <w:szCs w:val="24"/>
                <w:lang w:val="sv-SE" w:eastAsia="sv-SE"/>
              </w:rPr>
              <w:t>.</w:t>
            </w:r>
            <w:r w:rsidRPr="00EB191D">
              <w:rPr>
                <w:color w:val="000000"/>
                <w:szCs w:val="24"/>
                <w:lang w:val="sv-SE" w:eastAsia="sv-SE"/>
              </w:rPr>
              <w:t>9</w:t>
            </w:r>
          </w:p>
        </w:tc>
        <w:tc>
          <w:tcPr>
            <w:tcW w:w="1012" w:type="dxa"/>
            <w:shd w:val="clear" w:color="auto" w:fill="auto"/>
            <w:noWrap/>
            <w:hideMark/>
          </w:tcPr>
          <w:p w14:paraId="4304F87F" w14:textId="456EC28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28</w:t>
            </w:r>
            <w:r w:rsidR="00F528CF">
              <w:rPr>
                <w:color w:val="000000"/>
                <w:szCs w:val="24"/>
                <w:lang w:val="sv-SE" w:eastAsia="sv-SE"/>
              </w:rPr>
              <w:t>.</w:t>
            </w:r>
            <w:r w:rsidRPr="00EB191D">
              <w:rPr>
                <w:color w:val="000000"/>
                <w:szCs w:val="24"/>
                <w:lang w:val="sv-SE" w:eastAsia="sv-SE"/>
              </w:rPr>
              <w:t>8</w:t>
            </w:r>
          </w:p>
        </w:tc>
        <w:tc>
          <w:tcPr>
            <w:tcW w:w="1012" w:type="dxa"/>
            <w:shd w:val="clear" w:color="auto" w:fill="auto"/>
            <w:noWrap/>
            <w:hideMark/>
          </w:tcPr>
          <w:p w14:paraId="30BE0631" w14:textId="540AF8B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29</w:t>
            </w:r>
            <w:r w:rsidR="00F528CF">
              <w:rPr>
                <w:color w:val="000000"/>
                <w:szCs w:val="24"/>
                <w:lang w:val="sv-SE" w:eastAsia="sv-SE"/>
              </w:rPr>
              <w:t>.</w:t>
            </w:r>
            <w:r w:rsidRPr="00EB191D">
              <w:rPr>
                <w:color w:val="000000"/>
                <w:szCs w:val="24"/>
                <w:lang w:val="sv-SE" w:eastAsia="sv-SE"/>
              </w:rPr>
              <w:t>8</w:t>
            </w:r>
          </w:p>
        </w:tc>
        <w:tc>
          <w:tcPr>
            <w:tcW w:w="1012" w:type="dxa"/>
            <w:shd w:val="clear" w:color="auto" w:fill="auto"/>
            <w:noWrap/>
            <w:hideMark/>
          </w:tcPr>
          <w:p w14:paraId="0500486A" w14:textId="00B09B4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33</w:t>
            </w:r>
            <w:r w:rsidR="00F528CF">
              <w:rPr>
                <w:color w:val="000000"/>
                <w:szCs w:val="24"/>
                <w:lang w:val="sv-SE" w:eastAsia="sv-SE"/>
              </w:rPr>
              <w:t>.</w:t>
            </w:r>
            <w:r w:rsidRPr="00EB191D">
              <w:rPr>
                <w:color w:val="000000"/>
                <w:szCs w:val="24"/>
                <w:lang w:val="sv-SE" w:eastAsia="sv-SE"/>
              </w:rPr>
              <w:t>1</w:t>
            </w:r>
          </w:p>
        </w:tc>
        <w:tc>
          <w:tcPr>
            <w:tcW w:w="1012" w:type="dxa"/>
            <w:shd w:val="clear" w:color="auto" w:fill="auto"/>
            <w:noWrap/>
            <w:hideMark/>
          </w:tcPr>
          <w:p w14:paraId="76E6D057" w14:textId="25DAEFD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32</w:t>
            </w:r>
            <w:r w:rsidR="00F528CF">
              <w:rPr>
                <w:color w:val="000000"/>
                <w:szCs w:val="24"/>
                <w:lang w:val="sv-SE" w:eastAsia="sv-SE"/>
              </w:rPr>
              <w:t>.</w:t>
            </w:r>
            <w:r w:rsidRPr="00EB191D">
              <w:rPr>
                <w:color w:val="000000"/>
                <w:szCs w:val="24"/>
                <w:lang w:val="sv-SE" w:eastAsia="sv-SE"/>
              </w:rPr>
              <w:t>3</w:t>
            </w:r>
          </w:p>
        </w:tc>
        <w:tc>
          <w:tcPr>
            <w:tcW w:w="222" w:type="dxa"/>
            <w:shd w:val="clear" w:color="auto" w:fill="auto"/>
            <w:noWrap/>
            <w:hideMark/>
          </w:tcPr>
          <w:p w14:paraId="0FD37E8A" w14:textId="77777777" w:rsidR="00626FB5" w:rsidRPr="00EB191D" w:rsidRDefault="00626FB5" w:rsidP="00EB191D">
            <w:pPr>
              <w:spacing w:after="0" w:line="360" w:lineRule="auto"/>
              <w:rPr>
                <w:color w:val="000000"/>
                <w:szCs w:val="24"/>
                <w:lang w:val="sv-SE" w:eastAsia="sv-SE"/>
              </w:rPr>
            </w:pPr>
          </w:p>
        </w:tc>
      </w:tr>
      <w:tr w:rsidR="00626FB5" w:rsidRPr="00EB191D" w14:paraId="6342DC22" w14:textId="77777777" w:rsidTr="00C45FC3">
        <w:trPr>
          <w:trHeight w:val="300"/>
        </w:trPr>
        <w:tc>
          <w:tcPr>
            <w:tcW w:w="2298" w:type="dxa"/>
            <w:shd w:val="clear" w:color="auto" w:fill="auto"/>
            <w:noWrap/>
            <w:hideMark/>
          </w:tcPr>
          <w:p w14:paraId="7BDB731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646" w:type="dxa"/>
            <w:shd w:val="clear" w:color="auto" w:fill="auto"/>
            <w:noWrap/>
            <w:hideMark/>
          </w:tcPr>
          <w:p w14:paraId="2CDA54BA"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1012" w:type="dxa"/>
            <w:shd w:val="clear" w:color="auto" w:fill="auto"/>
            <w:noWrap/>
            <w:hideMark/>
          </w:tcPr>
          <w:p w14:paraId="4EF13FA8" w14:textId="454B2A8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17</w:t>
            </w:r>
            <w:r w:rsidR="00F528CF">
              <w:rPr>
                <w:color w:val="000000"/>
                <w:szCs w:val="24"/>
                <w:lang w:val="sv-SE" w:eastAsia="sv-SE"/>
              </w:rPr>
              <w:t>.</w:t>
            </w:r>
            <w:r w:rsidRPr="00EB191D">
              <w:rPr>
                <w:color w:val="000000"/>
                <w:szCs w:val="24"/>
                <w:lang w:val="sv-SE" w:eastAsia="sv-SE"/>
              </w:rPr>
              <w:t>2</w:t>
            </w:r>
          </w:p>
        </w:tc>
        <w:tc>
          <w:tcPr>
            <w:tcW w:w="1012" w:type="dxa"/>
            <w:shd w:val="clear" w:color="auto" w:fill="auto"/>
            <w:noWrap/>
            <w:hideMark/>
          </w:tcPr>
          <w:p w14:paraId="1823F2F0" w14:textId="045D14B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17</w:t>
            </w:r>
            <w:r w:rsidR="00F528CF">
              <w:rPr>
                <w:color w:val="000000"/>
                <w:szCs w:val="24"/>
                <w:lang w:val="sv-SE" w:eastAsia="sv-SE"/>
              </w:rPr>
              <w:t>.</w:t>
            </w:r>
            <w:r w:rsidRPr="00EB191D">
              <w:rPr>
                <w:color w:val="000000"/>
                <w:szCs w:val="24"/>
                <w:lang w:val="sv-SE" w:eastAsia="sv-SE"/>
              </w:rPr>
              <w:t>3</w:t>
            </w:r>
          </w:p>
        </w:tc>
        <w:tc>
          <w:tcPr>
            <w:tcW w:w="1012" w:type="dxa"/>
            <w:shd w:val="clear" w:color="auto" w:fill="auto"/>
            <w:noWrap/>
            <w:hideMark/>
          </w:tcPr>
          <w:p w14:paraId="362BB209" w14:textId="63A671A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17</w:t>
            </w:r>
            <w:r w:rsidR="00F528CF">
              <w:rPr>
                <w:color w:val="000000"/>
                <w:szCs w:val="24"/>
                <w:lang w:val="sv-SE" w:eastAsia="sv-SE"/>
              </w:rPr>
              <w:t>.</w:t>
            </w:r>
            <w:r w:rsidRPr="00EB191D">
              <w:rPr>
                <w:color w:val="000000"/>
                <w:szCs w:val="24"/>
                <w:lang w:val="sv-SE" w:eastAsia="sv-SE"/>
              </w:rPr>
              <w:t>8</w:t>
            </w:r>
          </w:p>
        </w:tc>
        <w:tc>
          <w:tcPr>
            <w:tcW w:w="1012" w:type="dxa"/>
            <w:shd w:val="clear" w:color="auto" w:fill="auto"/>
            <w:noWrap/>
            <w:hideMark/>
          </w:tcPr>
          <w:p w14:paraId="4559DCBC" w14:textId="11986EA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w:t>
            </w:r>
            <w:r w:rsidR="00F528CF">
              <w:rPr>
                <w:color w:val="000000"/>
                <w:szCs w:val="24"/>
                <w:lang w:val="sv-SE" w:eastAsia="sv-SE"/>
              </w:rPr>
              <w:t>.</w:t>
            </w:r>
            <w:r w:rsidRPr="00EB191D">
              <w:rPr>
                <w:color w:val="000000"/>
                <w:szCs w:val="24"/>
                <w:lang w:val="sv-SE" w:eastAsia="sv-SE"/>
              </w:rPr>
              <w:t>0</w:t>
            </w:r>
          </w:p>
        </w:tc>
        <w:tc>
          <w:tcPr>
            <w:tcW w:w="1012" w:type="dxa"/>
            <w:shd w:val="clear" w:color="auto" w:fill="auto"/>
            <w:noWrap/>
            <w:hideMark/>
          </w:tcPr>
          <w:p w14:paraId="2375ED7E" w14:textId="75290A9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18</w:t>
            </w:r>
            <w:r w:rsidR="00F528CF">
              <w:rPr>
                <w:color w:val="000000"/>
                <w:szCs w:val="24"/>
                <w:lang w:val="sv-SE" w:eastAsia="sv-SE"/>
              </w:rPr>
              <w:t>.</w:t>
            </w:r>
            <w:r w:rsidRPr="00EB191D">
              <w:rPr>
                <w:color w:val="000000"/>
                <w:szCs w:val="24"/>
                <w:lang w:val="sv-SE" w:eastAsia="sv-SE"/>
              </w:rPr>
              <w:t>6</w:t>
            </w:r>
          </w:p>
        </w:tc>
        <w:tc>
          <w:tcPr>
            <w:tcW w:w="222" w:type="dxa"/>
            <w:shd w:val="clear" w:color="auto" w:fill="auto"/>
            <w:noWrap/>
            <w:hideMark/>
          </w:tcPr>
          <w:p w14:paraId="7E24C267" w14:textId="77777777" w:rsidR="00626FB5" w:rsidRPr="00EB191D" w:rsidRDefault="00626FB5" w:rsidP="00EB191D">
            <w:pPr>
              <w:spacing w:after="0" w:line="360" w:lineRule="auto"/>
              <w:rPr>
                <w:color w:val="000000"/>
                <w:szCs w:val="24"/>
                <w:lang w:val="sv-SE" w:eastAsia="sv-SE"/>
              </w:rPr>
            </w:pPr>
          </w:p>
        </w:tc>
      </w:tr>
      <w:tr w:rsidR="00626FB5" w:rsidRPr="00EB191D" w14:paraId="0AF9C945" w14:textId="77777777" w:rsidTr="00D059D9">
        <w:trPr>
          <w:trHeight w:val="300"/>
        </w:trPr>
        <w:tc>
          <w:tcPr>
            <w:tcW w:w="9226" w:type="dxa"/>
            <w:gridSpan w:val="8"/>
            <w:noWrap/>
            <w:hideMark/>
          </w:tcPr>
          <w:p w14:paraId="1703E1CA" w14:textId="220D5E3D" w:rsidR="00626FB5" w:rsidRPr="00EB191D" w:rsidRDefault="00626FB5" w:rsidP="00EB191D">
            <w:pPr>
              <w:spacing w:after="0" w:line="360" w:lineRule="auto"/>
              <w:rPr>
                <w:color w:val="000000"/>
                <w:szCs w:val="24"/>
                <w:lang w:eastAsia="sv-SE"/>
              </w:rPr>
            </w:pPr>
            <w:r w:rsidRPr="00EB191D">
              <w:rPr>
                <w:color w:val="000000"/>
                <w:szCs w:val="24"/>
                <w:lang w:eastAsia="sv-SE"/>
              </w:rPr>
              <w:t>Source: (S</w:t>
            </w:r>
            <w:r w:rsidR="00A863A3" w:rsidRPr="00EB191D">
              <w:rPr>
                <w:color w:val="000000"/>
                <w:szCs w:val="24"/>
                <w:lang w:eastAsia="sv-SE"/>
              </w:rPr>
              <w:t>tatistics Sweden</w:t>
            </w:r>
            <w:r w:rsidRPr="00EB191D">
              <w:rPr>
                <w:color w:val="000000"/>
                <w:szCs w:val="24"/>
                <w:lang w:eastAsia="sv-SE"/>
              </w:rPr>
              <w:t>) The figures that are presented above belongs to the survey Labour force statistics</w:t>
            </w:r>
          </w:p>
        </w:tc>
      </w:tr>
    </w:tbl>
    <w:p w14:paraId="2BAB091A" w14:textId="77777777" w:rsidR="00626FB5" w:rsidRPr="00EB191D" w:rsidRDefault="00626FB5" w:rsidP="00EB191D">
      <w:pPr>
        <w:spacing w:line="360" w:lineRule="auto"/>
        <w:rPr>
          <w:szCs w:val="24"/>
        </w:rPr>
      </w:pPr>
    </w:p>
    <w:tbl>
      <w:tblPr>
        <w:tblStyle w:val="TableGrid"/>
        <w:tblW w:w="9180" w:type="dxa"/>
        <w:tblLook w:val="04A0" w:firstRow="1" w:lastRow="0" w:firstColumn="1" w:lastColumn="0" w:noHBand="0" w:noVBand="1"/>
      </w:tblPr>
      <w:tblGrid>
        <w:gridCol w:w="1031"/>
        <w:gridCol w:w="1188"/>
        <w:gridCol w:w="696"/>
        <w:gridCol w:w="960"/>
        <w:gridCol w:w="960"/>
        <w:gridCol w:w="960"/>
        <w:gridCol w:w="960"/>
        <w:gridCol w:w="2425"/>
      </w:tblGrid>
      <w:tr w:rsidR="00626FB5" w:rsidRPr="00EB191D" w14:paraId="2DAACD6A" w14:textId="77777777" w:rsidTr="00A04FA0">
        <w:trPr>
          <w:trHeight w:val="300"/>
        </w:trPr>
        <w:tc>
          <w:tcPr>
            <w:tcW w:w="9180" w:type="dxa"/>
            <w:gridSpan w:val="8"/>
            <w:noWrap/>
            <w:hideMark/>
          </w:tcPr>
          <w:p w14:paraId="5B88E44A" w14:textId="1BA0E8FA" w:rsidR="00626FB5" w:rsidRPr="00EB191D" w:rsidRDefault="00626FB5" w:rsidP="00EB191D">
            <w:pPr>
              <w:spacing w:after="0" w:line="360" w:lineRule="auto"/>
              <w:rPr>
                <w:color w:val="000000"/>
                <w:szCs w:val="24"/>
                <w:lang w:val="sv-SE" w:eastAsia="sv-SE"/>
              </w:rPr>
            </w:pPr>
            <w:r w:rsidRPr="00EB191D">
              <w:rPr>
                <w:b/>
                <w:bCs/>
                <w:color w:val="000000"/>
                <w:szCs w:val="24"/>
                <w:lang w:val="sv-SE" w:eastAsia="sv-SE"/>
              </w:rPr>
              <w:t>Labour force participation rate</w:t>
            </w:r>
          </w:p>
        </w:tc>
      </w:tr>
      <w:tr w:rsidR="00626FB5" w:rsidRPr="00EB191D" w14:paraId="1F149272" w14:textId="77777777" w:rsidTr="00A04FA0">
        <w:trPr>
          <w:trHeight w:val="300"/>
        </w:trPr>
        <w:tc>
          <w:tcPr>
            <w:tcW w:w="9180" w:type="dxa"/>
            <w:gridSpan w:val="8"/>
            <w:shd w:val="clear" w:color="auto" w:fill="auto"/>
            <w:noWrap/>
            <w:hideMark/>
          </w:tcPr>
          <w:p w14:paraId="0C972FE1" w14:textId="688E1751" w:rsidR="00626FB5" w:rsidRPr="00EB191D" w:rsidRDefault="00626FB5" w:rsidP="00EB191D">
            <w:pPr>
              <w:spacing w:after="0" w:line="360" w:lineRule="auto"/>
              <w:rPr>
                <w:color w:val="000000"/>
                <w:szCs w:val="24"/>
                <w:lang w:val="sv-SE" w:eastAsia="sv-SE"/>
              </w:rPr>
            </w:pPr>
            <w:r w:rsidRPr="00EB191D">
              <w:rPr>
                <w:color w:val="000000"/>
                <w:szCs w:val="24"/>
                <w:lang w:eastAsia="sv-SE"/>
              </w:rPr>
              <w:t xml:space="preserve">Employed in the age 16-64 </w:t>
            </w:r>
            <w:r w:rsidR="00DB1D55" w:rsidRPr="00EB191D">
              <w:rPr>
                <w:color w:val="000000"/>
                <w:szCs w:val="24"/>
                <w:lang w:eastAsia="sv-SE"/>
              </w:rPr>
              <w:t>y</w:t>
            </w:r>
            <w:r w:rsidRPr="00EB191D">
              <w:rPr>
                <w:color w:val="000000"/>
                <w:szCs w:val="24"/>
                <w:lang w:eastAsia="sv-SE"/>
              </w:rPr>
              <w:t>ears, age and gender, 2014-2016 . Percentage (%)</w:t>
            </w:r>
            <w:r w:rsidR="00A734B7" w:rsidRPr="00EB191D">
              <w:rPr>
                <w:color w:val="000000"/>
                <w:szCs w:val="24"/>
                <w:lang w:eastAsia="sv-SE"/>
              </w:rPr>
              <w:t xml:space="preserve"> of population</w:t>
            </w:r>
            <w:r w:rsidRPr="00EB191D">
              <w:rPr>
                <w:color w:val="000000"/>
                <w:szCs w:val="24"/>
                <w:lang w:eastAsia="sv-SE"/>
              </w:rPr>
              <w:t>.</w:t>
            </w:r>
          </w:p>
        </w:tc>
      </w:tr>
      <w:tr w:rsidR="00626FB5" w:rsidRPr="00EB191D" w14:paraId="2794060C" w14:textId="77777777" w:rsidTr="00A04FA0">
        <w:trPr>
          <w:trHeight w:val="300"/>
        </w:trPr>
        <w:tc>
          <w:tcPr>
            <w:tcW w:w="1031" w:type="dxa"/>
            <w:shd w:val="clear" w:color="auto" w:fill="auto"/>
            <w:noWrap/>
            <w:hideMark/>
          </w:tcPr>
          <w:p w14:paraId="7342F2BB" w14:textId="77777777" w:rsidR="00626FB5" w:rsidRPr="00EB191D" w:rsidRDefault="00626FB5" w:rsidP="00EB191D">
            <w:pPr>
              <w:spacing w:after="0" w:line="360" w:lineRule="auto"/>
              <w:rPr>
                <w:color w:val="000000"/>
                <w:szCs w:val="24"/>
                <w:lang w:val="sv-SE" w:eastAsia="sv-SE"/>
              </w:rPr>
            </w:pPr>
          </w:p>
        </w:tc>
        <w:tc>
          <w:tcPr>
            <w:tcW w:w="1188" w:type="dxa"/>
            <w:shd w:val="clear" w:color="auto" w:fill="auto"/>
            <w:noWrap/>
            <w:hideMark/>
          </w:tcPr>
          <w:p w14:paraId="6A66EF89" w14:textId="77777777" w:rsidR="00626FB5" w:rsidRPr="00EB191D" w:rsidRDefault="00626FB5" w:rsidP="00EB191D">
            <w:pPr>
              <w:spacing w:after="0" w:line="360" w:lineRule="auto"/>
              <w:rPr>
                <w:color w:val="000000"/>
                <w:szCs w:val="24"/>
                <w:lang w:val="sv-SE" w:eastAsia="sv-SE"/>
              </w:rPr>
            </w:pPr>
          </w:p>
        </w:tc>
        <w:tc>
          <w:tcPr>
            <w:tcW w:w="696" w:type="dxa"/>
            <w:shd w:val="clear" w:color="auto" w:fill="auto"/>
            <w:noWrap/>
            <w:hideMark/>
          </w:tcPr>
          <w:p w14:paraId="0A004180"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2012</w:t>
            </w:r>
          </w:p>
        </w:tc>
        <w:tc>
          <w:tcPr>
            <w:tcW w:w="960" w:type="dxa"/>
            <w:shd w:val="clear" w:color="auto" w:fill="auto"/>
            <w:noWrap/>
            <w:hideMark/>
          </w:tcPr>
          <w:p w14:paraId="46DD8019"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2013</w:t>
            </w:r>
          </w:p>
        </w:tc>
        <w:tc>
          <w:tcPr>
            <w:tcW w:w="960" w:type="dxa"/>
            <w:shd w:val="clear" w:color="auto" w:fill="auto"/>
            <w:noWrap/>
            <w:hideMark/>
          </w:tcPr>
          <w:p w14:paraId="3A882C8E"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2014</w:t>
            </w:r>
          </w:p>
        </w:tc>
        <w:tc>
          <w:tcPr>
            <w:tcW w:w="960" w:type="dxa"/>
            <w:shd w:val="clear" w:color="auto" w:fill="auto"/>
            <w:noWrap/>
            <w:hideMark/>
          </w:tcPr>
          <w:p w14:paraId="15220587"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2015</w:t>
            </w:r>
          </w:p>
        </w:tc>
        <w:tc>
          <w:tcPr>
            <w:tcW w:w="960" w:type="dxa"/>
            <w:shd w:val="clear" w:color="auto" w:fill="auto"/>
            <w:noWrap/>
            <w:hideMark/>
          </w:tcPr>
          <w:p w14:paraId="553AB986" w14:textId="77777777" w:rsidR="00626FB5" w:rsidRPr="00EB191D" w:rsidRDefault="00626FB5" w:rsidP="00EB191D">
            <w:pPr>
              <w:spacing w:after="0" w:line="360" w:lineRule="auto"/>
              <w:jc w:val="right"/>
              <w:rPr>
                <w:b/>
                <w:bCs/>
                <w:color w:val="000000"/>
                <w:szCs w:val="24"/>
                <w:lang w:val="sv-SE" w:eastAsia="sv-SE"/>
              </w:rPr>
            </w:pPr>
            <w:r w:rsidRPr="00EB191D">
              <w:rPr>
                <w:b/>
                <w:bCs/>
                <w:color w:val="000000"/>
                <w:szCs w:val="24"/>
                <w:lang w:val="sv-SE" w:eastAsia="sv-SE"/>
              </w:rPr>
              <w:t>2016</w:t>
            </w:r>
          </w:p>
        </w:tc>
        <w:tc>
          <w:tcPr>
            <w:tcW w:w="2425" w:type="dxa"/>
            <w:shd w:val="clear" w:color="auto" w:fill="auto"/>
            <w:noWrap/>
            <w:hideMark/>
          </w:tcPr>
          <w:p w14:paraId="48EC2D56" w14:textId="77777777" w:rsidR="00626FB5" w:rsidRPr="00EB191D" w:rsidRDefault="00626FB5" w:rsidP="00EB191D">
            <w:pPr>
              <w:spacing w:after="0" w:line="360" w:lineRule="auto"/>
              <w:rPr>
                <w:color w:val="000000"/>
                <w:szCs w:val="24"/>
                <w:lang w:val="sv-SE" w:eastAsia="sv-SE"/>
              </w:rPr>
            </w:pPr>
          </w:p>
        </w:tc>
      </w:tr>
      <w:tr w:rsidR="00626FB5" w:rsidRPr="00EB191D" w14:paraId="6B61228C" w14:textId="77777777" w:rsidTr="00A04FA0">
        <w:trPr>
          <w:trHeight w:val="300"/>
        </w:trPr>
        <w:tc>
          <w:tcPr>
            <w:tcW w:w="1031" w:type="dxa"/>
            <w:shd w:val="clear" w:color="auto" w:fill="auto"/>
            <w:noWrap/>
            <w:hideMark/>
          </w:tcPr>
          <w:p w14:paraId="74B8D0F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88" w:type="dxa"/>
            <w:shd w:val="clear" w:color="auto" w:fill="auto"/>
            <w:noWrap/>
            <w:hideMark/>
          </w:tcPr>
          <w:p w14:paraId="7135DFC2"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696" w:type="dxa"/>
            <w:shd w:val="clear" w:color="auto" w:fill="auto"/>
            <w:noWrap/>
            <w:hideMark/>
          </w:tcPr>
          <w:p w14:paraId="3AD606B2" w14:textId="210311B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43</w:t>
            </w:r>
            <w:r w:rsidR="00F528CF">
              <w:rPr>
                <w:color w:val="000000"/>
                <w:szCs w:val="24"/>
                <w:lang w:val="sv-SE" w:eastAsia="sv-SE"/>
              </w:rPr>
              <w:t>.</w:t>
            </w:r>
            <w:r w:rsidRPr="00EB191D">
              <w:rPr>
                <w:color w:val="000000"/>
                <w:szCs w:val="24"/>
                <w:lang w:val="sv-SE" w:eastAsia="sv-SE"/>
              </w:rPr>
              <w:t>1</w:t>
            </w:r>
          </w:p>
        </w:tc>
        <w:tc>
          <w:tcPr>
            <w:tcW w:w="960" w:type="dxa"/>
            <w:shd w:val="clear" w:color="auto" w:fill="auto"/>
            <w:noWrap/>
            <w:hideMark/>
          </w:tcPr>
          <w:p w14:paraId="3FCB9FD3" w14:textId="2093D30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44</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01BF2E3C" w14:textId="18FA4F51"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45</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1E5D5957" w14:textId="7E02070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47</w:t>
            </w:r>
            <w:r w:rsidR="00F528CF">
              <w:rPr>
                <w:color w:val="000000"/>
                <w:szCs w:val="24"/>
                <w:lang w:val="sv-SE" w:eastAsia="sv-SE"/>
              </w:rPr>
              <w:t>.</w:t>
            </w:r>
            <w:r w:rsidRPr="00EB191D">
              <w:rPr>
                <w:color w:val="000000"/>
                <w:szCs w:val="24"/>
                <w:lang w:val="sv-SE" w:eastAsia="sv-SE"/>
              </w:rPr>
              <w:t>2</w:t>
            </w:r>
          </w:p>
        </w:tc>
        <w:tc>
          <w:tcPr>
            <w:tcW w:w="960" w:type="dxa"/>
            <w:shd w:val="clear" w:color="auto" w:fill="auto"/>
            <w:noWrap/>
            <w:hideMark/>
          </w:tcPr>
          <w:p w14:paraId="7E391228" w14:textId="0E634A6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48</w:t>
            </w:r>
            <w:r w:rsidR="00F528CF">
              <w:rPr>
                <w:color w:val="000000"/>
                <w:szCs w:val="24"/>
                <w:lang w:val="sv-SE" w:eastAsia="sv-SE"/>
              </w:rPr>
              <w:t>.</w:t>
            </w:r>
            <w:r w:rsidRPr="00EB191D">
              <w:rPr>
                <w:color w:val="000000"/>
                <w:szCs w:val="24"/>
                <w:lang w:val="sv-SE" w:eastAsia="sv-SE"/>
              </w:rPr>
              <w:t>1</w:t>
            </w:r>
          </w:p>
        </w:tc>
        <w:tc>
          <w:tcPr>
            <w:tcW w:w="2425" w:type="dxa"/>
            <w:shd w:val="clear" w:color="auto" w:fill="auto"/>
            <w:noWrap/>
            <w:hideMark/>
          </w:tcPr>
          <w:p w14:paraId="6E7A782C" w14:textId="77777777" w:rsidR="00626FB5" w:rsidRPr="00EB191D" w:rsidRDefault="00626FB5" w:rsidP="00EB191D">
            <w:pPr>
              <w:spacing w:after="0" w:line="360" w:lineRule="auto"/>
              <w:rPr>
                <w:color w:val="000000"/>
                <w:szCs w:val="24"/>
                <w:lang w:val="sv-SE" w:eastAsia="sv-SE"/>
              </w:rPr>
            </w:pPr>
          </w:p>
        </w:tc>
      </w:tr>
      <w:tr w:rsidR="00626FB5" w:rsidRPr="00EB191D" w14:paraId="1C689050" w14:textId="77777777" w:rsidTr="00A04FA0">
        <w:trPr>
          <w:trHeight w:val="300"/>
        </w:trPr>
        <w:tc>
          <w:tcPr>
            <w:tcW w:w="1031" w:type="dxa"/>
            <w:shd w:val="clear" w:color="auto" w:fill="auto"/>
            <w:noWrap/>
            <w:hideMark/>
          </w:tcPr>
          <w:p w14:paraId="08774ABA"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88" w:type="dxa"/>
            <w:shd w:val="clear" w:color="auto" w:fill="auto"/>
            <w:noWrap/>
            <w:hideMark/>
          </w:tcPr>
          <w:p w14:paraId="637A6A6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696" w:type="dxa"/>
            <w:shd w:val="clear" w:color="auto" w:fill="auto"/>
            <w:noWrap/>
            <w:hideMark/>
          </w:tcPr>
          <w:p w14:paraId="6A50F165" w14:textId="76C1B50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84</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3E4992D2" w14:textId="584CB34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84</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2792680B" w14:textId="75D3BEC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84</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36AE3B19" w14:textId="615F7C0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84</w:t>
            </w:r>
            <w:r w:rsidR="00F528CF">
              <w:rPr>
                <w:color w:val="000000"/>
                <w:szCs w:val="24"/>
                <w:lang w:val="sv-SE" w:eastAsia="sv-SE"/>
              </w:rPr>
              <w:t>.</w:t>
            </w:r>
            <w:r w:rsidRPr="00EB191D">
              <w:rPr>
                <w:color w:val="000000"/>
                <w:szCs w:val="24"/>
                <w:lang w:val="sv-SE" w:eastAsia="sv-SE"/>
              </w:rPr>
              <w:t>9</w:t>
            </w:r>
          </w:p>
        </w:tc>
        <w:tc>
          <w:tcPr>
            <w:tcW w:w="960" w:type="dxa"/>
            <w:shd w:val="clear" w:color="auto" w:fill="auto"/>
            <w:noWrap/>
            <w:hideMark/>
          </w:tcPr>
          <w:p w14:paraId="551E0466" w14:textId="22C8C55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85</w:t>
            </w:r>
            <w:r w:rsidR="00F528CF">
              <w:rPr>
                <w:color w:val="000000"/>
                <w:szCs w:val="24"/>
                <w:lang w:val="sv-SE" w:eastAsia="sv-SE"/>
              </w:rPr>
              <w:t>.</w:t>
            </w:r>
            <w:r w:rsidRPr="00EB191D">
              <w:rPr>
                <w:color w:val="000000"/>
                <w:szCs w:val="24"/>
                <w:lang w:val="sv-SE" w:eastAsia="sv-SE"/>
              </w:rPr>
              <w:t>0</w:t>
            </w:r>
          </w:p>
        </w:tc>
        <w:tc>
          <w:tcPr>
            <w:tcW w:w="2425" w:type="dxa"/>
            <w:shd w:val="clear" w:color="auto" w:fill="auto"/>
            <w:noWrap/>
            <w:hideMark/>
          </w:tcPr>
          <w:p w14:paraId="7B9BA07B" w14:textId="77777777" w:rsidR="00626FB5" w:rsidRPr="00EB191D" w:rsidRDefault="00626FB5" w:rsidP="00EB191D">
            <w:pPr>
              <w:spacing w:after="0" w:line="360" w:lineRule="auto"/>
              <w:rPr>
                <w:color w:val="000000"/>
                <w:szCs w:val="24"/>
                <w:lang w:val="sv-SE" w:eastAsia="sv-SE"/>
              </w:rPr>
            </w:pPr>
          </w:p>
        </w:tc>
      </w:tr>
      <w:tr w:rsidR="00626FB5" w:rsidRPr="00EB191D" w14:paraId="27A05EC1" w14:textId="77777777" w:rsidTr="00A04FA0">
        <w:trPr>
          <w:trHeight w:val="300"/>
        </w:trPr>
        <w:tc>
          <w:tcPr>
            <w:tcW w:w="1031" w:type="dxa"/>
            <w:shd w:val="clear" w:color="auto" w:fill="auto"/>
            <w:noWrap/>
            <w:hideMark/>
          </w:tcPr>
          <w:p w14:paraId="727509A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88" w:type="dxa"/>
            <w:shd w:val="clear" w:color="auto" w:fill="auto"/>
            <w:noWrap/>
            <w:hideMark/>
          </w:tcPr>
          <w:p w14:paraId="0F013008" w14:textId="0E053C03" w:rsidR="00626FB5" w:rsidRPr="00EB191D" w:rsidRDefault="00626FB5" w:rsidP="004E4198">
            <w:pPr>
              <w:spacing w:after="0" w:line="360" w:lineRule="auto"/>
              <w:rPr>
                <w:color w:val="000000"/>
                <w:szCs w:val="24"/>
                <w:lang w:val="sv-SE" w:eastAsia="sv-SE"/>
              </w:rPr>
            </w:pPr>
            <w:r w:rsidRPr="00EB191D">
              <w:rPr>
                <w:color w:val="000000"/>
                <w:szCs w:val="24"/>
                <w:lang w:val="sv-SE" w:eastAsia="sv-SE"/>
              </w:rPr>
              <w:t>45-</w:t>
            </w:r>
            <w:r w:rsidR="004E4198">
              <w:rPr>
                <w:color w:val="000000"/>
                <w:szCs w:val="24"/>
                <w:lang w:val="sv-SE" w:eastAsia="sv-SE"/>
              </w:rPr>
              <w:t>6</w:t>
            </w:r>
            <w:r w:rsidR="004E4198" w:rsidRPr="00EB191D">
              <w:rPr>
                <w:color w:val="000000"/>
                <w:szCs w:val="24"/>
                <w:lang w:val="sv-SE" w:eastAsia="sv-SE"/>
              </w:rPr>
              <w:t xml:space="preserve">4 </w:t>
            </w:r>
            <w:r w:rsidRPr="00EB191D">
              <w:rPr>
                <w:color w:val="000000"/>
                <w:szCs w:val="24"/>
                <w:lang w:val="sv-SE" w:eastAsia="sv-SE"/>
              </w:rPr>
              <w:t>yrs</w:t>
            </w:r>
          </w:p>
        </w:tc>
        <w:tc>
          <w:tcPr>
            <w:tcW w:w="696" w:type="dxa"/>
            <w:shd w:val="clear" w:color="auto" w:fill="auto"/>
            <w:noWrap/>
            <w:hideMark/>
          </w:tcPr>
          <w:p w14:paraId="3B9C51E3" w14:textId="36F0439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80</w:t>
            </w:r>
            <w:r w:rsidR="00F528CF">
              <w:rPr>
                <w:color w:val="000000"/>
                <w:szCs w:val="24"/>
                <w:lang w:val="sv-SE" w:eastAsia="sv-SE"/>
              </w:rPr>
              <w:t>.</w:t>
            </w:r>
            <w:r w:rsidRPr="00EB191D">
              <w:rPr>
                <w:color w:val="000000"/>
                <w:szCs w:val="24"/>
                <w:lang w:val="sv-SE" w:eastAsia="sv-SE"/>
              </w:rPr>
              <w:t>0</w:t>
            </w:r>
          </w:p>
        </w:tc>
        <w:tc>
          <w:tcPr>
            <w:tcW w:w="960" w:type="dxa"/>
            <w:shd w:val="clear" w:color="auto" w:fill="auto"/>
            <w:noWrap/>
            <w:hideMark/>
          </w:tcPr>
          <w:p w14:paraId="76FE4708" w14:textId="41EE0A0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80</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13F7E862" w14:textId="75159A7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80</w:t>
            </w:r>
            <w:r w:rsidR="00F528CF">
              <w:rPr>
                <w:color w:val="000000"/>
                <w:szCs w:val="24"/>
                <w:lang w:val="sv-SE" w:eastAsia="sv-SE"/>
              </w:rPr>
              <w:t>.</w:t>
            </w:r>
            <w:r w:rsidRPr="00EB191D">
              <w:rPr>
                <w:color w:val="000000"/>
                <w:szCs w:val="24"/>
                <w:lang w:val="sv-SE" w:eastAsia="sv-SE"/>
              </w:rPr>
              <w:t>8</w:t>
            </w:r>
          </w:p>
        </w:tc>
        <w:tc>
          <w:tcPr>
            <w:tcW w:w="960" w:type="dxa"/>
            <w:shd w:val="clear" w:color="auto" w:fill="auto"/>
            <w:noWrap/>
            <w:hideMark/>
          </w:tcPr>
          <w:p w14:paraId="289AAF6D" w14:textId="56EBCA8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81</w:t>
            </w:r>
            <w:r w:rsidR="00F528CF">
              <w:rPr>
                <w:color w:val="000000"/>
                <w:szCs w:val="24"/>
                <w:lang w:val="sv-SE" w:eastAsia="sv-SE"/>
              </w:rPr>
              <w:t>.</w:t>
            </w:r>
            <w:r w:rsidRPr="00EB191D">
              <w:rPr>
                <w:color w:val="000000"/>
                <w:szCs w:val="24"/>
                <w:lang w:val="sv-SE" w:eastAsia="sv-SE"/>
              </w:rPr>
              <w:t>3</w:t>
            </w:r>
          </w:p>
        </w:tc>
        <w:tc>
          <w:tcPr>
            <w:tcW w:w="960" w:type="dxa"/>
            <w:shd w:val="clear" w:color="auto" w:fill="auto"/>
            <w:noWrap/>
            <w:hideMark/>
          </w:tcPr>
          <w:p w14:paraId="5148A870" w14:textId="04446D2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82</w:t>
            </w:r>
            <w:r w:rsidR="00F528CF">
              <w:rPr>
                <w:color w:val="000000"/>
                <w:szCs w:val="24"/>
                <w:lang w:val="sv-SE" w:eastAsia="sv-SE"/>
              </w:rPr>
              <w:t>.</w:t>
            </w:r>
            <w:r w:rsidRPr="00EB191D">
              <w:rPr>
                <w:color w:val="000000"/>
                <w:szCs w:val="24"/>
                <w:lang w:val="sv-SE" w:eastAsia="sv-SE"/>
              </w:rPr>
              <w:t>1</w:t>
            </w:r>
          </w:p>
        </w:tc>
        <w:tc>
          <w:tcPr>
            <w:tcW w:w="2425" w:type="dxa"/>
            <w:shd w:val="clear" w:color="auto" w:fill="auto"/>
            <w:noWrap/>
            <w:hideMark/>
          </w:tcPr>
          <w:p w14:paraId="6B72A13C" w14:textId="77777777" w:rsidR="00626FB5" w:rsidRPr="00EB191D" w:rsidRDefault="00626FB5" w:rsidP="00EB191D">
            <w:pPr>
              <w:spacing w:after="0" w:line="360" w:lineRule="auto"/>
              <w:rPr>
                <w:color w:val="000000"/>
                <w:szCs w:val="24"/>
                <w:lang w:val="sv-SE" w:eastAsia="sv-SE"/>
              </w:rPr>
            </w:pPr>
          </w:p>
        </w:tc>
      </w:tr>
      <w:tr w:rsidR="00626FB5" w:rsidRPr="00EB191D" w14:paraId="7F5672B1" w14:textId="77777777" w:rsidTr="00A04FA0">
        <w:trPr>
          <w:trHeight w:val="300"/>
        </w:trPr>
        <w:tc>
          <w:tcPr>
            <w:tcW w:w="1031" w:type="dxa"/>
            <w:shd w:val="clear" w:color="auto" w:fill="auto"/>
            <w:noWrap/>
            <w:hideMark/>
          </w:tcPr>
          <w:p w14:paraId="4E5FD16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Total</w:t>
            </w:r>
          </w:p>
        </w:tc>
        <w:tc>
          <w:tcPr>
            <w:tcW w:w="1188" w:type="dxa"/>
            <w:shd w:val="clear" w:color="auto" w:fill="auto"/>
            <w:noWrap/>
            <w:hideMark/>
          </w:tcPr>
          <w:p w14:paraId="4CF22F18"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696" w:type="dxa"/>
            <w:shd w:val="clear" w:color="auto" w:fill="auto"/>
            <w:noWrap/>
            <w:hideMark/>
          </w:tcPr>
          <w:p w14:paraId="02058629" w14:textId="092BC4A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74</w:t>
            </w:r>
            <w:r w:rsidR="00F528CF">
              <w:rPr>
                <w:color w:val="000000"/>
                <w:szCs w:val="24"/>
                <w:lang w:val="sv-SE" w:eastAsia="sv-SE"/>
              </w:rPr>
              <w:t>.</w:t>
            </w:r>
            <w:r w:rsidRPr="00EB191D">
              <w:rPr>
                <w:color w:val="000000"/>
                <w:szCs w:val="24"/>
                <w:lang w:val="sv-SE" w:eastAsia="sv-SE"/>
              </w:rPr>
              <w:t>9</w:t>
            </w:r>
          </w:p>
        </w:tc>
        <w:tc>
          <w:tcPr>
            <w:tcW w:w="960" w:type="dxa"/>
            <w:shd w:val="clear" w:color="auto" w:fill="auto"/>
            <w:noWrap/>
            <w:hideMark/>
          </w:tcPr>
          <w:p w14:paraId="28F88F97" w14:textId="7356E14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75</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62A94C47" w14:textId="1FA1104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76</w:t>
            </w:r>
            <w:r w:rsidR="00F528CF">
              <w:rPr>
                <w:color w:val="000000"/>
                <w:szCs w:val="24"/>
                <w:lang w:val="sv-SE" w:eastAsia="sv-SE"/>
              </w:rPr>
              <w:t>.</w:t>
            </w:r>
            <w:r w:rsidRPr="00EB191D">
              <w:rPr>
                <w:color w:val="000000"/>
                <w:szCs w:val="24"/>
                <w:lang w:val="sv-SE" w:eastAsia="sv-SE"/>
              </w:rPr>
              <w:t>0</w:t>
            </w:r>
          </w:p>
        </w:tc>
        <w:tc>
          <w:tcPr>
            <w:tcW w:w="960" w:type="dxa"/>
            <w:shd w:val="clear" w:color="auto" w:fill="auto"/>
            <w:noWrap/>
            <w:hideMark/>
          </w:tcPr>
          <w:p w14:paraId="13E02805" w14:textId="095959A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76</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196C14B2" w14:textId="5C26FF4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77</w:t>
            </w:r>
            <w:r w:rsidR="00F528CF">
              <w:rPr>
                <w:color w:val="000000"/>
                <w:szCs w:val="24"/>
                <w:lang w:val="sv-SE" w:eastAsia="sv-SE"/>
              </w:rPr>
              <w:t>.</w:t>
            </w:r>
            <w:r w:rsidRPr="00EB191D">
              <w:rPr>
                <w:color w:val="000000"/>
                <w:szCs w:val="24"/>
                <w:lang w:val="sv-SE" w:eastAsia="sv-SE"/>
              </w:rPr>
              <w:t>4</w:t>
            </w:r>
          </w:p>
        </w:tc>
        <w:tc>
          <w:tcPr>
            <w:tcW w:w="2425" w:type="dxa"/>
            <w:shd w:val="clear" w:color="auto" w:fill="auto"/>
            <w:noWrap/>
            <w:hideMark/>
          </w:tcPr>
          <w:p w14:paraId="6262B213" w14:textId="77777777" w:rsidR="00626FB5" w:rsidRPr="00EB191D" w:rsidRDefault="00626FB5" w:rsidP="00EB191D">
            <w:pPr>
              <w:spacing w:after="0" w:line="360" w:lineRule="auto"/>
              <w:rPr>
                <w:color w:val="000000"/>
                <w:szCs w:val="24"/>
                <w:lang w:val="sv-SE" w:eastAsia="sv-SE"/>
              </w:rPr>
            </w:pPr>
          </w:p>
        </w:tc>
      </w:tr>
      <w:tr w:rsidR="00626FB5" w:rsidRPr="00EB191D" w14:paraId="3174D618" w14:textId="77777777" w:rsidTr="00A04FA0">
        <w:trPr>
          <w:trHeight w:val="300"/>
        </w:trPr>
        <w:tc>
          <w:tcPr>
            <w:tcW w:w="9180" w:type="dxa"/>
            <w:gridSpan w:val="8"/>
            <w:noWrap/>
            <w:hideMark/>
          </w:tcPr>
          <w:p w14:paraId="327AF0CE" w14:textId="77777777" w:rsidR="00626FB5" w:rsidRPr="00EB191D" w:rsidRDefault="00626FB5" w:rsidP="00EB191D">
            <w:pPr>
              <w:spacing w:after="0" w:line="360" w:lineRule="auto"/>
              <w:rPr>
                <w:color w:val="000000"/>
                <w:szCs w:val="24"/>
                <w:lang w:val="sv-SE" w:eastAsia="sv-SE"/>
              </w:rPr>
            </w:pPr>
          </w:p>
        </w:tc>
      </w:tr>
      <w:tr w:rsidR="00626FB5" w:rsidRPr="00EB191D" w14:paraId="75E4DD01" w14:textId="77777777" w:rsidTr="00A04FA0">
        <w:trPr>
          <w:trHeight w:val="300"/>
        </w:trPr>
        <w:tc>
          <w:tcPr>
            <w:tcW w:w="1031" w:type="dxa"/>
            <w:shd w:val="clear" w:color="auto" w:fill="auto"/>
            <w:noWrap/>
            <w:hideMark/>
          </w:tcPr>
          <w:p w14:paraId="6A46269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88" w:type="dxa"/>
            <w:shd w:val="clear" w:color="auto" w:fill="auto"/>
            <w:noWrap/>
            <w:hideMark/>
          </w:tcPr>
          <w:p w14:paraId="204360D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696" w:type="dxa"/>
            <w:shd w:val="clear" w:color="auto" w:fill="auto"/>
            <w:noWrap/>
            <w:hideMark/>
          </w:tcPr>
          <w:p w14:paraId="53E63CB1" w14:textId="7667991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41</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42B33B6D" w14:textId="5B9B57F7"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43</w:t>
            </w:r>
            <w:r w:rsidR="00F528CF">
              <w:rPr>
                <w:color w:val="000000"/>
                <w:szCs w:val="24"/>
                <w:lang w:val="sv-SE" w:eastAsia="sv-SE"/>
              </w:rPr>
              <w:t>.</w:t>
            </w:r>
            <w:r w:rsidRPr="00EB191D">
              <w:rPr>
                <w:color w:val="000000"/>
                <w:szCs w:val="24"/>
                <w:lang w:val="sv-SE" w:eastAsia="sv-SE"/>
              </w:rPr>
              <w:t>4</w:t>
            </w:r>
          </w:p>
        </w:tc>
        <w:tc>
          <w:tcPr>
            <w:tcW w:w="960" w:type="dxa"/>
            <w:shd w:val="clear" w:color="auto" w:fill="auto"/>
            <w:noWrap/>
            <w:hideMark/>
          </w:tcPr>
          <w:p w14:paraId="70FB985D" w14:textId="6AE0EC7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44</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7F112AD5" w14:textId="782AF5F9"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45</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50A521BE" w14:textId="4C145E2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46</w:t>
            </w:r>
            <w:r w:rsidR="00F528CF">
              <w:rPr>
                <w:color w:val="000000"/>
                <w:szCs w:val="24"/>
                <w:lang w:val="sv-SE" w:eastAsia="sv-SE"/>
              </w:rPr>
              <w:t>.</w:t>
            </w:r>
            <w:r w:rsidRPr="00EB191D">
              <w:rPr>
                <w:color w:val="000000"/>
                <w:szCs w:val="24"/>
                <w:lang w:val="sv-SE" w:eastAsia="sv-SE"/>
              </w:rPr>
              <w:t>6</w:t>
            </w:r>
          </w:p>
        </w:tc>
        <w:tc>
          <w:tcPr>
            <w:tcW w:w="2425" w:type="dxa"/>
            <w:shd w:val="clear" w:color="auto" w:fill="auto"/>
            <w:noWrap/>
            <w:hideMark/>
          </w:tcPr>
          <w:p w14:paraId="6A0C534F" w14:textId="77777777" w:rsidR="00626FB5" w:rsidRPr="00EB191D" w:rsidRDefault="00626FB5" w:rsidP="00EB191D">
            <w:pPr>
              <w:spacing w:after="0" w:line="360" w:lineRule="auto"/>
              <w:rPr>
                <w:color w:val="000000"/>
                <w:szCs w:val="24"/>
                <w:lang w:val="sv-SE" w:eastAsia="sv-SE"/>
              </w:rPr>
            </w:pPr>
          </w:p>
        </w:tc>
      </w:tr>
      <w:tr w:rsidR="00626FB5" w:rsidRPr="00EB191D" w14:paraId="51EDA642" w14:textId="77777777" w:rsidTr="00A04FA0">
        <w:trPr>
          <w:trHeight w:val="300"/>
        </w:trPr>
        <w:tc>
          <w:tcPr>
            <w:tcW w:w="1031" w:type="dxa"/>
            <w:shd w:val="clear" w:color="auto" w:fill="auto"/>
            <w:noWrap/>
            <w:hideMark/>
          </w:tcPr>
          <w:p w14:paraId="67FF715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88" w:type="dxa"/>
            <w:shd w:val="clear" w:color="auto" w:fill="auto"/>
            <w:noWrap/>
            <w:hideMark/>
          </w:tcPr>
          <w:p w14:paraId="4DACDC51"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696" w:type="dxa"/>
            <w:shd w:val="clear" w:color="auto" w:fill="auto"/>
            <w:noWrap/>
            <w:hideMark/>
          </w:tcPr>
          <w:p w14:paraId="7B8CFFF7" w14:textId="337606C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87</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6B44A030" w14:textId="36158B5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87</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42C23C36" w14:textId="044FB07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87</w:t>
            </w:r>
            <w:r w:rsidR="00F528CF">
              <w:rPr>
                <w:color w:val="000000"/>
                <w:szCs w:val="24"/>
                <w:lang w:val="sv-SE" w:eastAsia="sv-SE"/>
              </w:rPr>
              <w:t>.</w:t>
            </w:r>
            <w:r w:rsidRPr="00EB191D">
              <w:rPr>
                <w:color w:val="000000"/>
                <w:szCs w:val="24"/>
                <w:lang w:val="sv-SE" w:eastAsia="sv-SE"/>
              </w:rPr>
              <w:t>4</w:t>
            </w:r>
          </w:p>
        </w:tc>
        <w:tc>
          <w:tcPr>
            <w:tcW w:w="960" w:type="dxa"/>
            <w:shd w:val="clear" w:color="auto" w:fill="auto"/>
            <w:noWrap/>
            <w:hideMark/>
          </w:tcPr>
          <w:p w14:paraId="308CB750" w14:textId="31000DF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87</w:t>
            </w:r>
            <w:r w:rsidR="00F528CF">
              <w:rPr>
                <w:color w:val="000000"/>
                <w:szCs w:val="24"/>
                <w:lang w:val="sv-SE" w:eastAsia="sv-SE"/>
              </w:rPr>
              <w:t>.</w:t>
            </w:r>
            <w:r w:rsidRPr="00EB191D">
              <w:rPr>
                <w:color w:val="000000"/>
                <w:szCs w:val="24"/>
                <w:lang w:val="sv-SE" w:eastAsia="sv-SE"/>
              </w:rPr>
              <w:t>4</w:t>
            </w:r>
          </w:p>
        </w:tc>
        <w:tc>
          <w:tcPr>
            <w:tcW w:w="960" w:type="dxa"/>
            <w:shd w:val="clear" w:color="auto" w:fill="auto"/>
            <w:noWrap/>
            <w:hideMark/>
          </w:tcPr>
          <w:p w14:paraId="21614DC8" w14:textId="045E692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87</w:t>
            </w:r>
            <w:r w:rsidR="00F528CF">
              <w:rPr>
                <w:color w:val="000000"/>
                <w:szCs w:val="24"/>
                <w:lang w:val="sv-SE" w:eastAsia="sv-SE"/>
              </w:rPr>
              <w:t>.</w:t>
            </w:r>
            <w:r w:rsidRPr="00EB191D">
              <w:rPr>
                <w:color w:val="000000"/>
                <w:szCs w:val="24"/>
                <w:lang w:val="sv-SE" w:eastAsia="sv-SE"/>
              </w:rPr>
              <w:t>4</w:t>
            </w:r>
          </w:p>
        </w:tc>
        <w:tc>
          <w:tcPr>
            <w:tcW w:w="2425" w:type="dxa"/>
            <w:shd w:val="clear" w:color="auto" w:fill="auto"/>
            <w:noWrap/>
            <w:hideMark/>
          </w:tcPr>
          <w:p w14:paraId="2CF1C3B4" w14:textId="77777777" w:rsidR="00626FB5" w:rsidRPr="00EB191D" w:rsidRDefault="00626FB5" w:rsidP="00EB191D">
            <w:pPr>
              <w:spacing w:after="0" w:line="360" w:lineRule="auto"/>
              <w:rPr>
                <w:color w:val="000000"/>
                <w:szCs w:val="24"/>
                <w:lang w:val="sv-SE" w:eastAsia="sv-SE"/>
              </w:rPr>
            </w:pPr>
          </w:p>
        </w:tc>
      </w:tr>
      <w:tr w:rsidR="00626FB5" w:rsidRPr="00EB191D" w14:paraId="4B0A4B60" w14:textId="77777777" w:rsidTr="00A04FA0">
        <w:trPr>
          <w:trHeight w:val="300"/>
        </w:trPr>
        <w:tc>
          <w:tcPr>
            <w:tcW w:w="1031" w:type="dxa"/>
            <w:shd w:val="clear" w:color="auto" w:fill="auto"/>
            <w:noWrap/>
            <w:hideMark/>
          </w:tcPr>
          <w:p w14:paraId="251011F6"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88" w:type="dxa"/>
            <w:shd w:val="clear" w:color="auto" w:fill="auto"/>
            <w:noWrap/>
            <w:hideMark/>
          </w:tcPr>
          <w:p w14:paraId="748DD7FD" w14:textId="79DBECCB" w:rsidR="00626FB5" w:rsidRPr="00EB191D" w:rsidRDefault="00626FB5" w:rsidP="004E4198">
            <w:pPr>
              <w:spacing w:after="0" w:line="360" w:lineRule="auto"/>
              <w:rPr>
                <w:color w:val="000000"/>
                <w:szCs w:val="24"/>
                <w:lang w:val="sv-SE" w:eastAsia="sv-SE"/>
              </w:rPr>
            </w:pPr>
            <w:r w:rsidRPr="00EB191D">
              <w:rPr>
                <w:color w:val="000000"/>
                <w:szCs w:val="24"/>
                <w:lang w:val="sv-SE" w:eastAsia="sv-SE"/>
              </w:rPr>
              <w:t>45-</w:t>
            </w:r>
            <w:r w:rsidR="004E4198">
              <w:rPr>
                <w:color w:val="000000"/>
                <w:szCs w:val="24"/>
                <w:lang w:val="sv-SE" w:eastAsia="sv-SE"/>
              </w:rPr>
              <w:t>6</w:t>
            </w:r>
            <w:r w:rsidR="004E4198" w:rsidRPr="00EB191D">
              <w:rPr>
                <w:color w:val="000000"/>
                <w:szCs w:val="24"/>
                <w:lang w:val="sv-SE" w:eastAsia="sv-SE"/>
              </w:rPr>
              <w:t xml:space="preserve">4 </w:t>
            </w:r>
            <w:r w:rsidRPr="00EB191D">
              <w:rPr>
                <w:color w:val="000000"/>
                <w:szCs w:val="24"/>
                <w:lang w:val="sv-SE" w:eastAsia="sv-SE"/>
              </w:rPr>
              <w:t>yrs</w:t>
            </w:r>
          </w:p>
        </w:tc>
        <w:tc>
          <w:tcPr>
            <w:tcW w:w="696" w:type="dxa"/>
            <w:shd w:val="clear" w:color="auto" w:fill="auto"/>
            <w:noWrap/>
            <w:hideMark/>
          </w:tcPr>
          <w:p w14:paraId="00A40C03" w14:textId="541C987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82</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306D6F63" w14:textId="7EA70C5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83</w:t>
            </w:r>
            <w:r w:rsidR="00F528CF">
              <w:rPr>
                <w:color w:val="000000"/>
                <w:szCs w:val="24"/>
                <w:lang w:val="sv-SE" w:eastAsia="sv-SE"/>
              </w:rPr>
              <w:t>.</w:t>
            </w:r>
            <w:r w:rsidRPr="00EB191D">
              <w:rPr>
                <w:color w:val="000000"/>
                <w:szCs w:val="24"/>
                <w:lang w:val="sv-SE" w:eastAsia="sv-SE"/>
              </w:rPr>
              <w:t>1</w:t>
            </w:r>
          </w:p>
        </w:tc>
        <w:tc>
          <w:tcPr>
            <w:tcW w:w="960" w:type="dxa"/>
            <w:shd w:val="clear" w:color="auto" w:fill="auto"/>
            <w:noWrap/>
            <w:hideMark/>
          </w:tcPr>
          <w:p w14:paraId="7156E774" w14:textId="1F23144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83</w:t>
            </w:r>
            <w:r w:rsidR="00F528CF">
              <w:rPr>
                <w:color w:val="000000"/>
                <w:szCs w:val="24"/>
                <w:lang w:val="sv-SE" w:eastAsia="sv-SE"/>
              </w:rPr>
              <w:t>.</w:t>
            </w:r>
            <w:r w:rsidRPr="00EB191D">
              <w:rPr>
                <w:color w:val="000000"/>
                <w:szCs w:val="24"/>
                <w:lang w:val="sv-SE" w:eastAsia="sv-SE"/>
              </w:rPr>
              <w:t>1</w:t>
            </w:r>
          </w:p>
        </w:tc>
        <w:tc>
          <w:tcPr>
            <w:tcW w:w="960" w:type="dxa"/>
            <w:shd w:val="clear" w:color="auto" w:fill="auto"/>
            <w:noWrap/>
            <w:hideMark/>
          </w:tcPr>
          <w:p w14:paraId="2DFA4537" w14:textId="4F0F988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83</w:t>
            </w:r>
            <w:r w:rsidR="00F528CF">
              <w:rPr>
                <w:color w:val="000000"/>
                <w:szCs w:val="24"/>
                <w:lang w:val="sv-SE" w:eastAsia="sv-SE"/>
              </w:rPr>
              <w:t>.</w:t>
            </w:r>
            <w:r w:rsidRPr="00EB191D">
              <w:rPr>
                <w:color w:val="000000"/>
                <w:szCs w:val="24"/>
                <w:lang w:val="sv-SE" w:eastAsia="sv-SE"/>
              </w:rPr>
              <w:t>4</w:t>
            </w:r>
          </w:p>
        </w:tc>
        <w:tc>
          <w:tcPr>
            <w:tcW w:w="960" w:type="dxa"/>
            <w:shd w:val="clear" w:color="auto" w:fill="auto"/>
            <w:noWrap/>
            <w:hideMark/>
          </w:tcPr>
          <w:p w14:paraId="753E18A2" w14:textId="78A274B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83</w:t>
            </w:r>
            <w:r w:rsidR="00F528CF">
              <w:rPr>
                <w:color w:val="000000"/>
                <w:szCs w:val="24"/>
                <w:lang w:val="sv-SE" w:eastAsia="sv-SE"/>
              </w:rPr>
              <w:t>.</w:t>
            </w:r>
            <w:r w:rsidRPr="00EB191D">
              <w:rPr>
                <w:color w:val="000000"/>
                <w:szCs w:val="24"/>
                <w:lang w:val="sv-SE" w:eastAsia="sv-SE"/>
              </w:rPr>
              <w:t>9</w:t>
            </w:r>
          </w:p>
        </w:tc>
        <w:tc>
          <w:tcPr>
            <w:tcW w:w="2425" w:type="dxa"/>
            <w:shd w:val="clear" w:color="auto" w:fill="auto"/>
            <w:noWrap/>
            <w:hideMark/>
          </w:tcPr>
          <w:p w14:paraId="6A43EDE5" w14:textId="77777777" w:rsidR="00626FB5" w:rsidRPr="00EB191D" w:rsidRDefault="00626FB5" w:rsidP="00EB191D">
            <w:pPr>
              <w:spacing w:after="0" w:line="360" w:lineRule="auto"/>
              <w:rPr>
                <w:color w:val="000000"/>
                <w:szCs w:val="24"/>
                <w:lang w:val="sv-SE" w:eastAsia="sv-SE"/>
              </w:rPr>
            </w:pPr>
          </w:p>
        </w:tc>
      </w:tr>
      <w:tr w:rsidR="00626FB5" w:rsidRPr="00EB191D" w14:paraId="5F02932C" w14:textId="77777777" w:rsidTr="00A04FA0">
        <w:trPr>
          <w:trHeight w:val="221"/>
        </w:trPr>
        <w:tc>
          <w:tcPr>
            <w:tcW w:w="1031" w:type="dxa"/>
            <w:shd w:val="clear" w:color="auto" w:fill="auto"/>
            <w:noWrap/>
            <w:hideMark/>
          </w:tcPr>
          <w:p w14:paraId="64FA6BE7"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Men</w:t>
            </w:r>
          </w:p>
        </w:tc>
        <w:tc>
          <w:tcPr>
            <w:tcW w:w="1188" w:type="dxa"/>
            <w:shd w:val="clear" w:color="auto" w:fill="auto"/>
            <w:noWrap/>
            <w:hideMark/>
          </w:tcPr>
          <w:p w14:paraId="760A6870"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696" w:type="dxa"/>
            <w:shd w:val="clear" w:color="auto" w:fill="auto"/>
            <w:noWrap/>
            <w:hideMark/>
          </w:tcPr>
          <w:p w14:paraId="085583A2" w14:textId="5239C3AB"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76</w:t>
            </w:r>
            <w:r w:rsidR="00F528CF">
              <w:rPr>
                <w:color w:val="000000"/>
                <w:szCs w:val="24"/>
                <w:lang w:val="sv-SE" w:eastAsia="sv-SE"/>
              </w:rPr>
              <w:t>.</w:t>
            </w:r>
            <w:r w:rsidRPr="00EB191D">
              <w:rPr>
                <w:color w:val="000000"/>
                <w:szCs w:val="24"/>
                <w:lang w:val="sv-SE" w:eastAsia="sv-SE"/>
              </w:rPr>
              <w:t>8</w:t>
            </w:r>
          </w:p>
        </w:tc>
        <w:tc>
          <w:tcPr>
            <w:tcW w:w="960" w:type="dxa"/>
            <w:shd w:val="clear" w:color="auto" w:fill="auto"/>
            <w:noWrap/>
            <w:hideMark/>
          </w:tcPr>
          <w:p w14:paraId="53A78364" w14:textId="5EA6A83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77</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5C686D3E" w14:textId="4F6AC20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77</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2D33BC2A" w14:textId="4D77026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78</w:t>
            </w:r>
            <w:r w:rsidR="00F528CF">
              <w:rPr>
                <w:color w:val="000000"/>
                <w:szCs w:val="24"/>
                <w:lang w:val="sv-SE" w:eastAsia="sv-SE"/>
              </w:rPr>
              <w:t>.</w:t>
            </w:r>
            <w:r w:rsidRPr="00EB191D">
              <w:rPr>
                <w:color w:val="000000"/>
                <w:szCs w:val="24"/>
                <w:lang w:val="sv-SE" w:eastAsia="sv-SE"/>
              </w:rPr>
              <w:t>2</w:t>
            </w:r>
          </w:p>
        </w:tc>
        <w:tc>
          <w:tcPr>
            <w:tcW w:w="960" w:type="dxa"/>
            <w:shd w:val="clear" w:color="auto" w:fill="auto"/>
            <w:noWrap/>
            <w:hideMark/>
          </w:tcPr>
          <w:p w14:paraId="34C66C87" w14:textId="413DC60C"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78</w:t>
            </w:r>
            <w:r w:rsidR="00F528CF">
              <w:rPr>
                <w:color w:val="000000"/>
                <w:szCs w:val="24"/>
                <w:lang w:val="sv-SE" w:eastAsia="sv-SE"/>
              </w:rPr>
              <w:t>.</w:t>
            </w:r>
            <w:r w:rsidRPr="00EB191D">
              <w:rPr>
                <w:color w:val="000000"/>
                <w:szCs w:val="24"/>
                <w:lang w:val="sv-SE" w:eastAsia="sv-SE"/>
              </w:rPr>
              <w:t>8</w:t>
            </w:r>
          </w:p>
        </w:tc>
        <w:tc>
          <w:tcPr>
            <w:tcW w:w="2425" w:type="dxa"/>
            <w:shd w:val="clear" w:color="auto" w:fill="auto"/>
            <w:noWrap/>
            <w:hideMark/>
          </w:tcPr>
          <w:p w14:paraId="3B3E45A5" w14:textId="77777777" w:rsidR="00626FB5" w:rsidRPr="00EB191D" w:rsidRDefault="00626FB5" w:rsidP="00EB191D">
            <w:pPr>
              <w:spacing w:after="0" w:line="360" w:lineRule="auto"/>
              <w:rPr>
                <w:color w:val="000000"/>
                <w:szCs w:val="24"/>
                <w:lang w:val="sv-SE" w:eastAsia="sv-SE"/>
              </w:rPr>
            </w:pPr>
          </w:p>
        </w:tc>
      </w:tr>
      <w:tr w:rsidR="00626FB5" w:rsidRPr="00EB191D" w14:paraId="0124619A" w14:textId="77777777" w:rsidTr="00A04FA0">
        <w:trPr>
          <w:trHeight w:val="300"/>
        </w:trPr>
        <w:tc>
          <w:tcPr>
            <w:tcW w:w="9180" w:type="dxa"/>
            <w:gridSpan w:val="8"/>
            <w:noWrap/>
            <w:hideMark/>
          </w:tcPr>
          <w:p w14:paraId="00D4DCB9" w14:textId="77777777" w:rsidR="00626FB5" w:rsidRPr="00EB191D" w:rsidRDefault="00626FB5" w:rsidP="00EB191D">
            <w:pPr>
              <w:spacing w:after="0" w:line="360" w:lineRule="auto"/>
              <w:rPr>
                <w:color w:val="000000"/>
                <w:szCs w:val="24"/>
                <w:lang w:val="sv-SE" w:eastAsia="sv-SE"/>
              </w:rPr>
            </w:pPr>
          </w:p>
        </w:tc>
      </w:tr>
      <w:tr w:rsidR="00626FB5" w:rsidRPr="00EB191D" w14:paraId="30EFF6E7" w14:textId="77777777" w:rsidTr="00A04FA0">
        <w:trPr>
          <w:trHeight w:val="300"/>
        </w:trPr>
        <w:tc>
          <w:tcPr>
            <w:tcW w:w="1031" w:type="dxa"/>
            <w:shd w:val="clear" w:color="auto" w:fill="auto"/>
            <w:noWrap/>
            <w:hideMark/>
          </w:tcPr>
          <w:p w14:paraId="6BC113DB"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88" w:type="dxa"/>
            <w:shd w:val="clear" w:color="auto" w:fill="auto"/>
            <w:noWrap/>
            <w:hideMark/>
          </w:tcPr>
          <w:p w14:paraId="6923A5C3"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16-24 yrs</w:t>
            </w:r>
          </w:p>
        </w:tc>
        <w:tc>
          <w:tcPr>
            <w:tcW w:w="696" w:type="dxa"/>
            <w:shd w:val="clear" w:color="auto" w:fill="auto"/>
            <w:noWrap/>
            <w:hideMark/>
          </w:tcPr>
          <w:p w14:paraId="179B1C42" w14:textId="2838370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44</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3497D177" w14:textId="2DF8FB40"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45</w:t>
            </w:r>
            <w:r w:rsidR="00F528CF">
              <w:rPr>
                <w:color w:val="000000"/>
                <w:szCs w:val="24"/>
                <w:lang w:val="sv-SE" w:eastAsia="sv-SE"/>
              </w:rPr>
              <w:t>.</w:t>
            </w:r>
            <w:r w:rsidRPr="00EB191D">
              <w:rPr>
                <w:color w:val="000000"/>
                <w:szCs w:val="24"/>
                <w:lang w:val="sv-SE" w:eastAsia="sv-SE"/>
              </w:rPr>
              <w:t>7</w:t>
            </w:r>
          </w:p>
        </w:tc>
        <w:tc>
          <w:tcPr>
            <w:tcW w:w="960" w:type="dxa"/>
            <w:shd w:val="clear" w:color="auto" w:fill="auto"/>
            <w:noWrap/>
            <w:hideMark/>
          </w:tcPr>
          <w:p w14:paraId="3F4B92A1" w14:textId="75C3A44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47</w:t>
            </w:r>
            <w:r w:rsidR="00F528CF">
              <w:rPr>
                <w:color w:val="000000"/>
                <w:szCs w:val="24"/>
                <w:lang w:val="sv-SE" w:eastAsia="sv-SE"/>
              </w:rPr>
              <w:t>.</w:t>
            </w:r>
            <w:r w:rsidRPr="00EB191D">
              <w:rPr>
                <w:color w:val="000000"/>
                <w:szCs w:val="24"/>
                <w:lang w:val="sv-SE" w:eastAsia="sv-SE"/>
              </w:rPr>
              <w:t>0</w:t>
            </w:r>
          </w:p>
        </w:tc>
        <w:tc>
          <w:tcPr>
            <w:tcW w:w="960" w:type="dxa"/>
            <w:shd w:val="clear" w:color="auto" w:fill="auto"/>
            <w:noWrap/>
            <w:hideMark/>
          </w:tcPr>
          <w:p w14:paraId="51450081" w14:textId="3E95B3B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48</w:t>
            </w:r>
            <w:r w:rsidR="00F528CF">
              <w:rPr>
                <w:color w:val="000000"/>
                <w:szCs w:val="24"/>
                <w:lang w:val="sv-SE" w:eastAsia="sv-SE"/>
              </w:rPr>
              <w:t>.</w:t>
            </w:r>
            <w:r w:rsidRPr="00EB191D">
              <w:rPr>
                <w:color w:val="000000"/>
                <w:szCs w:val="24"/>
                <w:lang w:val="sv-SE" w:eastAsia="sv-SE"/>
              </w:rPr>
              <w:t>8</w:t>
            </w:r>
          </w:p>
        </w:tc>
        <w:tc>
          <w:tcPr>
            <w:tcW w:w="960" w:type="dxa"/>
            <w:shd w:val="clear" w:color="auto" w:fill="auto"/>
            <w:noWrap/>
            <w:hideMark/>
          </w:tcPr>
          <w:p w14:paraId="5F3142C8" w14:textId="2E8ED23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49</w:t>
            </w:r>
            <w:r w:rsidR="00F528CF">
              <w:rPr>
                <w:color w:val="000000"/>
                <w:szCs w:val="24"/>
                <w:lang w:val="sv-SE" w:eastAsia="sv-SE"/>
              </w:rPr>
              <w:t>.</w:t>
            </w:r>
            <w:r w:rsidRPr="00EB191D">
              <w:rPr>
                <w:color w:val="000000"/>
                <w:szCs w:val="24"/>
                <w:lang w:val="sv-SE" w:eastAsia="sv-SE"/>
              </w:rPr>
              <w:t>6</w:t>
            </w:r>
          </w:p>
        </w:tc>
        <w:tc>
          <w:tcPr>
            <w:tcW w:w="2425" w:type="dxa"/>
            <w:shd w:val="clear" w:color="auto" w:fill="auto"/>
            <w:noWrap/>
            <w:hideMark/>
          </w:tcPr>
          <w:p w14:paraId="7FDBDE66" w14:textId="77777777" w:rsidR="00626FB5" w:rsidRPr="00EB191D" w:rsidRDefault="00626FB5" w:rsidP="00EB191D">
            <w:pPr>
              <w:spacing w:after="0" w:line="360" w:lineRule="auto"/>
              <w:rPr>
                <w:color w:val="000000"/>
                <w:szCs w:val="24"/>
                <w:lang w:val="sv-SE" w:eastAsia="sv-SE"/>
              </w:rPr>
            </w:pPr>
          </w:p>
        </w:tc>
      </w:tr>
      <w:tr w:rsidR="00626FB5" w:rsidRPr="00EB191D" w14:paraId="4689904B" w14:textId="77777777" w:rsidTr="00A04FA0">
        <w:trPr>
          <w:trHeight w:val="300"/>
        </w:trPr>
        <w:tc>
          <w:tcPr>
            <w:tcW w:w="1031" w:type="dxa"/>
            <w:shd w:val="clear" w:color="auto" w:fill="auto"/>
            <w:noWrap/>
            <w:hideMark/>
          </w:tcPr>
          <w:p w14:paraId="00DFBB89"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88" w:type="dxa"/>
            <w:shd w:val="clear" w:color="auto" w:fill="auto"/>
            <w:noWrap/>
            <w:hideMark/>
          </w:tcPr>
          <w:p w14:paraId="222A326A"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25-44 yrs</w:t>
            </w:r>
          </w:p>
        </w:tc>
        <w:tc>
          <w:tcPr>
            <w:tcW w:w="696" w:type="dxa"/>
            <w:shd w:val="clear" w:color="auto" w:fill="auto"/>
            <w:noWrap/>
            <w:hideMark/>
          </w:tcPr>
          <w:p w14:paraId="47DCD677" w14:textId="6E59360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81</w:t>
            </w:r>
            <w:r w:rsidR="00F528CF">
              <w:rPr>
                <w:color w:val="000000"/>
                <w:szCs w:val="24"/>
                <w:lang w:val="sv-SE" w:eastAsia="sv-SE"/>
              </w:rPr>
              <w:t>.</w:t>
            </w:r>
            <w:r w:rsidRPr="00EB191D">
              <w:rPr>
                <w:color w:val="000000"/>
                <w:szCs w:val="24"/>
                <w:lang w:val="sv-SE" w:eastAsia="sv-SE"/>
              </w:rPr>
              <w:t>4</w:t>
            </w:r>
          </w:p>
        </w:tc>
        <w:tc>
          <w:tcPr>
            <w:tcW w:w="960" w:type="dxa"/>
            <w:shd w:val="clear" w:color="auto" w:fill="auto"/>
            <w:noWrap/>
            <w:hideMark/>
          </w:tcPr>
          <w:p w14:paraId="7E1C5CEB" w14:textId="3C99921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81</w:t>
            </w:r>
            <w:r w:rsidR="00F528CF">
              <w:rPr>
                <w:color w:val="000000"/>
                <w:szCs w:val="24"/>
                <w:lang w:val="sv-SE" w:eastAsia="sv-SE"/>
              </w:rPr>
              <w:t>.</w:t>
            </w:r>
            <w:r w:rsidRPr="00EB191D">
              <w:rPr>
                <w:color w:val="000000"/>
                <w:szCs w:val="24"/>
                <w:lang w:val="sv-SE" w:eastAsia="sv-SE"/>
              </w:rPr>
              <w:t>6</w:t>
            </w:r>
          </w:p>
        </w:tc>
        <w:tc>
          <w:tcPr>
            <w:tcW w:w="960" w:type="dxa"/>
            <w:shd w:val="clear" w:color="auto" w:fill="auto"/>
            <w:noWrap/>
            <w:hideMark/>
          </w:tcPr>
          <w:p w14:paraId="2125A91F" w14:textId="40C1F586"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81</w:t>
            </w:r>
            <w:r w:rsidR="00F528CF">
              <w:rPr>
                <w:color w:val="000000"/>
                <w:szCs w:val="24"/>
                <w:lang w:val="sv-SE" w:eastAsia="sv-SE"/>
              </w:rPr>
              <w:t>.</w:t>
            </w:r>
            <w:r w:rsidRPr="00EB191D">
              <w:rPr>
                <w:color w:val="000000"/>
                <w:szCs w:val="24"/>
                <w:lang w:val="sv-SE" w:eastAsia="sv-SE"/>
              </w:rPr>
              <w:t>9</w:t>
            </w:r>
          </w:p>
        </w:tc>
        <w:tc>
          <w:tcPr>
            <w:tcW w:w="960" w:type="dxa"/>
            <w:shd w:val="clear" w:color="auto" w:fill="auto"/>
            <w:noWrap/>
            <w:hideMark/>
          </w:tcPr>
          <w:p w14:paraId="3CD5C694" w14:textId="2D64E0B3"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82</w:t>
            </w:r>
            <w:r w:rsidR="00F528CF">
              <w:rPr>
                <w:color w:val="000000"/>
                <w:szCs w:val="24"/>
                <w:lang w:val="sv-SE" w:eastAsia="sv-SE"/>
              </w:rPr>
              <w:t>.</w:t>
            </w:r>
            <w:r w:rsidRPr="00EB191D">
              <w:rPr>
                <w:color w:val="000000"/>
                <w:szCs w:val="24"/>
                <w:lang w:val="sv-SE" w:eastAsia="sv-SE"/>
              </w:rPr>
              <w:t>2</w:t>
            </w:r>
          </w:p>
        </w:tc>
        <w:tc>
          <w:tcPr>
            <w:tcW w:w="960" w:type="dxa"/>
            <w:shd w:val="clear" w:color="auto" w:fill="auto"/>
            <w:noWrap/>
            <w:hideMark/>
          </w:tcPr>
          <w:p w14:paraId="702FFE12" w14:textId="161B9BB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82</w:t>
            </w:r>
            <w:r w:rsidR="00F528CF">
              <w:rPr>
                <w:color w:val="000000"/>
                <w:szCs w:val="24"/>
                <w:lang w:val="sv-SE" w:eastAsia="sv-SE"/>
              </w:rPr>
              <w:t>.</w:t>
            </w:r>
            <w:r w:rsidRPr="00EB191D">
              <w:rPr>
                <w:color w:val="000000"/>
                <w:szCs w:val="24"/>
                <w:lang w:val="sv-SE" w:eastAsia="sv-SE"/>
              </w:rPr>
              <w:t>5</w:t>
            </w:r>
          </w:p>
        </w:tc>
        <w:tc>
          <w:tcPr>
            <w:tcW w:w="2425" w:type="dxa"/>
            <w:shd w:val="clear" w:color="auto" w:fill="auto"/>
            <w:noWrap/>
            <w:hideMark/>
          </w:tcPr>
          <w:p w14:paraId="7C32DE5D" w14:textId="77777777" w:rsidR="00626FB5" w:rsidRPr="00EB191D" w:rsidRDefault="00626FB5" w:rsidP="00EB191D">
            <w:pPr>
              <w:spacing w:after="0" w:line="360" w:lineRule="auto"/>
              <w:rPr>
                <w:color w:val="000000"/>
                <w:szCs w:val="24"/>
                <w:lang w:val="sv-SE" w:eastAsia="sv-SE"/>
              </w:rPr>
            </w:pPr>
          </w:p>
        </w:tc>
      </w:tr>
      <w:tr w:rsidR="00626FB5" w:rsidRPr="00EB191D" w14:paraId="0815FAE2" w14:textId="77777777" w:rsidTr="00A04FA0">
        <w:trPr>
          <w:trHeight w:val="300"/>
        </w:trPr>
        <w:tc>
          <w:tcPr>
            <w:tcW w:w="1031" w:type="dxa"/>
            <w:shd w:val="clear" w:color="auto" w:fill="auto"/>
            <w:noWrap/>
            <w:hideMark/>
          </w:tcPr>
          <w:p w14:paraId="2671667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88" w:type="dxa"/>
            <w:shd w:val="clear" w:color="auto" w:fill="auto"/>
            <w:noWrap/>
            <w:hideMark/>
          </w:tcPr>
          <w:p w14:paraId="677589B2" w14:textId="0518204F" w:rsidR="00626FB5" w:rsidRPr="00EB191D" w:rsidRDefault="00626FB5" w:rsidP="004E4198">
            <w:pPr>
              <w:spacing w:after="0" w:line="360" w:lineRule="auto"/>
              <w:rPr>
                <w:color w:val="000000"/>
                <w:szCs w:val="24"/>
                <w:lang w:val="sv-SE" w:eastAsia="sv-SE"/>
              </w:rPr>
            </w:pPr>
            <w:r w:rsidRPr="00EB191D">
              <w:rPr>
                <w:color w:val="000000"/>
                <w:szCs w:val="24"/>
                <w:lang w:val="sv-SE" w:eastAsia="sv-SE"/>
              </w:rPr>
              <w:t>45-</w:t>
            </w:r>
            <w:r w:rsidR="004E4198">
              <w:rPr>
                <w:color w:val="000000"/>
                <w:szCs w:val="24"/>
                <w:lang w:val="sv-SE" w:eastAsia="sv-SE"/>
              </w:rPr>
              <w:t>6</w:t>
            </w:r>
            <w:r w:rsidR="004E4198" w:rsidRPr="00EB191D">
              <w:rPr>
                <w:color w:val="000000"/>
                <w:szCs w:val="24"/>
                <w:lang w:val="sv-SE" w:eastAsia="sv-SE"/>
              </w:rPr>
              <w:t xml:space="preserve">4 </w:t>
            </w:r>
            <w:r w:rsidRPr="00EB191D">
              <w:rPr>
                <w:color w:val="000000"/>
                <w:szCs w:val="24"/>
                <w:lang w:val="sv-SE" w:eastAsia="sv-SE"/>
              </w:rPr>
              <w:t>yrs</w:t>
            </w:r>
          </w:p>
        </w:tc>
        <w:tc>
          <w:tcPr>
            <w:tcW w:w="696" w:type="dxa"/>
            <w:shd w:val="clear" w:color="auto" w:fill="auto"/>
            <w:noWrap/>
            <w:hideMark/>
          </w:tcPr>
          <w:p w14:paraId="23306C06" w14:textId="4611AB0D"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77</w:t>
            </w:r>
            <w:r w:rsidR="00F528CF">
              <w:rPr>
                <w:color w:val="000000"/>
                <w:szCs w:val="24"/>
                <w:lang w:val="sv-SE" w:eastAsia="sv-SE"/>
              </w:rPr>
              <w:t>.</w:t>
            </w:r>
            <w:r w:rsidRPr="00EB191D">
              <w:rPr>
                <w:color w:val="000000"/>
                <w:szCs w:val="24"/>
                <w:lang w:val="sv-SE" w:eastAsia="sv-SE"/>
              </w:rPr>
              <w:t>4</w:t>
            </w:r>
          </w:p>
        </w:tc>
        <w:tc>
          <w:tcPr>
            <w:tcW w:w="960" w:type="dxa"/>
            <w:shd w:val="clear" w:color="auto" w:fill="auto"/>
            <w:noWrap/>
            <w:hideMark/>
          </w:tcPr>
          <w:p w14:paraId="13ACED69" w14:textId="45F44478"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77</w:t>
            </w:r>
            <w:r w:rsidR="00F528CF">
              <w:rPr>
                <w:color w:val="000000"/>
                <w:szCs w:val="24"/>
                <w:lang w:val="sv-SE" w:eastAsia="sv-SE"/>
              </w:rPr>
              <w:t>.</w:t>
            </w:r>
            <w:r w:rsidRPr="00EB191D">
              <w:rPr>
                <w:color w:val="000000"/>
                <w:szCs w:val="24"/>
                <w:lang w:val="sv-SE" w:eastAsia="sv-SE"/>
              </w:rPr>
              <w:t>9</w:t>
            </w:r>
          </w:p>
        </w:tc>
        <w:tc>
          <w:tcPr>
            <w:tcW w:w="960" w:type="dxa"/>
            <w:shd w:val="clear" w:color="auto" w:fill="auto"/>
            <w:noWrap/>
            <w:hideMark/>
          </w:tcPr>
          <w:p w14:paraId="6C1C96B4" w14:textId="0562963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78</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1FCE751F" w14:textId="0D6BD4F2"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79</w:t>
            </w:r>
            <w:r w:rsidR="00F528CF">
              <w:rPr>
                <w:color w:val="000000"/>
                <w:szCs w:val="24"/>
                <w:lang w:val="sv-SE" w:eastAsia="sv-SE"/>
              </w:rPr>
              <w:t>.</w:t>
            </w:r>
            <w:r w:rsidRPr="00EB191D">
              <w:rPr>
                <w:color w:val="000000"/>
                <w:szCs w:val="24"/>
                <w:lang w:val="sv-SE" w:eastAsia="sv-SE"/>
              </w:rPr>
              <w:t>2</w:t>
            </w:r>
          </w:p>
        </w:tc>
        <w:tc>
          <w:tcPr>
            <w:tcW w:w="960" w:type="dxa"/>
            <w:shd w:val="clear" w:color="auto" w:fill="auto"/>
            <w:noWrap/>
            <w:hideMark/>
          </w:tcPr>
          <w:p w14:paraId="4E6FF828" w14:textId="13EAA3EA"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80</w:t>
            </w:r>
            <w:r w:rsidR="00F528CF">
              <w:rPr>
                <w:color w:val="000000"/>
                <w:szCs w:val="24"/>
                <w:lang w:val="sv-SE" w:eastAsia="sv-SE"/>
              </w:rPr>
              <w:t>.</w:t>
            </w:r>
            <w:r w:rsidRPr="00EB191D">
              <w:rPr>
                <w:color w:val="000000"/>
                <w:szCs w:val="24"/>
                <w:lang w:val="sv-SE" w:eastAsia="sv-SE"/>
              </w:rPr>
              <w:t>2</w:t>
            </w:r>
          </w:p>
        </w:tc>
        <w:tc>
          <w:tcPr>
            <w:tcW w:w="2425" w:type="dxa"/>
            <w:shd w:val="clear" w:color="auto" w:fill="auto"/>
            <w:noWrap/>
            <w:hideMark/>
          </w:tcPr>
          <w:p w14:paraId="389004D4" w14:textId="77777777" w:rsidR="00626FB5" w:rsidRPr="00EB191D" w:rsidRDefault="00626FB5" w:rsidP="00EB191D">
            <w:pPr>
              <w:spacing w:after="0" w:line="360" w:lineRule="auto"/>
              <w:rPr>
                <w:color w:val="000000"/>
                <w:szCs w:val="24"/>
                <w:lang w:val="sv-SE" w:eastAsia="sv-SE"/>
              </w:rPr>
            </w:pPr>
          </w:p>
        </w:tc>
      </w:tr>
      <w:tr w:rsidR="00626FB5" w:rsidRPr="00EB191D" w14:paraId="26A1D0D9" w14:textId="77777777" w:rsidTr="00A04FA0">
        <w:trPr>
          <w:trHeight w:val="300"/>
        </w:trPr>
        <w:tc>
          <w:tcPr>
            <w:tcW w:w="1031" w:type="dxa"/>
            <w:shd w:val="clear" w:color="auto" w:fill="auto"/>
            <w:noWrap/>
            <w:hideMark/>
          </w:tcPr>
          <w:p w14:paraId="4E46569D"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Women</w:t>
            </w:r>
          </w:p>
        </w:tc>
        <w:tc>
          <w:tcPr>
            <w:tcW w:w="1188" w:type="dxa"/>
            <w:shd w:val="clear" w:color="auto" w:fill="auto"/>
            <w:noWrap/>
            <w:hideMark/>
          </w:tcPr>
          <w:p w14:paraId="7B75ACCF" w14:textId="77777777" w:rsidR="00626FB5" w:rsidRPr="00EB191D" w:rsidRDefault="00626FB5" w:rsidP="00EB191D">
            <w:pPr>
              <w:spacing w:after="0" w:line="360" w:lineRule="auto"/>
              <w:rPr>
                <w:color w:val="000000"/>
                <w:szCs w:val="24"/>
                <w:lang w:val="sv-SE" w:eastAsia="sv-SE"/>
              </w:rPr>
            </w:pPr>
            <w:r w:rsidRPr="00EB191D">
              <w:rPr>
                <w:color w:val="000000"/>
                <w:szCs w:val="24"/>
                <w:lang w:val="sv-SE" w:eastAsia="sv-SE"/>
              </w:rPr>
              <w:t>16-64 yrs</w:t>
            </w:r>
          </w:p>
        </w:tc>
        <w:tc>
          <w:tcPr>
            <w:tcW w:w="696" w:type="dxa"/>
            <w:shd w:val="clear" w:color="auto" w:fill="auto"/>
            <w:noWrap/>
            <w:hideMark/>
          </w:tcPr>
          <w:p w14:paraId="6C7370FD" w14:textId="0DFD0BE5"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72</w:t>
            </w:r>
            <w:r w:rsidR="00F528CF">
              <w:rPr>
                <w:color w:val="000000"/>
                <w:szCs w:val="24"/>
                <w:lang w:val="sv-SE" w:eastAsia="sv-SE"/>
              </w:rPr>
              <w:t>.</w:t>
            </w:r>
            <w:r w:rsidRPr="00EB191D">
              <w:rPr>
                <w:color w:val="000000"/>
                <w:szCs w:val="24"/>
                <w:lang w:val="sv-SE" w:eastAsia="sv-SE"/>
              </w:rPr>
              <w:t>9</w:t>
            </w:r>
          </w:p>
        </w:tc>
        <w:tc>
          <w:tcPr>
            <w:tcW w:w="960" w:type="dxa"/>
            <w:shd w:val="clear" w:color="auto" w:fill="auto"/>
            <w:noWrap/>
            <w:hideMark/>
          </w:tcPr>
          <w:p w14:paraId="23C29A6A" w14:textId="769CD46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73</w:t>
            </w:r>
            <w:r w:rsidR="00F528CF">
              <w:rPr>
                <w:color w:val="000000"/>
                <w:szCs w:val="24"/>
                <w:lang w:val="sv-SE" w:eastAsia="sv-SE"/>
              </w:rPr>
              <w:t>.</w:t>
            </w:r>
            <w:r w:rsidRPr="00EB191D">
              <w:rPr>
                <w:color w:val="000000"/>
                <w:szCs w:val="24"/>
                <w:lang w:val="sv-SE" w:eastAsia="sv-SE"/>
              </w:rPr>
              <w:t>5</w:t>
            </w:r>
          </w:p>
        </w:tc>
        <w:tc>
          <w:tcPr>
            <w:tcW w:w="960" w:type="dxa"/>
            <w:shd w:val="clear" w:color="auto" w:fill="auto"/>
            <w:noWrap/>
            <w:hideMark/>
          </w:tcPr>
          <w:p w14:paraId="7BAA9BC3" w14:textId="68DDB3C4"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74</w:t>
            </w:r>
            <w:r w:rsidR="00F528CF">
              <w:rPr>
                <w:color w:val="000000"/>
                <w:szCs w:val="24"/>
                <w:lang w:val="sv-SE" w:eastAsia="sv-SE"/>
              </w:rPr>
              <w:t>.</w:t>
            </w:r>
            <w:r w:rsidRPr="00EB191D">
              <w:rPr>
                <w:color w:val="000000"/>
                <w:szCs w:val="24"/>
                <w:lang w:val="sv-SE" w:eastAsia="sv-SE"/>
              </w:rPr>
              <w:t>2</w:t>
            </w:r>
          </w:p>
        </w:tc>
        <w:tc>
          <w:tcPr>
            <w:tcW w:w="960" w:type="dxa"/>
            <w:shd w:val="clear" w:color="auto" w:fill="auto"/>
            <w:noWrap/>
            <w:hideMark/>
          </w:tcPr>
          <w:p w14:paraId="5B267E13" w14:textId="4E86B27F"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75</w:t>
            </w:r>
            <w:r w:rsidR="00F528CF">
              <w:rPr>
                <w:color w:val="000000"/>
                <w:szCs w:val="24"/>
                <w:lang w:val="sv-SE" w:eastAsia="sv-SE"/>
              </w:rPr>
              <w:t>.</w:t>
            </w:r>
            <w:r w:rsidRPr="00EB191D">
              <w:rPr>
                <w:color w:val="000000"/>
                <w:szCs w:val="24"/>
                <w:lang w:val="sv-SE" w:eastAsia="sv-SE"/>
              </w:rPr>
              <w:t>1</w:t>
            </w:r>
          </w:p>
        </w:tc>
        <w:tc>
          <w:tcPr>
            <w:tcW w:w="960" w:type="dxa"/>
            <w:shd w:val="clear" w:color="auto" w:fill="auto"/>
            <w:noWrap/>
            <w:hideMark/>
          </w:tcPr>
          <w:p w14:paraId="6EBF90DE" w14:textId="16929BEE" w:rsidR="00626FB5" w:rsidRPr="00EB191D" w:rsidRDefault="00626FB5" w:rsidP="00EB191D">
            <w:pPr>
              <w:spacing w:after="0" w:line="360" w:lineRule="auto"/>
              <w:jc w:val="right"/>
              <w:rPr>
                <w:color w:val="000000"/>
                <w:szCs w:val="24"/>
                <w:lang w:val="sv-SE" w:eastAsia="sv-SE"/>
              </w:rPr>
            </w:pPr>
            <w:r w:rsidRPr="00EB191D">
              <w:rPr>
                <w:color w:val="000000"/>
                <w:szCs w:val="24"/>
                <w:lang w:val="sv-SE" w:eastAsia="sv-SE"/>
              </w:rPr>
              <w:t>76</w:t>
            </w:r>
            <w:r w:rsidR="00F528CF">
              <w:rPr>
                <w:color w:val="000000"/>
                <w:szCs w:val="24"/>
                <w:lang w:val="sv-SE" w:eastAsia="sv-SE"/>
              </w:rPr>
              <w:t>.</w:t>
            </w:r>
            <w:r w:rsidRPr="00EB191D">
              <w:rPr>
                <w:color w:val="000000"/>
                <w:szCs w:val="24"/>
                <w:lang w:val="sv-SE" w:eastAsia="sv-SE"/>
              </w:rPr>
              <w:t>0</w:t>
            </w:r>
          </w:p>
        </w:tc>
        <w:tc>
          <w:tcPr>
            <w:tcW w:w="2425" w:type="dxa"/>
            <w:shd w:val="clear" w:color="auto" w:fill="auto"/>
            <w:noWrap/>
            <w:hideMark/>
          </w:tcPr>
          <w:p w14:paraId="4625790D" w14:textId="77777777" w:rsidR="00626FB5" w:rsidRPr="00EB191D" w:rsidRDefault="00626FB5" w:rsidP="00EB191D">
            <w:pPr>
              <w:spacing w:after="0" w:line="360" w:lineRule="auto"/>
              <w:rPr>
                <w:color w:val="000000"/>
                <w:szCs w:val="24"/>
                <w:lang w:val="sv-SE" w:eastAsia="sv-SE"/>
              </w:rPr>
            </w:pPr>
          </w:p>
        </w:tc>
      </w:tr>
      <w:tr w:rsidR="00626FB5" w:rsidRPr="00EB191D" w14:paraId="314938A2" w14:textId="77777777" w:rsidTr="00A04FA0">
        <w:trPr>
          <w:trHeight w:val="300"/>
        </w:trPr>
        <w:tc>
          <w:tcPr>
            <w:tcW w:w="9180" w:type="dxa"/>
            <w:gridSpan w:val="8"/>
            <w:noWrap/>
            <w:hideMark/>
          </w:tcPr>
          <w:p w14:paraId="6F72A6EA" w14:textId="1F3FC3C4" w:rsidR="007E7934" w:rsidRPr="00EB191D" w:rsidRDefault="00626FB5" w:rsidP="00EB191D">
            <w:pPr>
              <w:spacing w:after="0" w:line="360" w:lineRule="auto"/>
              <w:rPr>
                <w:color w:val="000000"/>
                <w:szCs w:val="24"/>
                <w:lang w:eastAsia="sv-SE"/>
              </w:rPr>
            </w:pPr>
            <w:r w:rsidRPr="00EB191D">
              <w:rPr>
                <w:color w:val="000000"/>
                <w:szCs w:val="24"/>
                <w:lang w:eastAsia="sv-SE"/>
              </w:rPr>
              <w:t>Souce: S</w:t>
            </w:r>
            <w:r w:rsidR="00A863A3" w:rsidRPr="00EB191D">
              <w:rPr>
                <w:color w:val="000000"/>
                <w:szCs w:val="24"/>
                <w:lang w:eastAsia="sv-SE"/>
              </w:rPr>
              <w:t>tatistics Sweden</w:t>
            </w:r>
            <w:r w:rsidRPr="00EB191D">
              <w:rPr>
                <w:color w:val="000000"/>
                <w:szCs w:val="24"/>
                <w:lang w:eastAsia="sv-SE"/>
              </w:rPr>
              <w:t xml:space="preserve"> </w:t>
            </w:r>
          </w:p>
          <w:p w14:paraId="28D5E89B" w14:textId="1C7A6090" w:rsidR="00626FB5" w:rsidRPr="00EB191D" w:rsidRDefault="00626FB5" w:rsidP="00EB191D">
            <w:pPr>
              <w:spacing w:after="0" w:line="360" w:lineRule="auto"/>
              <w:rPr>
                <w:color w:val="000000"/>
                <w:szCs w:val="24"/>
                <w:lang w:eastAsia="sv-SE"/>
              </w:rPr>
            </w:pPr>
            <w:r w:rsidRPr="00EB191D">
              <w:rPr>
                <w:color w:val="000000"/>
                <w:szCs w:val="24"/>
                <w:lang w:eastAsia="sv-SE"/>
              </w:rPr>
              <w:t>The figures that are presented above belongs to the survey Labour force statistics.</w:t>
            </w:r>
          </w:p>
        </w:tc>
      </w:tr>
    </w:tbl>
    <w:p w14:paraId="07018E46" w14:textId="77777777" w:rsidR="00783624" w:rsidRPr="00EB191D" w:rsidRDefault="00783624" w:rsidP="00EB191D">
      <w:pPr>
        <w:spacing w:line="360" w:lineRule="auto"/>
        <w:rPr>
          <w:szCs w:val="24"/>
        </w:rPr>
      </w:pPr>
    </w:p>
    <w:p w14:paraId="06BD9ECF" w14:textId="52303522" w:rsidR="00671E71" w:rsidRPr="00EB191D" w:rsidRDefault="00094178" w:rsidP="00EB191D">
      <w:pPr>
        <w:pStyle w:val="Heading1"/>
        <w:spacing w:line="360" w:lineRule="auto"/>
        <w:jc w:val="left"/>
      </w:pPr>
      <w:r w:rsidRPr="00EB191D">
        <w:lastRenderedPageBreak/>
        <w:t>Appendix 2</w:t>
      </w:r>
    </w:p>
    <w:p w14:paraId="33822472" w14:textId="21F372F1" w:rsidR="004A6C1A" w:rsidRPr="00EB191D" w:rsidRDefault="004A6C1A" w:rsidP="00EB191D">
      <w:pPr>
        <w:spacing w:line="360" w:lineRule="auto"/>
        <w:rPr>
          <w:szCs w:val="24"/>
        </w:rPr>
      </w:pPr>
      <w:r w:rsidRPr="00EB191D">
        <w:rPr>
          <w:szCs w:val="24"/>
        </w:rPr>
        <w:t>Living Conditions (ULF), indicators, percentage by gender, age, and time pe</w:t>
      </w:r>
      <w:r w:rsidR="00671E71" w:rsidRPr="00EB191D">
        <w:rPr>
          <w:szCs w:val="24"/>
        </w:rPr>
        <w:t>riod</w:t>
      </w:r>
      <w:r w:rsidRPr="00EB191D">
        <w:rPr>
          <w:szCs w:val="24"/>
        </w:rPr>
        <w:t>.</w:t>
      </w:r>
    </w:p>
    <w:tbl>
      <w:tblPr>
        <w:tblStyle w:val="TableGrid"/>
        <w:tblW w:w="0" w:type="auto"/>
        <w:tblLayout w:type="fixed"/>
        <w:tblLook w:val="04A0" w:firstRow="1" w:lastRow="0" w:firstColumn="1" w:lastColumn="0" w:noHBand="0" w:noVBand="1"/>
      </w:tblPr>
      <w:tblGrid>
        <w:gridCol w:w="1600"/>
        <w:gridCol w:w="1769"/>
        <w:gridCol w:w="1984"/>
        <w:gridCol w:w="2268"/>
        <w:gridCol w:w="1985"/>
      </w:tblGrid>
      <w:tr w:rsidR="00D63C3F" w:rsidRPr="00EB191D" w14:paraId="28B186F6" w14:textId="77777777" w:rsidTr="0012021E">
        <w:trPr>
          <w:trHeight w:val="465"/>
        </w:trPr>
        <w:tc>
          <w:tcPr>
            <w:tcW w:w="1600" w:type="dxa"/>
            <w:noWrap/>
            <w:hideMark/>
          </w:tcPr>
          <w:p w14:paraId="22BCFA90" w14:textId="77777777" w:rsidR="00D63C3F" w:rsidRPr="00EB191D" w:rsidRDefault="00D63C3F" w:rsidP="004D5D6B">
            <w:pPr>
              <w:spacing w:after="0" w:line="360" w:lineRule="auto"/>
              <w:rPr>
                <w:b/>
                <w:szCs w:val="24"/>
              </w:rPr>
            </w:pPr>
            <w:r w:rsidRPr="00EB191D">
              <w:rPr>
                <w:b/>
                <w:szCs w:val="24"/>
              </w:rPr>
              <w:t>ULF/SILC</w:t>
            </w:r>
          </w:p>
        </w:tc>
        <w:tc>
          <w:tcPr>
            <w:tcW w:w="1769" w:type="dxa"/>
            <w:noWrap/>
            <w:hideMark/>
          </w:tcPr>
          <w:p w14:paraId="46E53549" w14:textId="77777777" w:rsidR="00D63C3F" w:rsidRPr="00EB191D" w:rsidRDefault="00D63C3F" w:rsidP="004D5D6B">
            <w:pPr>
              <w:spacing w:after="0" w:line="360" w:lineRule="auto"/>
              <w:rPr>
                <w:b/>
                <w:szCs w:val="24"/>
              </w:rPr>
            </w:pPr>
          </w:p>
        </w:tc>
        <w:tc>
          <w:tcPr>
            <w:tcW w:w="4252" w:type="dxa"/>
            <w:gridSpan w:val="2"/>
            <w:noWrap/>
            <w:hideMark/>
          </w:tcPr>
          <w:p w14:paraId="623A1C97" w14:textId="77777777" w:rsidR="00D63C3F" w:rsidRPr="00EB191D" w:rsidRDefault="00D63C3F" w:rsidP="004D5D6B">
            <w:pPr>
              <w:spacing w:after="0" w:line="360" w:lineRule="auto"/>
              <w:rPr>
                <w:b/>
                <w:szCs w:val="24"/>
              </w:rPr>
            </w:pPr>
            <w:r w:rsidRPr="00EB191D">
              <w:rPr>
                <w:b/>
                <w:szCs w:val="24"/>
              </w:rPr>
              <w:t>2012 - 2013</w:t>
            </w:r>
          </w:p>
        </w:tc>
        <w:tc>
          <w:tcPr>
            <w:tcW w:w="1985" w:type="dxa"/>
            <w:noWrap/>
            <w:hideMark/>
          </w:tcPr>
          <w:p w14:paraId="6A67BC59" w14:textId="77777777" w:rsidR="00D63C3F" w:rsidRPr="00EB191D" w:rsidRDefault="00D63C3F" w:rsidP="004D5D6B">
            <w:pPr>
              <w:spacing w:after="0" w:line="360" w:lineRule="auto"/>
              <w:rPr>
                <w:szCs w:val="24"/>
              </w:rPr>
            </w:pPr>
          </w:p>
        </w:tc>
      </w:tr>
      <w:tr w:rsidR="00D63C3F" w:rsidRPr="00EB191D" w14:paraId="4DE77565" w14:textId="77777777" w:rsidTr="00EC7520">
        <w:trPr>
          <w:trHeight w:val="1100"/>
        </w:trPr>
        <w:tc>
          <w:tcPr>
            <w:tcW w:w="1600" w:type="dxa"/>
            <w:noWrap/>
            <w:hideMark/>
          </w:tcPr>
          <w:p w14:paraId="0F4A19BA" w14:textId="77777777" w:rsidR="00D63C3F" w:rsidRPr="00EB191D" w:rsidRDefault="00D63C3F" w:rsidP="004D5D6B">
            <w:pPr>
              <w:spacing w:after="0" w:line="360" w:lineRule="auto"/>
              <w:rPr>
                <w:szCs w:val="24"/>
              </w:rPr>
            </w:pPr>
          </w:p>
        </w:tc>
        <w:tc>
          <w:tcPr>
            <w:tcW w:w="1769" w:type="dxa"/>
            <w:hideMark/>
          </w:tcPr>
          <w:p w14:paraId="28C9AF8A" w14:textId="77777777" w:rsidR="00D63C3F" w:rsidRPr="00EB191D" w:rsidRDefault="00D63C3F" w:rsidP="004D5D6B">
            <w:pPr>
              <w:spacing w:after="0" w:line="360" w:lineRule="auto"/>
              <w:rPr>
                <w:b/>
                <w:bCs/>
                <w:szCs w:val="24"/>
              </w:rPr>
            </w:pPr>
            <w:r w:rsidRPr="00EB191D">
              <w:rPr>
                <w:b/>
                <w:bCs/>
                <w:szCs w:val="24"/>
              </w:rPr>
              <w:t>Overcrowding under standard 3</w:t>
            </w:r>
          </w:p>
        </w:tc>
        <w:tc>
          <w:tcPr>
            <w:tcW w:w="1984" w:type="dxa"/>
            <w:hideMark/>
          </w:tcPr>
          <w:p w14:paraId="5C601919" w14:textId="77777777" w:rsidR="00D63C3F" w:rsidRPr="00EB191D" w:rsidRDefault="00D63C3F" w:rsidP="004D5D6B">
            <w:pPr>
              <w:spacing w:after="0" w:line="360" w:lineRule="auto"/>
              <w:rPr>
                <w:b/>
                <w:bCs/>
                <w:szCs w:val="24"/>
              </w:rPr>
            </w:pPr>
            <w:r w:rsidRPr="00EB191D">
              <w:rPr>
                <w:b/>
                <w:bCs/>
                <w:szCs w:val="24"/>
              </w:rPr>
              <w:t>Number of inhabitants per 100 room units</w:t>
            </w:r>
          </w:p>
        </w:tc>
        <w:tc>
          <w:tcPr>
            <w:tcW w:w="2268" w:type="dxa"/>
            <w:hideMark/>
          </w:tcPr>
          <w:p w14:paraId="6DAFB75C" w14:textId="138D3CD4" w:rsidR="00D63C3F" w:rsidRPr="00EB191D" w:rsidRDefault="00D63C3F" w:rsidP="004D5D6B">
            <w:pPr>
              <w:spacing w:after="0" w:line="360" w:lineRule="auto"/>
              <w:rPr>
                <w:b/>
                <w:bCs/>
                <w:szCs w:val="24"/>
              </w:rPr>
            </w:pPr>
            <w:r w:rsidRPr="00EB191D">
              <w:rPr>
                <w:b/>
                <w:bCs/>
                <w:szCs w:val="24"/>
              </w:rPr>
              <w:t>Has no cash margin, can not raise 12 000 SEK within a month without help or by lending**</w:t>
            </w:r>
          </w:p>
        </w:tc>
        <w:tc>
          <w:tcPr>
            <w:tcW w:w="1985" w:type="dxa"/>
            <w:hideMark/>
          </w:tcPr>
          <w:p w14:paraId="091A381D" w14:textId="77777777" w:rsidR="00D63C3F" w:rsidRPr="00EB191D" w:rsidRDefault="00D63C3F" w:rsidP="004D5D6B">
            <w:pPr>
              <w:spacing w:after="0" w:line="360" w:lineRule="auto"/>
              <w:rPr>
                <w:b/>
                <w:bCs/>
                <w:szCs w:val="24"/>
              </w:rPr>
            </w:pPr>
            <w:r w:rsidRPr="00EB191D">
              <w:rPr>
                <w:b/>
                <w:bCs/>
                <w:szCs w:val="24"/>
              </w:rPr>
              <w:t xml:space="preserve">Economic crisis </w:t>
            </w:r>
          </w:p>
        </w:tc>
      </w:tr>
      <w:tr w:rsidR="00D63C3F" w:rsidRPr="00EB191D" w14:paraId="2D0B6060" w14:textId="77777777" w:rsidTr="0012021E">
        <w:trPr>
          <w:trHeight w:val="315"/>
        </w:trPr>
        <w:tc>
          <w:tcPr>
            <w:tcW w:w="1600" w:type="dxa"/>
            <w:noWrap/>
            <w:hideMark/>
          </w:tcPr>
          <w:p w14:paraId="438F7AC2" w14:textId="77777777" w:rsidR="00D63C3F" w:rsidRPr="00EB191D" w:rsidRDefault="00D63C3F" w:rsidP="004D5D6B">
            <w:pPr>
              <w:spacing w:after="0" w:line="360" w:lineRule="auto"/>
              <w:rPr>
                <w:szCs w:val="24"/>
              </w:rPr>
            </w:pPr>
          </w:p>
        </w:tc>
        <w:tc>
          <w:tcPr>
            <w:tcW w:w="1769" w:type="dxa"/>
            <w:hideMark/>
          </w:tcPr>
          <w:p w14:paraId="726540DC" w14:textId="77777777" w:rsidR="00D63C3F" w:rsidRPr="00EB191D" w:rsidRDefault="00B12DFB" w:rsidP="004D5D6B">
            <w:pPr>
              <w:spacing w:after="0" w:line="360" w:lineRule="auto"/>
              <w:rPr>
                <w:b/>
                <w:bCs/>
                <w:szCs w:val="24"/>
              </w:rPr>
            </w:pPr>
            <w:r w:rsidRPr="00EB191D">
              <w:rPr>
                <w:b/>
                <w:bCs/>
                <w:szCs w:val="24"/>
              </w:rPr>
              <w:t>Percentage</w:t>
            </w:r>
          </w:p>
        </w:tc>
        <w:tc>
          <w:tcPr>
            <w:tcW w:w="1984" w:type="dxa"/>
            <w:hideMark/>
          </w:tcPr>
          <w:p w14:paraId="317636B4" w14:textId="77777777" w:rsidR="00D63C3F" w:rsidRPr="00EB191D" w:rsidRDefault="00B12DFB" w:rsidP="004D5D6B">
            <w:pPr>
              <w:spacing w:after="0" w:line="360" w:lineRule="auto"/>
              <w:rPr>
                <w:b/>
                <w:bCs/>
                <w:szCs w:val="24"/>
              </w:rPr>
            </w:pPr>
            <w:r w:rsidRPr="00EB191D">
              <w:rPr>
                <w:b/>
                <w:bCs/>
                <w:szCs w:val="24"/>
              </w:rPr>
              <w:t>Percentage</w:t>
            </w:r>
          </w:p>
        </w:tc>
        <w:tc>
          <w:tcPr>
            <w:tcW w:w="2268" w:type="dxa"/>
            <w:hideMark/>
          </w:tcPr>
          <w:p w14:paraId="1F1D57C2" w14:textId="77777777" w:rsidR="00D63C3F" w:rsidRPr="00EB191D" w:rsidRDefault="00B12DFB" w:rsidP="004D5D6B">
            <w:pPr>
              <w:spacing w:after="0" w:line="360" w:lineRule="auto"/>
              <w:rPr>
                <w:b/>
                <w:bCs/>
                <w:szCs w:val="24"/>
              </w:rPr>
            </w:pPr>
            <w:r w:rsidRPr="00EB191D">
              <w:rPr>
                <w:b/>
                <w:bCs/>
                <w:szCs w:val="24"/>
              </w:rPr>
              <w:t>Percentage</w:t>
            </w:r>
          </w:p>
        </w:tc>
        <w:tc>
          <w:tcPr>
            <w:tcW w:w="1985" w:type="dxa"/>
            <w:hideMark/>
          </w:tcPr>
          <w:p w14:paraId="43BC6214" w14:textId="77777777" w:rsidR="00D63C3F" w:rsidRPr="00EB191D" w:rsidRDefault="00B12DFB" w:rsidP="004D5D6B">
            <w:pPr>
              <w:spacing w:after="0" w:line="360" w:lineRule="auto"/>
              <w:rPr>
                <w:b/>
                <w:bCs/>
                <w:szCs w:val="24"/>
              </w:rPr>
            </w:pPr>
            <w:r w:rsidRPr="00EB191D">
              <w:rPr>
                <w:b/>
                <w:bCs/>
                <w:szCs w:val="24"/>
              </w:rPr>
              <w:t>Percentage</w:t>
            </w:r>
          </w:p>
        </w:tc>
      </w:tr>
      <w:tr w:rsidR="00D63C3F" w:rsidRPr="00EB191D" w14:paraId="7E3A8F44" w14:textId="77777777" w:rsidTr="0012021E">
        <w:trPr>
          <w:trHeight w:val="300"/>
        </w:trPr>
        <w:tc>
          <w:tcPr>
            <w:tcW w:w="1600" w:type="dxa"/>
            <w:noWrap/>
            <w:hideMark/>
          </w:tcPr>
          <w:p w14:paraId="287D04D0" w14:textId="77777777" w:rsidR="00D63C3F" w:rsidRPr="004D5D6B" w:rsidRDefault="00D63C3F" w:rsidP="004D5D6B">
            <w:pPr>
              <w:spacing w:after="0" w:line="360" w:lineRule="auto"/>
              <w:rPr>
                <w:b/>
                <w:szCs w:val="24"/>
              </w:rPr>
            </w:pPr>
            <w:r w:rsidRPr="004D5D6B">
              <w:rPr>
                <w:b/>
                <w:szCs w:val="24"/>
              </w:rPr>
              <w:t>Total</w:t>
            </w:r>
          </w:p>
        </w:tc>
        <w:tc>
          <w:tcPr>
            <w:tcW w:w="1769" w:type="dxa"/>
            <w:hideMark/>
          </w:tcPr>
          <w:p w14:paraId="5F2E7368" w14:textId="77777777" w:rsidR="00D63C3F" w:rsidRPr="00EB191D" w:rsidRDefault="00D63C3F" w:rsidP="004D5D6B">
            <w:pPr>
              <w:spacing w:after="0" w:line="360" w:lineRule="auto"/>
              <w:rPr>
                <w:b/>
                <w:bCs/>
                <w:szCs w:val="24"/>
              </w:rPr>
            </w:pPr>
          </w:p>
        </w:tc>
        <w:tc>
          <w:tcPr>
            <w:tcW w:w="1984" w:type="dxa"/>
            <w:hideMark/>
          </w:tcPr>
          <w:p w14:paraId="140E4070" w14:textId="77777777" w:rsidR="00D63C3F" w:rsidRPr="00EB191D" w:rsidRDefault="00D63C3F" w:rsidP="004D5D6B">
            <w:pPr>
              <w:spacing w:after="0" w:line="360" w:lineRule="auto"/>
              <w:rPr>
                <w:b/>
                <w:bCs/>
                <w:szCs w:val="24"/>
              </w:rPr>
            </w:pPr>
          </w:p>
        </w:tc>
        <w:tc>
          <w:tcPr>
            <w:tcW w:w="2268" w:type="dxa"/>
            <w:hideMark/>
          </w:tcPr>
          <w:p w14:paraId="01CAD27F" w14:textId="77777777" w:rsidR="00D63C3F" w:rsidRPr="00EB191D" w:rsidRDefault="00D63C3F" w:rsidP="004D5D6B">
            <w:pPr>
              <w:spacing w:after="0" w:line="360" w:lineRule="auto"/>
              <w:rPr>
                <w:b/>
                <w:bCs/>
                <w:szCs w:val="24"/>
              </w:rPr>
            </w:pPr>
          </w:p>
        </w:tc>
        <w:tc>
          <w:tcPr>
            <w:tcW w:w="1985" w:type="dxa"/>
            <w:hideMark/>
          </w:tcPr>
          <w:p w14:paraId="5CFA0264" w14:textId="77777777" w:rsidR="00D63C3F" w:rsidRPr="00EB191D" w:rsidRDefault="00D63C3F" w:rsidP="004D5D6B">
            <w:pPr>
              <w:spacing w:after="0" w:line="360" w:lineRule="auto"/>
              <w:rPr>
                <w:b/>
                <w:bCs/>
                <w:szCs w:val="24"/>
              </w:rPr>
            </w:pPr>
          </w:p>
        </w:tc>
      </w:tr>
      <w:tr w:rsidR="00D63C3F" w:rsidRPr="00EB191D" w14:paraId="5351FE2F" w14:textId="77777777" w:rsidTr="0012021E">
        <w:trPr>
          <w:trHeight w:val="300"/>
        </w:trPr>
        <w:tc>
          <w:tcPr>
            <w:tcW w:w="1600" w:type="dxa"/>
            <w:noWrap/>
            <w:hideMark/>
          </w:tcPr>
          <w:p w14:paraId="27972BDA" w14:textId="77777777" w:rsidR="00D63C3F" w:rsidRPr="00EB191D" w:rsidRDefault="00D63C3F" w:rsidP="004D5D6B">
            <w:pPr>
              <w:spacing w:after="0" w:line="360" w:lineRule="auto"/>
              <w:rPr>
                <w:szCs w:val="24"/>
              </w:rPr>
            </w:pPr>
            <w:r w:rsidRPr="00EB191D">
              <w:rPr>
                <w:szCs w:val="24"/>
              </w:rPr>
              <w:t>16 -24 years</w:t>
            </w:r>
          </w:p>
        </w:tc>
        <w:tc>
          <w:tcPr>
            <w:tcW w:w="1769" w:type="dxa"/>
            <w:noWrap/>
            <w:hideMark/>
          </w:tcPr>
          <w:p w14:paraId="6D79FF51" w14:textId="43E1C772" w:rsidR="00D63C3F" w:rsidRPr="00EB191D" w:rsidRDefault="00D63C3F" w:rsidP="004D5D6B">
            <w:pPr>
              <w:spacing w:after="0" w:line="360" w:lineRule="auto"/>
              <w:rPr>
                <w:szCs w:val="24"/>
              </w:rPr>
            </w:pPr>
            <w:r w:rsidRPr="00EB191D">
              <w:rPr>
                <w:szCs w:val="24"/>
              </w:rPr>
              <w:t>37</w:t>
            </w:r>
            <w:r w:rsidR="00F528CF">
              <w:rPr>
                <w:szCs w:val="24"/>
              </w:rPr>
              <w:t>.</w:t>
            </w:r>
            <w:r w:rsidRPr="00EB191D">
              <w:rPr>
                <w:szCs w:val="24"/>
              </w:rPr>
              <w:t>6</w:t>
            </w:r>
          </w:p>
        </w:tc>
        <w:tc>
          <w:tcPr>
            <w:tcW w:w="1984" w:type="dxa"/>
            <w:noWrap/>
            <w:hideMark/>
          </w:tcPr>
          <w:p w14:paraId="7C44BE4F" w14:textId="54A6EAA1" w:rsidR="00D63C3F" w:rsidRPr="00EB191D" w:rsidRDefault="00D63C3F" w:rsidP="004D5D6B">
            <w:pPr>
              <w:spacing w:after="0" w:line="360" w:lineRule="auto"/>
              <w:rPr>
                <w:szCs w:val="24"/>
              </w:rPr>
            </w:pPr>
            <w:r w:rsidRPr="00EB191D">
              <w:rPr>
                <w:szCs w:val="24"/>
              </w:rPr>
              <w:t>67</w:t>
            </w:r>
            <w:r w:rsidR="00F528CF">
              <w:rPr>
                <w:szCs w:val="24"/>
              </w:rPr>
              <w:t>.</w:t>
            </w:r>
            <w:r w:rsidRPr="00EB191D">
              <w:rPr>
                <w:szCs w:val="24"/>
              </w:rPr>
              <w:t>7</w:t>
            </w:r>
          </w:p>
        </w:tc>
        <w:tc>
          <w:tcPr>
            <w:tcW w:w="2268" w:type="dxa"/>
            <w:noWrap/>
            <w:hideMark/>
          </w:tcPr>
          <w:p w14:paraId="7445CE83" w14:textId="3FE94C5B" w:rsidR="00D63C3F" w:rsidRPr="00EB191D" w:rsidRDefault="00D63C3F" w:rsidP="004D5D6B">
            <w:pPr>
              <w:spacing w:after="0" w:line="360" w:lineRule="auto"/>
              <w:rPr>
                <w:szCs w:val="24"/>
              </w:rPr>
            </w:pPr>
            <w:r w:rsidRPr="00EB191D">
              <w:rPr>
                <w:szCs w:val="24"/>
              </w:rPr>
              <w:t>24</w:t>
            </w:r>
            <w:r w:rsidR="00F528CF">
              <w:rPr>
                <w:szCs w:val="24"/>
              </w:rPr>
              <w:t>.</w:t>
            </w:r>
            <w:r w:rsidRPr="00EB191D">
              <w:rPr>
                <w:szCs w:val="24"/>
              </w:rPr>
              <w:t>7</w:t>
            </w:r>
          </w:p>
        </w:tc>
        <w:tc>
          <w:tcPr>
            <w:tcW w:w="1985" w:type="dxa"/>
            <w:noWrap/>
            <w:hideMark/>
          </w:tcPr>
          <w:p w14:paraId="3510747F" w14:textId="00EF47B2" w:rsidR="00D63C3F" w:rsidRPr="00EB191D" w:rsidRDefault="00D63C3F" w:rsidP="004D5D6B">
            <w:pPr>
              <w:spacing w:after="0" w:line="360" w:lineRule="auto"/>
              <w:rPr>
                <w:szCs w:val="24"/>
              </w:rPr>
            </w:pPr>
            <w:r w:rsidRPr="00EB191D">
              <w:rPr>
                <w:szCs w:val="24"/>
              </w:rPr>
              <w:t>7</w:t>
            </w:r>
            <w:r w:rsidR="00F528CF">
              <w:rPr>
                <w:szCs w:val="24"/>
              </w:rPr>
              <w:t>.</w:t>
            </w:r>
            <w:r w:rsidRPr="00EB191D">
              <w:rPr>
                <w:szCs w:val="24"/>
              </w:rPr>
              <w:t>3</w:t>
            </w:r>
          </w:p>
        </w:tc>
      </w:tr>
      <w:tr w:rsidR="00D63C3F" w:rsidRPr="00EB191D" w14:paraId="4624AD99" w14:textId="77777777" w:rsidTr="0012021E">
        <w:trPr>
          <w:trHeight w:val="300"/>
        </w:trPr>
        <w:tc>
          <w:tcPr>
            <w:tcW w:w="1600" w:type="dxa"/>
            <w:noWrap/>
            <w:hideMark/>
          </w:tcPr>
          <w:p w14:paraId="0B9126F2" w14:textId="77777777" w:rsidR="00D63C3F" w:rsidRPr="00EB191D" w:rsidRDefault="00D63C3F" w:rsidP="004D5D6B">
            <w:pPr>
              <w:spacing w:after="0" w:line="360" w:lineRule="auto"/>
              <w:rPr>
                <w:szCs w:val="24"/>
              </w:rPr>
            </w:pPr>
            <w:r w:rsidRPr="00EB191D">
              <w:rPr>
                <w:szCs w:val="24"/>
              </w:rPr>
              <w:t>25 - 44 years</w:t>
            </w:r>
          </w:p>
        </w:tc>
        <w:tc>
          <w:tcPr>
            <w:tcW w:w="1769" w:type="dxa"/>
            <w:noWrap/>
            <w:hideMark/>
          </w:tcPr>
          <w:p w14:paraId="5A8FCB88" w14:textId="2EFABDF5" w:rsidR="00D63C3F" w:rsidRPr="00EB191D" w:rsidRDefault="00D63C3F" w:rsidP="004D5D6B">
            <w:pPr>
              <w:spacing w:after="0" w:line="360" w:lineRule="auto"/>
              <w:rPr>
                <w:szCs w:val="24"/>
              </w:rPr>
            </w:pPr>
            <w:r w:rsidRPr="00EB191D">
              <w:rPr>
                <w:szCs w:val="24"/>
              </w:rPr>
              <w:t>25</w:t>
            </w:r>
            <w:r w:rsidR="00F528CF">
              <w:rPr>
                <w:szCs w:val="24"/>
              </w:rPr>
              <w:t>.</w:t>
            </w:r>
            <w:r w:rsidRPr="00EB191D">
              <w:rPr>
                <w:szCs w:val="24"/>
              </w:rPr>
              <w:t>3</w:t>
            </w:r>
          </w:p>
        </w:tc>
        <w:tc>
          <w:tcPr>
            <w:tcW w:w="1984" w:type="dxa"/>
            <w:noWrap/>
            <w:hideMark/>
          </w:tcPr>
          <w:p w14:paraId="59801465" w14:textId="583884B2" w:rsidR="00D63C3F" w:rsidRPr="00EB191D" w:rsidRDefault="00D63C3F" w:rsidP="004D5D6B">
            <w:pPr>
              <w:spacing w:after="0" w:line="360" w:lineRule="auto"/>
              <w:rPr>
                <w:szCs w:val="24"/>
              </w:rPr>
            </w:pPr>
            <w:r w:rsidRPr="00EB191D">
              <w:rPr>
                <w:szCs w:val="24"/>
              </w:rPr>
              <w:t>66</w:t>
            </w:r>
            <w:r w:rsidR="00F528CF">
              <w:rPr>
                <w:szCs w:val="24"/>
              </w:rPr>
              <w:t>.</w:t>
            </w:r>
            <w:r w:rsidRPr="00EB191D">
              <w:rPr>
                <w:szCs w:val="24"/>
              </w:rPr>
              <w:t>6</w:t>
            </w:r>
          </w:p>
        </w:tc>
        <w:tc>
          <w:tcPr>
            <w:tcW w:w="2268" w:type="dxa"/>
            <w:noWrap/>
            <w:hideMark/>
          </w:tcPr>
          <w:p w14:paraId="219B476D" w14:textId="5158AB58" w:rsidR="00D63C3F" w:rsidRPr="00EB191D" w:rsidRDefault="00D63C3F" w:rsidP="004D5D6B">
            <w:pPr>
              <w:spacing w:after="0" w:line="360" w:lineRule="auto"/>
              <w:rPr>
                <w:szCs w:val="24"/>
              </w:rPr>
            </w:pPr>
            <w:r w:rsidRPr="00EB191D">
              <w:rPr>
                <w:szCs w:val="24"/>
              </w:rPr>
              <w:t>24</w:t>
            </w:r>
            <w:r w:rsidR="00F528CF">
              <w:rPr>
                <w:szCs w:val="24"/>
              </w:rPr>
              <w:t>.</w:t>
            </w:r>
            <w:r w:rsidRPr="00EB191D">
              <w:rPr>
                <w:szCs w:val="24"/>
              </w:rPr>
              <w:t>5</w:t>
            </w:r>
          </w:p>
        </w:tc>
        <w:tc>
          <w:tcPr>
            <w:tcW w:w="1985" w:type="dxa"/>
            <w:noWrap/>
            <w:hideMark/>
          </w:tcPr>
          <w:p w14:paraId="5D0FE72E" w14:textId="3B025CCD" w:rsidR="00D63C3F" w:rsidRPr="00EB191D" w:rsidRDefault="00D63C3F" w:rsidP="004D5D6B">
            <w:pPr>
              <w:spacing w:after="0" w:line="360" w:lineRule="auto"/>
              <w:rPr>
                <w:szCs w:val="24"/>
              </w:rPr>
            </w:pPr>
            <w:r w:rsidRPr="00EB191D">
              <w:rPr>
                <w:szCs w:val="24"/>
              </w:rPr>
              <w:t>8</w:t>
            </w:r>
            <w:r w:rsidR="00F528CF">
              <w:rPr>
                <w:szCs w:val="24"/>
              </w:rPr>
              <w:t>.</w:t>
            </w:r>
            <w:r w:rsidRPr="00EB191D">
              <w:rPr>
                <w:szCs w:val="24"/>
              </w:rPr>
              <w:t>2</w:t>
            </w:r>
          </w:p>
        </w:tc>
      </w:tr>
      <w:tr w:rsidR="00D63C3F" w:rsidRPr="00EB191D" w14:paraId="37CBAF5B" w14:textId="77777777" w:rsidTr="0012021E">
        <w:trPr>
          <w:trHeight w:val="300"/>
        </w:trPr>
        <w:tc>
          <w:tcPr>
            <w:tcW w:w="1600" w:type="dxa"/>
            <w:noWrap/>
            <w:hideMark/>
          </w:tcPr>
          <w:p w14:paraId="082490EA" w14:textId="77777777" w:rsidR="00D63C3F" w:rsidRPr="00EB191D" w:rsidRDefault="00D63C3F" w:rsidP="004D5D6B">
            <w:pPr>
              <w:spacing w:after="0" w:line="360" w:lineRule="auto"/>
              <w:rPr>
                <w:szCs w:val="24"/>
              </w:rPr>
            </w:pPr>
            <w:r w:rsidRPr="00EB191D">
              <w:rPr>
                <w:szCs w:val="24"/>
              </w:rPr>
              <w:t>45 - 64 years</w:t>
            </w:r>
          </w:p>
        </w:tc>
        <w:tc>
          <w:tcPr>
            <w:tcW w:w="1769" w:type="dxa"/>
            <w:noWrap/>
            <w:hideMark/>
          </w:tcPr>
          <w:p w14:paraId="7DD81BAC" w14:textId="29EBC2E4" w:rsidR="00D63C3F" w:rsidRPr="00EB191D" w:rsidRDefault="00D63C3F" w:rsidP="004D5D6B">
            <w:pPr>
              <w:spacing w:after="0" w:line="360" w:lineRule="auto"/>
              <w:rPr>
                <w:szCs w:val="24"/>
              </w:rPr>
            </w:pPr>
            <w:r w:rsidRPr="00EB191D">
              <w:rPr>
                <w:szCs w:val="24"/>
              </w:rPr>
              <w:t>9</w:t>
            </w:r>
            <w:r w:rsidR="00F528CF">
              <w:rPr>
                <w:szCs w:val="24"/>
              </w:rPr>
              <w:t>.</w:t>
            </w:r>
            <w:r w:rsidRPr="00EB191D">
              <w:rPr>
                <w:szCs w:val="24"/>
              </w:rPr>
              <w:t>9</w:t>
            </w:r>
          </w:p>
        </w:tc>
        <w:tc>
          <w:tcPr>
            <w:tcW w:w="1984" w:type="dxa"/>
            <w:noWrap/>
            <w:hideMark/>
          </w:tcPr>
          <w:p w14:paraId="66AA9E4D" w14:textId="2759EF25" w:rsidR="00D63C3F" w:rsidRPr="00EB191D" w:rsidRDefault="00D63C3F" w:rsidP="004D5D6B">
            <w:pPr>
              <w:spacing w:after="0" w:line="360" w:lineRule="auto"/>
              <w:rPr>
                <w:szCs w:val="24"/>
              </w:rPr>
            </w:pPr>
            <w:r w:rsidRPr="00EB191D">
              <w:rPr>
                <w:szCs w:val="24"/>
              </w:rPr>
              <w:t>49</w:t>
            </w:r>
            <w:r w:rsidR="00F528CF">
              <w:rPr>
                <w:szCs w:val="24"/>
              </w:rPr>
              <w:t>.</w:t>
            </w:r>
            <w:r w:rsidRPr="00EB191D">
              <w:rPr>
                <w:szCs w:val="24"/>
              </w:rPr>
              <w:t>9</w:t>
            </w:r>
          </w:p>
        </w:tc>
        <w:tc>
          <w:tcPr>
            <w:tcW w:w="2268" w:type="dxa"/>
            <w:noWrap/>
            <w:hideMark/>
          </w:tcPr>
          <w:p w14:paraId="3A87E3BD" w14:textId="47A03628" w:rsidR="00D63C3F" w:rsidRPr="00EB191D" w:rsidRDefault="00D63C3F" w:rsidP="004D5D6B">
            <w:pPr>
              <w:spacing w:after="0" w:line="360" w:lineRule="auto"/>
              <w:rPr>
                <w:szCs w:val="24"/>
              </w:rPr>
            </w:pPr>
            <w:r w:rsidRPr="00EB191D">
              <w:rPr>
                <w:szCs w:val="24"/>
              </w:rPr>
              <w:t>17</w:t>
            </w:r>
            <w:r w:rsidR="00F528CF">
              <w:rPr>
                <w:szCs w:val="24"/>
              </w:rPr>
              <w:t>.</w:t>
            </w:r>
            <w:r w:rsidRPr="00EB191D">
              <w:rPr>
                <w:szCs w:val="24"/>
              </w:rPr>
              <w:t>4</w:t>
            </w:r>
          </w:p>
        </w:tc>
        <w:tc>
          <w:tcPr>
            <w:tcW w:w="1985" w:type="dxa"/>
            <w:noWrap/>
            <w:hideMark/>
          </w:tcPr>
          <w:p w14:paraId="0A38957E" w14:textId="0B38F15C" w:rsidR="00D63C3F" w:rsidRPr="00EB191D" w:rsidRDefault="00D63C3F" w:rsidP="004D5D6B">
            <w:pPr>
              <w:spacing w:after="0" w:line="360" w:lineRule="auto"/>
              <w:rPr>
                <w:szCs w:val="24"/>
              </w:rPr>
            </w:pPr>
            <w:r w:rsidRPr="00EB191D">
              <w:rPr>
                <w:szCs w:val="24"/>
              </w:rPr>
              <w:t>5</w:t>
            </w:r>
            <w:r w:rsidR="00F528CF">
              <w:rPr>
                <w:szCs w:val="24"/>
              </w:rPr>
              <w:t>.</w:t>
            </w:r>
            <w:r w:rsidRPr="00EB191D">
              <w:rPr>
                <w:szCs w:val="24"/>
              </w:rPr>
              <w:t>7</w:t>
            </w:r>
          </w:p>
        </w:tc>
      </w:tr>
      <w:tr w:rsidR="00D63C3F" w:rsidRPr="00EB191D" w14:paraId="1696C64A" w14:textId="77777777" w:rsidTr="0012021E">
        <w:trPr>
          <w:trHeight w:val="300"/>
        </w:trPr>
        <w:tc>
          <w:tcPr>
            <w:tcW w:w="1600" w:type="dxa"/>
            <w:noWrap/>
            <w:hideMark/>
          </w:tcPr>
          <w:p w14:paraId="1C1312D3" w14:textId="77777777" w:rsidR="00D63C3F" w:rsidRPr="00EB191D" w:rsidRDefault="00D63C3F" w:rsidP="004D5D6B">
            <w:pPr>
              <w:spacing w:after="0" w:line="360" w:lineRule="auto"/>
              <w:rPr>
                <w:szCs w:val="24"/>
              </w:rPr>
            </w:pPr>
            <w:r w:rsidRPr="00EB191D">
              <w:rPr>
                <w:szCs w:val="24"/>
              </w:rPr>
              <w:t>65 -84 years</w:t>
            </w:r>
          </w:p>
        </w:tc>
        <w:tc>
          <w:tcPr>
            <w:tcW w:w="1769" w:type="dxa"/>
            <w:noWrap/>
            <w:hideMark/>
          </w:tcPr>
          <w:p w14:paraId="22C5D72F" w14:textId="0C7C3B59" w:rsidR="00D63C3F" w:rsidRPr="00EB191D" w:rsidRDefault="00D63C3F" w:rsidP="004D5D6B">
            <w:pPr>
              <w:spacing w:after="0" w:line="360" w:lineRule="auto"/>
              <w:rPr>
                <w:szCs w:val="24"/>
              </w:rPr>
            </w:pPr>
            <w:r w:rsidRPr="00EB191D">
              <w:rPr>
                <w:szCs w:val="24"/>
              </w:rPr>
              <w:t>2</w:t>
            </w:r>
            <w:r w:rsidR="00F528CF">
              <w:rPr>
                <w:szCs w:val="24"/>
              </w:rPr>
              <w:t>.</w:t>
            </w:r>
            <w:r w:rsidRPr="00EB191D">
              <w:rPr>
                <w:szCs w:val="24"/>
              </w:rPr>
              <w:t>9</w:t>
            </w:r>
          </w:p>
        </w:tc>
        <w:tc>
          <w:tcPr>
            <w:tcW w:w="1984" w:type="dxa"/>
            <w:noWrap/>
            <w:hideMark/>
          </w:tcPr>
          <w:p w14:paraId="1ADCF833" w14:textId="5CD0DAB2" w:rsidR="00D63C3F" w:rsidRPr="00EB191D" w:rsidRDefault="00D63C3F" w:rsidP="004D5D6B">
            <w:pPr>
              <w:spacing w:after="0" w:line="360" w:lineRule="auto"/>
              <w:rPr>
                <w:szCs w:val="24"/>
              </w:rPr>
            </w:pPr>
            <w:r w:rsidRPr="00EB191D">
              <w:rPr>
                <w:szCs w:val="24"/>
              </w:rPr>
              <w:t>37</w:t>
            </w:r>
            <w:r w:rsidR="00F528CF">
              <w:rPr>
                <w:szCs w:val="24"/>
              </w:rPr>
              <w:t>.</w:t>
            </w:r>
            <w:r w:rsidRPr="00EB191D">
              <w:rPr>
                <w:szCs w:val="24"/>
              </w:rPr>
              <w:t>7</w:t>
            </w:r>
          </w:p>
        </w:tc>
        <w:tc>
          <w:tcPr>
            <w:tcW w:w="2268" w:type="dxa"/>
            <w:noWrap/>
            <w:hideMark/>
          </w:tcPr>
          <w:p w14:paraId="2A2A7300" w14:textId="0EA02F47" w:rsidR="00D63C3F" w:rsidRPr="00EB191D" w:rsidRDefault="00D63C3F" w:rsidP="004D5D6B">
            <w:pPr>
              <w:spacing w:after="0" w:line="360" w:lineRule="auto"/>
              <w:rPr>
                <w:szCs w:val="24"/>
              </w:rPr>
            </w:pPr>
            <w:r w:rsidRPr="00EB191D">
              <w:rPr>
                <w:szCs w:val="24"/>
              </w:rPr>
              <w:t>11</w:t>
            </w:r>
            <w:r w:rsidR="00F528CF">
              <w:rPr>
                <w:szCs w:val="24"/>
              </w:rPr>
              <w:t>.</w:t>
            </w:r>
            <w:r w:rsidRPr="00EB191D">
              <w:rPr>
                <w:szCs w:val="24"/>
              </w:rPr>
              <w:t>1</w:t>
            </w:r>
          </w:p>
        </w:tc>
        <w:tc>
          <w:tcPr>
            <w:tcW w:w="1985" w:type="dxa"/>
            <w:noWrap/>
            <w:hideMark/>
          </w:tcPr>
          <w:p w14:paraId="398AA2DD" w14:textId="3ABF960C" w:rsidR="00D63C3F" w:rsidRPr="00EB191D" w:rsidRDefault="00D63C3F" w:rsidP="004D5D6B">
            <w:pPr>
              <w:spacing w:after="0" w:line="360" w:lineRule="auto"/>
              <w:rPr>
                <w:szCs w:val="24"/>
              </w:rPr>
            </w:pPr>
            <w:r w:rsidRPr="00EB191D">
              <w:rPr>
                <w:szCs w:val="24"/>
              </w:rPr>
              <w:t>1</w:t>
            </w:r>
            <w:r w:rsidR="00F528CF">
              <w:rPr>
                <w:szCs w:val="24"/>
              </w:rPr>
              <w:t>.</w:t>
            </w:r>
            <w:r w:rsidRPr="00EB191D">
              <w:rPr>
                <w:szCs w:val="24"/>
              </w:rPr>
              <w:t>9</w:t>
            </w:r>
          </w:p>
        </w:tc>
      </w:tr>
      <w:tr w:rsidR="00D63C3F" w:rsidRPr="00EB191D" w14:paraId="1F18F4F8" w14:textId="77777777" w:rsidTr="0012021E">
        <w:trPr>
          <w:trHeight w:val="300"/>
        </w:trPr>
        <w:tc>
          <w:tcPr>
            <w:tcW w:w="1600" w:type="dxa"/>
            <w:noWrap/>
            <w:hideMark/>
          </w:tcPr>
          <w:p w14:paraId="3141BBBB" w14:textId="77777777" w:rsidR="00D63C3F" w:rsidRPr="00EB191D" w:rsidRDefault="00D63C3F" w:rsidP="004D5D6B">
            <w:pPr>
              <w:spacing w:after="0" w:line="360" w:lineRule="auto"/>
              <w:rPr>
                <w:szCs w:val="24"/>
              </w:rPr>
            </w:pPr>
            <w:r w:rsidRPr="00EB191D">
              <w:rPr>
                <w:szCs w:val="24"/>
              </w:rPr>
              <w:t>16 - 64 years</w:t>
            </w:r>
          </w:p>
        </w:tc>
        <w:tc>
          <w:tcPr>
            <w:tcW w:w="1769" w:type="dxa"/>
            <w:noWrap/>
            <w:hideMark/>
          </w:tcPr>
          <w:p w14:paraId="41CBCD46" w14:textId="17105765" w:rsidR="00D63C3F" w:rsidRPr="00EB191D" w:rsidRDefault="00D63C3F" w:rsidP="004D5D6B">
            <w:pPr>
              <w:spacing w:after="0" w:line="360" w:lineRule="auto"/>
              <w:rPr>
                <w:szCs w:val="24"/>
              </w:rPr>
            </w:pPr>
            <w:r w:rsidRPr="00EB191D">
              <w:rPr>
                <w:szCs w:val="24"/>
              </w:rPr>
              <w:t>21</w:t>
            </w:r>
            <w:r w:rsidR="00F528CF">
              <w:rPr>
                <w:szCs w:val="24"/>
              </w:rPr>
              <w:t>.</w:t>
            </w:r>
            <w:r w:rsidRPr="00EB191D">
              <w:rPr>
                <w:szCs w:val="24"/>
              </w:rPr>
              <w:t>2</w:t>
            </w:r>
          </w:p>
        </w:tc>
        <w:tc>
          <w:tcPr>
            <w:tcW w:w="1984" w:type="dxa"/>
            <w:noWrap/>
            <w:hideMark/>
          </w:tcPr>
          <w:p w14:paraId="428ED630" w14:textId="77777777" w:rsidR="00D63C3F" w:rsidRPr="00EB191D" w:rsidRDefault="00D63C3F" w:rsidP="004D5D6B">
            <w:pPr>
              <w:spacing w:after="0" w:line="360" w:lineRule="auto"/>
              <w:rPr>
                <w:szCs w:val="24"/>
              </w:rPr>
            </w:pPr>
            <w:r w:rsidRPr="00EB191D">
              <w:rPr>
                <w:szCs w:val="24"/>
              </w:rPr>
              <w:t>60</w:t>
            </w:r>
          </w:p>
        </w:tc>
        <w:tc>
          <w:tcPr>
            <w:tcW w:w="2268" w:type="dxa"/>
            <w:noWrap/>
            <w:hideMark/>
          </w:tcPr>
          <w:p w14:paraId="7CBBCE85" w14:textId="2AB2D3EA" w:rsidR="00D63C3F" w:rsidRPr="00EB191D" w:rsidRDefault="00D63C3F" w:rsidP="004D5D6B">
            <w:pPr>
              <w:spacing w:after="0" w:line="360" w:lineRule="auto"/>
              <w:rPr>
                <w:szCs w:val="24"/>
              </w:rPr>
            </w:pPr>
            <w:r w:rsidRPr="00EB191D">
              <w:rPr>
                <w:szCs w:val="24"/>
              </w:rPr>
              <w:t>21</w:t>
            </w:r>
            <w:r w:rsidR="00F528CF">
              <w:rPr>
                <w:szCs w:val="24"/>
              </w:rPr>
              <w:t>.</w:t>
            </w:r>
            <w:r w:rsidRPr="00EB191D">
              <w:rPr>
                <w:szCs w:val="24"/>
              </w:rPr>
              <w:t>6</w:t>
            </w:r>
          </w:p>
        </w:tc>
        <w:tc>
          <w:tcPr>
            <w:tcW w:w="1985" w:type="dxa"/>
            <w:noWrap/>
            <w:hideMark/>
          </w:tcPr>
          <w:p w14:paraId="4BEEB169" w14:textId="77777777" w:rsidR="00D63C3F" w:rsidRPr="00EB191D" w:rsidRDefault="00D63C3F" w:rsidP="004D5D6B">
            <w:pPr>
              <w:spacing w:after="0" w:line="360" w:lineRule="auto"/>
              <w:rPr>
                <w:szCs w:val="24"/>
              </w:rPr>
            </w:pPr>
            <w:r w:rsidRPr="00EB191D">
              <w:rPr>
                <w:szCs w:val="24"/>
              </w:rPr>
              <w:t>7</w:t>
            </w:r>
          </w:p>
        </w:tc>
      </w:tr>
      <w:tr w:rsidR="00D63C3F" w:rsidRPr="00EB191D" w14:paraId="0E0E17EE" w14:textId="77777777" w:rsidTr="0012021E">
        <w:trPr>
          <w:trHeight w:val="300"/>
        </w:trPr>
        <w:tc>
          <w:tcPr>
            <w:tcW w:w="1600" w:type="dxa"/>
            <w:noWrap/>
            <w:hideMark/>
          </w:tcPr>
          <w:p w14:paraId="1B7A902F" w14:textId="77777777" w:rsidR="00D63C3F" w:rsidRPr="00EB191D" w:rsidRDefault="00D63C3F" w:rsidP="004D5D6B">
            <w:pPr>
              <w:spacing w:after="0" w:line="360" w:lineRule="auto"/>
              <w:rPr>
                <w:szCs w:val="24"/>
              </w:rPr>
            </w:pPr>
            <w:r w:rsidRPr="00EB191D">
              <w:rPr>
                <w:szCs w:val="24"/>
              </w:rPr>
              <w:t>16 - 84 years</w:t>
            </w:r>
          </w:p>
        </w:tc>
        <w:tc>
          <w:tcPr>
            <w:tcW w:w="1769" w:type="dxa"/>
            <w:noWrap/>
            <w:hideMark/>
          </w:tcPr>
          <w:p w14:paraId="47FA167E" w14:textId="117A43C4" w:rsidR="00D63C3F" w:rsidRPr="00EB191D" w:rsidRDefault="00D63C3F" w:rsidP="004D5D6B">
            <w:pPr>
              <w:spacing w:after="0" w:line="360" w:lineRule="auto"/>
              <w:rPr>
                <w:szCs w:val="24"/>
              </w:rPr>
            </w:pPr>
            <w:r w:rsidRPr="00EB191D">
              <w:rPr>
                <w:szCs w:val="24"/>
              </w:rPr>
              <w:t>17</w:t>
            </w:r>
            <w:r w:rsidR="00F528CF">
              <w:rPr>
                <w:szCs w:val="24"/>
              </w:rPr>
              <w:t>.</w:t>
            </w:r>
            <w:r w:rsidRPr="00EB191D">
              <w:rPr>
                <w:szCs w:val="24"/>
              </w:rPr>
              <w:t>3</w:t>
            </w:r>
          </w:p>
        </w:tc>
        <w:tc>
          <w:tcPr>
            <w:tcW w:w="1984" w:type="dxa"/>
            <w:noWrap/>
            <w:hideMark/>
          </w:tcPr>
          <w:p w14:paraId="603DBB2F" w14:textId="32BBFC6F" w:rsidR="00D63C3F" w:rsidRPr="00EB191D" w:rsidRDefault="00D63C3F" w:rsidP="004D5D6B">
            <w:pPr>
              <w:spacing w:after="0" w:line="360" w:lineRule="auto"/>
              <w:rPr>
                <w:szCs w:val="24"/>
              </w:rPr>
            </w:pPr>
            <w:r w:rsidRPr="00EB191D">
              <w:rPr>
                <w:szCs w:val="24"/>
              </w:rPr>
              <w:t>55</w:t>
            </w:r>
            <w:r w:rsidR="00F528CF">
              <w:rPr>
                <w:szCs w:val="24"/>
              </w:rPr>
              <w:t>.</w:t>
            </w:r>
            <w:r w:rsidRPr="00EB191D">
              <w:rPr>
                <w:szCs w:val="24"/>
              </w:rPr>
              <w:t>3</w:t>
            </w:r>
          </w:p>
        </w:tc>
        <w:tc>
          <w:tcPr>
            <w:tcW w:w="2268" w:type="dxa"/>
            <w:noWrap/>
            <w:hideMark/>
          </w:tcPr>
          <w:p w14:paraId="3B42EAFE" w14:textId="76C7D115" w:rsidR="00D63C3F" w:rsidRPr="00EB191D" w:rsidRDefault="00D63C3F" w:rsidP="004D5D6B">
            <w:pPr>
              <w:spacing w:after="0" w:line="360" w:lineRule="auto"/>
              <w:rPr>
                <w:szCs w:val="24"/>
              </w:rPr>
            </w:pPr>
            <w:r w:rsidRPr="00EB191D">
              <w:rPr>
                <w:szCs w:val="24"/>
              </w:rPr>
              <w:t>19</w:t>
            </w:r>
            <w:r w:rsidR="00F528CF">
              <w:rPr>
                <w:szCs w:val="24"/>
              </w:rPr>
              <w:t>.</w:t>
            </w:r>
            <w:r w:rsidRPr="00EB191D">
              <w:rPr>
                <w:szCs w:val="24"/>
              </w:rPr>
              <w:t>4</w:t>
            </w:r>
          </w:p>
        </w:tc>
        <w:tc>
          <w:tcPr>
            <w:tcW w:w="1985" w:type="dxa"/>
            <w:noWrap/>
            <w:hideMark/>
          </w:tcPr>
          <w:p w14:paraId="113DE1DA" w14:textId="0D36C170" w:rsidR="00D63C3F" w:rsidRPr="00EB191D" w:rsidRDefault="00D63C3F" w:rsidP="004D5D6B">
            <w:pPr>
              <w:spacing w:after="0" w:line="360" w:lineRule="auto"/>
              <w:rPr>
                <w:szCs w:val="24"/>
              </w:rPr>
            </w:pPr>
            <w:r w:rsidRPr="00EB191D">
              <w:rPr>
                <w:szCs w:val="24"/>
              </w:rPr>
              <w:t>5</w:t>
            </w:r>
            <w:r w:rsidR="00F528CF">
              <w:rPr>
                <w:szCs w:val="24"/>
              </w:rPr>
              <w:t>.</w:t>
            </w:r>
            <w:r w:rsidRPr="00EB191D">
              <w:rPr>
                <w:szCs w:val="24"/>
              </w:rPr>
              <w:t>9</w:t>
            </w:r>
          </w:p>
        </w:tc>
      </w:tr>
      <w:tr w:rsidR="00D63C3F" w:rsidRPr="00EB191D" w14:paraId="67FDF451" w14:textId="77777777" w:rsidTr="0012021E">
        <w:trPr>
          <w:trHeight w:val="300"/>
        </w:trPr>
        <w:tc>
          <w:tcPr>
            <w:tcW w:w="1600" w:type="dxa"/>
            <w:noWrap/>
            <w:hideMark/>
          </w:tcPr>
          <w:p w14:paraId="4DB8AD9F" w14:textId="77777777" w:rsidR="00D63C3F" w:rsidRPr="004D5D6B" w:rsidRDefault="00D63C3F" w:rsidP="004D5D6B">
            <w:pPr>
              <w:spacing w:after="0" w:line="360" w:lineRule="auto"/>
              <w:rPr>
                <w:b/>
                <w:szCs w:val="24"/>
              </w:rPr>
            </w:pPr>
            <w:r w:rsidRPr="004D5D6B">
              <w:rPr>
                <w:b/>
                <w:szCs w:val="24"/>
              </w:rPr>
              <w:t>Men</w:t>
            </w:r>
          </w:p>
        </w:tc>
        <w:tc>
          <w:tcPr>
            <w:tcW w:w="1769" w:type="dxa"/>
            <w:noWrap/>
            <w:hideMark/>
          </w:tcPr>
          <w:p w14:paraId="40E99463" w14:textId="77777777" w:rsidR="00D63C3F" w:rsidRPr="00EB191D" w:rsidRDefault="00D63C3F" w:rsidP="004D5D6B">
            <w:pPr>
              <w:spacing w:after="0" w:line="360" w:lineRule="auto"/>
              <w:rPr>
                <w:szCs w:val="24"/>
              </w:rPr>
            </w:pPr>
          </w:p>
        </w:tc>
        <w:tc>
          <w:tcPr>
            <w:tcW w:w="1984" w:type="dxa"/>
            <w:noWrap/>
            <w:hideMark/>
          </w:tcPr>
          <w:p w14:paraId="5BEE7BD2" w14:textId="77777777" w:rsidR="00D63C3F" w:rsidRPr="00EB191D" w:rsidRDefault="00D63C3F" w:rsidP="004D5D6B">
            <w:pPr>
              <w:spacing w:after="0" w:line="360" w:lineRule="auto"/>
              <w:rPr>
                <w:szCs w:val="24"/>
              </w:rPr>
            </w:pPr>
          </w:p>
        </w:tc>
        <w:tc>
          <w:tcPr>
            <w:tcW w:w="2268" w:type="dxa"/>
            <w:noWrap/>
            <w:hideMark/>
          </w:tcPr>
          <w:p w14:paraId="671109AB" w14:textId="77777777" w:rsidR="00D63C3F" w:rsidRPr="00EB191D" w:rsidRDefault="00D63C3F" w:rsidP="004D5D6B">
            <w:pPr>
              <w:spacing w:after="0" w:line="360" w:lineRule="auto"/>
              <w:rPr>
                <w:szCs w:val="24"/>
              </w:rPr>
            </w:pPr>
          </w:p>
        </w:tc>
        <w:tc>
          <w:tcPr>
            <w:tcW w:w="1985" w:type="dxa"/>
            <w:noWrap/>
            <w:hideMark/>
          </w:tcPr>
          <w:p w14:paraId="13ACD1EC" w14:textId="77777777" w:rsidR="00D63C3F" w:rsidRPr="00EB191D" w:rsidRDefault="00D63C3F" w:rsidP="004D5D6B">
            <w:pPr>
              <w:spacing w:after="0" w:line="360" w:lineRule="auto"/>
              <w:rPr>
                <w:szCs w:val="24"/>
              </w:rPr>
            </w:pPr>
          </w:p>
        </w:tc>
      </w:tr>
      <w:tr w:rsidR="00D63C3F" w:rsidRPr="00EB191D" w14:paraId="5587A721" w14:textId="77777777" w:rsidTr="0012021E">
        <w:trPr>
          <w:trHeight w:val="300"/>
        </w:trPr>
        <w:tc>
          <w:tcPr>
            <w:tcW w:w="1600" w:type="dxa"/>
            <w:noWrap/>
            <w:hideMark/>
          </w:tcPr>
          <w:p w14:paraId="1492C05D" w14:textId="77777777" w:rsidR="00D63C3F" w:rsidRPr="00EB191D" w:rsidRDefault="00D63C3F" w:rsidP="004D5D6B">
            <w:pPr>
              <w:spacing w:after="0" w:line="360" w:lineRule="auto"/>
              <w:rPr>
                <w:szCs w:val="24"/>
              </w:rPr>
            </w:pPr>
            <w:r w:rsidRPr="00EB191D">
              <w:rPr>
                <w:szCs w:val="24"/>
              </w:rPr>
              <w:t>16 -24 years</w:t>
            </w:r>
          </w:p>
        </w:tc>
        <w:tc>
          <w:tcPr>
            <w:tcW w:w="1769" w:type="dxa"/>
            <w:noWrap/>
            <w:hideMark/>
          </w:tcPr>
          <w:p w14:paraId="5CEA69B4" w14:textId="23383493" w:rsidR="00D63C3F" w:rsidRPr="00EB191D" w:rsidRDefault="00D63C3F" w:rsidP="004D5D6B">
            <w:pPr>
              <w:spacing w:after="0" w:line="360" w:lineRule="auto"/>
              <w:rPr>
                <w:szCs w:val="24"/>
              </w:rPr>
            </w:pPr>
            <w:r w:rsidRPr="00EB191D">
              <w:rPr>
                <w:szCs w:val="24"/>
              </w:rPr>
              <w:t>36</w:t>
            </w:r>
            <w:r w:rsidR="00F528CF">
              <w:rPr>
                <w:szCs w:val="24"/>
              </w:rPr>
              <w:t>.</w:t>
            </w:r>
            <w:r w:rsidRPr="00EB191D">
              <w:rPr>
                <w:szCs w:val="24"/>
              </w:rPr>
              <w:t>7</w:t>
            </w:r>
          </w:p>
        </w:tc>
        <w:tc>
          <w:tcPr>
            <w:tcW w:w="1984" w:type="dxa"/>
            <w:noWrap/>
            <w:hideMark/>
          </w:tcPr>
          <w:p w14:paraId="27E607E4" w14:textId="13652774" w:rsidR="00D63C3F" w:rsidRPr="00EB191D" w:rsidRDefault="00D63C3F" w:rsidP="004D5D6B">
            <w:pPr>
              <w:spacing w:after="0" w:line="360" w:lineRule="auto"/>
              <w:rPr>
                <w:szCs w:val="24"/>
              </w:rPr>
            </w:pPr>
            <w:r w:rsidRPr="00EB191D">
              <w:rPr>
                <w:szCs w:val="24"/>
              </w:rPr>
              <w:t>65</w:t>
            </w:r>
            <w:r w:rsidR="00F528CF">
              <w:rPr>
                <w:szCs w:val="24"/>
              </w:rPr>
              <w:t>.</w:t>
            </w:r>
            <w:r w:rsidRPr="00EB191D">
              <w:rPr>
                <w:szCs w:val="24"/>
              </w:rPr>
              <w:t>3</w:t>
            </w:r>
          </w:p>
        </w:tc>
        <w:tc>
          <w:tcPr>
            <w:tcW w:w="2268" w:type="dxa"/>
            <w:noWrap/>
            <w:hideMark/>
          </w:tcPr>
          <w:p w14:paraId="3EC98614" w14:textId="6C38ECA6" w:rsidR="00D63C3F" w:rsidRPr="00EB191D" w:rsidRDefault="00D63C3F" w:rsidP="004D5D6B">
            <w:pPr>
              <w:spacing w:after="0" w:line="360" w:lineRule="auto"/>
              <w:rPr>
                <w:szCs w:val="24"/>
              </w:rPr>
            </w:pPr>
            <w:r w:rsidRPr="00EB191D">
              <w:rPr>
                <w:szCs w:val="24"/>
              </w:rPr>
              <w:t>20</w:t>
            </w:r>
            <w:r w:rsidR="00F528CF">
              <w:rPr>
                <w:szCs w:val="24"/>
              </w:rPr>
              <w:t>.</w:t>
            </w:r>
            <w:r w:rsidRPr="00EB191D">
              <w:rPr>
                <w:szCs w:val="24"/>
              </w:rPr>
              <w:t>2</w:t>
            </w:r>
          </w:p>
        </w:tc>
        <w:tc>
          <w:tcPr>
            <w:tcW w:w="1985" w:type="dxa"/>
            <w:noWrap/>
            <w:hideMark/>
          </w:tcPr>
          <w:p w14:paraId="54297559" w14:textId="25DA0966" w:rsidR="00D63C3F" w:rsidRPr="00EB191D" w:rsidRDefault="00D63C3F" w:rsidP="004D5D6B">
            <w:pPr>
              <w:spacing w:after="0" w:line="360" w:lineRule="auto"/>
              <w:rPr>
                <w:szCs w:val="24"/>
              </w:rPr>
            </w:pPr>
            <w:r w:rsidRPr="00EB191D">
              <w:rPr>
                <w:szCs w:val="24"/>
              </w:rPr>
              <w:t>8</w:t>
            </w:r>
            <w:r w:rsidR="00F528CF">
              <w:rPr>
                <w:szCs w:val="24"/>
              </w:rPr>
              <w:t>.</w:t>
            </w:r>
            <w:r w:rsidRPr="00EB191D">
              <w:rPr>
                <w:szCs w:val="24"/>
              </w:rPr>
              <w:t>2</w:t>
            </w:r>
          </w:p>
        </w:tc>
      </w:tr>
      <w:tr w:rsidR="00D63C3F" w:rsidRPr="00EB191D" w14:paraId="750680D8" w14:textId="77777777" w:rsidTr="0012021E">
        <w:trPr>
          <w:trHeight w:val="300"/>
        </w:trPr>
        <w:tc>
          <w:tcPr>
            <w:tcW w:w="1600" w:type="dxa"/>
            <w:noWrap/>
            <w:hideMark/>
          </w:tcPr>
          <w:p w14:paraId="502387FC" w14:textId="77777777" w:rsidR="00D63C3F" w:rsidRPr="00EB191D" w:rsidRDefault="00D63C3F" w:rsidP="004D5D6B">
            <w:pPr>
              <w:spacing w:after="0" w:line="360" w:lineRule="auto"/>
              <w:rPr>
                <w:szCs w:val="24"/>
              </w:rPr>
            </w:pPr>
            <w:r w:rsidRPr="00EB191D">
              <w:rPr>
                <w:szCs w:val="24"/>
              </w:rPr>
              <w:t>25 - 44 years</w:t>
            </w:r>
          </w:p>
        </w:tc>
        <w:tc>
          <w:tcPr>
            <w:tcW w:w="1769" w:type="dxa"/>
            <w:noWrap/>
            <w:hideMark/>
          </w:tcPr>
          <w:p w14:paraId="7E24B712" w14:textId="05195E1B" w:rsidR="00D63C3F" w:rsidRPr="00EB191D" w:rsidRDefault="00D63C3F" w:rsidP="004D5D6B">
            <w:pPr>
              <w:spacing w:after="0" w:line="360" w:lineRule="auto"/>
              <w:rPr>
                <w:szCs w:val="24"/>
              </w:rPr>
            </w:pPr>
            <w:r w:rsidRPr="00EB191D">
              <w:rPr>
                <w:szCs w:val="24"/>
              </w:rPr>
              <w:t>24</w:t>
            </w:r>
            <w:r w:rsidR="00F528CF">
              <w:rPr>
                <w:szCs w:val="24"/>
              </w:rPr>
              <w:t>.</w:t>
            </w:r>
            <w:r w:rsidRPr="00EB191D">
              <w:rPr>
                <w:szCs w:val="24"/>
              </w:rPr>
              <w:t>8</w:t>
            </w:r>
          </w:p>
        </w:tc>
        <w:tc>
          <w:tcPr>
            <w:tcW w:w="1984" w:type="dxa"/>
            <w:noWrap/>
            <w:hideMark/>
          </w:tcPr>
          <w:p w14:paraId="61901649" w14:textId="4A2B4F71" w:rsidR="00D63C3F" w:rsidRPr="00EB191D" w:rsidRDefault="00D63C3F" w:rsidP="004D5D6B">
            <w:pPr>
              <w:spacing w:after="0" w:line="360" w:lineRule="auto"/>
              <w:rPr>
                <w:szCs w:val="24"/>
              </w:rPr>
            </w:pPr>
            <w:r w:rsidRPr="00EB191D">
              <w:rPr>
                <w:szCs w:val="24"/>
              </w:rPr>
              <w:t>65</w:t>
            </w:r>
            <w:r w:rsidR="00F528CF">
              <w:rPr>
                <w:szCs w:val="24"/>
              </w:rPr>
              <w:t>.</w:t>
            </w:r>
            <w:r w:rsidRPr="00EB191D">
              <w:rPr>
                <w:szCs w:val="24"/>
              </w:rPr>
              <w:t>3</w:t>
            </w:r>
          </w:p>
        </w:tc>
        <w:tc>
          <w:tcPr>
            <w:tcW w:w="2268" w:type="dxa"/>
            <w:noWrap/>
            <w:hideMark/>
          </w:tcPr>
          <w:p w14:paraId="6FB3EC2C" w14:textId="0649D3E9" w:rsidR="00D63C3F" w:rsidRPr="00EB191D" w:rsidRDefault="00D63C3F" w:rsidP="004D5D6B">
            <w:pPr>
              <w:spacing w:after="0" w:line="360" w:lineRule="auto"/>
              <w:rPr>
                <w:szCs w:val="24"/>
              </w:rPr>
            </w:pPr>
            <w:r w:rsidRPr="00EB191D">
              <w:rPr>
                <w:szCs w:val="24"/>
              </w:rPr>
              <w:t>21</w:t>
            </w:r>
            <w:r w:rsidR="00F528CF">
              <w:rPr>
                <w:szCs w:val="24"/>
              </w:rPr>
              <w:t>.</w:t>
            </w:r>
            <w:r w:rsidRPr="00EB191D">
              <w:rPr>
                <w:szCs w:val="24"/>
              </w:rPr>
              <w:t>5</w:t>
            </w:r>
          </w:p>
        </w:tc>
        <w:tc>
          <w:tcPr>
            <w:tcW w:w="1985" w:type="dxa"/>
            <w:noWrap/>
            <w:hideMark/>
          </w:tcPr>
          <w:p w14:paraId="64784546" w14:textId="6A6749BE" w:rsidR="00D63C3F" w:rsidRPr="00EB191D" w:rsidRDefault="00D63C3F" w:rsidP="004D5D6B">
            <w:pPr>
              <w:spacing w:after="0" w:line="360" w:lineRule="auto"/>
              <w:rPr>
                <w:szCs w:val="24"/>
              </w:rPr>
            </w:pPr>
            <w:r w:rsidRPr="00EB191D">
              <w:rPr>
                <w:szCs w:val="24"/>
              </w:rPr>
              <w:t>8</w:t>
            </w:r>
            <w:r w:rsidR="00F528CF">
              <w:rPr>
                <w:szCs w:val="24"/>
              </w:rPr>
              <w:t>.</w:t>
            </w:r>
            <w:r w:rsidRPr="00EB191D">
              <w:rPr>
                <w:szCs w:val="24"/>
              </w:rPr>
              <w:t>3</w:t>
            </w:r>
          </w:p>
        </w:tc>
      </w:tr>
      <w:tr w:rsidR="00D63C3F" w:rsidRPr="00EB191D" w14:paraId="289A79A6" w14:textId="77777777" w:rsidTr="0012021E">
        <w:trPr>
          <w:trHeight w:val="300"/>
        </w:trPr>
        <w:tc>
          <w:tcPr>
            <w:tcW w:w="1600" w:type="dxa"/>
            <w:noWrap/>
            <w:hideMark/>
          </w:tcPr>
          <w:p w14:paraId="1589C653" w14:textId="77777777" w:rsidR="00D63C3F" w:rsidRPr="00EB191D" w:rsidRDefault="00D63C3F" w:rsidP="004D5D6B">
            <w:pPr>
              <w:spacing w:after="0" w:line="360" w:lineRule="auto"/>
              <w:rPr>
                <w:szCs w:val="24"/>
              </w:rPr>
            </w:pPr>
            <w:r w:rsidRPr="00EB191D">
              <w:rPr>
                <w:szCs w:val="24"/>
              </w:rPr>
              <w:t>45 - 64 years</w:t>
            </w:r>
          </w:p>
        </w:tc>
        <w:tc>
          <w:tcPr>
            <w:tcW w:w="1769" w:type="dxa"/>
            <w:noWrap/>
            <w:hideMark/>
          </w:tcPr>
          <w:p w14:paraId="618A082F" w14:textId="612E6A5D" w:rsidR="00D63C3F" w:rsidRPr="00EB191D" w:rsidRDefault="00D63C3F" w:rsidP="004D5D6B">
            <w:pPr>
              <w:spacing w:after="0" w:line="360" w:lineRule="auto"/>
              <w:rPr>
                <w:szCs w:val="24"/>
              </w:rPr>
            </w:pPr>
            <w:r w:rsidRPr="00EB191D">
              <w:rPr>
                <w:szCs w:val="24"/>
              </w:rPr>
              <w:t>12</w:t>
            </w:r>
            <w:r w:rsidR="00F528CF">
              <w:rPr>
                <w:szCs w:val="24"/>
              </w:rPr>
              <w:t>.</w:t>
            </w:r>
            <w:r w:rsidRPr="00EB191D">
              <w:rPr>
                <w:szCs w:val="24"/>
              </w:rPr>
              <w:t>2</w:t>
            </w:r>
          </w:p>
        </w:tc>
        <w:tc>
          <w:tcPr>
            <w:tcW w:w="1984" w:type="dxa"/>
            <w:noWrap/>
            <w:hideMark/>
          </w:tcPr>
          <w:p w14:paraId="0768EF75" w14:textId="1AB00E04" w:rsidR="00D63C3F" w:rsidRPr="00EB191D" w:rsidRDefault="00D63C3F" w:rsidP="004D5D6B">
            <w:pPr>
              <w:spacing w:after="0" w:line="360" w:lineRule="auto"/>
              <w:rPr>
                <w:szCs w:val="24"/>
              </w:rPr>
            </w:pPr>
            <w:r w:rsidRPr="00EB191D">
              <w:rPr>
                <w:szCs w:val="24"/>
              </w:rPr>
              <w:t>51</w:t>
            </w:r>
            <w:r w:rsidR="00F528CF">
              <w:rPr>
                <w:szCs w:val="24"/>
              </w:rPr>
              <w:t>.</w:t>
            </w:r>
            <w:r w:rsidRPr="00EB191D">
              <w:rPr>
                <w:szCs w:val="24"/>
              </w:rPr>
              <w:t>7</w:t>
            </w:r>
          </w:p>
        </w:tc>
        <w:tc>
          <w:tcPr>
            <w:tcW w:w="2268" w:type="dxa"/>
            <w:noWrap/>
            <w:hideMark/>
          </w:tcPr>
          <w:p w14:paraId="5FB7230F" w14:textId="4BBDF506" w:rsidR="00D63C3F" w:rsidRPr="00EB191D" w:rsidRDefault="00D63C3F" w:rsidP="004D5D6B">
            <w:pPr>
              <w:spacing w:after="0" w:line="360" w:lineRule="auto"/>
              <w:rPr>
                <w:szCs w:val="24"/>
              </w:rPr>
            </w:pPr>
            <w:r w:rsidRPr="00EB191D">
              <w:rPr>
                <w:szCs w:val="24"/>
              </w:rPr>
              <w:t>16</w:t>
            </w:r>
            <w:r w:rsidR="00F528CF">
              <w:rPr>
                <w:szCs w:val="24"/>
              </w:rPr>
              <w:t>.</w:t>
            </w:r>
            <w:r w:rsidRPr="00EB191D">
              <w:rPr>
                <w:szCs w:val="24"/>
              </w:rPr>
              <w:t>6</w:t>
            </w:r>
          </w:p>
        </w:tc>
        <w:tc>
          <w:tcPr>
            <w:tcW w:w="1985" w:type="dxa"/>
            <w:noWrap/>
            <w:hideMark/>
          </w:tcPr>
          <w:p w14:paraId="0FC8E233" w14:textId="7D614E27" w:rsidR="00D63C3F" w:rsidRPr="00EB191D" w:rsidRDefault="00D63C3F" w:rsidP="004D5D6B">
            <w:pPr>
              <w:spacing w:after="0" w:line="360" w:lineRule="auto"/>
              <w:rPr>
                <w:szCs w:val="24"/>
              </w:rPr>
            </w:pPr>
            <w:r w:rsidRPr="00EB191D">
              <w:rPr>
                <w:szCs w:val="24"/>
              </w:rPr>
              <w:t>6</w:t>
            </w:r>
            <w:r w:rsidR="00F528CF">
              <w:rPr>
                <w:szCs w:val="24"/>
              </w:rPr>
              <w:t>.</w:t>
            </w:r>
            <w:r w:rsidRPr="00EB191D">
              <w:rPr>
                <w:szCs w:val="24"/>
              </w:rPr>
              <w:t>3</w:t>
            </w:r>
          </w:p>
        </w:tc>
      </w:tr>
      <w:tr w:rsidR="00D63C3F" w:rsidRPr="00EB191D" w14:paraId="30528A19" w14:textId="77777777" w:rsidTr="0012021E">
        <w:trPr>
          <w:trHeight w:val="300"/>
        </w:trPr>
        <w:tc>
          <w:tcPr>
            <w:tcW w:w="1600" w:type="dxa"/>
            <w:noWrap/>
            <w:hideMark/>
          </w:tcPr>
          <w:p w14:paraId="493994D8" w14:textId="77777777" w:rsidR="00D63C3F" w:rsidRPr="00EB191D" w:rsidRDefault="00D63C3F" w:rsidP="004D5D6B">
            <w:pPr>
              <w:spacing w:after="0" w:line="360" w:lineRule="auto"/>
              <w:rPr>
                <w:szCs w:val="24"/>
              </w:rPr>
            </w:pPr>
            <w:r w:rsidRPr="00EB191D">
              <w:rPr>
                <w:szCs w:val="24"/>
              </w:rPr>
              <w:t>65 -84 years</w:t>
            </w:r>
          </w:p>
        </w:tc>
        <w:tc>
          <w:tcPr>
            <w:tcW w:w="1769" w:type="dxa"/>
            <w:noWrap/>
            <w:hideMark/>
          </w:tcPr>
          <w:p w14:paraId="410FFD82" w14:textId="77777777" w:rsidR="00D63C3F" w:rsidRPr="00EB191D" w:rsidRDefault="00D63C3F" w:rsidP="004D5D6B">
            <w:pPr>
              <w:spacing w:after="0" w:line="360" w:lineRule="auto"/>
              <w:rPr>
                <w:szCs w:val="24"/>
              </w:rPr>
            </w:pPr>
            <w:r w:rsidRPr="00EB191D">
              <w:rPr>
                <w:szCs w:val="24"/>
              </w:rPr>
              <w:t>3</w:t>
            </w:r>
          </w:p>
        </w:tc>
        <w:tc>
          <w:tcPr>
            <w:tcW w:w="1984" w:type="dxa"/>
            <w:noWrap/>
            <w:hideMark/>
          </w:tcPr>
          <w:p w14:paraId="1D7D324E" w14:textId="37C33B77" w:rsidR="00D63C3F" w:rsidRPr="00EB191D" w:rsidRDefault="00D63C3F" w:rsidP="004D5D6B">
            <w:pPr>
              <w:spacing w:after="0" w:line="360" w:lineRule="auto"/>
              <w:rPr>
                <w:szCs w:val="24"/>
              </w:rPr>
            </w:pPr>
            <w:r w:rsidRPr="00EB191D">
              <w:rPr>
                <w:szCs w:val="24"/>
              </w:rPr>
              <w:t>39</w:t>
            </w:r>
            <w:r w:rsidR="00F528CF">
              <w:rPr>
                <w:szCs w:val="24"/>
              </w:rPr>
              <w:t>.</w:t>
            </w:r>
            <w:r w:rsidRPr="00EB191D">
              <w:rPr>
                <w:szCs w:val="24"/>
              </w:rPr>
              <w:t>2</w:t>
            </w:r>
          </w:p>
        </w:tc>
        <w:tc>
          <w:tcPr>
            <w:tcW w:w="2268" w:type="dxa"/>
            <w:noWrap/>
            <w:hideMark/>
          </w:tcPr>
          <w:p w14:paraId="66FF9826" w14:textId="72411322" w:rsidR="00D63C3F" w:rsidRPr="00EB191D" w:rsidRDefault="00D63C3F" w:rsidP="004D5D6B">
            <w:pPr>
              <w:spacing w:after="0" w:line="360" w:lineRule="auto"/>
              <w:rPr>
                <w:szCs w:val="24"/>
              </w:rPr>
            </w:pPr>
            <w:r w:rsidRPr="00EB191D">
              <w:rPr>
                <w:szCs w:val="24"/>
              </w:rPr>
              <w:t>8</w:t>
            </w:r>
            <w:r w:rsidR="00F528CF">
              <w:rPr>
                <w:szCs w:val="24"/>
              </w:rPr>
              <w:t>.</w:t>
            </w:r>
            <w:r w:rsidRPr="00EB191D">
              <w:rPr>
                <w:szCs w:val="24"/>
              </w:rPr>
              <w:t>7</w:t>
            </w:r>
          </w:p>
        </w:tc>
        <w:tc>
          <w:tcPr>
            <w:tcW w:w="1985" w:type="dxa"/>
            <w:noWrap/>
            <w:hideMark/>
          </w:tcPr>
          <w:p w14:paraId="767CE462" w14:textId="09F143F7" w:rsidR="00D63C3F" w:rsidRPr="00EB191D" w:rsidRDefault="00D63C3F" w:rsidP="004D5D6B">
            <w:pPr>
              <w:spacing w:after="0" w:line="360" w:lineRule="auto"/>
              <w:rPr>
                <w:szCs w:val="24"/>
              </w:rPr>
            </w:pPr>
            <w:r w:rsidRPr="00EB191D">
              <w:rPr>
                <w:szCs w:val="24"/>
              </w:rPr>
              <w:t>2</w:t>
            </w:r>
            <w:r w:rsidR="00F528CF">
              <w:rPr>
                <w:szCs w:val="24"/>
              </w:rPr>
              <w:t>.</w:t>
            </w:r>
            <w:r w:rsidRPr="00EB191D">
              <w:rPr>
                <w:szCs w:val="24"/>
              </w:rPr>
              <w:t>5</w:t>
            </w:r>
          </w:p>
        </w:tc>
      </w:tr>
      <w:tr w:rsidR="00D63C3F" w:rsidRPr="00EB191D" w14:paraId="3C34973F" w14:textId="77777777" w:rsidTr="0012021E">
        <w:trPr>
          <w:trHeight w:val="300"/>
        </w:trPr>
        <w:tc>
          <w:tcPr>
            <w:tcW w:w="1600" w:type="dxa"/>
            <w:noWrap/>
            <w:hideMark/>
          </w:tcPr>
          <w:p w14:paraId="6988BCB8" w14:textId="77777777" w:rsidR="00D63C3F" w:rsidRPr="00EB191D" w:rsidRDefault="00D63C3F" w:rsidP="004D5D6B">
            <w:pPr>
              <w:spacing w:after="0" w:line="360" w:lineRule="auto"/>
              <w:rPr>
                <w:szCs w:val="24"/>
              </w:rPr>
            </w:pPr>
            <w:r w:rsidRPr="00EB191D">
              <w:rPr>
                <w:szCs w:val="24"/>
              </w:rPr>
              <w:t>16 - 64 years</w:t>
            </w:r>
          </w:p>
        </w:tc>
        <w:tc>
          <w:tcPr>
            <w:tcW w:w="1769" w:type="dxa"/>
            <w:noWrap/>
            <w:hideMark/>
          </w:tcPr>
          <w:p w14:paraId="3DBCBE4E" w14:textId="4701FB20" w:rsidR="00D63C3F" w:rsidRPr="00EB191D" w:rsidRDefault="00D63C3F" w:rsidP="004D5D6B">
            <w:pPr>
              <w:spacing w:after="0" w:line="360" w:lineRule="auto"/>
              <w:rPr>
                <w:szCs w:val="24"/>
              </w:rPr>
            </w:pPr>
            <w:r w:rsidRPr="00EB191D">
              <w:rPr>
                <w:szCs w:val="24"/>
              </w:rPr>
              <w:t>21</w:t>
            </w:r>
            <w:r w:rsidR="00F528CF">
              <w:rPr>
                <w:szCs w:val="24"/>
              </w:rPr>
              <w:t>.</w:t>
            </w:r>
            <w:r w:rsidRPr="00EB191D">
              <w:rPr>
                <w:szCs w:val="24"/>
              </w:rPr>
              <w:t>9</w:t>
            </w:r>
          </w:p>
        </w:tc>
        <w:tc>
          <w:tcPr>
            <w:tcW w:w="1984" w:type="dxa"/>
            <w:noWrap/>
            <w:hideMark/>
          </w:tcPr>
          <w:p w14:paraId="0CDD798D" w14:textId="09D19731" w:rsidR="00D63C3F" w:rsidRPr="00EB191D" w:rsidRDefault="00D63C3F" w:rsidP="004D5D6B">
            <w:pPr>
              <w:spacing w:after="0" w:line="360" w:lineRule="auto"/>
              <w:rPr>
                <w:szCs w:val="24"/>
              </w:rPr>
            </w:pPr>
            <w:r w:rsidRPr="00EB191D">
              <w:rPr>
                <w:szCs w:val="24"/>
              </w:rPr>
              <w:t>59</w:t>
            </w:r>
            <w:r w:rsidR="00F528CF">
              <w:rPr>
                <w:szCs w:val="24"/>
              </w:rPr>
              <w:t>.</w:t>
            </w:r>
            <w:r w:rsidRPr="00EB191D">
              <w:rPr>
                <w:szCs w:val="24"/>
              </w:rPr>
              <w:t>8</w:t>
            </w:r>
          </w:p>
        </w:tc>
        <w:tc>
          <w:tcPr>
            <w:tcW w:w="2268" w:type="dxa"/>
            <w:noWrap/>
            <w:hideMark/>
          </w:tcPr>
          <w:p w14:paraId="278CC714" w14:textId="072896AA" w:rsidR="00D63C3F" w:rsidRPr="00EB191D" w:rsidRDefault="00D63C3F" w:rsidP="004D5D6B">
            <w:pPr>
              <w:spacing w:after="0" w:line="360" w:lineRule="auto"/>
              <w:rPr>
                <w:szCs w:val="24"/>
              </w:rPr>
            </w:pPr>
            <w:r w:rsidRPr="00EB191D">
              <w:rPr>
                <w:szCs w:val="24"/>
              </w:rPr>
              <w:t>19</w:t>
            </w:r>
            <w:r w:rsidR="00F528CF">
              <w:rPr>
                <w:szCs w:val="24"/>
              </w:rPr>
              <w:t>.</w:t>
            </w:r>
            <w:r w:rsidRPr="00EB191D">
              <w:rPr>
                <w:szCs w:val="24"/>
              </w:rPr>
              <w:t>3</w:t>
            </w:r>
          </w:p>
        </w:tc>
        <w:tc>
          <w:tcPr>
            <w:tcW w:w="1985" w:type="dxa"/>
            <w:noWrap/>
            <w:hideMark/>
          </w:tcPr>
          <w:p w14:paraId="5EBE0E39" w14:textId="24463710" w:rsidR="00D63C3F" w:rsidRPr="00EB191D" w:rsidRDefault="00D63C3F" w:rsidP="004D5D6B">
            <w:pPr>
              <w:spacing w:after="0" w:line="360" w:lineRule="auto"/>
              <w:rPr>
                <w:szCs w:val="24"/>
              </w:rPr>
            </w:pPr>
            <w:r w:rsidRPr="00EB191D">
              <w:rPr>
                <w:szCs w:val="24"/>
              </w:rPr>
              <w:t>7</w:t>
            </w:r>
            <w:r w:rsidR="00F528CF">
              <w:rPr>
                <w:szCs w:val="24"/>
              </w:rPr>
              <w:t>.</w:t>
            </w:r>
            <w:r w:rsidRPr="00EB191D">
              <w:rPr>
                <w:szCs w:val="24"/>
              </w:rPr>
              <w:t>5</w:t>
            </w:r>
          </w:p>
        </w:tc>
      </w:tr>
      <w:tr w:rsidR="00D63C3F" w:rsidRPr="00EB191D" w14:paraId="7D92A4F6" w14:textId="77777777" w:rsidTr="0012021E">
        <w:trPr>
          <w:trHeight w:val="300"/>
        </w:trPr>
        <w:tc>
          <w:tcPr>
            <w:tcW w:w="1600" w:type="dxa"/>
            <w:noWrap/>
            <w:hideMark/>
          </w:tcPr>
          <w:p w14:paraId="489B0D00" w14:textId="77777777" w:rsidR="00D63C3F" w:rsidRPr="00EB191D" w:rsidRDefault="00D63C3F" w:rsidP="004D5D6B">
            <w:pPr>
              <w:spacing w:after="0" w:line="360" w:lineRule="auto"/>
              <w:rPr>
                <w:szCs w:val="24"/>
              </w:rPr>
            </w:pPr>
            <w:r w:rsidRPr="00EB191D">
              <w:rPr>
                <w:szCs w:val="24"/>
              </w:rPr>
              <w:t>16 - 84 years</w:t>
            </w:r>
          </w:p>
        </w:tc>
        <w:tc>
          <w:tcPr>
            <w:tcW w:w="1769" w:type="dxa"/>
            <w:noWrap/>
            <w:hideMark/>
          </w:tcPr>
          <w:p w14:paraId="7F4E8CEB" w14:textId="0B28287A" w:rsidR="00D63C3F" w:rsidRPr="00EB191D" w:rsidRDefault="00D63C3F" w:rsidP="004D5D6B">
            <w:pPr>
              <w:spacing w:after="0" w:line="360" w:lineRule="auto"/>
              <w:rPr>
                <w:szCs w:val="24"/>
              </w:rPr>
            </w:pPr>
            <w:r w:rsidRPr="00EB191D">
              <w:rPr>
                <w:szCs w:val="24"/>
              </w:rPr>
              <w:t>18</w:t>
            </w:r>
            <w:r w:rsidR="00F528CF">
              <w:rPr>
                <w:szCs w:val="24"/>
              </w:rPr>
              <w:t>.</w:t>
            </w:r>
            <w:r w:rsidRPr="00EB191D">
              <w:rPr>
                <w:szCs w:val="24"/>
              </w:rPr>
              <w:t>1</w:t>
            </w:r>
          </w:p>
        </w:tc>
        <w:tc>
          <w:tcPr>
            <w:tcW w:w="1984" w:type="dxa"/>
            <w:noWrap/>
            <w:hideMark/>
          </w:tcPr>
          <w:p w14:paraId="0380FE00" w14:textId="4ED7D99E" w:rsidR="00D63C3F" w:rsidRPr="00EB191D" w:rsidRDefault="00D63C3F" w:rsidP="004D5D6B">
            <w:pPr>
              <w:spacing w:after="0" w:line="360" w:lineRule="auto"/>
              <w:rPr>
                <w:szCs w:val="24"/>
              </w:rPr>
            </w:pPr>
            <w:r w:rsidRPr="00EB191D">
              <w:rPr>
                <w:szCs w:val="24"/>
              </w:rPr>
              <w:t>55</w:t>
            </w:r>
            <w:r w:rsidR="00F528CF">
              <w:rPr>
                <w:szCs w:val="24"/>
              </w:rPr>
              <w:t>.</w:t>
            </w:r>
            <w:r w:rsidRPr="00EB191D">
              <w:rPr>
                <w:szCs w:val="24"/>
              </w:rPr>
              <w:t>7</w:t>
            </w:r>
          </w:p>
        </w:tc>
        <w:tc>
          <w:tcPr>
            <w:tcW w:w="2268" w:type="dxa"/>
            <w:noWrap/>
            <w:hideMark/>
          </w:tcPr>
          <w:p w14:paraId="069CE566" w14:textId="0D33006A" w:rsidR="00D63C3F" w:rsidRPr="00EB191D" w:rsidRDefault="00D63C3F" w:rsidP="004D5D6B">
            <w:pPr>
              <w:spacing w:after="0" w:line="360" w:lineRule="auto"/>
              <w:rPr>
                <w:szCs w:val="24"/>
              </w:rPr>
            </w:pPr>
            <w:r w:rsidRPr="00EB191D">
              <w:rPr>
                <w:szCs w:val="24"/>
              </w:rPr>
              <w:t>17</w:t>
            </w:r>
            <w:r w:rsidR="00F528CF">
              <w:rPr>
                <w:szCs w:val="24"/>
              </w:rPr>
              <w:t>.</w:t>
            </w:r>
            <w:r w:rsidRPr="00EB191D">
              <w:rPr>
                <w:szCs w:val="24"/>
              </w:rPr>
              <w:t>1</w:t>
            </w:r>
          </w:p>
        </w:tc>
        <w:tc>
          <w:tcPr>
            <w:tcW w:w="1985" w:type="dxa"/>
            <w:noWrap/>
            <w:hideMark/>
          </w:tcPr>
          <w:p w14:paraId="4C1931A7" w14:textId="35A12306" w:rsidR="00D63C3F" w:rsidRPr="00EB191D" w:rsidRDefault="00D63C3F" w:rsidP="004D5D6B">
            <w:pPr>
              <w:spacing w:after="0" w:line="360" w:lineRule="auto"/>
              <w:rPr>
                <w:szCs w:val="24"/>
              </w:rPr>
            </w:pPr>
            <w:r w:rsidRPr="00EB191D">
              <w:rPr>
                <w:szCs w:val="24"/>
              </w:rPr>
              <w:t>6</w:t>
            </w:r>
            <w:r w:rsidR="00F528CF">
              <w:rPr>
                <w:szCs w:val="24"/>
              </w:rPr>
              <w:t>.</w:t>
            </w:r>
            <w:r w:rsidRPr="00EB191D">
              <w:rPr>
                <w:szCs w:val="24"/>
              </w:rPr>
              <w:t>5</w:t>
            </w:r>
          </w:p>
        </w:tc>
      </w:tr>
      <w:tr w:rsidR="00D63C3F" w:rsidRPr="00EB191D" w14:paraId="0CB8588A" w14:textId="77777777" w:rsidTr="0012021E">
        <w:trPr>
          <w:trHeight w:val="300"/>
        </w:trPr>
        <w:tc>
          <w:tcPr>
            <w:tcW w:w="1600" w:type="dxa"/>
            <w:noWrap/>
            <w:hideMark/>
          </w:tcPr>
          <w:p w14:paraId="7DCF74A3" w14:textId="77777777" w:rsidR="00D63C3F" w:rsidRPr="004D5D6B" w:rsidRDefault="00D63C3F" w:rsidP="004D5D6B">
            <w:pPr>
              <w:spacing w:after="0" w:line="360" w:lineRule="auto"/>
              <w:rPr>
                <w:b/>
                <w:szCs w:val="24"/>
              </w:rPr>
            </w:pPr>
            <w:r w:rsidRPr="004D5D6B">
              <w:rPr>
                <w:b/>
                <w:szCs w:val="24"/>
              </w:rPr>
              <w:t>Women</w:t>
            </w:r>
          </w:p>
        </w:tc>
        <w:tc>
          <w:tcPr>
            <w:tcW w:w="1769" w:type="dxa"/>
            <w:noWrap/>
            <w:hideMark/>
          </w:tcPr>
          <w:p w14:paraId="1ABA9A69" w14:textId="77777777" w:rsidR="00D63C3F" w:rsidRPr="00EB191D" w:rsidRDefault="00D63C3F" w:rsidP="004D5D6B">
            <w:pPr>
              <w:spacing w:after="0" w:line="360" w:lineRule="auto"/>
              <w:rPr>
                <w:szCs w:val="24"/>
              </w:rPr>
            </w:pPr>
          </w:p>
        </w:tc>
        <w:tc>
          <w:tcPr>
            <w:tcW w:w="1984" w:type="dxa"/>
            <w:noWrap/>
            <w:hideMark/>
          </w:tcPr>
          <w:p w14:paraId="03C2781A" w14:textId="77777777" w:rsidR="00D63C3F" w:rsidRPr="00EB191D" w:rsidRDefault="00D63C3F" w:rsidP="004D5D6B">
            <w:pPr>
              <w:spacing w:after="0" w:line="360" w:lineRule="auto"/>
              <w:rPr>
                <w:szCs w:val="24"/>
              </w:rPr>
            </w:pPr>
          </w:p>
        </w:tc>
        <w:tc>
          <w:tcPr>
            <w:tcW w:w="2268" w:type="dxa"/>
            <w:noWrap/>
            <w:hideMark/>
          </w:tcPr>
          <w:p w14:paraId="56863BA2" w14:textId="77777777" w:rsidR="00D63C3F" w:rsidRPr="00EB191D" w:rsidRDefault="00D63C3F" w:rsidP="004D5D6B">
            <w:pPr>
              <w:spacing w:after="0" w:line="360" w:lineRule="auto"/>
              <w:rPr>
                <w:szCs w:val="24"/>
              </w:rPr>
            </w:pPr>
          </w:p>
        </w:tc>
        <w:tc>
          <w:tcPr>
            <w:tcW w:w="1985" w:type="dxa"/>
            <w:noWrap/>
            <w:hideMark/>
          </w:tcPr>
          <w:p w14:paraId="76AAACE9" w14:textId="77777777" w:rsidR="00D63C3F" w:rsidRPr="00EB191D" w:rsidRDefault="00D63C3F" w:rsidP="004D5D6B">
            <w:pPr>
              <w:spacing w:after="0" w:line="360" w:lineRule="auto"/>
              <w:rPr>
                <w:szCs w:val="24"/>
              </w:rPr>
            </w:pPr>
          </w:p>
        </w:tc>
      </w:tr>
      <w:tr w:rsidR="00D63C3F" w:rsidRPr="00EB191D" w14:paraId="43A705F0" w14:textId="77777777" w:rsidTr="0012021E">
        <w:trPr>
          <w:trHeight w:val="300"/>
        </w:trPr>
        <w:tc>
          <w:tcPr>
            <w:tcW w:w="1600" w:type="dxa"/>
            <w:noWrap/>
            <w:hideMark/>
          </w:tcPr>
          <w:p w14:paraId="17295D35" w14:textId="77777777" w:rsidR="00D63C3F" w:rsidRPr="00EB191D" w:rsidRDefault="00D63C3F" w:rsidP="004D5D6B">
            <w:pPr>
              <w:spacing w:after="0" w:line="360" w:lineRule="auto"/>
              <w:rPr>
                <w:szCs w:val="24"/>
              </w:rPr>
            </w:pPr>
            <w:r w:rsidRPr="00EB191D">
              <w:rPr>
                <w:szCs w:val="24"/>
              </w:rPr>
              <w:t>16 -24 years</w:t>
            </w:r>
          </w:p>
        </w:tc>
        <w:tc>
          <w:tcPr>
            <w:tcW w:w="1769" w:type="dxa"/>
            <w:noWrap/>
            <w:hideMark/>
          </w:tcPr>
          <w:p w14:paraId="28E98123" w14:textId="26BFE552" w:rsidR="00D63C3F" w:rsidRPr="00EB191D" w:rsidRDefault="00D63C3F" w:rsidP="004D5D6B">
            <w:pPr>
              <w:spacing w:after="0" w:line="360" w:lineRule="auto"/>
              <w:rPr>
                <w:szCs w:val="24"/>
              </w:rPr>
            </w:pPr>
            <w:r w:rsidRPr="00EB191D">
              <w:rPr>
                <w:szCs w:val="24"/>
              </w:rPr>
              <w:t>38</w:t>
            </w:r>
            <w:r w:rsidR="00F528CF">
              <w:rPr>
                <w:szCs w:val="24"/>
              </w:rPr>
              <w:t>.</w:t>
            </w:r>
            <w:r w:rsidRPr="00EB191D">
              <w:rPr>
                <w:szCs w:val="24"/>
              </w:rPr>
              <w:t>9</w:t>
            </w:r>
          </w:p>
        </w:tc>
        <w:tc>
          <w:tcPr>
            <w:tcW w:w="1984" w:type="dxa"/>
            <w:noWrap/>
            <w:hideMark/>
          </w:tcPr>
          <w:p w14:paraId="210BEF1D" w14:textId="1FFB66C6" w:rsidR="00D63C3F" w:rsidRPr="00EB191D" w:rsidRDefault="00D63C3F" w:rsidP="004D5D6B">
            <w:pPr>
              <w:spacing w:after="0" w:line="360" w:lineRule="auto"/>
              <w:rPr>
                <w:szCs w:val="24"/>
              </w:rPr>
            </w:pPr>
            <w:r w:rsidRPr="00EB191D">
              <w:rPr>
                <w:szCs w:val="24"/>
              </w:rPr>
              <w:t>70</w:t>
            </w:r>
            <w:r w:rsidR="00F528CF">
              <w:rPr>
                <w:szCs w:val="24"/>
              </w:rPr>
              <w:t>.</w:t>
            </w:r>
            <w:r w:rsidRPr="00EB191D">
              <w:rPr>
                <w:szCs w:val="24"/>
              </w:rPr>
              <w:t>3</w:t>
            </w:r>
          </w:p>
        </w:tc>
        <w:tc>
          <w:tcPr>
            <w:tcW w:w="2268" w:type="dxa"/>
            <w:noWrap/>
            <w:hideMark/>
          </w:tcPr>
          <w:p w14:paraId="61E0E561" w14:textId="146B9F09" w:rsidR="00D63C3F" w:rsidRPr="00EB191D" w:rsidRDefault="00D63C3F" w:rsidP="004D5D6B">
            <w:pPr>
              <w:spacing w:after="0" w:line="360" w:lineRule="auto"/>
              <w:rPr>
                <w:szCs w:val="24"/>
              </w:rPr>
            </w:pPr>
            <w:r w:rsidRPr="00EB191D">
              <w:rPr>
                <w:szCs w:val="24"/>
              </w:rPr>
              <w:t>29</w:t>
            </w:r>
            <w:r w:rsidR="00F528CF">
              <w:rPr>
                <w:szCs w:val="24"/>
              </w:rPr>
              <w:t>.</w:t>
            </w:r>
            <w:r w:rsidRPr="00EB191D">
              <w:rPr>
                <w:szCs w:val="24"/>
              </w:rPr>
              <w:t>5</w:t>
            </w:r>
          </w:p>
        </w:tc>
        <w:tc>
          <w:tcPr>
            <w:tcW w:w="1985" w:type="dxa"/>
            <w:noWrap/>
            <w:hideMark/>
          </w:tcPr>
          <w:p w14:paraId="0BCC9CC6" w14:textId="21D210DD" w:rsidR="00D63C3F" w:rsidRPr="00EB191D" w:rsidRDefault="00D63C3F" w:rsidP="004D5D6B">
            <w:pPr>
              <w:spacing w:after="0" w:line="360" w:lineRule="auto"/>
              <w:rPr>
                <w:szCs w:val="24"/>
              </w:rPr>
            </w:pPr>
            <w:r w:rsidRPr="00EB191D">
              <w:rPr>
                <w:szCs w:val="24"/>
              </w:rPr>
              <w:t>6</w:t>
            </w:r>
            <w:r w:rsidR="00F528CF">
              <w:rPr>
                <w:szCs w:val="24"/>
              </w:rPr>
              <w:t>.</w:t>
            </w:r>
            <w:r w:rsidRPr="00EB191D">
              <w:rPr>
                <w:szCs w:val="24"/>
              </w:rPr>
              <w:t>3</w:t>
            </w:r>
          </w:p>
        </w:tc>
      </w:tr>
      <w:tr w:rsidR="00D63C3F" w:rsidRPr="00EB191D" w14:paraId="3484DA21" w14:textId="77777777" w:rsidTr="0012021E">
        <w:trPr>
          <w:trHeight w:val="300"/>
        </w:trPr>
        <w:tc>
          <w:tcPr>
            <w:tcW w:w="1600" w:type="dxa"/>
            <w:noWrap/>
            <w:hideMark/>
          </w:tcPr>
          <w:p w14:paraId="799B8FE4" w14:textId="77777777" w:rsidR="00D63C3F" w:rsidRPr="00EB191D" w:rsidRDefault="00D63C3F" w:rsidP="004D5D6B">
            <w:pPr>
              <w:spacing w:after="0" w:line="360" w:lineRule="auto"/>
              <w:rPr>
                <w:szCs w:val="24"/>
              </w:rPr>
            </w:pPr>
            <w:r w:rsidRPr="00EB191D">
              <w:rPr>
                <w:szCs w:val="24"/>
              </w:rPr>
              <w:t>25 - 44 years</w:t>
            </w:r>
          </w:p>
        </w:tc>
        <w:tc>
          <w:tcPr>
            <w:tcW w:w="1769" w:type="dxa"/>
            <w:noWrap/>
            <w:hideMark/>
          </w:tcPr>
          <w:p w14:paraId="5FEC1783" w14:textId="5F2B5E20" w:rsidR="00D63C3F" w:rsidRPr="00EB191D" w:rsidRDefault="00D63C3F" w:rsidP="004D5D6B">
            <w:pPr>
              <w:spacing w:after="0" w:line="360" w:lineRule="auto"/>
              <w:rPr>
                <w:szCs w:val="24"/>
              </w:rPr>
            </w:pPr>
            <w:r w:rsidRPr="00EB191D">
              <w:rPr>
                <w:szCs w:val="24"/>
              </w:rPr>
              <w:t>25</w:t>
            </w:r>
            <w:r w:rsidR="00F528CF">
              <w:rPr>
                <w:szCs w:val="24"/>
              </w:rPr>
              <w:t>.</w:t>
            </w:r>
            <w:r w:rsidRPr="00EB191D">
              <w:rPr>
                <w:szCs w:val="24"/>
              </w:rPr>
              <w:t>8</w:t>
            </w:r>
          </w:p>
        </w:tc>
        <w:tc>
          <w:tcPr>
            <w:tcW w:w="1984" w:type="dxa"/>
            <w:noWrap/>
            <w:hideMark/>
          </w:tcPr>
          <w:p w14:paraId="7F4ED5D3" w14:textId="71FEFD4B" w:rsidR="00D63C3F" w:rsidRPr="00EB191D" w:rsidRDefault="00D63C3F" w:rsidP="004D5D6B">
            <w:pPr>
              <w:spacing w:after="0" w:line="360" w:lineRule="auto"/>
              <w:rPr>
                <w:szCs w:val="24"/>
              </w:rPr>
            </w:pPr>
            <w:r w:rsidRPr="00EB191D">
              <w:rPr>
                <w:szCs w:val="24"/>
              </w:rPr>
              <w:t>67</w:t>
            </w:r>
            <w:r w:rsidR="00F528CF">
              <w:rPr>
                <w:szCs w:val="24"/>
              </w:rPr>
              <w:t>.</w:t>
            </w:r>
            <w:r w:rsidRPr="00EB191D">
              <w:rPr>
                <w:szCs w:val="24"/>
              </w:rPr>
              <w:t>9</w:t>
            </w:r>
          </w:p>
        </w:tc>
        <w:tc>
          <w:tcPr>
            <w:tcW w:w="2268" w:type="dxa"/>
            <w:noWrap/>
            <w:hideMark/>
          </w:tcPr>
          <w:p w14:paraId="0E6E0CAC" w14:textId="0CB38CAC" w:rsidR="00D63C3F" w:rsidRPr="00EB191D" w:rsidRDefault="00D63C3F" w:rsidP="004D5D6B">
            <w:pPr>
              <w:spacing w:after="0" w:line="360" w:lineRule="auto"/>
              <w:rPr>
                <w:szCs w:val="24"/>
              </w:rPr>
            </w:pPr>
            <w:r w:rsidRPr="00EB191D">
              <w:rPr>
                <w:szCs w:val="24"/>
              </w:rPr>
              <w:t>27</w:t>
            </w:r>
            <w:r w:rsidR="00F528CF">
              <w:rPr>
                <w:szCs w:val="24"/>
              </w:rPr>
              <w:t>.</w:t>
            </w:r>
            <w:r w:rsidRPr="00EB191D">
              <w:rPr>
                <w:szCs w:val="24"/>
              </w:rPr>
              <w:t>7</w:t>
            </w:r>
          </w:p>
        </w:tc>
        <w:tc>
          <w:tcPr>
            <w:tcW w:w="1985" w:type="dxa"/>
            <w:noWrap/>
            <w:hideMark/>
          </w:tcPr>
          <w:p w14:paraId="2EE8D01E" w14:textId="296830B0" w:rsidR="00D63C3F" w:rsidRPr="00EB191D" w:rsidRDefault="00D63C3F" w:rsidP="004D5D6B">
            <w:pPr>
              <w:spacing w:after="0" w:line="360" w:lineRule="auto"/>
              <w:rPr>
                <w:szCs w:val="24"/>
              </w:rPr>
            </w:pPr>
            <w:r w:rsidRPr="00EB191D">
              <w:rPr>
                <w:szCs w:val="24"/>
              </w:rPr>
              <w:t>8</w:t>
            </w:r>
            <w:r w:rsidR="00F528CF">
              <w:rPr>
                <w:szCs w:val="24"/>
              </w:rPr>
              <w:t>.</w:t>
            </w:r>
            <w:r w:rsidRPr="00EB191D">
              <w:rPr>
                <w:szCs w:val="24"/>
              </w:rPr>
              <w:t>1</w:t>
            </w:r>
          </w:p>
        </w:tc>
      </w:tr>
      <w:tr w:rsidR="00D63C3F" w:rsidRPr="00EB191D" w14:paraId="0F49F496" w14:textId="77777777" w:rsidTr="0012021E">
        <w:trPr>
          <w:trHeight w:val="300"/>
        </w:trPr>
        <w:tc>
          <w:tcPr>
            <w:tcW w:w="1600" w:type="dxa"/>
            <w:noWrap/>
            <w:hideMark/>
          </w:tcPr>
          <w:p w14:paraId="67B0E58C" w14:textId="77777777" w:rsidR="00D63C3F" w:rsidRPr="00EB191D" w:rsidRDefault="00D63C3F" w:rsidP="004D5D6B">
            <w:pPr>
              <w:spacing w:after="0" w:line="360" w:lineRule="auto"/>
              <w:rPr>
                <w:szCs w:val="24"/>
              </w:rPr>
            </w:pPr>
            <w:r w:rsidRPr="00EB191D">
              <w:rPr>
                <w:szCs w:val="24"/>
              </w:rPr>
              <w:t>45 - 64 years</w:t>
            </w:r>
          </w:p>
        </w:tc>
        <w:tc>
          <w:tcPr>
            <w:tcW w:w="1769" w:type="dxa"/>
            <w:noWrap/>
            <w:hideMark/>
          </w:tcPr>
          <w:p w14:paraId="08632998" w14:textId="06638865" w:rsidR="00D63C3F" w:rsidRPr="00EB191D" w:rsidRDefault="00D63C3F" w:rsidP="004D5D6B">
            <w:pPr>
              <w:spacing w:after="0" w:line="360" w:lineRule="auto"/>
              <w:rPr>
                <w:szCs w:val="24"/>
              </w:rPr>
            </w:pPr>
            <w:r w:rsidRPr="00EB191D">
              <w:rPr>
                <w:szCs w:val="24"/>
              </w:rPr>
              <w:t>7</w:t>
            </w:r>
            <w:r w:rsidR="00F528CF">
              <w:rPr>
                <w:szCs w:val="24"/>
              </w:rPr>
              <w:t>.</w:t>
            </w:r>
            <w:r w:rsidRPr="00EB191D">
              <w:rPr>
                <w:szCs w:val="24"/>
              </w:rPr>
              <w:t>6</w:t>
            </w:r>
          </w:p>
        </w:tc>
        <w:tc>
          <w:tcPr>
            <w:tcW w:w="1984" w:type="dxa"/>
            <w:noWrap/>
            <w:hideMark/>
          </w:tcPr>
          <w:p w14:paraId="5F3F57C0" w14:textId="0E08E338" w:rsidR="00D63C3F" w:rsidRPr="00EB191D" w:rsidRDefault="00D63C3F" w:rsidP="004D5D6B">
            <w:pPr>
              <w:spacing w:after="0" w:line="360" w:lineRule="auto"/>
              <w:rPr>
                <w:szCs w:val="24"/>
              </w:rPr>
            </w:pPr>
            <w:r w:rsidRPr="00EB191D">
              <w:rPr>
                <w:szCs w:val="24"/>
              </w:rPr>
              <w:t>48</w:t>
            </w:r>
            <w:r w:rsidR="00F528CF">
              <w:rPr>
                <w:szCs w:val="24"/>
              </w:rPr>
              <w:t>.</w:t>
            </w:r>
            <w:r w:rsidRPr="00EB191D">
              <w:rPr>
                <w:szCs w:val="24"/>
              </w:rPr>
              <w:t>2</w:t>
            </w:r>
          </w:p>
        </w:tc>
        <w:tc>
          <w:tcPr>
            <w:tcW w:w="2268" w:type="dxa"/>
            <w:noWrap/>
            <w:hideMark/>
          </w:tcPr>
          <w:p w14:paraId="1C164F0C" w14:textId="0477C3F9" w:rsidR="00D63C3F" w:rsidRPr="00EB191D" w:rsidRDefault="00D63C3F" w:rsidP="004D5D6B">
            <w:pPr>
              <w:spacing w:after="0" w:line="360" w:lineRule="auto"/>
              <w:rPr>
                <w:szCs w:val="24"/>
              </w:rPr>
            </w:pPr>
            <w:r w:rsidRPr="00EB191D">
              <w:rPr>
                <w:szCs w:val="24"/>
              </w:rPr>
              <w:t>18</w:t>
            </w:r>
            <w:r w:rsidR="00F528CF">
              <w:rPr>
                <w:szCs w:val="24"/>
              </w:rPr>
              <w:t>.</w:t>
            </w:r>
            <w:r w:rsidRPr="00EB191D">
              <w:rPr>
                <w:szCs w:val="24"/>
              </w:rPr>
              <w:t>3</w:t>
            </w:r>
          </w:p>
        </w:tc>
        <w:tc>
          <w:tcPr>
            <w:tcW w:w="1985" w:type="dxa"/>
            <w:noWrap/>
            <w:hideMark/>
          </w:tcPr>
          <w:p w14:paraId="1EE34139" w14:textId="77777777" w:rsidR="00D63C3F" w:rsidRPr="00EB191D" w:rsidRDefault="00D63C3F" w:rsidP="004D5D6B">
            <w:pPr>
              <w:spacing w:after="0" w:line="360" w:lineRule="auto"/>
              <w:rPr>
                <w:szCs w:val="24"/>
              </w:rPr>
            </w:pPr>
            <w:r w:rsidRPr="00EB191D">
              <w:rPr>
                <w:szCs w:val="24"/>
              </w:rPr>
              <w:t>5</w:t>
            </w:r>
          </w:p>
        </w:tc>
      </w:tr>
      <w:tr w:rsidR="00D63C3F" w:rsidRPr="00EB191D" w14:paraId="7C051445" w14:textId="77777777" w:rsidTr="0012021E">
        <w:trPr>
          <w:trHeight w:val="300"/>
        </w:trPr>
        <w:tc>
          <w:tcPr>
            <w:tcW w:w="1600" w:type="dxa"/>
            <w:noWrap/>
            <w:hideMark/>
          </w:tcPr>
          <w:p w14:paraId="2338DFE8" w14:textId="77777777" w:rsidR="00D63C3F" w:rsidRPr="00EB191D" w:rsidRDefault="00D63C3F" w:rsidP="004D5D6B">
            <w:pPr>
              <w:spacing w:after="0" w:line="360" w:lineRule="auto"/>
              <w:rPr>
                <w:szCs w:val="24"/>
              </w:rPr>
            </w:pPr>
            <w:r w:rsidRPr="00EB191D">
              <w:rPr>
                <w:szCs w:val="24"/>
              </w:rPr>
              <w:t>65 -84 years</w:t>
            </w:r>
          </w:p>
        </w:tc>
        <w:tc>
          <w:tcPr>
            <w:tcW w:w="1769" w:type="dxa"/>
            <w:noWrap/>
            <w:hideMark/>
          </w:tcPr>
          <w:p w14:paraId="57F290B6" w14:textId="54A15F6A" w:rsidR="00D63C3F" w:rsidRPr="00EB191D" w:rsidRDefault="00D63C3F" w:rsidP="004D5D6B">
            <w:pPr>
              <w:spacing w:after="0" w:line="360" w:lineRule="auto"/>
              <w:rPr>
                <w:szCs w:val="24"/>
              </w:rPr>
            </w:pPr>
            <w:r w:rsidRPr="00EB191D">
              <w:rPr>
                <w:szCs w:val="24"/>
              </w:rPr>
              <w:t>2</w:t>
            </w:r>
            <w:r w:rsidR="00F528CF">
              <w:rPr>
                <w:szCs w:val="24"/>
              </w:rPr>
              <w:t>.</w:t>
            </w:r>
            <w:r w:rsidRPr="00EB191D">
              <w:rPr>
                <w:szCs w:val="24"/>
              </w:rPr>
              <w:t>9</w:t>
            </w:r>
          </w:p>
        </w:tc>
        <w:tc>
          <w:tcPr>
            <w:tcW w:w="1984" w:type="dxa"/>
            <w:noWrap/>
            <w:hideMark/>
          </w:tcPr>
          <w:p w14:paraId="0FA67042" w14:textId="320956C9" w:rsidR="00D63C3F" w:rsidRPr="00EB191D" w:rsidRDefault="00D63C3F" w:rsidP="004D5D6B">
            <w:pPr>
              <w:spacing w:after="0" w:line="360" w:lineRule="auto"/>
              <w:rPr>
                <w:szCs w:val="24"/>
              </w:rPr>
            </w:pPr>
            <w:r w:rsidRPr="00EB191D">
              <w:rPr>
                <w:szCs w:val="24"/>
              </w:rPr>
              <w:t>36</w:t>
            </w:r>
            <w:r w:rsidR="00F528CF">
              <w:rPr>
                <w:szCs w:val="24"/>
              </w:rPr>
              <w:t>.</w:t>
            </w:r>
            <w:r w:rsidRPr="00EB191D">
              <w:rPr>
                <w:szCs w:val="24"/>
              </w:rPr>
              <w:t>4</w:t>
            </w:r>
          </w:p>
        </w:tc>
        <w:tc>
          <w:tcPr>
            <w:tcW w:w="2268" w:type="dxa"/>
            <w:noWrap/>
            <w:hideMark/>
          </w:tcPr>
          <w:p w14:paraId="7F2D5B28" w14:textId="2F530B4A" w:rsidR="00D63C3F" w:rsidRPr="00EB191D" w:rsidRDefault="00D63C3F" w:rsidP="004D5D6B">
            <w:pPr>
              <w:spacing w:after="0" w:line="360" w:lineRule="auto"/>
              <w:rPr>
                <w:szCs w:val="24"/>
              </w:rPr>
            </w:pPr>
            <w:r w:rsidRPr="00EB191D">
              <w:rPr>
                <w:szCs w:val="24"/>
              </w:rPr>
              <w:t>13</w:t>
            </w:r>
            <w:r w:rsidR="00F528CF">
              <w:rPr>
                <w:szCs w:val="24"/>
              </w:rPr>
              <w:t>.</w:t>
            </w:r>
            <w:r w:rsidRPr="00EB191D">
              <w:rPr>
                <w:szCs w:val="24"/>
              </w:rPr>
              <w:t>4</w:t>
            </w:r>
          </w:p>
        </w:tc>
        <w:tc>
          <w:tcPr>
            <w:tcW w:w="1985" w:type="dxa"/>
            <w:noWrap/>
            <w:hideMark/>
          </w:tcPr>
          <w:p w14:paraId="0A0EFCCE" w14:textId="2AB6B5EF" w:rsidR="00D63C3F" w:rsidRPr="00EB191D" w:rsidRDefault="00D63C3F" w:rsidP="004D5D6B">
            <w:pPr>
              <w:spacing w:after="0" w:line="360" w:lineRule="auto"/>
              <w:rPr>
                <w:szCs w:val="24"/>
              </w:rPr>
            </w:pPr>
            <w:r w:rsidRPr="00EB191D">
              <w:rPr>
                <w:szCs w:val="24"/>
              </w:rPr>
              <w:t>1</w:t>
            </w:r>
            <w:r w:rsidR="00F528CF">
              <w:rPr>
                <w:szCs w:val="24"/>
              </w:rPr>
              <w:t>.</w:t>
            </w:r>
            <w:r w:rsidRPr="00EB191D">
              <w:rPr>
                <w:szCs w:val="24"/>
              </w:rPr>
              <w:t>3</w:t>
            </w:r>
          </w:p>
        </w:tc>
      </w:tr>
      <w:tr w:rsidR="00D63C3F" w:rsidRPr="00EB191D" w14:paraId="03A7695D" w14:textId="77777777" w:rsidTr="0012021E">
        <w:trPr>
          <w:trHeight w:val="300"/>
        </w:trPr>
        <w:tc>
          <w:tcPr>
            <w:tcW w:w="1600" w:type="dxa"/>
            <w:noWrap/>
            <w:hideMark/>
          </w:tcPr>
          <w:p w14:paraId="69E78610" w14:textId="77777777" w:rsidR="00D63C3F" w:rsidRPr="00EB191D" w:rsidRDefault="00D63C3F" w:rsidP="004D5D6B">
            <w:pPr>
              <w:spacing w:after="0" w:line="360" w:lineRule="auto"/>
              <w:rPr>
                <w:szCs w:val="24"/>
              </w:rPr>
            </w:pPr>
            <w:r w:rsidRPr="00EB191D">
              <w:rPr>
                <w:szCs w:val="24"/>
              </w:rPr>
              <w:t>16 - 64 years</w:t>
            </w:r>
          </w:p>
        </w:tc>
        <w:tc>
          <w:tcPr>
            <w:tcW w:w="1769" w:type="dxa"/>
            <w:noWrap/>
            <w:hideMark/>
          </w:tcPr>
          <w:p w14:paraId="720EFC56" w14:textId="2CF72C80" w:rsidR="00D63C3F" w:rsidRPr="00EB191D" w:rsidRDefault="00D63C3F" w:rsidP="004D5D6B">
            <w:pPr>
              <w:spacing w:after="0" w:line="360" w:lineRule="auto"/>
              <w:rPr>
                <w:szCs w:val="24"/>
              </w:rPr>
            </w:pPr>
            <w:r w:rsidRPr="00EB191D">
              <w:rPr>
                <w:szCs w:val="24"/>
              </w:rPr>
              <w:t>20</w:t>
            </w:r>
            <w:r w:rsidR="00F528CF">
              <w:rPr>
                <w:szCs w:val="24"/>
              </w:rPr>
              <w:t>.</w:t>
            </w:r>
            <w:r w:rsidRPr="00EB191D">
              <w:rPr>
                <w:szCs w:val="24"/>
              </w:rPr>
              <w:t>6</w:t>
            </w:r>
          </w:p>
        </w:tc>
        <w:tc>
          <w:tcPr>
            <w:tcW w:w="1984" w:type="dxa"/>
            <w:noWrap/>
            <w:hideMark/>
          </w:tcPr>
          <w:p w14:paraId="43F357FE" w14:textId="52CB22AD" w:rsidR="00D63C3F" w:rsidRPr="00EB191D" w:rsidRDefault="00D63C3F" w:rsidP="004D5D6B">
            <w:pPr>
              <w:spacing w:after="0" w:line="360" w:lineRule="auto"/>
              <w:rPr>
                <w:szCs w:val="24"/>
              </w:rPr>
            </w:pPr>
            <w:r w:rsidRPr="00EB191D">
              <w:rPr>
                <w:szCs w:val="24"/>
              </w:rPr>
              <w:t>60</w:t>
            </w:r>
            <w:r w:rsidR="00F528CF">
              <w:rPr>
                <w:szCs w:val="24"/>
              </w:rPr>
              <w:t>.</w:t>
            </w:r>
            <w:r w:rsidRPr="00EB191D">
              <w:rPr>
                <w:szCs w:val="24"/>
              </w:rPr>
              <w:t>3</w:t>
            </w:r>
          </w:p>
        </w:tc>
        <w:tc>
          <w:tcPr>
            <w:tcW w:w="2268" w:type="dxa"/>
            <w:noWrap/>
            <w:hideMark/>
          </w:tcPr>
          <w:p w14:paraId="69838290" w14:textId="77777777" w:rsidR="00D63C3F" w:rsidRPr="00EB191D" w:rsidRDefault="00D63C3F" w:rsidP="004D5D6B">
            <w:pPr>
              <w:spacing w:after="0" w:line="360" w:lineRule="auto"/>
              <w:rPr>
                <w:szCs w:val="24"/>
              </w:rPr>
            </w:pPr>
            <w:r w:rsidRPr="00EB191D">
              <w:rPr>
                <w:szCs w:val="24"/>
              </w:rPr>
              <w:t>24</w:t>
            </w:r>
          </w:p>
        </w:tc>
        <w:tc>
          <w:tcPr>
            <w:tcW w:w="1985" w:type="dxa"/>
            <w:noWrap/>
            <w:hideMark/>
          </w:tcPr>
          <w:p w14:paraId="7534BF9A" w14:textId="11CE4AE3" w:rsidR="00D63C3F" w:rsidRPr="00EB191D" w:rsidRDefault="00D63C3F" w:rsidP="004D5D6B">
            <w:pPr>
              <w:spacing w:after="0" w:line="360" w:lineRule="auto"/>
              <w:rPr>
                <w:szCs w:val="24"/>
              </w:rPr>
            </w:pPr>
            <w:r w:rsidRPr="00EB191D">
              <w:rPr>
                <w:szCs w:val="24"/>
              </w:rPr>
              <w:t>6</w:t>
            </w:r>
            <w:r w:rsidR="00F528CF">
              <w:rPr>
                <w:szCs w:val="24"/>
              </w:rPr>
              <w:t>.</w:t>
            </w:r>
            <w:r w:rsidRPr="00EB191D">
              <w:rPr>
                <w:szCs w:val="24"/>
              </w:rPr>
              <w:t>5</w:t>
            </w:r>
          </w:p>
        </w:tc>
      </w:tr>
      <w:tr w:rsidR="00D63C3F" w:rsidRPr="00EB191D" w14:paraId="1836B172" w14:textId="77777777" w:rsidTr="0012021E">
        <w:trPr>
          <w:trHeight w:val="300"/>
        </w:trPr>
        <w:tc>
          <w:tcPr>
            <w:tcW w:w="1600" w:type="dxa"/>
            <w:noWrap/>
            <w:hideMark/>
          </w:tcPr>
          <w:p w14:paraId="4881D659" w14:textId="77777777" w:rsidR="00D63C3F" w:rsidRPr="00EB191D" w:rsidRDefault="00D63C3F" w:rsidP="004D5D6B">
            <w:pPr>
              <w:spacing w:after="0" w:line="360" w:lineRule="auto"/>
              <w:rPr>
                <w:szCs w:val="24"/>
              </w:rPr>
            </w:pPr>
            <w:r w:rsidRPr="00EB191D">
              <w:rPr>
                <w:szCs w:val="24"/>
              </w:rPr>
              <w:t>16 - 84 years</w:t>
            </w:r>
          </w:p>
        </w:tc>
        <w:tc>
          <w:tcPr>
            <w:tcW w:w="1769" w:type="dxa"/>
            <w:noWrap/>
            <w:hideMark/>
          </w:tcPr>
          <w:p w14:paraId="3808EBB3" w14:textId="6A3DA994" w:rsidR="00D63C3F" w:rsidRPr="00EB191D" w:rsidRDefault="00D63C3F" w:rsidP="004D5D6B">
            <w:pPr>
              <w:spacing w:after="0" w:line="360" w:lineRule="auto"/>
              <w:rPr>
                <w:szCs w:val="24"/>
              </w:rPr>
            </w:pPr>
            <w:r w:rsidRPr="00EB191D">
              <w:rPr>
                <w:szCs w:val="24"/>
              </w:rPr>
              <w:t>16</w:t>
            </w:r>
            <w:r w:rsidR="00F528CF">
              <w:rPr>
                <w:szCs w:val="24"/>
              </w:rPr>
              <w:t>.</w:t>
            </w:r>
            <w:r w:rsidRPr="00EB191D">
              <w:rPr>
                <w:szCs w:val="24"/>
              </w:rPr>
              <w:t>6</w:t>
            </w:r>
          </w:p>
        </w:tc>
        <w:tc>
          <w:tcPr>
            <w:tcW w:w="1984" w:type="dxa"/>
            <w:noWrap/>
            <w:hideMark/>
          </w:tcPr>
          <w:p w14:paraId="494703EC" w14:textId="77777777" w:rsidR="00D63C3F" w:rsidRPr="00EB191D" w:rsidRDefault="00D63C3F" w:rsidP="004D5D6B">
            <w:pPr>
              <w:spacing w:after="0" w:line="360" w:lineRule="auto"/>
              <w:rPr>
                <w:szCs w:val="24"/>
              </w:rPr>
            </w:pPr>
            <w:r w:rsidRPr="00EB191D">
              <w:rPr>
                <w:szCs w:val="24"/>
              </w:rPr>
              <w:t>55</w:t>
            </w:r>
          </w:p>
        </w:tc>
        <w:tc>
          <w:tcPr>
            <w:tcW w:w="2268" w:type="dxa"/>
            <w:noWrap/>
            <w:hideMark/>
          </w:tcPr>
          <w:p w14:paraId="446E6307" w14:textId="36070F14" w:rsidR="00D63C3F" w:rsidRPr="00EB191D" w:rsidRDefault="00D63C3F" w:rsidP="004D5D6B">
            <w:pPr>
              <w:spacing w:after="0" w:line="360" w:lineRule="auto"/>
              <w:rPr>
                <w:szCs w:val="24"/>
              </w:rPr>
            </w:pPr>
            <w:r w:rsidRPr="00EB191D">
              <w:rPr>
                <w:szCs w:val="24"/>
              </w:rPr>
              <w:t>21</w:t>
            </w:r>
            <w:r w:rsidR="00F528CF">
              <w:rPr>
                <w:szCs w:val="24"/>
              </w:rPr>
              <w:t>.</w:t>
            </w:r>
            <w:r w:rsidRPr="00EB191D">
              <w:rPr>
                <w:szCs w:val="24"/>
              </w:rPr>
              <w:t>7</w:t>
            </w:r>
          </w:p>
        </w:tc>
        <w:tc>
          <w:tcPr>
            <w:tcW w:w="1985" w:type="dxa"/>
            <w:noWrap/>
            <w:hideMark/>
          </w:tcPr>
          <w:p w14:paraId="59D9EBC4" w14:textId="1B0E4BD9" w:rsidR="00D63C3F" w:rsidRPr="00EB191D" w:rsidRDefault="00D63C3F" w:rsidP="004D5D6B">
            <w:pPr>
              <w:spacing w:after="0" w:line="360" w:lineRule="auto"/>
              <w:rPr>
                <w:szCs w:val="24"/>
              </w:rPr>
            </w:pPr>
            <w:r w:rsidRPr="00EB191D">
              <w:rPr>
                <w:szCs w:val="24"/>
              </w:rPr>
              <w:t>5</w:t>
            </w:r>
            <w:r w:rsidR="00F528CF">
              <w:rPr>
                <w:szCs w:val="24"/>
              </w:rPr>
              <w:t>.</w:t>
            </w:r>
            <w:r w:rsidRPr="00EB191D">
              <w:rPr>
                <w:szCs w:val="24"/>
              </w:rPr>
              <w:t>4</w:t>
            </w:r>
          </w:p>
        </w:tc>
      </w:tr>
    </w:tbl>
    <w:p w14:paraId="054223D5" w14:textId="77777777" w:rsidR="00D63C3F" w:rsidRPr="00EB191D" w:rsidRDefault="00D63C3F" w:rsidP="004D5D6B">
      <w:pPr>
        <w:spacing w:after="0" w:line="360" w:lineRule="auto"/>
        <w:rPr>
          <w:szCs w:val="24"/>
          <w:lang w:val="sv-SE" w:eastAsia="sv-SE"/>
        </w:rPr>
      </w:pPr>
      <w:r w:rsidRPr="00EB191D">
        <w:rPr>
          <w:szCs w:val="24"/>
        </w:rPr>
        <w:fldChar w:fldCharType="begin"/>
      </w:r>
      <w:r w:rsidRPr="00EB191D">
        <w:rPr>
          <w:szCs w:val="24"/>
        </w:rPr>
        <w:instrText xml:space="preserve"> LINK Excel.Sheet.12 "C:\\Users\\ELT0928A\\AppData\\Local\\Microsoft\\Windows\\INetCache\\Content.Outlook\\RMS52USG\\Living Conditions 2012 - 2016 Regeringskansliet.xlsx" "2012-2016 Living conditions!R1C7:R27C11" \a \f 5 \h  \* MERGEFORMAT </w:instrText>
      </w:r>
      <w:r w:rsidRPr="00EB191D">
        <w:rPr>
          <w:szCs w:val="24"/>
        </w:rPr>
        <w:fldChar w:fldCharType="separate"/>
      </w:r>
    </w:p>
    <w:tbl>
      <w:tblPr>
        <w:tblStyle w:val="TableGrid"/>
        <w:tblW w:w="9747" w:type="dxa"/>
        <w:tblLook w:val="04A0" w:firstRow="1" w:lastRow="0" w:firstColumn="1" w:lastColumn="0" w:noHBand="0" w:noVBand="1"/>
      </w:tblPr>
      <w:tblGrid>
        <w:gridCol w:w="1600"/>
        <w:gridCol w:w="1696"/>
        <w:gridCol w:w="2057"/>
        <w:gridCol w:w="2232"/>
        <w:gridCol w:w="2162"/>
      </w:tblGrid>
      <w:tr w:rsidR="00D63C3F" w:rsidRPr="00EB191D" w14:paraId="22E245AF" w14:textId="77777777" w:rsidTr="00AF4820">
        <w:trPr>
          <w:trHeight w:val="465"/>
        </w:trPr>
        <w:tc>
          <w:tcPr>
            <w:tcW w:w="1600" w:type="dxa"/>
            <w:noWrap/>
            <w:hideMark/>
          </w:tcPr>
          <w:p w14:paraId="55654572" w14:textId="77777777" w:rsidR="00D63C3F" w:rsidRPr="004D5D6B" w:rsidRDefault="00D63C3F" w:rsidP="004D5D6B">
            <w:pPr>
              <w:spacing w:after="0" w:line="360" w:lineRule="auto"/>
              <w:rPr>
                <w:b/>
                <w:bCs/>
                <w:szCs w:val="24"/>
              </w:rPr>
            </w:pPr>
            <w:r w:rsidRPr="004D5D6B">
              <w:rPr>
                <w:b/>
                <w:bCs/>
                <w:szCs w:val="24"/>
              </w:rPr>
              <w:lastRenderedPageBreak/>
              <w:t>ULF/SILC</w:t>
            </w:r>
          </w:p>
        </w:tc>
        <w:tc>
          <w:tcPr>
            <w:tcW w:w="1696" w:type="dxa"/>
            <w:noWrap/>
            <w:hideMark/>
          </w:tcPr>
          <w:p w14:paraId="2926008E" w14:textId="77777777" w:rsidR="00D63C3F" w:rsidRPr="004D5D6B" w:rsidRDefault="00D63C3F" w:rsidP="004D5D6B">
            <w:pPr>
              <w:spacing w:after="0" w:line="360" w:lineRule="auto"/>
              <w:rPr>
                <w:szCs w:val="24"/>
              </w:rPr>
            </w:pPr>
          </w:p>
        </w:tc>
        <w:tc>
          <w:tcPr>
            <w:tcW w:w="4289" w:type="dxa"/>
            <w:gridSpan w:val="2"/>
            <w:noWrap/>
            <w:hideMark/>
          </w:tcPr>
          <w:p w14:paraId="31F00EC5" w14:textId="77777777" w:rsidR="00D63C3F" w:rsidRPr="004D5D6B" w:rsidRDefault="00D63C3F" w:rsidP="004D5D6B">
            <w:pPr>
              <w:spacing w:after="0" w:line="360" w:lineRule="auto"/>
              <w:rPr>
                <w:b/>
                <w:szCs w:val="24"/>
              </w:rPr>
            </w:pPr>
            <w:r w:rsidRPr="004D5D6B">
              <w:rPr>
                <w:b/>
                <w:szCs w:val="24"/>
              </w:rPr>
              <w:t>2014 - 2015</w:t>
            </w:r>
          </w:p>
        </w:tc>
        <w:tc>
          <w:tcPr>
            <w:tcW w:w="2162" w:type="dxa"/>
            <w:noWrap/>
            <w:hideMark/>
          </w:tcPr>
          <w:p w14:paraId="61736478" w14:textId="77777777" w:rsidR="00D63C3F" w:rsidRPr="004D5D6B" w:rsidRDefault="00D63C3F" w:rsidP="004D5D6B">
            <w:pPr>
              <w:spacing w:after="0" w:line="360" w:lineRule="auto"/>
              <w:rPr>
                <w:szCs w:val="24"/>
              </w:rPr>
            </w:pPr>
          </w:p>
        </w:tc>
      </w:tr>
      <w:tr w:rsidR="00D63C3F" w:rsidRPr="00EB191D" w14:paraId="1C4B74E9" w14:textId="77777777" w:rsidTr="00EC7520">
        <w:trPr>
          <w:trHeight w:val="1323"/>
        </w:trPr>
        <w:tc>
          <w:tcPr>
            <w:tcW w:w="1600" w:type="dxa"/>
            <w:noWrap/>
            <w:hideMark/>
          </w:tcPr>
          <w:p w14:paraId="17973A30" w14:textId="77777777" w:rsidR="00D63C3F" w:rsidRPr="004D5D6B" w:rsidRDefault="00D63C3F" w:rsidP="004D5D6B">
            <w:pPr>
              <w:spacing w:after="0" w:line="360" w:lineRule="auto"/>
              <w:rPr>
                <w:szCs w:val="24"/>
              </w:rPr>
            </w:pPr>
          </w:p>
        </w:tc>
        <w:tc>
          <w:tcPr>
            <w:tcW w:w="1696" w:type="dxa"/>
            <w:hideMark/>
          </w:tcPr>
          <w:p w14:paraId="1FA013FD" w14:textId="77777777" w:rsidR="00D63C3F" w:rsidRPr="004D5D6B" w:rsidRDefault="00D63C3F" w:rsidP="004D5D6B">
            <w:pPr>
              <w:spacing w:after="0" w:line="360" w:lineRule="auto"/>
              <w:rPr>
                <w:b/>
                <w:bCs/>
                <w:szCs w:val="24"/>
              </w:rPr>
            </w:pPr>
            <w:r w:rsidRPr="004D5D6B">
              <w:rPr>
                <w:b/>
                <w:bCs/>
                <w:szCs w:val="24"/>
              </w:rPr>
              <w:t>Overcrowding under standard 3</w:t>
            </w:r>
          </w:p>
        </w:tc>
        <w:tc>
          <w:tcPr>
            <w:tcW w:w="2057" w:type="dxa"/>
            <w:hideMark/>
          </w:tcPr>
          <w:p w14:paraId="5B2B8E80" w14:textId="77777777" w:rsidR="00D63C3F" w:rsidRPr="004D5D6B" w:rsidRDefault="00D63C3F" w:rsidP="004D5D6B">
            <w:pPr>
              <w:spacing w:after="0" w:line="360" w:lineRule="auto"/>
              <w:rPr>
                <w:b/>
                <w:bCs/>
                <w:szCs w:val="24"/>
              </w:rPr>
            </w:pPr>
            <w:r w:rsidRPr="004D5D6B">
              <w:rPr>
                <w:b/>
                <w:bCs/>
                <w:szCs w:val="24"/>
              </w:rPr>
              <w:t>Number of inhabitants per 100 room units</w:t>
            </w:r>
          </w:p>
        </w:tc>
        <w:tc>
          <w:tcPr>
            <w:tcW w:w="2232" w:type="dxa"/>
            <w:hideMark/>
          </w:tcPr>
          <w:p w14:paraId="3106AA2E" w14:textId="14D58146" w:rsidR="00D63C3F" w:rsidRPr="004D5D6B" w:rsidRDefault="00D63C3F" w:rsidP="004D5D6B">
            <w:pPr>
              <w:spacing w:after="0" w:line="360" w:lineRule="auto"/>
              <w:rPr>
                <w:b/>
                <w:bCs/>
                <w:szCs w:val="24"/>
              </w:rPr>
            </w:pPr>
            <w:r w:rsidRPr="004D5D6B">
              <w:rPr>
                <w:b/>
                <w:bCs/>
                <w:szCs w:val="24"/>
              </w:rPr>
              <w:t>Has no cash margin, can not raise 12 000 SEK within a month, without help or by lending**</w:t>
            </w:r>
          </w:p>
        </w:tc>
        <w:tc>
          <w:tcPr>
            <w:tcW w:w="2162" w:type="dxa"/>
            <w:hideMark/>
          </w:tcPr>
          <w:p w14:paraId="67BB6CD7" w14:textId="77777777" w:rsidR="00D63C3F" w:rsidRPr="004D5D6B" w:rsidRDefault="00D63C3F" w:rsidP="004D5D6B">
            <w:pPr>
              <w:spacing w:after="0" w:line="360" w:lineRule="auto"/>
              <w:rPr>
                <w:b/>
                <w:bCs/>
                <w:szCs w:val="24"/>
              </w:rPr>
            </w:pPr>
            <w:r w:rsidRPr="004D5D6B">
              <w:rPr>
                <w:b/>
                <w:bCs/>
                <w:szCs w:val="24"/>
              </w:rPr>
              <w:t xml:space="preserve">Economic crisis </w:t>
            </w:r>
          </w:p>
        </w:tc>
      </w:tr>
      <w:tr w:rsidR="00D63C3F" w:rsidRPr="00EB191D" w14:paraId="7762AC32" w14:textId="77777777" w:rsidTr="00AF4820">
        <w:trPr>
          <w:trHeight w:val="315"/>
        </w:trPr>
        <w:tc>
          <w:tcPr>
            <w:tcW w:w="1600" w:type="dxa"/>
            <w:noWrap/>
            <w:hideMark/>
          </w:tcPr>
          <w:p w14:paraId="15D0CB57" w14:textId="77777777" w:rsidR="00D63C3F" w:rsidRPr="004D5D6B" w:rsidRDefault="00D63C3F" w:rsidP="004D5D6B">
            <w:pPr>
              <w:spacing w:after="0" w:line="360" w:lineRule="auto"/>
              <w:rPr>
                <w:szCs w:val="24"/>
              </w:rPr>
            </w:pPr>
          </w:p>
        </w:tc>
        <w:tc>
          <w:tcPr>
            <w:tcW w:w="1696" w:type="dxa"/>
            <w:hideMark/>
          </w:tcPr>
          <w:p w14:paraId="06158108" w14:textId="77777777" w:rsidR="00D63C3F" w:rsidRPr="004D5D6B" w:rsidRDefault="00D63C3F" w:rsidP="004D5D6B">
            <w:pPr>
              <w:spacing w:after="0" w:line="360" w:lineRule="auto"/>
              <w:rPr>
                <w:b/>
                <w:bCs/>
                <w:szCs w:val="24"/>
              </w:rPr>
            </w:pPr>
            <w:r w:rsidRPr="004D5D6B">
              <w:rPr>
                <w:b/>
                <w:bCs/>
                <w:szCs w:val="24"/>
              </w:rPr>
              <w:t>Percentage</w:t>
            </w:r>
          </w:p>
        </w:tc>
        <w:tc>
          <w:tcPr>
            <w:tcW w:w="2057" w:type="dxa"/>
            <w:hideMark/>
          </w:tcPr>
          <w:p w14:paraId="0203BAC5" w14:textId="77777777" w:rsidR="00D63C3F" w:rsidRPr="004D5D6B" w:rsidRDefault="00D63C3F" w:rsidP="004D5D6B">
            <w:pPr>
              <w:spacing w:after="0" w:line="360" w:lineRule="auto"/>
              <w:rPr>
                <w:b/>
                <w:bCs/>
                <w:szCs w:val="24"/>
              </w:rPr>
            </w:pPr>
            <w:r w:rsidRPr="004D5D6B">
              <w:rPr>
                <w:b/>
                <w:bCs/>
                <w:szCs w:val="24"/>
              </w:rPr>
              <w:t>Percentage</w:t>
            </w:r>
          </w:p>
        </w:tc>
        <w:tc>
          <w:tcPr>
            <w:tcW w:w="2232" w:type="dxa"/>
            <w:hideMark/>
          </w:tcPr>
          <w:p w14:paraId="6420C725" w14:textId="77777777" w:rsidR="00D63C3F" w:rsidRPr="004D5D6B" w:rsidRDefault="00D63C3F" w:rsidP="004D5D6B">
            <w:pPr>
              <w:spacing w:after="0" w:line="360" w:lineRule="auto"/>
              <w:rPr>
                <w:b/>
                <w:bCs/>
                <w:szCs w:val="24"/>
              </w:rPr>
            </w:pPr>
            <w:r w:rsidRPr="004D5D6B">
              <w:rPr>
                <w:b/>
                <w:bCs/>
                <w:szCs w:val="24"/>
              </w:rPr>
              <w:t>Percentage</w:t>
            </w:r>
          </w:p>
        </w:tc>
        <w:tc>
          <w:tcPr>
            <w:tcW w:w="2162" w:type="dxa"/>
            <w:hideMark/>
          </w:tcPr>
          <w:p w14:paraId="5884BD65" w14:textId="77777777" w:rsidR="00D63C3F" w:rsidRPr="004D5D6B" w:rsidRDefault="00D63C3F" w:rsidP="004D5D6B">
            <w:pPr>
              <w:spacing w:after="0" w:line="360" w:lineRule="auto"/>
              <w:rPr>
                <w:b/>
                <w:bCs/>
                <w:szCs w:val="24"/>
              </w:rPr>
            </w:pPr>
            <w:r w:rsidRPr="004D5D6B">
              <w:rPr>
                <w:b/>
                <w:bCs/>
                <w:szCs w:val="24"/>
              </w:rPr>
              <w:t>Percentage</w:t>
            </w:r>
          </w:p>
        </w:tc>
      </w:tr>
      <w:tr w:rsidR="00D63C3F" w:rsidRPr="00EB191D" w14:paraId="2B7357A5" w14:textId="77777777" w:rsidTr="00AF4820">
        <w:trPr>
          <w:trHeight w:val="300"/>
        </w:trPr>
        <w:tc>
          <w:tcPr>
            <w:tcW w:w="1600" w:type="dxa"/>
            <w:noWrap/>
            <w:hideMark/>
          </w:tcPr>
          <w:p w14:paraId="1F74F892" w14:textId="77777777" w:rsidR="00D63C3F" w:rsidRPr="004D5D6B" w:rsidRDefault="00D63C3F" w:rsidP="004D5D6B">
            <w:pPr>
              <w:spacing w:after="0" w:line="360" w:lineRule="auto"/>
              <w:rPr>
                <w:b/>
                <w:szCs w:val="24"/>
              </w:rPr>
            </w:pPr>
            <w:r w:rsidRPr="004D5D6B">
              <w:rPr>
                <w:b/>
                <w:szCs w:val="24"/>
              </w:rPr>
              <w:t>Total</w:t>
            </w:r>
          </w:p>
        </w:tc>
        <w:tc>
          <w:tcPr>
            <w:tcW w:w="1696" w:type="dxa"/>
            <w:hideMark/>
          </w:tcPr>
          <w:p w14:paraId="6570BCFF" w14:textId="77777777" w:rsidR="00D63C3F" w:rsidRPr="004D5D6B" w:rsidRDefault="00D63C3F" w:rsidP="004D5D6B">
            <w:pPr>
              <w:spacing w:after="0" w:line="360" w:lineRule="auto"/>
              <w:rPr>
                <w:b/>
                <w:bCs/>
                <w:szCs w:val="24"/>
              </w:rPr>
            </w:pPr>
          </w:p>
        </w:tc>
        <w:tc>
          <w:tcPr>
            <w:tcW w:w="2057" w:type="dxa"/>
            <w:hideMark/>
          </w:tcPr>
          <w:p w14:paraId="310F792D" w14:textId="77777777" w:rsidR="00D63C3F" w:rsidRPr="004D5D6B" w:rsidRDefault="00D63C3F" w:rsidP="004D5D6B">
            <w:pPr>
              <w:spacing w:after="0" w:line="360" w:lineRule="auto"/>
              <w:rPr>
                <w:b/>
                <w:bCs/>
                <w:szCs w:val="24"/>
              </w:rPr>
            </w:pPr>
          </w:p>
        </w:tc>
        <w:tc>
          <w:tcPr>
            <w:tcW w:w="2232" w:type="dxa"/>
            <w:hideMark/>
          </w:tcPr>
          <w:p w14:paraId="39A87476" w14:textId="77777777" w:rsidR="00D63C3F" w:rsidRPr="004D5D6B" w:rsidRDefault="00D63C3F" w:rsidP="004D5D6B">
            <w:pPr>
              <w:spacing w:after="0" w:line="360" w:lineRule="auto"/>
              <w:rPr>
                <w:b/>
                <w:bCs/>
                <w:szCs w:val="24"/>
              </w:rPr>
            </w:pPr>
          </w:p>
        </w:tc>
        <w:tc>
          <w:tcPr>
            <w:tcW w:w="2162" w:type="dxa"/>
            <w:hideMark/>
          </w:tcPr>
          <w:p w14:paraId="0E88A6CA" w14:textId="77777777" w:rsidR="00D63C3F" w:rsidRPr="004D5D6B" w:rsidRDefault="00D63C3F" w:rsidP="004D5D6B">
            <w:pPr>
              <w:spacing w:after="0" w:line="360" w:lineRule="auto"/>
              <w:rPr>
                <w:b/>
                <w:bCs/>
                <w:szCs w:val="24"/>
              </w:rPr>
            </w:pPr>
          </w:p>
        </w:tc>
      </w:tr>
      <w:tr w:rsidR="00D63C3F" w:rsidRPr="00EB191D" w14:paraId="248CD2C4" w14:textId="77777777" w:rsidTr="00AF4820">
        <w:trPr>
          <w:trHeight w:val="300"/>
        </w:trPr>
        <w:tc>
          <w:tcPr>
            <w:tcW w:w="1600" w:type="dxa"/>
            <w:noWrap/>
            <w:hideMark/>
          </w:tcPr>
          <w:p w14:paraId="02F61AA1" w14:textId="77777777" w:rsidR="00D63C3F" w:rsidRPr="004D5D6B" w:rsidRDefault="00D63C3F" w:rsidP="004D5D6B">
            <w:pPr>
              <w:spacing w:after="0" w:line="360" w:lineRule="auto"/>
              <w:rPr>
                <w:szCs w:val="24"/>
              </w:rPr>
            </w:pPr>
            <w:r w:rsidRPr="004D5D6B">
              <w:rPr>
                <w:szCs w:val="24"/>
              </w:rPr>
              <w:t>16 -24 years</w:t>
            </w:r>
          </w:p>
        </w:tc>
        <w:tc>
          <w:tcPr>
            <w:tcW w:w="1696" w:type="dxa"/>
            <w:noWrap/>
            <w:hideMark/>
          </w:tcPr>
          <w:p w14:paraId="3668431E" w14:textId="72D25355" w:rsidR="00D63C3F" w:rsidRPr="004D5D6B" w:rsidRDefault="00D63C3F" w:rsidP="004D5D6B">
            <w:pPr>
              <w:spacing w:after="0" w:line="360" w:lineRule="auto"/>
              <w:rPr>
                <w:szCs w:val="24"/>
              </w:rPr>
            </w:pPr>
            <w:r w:rsidRPr="004D5D6B">
              <w:rPr>
                <w:szCs w:val="24"/>
              </w:rPr>
              <w:t>37</w:t>
            </w:r>
            <w:r w:rsidR="00F528CF">
              <w:rPr>
                <w:szCs w:val="24"/>
              </w:rPr>
              <w:t>.</w:t>
            </w:r>
            <w:r w:rsidRPr="004D5D6B">
              <w:rPr>
                <w:szCs w:val="24"/>
              </w:rPr>
              <w:t>7</w:t>
            </w:r>
          </w:p>
        </w:tc>
        <w:tc>
          <w:tcPr>
            <w:tcW w:w="2057" w:type="dxa"/>
            <w:noWrap/>
            <w:hideMark/>
          </w:tcPr>
          <w:p w14:paraId="58E3AB51" w14:textId="1EF9215D" w:rsidR="00D63C3F" w:rsidRPr="004D5D6B" w:rsidRDefault="00D63C3F" w:rsidP="004D5D6B">
            <w:pPr>
              <w:spacing w:after="0" w:line="360" w:lineRule="auto"/>
              <w:rPr>
                <w:szCs w:val="24"/>
              </w:rPr>
            </w:pPr>
            <w:r w:rsidRPr="004D5D6B">
              <w:rPr>
                <w:szCs w:val="24"/>
              </w:rPr>
              <w:t>73</w:t>
            </w:r>
            <w:r w:rsidR="00F528CF">
              <w:rPr>
                <w:szCs w:val="24"/>
              </w:rPr>
              <w:t>.</w:t>
            </w:r>
            <w:r w:rsidRPr="004D5D6B">
              <w:rPr>
                <w:szCs w:val="24"/>
              </w:rPr>
              <w:t>4</w:t>
            </w:r>
          </w:p>
        </w:tc>
        <w:tc>
          <w:tcPr>
            <w:tcW w:w="2232" w:type="dxa"/>
            <w:noWrap/>
            <w:hideMark/>
          </w:tcPr>
          <w:p w14:paraId="313035F7" w14:textId="48693F6E" w:rsidR="00D63C3F" w:rsidRPr="004D5D6B" w:rsidRDefault="00D63C3F" w:rsidP="004D5D6B">
            <w:pPr>
              <w:spacing w:after="0" w:line="360" w:lineRule="auto"/>
              <w:rPr>
                <w:szCs w:val="24"/>
              </w:rPr>
            </w:pPr>
            <w:r w:rsidRPr="004D5D6B">
              <w:rPr>
                <w:szCs w:val="24"/>
              </w:rPr>
              <w:t>23</w:t>
            </w:r>
            <w:r w:rsidR="00F528CF">
              <w:rPr>
                <w:szCs w:val="24"/>
              </w:rPr>
              <w:t>.</w:t>
            </w:r>
            <w:r w:rsidRPr="004D5D6B">
              <w:rPr>
                <w:szCs w:val="24"/>
              </w:rPr>
              <w:t>2</w:t>
            </w:r>
          </w:p>
        </w:tc>
        <w:tc>
          <w:tcPr>
            <w:tcW w:w="2162" w:type="dxa"/>
            <w:noWrap/>
            <w:hideMark/>
          </w:tcPr>
          <w:p w14:paraId="21932205" w14:textId="6003F1B8" w:rsidR="00D63C3F" w:rsidRPr="004D5D6B" w:rsidRDefault="00D63C3F" w:rsidP="004D5D6B">
            <w:pPr>
              <w:spacing w:after="0" w:line="360" w:lineRule="auto"/>
              <w:rPr>
                <w:szCs w:val="24"/>
              </w:rPr>
            </w:pPr>
            <w:r w:rsidRPr="004D5D6B">
              <w:rPr>
                <w:szCs w:val="24"/>
              </w:rPr>
              <w:t>5</w:t>
            </w:r>
            <w:r w:rsidR="00F528CF">
              <w:rPr>
                <w:szCs w:val="24"/>
              </w:rPr>
              <w:t>.</w:t>
            </w:r>
            <w:r w:rsidRPr="004D5D6B">
              <w:rPr>
                <w:szCs w:val="24"/>
              </w:rPr>
              <w:t>4</w:t>
            </w:r>
          </w:p>
        </w:tc>
      </w:tr>
      <w:tr w:rsidR="00D63C3F" w:rsidRPr="00EB191D" w14:paraId="2941CFD9" w14:textId="77777777" w:rsidTr="00AF4820">
        <w:trPr>
          <w:trHeight w:val="300"/>
        </w:trPr>
        <w:tc>
          <w:tcPr>
            <w:tcW w:w="1600" w:type="dxa"/>
            <w:noWrap/>
            <w:hideMark/>
          </w:tcPr>
          <w:p w14:paraId="497E5E7A" w14:textId="77777777" w:rsidR="00D63C3F" w:rsidRPr="004D5D6B" w:rsidRDefault="00D63C3F" w:rsidP="004D5D6B">
            <w:pPr>
              <w:spacing w:after="0" w:line="360" w:lineRule="auto"/>
              <w:rPr>
                <w:szCs w:val="24"/>
              </w:rPr>
            </w:pPr>
            <w:r w:rsidRPr="004D5D6B">
              <w:rPr>
                <w:szCs w:val="24"/>
              </w:rPr>
              <w:t>25 - 44 years</w:t>
            </w:r>
          </w:p>
        </w:tc>
        <w:tc>
          <w:tcPr>
            <w:tcW w:w="1696" w:type="dxa"/>
            <w:noWrap/>
            <w:hideMark/>
          </w:tcPr>
          <w:p w14:paraId="0FFB4DC8" w14:textId="15E0495C" w:rsidR="00D63C3F" w:rsidRPr="004D5D6B" w:rsidRDefault="00D63C3F" w:rsidP="004D5D6B">
            <w:pPr>
              <w:spacing w:after="0" w:line="360" w:lineRule="auto"/>
              <w:rPr>
                <w:szCs w:val="24"/>
              </w:rPr>
            </w:pPr>
            <w:r w:rsidRPr="004D5D6B">
              <w:rPr>
                <w:szCs w:val="24"/>
              </w:rPr>
              <w:t>24</w:t>
            </w:r>
            <w:r w:rsidR="00F528CF">
              <w:rPr>
                <w:szCs w:val="24"/>
              </w:rPr>
              <w:t>.</w:t>
            </w:r>
            <w:r w:rsidRPr="004D5D6B">
              <w:rPr>
                <w:szCs w:val="24"/>
              </w:rPr>
              <w:t>9</w:t>
            </w:r>
          </w:p>
        </w:tc>
        <w:tc>
          <w:tcPr>
            <w:tcW w:w="2057" w:type="dxa"/>
            <w:noWrap/>
            <w:hideMark/>
          </w:tcPr>
          <w:p w14:paraId="36E3B4DE" w14:textId="1C0F47E9" w:rsidR="00D63C3F" w:rsidRPr="004D5D6B" w:rsidRDefault="00D63C3F" w:rsidP="004D5D6B">
            <w:pPr>
              <w:spacing w:after="0" w:line="360" w:lineRule="auto"/>
              <w:rPr>
                <w:szCs w:val="24"/>
              </w:rPr>
            </w:pPr>
            <w:r w:rsidRPr="004D5D6B">
              <w:rPr>
                <w:szCs w:val="24"/>
              </w:rPr>
              <w:t>72</w:t>
            </w:r>
            <w:r w:rsidR="00F528CF">
              <w:rPr>
                <w:szCs w:val="24"/>
              </w:rPr>
              <w:t>.</w:t>
            </w:r>
            <w:r w:rsidRPr="004D5D6B">
              <w:rPr>
                <w:szCs w:val="24"/>
              </w:rPr>
              <w:t>9</w:t>
            </w:r>
          </w:p>
        </w:tc>
        <w:tc>
          <w:tcPr>
            <w:tcW w:w="2232" w:type="dxa"/>
            <w:noWrap/>
            <w:hideMark/>
          </w:tcPr>
          <w:p w14:paraId="589E7FDD" w14:textId="5771E275" w:rsidR="00D63C3F" w:rsidRPr="004D5D6B" w:rsidRDefault="00D63C3F" w:rsidP="004D5D6B">
            <w:pPr>
              <w:spacing w:after="0" w:line="360" w:lineRule="auto"/>
              <w:rPr>
                <w:szCs w:val="24"/>
              </w:rPr>
            </w:pPr>
            <w:r w:rsidRPr="004D5D6B">
              <w:rPr>
                <w:szCs w:val="24"/>
              </w:rPr>
              <w:t>22</w:t>
            </w:r>
            <w:r w:rsidR="00F528CF">
              <w:rPr>
                <w:szCs w:val="24"/>
              </w:rPr>
              <w:t>.</w:t>
            </w:r>
            <w:r w:rsidRPr="004D5D6B">
              <w:rPr>
                <w:szCs w:val="24"/>
              </w:rPr>
              <w:t>1</w:t>
            </w:r>
          </w:p>
        </w:tc>
        <w:tc>
          <w:tcPr>
            <w:tcW w:w="2162" w:type="dxa"/>
            <w:noWrap/>
            <w:hideMark/>
          </w:tcPr>
          <w:p w14:paraId="539C2B9C" w14:textId="77777777" w:rsidR="00D63C3F" w:rsidRPr="004D5D6B" w:rsidRDefault="00D63C3F" w:rsidP="004D5D6B">
            <w:pPr>
              <w:spacing w:after="0" w:line="360" w:lineRule="auto"/>
              <w:rPr>
                <w:szCs w:val="24"/>
              </w:rPr>
            </w:pPr>
            <w:r w:rsidRPr="004D5D6B">
              <w:rPr>
                <w:szCs w:val="24"/>
              </w:rPr>
              <w:t>7</w:t>
            </w:r>
          </w:p>
        </w:tc>
      </w:tr>
      <w:tr w:rsidR="00D63C3F" w:rsidRPr="00EB191D" w14:paraId="1395E21E" w14:textId="77777777" w:rsidTr="00AF4820">
        <w:trPr>
          <w:trHeight w:val="300"/>
        </w:trPr>
        <w:tc>
          <w:tcPr>
            <w:tcW w:w="1600" w:type="dxa"/>
            <w:noWrap/>
            <w:hideMark/>
          </w:tcPr>
          <w:p w14:paraId="5CCF78F1" w14:textId="77777777" w:rsidR="00D63C3F" w:rsidRPr="004D5D6B" w:rsidRDefault="00D63C3F" w:rsidP="004D5D6B">
            <w:pPr>
              <w:spacing w:after="0" w:line="360" w:lineRule="auto"/>
              <w:rPr>
                <w:szCs w:val="24"/>
              </w:rPr>
            </w:pPr>
            <w:r w:rsidRPr="004D5D6B">
              <w:rPr>
                <w:szCs w:val="24"/>
              </w:rPr>
              <w:t>45 - 64 years</w:t>
            </w:r>
          </w:p>
        </w:tc>
        <w:tc>
          <w:tcPr>
            <w:tcW w:w="1696" w:type="dxa"/>
            <w:noWrap/>
            <w:hideMark/>
          </w:tcPr>
          <w:p w14:paraId="1E5FAFD6" w14:textId="50F43926" w:rsidR="00D63C3F" w:rsidRPr="004D5D6B" w:rsidRDefault="00D63C3F" w:rsidP="004D5D6B">
            <w:pPr>
              <w:spacing w:after="0" w:line="360" w:lineRule="auto"/>
              <w:rPr>
                <w:szCs w:val="24"/>
              </w:rPr>
            </w:pPr>
            <w:r w:rsidRPr="004D5D6B">
              <w:rPr>
                <w:szCs w:val="24"/>
              </w:rPr>
              <w:t>8</w:t>
            </w:r>
            <w:r w:rsidR="00F528CF">
              <w:rPr>
                <w:szCs w:val="24"/>
              </w:rPr>
              <w:t>.</w:t>
            </w:r>
            <w:r w:rsidRPr="004D5D6B">
              <w:rPr>
                <w:szCs w:val="24"/>
              </w:rPr>
              <w:t>6</w:t>
            </w:r>
          </w:p>
        </w:tc>
        <w:tc>
          <w:tcPr>
            <w:tcW w:w="2057" w:type="dxa"/>
            <w:noWrap/>
            <w:hideMark/>
          </w:tcPr>
          <w:p w14:paraId="57E96900" w14:textId="19818746" w:rsidR="00D63C3F" w:rsidRPr="004D5D6B" w:rsidRDefault="00D63C3F" w:rsidP="004D5D6B">
            <w:pPr>
              <w:spacing w:after="0" w:line="360" w:lineRule="auto"/>
              <w:rPr>
                <w:szCs w:val="24"/>
              </w:rPr>
            </w:pPr>
            <w:r w:rsidRPr="004D5D6B">
              <w:rPr>
                <w:szCs w:val="24"/>
              </w:rPr>
              <w:t>51</w:t>
            </w:r>
            <w:r w:rsidR="00F528CF">
              <w:rPr>
                <w:szCs w:val="24"/>
              </w:rPr>
              <w:t>.</w:t>
            </w:r>
            <w:r w:rsidRPr="004D5D6B">
              <w:rPr>
                <w:szCs w:val="24"/>
              </w:rPr>
              <w:t>9</w:t>
            </w:r>
          </w:p>
        </w:tc>
        <w:tc>
          <w:tcPr>
            <w:tcW w:w="2232" w:type="dxa"/>
            <w:noWrap/>
            <w:hideMark/>
          </w:tcPr>
          <w:p w14:paraId="306E110C" w14:textId="48B76FCD" w:rsidR="00D63C3F" w:rsidRPr="004D5D6B" w:rsidRDefault="00D63C3F" w:rsidP="004D5D6B">
            <w:pPr>
              <w:spacing w:after="0" w:line="360" w:lineRule="auto"/>
              <w:rPr>
                <w:szCs w:val="24"/>
              </w:rPr>
            </w:pPr>
            <w:r w:rsidRPr="004D5D6B">
              <w:rPr>
                <w:szCs w:val="24"/>
              </w:rPr>
              <w:t>17</w:t>
            </w:r>
            <w:r w:rsidR="00F528CF">
              <w:rPr>
                <w:szCs w:val="24"/>
              </w:rPr>
              <w:t>.</w:t>
            </w:r>
            <w:r w:rsidRPr="004D5D6B">
              <w:rPr>
                <w:szCs w:val="24"/>
              </w:rPr>
              <w:t>3</w:t>
            </w:r>
          </w:p>
        </w:tc>
        <w:tc>
          <w:tcPr>
            <w:tcW w:w="2162" w:type="dxa"/>
            <w:noWrap/>
            <w:hideMark/>
          </w:tcPr>
          <w:p w14:paraId="0990D05B" w14:textId="77777777" w:rsidR="00D63C3F" w:rsidRPr="004D5D6B" w:rsidRDefault="00D63C3F" w:rsidP="004D5D6B">
            <w:pPr>
              <w:spacing w:after="0" w:line="360" w:lineRule="auto"/>
              <w:rPr>
                <w:szCs w:val="24"/>
              </w:rPr>
            </w:pPr>
            <w:r w:rsidRPr="004D5D6B">
              <w:rPr>
                <w:szCs w:val="24"/>
              </w:rPr>
              <w:t>4</w:t>
            </w:r>
          </w:p>
        </w:tc>
      </w:tr>
      <w:tr w:rsidR="00D63C3F" w:rsidRPr="00EB191D" w14:paraId="742A9DF9" w14:textId="77777777" w:rsidTr="00AF4820">
        <w:trPr>
          <w:trHeight w:val="300"/>
        </w:trPr>
        <w:tc>
          <w:tcPr>
            <w:tcW w:w="1600" w:type="dxa"/>
            <w:noWrap/>
            <w:hideMark/>
          </w:tcPr>
          <w:p w14:paraId="78104F12" w14:textId="77777777" w:rsidR="00D63C3F" w:rsidRPr="004D5D6B" w:rsidRDefault="00D63C3F" w:rsidP="004D5D6B">
            <w:pPr>
              <w:spacing w:after="0" w:line="360" w:lineRule="auto"/>
              <w:rPr>
                <w:szCs w:val="24"/>
              </w:rPr>
            </w:pPr>
            <w:r w:rsidRPr="004D5D6B">
              <w:rPr>
                <w:szCs w:val="24"/>
              </w:rPr>
              <w:t>65 -84 years</w:t>
            </w:r>
          </w:p>
        </w:tc>
        <w:tc>
          <w:tcPr>
            <w:tcW w:w="1696" w:type="dxa"/>
            <w:noWrap/>
            <w:hideMark/>
          </w:tcPr>
          <w:p w14:paraId="24B64BE5" w14:textId="77777777" w:rsidR="00D63C3F" w:rsidRPr="004D5D6B" w:rsidRDefault="00D63C3F" w:rsidP="004D5D6B">
            <w:pPr>
              <w:spacing w:after="0" w:line="360" w:lineRule="auto"/>
              <w:rPr>
                <w:szCs w:val="24"/>
              </w:rPr>
            </w:pPr>
            <w:r w:rsidRPr="004D5D6B">
              <w:rPr>
                <w:szCs w:val="24"/>
              </w:rPr>
              <w:t>3</w:t>
            </w:r>
          </w:p>
        </w:tc>
        <w:tc>
          <w:tcPr>
            <w:tcW w:w="2057" w:type="dxa"/>
            <w:noWrap/>
            <w:hideMark/>
          </w:tcPr>
          <w:p w14:paraId="008A4851" w14:textId="46A36A78" w:rsidR="00D63C3F" w:rsidRPr="004D5D6B" w:rsidRDefault="00D63C3F" w:rsidP="004D5D6B">
            <w:pPr>
              <w:spacing w:after="0" w:line="360" w:lineRule="auto"/>
              <w:rPr>
                <w:szCs w:val="24"/>
              </w:rPr>
            </w:pPr>
            <w:r w:rsidRPr="004D5D6B">
              <w:rPr>
                <w:szCs w:val="24"/>
              </w:rPr>
              <w:t>40</w:t>
            </w:r>
            <w:r w:rsidR="00F528CF">
              <w:rPr>
                <w:szCs w:val="24"/>
              </w:rPr>
              <w:t>.</w:t>
            </w:r>
            <w:r w:rsidRPr="004D5D6B">
              <w:rPr>
                <w:szCs w:val="24"/>
              </w:rPr>
              <w:t>8</w:t>
            </w:r>
          </w:p>
        </w:tc>
        <w:tc>
          <w:tcPr>
            <w:tcW w:w="2232" w:type="dxa"/>
            <w:noWrap/>
            <w:hideMark/>
          </w:tcPr>
          <w:p w14:paraId="540500C6" w14:textId="39F23555" w:rsidR="00D63C3F" w:rsidRPr="004D5D6B" w:rsidRDefault="00D63C3F" w:rsidP="004D5D6B">
            <w:pPr>
              <w:spacing w:after="0" w:line="360" w:lineRule="auto"/>
              <w:rPr>
                <w:szCs w:val="24"/>
              </w:rPr>
            </w:pPr>
            <w:r w:rsidRPr="004D5D6B">
              <w:rPr>
                <w:szCs w:val="24"/>
              </w:rPr>
              <w:t>12</w:t>
            </w:r>
            <w:r w:rsidR="00F528CF">
              <w:rPr>
                <w:szCs w:val="24"/>
              </w:rPr>
              <w:t>.</w:t>
            </w:r>
            <w:r w:rsidRPr="004D5D6B">
              <w:rPr>
                <w:szCs w:val="24"/>
              </w:rPr>
              <w:t>2</w:t>
            </w:r>
          </w:p>
        </w:tc>
        <w:tc>
          <w:tcPr>
            <w:tcW w:w="2162" w:type="dxa"/>
            <w:noWrap/>
            <w:hideMark/>
          </w:tcPr>
          <w:p w14:paraId="5EFB925B" w14:textId="1C774ED6" w:rsidR="00D63C3F" w:rsidRPr="004D5D6B" w:rsidRDefault="00D63C3F" w:rsidP="004D5D6B">
            <w:pPr>
              <w:spacing w:after="0" w:line="360" w:lineRule="auto"/>
              <w:rPr>
                <w:szCs w:val="24"/>
              </w:rPr>
            </w:pPr>
            <w:r w:rsidRPr="004D5D6B">
              <w:rPr>
                <w:szCs w:val="24"/>
              </w:rPr>
              <w:t>1</w:t>
            </w:r>
            <w:r w:rsidR="00F528CF">
              <w:rPr>
                <w:szCs w:val="24"/>
              </w:rPr>
              <w:t>.</w:t>
            </w:r>
            <w:r w:rsidRPr="004D5D6B">
              <w:rPr>
                <w:szCs w:val="24"/>
              </w:rPr>
              <w:t>4</w:t>
            </w:r>
          </w:p>
        </w:tc>
      </w:tr>
      <w:tr w:rsidR="00D63C3F" w:rsidRPr="00EB191D" w14:paraId="040A4449" w14:textId="77777777" w:rsidTr="00AF4820">
        <w:trPr>
          <w:trHeight w:val="300"/>
        </w:trPr>
        <w:tc>
          <w:tcPr>
            <w:tcW w:w="1600" w:type="dxa"/>
            <w:noWrap/>
            <w:hideMark/>
          </w:tcPr>
          <w:p w14:paraId="21FB4F65" w14:textId="77777777" w:rsidR="00D63C3F" w:rsidRPr="004D5D6B" w:rsidRDefault="00D63C3F" w:rsidP="004D5D6B">
            <w:pPr>
              <w:spacing w:after="0" w:line="360" w:lineRule="auto"/>
              <w:rPr>
                <w:szCs w:val="24"/>
              </w:rPr>
            </w:pPr>
            <w:r w:rsidRPr="004D5D6B">
              <w:rPr>
                <w:szCs w:val="24"/>
              </w:rPr>
              <w:t>16 - 64 years</w:t>
            </w:r>
          </w:p>
        </w:tc>
        <w:tc>
          <w:tcPr>
            <w:tcW w:w="1696" w:type="dxa"/>
            <w:noWrap/>
            <w:hideMark/>
          </w:tcPr>
          <w:p w14:paraId="4121ABC9" w14:textId="40999C5A" w:rsidR="00D63C3F" w:rsidRPr="004D5D6B" w:rsidRDefault="00D63C3F" w:rsidP="004D5D6B">
            <w:pPr>
              <w:spacing w:after="0" w:line="360" w:lineRule="auto"/>
              <w:rPr>
                <w:szCs w:val="24"/>
              </w:rPr>
            </w:pPr>
            <w:r w:rsidRPr="004D5D6B">
              <w:rPr>
                <w:szCs w:val="24"/>
              </w:rPr>
              <w:t>20</w:t>
            </w:r>
            <w:r w:rsidR="00F528CF">
              <w:rPr>
                <w:szCs w:val="24"/>
              </w:rPr>
              <w:t>.</w:t>
            </w:r>
            <w:r w:rsidRPr="004D5D6B">
              <w:rPr>
                <w:szCs w:val="24"/>
              </w:rPr>
              <w:t>4</w:t>
            </w:r>
          </w:p>
        </w:tc>
        <w:tc>
          <w:tcPr>
            <w:tcW w:w="2057" w:type="dxa"/>
            <w:noWrap/>
            <w:hideMark/>
          </w:tcPr>
          <w:p w14:paraId="43C80C8B" w14:textId="600A8147" w:rsidR="00D63C3F" w:rsidRPr="004D5D6B" w:rsidRDefault="00D63C3F" w:rsidP="004D5D6B">
            <w:pPr>
              <w:spacing w:after="0" w:line="360" w:lineRule="auto"/>
              <w:rPr>
                <w:szCs w:val="24"/>
              </w:rPr>
            </w:pPr>
            <w:r w:rsidRPr="004D5D6B">
              <w:rPr>
                <w:szCs w:val="24"/>
              </w:rPr>
              <w:t>64</w:t>
            </w:r>
            <w:r w:rsidR="00F528CF">
              <w:rPr>
                <w:szCs w:val="24"/>
              </w:rPr>
              <w:t>.</w:t>
            </w:r>
            <w:r w:rsidRPr="004D5D6B">
              <w:rPr>
                <w:szCs w:val="24"/>
              </w:rPr>
              <w:t>4</w:t>
            </w:r>
          </w:p>
        </w:tc>
        <w:tc>
          <w:tcPr>
            <w:tcW w:w="2232" w:type="dxa"/>
            <w:noWrap/>
            <w:hideMark/>
          </w:tcPr>
          <w:p w14:paraId="6C96181F" w14:textId="5A7DCA94" w:rsidR="00D63C3F" w:rsidRPr="004D5D6B" w:rsidRDefault="00D63C3F" w:rsidP="004D5D6B">
            <w:pPr>
              <w:spacing w:after="0" w:line="360" w:lineRule="auto"/>
              <w:rPr>
                <w:szCs w:val="24"/>
              </w:rPr>
            </w:pPr>
            <w:r w:rsidRPr="004D5D6B">
              <w:rPr>
                <w:szCs w:val="24"/>
              </w:rPr>
              <w:t>20</w:t>
            </w:r>
            <w:r w:rsidR="00F528CF">
              <w:rPr>
                <w:szCs w:val="24"/>
              </w:rPr>
              <w:t>.</w:t>
            </w:r>
            <w:r w:rsidRPr="004D5D6B">
              <w:rPr>
                <w:szCs w:val="24"/>
              </w:rPr>
              <w:t>3</w:t>
            </w:r>
          </w:p>
        </w:tc>
        <w:tc>
          <w:tcPr>
            <w:tcW w:w="2162" w:type="dxa"/>
            <w:noWrap/>
            <w:hideMark/>
          </w:tcPr>
          <w:p w14:paraId="55283F1E" w14:textId="4D6AF2D9" w:rsidR="00D63C3F" w:rsidRPr="004D5D6B" w:rsidRDefault="00D63C3F" w:rsidP="004D5D6B">
            <w:pPr>
              <w:spacing w:after="0" w:line="360" w:lineRule="auto"/>
              <w:rPr>
                <w:szCs w:val="24"/>
              </w:rPr>
            </w:pPr>
            <w:r w:rsidRPr="004D5D6B">
              <w:rPr>
                <w:szCs w:val="24"/>
              </w:rPr>
              <w:t>5</w:t>
            </w:r>
            <w:r w:rsidR="00F528CF">
              <w:rPr>
                <w:szCs w:val="24"/>
              </w:rPr>
              <w:t>.</w:t>
            </w:r>
            <w:r w:rsidRPr="004D5D6B">
              <w:rPr>
                <w:szCs w:val="24"/>
              </w:rPr>
              <w:t>5</w:t>
            </w:r>
          </w:p>
        </w:tc>
      </w:tr>
      <w:tr w:rsidR="00D63C3F" w:rsidRPr="00EB191D" w14:paraId="55CDDF2E" w14:textId="77777777" w:rsidTr="00AF4820">
        <w:trPr>
          <w:trHeight w:val="300"/>
        </w:trPr>
        <w:tc>
          <w:tcPr>
            <w:tcW w:w="1600" w:type="dxa"/>
            <w:noWrap/>
            <w:hideMark/>
          </w:tcPr>
          <w:p w14:paraId="18EA4497" w14:textId="77777777" w:rsidR="00D63C3F" w:rsidRPr="004D5D6B" w:rsidRDefault="00D63C3F" w:rsidP="004D5D6B">
            <w:pPr>
              <w:spacing w:after="0" w:line="360" w:lineRule="auto"/>
              <w:rPr>
                <w:szCs w:val="24"/>
              </w:rPr>
            </w:pPr>
            <w:r w:rsidRPr="004D5D6B">
              <w:rPr>
                <w:szCs w:val="24"/>
              </w:rPr>
              <w:t>16 - 84 years</w:t>
            </w:r>
          </w:p>
        </w:tc>
        <w:tc>
          <w:tcPr>
            <w:tcW w:w="1696" w:type="dxa"/>
            <w:noWrap/>
            <w:hideMark/>
          </w:tcPr>
          <w:p w14:paraId="6E5624CD" w14:textId="01FB62E0" w:rsidR="00D63C3F" w:rsidRPr="004D5D6B" w:rsidRDefault="00D63C3F" w:rsidP="004D5D6B">
            <w:pPr>
              <w:spacing w:after="0" w:line="360" w:lineRule="auto"/>
              <w:rPr>
                <w:szCs w:val="24"/>
              </w:rPr>
            </w:pPr>
            <w:r w:rsidRPr="004D5D6B">
              <w:rPr>
                <w:szCs w:val="24"/>
              </w:rPr>
              <w:t>16</w:t>
            </w:r>
            <w:r w:rsidR="00F528CF">
              <w:rPr>
                <w:szCs w:val="24"/>
              </w:rPr>
              <w:t>.</w:t>
            </w:r>
            <w:r w:rsidRPr="004D5D6B">
              <w:rPr>
                <w:szCs w:val="24"/>
              </w:rPr>
              <w:t>5</w:t>
            </w:r>
          </w:p>
        </w:tc>
        <w:tc>
          <w:tcPr>
            <w:tcW w:w="2057" w:type="dxa"/>
            <w:noWrap/>
            <w:hideMark/>
          </w:tcPr>
          <w:p w14:paraId="79CEC567" w14:textId="1E3572B5" w:rsidR="00D63C3F" w:rsidRPr="004D5D6B" w:rsidRDefault="00D63C3F" w:rsidP="004D5D6B">
            <w:pPr>
              <w:spacing w:after="0" w:line="360" w:lineRule="auto"/>
              <w:rPr>
                <w:szCs w:val="24"/>
              </w:rPr>
            </w:pPr>
            <w:r w:rsidRPr="004D5D6B">
              <w:rPr>
                <w:szCs w:val="24"/>
              </w:rPr>
              <w:t>59</w:t>
            </w:r>
            <w:r w:rsidR="00F528CF">
              <w:rPr>
                <w:szCs w:val="24"/>
              </w:rPr>
              <w:t>.</w:t>
            </w:r>
            <w:r w:rsidRPr="004D5D6B">
              <w:rPr>
                <w:szCs w:val="24"/>
              </w:rPr>
              <w:t>2</w:t>
            </w:r>
          </w:p>
        </w:tc>
        <w:tc>
          <w:tcPr>
            <w:tcW w:w="2232" w:type="dxa"/>
            <w:noWrap/>
            <w:hideMark/>
          </w:tcPr>
          <w:p w14:paraId="0C780711" w14:textId="1DEB8781" w:rsidR="00D63C3F" w:rsidRPr="004D5D6B" w:rsidRDefault="00D63C3F" w:rsidP="004D5D6B">
            <w:pPr>
              <w:spacing w:after="0" w:line="360" w:lineRule="auto"/>
              <w:rPr>
                <w:szCs w:val="24"/>
              </w:rPr>
            </w:pPr>
            <w:r w:rsidRPr="004D5D6B">
              <w:rPr>
                <w:szCs w:val="24"/>
              </w:rPr>
              <w:t>18</w:t>
            </w:r>
            <w:r w:rsidR="00F528CF">
              <w:rPr>
                <w:szCs w:val="24"/>
              </w:rPr>
              <w:t>.</w:t>
            </w:r>
            <w:r w:rsidRPr="004D5D6B">
              <w:rPr>
                <w:szCs w:val="24"/>
              </w:rPr>
              <w:t>5</w:t>
            </w:r>
          </w:p>
        </w:tc>
        <w:tc>
          <w:tcPr>
            <w:tcW w:w="2162" w:type="dxa"/>
            <w:noWrap/>
            <w:hideMark/>
          </w:tcPr>
          <w:p w14:paraId="73B3DA62" w14:textId="518D3661" w:rsidR="00D63C3F" w:rsidRPr="004D5D6B" w:rsidRDefault="00D63C3F" w:rsidP="004D5D6B">
            <w:pPr>
              <w:spacing w:after="0" w:line="360" w:lineRule="auto"/>
              <w:rPr>
                <w:szCs w:val="24"/>
              </w:rPr>
            </w:pPr>
            <w:r w:rsidRPr="004D5D6B">
              <w:rPr>
                <w:szCs w:val="24"/>
              </w:rPr>
              <w:t>4</w:t>
            </w:r>
            <w:r w:rsidR="00F528CF">
              <w:rPr>
                <w:szCs w:val="24"/>
              </w:rPr>
              <w:t>.</w:t>
            </w:r>
            <w:r w:rsidRPr="004D5D6B">
              <w:rPr>
                <w:szCs w:val="24"/>
              </w:rPr>
              <w:t>6</w:t>
            </w:r>
          </w:p>
        </w:tc>
      </w:tr>
      <w:tr w:rsidR="00D63C3F" w:rsidRPr="00EB191D" w14:paraId="78952FF4" w14:textId="77777777" w:rsidTr="00AF4820">
        <w:trPr>
          <w:trHeight w:val="300"/>
        </w:trPr>
        <w:tc>
          <w:tcPr>
            <w:tcW w:w="1600" w:type="dxa"/>
            <w:noWrap/>
            <w:hideMark/>
          </w:tcPr>
          <w:p w14:paraId="55F7D208" w14:textId="77777777" w:rsidR="00D63C3F" w:rsidRPr="004D5D6B" w:rsidRDefault="00D63C3F" w:rsidP="004D5D6B">
            <w:pPr>
              <w:spacing w:after="0" w:line="360" w:lineRule="auto"/>
              <w:rPr>
                <w:b/>
                <w:szCs w:val="24"/>
              </w:rPr>
            </w:pPr>
            <w:r w:rsidRPr="004D5D6B">
              <w:rPr>
                <w:b/>
                <w:szCs w:val="24"/>
              </w:rPr>
              <w:t>Men</w:t>
            </w:r>
          </w:p>
        </w:tc>
        <w:tc>
          <w:tcPr>
            <w:tcW w:w="1696" w:type="dxa"/>
            <w:noWrap/>
            <w:hideMark/>
          </w:tcPr>
          <w:p w14:paraId="1F417372" w14:textId="77777777" w:rsidR="00D63C3F" w:rsidRPr="004D5D6B" w:rsidRDefault="00D63C3F" w:rsidP="004D5D6B">
            <w:pPr>
              <w:spacing w:after="0" w:line="360" w:lineRule="auto"/>
              <w:rPr>
                <w:szCs w:val="24"/>
              </w:rPr>
            </w:pPr>
          </w:p>
        </w:tc>
        <w:tc>
          <w:tcPr>
            <w:tcW w:w="2057" w:type="dxa"/>
            <w:noWrap/>
            <w:hideMark/>
          </w:tcPr>
          <w:p w14:paraId="2CF69D87" w14:textId="77777777" w:rsidR="00D63C3F" w:rsidRPr="004D5D6B" w:rsidRDefault="00D63C3F" w:rsidP="004D5D6B">
            <w:pPr>
              <w:spacing w:after="0" w:line="360" w:lineRule="auto"/>
              <w:rPr>
                <w:szCs w:val="24"/>
              </w:rPr>
            </w:pPr>
          </w:p>
        </w:tc>
        <w:tc>
          <w:tcPr>
            <w:tcW w:w="2232" w:type="dxa"/>
            <w:noWrap/>
            <w:hideMark/>
          </w:tcPr>
          <w:p w14:paraId="0C0617F7" w14:textId="77777777" w:rsidR="00D63C3F" w:rsidRPr="004D5D6B" w:rsidRDefault="00D63C3F" w:rsidP="004D5D6B">
            <w:pPr>
              <w:spacing w:after="0" w:line="360" w:lineRule="auto"/>
              <w:rPr>
                <w:szCs w:val="24"/>
              </w:rPr>
            </w:pPr>
          </w:p>
        </w:tc>
        <w:tc>
          <w:tcPr>
            <w:tcW w:w="2162" w:type="dxa"/>
            <w:noWrap/>
            <w:hideMark/>
          </w:tcPr>
          <w:p w14:paraId="60D222FD" w14:textId="77777777" w:rsidR="00D63C3F" w:rsidRPr="004D5D6B" w:rsidRDefault="00D63C3F" w:rsidP="004D5D6B">
            <w:pPr>
              <w:spacing w:after="0" w:line="360" w:lineRule="auto"/>
              <w:rPr>
                <w:szCs w:val="24"/>
              </w:rPr>
            </w:pPr>
          </w:p>
        </w:tc>
      </w:tr>
      <w:tr w:rsidR="00D63C3F" w:rsidRPr="00EB191D" w14:paraId="6AA22CE5" w14:textId="77777777" w:rsidTr="00AF4820">
        <w:trPr>
          <w:trHeight w:val="300"/>
        </w:trPr>
        <w:tc>
          <w:tcPr>
            <w:tcW w:w="1600" w:type="dxa"/>
            <w:noWrap/>
            <w:hideMark/>
          </w:tcPr>
          <w:p w14:paraId="0E5DA100" w14:textId="77777777" w:rsidR="00D63C3F" w:rsidRPr="004D5D6B" w:rsidRDefault="00D63C3F" w:rsidP="004D5D6B">
            <w:pPr>
              <w:spacing w:after="0" w:line="360" w:lineRule="auto"/>
              <w:rPr>
                <w:szCs w:val="24"/>
              </w:rPr>
            </w:pPr>
            <w:r w:rsidRPr="004D5D6B">
              <w:rPr>
                <w:szCs w:val="24"/>
              </w:rPr>
              <w:t>16 -24 years</w:t>
            </w:r>
          </w:p>
        </w:tc>
        <w:tc>
          <w:tcPr>
            <w:tcW w:w="1696" w:type="dxa"/>
            <w:noWrap/>
            <w:hideMark/>
          </w:tcPr>
          <w:p w14:paraId="38F62C21" w14:textId="180D66F5" w:rsidR="00D63C3F" w:rsidRPr="004D5D6B" w:rsidRDefault="00D63C3F" w:rsidP="004D5D6B">
            <w:pPr>
              <w:spacing w:after="0" w:line="360" w:lineRule="auto"/>
              <w:rPr>
                <w:szCs w:val="24"/>
              </w:rPr>
            </w:pPr>
            <w:r w:rsidRPr="004D5D6B">
              <w:rPr>
                <w:szCs w:val="24"/>
              </w:rPr>
              <w:t>36</w:t>
            </w:r>
            <w:r w:rsidR="00F528CF">
              <w:rPr>
                <w:szCs w:val="24"/>
              </w:rPr>
              <w:t>.</w:t>
            </w:r>
            <w:r w:rsidRPr="004D5D6B">
              <w:rPr>
                <w:szCs w:val="24"/>
              </w:rPr>
              <w:t>4</w:t>
            </w:r>
          </w:p>
        </w:tc>
        <w:tc>
          <w:tcPr>
            <w:tcW w:w="2057" w:type="dxa"/>
            <w:noWrap/>
            <w:hideMark/>
          </w:tcPr>
          <w:p w14:paraId="5707D17E" w14:textId="33B5CBF1" w:rsidR="00D63C3F" w:rsidRPr="004D5D6B" w:rsidRDefault="00D63C3F" w:rsidP="004D5D6B">
            <w:pPr>
              <w:spacing w:after="0" w:line="360" w:lineRule="auto"/>
              <w:rPr>
                <w:szCs w:val="24"/>
              </w:rPr>
            </w:pPr>
            <w:r w:rsidRPr="004D5D6B">
              <w:rPr>
                <w:szCs w:val="24"/>
              </w:rPr>
              <w:t>72</w:t>
            </w:r>
            <w:r w:rsidR="00F528CF">
              <w:rPr>
                <w:szCs w:val="24"/>
              </w:rPr>
              <w:t>.</w:t>
            </w:r>
            <w:r w:rsidRPr="004D5D6B">
              <w:rPr>
                <w:szCs w:val="24"/>
              </w:rPr>
              <w:t>2</w:t>
            </w:r>
          </w:p>
        </w:tc>
        <w:tc>
          <w:tcPr>
            <w:tcW w:w="2232" w:type="dxa"/>
            <w:noWrap/>
            <w:hideMark/>
          </w:tcPr>
          <w:p w14:paraId="61FCB101" w14:textId="044DC179" w:rsidR="00D63C3F" w:rsidRPr="004D5D6B" w:rsidRDefault="00D63C3F" w:rsidP="004D5D6B">
            <w:pPr>
              <w:spacing w:after="0" w:line="360" w:lineRule="auto"/>
              <w:rPr>
                <w:szCs w:val="24"/>
              </w:rPr>
            </w:pPr>
            <w:r w:rsidRPr="004D5D6B">
              <w:rPr>
                <w:szCs w:val="24"/>
              </w:rPr>
              <w:t>21</w:t>
            </w:r>
            <w:r w:rsidR="00F528CF">
              <w:rPr>
                <w:szCs w:val="24"/>
              </w:rPr>
              <w:t>.</w:t>
            </w:r>
            <w:r w:rsidRPr="004D5D6B">
              <w:rPr>
                <w:szCs w:val="24"/>
              </w:rPr>
              <w:t>9</w:t>
            </w:r>
          </w:p>
        </w:tc>
        <w:tc>
          <w:tcPr>
            <w:tcW w:w="2162" w:type="dxa"/>
            <w:noWrap/>
            <w:hideMark/>
          </w:tcPr>
          <w:p w14:paraId="361F5239" w14:textId="4F6FE9E5" w:rsidR="00D63C3F" w:rsidRPr="004D5D6B" w:rsidRDefault="00D63C3F" w:rsidP="004D5D6B">
            <w:pPr>
              <w:spacing w:after="0" w:line="360" w:lineRule="auto"/>
              <w:rPr>
                <w:szCs w:val="24"/>
              </w:rPr>
            </w:pPr>
            <w:r w:rsidRPr="004D5D6B">
              <w:rPr>
                <w:szCs w:val="24"/>
              </w:rPr>
              <w:t>5</w:t>
            </w:r>
            <w:r w:rsidR="00F528CF">
              <w:rPr>
                <w:szCs w:val="24"/>
              </w:rPr>
              <w:t>.</w:t>
            </w:r>
            <w:r w:rsidRPr="004D5D6B">
              <w:rPr>
                <w:szCs w:val="24"/>
              </w:rPr>
              <w:t>3</w:t>
            </w:r>
          </w:p>
        </w:tc>
      </w:tr>
      <w:tr w:rsidR="00D63C3F" w:rsidRPr="00EB191D" w14:paraId="066ED086" w14:textId="77777777" w:rsidTr="00AF4820">
        <w:trPr>
          <w:trHeight w:val="300"/>
        </w:trPr>
        <w:tc>
          <w:tcPr>
            <w:tcW w:w="1600" w:type="dxa"/>
            <w:noWrap/>
            <w:hideMark/>
          </w:tcPr>
          <w:p w14:paraId="6AA14560" w14:textId="77777777" w:rsidR="00D63C3F" w:rsidRPr="004D5D6B" w:rsidRDefault="00D63C3F" w:rsidP="004D5D6B">
            <w:pPr>
              <w:spacing w:after="0" w:line="360" w:lineRule="auto"/>
              <w:rPr>
                <w:szCs w:val="24"/>
              </w:rPr>
            </w:pPr>
            <w:r w:rsidRPr="004D5D6B">
              <w:rPr>
                <w:szCs w:val="24"/>
              </w:rPr>
              <w:t>25 - 44 years</w:t>
            </w:r>
          </w:p>
        </w:tc>
        <w:tc>
          <w:tcPr>
            <w:tcW w:w="1696" w:type="dxa"/>
            <w:noWrap/>
            <w:hideMark/>
          </w:tcPr>
          <w:p w14:paraId="47EF5B33" w14:textId="4FB7DD1D" w:rsidR="00D63C3F" w:rsidRPr="004D5D6B" w:rsidRDefault="00D63C3F" w:rsidP="004D5D6B">
            <w:pPr>
              <w:spacing w:after="0" w:line="360" w:lineRule="auto"/>
              <w:rPr>
                <w:szCs w:val="24"/>
              </w:rPr>
            </w:pPr>
            <w:r w:rsidRPr="004D5D6B">
              <w:rPr>
                <w:szCs w:val="24"/>
              </w:rPr>
              <w:t>22</w:t>
            </w:r>
            <w:r w:rsidR="00F528CF">
              <w:rPr>
                <w:szCs w:val="24"/>
              </w:rPr>
              <w:t>.</w:t>
            </w:r>
            <w:r w:rsidRPr="004D5D6B">
              <w:rPr>
                <w:szCs w:val="24"/>
              </w:rPr>
              <w:t>7</w:t>
            </w:r>
          </w:p>
        </w:tc>
        <w:tc>
          <w:tcPr>
            <w:tcW w:w="2057" w:type="dxa"/>
            <w:noWrap/>
            <w:hideMark/>
          </w:tcPr>
          <w:p w14:paraId="448A9FE0" w14:textId="36BEDE60" w:rsidR="00D63C3F" w:rsidRPr="004D5D6B" w:rsidRDefault="00D63C3F" w:rsidP="004D5D6B">
            <w:pPr>
              <w:spacing w:after="0" w:line="360" w:lineRule="auto"/>
              <w:rPr>
                <w:szCs w:val="24"/>
              </w:rPr>
            </w:pPr>
            <w:r w:rsidRPr="004D5D6B">
              <w:rPr>
                <w:szCs w:val="24"/>
              </w:rPr>
              <w:t>70</w:t>
            </w:r>
            <w:r w:rsidR="00F528CF">
              <w:rPr>
                <w:szCs w:val="24"/>
              </w:rPr>
              <w:t>.</w:t>
            </w:r>
            <w:r w:rsidRPr="004D5D6B">
              <w:rPr>
                <w:szCs w:val="24"/>
              </w:rPr>
              <w:t>5</w:t>
            </w:r>
          </w:p>
        </w:tc>
        <w:tc>
          <w:tcPr>
            <w:tcW w:w="2232" w:type="dxa"/>
            <w:noWrap/>
            <w:hideMark/>
          </w:tcPr>
          <w:p w14:paraId="152420E1" w14:textId="04F12C97" w:rsidR="00D63C3F" w:rsidRPr="004D5D6B" w:rsidRDefault="00D63C3F" w:rsidP="004D5D6B">
            <w:pPr>
              <w:spacing w:after="0" w:line="360" w:lineRule="auto"/>
              <w:rPr>
                <w:szCs w:val="24"/>
              </w:rPr>
            </w:pPr>
            <w:r w:rsidRPr="004D5D6B">
              <w:rPr>
                <w:szCs w:val="24"/>
              </w:rPr>
              <w:t>21</w:t>
            </w:r>
            <w:r w:rsidR="00F528CF">
              <w:rPr>
                <w:szCs w:val="24"/>
              </w:rPr>
              <w:t>.</w:t>
            </w:r>
            <w:r w:rsidRPr="004D5D6B">
              <w:rPr>
                <w:szCs w:val="24"/>
              </w:rPr>
              <w:t>5</w:t>
            </w:r>
          </w:p>
        </w:tc>
        <w:tc>
          <w:tcPr>
            <w:tcW w:w="2162" w:type="dxa"/>
            <w:noWrap/>
            <w:hideMark/>
          </w:tcPr>
          <w:p w14:paraId="260E1CAD" w14:textId="78052122" w:rsidR="00D63C3F" w:rsidRPr="004D5D6B" w:rsidRDefault="00D63C3F" w:rsidP="004D5D6B">
            <w:pPr>
              <w:spacing w:after="0" w:line="360" w:lineRule="auto"/>
              <w:rPr>
                <w:szCs w:val="24"/>
              </w:rPr>
            </w:pPr>
            <w:r w:rsidRPr="004D5D6B">
              <w:rPr>
                <w:szCs w:val="24"/>
              </w:rPr>
              <w:t>9</w:t>
            </w:r>
            <w:r w:rsidR="00F528CF">
              <w:rPr>
                <w:szCs w:val="24"/>
              </w:rPr>
              <w:t>.</w:t>
            </w:r>
            <w:r w:rsidRPr="004D5D6B">
              <w:rPr>
                <w:szCs w:val="24"/>
              </w:rPr>
              <w:t>2</w:t>
            </w:r>
          </w:p>
        </w:tc>
      </w:tr>
      <w:tr w:rsidR="00D63C3F" w:rsidRPr="00EB191D" w14:paraId="0A517501" w14:textId="77777777" w:rsidTr="00AF4820">
        <w:trPr>
          <w:trHeight w:val="300"/>
        </w:trPr>
        <w:tc>
          <w:tcPr>
            <w:tcW w:w="1600" w:type="dxa"/>
            <w:noWrap/>
            <w:hideMark/>
          </w:tcPr>
          <w:p w14:paraId="64425694" w14:textId="77777777" w:rsidR="00D63C3F" w:rsidRPr="004D5D6B" w:rsidRDefault="00D63C3F" w:rsidP="004D5D6B">
            <w:pPr>
              <w:spacing w:after="0" w:line="360" w:lineRule="auto"/>
              <w:rPr>
                <w:szCs w:val="24"/>
              </w:rPr>
            </w:pPr>
            <w:r w:rsidRPr="004D5D6B">
              <w:rPr>
                <w:szCs w:val="24"/>
              </w:rPr>
              <w:t>45 - 64 years</w:t>
            </w:r>
          </w:p>
        </w:tc>
        <w:tc>
          <w:tcPr>
            <w:tcW w:w="1696" w:type="dxa"/>
            <w:noWrap/>
            <w:hideMark/>
          </w:tcPr>
          <w:p w14:paraId="60006AEB" w14:textId="4571F148" w:rsidR="00D63C3F" w:rsidRPr="004D5D6B" w:rsidRDefault="00D63C3F" w:rsidP="004D5D6B">
            <w:pPr>
              <w:spacing w:after="0" w:line="360" w:lineRule="auto"/>
              <w:rPr>
                <w:szCs w:val="24"/>
              </w:rPr>
            </w:pPr>
            <w:r w:rsidRPr="004D5D6B">
              <w:rPr>
                <w:szCs w:val="24"/>
              </w:rPr>
              <w:t>10</w:t>
            </w:r>
            <w:r w:rsidR="00F528CF">
              <w:rPr>
                <w:szCs w:val="24"/>
              </w:rPr>
              <w:t>.</w:t>
            </w:r>
            <w:r w:rsidRPr="004D5D6B">
              <w:rPr>
                <w:szCs w:val="24"/>
              </w:rPr>
              <w:t>6</w:t>
            </w:r>
          </w:p>
        </w:tc>
        <w:tc>
          <w:tcPr>
            <w:tcW w:w="2057" w:type="dxa"/>
            <w:noWrap/>
            <w:hideMark/>
          </w:tcPr>
          <w:p w14:paraId="0B129C94" w14:textId="675ECF54" w:rsidR="00D63C3F" w:rsidRPr="004D5D6B" w:rsidRDefault="00D63C3F" w:rsidP="004D5D6B">
            <w:pPr>
              <w:spacing w:after="0" w:line="360" w:lineRule="auto"/>
              <w:rPr>
                <w:szCs w:val="24"/>
              </w:rPr>
            </w:pPr>
            <w:r w:rsidRPr="004D5D6B">
              <w:rPr>
                <w:szCs w:val="24"/>
              </w:rPr>
              <w:t>53</w:t>
            </w:r>
            <w:r w:rsidR="00F528CF">
              <w:rPr>
                <w:szCs w:val="24"/>
              </w:rPr>
              <w:t>.</w:t>
            </w:r>
            <w:r w:rsidRPr="004D5D6B">
              <w:rPr>
                <w:szCs w:val="24"/>
              </w:rPr>
              <w:t>4</w:t>
            </w:r>
          </w:p>
        </w:tc>
        <w:tc>
          <w:tcPr>
            <w:tcW w:w="2232" w:type="dxa"/>
            <w:noWrap/>
            <w:hideMark/>
          </w:tcPr>
          <w:p w14:paraId="640DA01F" w14:textId="53DCA47D" w:rsidR="00D63C3F" w:rsidRPr="004D5D6B" w:rsidRDefault="00D63C3F" w:rsidP="004D5D6B">
            <w:pPr>
              <w:spacing w:after="0" w:line="360" w:lineRule="auto"/>
              <w:rPr>
                <w:szCs w:val="24"/>
              </w:rPr>
            </w:pPr>
            <w:r w:rsidRPr="004D5D6B">
              <w:rPr>
                <w:szCs w:val="24"/>
              </w:rPr>
              <w:t>15</w:t>
            </w:r>
            <w:r w:rsidR="00F528CF">
              <w:rPr>
                <w:szCs w:val="24"/>
              </w:rPr>
              <w:t>.</w:t>
            </w:r>
            <w:r w:rsidRPr="004D5D6B">
              <w:rPr>
                <w:szCs w:val="24"/>
              </w:rPr>
              <w:t>7</w:t>
            </w:r>
          </w:p>
        </w:tc>
        <w:tc>
          <w:tcPr>
            <w:tcW w:w="2162" w:type="dxa"/>
            <w:noWrap/>
            <w:hideMark/>
          </w:tcPr>
          <w:p w14:paraId="79C4B49A" w14:textId="3ED60FBC" w:rsidR="00D63C3F" w:rsidRPr="004D5D6B" w:rsidRDefault="00D63C3F" w:rsidP="004D5D6B">
            <w:pPr>
              <w:spacing w:after="0" w:line="360" w:lineRule="auto"/>
              <w:rPr>
                <w:szCs w:val="24"/>
              </w:rPr>
            </w:pPr>
            <w:r w:rsidRPr="004D5D6B">
              <w:rPr>
                <w:szCs w:val="24"/>
              </w:rPr>
              <w:t>4</w:t>
            </w:r>
            <w:r w:rsidR="00F528CF">
              <w:rPr>
                <w:szCs w:val="24"/>
              </w:rPr>
              <w:t>.</w:t>
            </w:r>
            <w:r w:rsidRPr="004D5D6B">
              <w:rPr>
                <w:szCs w:val="24"/>
              </w:rPr>
              <w:t>3</w:t>
            </w:r>
          </w:p>
        </w:tc>
      </w:tr>
      <w:tr w:rsidR="00D63C3F" w:rsidRPr="00EB191D" w14:paraId="2A236061" w14:textId="77777777" w:rsidTr="00AF4820">
        <w:trPr>
          <w:trHeight w:val="300"/>
        </w:trPr>
        <w:tc>
          <w:tcPr>
            <w:tcW w:w="1600" w:type="dxa"/>
            <w:noWrap/>
            <w:hideMark/>
          </w:tcPr>
          <w:p w14:paraId="720260FB" w14:textId="77777777" w:rsidR="00D63C3F" w:rsidRPr="004D5D6B" w:rsidRDefault="00D63C3F" w:rsidP="004D5D6B">
            <w:pPr>
              <w:spacing w:after="0" w:line="360" w:lineRule="auto"/>
              <w:rPr>
                <w:szCs w:val="24"/>
              </w:rPr>
            </w:pPr>
            <w:r w:rsidRPr="004D5D6B">
              <w:rPr>
                <w:szCs w:val="24"/>
              </w:rPr>
              <w:t>65 -84 years</w:t>
            </w:r>
          </w:p>
        </w:tc>
        <w:tc>
          <w:tcPr>
            <w:tcW w:w="1696" w:type="dxa"/>
            <w:noWrap/>
            <w:hideMark/>
          </w:tcPr>
          <w:p w14:paraId="604F712C" w14:textId="1D16A704" w:rsidR="00D63C3F" w:rsidRPr="004D5D6B" w:rsidRDefault="00D63C3F" w:rsidP="004D5D6B">
            <w:pPr>
              <w:spacing w:after="0" w:line="360" w:lineRule="auto"/>
              <w:rPr>
                <w:szCs w:val="24"/>
              </w:rPr>
            </w:pPr>
            <w:r w:rsidRPr="004D5D6B">
              <w:rPr>
                <w:szCs w:val="24"/>
              </w:rPr>
              <w:t>3</w:t>
            </w:r>
            <w:r w:rsidR="00F528CF">
              <w:rPr>
                <w:szCs w:val="24"/>
              </w:rPr>
              <w:t>.</w:t>
            </w:r>
            <w:r w:rsidRPr="004D5D6B">
              <w:rPr>
                <w:szCs w:val="24"/>
              </w:rPr>
              <w:t>4</w:t>
            </w:r>
          </w:p>
        </w:tc>
        <w:tc>
          <w:tcPr>
            <w:tcW w:w="2057" w:type="dxa"/>
            <w:noWrap/>
            <w:hideMark/>
          </w:tcPr>
          <w:p w14:paraId="62B585B7" w14:textId="10E87C91" w:rsidR="00D63C3F" w:rsidRPr="004D5D6B" w:rsidRDefault="00D63C3F" w:rsidP="004D5D6B">
            <w:pPr>
              <w:spacing w:after="0" w:line="360" w:lineRule="auto"/>
              <w:rPr>
                <w:szCs w:val="24"/>
              </w:rPr>
            </w:pPr>
            <w:r w:rsidRPr="004D5D6B">
              <w:rPr>
                <w:szCs w:val="24"/>
              </w:rPr>
              <w:t>41</w:t>
            </w:r>
            <w:r w:rsidR="00F528CF">
              <w:rPr>
                <w:szCs w:val="24"/>
              </w:rPr>
              <w:t>.</w:t>
            </w:r>
            <w:r w:rsidRPr="004D5D6B">
              <w:rPr>
                <w:szCs w:val="24"/>
              </w:rPr>
              <w:t>3</w:t>
            </w:r>
          </w:p>
        </w:tc>
        <w:tc>
          <w:tcPr>
            <w:tcW w:w="2232" w:type="dxa"/>
            <w:noWrap/>
            <w:hideMark/>
          </w:tcPr>
          <w:p w14:paraId="68D7AA6D" w14:textId="03DDDABD" w:rsidR="00D63C3F" w:rsidRPr="004D5D6B" w:rsidRDefault="00D63C3F" w:rsidP="004D5D6B">
            <w:pPr>
              <w:spacing w:after="0" w:line="360" w:lineRule="auto"/>
              <w:rPr>
                <w:szCs w:val="24"/>
              </w:rPr>
            </w:pPr>
            <w:r w:rsidRPr="004D5D6B">
              <w:rPr>
                <w:szCs w:val="24"/>
              </w:rPr>
              <w:t>9</w:t>
            </w:r>
            <w:r w:rsidR="00F528CF">
              <w:rPr>
                <w:szCs w:val="24"/>
              </w:rPr>
              <w:t>.</w:t>
            </w:r>
            <w:r w:rsidRPr="004D5D6B">
              <w:rPr>
                <w:szCs w:val="24"/>
              </w:rPr>
              <w:t>8</w:t>
            </w:r>
          </w:p>
        </w:tc>
        <w:tc>
          <w:tcPr>
            <w:tcW w:w="2162" w:type="dxa"/>
            <w:noWrap/>
            <w:hideMark/>
          </w:tcPr>
          <w:p w14:paraId="34B1F57C" w14:textId="77777777" w:rsidR="00D63C3F" w:rsidRPr="004D5D6B" w:rsidRDefault="00D63C3F" w:rsidP="004D5D6B">
            <w:pPr>
              <w:spacing w:after="0" w:line="360" w:lineRule="auto"/>
              <w:rPr>
                <w:szCs w:val="24"/>
              </w:rPr>
            </w:pPr>
            <w:r w:rsidRPr="004D5D6B">
              <w:rPr>
                <w:szCs w:val="24"/>
              </w:rPr>
              <w:t>2</w:t>
            </w:r>
          </w:p>
        </w:tc>
      </w:tr>
      <w:tr w:rsidR="00D63C3F" w:rsidRPr="00EB191D" w14:paraId="13590572" w14:textId="77777777" w:rsidTr="00AF4820">
        <w:trPr>
          <w:trHeight w:val="300"/>
        </w:trPr>
        <w:tc>
          <w:tcPr>
            <w:tcW w:w="1600" w:type="dxa"/>
            <w:noWrap/>
            <w:hideMark/>
          </w:tcPr>
          <w:p w14:paraId="2A3523E9" w14:textId="77777777" w:rsidR="00D63C3F" w:rsidRPr="004D5D6B" w:rsidRDefault="00D63C3F" w:rsidP="004D5D6B">
            <w:pPr>
              <w:spacing w:after="0" w:line="360" w:lineRule="auto"/>
              <w:rPr>
                <w:szCs w:val="24"/>
              </w:rPr>
            </w:pPr>
            <w:r w:rsidRPr="004D5D6B">
              <w:rPr>
                <w:szCs w:val="24"/>
              </w:rPr>
              <w:t>16 - 64 years</w:t>
            </w:r>
          </w:p>
        </w:tc>
        <w:tc>
          <w:tcPr>
            <w:tcW w:w="1696" w:type="dxa"/>
            <w:noWrap/>
            <w:hideMark/>
          </w:tcPr>
          <w:p w14:paraId="53AF5DBC" w14:textId="060E4A46" w:rsidR="00D63C3F" w:rsidRPr="004D5D6B" w:rsidRDefault="00D63C3F" w:rsidP="004D5D6B">
            <w:pPr>
              <w:spacing w:after="0" w:line="360" w:lineRule="auto"/>
              <w:rPr>
                <w:szCs w:val="24"/>
              </w:rPr>
            </w:pPr>
            <w:r w:rsidRPr="004D5D6B">
              <w:rPr>
                <w:szCs w:val="24"/>
              </w:rPr>
              <w:t>20</w:t>
            </w:r>
            <w:r w:rsidR="00F528CF">
              <w:rPr>
                <w:szCs w:val="24"/>
              </w:rPr>
              <w:t>.</w:t>
            </w:r>
            <w:r w:rsidRPr="004D5D6B">
              <w:rPr>
                <w:szCs w:val="24"/>
              </w:rPr>
              <w:t>2</w:t>
            </w:r>
          </w:p>
        </w:tc>
        <w:tc>
          <w:tcPr>
            <w:tcW w:w="2057" w:type="dxa"/>
            <w:noWrap/>
            <w:hideMark/>
          </w:tcPr>
          <w:p w14:paraId="09ABE911" w14:textId="68599728" w:rsidR="00D63C3F" w:rsidRPr="004D5D6B" w:rsidRDefault="00D63C3F" w:rsidP="004D5D6B">
            <w:pPr>
              <w:spacing w:after="0" w:line="360" w:lineRule="auto"/>
              <w:rPr>
                <w:szCs w:val="24"/>
              </w:rPr>
            </w:pPr>
            <w:r w:rsidRPr="004D5D6B">
              <w:rPr>
                <w:szCs w:val="24"/>
              </w:rPr>
              <w:t>63</w:t>
            </w:r>
            <w:r w:rsidR="00F528CF">
              <w:rPr>
                <w:szCs w:val="24"/>
              </w:rPr>
              <w:t>.</w:t>
            </w:r>
            <w:r w:rsidRPr="004D5D6B">
              <w:rPr>
                <w:szCs w:val="24"/>
              </w:rPr>
              <w:t>8</w:t>
            </w:r>
          </w:p>
        </w:tc>
        <w:tc>
          <w:tcPr>
            <w:tcW w:w="2232" w:type="dxa"/>
            <w:noWrap/>
            <w:hideMark/>
          </w:tcPr>
          <w:p w14:paraId="2318D6A4" w14:textId="7CC427EB" w:rsidR="00D63C3F" w:rsidRPr="004D5D6B" w:rsidRDefault="00D63C3F" w:rsidP="004D5D6B">
            <w:pPr>
              <w:spacing w:after="0" w:line="360" w:lineRule="auto"/>
              <w:rPr>
                <w:szCs w:val="24"/>
              </w:rPr>
            </w:pPr>
            <w:r w:rsidRPr="004D5D6B">
              <w:rPr>
                <w:szCs w:val="24"/>
              </w:rPr>
              <w:t>19</w:t>
            </w:r>
            <w:r w:rsidR="00F528CF">
              <w:rPr>
                <w:szCs w:val="24"/>
              </w:rPr>
              <w:t>.</w:t>
            </w:r>
            <w:r w:rsidRPr="004D5D6B">
              <w:rPr>
                <w:szCs w:val="24"/>
              </w:rPr>
              <w:t>2</w:t>
            </w:r>
          </w:p>
        </w:tc>
        <w:tc>
          <w:tcPr>
            <w:tcW w:w="2162" w:type="dxa"/>
            <w:noWrap/>
            <w:hideMark/>
          </w:tcPr>
          <w:p w14:paraId="0AEF2487" w14:textId="001D9B81" w:rsidR="00D63C3F" w:rsidRPr="004D5D6B" w:rsidRDefault="00D63C3F" w:rsidP="004D5D6B">
            <w:pPr>
              <w:spacing w:after="0" w:line="360" w:lineRule="auto"/>
              <w:rPr>
                <w:szCs w:val="24"/>
              </w:rPr>
            </w:pPr>
            <w:r w:rsidRPr="004D5D6B">
              <w:rPr>
                <w:szCs w:val="24"/>
              </w:rPr>
              <w:t>6</w:t>
            </w:r>
            <w:r w:rsidR="00F528CF">
              <w:rPr>
                <w:szCs w:val="24"/>
              </w:rPr>
              <w:t>.</w:t>
            </w:r>
            <w:r w:rsidRPr="004D5D6B">
              <w:rPr>
                <w:szCs w:val="24"/>
              </w:rPr>
              <w:t>6</w:t>
            </w:r>
          </w:p>
        </w:tc>
      </w:tr>
      <w:tr w:rsidR="00D63C3F" w:rsidRPr="00EB191D" w14:paraId="6CD29D41" w14:textId="77777777" w:rsidTr="00AF4820">
        <w:trPr>
          <w:trHeight w:val="300"/>
        </w:trPr>
        <w:tc>
          <w:tcPr>
            <w:tcW w:w="1600" w:type="dxa"/>
            <w:noWrap/>
            <w:hideMark/>
          </w:tcPr>
          <w:p w14:paraId="593294F1" w14:textId="77777777" w:rsidR="00D63C3F" w:rsidRPr="004D5D6B" w:rsidRDefault="00D63C3F" w:rsidP="004D5D6B">
            <w:pPr>
              <w:spacing w:after="0" w:line="360" w:lineRule="auto"/>
              <w:rPr>
                <w:szCs w:val="24"/>
              </w:rPr>
            </w:pPr>
            <w:r w:rsidRPr="004D5D6B">
              <w:rPr>
                <w:szCs w:val="24"/>
              </w:rPr>
              <w:t>16 - 84 years</w:t>
            </w:r>
          </w:p>
        </w:tc>
        <w:tc>
          <w:tcPr>
            <w:tcW w:w="1696" w:type="dxa"/>
            <w:noWrap/>
            <w:hideMark/>
          </w:tcPr>
          <w:p w14:paraId="0488DA0A" w14:textId="4CCBAB1A" w:rsidR="00D63C3F" w:rsidRPr="004D5D6B" w:rsidRDefault="00D63C3F" w:rsidP="004D5D6B">
            <w:pPr>
              <w:spacing w:after="0" w:line="360" w:lineRule="auto"/>
              <w:rPr>
                <w:szCs w:val="24"/>
              </w:rPr>
            </w:pPr>
            <w:r w:rsidRPr="004D5D6B">
              <w:rPr>
                <w:szCs w:val="24"/>
              </w:rPr>
              <w:t>16</w:t>
            </w:r>
            <w:r w:rsidR="00F528CF">
              <w:rPr>
                <w:szCs w:val="24"/>
              </w:rPr>
              <w:t>.</w:t>
            </w:r>
            <w:r w:rsidRPr="004D5D6B">
              <w:rPr>
                <w:szCs w:val="24"/>
              </w:rPr>
              <w:t>7</w:t>
            </w:r>
          </w:p>
        </w:tc>
        <w:tc>
          <w:tcPr>
            <w:tcW w:w="2057" w:type="dxa"/>
            <w:noWrap/>
            <w:hideMark/>
          </w:tcPr>
          <w:p w14:paraId="1121681C" w14:textId="77777777" w:rsidR="00D63C3F" w:rsidRPr="004D5D6B" w:rsidRDefault="00D63C3F" w:rsidP="004D5D6B">
            <w:pPr>
              <w:spacing w:after="0" w:line="360" w:lineRule="auto"/>
              <w:rPr>
                <w:szCs w:val="24"/>
              </w:rPr>
            </w:pPr>
            <w:r w:rsidRPr="004D5D6B">
              <w:rPr>
                <w:szCs w:val="24"/>
              </w:rPr>
              <w:t>59</w:t>
            </w:r>
          </w:p>
        </w:tc>
        <w:tc>
          <w:tcPr>
            <w:tcW w:w="2232" w:type="dxa"/>
            <w:noWrap/>
            <w:hideMark/>
          </w:tcPr>
          <w:p w14:paraId="49A3AFAC" w14:textId="28B802D0" w:rsidR="00D63C3F" w:rsidRPr="004D5D6B" w:rsidRDefault="00D63C3F" w:rsidP="004D5D6B">
            <w:pPr>
              <w:spacing w:after="0" w:line="360" w:lineRule="auto"/>
              <w:rPr>
                <w:szCs w:val="24"/>
              </w:rPr>
            </w:pPr>
            <w:r w:rsidRPr="004D5D6B">
              <w:rPr>
                <w:szCs w:val="24"/>
              </w:rPr>
              <w:t>17</w:t>
            </w:r>
            <w:r w:rsidR="00F528CF">
              <w:rPr>
                <w:szCs w:val="24"/>
              </w:rPr>
              <w:t>.</w:t>
            </w:r>
            <w:r w:rsidRPr="004D5D6B">
              <w:rPr>
                <w:szCs w:val="24"/>
              </w:rPr>
              <w:t>2</w:t>
            </w:r>
          </w:p>
        </w:tc>
        <w:tc>
          <w:tcPr>
            <w:tcW w:w="2162" w:type="dxa"/>
            <w:noWrap/>
            <w:hideMark/>
          </w:tcPr>
          <w:p w14:paraId="2797277D" w14:textId="5141D5CF" w:rsidR="00D63C3F" w:rsidRPr="004D5D6B" w:rsidRDefault="00D63C3F" w:rsidP="004D5D6B">
            <w:pPr>
              <w:spacing w:after="0" w:line="360" w:lineRule="auto"/>
              <w:rPr>
                <w:szCs w:val="24"/>
              </w:rPr>
            </w:pPr>
            <w:r w:rsidRPr="004D5D6B">
              <w:rPr>
                <w:szCs w:val="24"/>
              </w:rPr>
              <w:t>5</w:t>
            </w:r>
            <w:r w:rsidR="00F528CF">
              <w:rPr>
                <w:szCs w:val="24"/>
              </w:rPr>
              <w:t>.</w:t>
            </w:r>
            <w:r w:rsidRPr="004D5D6B">
              <w:rPr>
                <w:szCs w:val="24"/>
              </w:rPr>
              <w:t>6</w:t>
            </w:r>
          </w:p>
        </w:tc>
      </w:tr>
      <w:tr w:rsidR="00D63C3F" w:rsidRPr="00EB191D" w14:paraId="69A21DBB" w14:textId="77777777" w:rsidTr="00AF4820">
        <w:trPr>
          <w:trHeight w:val="300"/>
        </w:trPr>
        <w:tc>
          <w:tcPr>
            <w:tcW w:w="1600" w:type="dxa"/>
            <w:noWrap/>
            <w:hideMark/>
          </w:tcPr>
          <w:p w14:paraId="66E7C551" w14:textId="77777777" w:rsidR="00D63C3F" w:rsidRPr="004D5D6B" w:rsidRDefault="00D63C3F" w:rsidP="004D5D6B">
            <w:pPr>
              <w:spacing w:after="0" w:line="360" w:lineRule="auto"/>
              <w:rPr>
                <w:b/>
                <w:szCs w:val="24"/>
              </w:rPr>
            </w:pPr>
            <w:r w:rsidRPr="004D5D6B">
              <w:rPr>
                <w:b/>
                <w:szCs w:val="24"/>
              </w:rPr>
              <w:t>Women</w:t>
            </w:r>
          </w:p>
        </w:tc>
        <w:tc>
          <w:tcPr>
            <w:tcW w:w="1696" w:type="dxa"/>
            <w:noWrap/>
            <w:hideMark/>
          </w:tcPr>
          <w:p w14:paraId="64899442" w14:textId="77777777" w:rsidR="00D63C3F" w:rsidRPr="004D5D6B" w:rsidRDefault="00D63C3F" w:rsidP="004D5D6B">
            <w:pPr>
              <w:spacing w:after="0" w:line="360" w:lineRule="auto"/>
              <w:rPr>
                <w:szCs w:val="24"/>
              </w:rPr>
            </w:pPr>
          </w:p>
        </w:tc>
        <w:tc>
          <w:tcPr>
            <w:tcW w:w="2057" w:type="dxa"/>
            <w:noWrap/>
            <w:hideMark/>
          </w:tcPr>
          <w:p w14:paraId="0D098E08" w14:textId="77777777" w:rsidR="00D63C3F" w:rsidRPr="004D5D6B" w:rsidRDefault="00D63C3F" w:rsidP="004D5D6B">
            <w:pPr>
              <w:spacing w:after="0" w:line="360" w:lineRule="auto"/>
              <w:rPr>
                <w:szCs w:val="24"/>
              </w:rPr>
            </w:pPr>
          </w:p>
        </w:tc>
        <w:tc>
          <w:tcPr>
            <w:tcW w:w="2232" w:type="dxa"/>
            <w:noWrap/>
            <w:hideMark/>
          </w:tcPr>
          <w:p w14:paraId="429A8B85" w14:textId="77777777" w:rsidR="00D63C3F" w:rsidRPr="004D5D6B" w:rsidRDefault="00D63C3F" w:rsidP="004D5D6B">
            <w:pPr>
              <w:spacing w:after="0" w:line="360" w:lineRule="auto"/>
              <w:rPr>
                <w:szCs w:val="24"/>
              </w:rPr>
            </w:pPr>
          </w:p>
        </w:tc>
        <w:tc>
          <w:tcPr>
            <w:tcW w:w="2162" w:type="dxa"/>
            <w:noWrap/>
            <w:hideMark/>
          </w:tcPr>
          <w:p w14:paraId="3DE73326" w14:textId="77777777" w:rsidR="00D63C3F" w:rsidRPr="004D5D6B" w:rsidRDefault="00D63C3F" w:rsidP="004D5D6B">
            <w:pPr>
              <w:spacing w:after="0" w:line="360" w:lineRule="auto"/>
              <w:rPr>
                <w:szCs w:val="24"/>
              </w:rPr>
            </w:pPr>
          </w:p>
        </w:tc>
      </w:tr>
      <w:tr w:rsidR="00D63C3F" w:rsidRPr="00EB191D" w14:paraId="7F850137" w14:textId="77777777" w:rsidTr="00AF4820">
        <w:trPr>
          <w:trHeight w:val="300"/>
        </w:trPr>
        <w:tc>
          <w:tcPr>
            <w:tcW w:w="1600" w:type="dxa"/>
            <w:noWrap/>
            <w:hideMark/>
          </w:tcPr>
          <w:p w14:paraId="0B5B827A" w14:textId="77777777" w:rsidR="00D63C3F" w:rsidRPr="004D5D6B" w:rsidRDefault="00D63C3F" w:rsidP="004D5D6B">
            <w:pPr>
              <w:spacing w:after="0" w:line="360" w:lineRule="auto"/>
              <w:rPr>
                <w:szCs w:val="24"/>
              </w:rPr>
            </w:pPr>
            <w:r w:rsidRPr="004D5D6B">
              <w:rPr>
                <w:szCs w:val="24"/>
              </w:rPr>
              <w:t>16 -24 years</w:t>
            </w:r>
          </w:p>
        </w:tc>
        <w:tc>
          <w:tcPr>
            <w:tcW w:w="1696" w:type="dxa"/>
            <w:noWrap/>
            <w:hideMark/>
          </w:tcPr>
          <w:p w14:paraId="50A9393E" w14:textId="77777777" w:rsidR="00D63C3F" w:rsidRPr="004D5D6B" w:rsidRDefault="00D63C3F" w:rsidP="004D5D6B">
            <w:pPr>
              <w:spacing w:after="0" w:line="360" w:lineRule="auto"/>
              <w:rPr>
                <w:szCs w:val="24"/>
              </w:rPr>
            </w:pPr>
            <w:r w:rsidRPr="004D5D6B">
              <w:rPr>
                <w:szCs w:val="24"/>
              </w:rPr>
              <w:t>39</w:t>
            </w:r>
          </w:p>
        </w:tc>
        <w:tc>
          <w:tcPr>
            <w:tcW w:w="2057" w:type="dxa"/>
            <w:noWrap/>
            <w:hideMark/>
          </w:tcPr>
          <w:p w14:paraId="0705DED6" w14:textId="4D5784D5" w:rsidR="00D63C3F" w:rsidRPr="004D5D6B" w:rsidRDefault="00D63C3F" w:rsidP="004D5D6B">
            <w:pPr>
              <w:spacing w:after="0" w:line="360" w:lineRule="auto"/>
              <w:rPr>
                <w:szCs w:val="24"/>
              </w:rPr>
            </w:pPr>
            <w:r w:rsidRPr="004D5D6B">
              <w:rPr>
                <w:szCs w:val="24"/>
              </w:rPr>
              <w:t>74</w:t>
            </w:r>
            <w:r w:rsidR="00F528CF">
              <w:rPr>
                <w:szCs w:val="24"/>
              </w:rPr>
              <w:t>.</w:t>
            </w:r>
            <w:r w:rsidRPr="004D5D6B">
              <w:rPr>
                <w:szCs w:val="24"/>
              </w:rPr>
              <w:t>6</w:t>
            </w:r>
          </w:p>
        </w:tc>
        <w:tc>
          <w:tcPr>
            <w:tcW w:w="2232" w:type="dxa"/>
            <w:noWrap/>
            <w:hideMark/>
          </w:tcPr>
          <w:p w14:paraId="07426D05" w14:textId="72F4FD2D" w:rsidR="00D63C3F" w:rsidRPr="004D5D6B" w:rsidRDefault="00D63C3F" w:rsidP="004D5D6B">
            <w:pPr>
              <w:spacing w:after="0" w:line="360" w:lineRule="auto"/>
              <w:rPr>
                <w:szCs w:val="24"/>
              </w:rPr>
            </w:pPr>
            <w:r w:rsidRPr="004D5D6B">
              <w:rPr>
                <w:szCs w:val="24"/>
              </w:rPr>
              <w:t>24</w:t>
            </w:r>
            <w:r w:rsidR="00F528CF">
              <w:rPr>
                <w:szCs w:val="24"/>
              </w:rPr>
              <w:t>.</w:t>
            </w:r>
            <w:r w:rsidRPr="004D5D6B">
              <w:rPr>
                <w:szCs w:val="24"/>
              </w:rPr>
              <w:t>6</w:t>
            </w:r>
          </w:p>
        </w:tc>
        <w:tc>
          <w:tcPr>
            <w:tcW w:w="2162" w:type="dxa"/>
            <w:noWrap/>
            <w:hideMark/>
          </w:tcPr>
          <w:p w14:paraId="1A5D11EA" w14:textId="40BD1F64" w:rsidR="00D63C3F" w:rsidRPr="004D5D6B" w:rsidRDefault="00D63C3F" w:rsidP="004D5D6B">
            <w:pPr>
              <w:spacing w:after="0" w:line="360" w:lineRule="auto"/>
              <w:rPr>
                <w:szCs w:val="24"/>
              </w:rPr>
            </w:pPr>
            <w:r w:rsidRPr="004D5D6B">
              <w:rPr>
                <w:szCs w:val="24"/>
              </w:rPr>
              <w:t>5</w:t>
            </w:r>
            <w:r w:rsidR="00F528CF">
              <w:rPr>
                <w:szCs w:val="24"/>
              </w:rPr>
              <w:t>.</w:t>
            </w:r>
            <w:r w:rsidRPr="004D5D6B">
              <w:rPr>
                <w:szCs w:val="24"/>
              </w:rPr>
              <w:t>5</w:t>
            </w:r>
          </w:p>
        </w:tc>
      </w:tr>
      <w:tr w:rsidR="00D63C3F" w:rsidRPr="00EB191D" w14:paraId="6074FDCA" w14:textId="77777777" w:rsidTr="00AF4820">
        <w:trPr>
          <w:trHeight w:val="300"/>
        </w:trPr>
        <w:tc>
          <w:tcPr>
            <w:tcW w:w="1600" w:type="dxa"/>
            <w:noWrap/>
            <w:hideMark/>
          </w:tcPr>
          <w:p w14:paraId="2C8C9890" w14:textId="77777777" w:rsidR="00D63C3F" w:rsidRPr="004D5D6B" w:rsidRDefault="00D63C3F" w:rsidP="004D5D6B">
            <w:pPr>
              <w:spacing w:after="0" w:line="360" w:lineRule="auto"/>
              <w:rPr>
                <w:szCs w:val="24"/>
              </w:rPr>
            </w:pPr>
            <w:r w:rsidRPr="004D5D6B">
              <w:rPr>
                <w:szCs w:val="24"/>
              </w:rPr>
              <w:t>25 - 44 years</w:t>
            </w:r>
          </w:p>
        </w:tc>
        <w:tc>
          <w:tcPr>
            <w:tcW w:w="1696" w:type="dxa"/>
            <w:noWrap/>
            <w:hideMark/>
          </w:tcPr>
          <w:p w14:paraId="28C59046" w14:textId="2A3D84D7" w:rsidR="00D63C3F" w:rsidRPr="004D5D6B" w:rsidRDefault="00D63C3F" w:rsidP="004D5D6B">
            <w:pPr>
              <w:spacing w:after="0" w:line="360" w:lineRule="auto"/>
              <w:rPr>
                <w:szCs w:val="24"/>
              </w:rPr>
            </w:pPr>
            <w:r w:rsidRPr="004D5D6B">
              <w:rPr>
                <w:szCs w:val="24"/>
              </w:rPr>
              <w:t>27</w:t>
            </w:r>
            <w:r w:rsidR="00F528CF">
              <w:rPr>
                <w:szCs w:val="24"/>
              </w:rPr>
              <w:t>.</w:t>
            </w:r>
            <w:r w:rsidRPr="004D5D6B">
              <w:rPr>
                <w:szCs w:val="24"/>
              </w:rPr>
              <w:t>1</w:t>
            </w:r>
          </w:p>
        </w:tc>
        <w:tc>
          <w:tcPr>
            <w:tcW w:w="2057" w:type="dxa"/>
            <w:noWrap/>
            <w:hideMark/>
          </w:tcPr>
          <w:p w14:paraId="3E3C9D9A" w14:textId="386FEDC6" w:rsidR="00D63C3F" w:rsidRPr="004D5D6B" w:rsidRDefault="00D63C3F" w:rsidP="004D5D6B">
            <w:pPr>
              <w:spacing w:after="0" w:line="360" w:lineRule="auto"/>
              <w:rPr>
                <w:szCs w:val="24"/>
              </w:rPr>
            </w:pPr>
            <w:r w:rsidRPr="004D5D6B">
              <w:rPr>
                <w:szCs w:val="24"/>
              </w:rPr>
              <w:t>75</w:t>
            </w:r>
            <w:r w:rsidR="00F528CF">
              <w:rPr>
                <w:szCs w:val="24"/>
              </w:rPr>
              <w:t>.</w:t>
            </w:r>
            <w:r w:rsidRPr="004D5D6B">
              <w:rPr>
                <w:szCs w:val="24"/>
              </w:rPr>
              <w:t>5</w:t>
            </w:r>
          </w:p>
        </w:tc>
        <w:tc>
          <w:tcPr>
            <w:tcW w:w="2232" w:type="dxa"/>
            <w:noWrap/>
            <w:hideMark/>
          </w:tcPr>
          <w:p w14:paraId="3677046C" w14:textId="0B8B7BE4" w:rsidR="00D63C3F" w:rsidRPr="004D5D6B" w:rsidRDefault="00D63C3F" w:rsidP="004D5D6B">
            <w:pPr>
              <w:spacing w:after="0" w:line="360" w:lineRule="auto"/>
              <w:rPr>
                <w:szCs w:val="24"/>
              </w:rPr>
            </w:pPr>
            <w:r w:rsidRPr="004D5D6B">
              <w:rPr>
                <w:szCs w:val="24"/>
              </w:rPr>
              <w:t>22</w:t>
            </w:r>
            <w:r w:rsidR="00F528CF">
              <w:rPr>
                <w:szCs w:val="24"/>
              </w:rPr>
              <w:t>.</w:t>
            </w:r>
            <w:r w:rsidRPr="004D5D6B">
              <w:rPr>
                <w:szCs w:val="24"/>
              </w:rPr>
              <w:t>7</w:t>
            </w:r>
          </w:p>
        </w:tc>
        <w:tc>
          <w:tcPr>
            <w:tcW w:w="2162" w:type="dxa"/>
            <w:noWrap/>
            <w:hideMark/>
          </w:tcPr>
          <w:p w14:paraId="0EF17728" w14:textId="41F7FD64" w:rsidR="00D63C3F" w:rsidRPr="004D5D6B" w:rsidRDefault="00D63C3F" w:rsidP="004D5D6B">
            <w:pPr>
              <w:spacing w:after="0" w:line="360" w:lineRule="auto"/>
              <w:rPr>
                <w:szCs w:val="24"/>
              </w:rPr>
            </w:pPr>
            <w:r w:rsidRPr="004D5D6B">
              <w:rPr>
                <w:szCs w:val="24"/>
              </w:rPr>
              <w:t>4</w:t>
            </w:r>
            <w:r w:rsidR="00F528CF">
              <w:rPr>
                <w:szCs w:val="24"/>
              </w:rPr>
              <w:t>.</w:t>
            </w:r>
            <w:r w:rsidRPr="004D5D6B">
              <w:rPr>
                <w:szCs w:val="24"/>
              </w:rPr>
              <w:t>7</w:t>
            </w:r>
          </w:p>
        </w:tc>
      </w:tr>
      <w:tr w:rsidR="00D63C3F" w:rsidRPr="00EB191D" w14:paraId="4272EC79" w14:textId="77777777" w:rsidTr="00AF4820">
        <w:trPr>
          <w:trHeight w:val="300"/>
        </w:trPr>
        <w:tc>
          <w:tcPr>
            <w:tcW w:w="1600" w:type="dxa"/>
            <w:noWrap/>
            <w:hideMark/>
          </w:tcPr>
          <w:p w14:paraId="03391A6F" w14:textId="77777777" w:rsidR="00D63C3F" w:rsidRPr="004D5D6B" w:rsidRDefault="00D63C3F" w:rsidP="004D5D6B">
            <w:pPr>
              <w:spacing w:after="0" w:line="360" w:lineRule="auto"/>
              <w:rPr>
                <w:szCs w:val="24"/>
              </w:rPr>
            </w:pPr>
            <w:r w:rsidRPr="004D5D6B">
              <w:rPr>
                <w:szCs w:val="24"/>
              </w:rPr>
              <w:t>45 - 64 years</w:t>
            </w:r>
          </w:p>
        </w:tc>
        <w:tc>
          <w:tcPr>
            <w:tcW w:w="1696" w:type="dxa"/>
            <w:noWrap/>
            <w:hideMark/>
          </w:tcPr>
          <w:p w14:paraId="40B7C4F4" w14:textId="3CAEB806" w:rsidR="00D63C3F" w:rsidRPr="004D5D6B" w:rsidRDefault="00D63C3F" w:rsidP="004D5D6B">
            <w:pPr>
              <w:spacing w:after="0" w:line="360" w:lineRule="auto"/>
              <w:rPr>
                <w:szCs w:val="24"/>
              </w:rPr>
            </w:pPr>
            <w:r w:rsidRPr="004D5D6B">
              <w:rPr>
                <w:szCs w:val="24"/>
              </w:rPr>
              <w:t>6</w:t>
            </w:r>
            <w:r w:rsidR="00F528CF">
              <w:rPr>
                <w:szCs w:val="24"/>
              </w:rPr>
              <w:t>.</w:t>
            </w:r>
            <w:r w:rsidRPr="004D5D6B">
              <w:rPr>
                <w:szCs w:val="24"/>
              </w:rPr>
              <w:t>6</w:t>
            </w:r>
          </w:p>
        </w:tc>
        <w:tc>
          <w:tcPr>
            <w:tcW w:w="2057" w:type="dxa"/>
            <w:noWrap/>
            <w:hideMark/>
          </w:tcPr>
          <w:p w14:paraId="650B9A0F" w14:textId="6123310F" w:rsidR="00D63C3F" w:rsidRPr="004D5D6B" w:rsidRDefault="00D63C3F" w:rsidP="004D5D6B">
            <w:pPr>
              <w:spacing w:after="0" w:line="360" w:lineRule="auto"/>
              <w:rPr>
                <w:szCs w:val="24"/>
              </w:rPr>
            </w:pPr>
            <w:r w:rsidRPr="004D5D6B">
              <w:rPr>
                <w:szCs w:val="24"/>
              </w:rPr>
              <w:t>50</w:t>
            </w:r>
            <w:r w:rsidR="00F528CF">
              <w:rPr>
                <w:szCs w:val="24"/>
              </w:rPr>
              <w:t>.</w:t>
            </w:r>
            <w:r w:rsidRPr="004D5D6B">
              <w:rPr>
                <w:szCs w:val="24"/>
              </w:rPr>
              <w:t>4</w:t>
            </w:r>
          </w:p>
        </w:tc>
        <w:tc>
          <w:tcPr>
            <w:tcW w:w="2232" w:type="dxa"/>
            <w:noWrap/>
            <w:hideMark/>
          </w:tcPr>
          <w:p w14:paraId="092224FE" w14:textId="01093DA8" w:rsidR="00D63C3F" w:rsidRPr="004D5D6B" w:rsidRDefault="00D63C3F" w:rsidP="004D5D6B">
            <w:pPr>
              <w:spacing w:after="0" w:line="360" w:lineRule="auto"/>
              <w:rPr>
                <w:szCs w:val="24"/>
              </w:rPr>
            </w:pPr>
            <w:r w:rsidRPr="004D5D6B">
              <w:rPr>
                <w:szCs w:val="24"/>
              </w:rPr>
              <w:t>18</w:t>
            </w:r>
            <w:r w:rsidR="00F528CF">
              <w:rPr>
                <w:szCs w:val="24"/>
              </w:rPr>
              <w:t>.</w:t>
            </w:r>
            <w:r w:rsidRPr="004D5D6B">
              <w:rPr>
                <w:szCs w:val="24"/>
              </w:rPr>
              <w:t>9</w:t>
            </w:r>
          </w:p>
        </w:tc>
        <w:tc>
          <w:tcPr>
            <w:tcW w:w="2162" w:type="dxa"/>
            <w:noWrap/>
            <w:hideMark/>
          </w:tcPr>
          <w:p w14:paraId="7DF1DB31" w14:textId="3AD46444" w:rsidR="00D63C3F" w:rsidRPr="004D5D6B" w:rsidRDefault="00D63C3F" w:rsidP="004D5D6B">
            <w:pPr>
              <w:spacing w:after="0" w:line="360" w:lineRule="auto"/>
              <w:rPr>
                <w:szCs w:val="24"/>
              </w:rPr>
            </w:pPr>
            <w:r w:rsidRPr="004D5D6B">
              <w:rPr>
                <w:szCs w:val="24"/>
              </w:rPr>
              <w:t>3</w:t>
            </w:r>
            <w:r w:rsidR="00F528CF">
              <w:rPr>
                <w:szCs w:val="24"/>
              </w:rPr>
              <w:t>.</w:t>
            </w:r>
            <w:r w:rsidRPr="004D5D6B">
              <w:rPr>
                <w:szCs w:val="24"/>
              </w:rPr>
              <w:t>6</w:t>
            </w:r>
          </w:p>
        </w:tc>
      </w:tr>
      <w:tr w:rsidR="00D63C3F" w:rsidRPr="00EB191D" w14:paraId="6D2C32B1" w14:textId="77777777" w:rsidTr="00AF4820">
        <w:trPr>
          <w:trHeight w:val="300"/>
        </w:trPr>
        <w:tc>
          <w:tcPr>
            <w:tcW w:w="1600" w:type="dxa"/>
            <w:noWrap/>
            <w:hideMark/>
          </w:tcPr>
          <w:p w14:paraId="4DE6B998" w14:textId="77777777" w:rsidR="00D63C3F" w:rsidRPr="004D5D6B" w:rsidRDefault="00D63C3F" w:rsidP="004D5D6B">
            <w:pPr>
              <w:spacing w:after="0" w:line="360" w:lineRule="auto"/>
              <w:rPr>
                <w:szCs w:val="24"/>
              </w:rPr>
            </w:pPr>
            <w:r w:rsidRPr="004D5D6B">
              <w:rPr>
                <w:szCs w:val="24"/>
              </w:rPr>
              <w:t>65 -84 years</w:t>
            </w:r>
          </w:p>
        </w:tc>
        <w:tc>
          <w:tcPr>
            <w:tcW w:w="1696" w:type="dxa"/>
            <w:noWrap/>
            <w:hideMark/>
          </w:tcPr>
          <w:p w14:paraId="276ADBAE" w14:textId="75EF4A8E" w:rsidR="00D63C3F" w:rsidRPr="004D5D6B" w:rsidRDefault="00D63C3F" w:rsidP="004D5D6B">
            <w:pPr>
              <w:spacing w:after="0" w:line="360" w:lineRule="auto"/>
              <w:rPr>
                <w:szCs w:val="24"/>
              </w:rPr>
            </w:pPr>
            <w:r w:rsidRPr="004D5D6B">
              <w:rPr>
                <w:szCs w:val="24"/>
              </w:rPr>
              <w:t>2</w:t>
            </w:r>
            <w:r w:rsidR="00F528CF">
              <w:rPr>
                <w:szCs w:val="24"/>
              </w:rPr>
              <w:t>.</w:t>
            </w:r>
            <w:r w:rsidRPr="004D5D6B">
              <w:rPr>
                <w:szCs w:val="24"/>
              </w:rPr>
              <w:t>6</w:t>
            </w:r>
          </w:p>
        </w:tc>
        <w:tc>
          <w:tcPr>
            <w:tcW w:w="2057" w:type="dxa"/>
            <w:noWrap/>
            <w:hideMark/>
          </w:tcPr>
          <w:p w14:paraId="497A656C" w14:textId="07021835" w:rsidR="00D63C3F" w:rsidRPr="004D5D6B" w:rsidRDefault="00D63C3F" w:rsidP="004D5D6B">
            <w:pPr>
              <w:spacing w:after="0" w:line="360" w:lineRule="auto"/>
              <w:rPr>
                <w:szCs w:val="24"/>
              </w:rPr>
            </w:pPr>
            <w:r w:rsidRPr="004D5D6B">
              <w:rPr>
                <w:szCs w:val="24"/>
              </w:rPr>
              <w:t>40</w:t>
            </w:r>
            <w:r w:rsidR="00F528CF">
              <w:rPr>
                <w:szCs w:val="24"/>
              </w:rPr>
              <w:t>.</w:t>
            </w:r>
            <w:r w:rsidRPr="004D5D6B">
              <w:rPr>
                <w:szCs w:val="24"/>
              </w:rPr>
              <w:t>3</w:t>
            </w:r>
          </w:p>
        </w:tc>
        <w:tc>
          <w:tcPr>
            <w:tcW w:w="2232" w:type="dxa"/>
            <w:noWrap/>
            <w:hideMark/>
          </w:tcPr>
          <w:p w14:paraId="7791B773" w14:textId="7765B7B4" w:rsidR="00D63C3F" w:rsidRPr="004D5D6B" w:rsidRDefault="00D63C3F" w:rsidP="004D5D6B">
            <w:pPr>
              <w:spacing w:after="0" w:line="360" w:lineRule="auto"/>
              <w:rPr>
                <w:szCs w:val="24"/>
              </w:rPr>
            </w:pPr>
            <w:r w:rsidRPr="004D5D6B">
              <w:rPr>
                <w:szCs w:val="24"/>
              </w:rPr>
              <w:t>14</w:t>
            </w:r>
            <w:r w:rsidR="00F528CF">
              <w:rPr>
                <w:szCs w:val="24"/>
              </w:rPr>
              <w:t>.</w:t>
            </w:r>
            <w:r w:rsidRPr="004D5D6B">
              <w:rPr>
                <w:szCs w:val="24"/>
              </w:rPr>
              <w:t>3</w:t>
            </w:r>
          </w:p>
        </w:tc>
        <w:tc>
          <w:tcPr>
            <w:tcW w:w="2162" w:type="dxa"/>
            <w:noWrap/>
            <w:hideMark/>
          </w:tcPr>
          <w:p w14:paraId="2C37A11A" w14:textId="4831F5FB" w:rsidR="00D63C3F" w:rsidRPr="004D5D6B" w:rsidRDefault="00D63C3F" w:rsidP="004D5D6B">
            <w:pPr>
              <w:spacing w:after="0" w:line="360" w:lineRule="auto"/>
              <w:rPr>
                <w:szCs w:val="24"/>
              </w:rPr>
            </w:pPr>
            <w:r w:rsidRPr="004D5D6B">
              <w:rPr>
                <w:szCs w:val="24"/>
              </w:rPr>
              <w:t>0</w:t>
            </w:r>
            <w:r w:rsidR="00F528CF">
              <w:rPr>
                <w:szCs w:val="24"/>
              </w:rPr>
              <w:t>.</w:t>
            </w:r>
            <w:r w:rsidRPr="004D5D6B">
              <w:rPr>
                <w:szCs w:val="24"/>
              </w:rPr>
              <w:t>8</w:t>
            </w:r>
          </w:p>
        </w:tc>
      </w:tr>
      <w:tr w:rsidR="00D63C3F" w:rsidRPr="00EB191D" w14:paraId="39B0077A" w14:textId="77777777" w:rsidTr="00AF4820">
        <w:trPr>
          <w:trHeight w:val="300"/>
        </w:trPr>
        <w:tc>
          <w:tcPr>
            <w:tcW w:w="1600" w:type="dxa"/>
            <w:noWrap/>
            <w:hideMark/>
          </w:tcPr>
          <w:p w14:paraId="53A19EBF" w14:textId="77777777" w:rsidR="00D63C3F" w:rsidRPr="004D5D6B" w:rsidRDefault="00D63C3F" w:rsidP="004D5D6B">
            <w:pPr>
              <w:spacing w:after="0" w:line="360" w:lineRule="auto"/>
              <w:rPr>
                <w:szCs w:val="24"/>
              </w:rPr>
            </w:pPr>
            <w:r w:rsidRPr="004D5D6B">
              <w:rPr>
                <w:szCs w:val="24"/>
              </w:rPr>
              <w:t>16 - 64 years</w:t>
            </w:r>
          </w:p>
        </w:tc>
        <w:tc>
          <w:tcPr>
            <w:tcW w:w="1696" w:type="dxa"/>
            <w:noWrap/>
            <w:hideMark/>
          </w:tcPr>
          <w:p w14:paraId="7A53D52F" w14:textId="58469768" w:rsidR="00D63C3F" w:rsidRPr="004D5D6B" w:rsidRDefault="00D63C3F" w:rsidP="004D5D6B">
            <w:pPr>
              <w:spacing w:after="0" w:line="360" w:lineRule="auto"/>
              <w:rPr>
                <w:szCs w:val="24"/>
              </w:rPr>
            </w:pPr>
            <w:r w:rsidRPr="004D5D6B">
              <w:rPr>
                <w:szCs w:val="24"/>
              </w:rPr>
              <w:t>20</w:t>
            </w:r>
            <w:r w:rsidR="00F528CF">
              <w:rPr>
                <w:szCs w:val="24"/>
              </w:rPr>
              <w:t>.</w:t>
            </w:r>
            <w:r w:rsidRPr="004D5D6B">
              <w:rPr>
                <w:szCs w:val="24"/>
              </w:rPr>
              <w:t>6</w:t>
            </w:r>
          </w:p>
        </w:tc>
        <w:tc>
          <w:tcPr>
            <w:tcW w:w="2057" w:type="dxa"/>
            <w:noWrap/>
            <w:hideMark/>
          </w:tcPr>
          <w:p w14:paraId="7D265712" w14:textId="77777777" w:rsidR="00D63C3F" w:rsidRPr="004D5D6B" w:rsidRDefault="00D63C3F" w:rsidP="004D5D6B">
            <w:pPr>
              <w:spacing w:after="0" w:line="360" w:lineRule="auto"/>
              <w:rPr>
                <w:szCs w:val="24"/>
              </w:rPr>
            </w:pPr>
            <w:r w:rsidRPr="004D5D6B">
              <w:rPr>
                <w:szCs w:val="24"/>
              </w:rPr>
              <w:t>65</w:t>
            </w:r>
          </w:p>
        </w:tc>
        <w:tc>
          <w:tcPr>
            <w:tcW w:w="2232" w:type="dxa"/>
            <w:noWrap/>
            <w:hideMark/>
          </w:tcPr>
          <w:p w14:paraId="42E73610" w14:textId="46CB7A0A" w:rsidR="00D63C3F" w:rsidRPr="004D5D6B" w:rsidRDefault="00D63C3F" w:rsidP="004D5D6B">
            <w:pPr>
              <w:spacing w:after="0" w:line="360" w:lineRule="auto"/>
              <w:rPr>
                <w:szCs w:val="24"/>
              </w:rPr>
            </w:pPr>
            <w:r w:rsidRPr="004D5D6B">
              <w:rPr>
                <w:szCs w:val="24"/>
              </w:rPr>
              <w:t>21</w:t>
            </w:r>
            <w:r w:rsidR="00F528CF">
              <w:rPr>
                <w:szCs w:val="24"/>
              </w:rPr>
              <w:t>.</w:t>
            </w:r>
            <w:r w:rsidRPr="004D5D6B">
              <w:rPr>
                <w:szCs w:val="24"/>
              </w:rPr>
              <w:t>4</w:t>
            </w:r>
          </w:p>
        </w:tc>
        <w:tc>
          <w:tcPr>
            <w:tcW w:w="2162" w:type="dxa"/>
            <w:noWrap/>
            <w:hideMark/>
          </w:tcPr>
          <w:p w14:paraId="3B11ECA3" w14:textId="6700DFE0" w:rsidR="00D63C3F" w:rsidRPr="004D5D6B" w:rsidRDefault="00D63C3F" w:rsidP="004D5D6B">
            <w:pPr>
              <w:spacing w:after="0" w:line="360" w:lineRule="auto"/>
              <w:rPr>
                <w:szCs w:val="24"/>
              </w:rPr>
            </w:pPr>
            <w:r w:rsidRPr="004D5D6B">
              <w:rPr>
                <w:szCs w:val="24"/>
              </w:rPr>
              <w:t>4</w:t>
            </w:r>
            <w:r w:rsidR="00F528CF">
              <w:rPr>
                <w:szCs w:val="24"/>
              </w:rPr>
              <w:t>.</w:t>
            </w:r>
            <w:r w:rsidRPr="004D5D6B">
              <w:rPr>
                <w:szCs w:val="24"/>
              </w:rPr>
              <w:t>3</w:t>
            </w:r>
          </w:p>
        </w:tc>
      </w:tr>
      <w:tr w:rsidR="00D63C3F" w:rsidRPr="00EB191D" w14:paraId="6C8CFDB9" w14:textId="77777777" w:rsidTr="00AF4820">
        <w:trPr>
          <w:trHeight w:val="300"/>
        </w:trPr>
        <w:tc>
          <w:tcPr>
            <w:tcW w:w="1600" w:type="dxa"/>
            <w:noWrap/>
            <w:hideMark/>
          </w:tcPr>
          <w:p w14:paraId="311B9A21" w14:textId="77777777" w:rsidR="00D63C3F" w:rsidRPr="004D5D6B" w:rsidRDefault="00D63C3F" w:rsidP="004D5D6B">
            <w:pPr>
              <w:spacing w:after="0" w:line="360" w:lineRule="auto"/>
              <w:rPr>
                <w:szCs w:val="24"/>
              </w:rPr>
            </w:pPr>
            <w:r w:rsidRPr="004D5D6B">
              <w:rPr>
                <w:szCs w:val="24"/>
              </w:rPr>
              <w:t>16 - 84 years</w:t>
            </w:r>
          </w:p>
        </w:tc>
        <w:tc>
          <w:tcPr>
            <w:tcW w:w="1696" w:type="dxa"/>
            <w:noWrap/>
            <w:hideMark/>
          </w:tcPr>
          <w:p w14:paraId="0AF4B06B" w14:textId="46848A5D" w:rsidR="00D63C3F" w:rsidRPr="004D5D6B" w:rsidRDefault="00D63C3F" w:rsidP="004D5D6B">
            <w:pPr>
              <w:spacing w:after="0" w:line="360" w:lineRule="auto"/>
              <w:rPr>
                <w:szCs w:val="24"/>
              </w:rPr>
            </w:pPr>
            <w:r w:rsidRPr="004D5D6B">
              <w:rPr>
                <w:szCs w:val="24"/>
              </w:rPr>
              <w:t>16</w:t>
            </w:r>
            <w:r w:rsidR="00F528CF">
              <w:rPr>
                <w:szCs w:val="24"/>
              </w:rPr>
              <w:t>.</w:t>
            </w:r>
            <w:r w:rsidRPr="004D5D6B">
              <w:rPr>
                <w:szCs w:val="24"/>
              </w:rPr>
              <w:t>4</w:t>
            </w:r>
          </w:p>
        </w:tc>
        <w:tc>
          <w:tcPr>
            <w:tcW w:w="2057" w:type="dxa"/>
            <w:noWrap/>
            <w:hideMark/>
          </w:tcPr>
          <w:p w14:paraId="6820B6D6" w14:textId="1D827576" w:rsidR="00D63C3F" w:rsidRPr="004D5D6B" w:rsidRDefault="00D63C3F" w:rsidP="004D5D6B">
            <w:pPr>
              <w:spacing w:after="0" w:line="360" w:lineRule="auto"/>
              <w:rPr>
                <w:szCs w:val="24"/>
              </w:rPr>
            </w:pPr>
            <w:r w:rsidRPr="004D5D6B">
              <w:rPr>
                <w:szCs w:val="24"/>
              </w:rPr>
              <w:t>59</w:t>
            </w:r>
            <w:r w:rsidR="00F528CF">
              <w:rPr>
                <w:szCs w:val="24"/>
              </w:rPr>
              <w:t>.</w:t>
            </w:r>
            <w:r w:rsidRPr="004D5D6B">
              <w:rPr>
                <w:szCs w:val="24"/>
              </w:rPr>
              <w:t>2</w:t>
            </w:r>
          </w:p>
        </w:tc>
        <w:tc>
          <w:tcPr>
            <w:tcW w:w="2232" w:type="dxa"/>
            <w:noWrap/>
            <w:hideMark/>
          </w:tcPr>
          <w:p w14:paraId="4A1311E6" w14:textId="4002872F" w:rsidR="00D63C3F" w:rsidRPr="004D5D6B" w:rsidRDefault="00D63C3F" w:rsidP="004D5D6B">
            <w:pPr>
              <w:spacing w:after="0" w:line="360" w:lineRule="auto"/>
              <w:rPr>
                <w:szCs w:val="24"/>
              </w:rPr>
            </w:pPr>
            <w:r w:rsidRPr="004D5D6B">
              <w:rPr>
                <w:szCs w:val="24"/>
              </w:rPr>
              <w:t>19</w:t>
            </w:r>
            <w:r w:rsidR="00F528CF">
              <w:rPr>
                <w:szCs w:val="24"/>
              </w:rPr>
              <w:t>.</w:t>
            </w:r>
            <w:r w:rsidRPr="004D5D6B">
              <w:rPr>
                <w:szCs w:val="24"/>
              </w:rPr>
              <w:t>8</w:t>
            </w:r>
          </w:p>
        </w:tc>
        <w:tc>
          <w:tcPr>
            <w:tcW w:w="2162" w:type="dxa"/>
            <w:noWrap/>
            <w:hideMark/>
          </w:tcPr>
          <w:p w14:paraId="58A27C72" w14:textId="3AF4B7B1" w:rsidR="00D63C3F" w:rsidRPr="004D5D6B" w:rsidRDefault="00D63C3F" w:rsidP="004D5D6B">
            <w:pPr>
              <w:spacing w:after="0" w:line="360" w:lineRule="auto"/>
              <w:rPr>
                <w:szCs w:val="24"/>
              </w:rPr>
            </w:pPr>
            <w:r w:rsidRPr="004D5D6B">
              <w:rPr>
                <w:szCs w:val="24"/>
              </w:rPr>
              <w:t>3</w:t>
            </w:r>
            <w:r w:rsidR="00F528CF">
              <w:rPr>
                <w:szCs w:val="24"/>
              </w:rPr>
              <w:t>.</w:t>
            </w:r>
            <w:r w:rsidRPr="004D5D6B">
              <w:rPr>
                <w:szCs w:val="24"/>
              </w:rPr>
              <w:t>5</w:t>
            </w:r>
          </w:p>
        </w:tc>
      </w:tr>
    </w:tbl>
    <w:p w14:paraId="65C8FED7" w14:textId="0A70B255" w:rsidR="00A04FA0" w:rsidRDefault="00D63C3F" w:rsidP="004D5D6B">
      <w:pPr>
        <w:spacing w:after="0" w:line="360" w:lineRule="auto"/>
        <w:rPr>
          <w:szCs w:val="24"/>
        </w:rPr>
      </w:pPr>
      <w:r w:rsidRPr="00EB191D">
        <w:rPr>
          <w:szCs w:val="24"/>
        </w:rPr>
        <w:fldChar w:fldCharType="end"/>
      </w:r>
    </w:p>
    <w:p w14:paraId="20761304" w14:textId="77777777" w:rsidR="00A04FA0" w:rsidRDefault="00A04FA0">
      <w:pPr>
        <w:spacing w:after="0"/>
        <w:rPr>
          <w:szCs w:val="24"/>
        </w:rPr>
      </w:pPr>
      <w:r>
        <w:rPr>
          <w:szCs w:val="24"/>
        </w:rPr>
        <w:br w:type="page"/>
      </w:r>
    </w:p>
    <w:tbl>
      <w:tblPr>
        <w:tblStyle w:val="TableGrid"/>
        <w:tblW w:w="9889" w:type="dxa"/>
        <w:tblLook w:val="04A0" w:firstRow="1" w:lastRow="0" w:firstColumn="1" w:lastColumn="0" w:noHBand="0" w:noVBand="1"/>
      </w:tblPr>
      <w:tblGrid>
        <w:gridCol w:w="1526"/>
        <w:gridCol w:w="1701"/>
        <w:gridCol w:w="1984"/>
        <w:gridCol w:w="2410"/>
        <w:gridCol w:w="2234"/>
        <w:gridCol w:w="34"/>
      </w:tblGrid>
      <w:tr w:rsidR="00BE4392" w:rsidRPr="00EB191D" w14:paraId="0E1B4E44" w14:textId="77777777" w:rsidTr="00BE4392">
        <w:trPr>
          <w:trHeight w:val="465"/>
        </w:trPr>
        <w:tc>
          <w:tcPr>
            <w:tcW w:w="9889" w:type="dxa"/>
            <w:gridSpan w:val="6"/>
            <w:noWrap/>
            <w:hideMark/>
          </w:tcPr>
          <w:p w14:paraId="7253A62F" w14:textId="38A038E8" w:rsidR="00BE4392" w:rsidRPr="00EB191D" w:rsidRDefault="00BE4392" w:rsidP="00C34C49">
            <w:pPr>
              <w:spacing w:after="0" w:line="360" w:lineRule="auto"/>
              <w:rPr>
                <w:b/>
                <w:bCs/>
                <w:szCs w:val="24"/>
              </w:rPr>
            </w:pPr>
            <w:r w:rsidRPr="00EB191D">
              <w:rPr>
                <w:b/>
                <w:bCs/>
                <w:szCs w:val="24"/>
              </w:rPr>
              <w:lastRenderedPageBreak/>
              <w:t>ULF/SILC 2016</w:t>
            </w:r>
          </w:p>
        </w:tc>
      </w:tr>
      <w:tr w:rsidR="00D63C3F" w:rsidRPr="00EB191D" w14:paraId="3481B942" w14:textId="77777777" w:rsidTr="00C34C49">
        <w:trPr>
          <w:trHeight w:val="1268"/>
        </w:trPr>
        <w:tc>
          <w:tcPr>
            <w:tcW w:w="1526" w:type="dxa"/>
            <w:noWrap/>
            <w:hideMark/>
          </w:tcPr>
          <w:p w14:paraId="1DC2C18E" w14:textId="77777777" w:rsidR="00D63C3F" w:rsidRPr="00EB191D" w:rsidRDefault="00D63C3F" w:rsidP="00C34C49">
            <w:pPr>
              <w:spacing w:after="0" w:line="360" w:lineRule="auto"/>
              <w:rPr>
                <w:szCs w:val="24"/>
              </w:rPr>
            </w:pPr>
          </w:p>
        </w:tc>
        <w:tc>
          <w:tcPr>
            <w:tcW w:w="1701" w:type="dxa"/>
            <w:hideMark/>
          </w:tcPr>
          <w:p w14:paraId="53881B35" w14:textId="77777777" w:rsidR="00D63C3F" w:rsidRPr="00EB191D" w:rsidRDefault="00D63C3F" w:rsidP="00C34C49">
            <w:pPr>
              <w:spacing w:after="0" w:line="360" w:lineRule="auto"/>
              <w:rPr>
                <w:b/>
                <w:bCs/>
                <w:szCs w:val="24"/>
              </w:rPr>
            </w:pPr>
            <w:r w:rsidRPr="00EB191D">
              <w:rPr>
                <w:b/>
                <w:bCs/>
                <w:szCs w:val="24"/>
              </w:rPr>
              <w:t>Overcrowding under standard 3</w:t>
            </w:r>
          </w:p>
        </w:tc>
        <w:tc>
          <w:tcPr>
            <w:tcW w:w="1984" w:type="dxa"/>
            <w:hideMark/>
          </w:tcPr>
          <w:p w14:paraId="2788AA0E" w14:textId="77777777" w:rsidR="00D63C3F" w:rsidRPr="00EB191D" w:rsidRDefault="00D63C3F" w:rsidP="00C34C49">
            <w:pPr>
              <w:spacing w:after="0" w:line="360" w:lineRule="auto"/>
              <w:rPr>
                <w:b/>
                <w:bCs/>
                <w:szCs w:val="24"/>
              </w:rPr>
            </w:pPr>
            <w:r w:rsidRPr="00EB191D">
              <w:rPr>
                <w:b/>
                <w:bCs/>
                <w:szCs w:val="24"/>
              </w:rPr>
              <w:t>Number of inhabitants per 100 room units</w:t>
            </w:r>
          </w:p>
        </w:tc>
        <w:tc>
          <w:tcPr>
            <w:tcW w:w="2410" w:type="dxa"/>
            <w:hideMark/>
          </w:tcPr>
          <w:p w14:paraId="40F0A0D8" w14:textId="5DCD043D" w:rsidR="00D63C3F" w:rsidRPr="00EB191D" w:rsidRDefault="00D63C3F" w:rsidP="00C34C49">
            <w:pPr>
              <w:spacing w:after="0" w:line="360" w:lineRule="auto"/>
              <w:rPr>
                <w:b/>
                <w:bCs/>
                <w:szCs w:val="24"/>
              </w:rPr>
            </w:pPr>
            <w:r w:rsidRPr="00EB191D">
              <w:rPr>
                <w:b/>
                <w:bCs/>
                <w:szCs w:val="24"/>
              </w:rPr>
              <w:t>Has no cash margin, can not raise 12 000 kr within a month without help or by lending**</w:t>
            </w:r>
          </w:p>
        </w:tc>
        <w:tc>
          <w:tcPr>
            <w:tcW w:w="2268" w:type="dxa"/>
            <w:gridSpan w:val="2"/>
            <w:hideMark/>
          </w:tcPr>
          <w:p w14:paraId="6A575C6D" w14:textId="77777777" w:rsidR="00D63C3F" w:rsidRPr="00EB191D" w:rsidRDefault="00D63C3F" w:rsidP="00C34C49">
            <w:pPr>
              <w:spacing w:after="0" w:line="360" w:lineRule="auto"/>
              <w:rPr>
                <w:b/>
                <w:bCs/>
                <w:szCs w:val="24"/>
              </w:rPr>
            </w:pPr>
            <w:r w:rsidRPr="00EB191D">
              <w:rPr>
                <w:b/>
                <w:bCs/>
                <w:szCs w:val="24"/>
              </w:rPr>
              <w:t>Economic crisis (No data for the year 2016)*</w:t>
            </w:r>
          </w:p>
        </w:tc>
      </w:tr>
      <w:tr w:rsidR="00D63C3F" w:rsidRPr="00EB191D" w14:paraId="798543DB" w14:textId="77777777" w:rsidTr="00C34C49">
        <w:trPr>
          <w:trHeight w:val="315"/>
        </w:trPr>
        <w:tc>
          <w:tcPr>
            <w:tcW w:w="1526" w:type="dxa"/>
            <w:noWrap/>
            <w:hideMark/>
          </w:tcPr>
          <w:p w14:paraId="6FACF5E3" w14:textId="77777777" w:rsidR="00D63C3F" w:rsidRPr="00EB191D" w:rsidRDefault="00D63C3F" w:rsidP="00C34C49">
            <w:pPr>
              <w:spacing w:after="0" w:line="360" w:lineRule="auto"/>
              <w:rPr>
                <w:szCs w:val="24"/>
              </w:rPr>
            </w:pPr>
          </w:p>
        </w:tc>
        <w:tc>
          <w:tcPr>
            <w:tcW w:w="1701" w:type="dxa"/>
            <w:hideMark/>
          </w:tcPr>
          <w:p w14:paraId="5961E84B" w14:textId="77777777" w:rsidR="00D63C3F" w:rsidRPr="00EB191D" w:rsidRDefault="00D63C3F" w:rsidP="00C34C49">
            <w:pPr>
              <w:spacing w:after="0" w:line="360" w:lineRule="auto"/>
              <w:rPr>
                <w:b/>
                <w:bCs/>
                <w:szCs w:val="24"/>
              </w:rPr>
            </w:pPr>
            <w:r w:rsidRPr="00EB191D">
              <w:rPr>
                <w:b/>
                <w:bCs/>
                <w:szCs w:val="24"/>
              </w:rPr>
              <w:t>Percentage</w:t>
            </w:r>
          </w:p>
        </w:tc>
        <w:tc>
          <w:tcPr>
            <w:tcW w:w="1984" w:type="dxa"/>
            <w:hideMark/>
          </w:tcPr>
          <w:p w14:paraId="1C197591" w14:textId="77777777" w:rsidR="00D63C3F" w:rsidRPr="00EB191D" w:rsidRDefault="00D63C3F" w:rsidP="00C34C49">
            <w:pPr>
              <w:spacing w:after="0" w:line="360" w:lineRule="auto"/>
              <w:rPr>
                <w:b/>
                <w:bCs/>
                <w:szCs w:val="24"/>
              </w:rPr>
            </w:pPr>
            <w:r w:rsidRPr="00EB191D">
              <w:rPr>
                <w:b/>
                <w:bCs/>
                <w:szCs w:val="24"/>
              </w:rPr>
              <w:t>Percentage</w:t>
            </w:r>
          </w:p>
        </w:tc>
        <w:tc>
          <w:tcPr>
            <w:tcW w:w="2410" w:type="dxa"/>
            <w:hideMark/>
          </w:tcPr>
          <w:p w14:paraId="17BFF9DE" w14:textId="77777777" w:rsidR="00D63C3F" w:rsidRPr="00EB191D" w:rsidRDefault="00D63C3F" w:rsidP="00C34C49">
            <w:pPr>
              <w:spacing w:after="0" w:line="360" w:lineRule="auto"/>
              <w:rPr>
                <w:b/>
                <w:bCs/>
                <w:szCs w:val="24"/>
              </w:rPr>
            </w:pPr>
            <w:r w:rsidRPr="00EB191D">
              <w:rPr>
                <w:b/>
                <w:bCs/>
                <w:szCs w:val="24"/>
              </w:rPr>
              <w:t>Percentage</w:t>
            </w:r>
          </w:p>
        </w:tc>
        <w:tc>
          <w:tcPr>
            <w:tcW w:w="2268" w:type="dxa"/>
            <w:gridSpan w:val="2"/>
            <w:hideMark/>
          </w:tcPr>
          <w:p w14:paraId="3AE18A59" w14:textId="77777777" w:rsidR="00D63C3F" w:rsidRPr="00EB191D" w:rsidRDefault="00D63C3F" w:rsidP="00C34C49">
            <w:pPr>
              <w:spacing w:after="0" w:line="360" w:lineRule="auto"/>
              <w:rPr>
                <w:b/>
                <w:bCs/>
                <w:szCs w:val="24"/>
              </w:rPr>
            </w:pPr>
            <w:r w:rsidRPr="00EB191D">
              <w:rPr>
                <w:b/>
                <w:bCs/>
                <w:szCs w:val="24"/>
              </w:rPr>
              <w:t>Percentage</w:t>
            </w:r>
          </w:p>
        </w:tc>
      </w:tr>
      <w:tr w:rsidR="00D63C3F" w:rsidRPr="00EB191D" w14:paraId="4F9D4869" w14:textId="77777777" w:rsidTr="00C34C49">
        <w:trPr>
          <w:trHeight w:val="300"/>
        </w:trPr>
        <w:tc>
          <w:tcPr>
            <w:tcW w:w="1526" w:type="dxa"/>
            <w:noWrap/>
            <w:hideMark/>
          </w:tcPr>
          <w:p w14:paraId="08892C5C" w14:textId="77777777" w:rsidR="00D63C3F" w:rsidRPr="00EB191D" w:rsidRDefault="00D63C3F" w:rsidP="00C34C49">
            <w:pPr>
              <w:spacing w:after="0" w:line="360" w:lineRule="auto"/>
              <w:rPr>
                <w:b/>
                <w:szCs w:val="24"/>
              </w:rPr>
            </w:pPr>
            <w:r w:rsidRPr="00EB191D">
              <w:rPr>
                <w:b/>
                <w:bCs/>
                <w:szCs w:val="24"/>
              </w:rPr>
              <w:t>Total</w:t>
            </w:r>
          </w:p>
        </w:tc>
        <w:tc>
          <w:tcPr>
            <w:tcW w:w="1701" w:type="dxa"/>
            <w:hideMark/>
          </w:tcPr>
          <w:p w14:paraId="11778C62" w14:textId="77777777" w:rsidR="00D63C3F" w:rsidRPr="00EB191D" w:rsidRDefault="00D63C3F" w:rsidP="00C34C49">
            <w:pPr>
              <w:spacing w:after="0" w:line="360" w:lineRule="auto"/>
              <w:rPr>
                <w:b/>
                <w:bCs/>
                <w:szCs w:val="24"/>
              </w:rPr>
            </w:pPr>
          </w:p>
        </w:tc>
        <w:tc>
          <w:tcPr>
            <w:tcW w:w="1984" w:type="dxa"/>
            <w:hideMark/>
          </w:tcPr>
          <w:p w14:paraId="32513F9A" w14:textId="77777777" w:rsidR="00D63C3F" w:rsidRPr="00EB191D" w:rsidRDefault="00D63C3F" w:rsidP="00C34C49">
            <w:pPr>
              <w:spacing w:after="0" w:line="360" w:lineRule="auto"/>
              <w:rPr>
                <w:b/>
                <w:bCs/>
                <w:szCs w:val="24"/>
              </w:rPr>
            </w:pPr>
          </w:p>
        </w:tc>
        <w:tc>
          <w:tcPr>
            <w:tcW w:w="2410" w:type="dxa"/>
            <w:hideMark/>
          </w:tcPr>
          <w:p w14:paraId="7201D308" w14:textId="77777777" w:rsidR="00D63C3F" w:rsidRPr="00EB191D" w:rsidRDefault="00D63C3F" w:rsidP="00C34C49">
            <w:pPr>
              <w:spacing w:after="0" w:line="360" w:lineRule="auto"/>
              <w:rPr>
                <w:b/>
                <w:bCs/>
                <w:szCs w:val="24"/>
              </w:rPr>
            </w:pPr>
          </w:p>
        </w:tc>
        <w:tc>
          <w:tcPr>
            <w:tcW w:w="2268" w:type="dxa"/>
            <w:gridSpan w:val="2"/>
            <w:hideMark/>
          </w:tcPr>
          <w:p w14:paraId="4B09BCD0" w14:textId="77777777" w:rsidR="00D63C3F" w:rsidRPr="00EB191D" w:rsidRDefault="00D63C3F" w:rsidP="00C34C49">
            <w:pPr>
              <w:spacing w:after="0" w:line="360" w:lineRule="auto"/>
              <w:rPr>
                <w:b/>
                <w:bCs/>
                <w:szCs w:val="24"/>
              </w:rPr>
            </w:pPr>
          </w:p>
        </w:tc>
      </w:tr>
      <w:tr w:rsidR="00D63C3F" w:rsidRPr="00EB191D" w14:paraId="711C98C4" w14:textId="77777777" w:rsidTr="00C34C49">
        <w:trPr>
          <w:trHeight w:val="300"/>
        </w:trPr>
        <w:tc>
          <w:tcPr>
            <w:tcW w:w="1526" w:type="dxa"/>
            <w:noWrap/>
            <w:hideMark/>
          </w:tcPr>
          <w:p w14:paraId="5FEFBD9B" w14:textId="77777777" w:rsidR="00D63C3F" w:rsidRPr="00EB191D" w:rsidRDefault="00D63C3F" w:rsidP="00C34C49">
            <w:pPr>
              <w:spacing w:after="0" w:line="360" w:lineRule="auto"/>
              <w:rPr>
                <w:szCs w:val="24"/>
              </w:rPr>
            </w:pPr>
            <w:r w:rsidRPr="00EB191D">
              <w:rPr>
                <w:szCs w:val="24"/>
              </w:rPr>
              <w:t>16 -24 years</w:t>
            </w:r>
          </w:p>
        </w:tc>
        <w:tc>
          <w:tcPr>
            <w:tcW w:w="1701" w:type="dxa"/>
            <w:noWrap/>
            <w:hideMark/>
          </w:tcPr>
          <w:p w14:paraId="0B49DEDE" w14:textId="504055D8" w:rsidR="00D63C3F" w:rsidRPr="00EB191D" w:rsidRDefault="00D63C3F" w:rsidP="00C34C49">
            <w:pPr>
              <w:spacing w:after="0" w:line="360" w:lineRule="auto"/>
              <w:rPr>
                <w:szCs w:val="24"/>
              </w:rPr>
            </w:pPr>
            <w:r w:rsidRPr="00EB191D">
              <w:rPr>
                <w:szCs w:val="24"/>
              </w:rPr>
              <w:t>33</w:t>
            </w:r>
            <w:r w:rsidR="00F528CF">
              <w:rPr>
                <w:szCs w:val="24"/>
              </w:rPr>
              <w:t>.</w:t>
            </w:r>
            <w:r w:rsidRPr="00EB191D">
              <w:rPr>
                <w:szCs w:val="24"/>
              </w:rPr>
              <w:t>9</w:t>
            </w:r>
          </w:p>
        </w:tc>
        <w:tc>
          <w:tcPr>
            <w:tcW w:w="1984" w:type="dxa"/>
            <w:noWrap/>
            <w:hideMark/>
          </w:tcPr>
          <w:p w14:paraId="2BF7B248" w14:textId="4EB038C5" w:rsidR="00D63C3F" w:rsidRPr="00EB191D" w:rsidRDefault="00D63C3F" w:rsidP="00C34C49">
            <w:pPr>
              <w:spacing w:after="0" w:line="360" w:lineRule="auto"/>
              <w:rPr>
                <w:szCs w:val="24"/>
              </w:rPr>
            </w:pPr>
            <w:r w:rsidRPr="00EB191D">
              <w:rPr>
                <w:szCs w:val="24"/>
              </w:rPr>
              <w:t>65</w:t>
            </w:r>
            <w:r w:rsidR="00F528CF">
              <w:rPr>
                <w:szCs w:val="24"/>
              </w:rPr>
              <w:t>.</w:t>
            </w:r>
            <w:r w:rsidRPr="00EB191D">
              <w:rPr>
                <w:szCs w:val="24"/>
              </w:rPr>
              <w:t>9</w:t>
            </w:r>
          </w:p>
        </w:tc>
        <w:tc>
          <w:tcPr>
            <w:tcW w:w="2410" w:type="dxa"/>
            <w:noWrap/>
            <w:hideMark/>
          </w:tcPr>
          <w:p w14:paraId="587F4082" w14:textId="6FF543EE" w:rsidR="00D63C3F" w:rsidRPr="00EB191D" w:rsidRDefault="00D63C3F" w:rsidP="00C34C49">
            <w:pPr>
              <w:spacing w:after="0" w:line="360" w:lineRule="auto"/>
              <w:rPr>
                <w:szCs w:val="24"/>
              </w:rPr>
            </w:pPr>
            <w:r w:rsidRPr="00EB191D">
              <w:rPr>
                <w:szCs w:val="24"/>
              </w:rPr>
              <w:t>26</w:t>
            </w:r>
            <w:r w:rsidR="00F528CF">
              <w:rPr>
                <w:szCs w:val="24"/>
              </w:rPr>
              <w:t>.</w:t>
            </w:r>
            <w:r w:rsidRPr="00EB191D">
              <w:rPr>
                <w:szCs w:val="24"/>
              </w:rPr>
              <w:t>4</w:t>
            </w:r>
          </w:p>
        </w:tc>
        <w:tc>
          <w:tcPr>
            <w:tcW w:w="2268" w:type="dxa"/>
            <w:gridSpan w:val="2"/>
            <w:noWrap/>
            <w:hideMark/>
          </w:tcPr>
          <w:p w14:paraId="24DA9897" w14:textId="77777777" w:rsidR="00D63C3F" w:rsidRPr="00EB191D" w:rsidRDefault="00D63C3F" w:rsidP="00C34C49">
            <w:pPr>
              <w:spacing w:after="0" w:line="360" w:lineRule="auto"/>
              <w:rPr>
                <w:szCs w:val="24"/>
              </w:rPr>
            </w:pPr>
            <w:r w:rsidRPr="00EB191D">
              <w:rPr>
                <w:szCs w:val="24"/>
              </w:rPr>
              <w:t>.</w:t>
            </w:r>
          </w:p>
        </w:tc>
      </w:tr>
      <w:tr w:rsidR="00D63C3F" w:rsidRPr="00EB191D" w14:paraId="608BB676" w14:textId="77777777" w:rsidTr="00C34C49">
        <w:trPr>
          <w:trHeight w:val="300"/>
        </w:trPr>
        <w:tc>
          <w:tcPr>
            <w:tcW w:w="1526" w:type="dxa"/>
            <w:noWrap/>
            <w:hideMark/>
          </w:tcPr>
          <w:p w14:paraId="711D9514" w14:textId="77777777" w:rsidR="00D63C3F" w:rsidRPr="00EB191D" w:rsidRDefault="00D63C3F" w:rsidP="00C34C49">
            <w:pPr>
              <w:spacing w:after="0" w:line="360" w:lineRule="auto"/>
              <w:rPr>
                <w:szCs w:val="24"/>
              </w:rPr>
            </w:pPr>
            <w:r w:rsidRPr="00EB191D">
              <w:rPr>
                <w:szCs w:val="24"/>
              </w:rPr>
              <w:t>25 - 44 years</w:t>
            </w:r>
          </w:p>
        </w:tc>
        <w:tc>
          <w:tcPr>
            <w:tcW w:w="1701" w:type="dxa"/>
            <w:noWrap/>
            <w:hideMark/>
          </w:tcPr>
          <w:p w14:paraId="16ED2677" w14:textId="2A020090" w:rsidR="00D63C3F" w:rsidRPr="00EB191D" w:rsidRDefault="00D63C3F" w:rsidP="00C34C49">
            <w:pPr>
              <w:spacing w:after="0" w:line="360" w:lineRule="auto"/>
              <w:rPr>
                <w:szCs w:val="24"/>
              </w:rPr>
            </w:pPr>
            <w:r w:rsidRPr="00EB191D">
              <w:rPr>
                <w:szCs w:val="24"/>
              </w:rPr>
              <w:t>25</w:t>
            </w:r>
            <w:r w:rsidR="00F528CF">
              <w:rPr>
                <w:szCs w:val="24"/>
              </w:rPr>
              <w:t>.</w:t>
            </w:r>
            <w:r w:rsidRPr="00EB191D">
              <w:rPr>
                <w:szCs w:val="24"/>
              </w:rPr>
              <w:t>3</w:t>
            </w:r>
          </w:p>
        </w:tc>
        <w:tc>
          <w:tcPr>
            <w:tcW w:w="1984" w:type="dxa"/>
            <w:noWrap/>
            <w:hideMark/>
          </w:tcPr>
          <w:p w14:paraId="22E962FF" w14:textId="0398381A" w:rsidR="00D63C3F" w:rsidRPr="00EB191D" w:rsidRDefault="00D63C3F" w:rsidP="00C34C49">
            <w:pPr>
              <w:spacing w:after="0" w:line="360" w:lineRule="auto"/>
              <w:rPr>
                <w:szCs w:val="24"/>
              </w:rPr>
            </w:pPr>
            <w:r w:rsidRPr="00EB191D">
              <w:rPr>
                <w:szCs w:val="24"/>
              </w:rPr>
              <w:t>66</w:t>
            </w:r>
            <w:r w:rsidR="00F528CF">
              <w:rPr>
                <w:szCs w:val="24"/>
              </w:rPr>
              <w:t>.</w:t>
            </w:r>
            <w:r w:rsidRPr="00EB191D">
              <w:rPr>
                <w:szCs w:val="24"/>
              </w:rPr>
              <w:t>6</w:t>
            </w:r>
          </w:p>
        </w:tc>
        <w:tc>
          <w:tcPr>
            <w:tcW w:w="2410" w:type="dxa"/>
            <w:noWrap/>
            <w:hideMark/>
          </w:tcPr>
          <w:p w14:paraId="6E879A37" w14:textId="61029228" w:rsidR="00D63C3F" w:rsidRPr="00EB191D" w:rsidRDefault="00D63C3F" w:rsidP="00C34C49">
            <w:pPr>
              <w:spacing w:after="0" w:line="360" w:lineRule="auto"/>
              <w:rPr>
                <w:szCs w:val="24"/>
              </w:rPr>
            </w:pPr>
            <w:r w:rsidRPr="00EB191D">
              <w:rPr>
                <w:szCs w:val="24"/>
              </w:rPr>
              <w:t>22</w:t>
            </w:r>
            <w:r w:rsidR="00F528CF">
              <w:rPr>
                <w:szCs w:val="24"/>
              </w:rPr>
              <w:t>.</w:t>
            </w:r>
            <w:r w:rsidRPr="00EB191D">
              <w:rPr>
                <w:szCs w:val="24"/>
              </w:rPr>
              <w:t>2</w:t>
            </w:r>
          </w:p>
        </w:tc>
        <w:tc>
          <w:tcPr>
            <w:tcW w:w="2268" w:type="dxa"/>
            <w:gridSpan w:val="2"/>
            <w:noWrap/>
            <w:hideMark/>
          </w:tcPr>
          <w:p w14:paraId="6334180E" w14:textId="77777777" w:rsidR="00D63C3F" w:rsidRPr="00EB191D" w:rsidRDefault="00D63C3F" w:rsidP="00C34C49">
            <w:pPr>
              <w:spacing w:after="0" w:line="360" w:lineRule="auto"/>
              <w:rPr>
                <w:szCs w:val="24"/>
              </w:rPr>
            </w:pPr>
            <w:r w:rsidRPr="00EB191D">
              <w:rPr>
                <w:szCs w:val="24"/>
              </w:rPr>
              <w:t>.</w:t>
            </w:r>
          </w:p>
        </w:tc>
      </w:tr>
      <w:tr w:rsidR="00D63C3F" w:rsidRPr="00EB191D" w14:paraId="4B403161" w14:textId="77777777" w:rsidTr="00C34C49">
        <w:trPr>
          <w:trHeight w:val="300"/>
        </w:trPr>
        <w:tc>
          <w:tcPr>
            <w:tcW w:w="1526" w:type="dxa"/>
            <w:noWrap/>
            <w:hideMark/>
          </w:tcPr>
          <w:p w14:paraId="6AE3C3DA" w14:textId="77777777" w:rsidR="00D63C3F" w:rsidRPr="00EB191D" w:rsidRDefault="00D63C3F" w:rsidP="00C34C49">
            <w:pPr>
              <w:spacing w:after="0" w:line="360" w:lineRule="auto"/>
              <w:rPr>
                <w:szCs w:val="24"/>
              </w:rPr>
            </w:pPr>
            <w:r w:rsidRPr="00EB191D">
              <w:rPr>
                <w:szCs w:val="24"/>
              </w:rPr>
              <w:t>45 - 64 years</w:t>
            </w:r>
          </w:p>
        </w:tc>
        <w:tc>
          <w:tcPr>
            <w:tcW w:w="1701" w:type="dxa"/>
            <w:noWrap/>
            <w:hideMark/>
          </w:tcPr>
          <w:p w14:paraId="3EDD6D1E" w14:textId="3F10F9D0" w:rsidR="00D63C3F" w:rsidRPr="00EB191D" w:rsidRDefault="00D63C3F" w:rsidP="00C34C49">
            <w:pPr>
              <w:spacing w:after="0" w:line="360" w:lineRule="auto"/>
              <w:rPr>
                <w:szCs w:val="24"/>
              </w:rPr>
            </w:pPr>
            <w:r w:rsidRPr="00EB191D">
              <w:rPr>
                <w:szCs w:val="24"/>
              </w:rPr>
              <w:t>9</w:t>
            </w:r>
            <w:r w:rsidR="00F528CF">
              <w:rPr>
                <w:szCs w:val="24"/>
              </w:rPr>
              <w:t>.</w:t>
            </w:r>
            <w:r w:rsidRPr="00EB191D">
              <w:rPr>
                <w:szCs w:val="24"/>
              </w:rPr>
              <w:t>1</w:t>
            </w:r>
          </w:p>
        </w:tc>
        <w:tc>
          <w:tcPr>
            <w:tcW w:w="1984" w:type="dxa"/>
            <w:noWrap/>
            <w:hideMark/>
          </w:tcPr>
          <w:p w14:paraId="4FAFF988" w14:textId="77777777" w:rsidR="00D63C3F" w:rsidRPr="00EB191D" w:rsidRDefault="00D63C3F" w:rsidP="00C34C49">
            <w:pPr>
              <w:spacing w:after="0" w:line="360" w:lineRule="auto"/>
              <w:rPr>
                <w:szCs w:val="24"/>
              </w:rPr>
            </w:pPr>
            <w:r w:rsidRPr="00EB191D">
              <w:rPr>
                <w:szCs w:val="24"/>
              </w:rPr>
              <w:t>50</w:t>
            </w:r>
          </w:p>
        </w:tc>
        <w:tc>
          <w:tcPr>
            <w:tcW w:w="2410" w:type="dxa"/>
            <w:noWrap/>
            <w:hideMark/>
          </w:tcPr>
          <w:p w14:paraId="2D04A3E2" w14:textId="5451667D" w:rsidR="00D63C3F" w:rsidRPr="00EB191D" w:rsidRDefault="00D63C3F" w:rsidP="00C34C49">
            <w:pPr>
              <w:spacing w:after="0" w:line="360" w:lineRule="auto"/>
              <w:rPr>
                <w:szCs w:val="24"/>
              </w:rPr>
            </w:pPr>
            <w:r w:rsidRPr="00EB191D">
              <w:rPr>
                <w:szCs w:val="24"/>
              </w:rPr>
              <w:t>19</w:t>
            </w:r>
            <w:r w:rsidR="00F528CF">
              <w:rPr>
                <w:szCs w:val="24"/>
              </w:rPr>
              <w:t>.</w:t>
            </w:r>
            <w:r w:rsidRPr="00EB191D">
              <w:rPr>
                <w:szCs w:val="24"/>
              </w:rPr>
              <w:t>1</w:t>
            </w:r>
          </w:p>
        </w:tc>
        <w:tc>
          <w:tcPr>
            <w:tcW w:w="2268" w:type="dxa"/>
            <w:gridSpan w:val="2"/>
            <w:noWrap/>
            <w:hideMark/>
          </w:tcPr>
          <w:p w14:paraId="260FE7E6" w14:textId="77777777" w:rsidR="00D63C3F" w:rsidRPr="00EB191D" w:rsidRDefault="00D63C3F" w:rsidP="00C34C49">
            <w:pPr>
              <w:spacing w:after="0" w:line="360" w:lineRule="auto"/>
              <w:rPr>
                <w:szCs w:val="24"/>
              </w:rPr>
            </w:pPr>
            <w:r w:rsidRPr="00EB191D">
              <w:rPr>
                <w:szCs w:val="24"/>
              </w:rPr>
              <w:t>.</w:t>
            </w:r>
          </w:p>
        </w:tc>
      </w:tr>
      <w:tr w:rsidR="00D63C3F" w:rsidRPr="00EB191D" w14:paraId="65B9A767" w14:textId="77777777" w:rsidTr="00C34C49">
        <w:trPr>
          <w:trHeight w:val="300"/>
        </w:trPr>
        <w:tc>
          <w:tcPr>
            <w:tcW w:w="1526" w:type="dxa"/>
            <w:noWrap/>
            <w:hideMark/>
          </w:tcPr>
          <w:p w14:paraId="78B3335F" w14:textId="77777777" w:rsidR="00D63C3F" w:rsidRPr="00EB191D" w:rsidRDefault="00D63C3F" w:rsidP="00C34C49">
            <w:pPr>
              <w:spacing w:after="0" w:line="360" w:lineRule="auto"/>
              <w:rPr>
                <w:szCs w:val="24"/>
              </w:rPr>
            </w:pPr>
            <w:r w:rsidRPr="00EB191D">
              <w:rPr>
                <w:szCs w:val="24"/>
              </w:rPr>
              <w:t>65 -84 years</w:t>
            </w:r>
          </w:p>
        </w:tc>
        <w:tc>
          <w:tcPr>
            <w:tcW w:w="1701" w:type="dxa"/>
            <w:noWrap/>
            <w:hideMark/>
          </w:tcPr>
          <w:p w14:paraId="0DC6BB40" w14:textId="0C7A1933" w:rsidR="00D63C3F" w:rsidRPr="00EB191D" w:rsidRDefault="00D63C3F" w:rsidP="00C34C49">
            <w:pPr>
              <w:spacing w:after="0" w:line="360" w:lineRule="auto"/>
              <w:rPr>
                <w:szCs w:val="24"/>
              </w:rPr>
            </w:pPr>
            <w:r w:rsidRPr="00EB191D">
              <w:rPr>
                <w:szCs w:val="24"/>
              </w:rPr>
              <w:t>2</w:t>
            </w:r>
            <w:r w:rsidR="00F528CF">
              <w:rPr>
                <w:szCs w:val="24"/>
              </w:rPr>
              <w:t>.</w:t>
            </w:r>
            <w:r w:rsidRPr="00EB191D">
              <w:rPr>
                <w:szCs w:val="24"/>
              </w:rPr>
              <w:t>9</w:t>
            </w:r>
          </w:p>
        </w:tc>
        <w:tc>
          <w:tcPr>
            <w:tcW w:w="1984" w:type="dxa"/>
            <w:noWrap/>
            <w:hideMark/>
          </w:tcPr>
          <w:p w14:paraId="1C0A43C5" w14:textId="1023B666" w:rsidR="00D63C3F" w:rsidRPr="00EB191D" w:rsidRDefault="00D63C3F" w:rsidP="00C34C49">
            <w:pPr>
              <w:spacing w:after="0" w:line="360" w:lineRule="auto"/>
              <w:rPr>
                <w:szCs w:val="24"/>
              </w:rPr>
            </w:pPr>
            <w:r w:rsidRPr="00EB191D">
              <w:rPr>
                <w:szCs w:val="24"/>
              </w:rPr>
              <w:t>37</w:t>
            </w:r>
            <w:r w:rsidR="00F528CF">
              <w:rPr>
                <w:szCs w:val="24"/>
              </w:rPr>
              <w:t>.</w:t>
            </w:r>
            <w:r w:rsidRPr="00EB191D">
              <w:rPr>
                <w:szCs w:val="24"/>
              </w:rPr>
              <w:t>2</w:t>
            </w:r>
          </w:p>
        </w:tc>
        <w:tc>
          <w:tcPr>
            <w:tcW w:w="2410" w:type="dxa"/>
            <w:noWrap/>
            <w:hideMark/>
          </w:tcPr>
          <w:p w14:paraId="50D694E9" w14:textId="6E4CAE63" w:rsidR="00D63C3F" w:rsidRPr="00EB191D" w:rsidRDefault="00D63C3F" w:rsidP="00C34C49">
            <w:pPr>
              <w:spacing w:after="0" w:line="360" w:lineRule="auto"/>
              <w:rPr>
                <w:szCs w:val="24"/>
              </w:rPr>
            </w:pPr>
            <w:r w:rsidRPr="00EB191D">
              <w:rPr>
                <w:szCs w:val="24"/>
              </w:rPr>
              <w:t>12</w:t>
            </w:r>
            <w:r w:rsidR="00F528CF">
              <w:rPr>
                <w:szCs w:val="24"/>
              </w:rPr>
              <w:t>.</w:t>
            </w:r>
            <w:r w:rsidRPr="00EB191D">
              <w:rPr>
                <w:szCs w:val="24"/>
              </w:rPr>
              <w:t>3</w:t>
            </w:r>
          </w:p>
        </w:tc>
        <w:tc>
          <w:tcPr>
            <w:tcW w:w="2268" w:type="dxa"/>
            <w:gridSpan w:val="2"/>
            <w:noWrap/>
            <w:hideMark/>
          </w:tcPr>
          <w:p w14:paraId="531B9F43" w14:textId="77777777" w:rsidR="00D63C3F" w:rsidRPr="00EB191D" w:rsidRDefault="00D63C3F" w:rsidP="00C34C49">
            <w:pPr>
              <w:spacing w:after="0" w:line="360" w:lineRule="auto"/>
              <w:rPr>
                <w:szCs w:val="24"/>
              </w:rPr>
            </w:pPr>
          </w:p>
        </w:tc>
      </w:tr>
      <w:tr w:rsidR="00D63C3F" w:rsidRPr="00EB191D" w14:paraId="66EDFC33" w14:textId="77777777" w:rsidTr="00C34C49">
        <w:trPr>
          <w:trHeight w:val="300"/>
        </w:trPr>
        <w:tc>
          <w:tcPr>
            <w:tcW w:w="1526" w:type="dxa"/>
            <w:noWrap/>
            <w:hideMark/>
          </w:tcPr>
          <w:p w14:paraId="1E5800FF" w14:textId="77777777" w:rsidR="00D63C3F" w:rsidRPr="00EB191D" w:rsidRDefault="00D63C3F" w:rsidP="00C34C49">
            <w:pPr>
              <w:spacing w:after="0" w:line="360" w:lineRule="auto"/>
              <w:rPr>
                <w:szCs w:val="24"/>
              </w:rPr>
            </w:pPr>
            <w:r w:rsidRPr="00EB191D">
              <w:rPr>
                <w:szCs w:val="24"/>
              </w:rPr>
              <w:t>16 - 64 years</w:t>
            </w:r>
          </w:p>
        </w:tc>
        <w:tc>
          <w:tcPr>
            <w:tcW w:w="1701" w:type="dxa"/>
            <w:noWrap/>
            <w:hideMark/>
          </w:tcPr>
          <w:p w14:paraId="312B03AA" w14:textId="77777777" w:rsidR="00D63C3F" w:rsidRPr="00EB191D" w:rsidRDefault="00D63C3F" w:rsidP="00C34C49">
            <w:pPr>
              <w:spacing w:after="0" w:line="360" w:lineRule="auto"/>
              <w:rPr>
                <w:szCs w:val="24"/>
              </w:rPr>
            </w:pPr>
            <w:r w:rsidRPr="00EB191D">
              <w:rPr>
                <w:szCs w:val="24"/>
              </w:rPr>
              <w:t>20</w:t>
            </w:r>
          </w:p>
        </w:tc>
        <w:tc>
          <w:tcPr>
            <w:tcW w:w="1984" w:type="dxa"/>
            <w:noWrap/>
            <w:hideMark/>
          </w:tcPr>
          <w:p w14:paraId="5A38601B" w14:textId="1D0671BC" w:rsidR="00D63C3F" w:rsidRPr="00EB191D" w:rsidRDefault="00D63C3F" w:rsidP="00C34C49">
            <w:pPr>
              <w:spacing w:after="0" w:line="360" w:lineRule="auto"/>
              <w:rPr>
                <w:szCs w:val="24"/>
              </w:rPr>
            </w:pPr>
            <w:r w:rsidRPr="00EB191D">
              <w:rPr>
                <w:szCs w:val="24"/>
              </w:rPr>
              <w:t>59</w:t>
            </w:r>
            <w:r w:rsidR="00F528CF">
              <w:rPr>
                <w:szCs w:val="24"/>
              </w:rPr>
              <w:t>.</w:t>
            </w:r>
            <w:r w:rsidRPr="00EB191D">
              <w:rPr>
                <w:szCs w:val="24"/>
              </w:rPr>
              <w:t>7</w:t>
            </w:r>
          </w:p>
        </w:tc>
        <w:tc>
          <w:tcPr>
            <w:tcW w:w="2410" w:type="dxa"/>
            <w:noWrap/>
            <w:hideMark/>
          </w:tcPr>
          <w:p w14:paraId="3FCBD35C" w14:textId="6708FD89" w:rsidR="00D63C3F" w:rsidRPr="00EB191D" w:rsidRDefault="00D63C3F" w:rsidP="00C34C49">
            <w:pPr>
              <w:spacing w:after="0" w:line="360" w:lineRule="auto"/>
              <w:rPr>
                <w:szCs w:val="24"/>
              </w:rPr>
            </w:pPr>
            <w:r w:rsidRPr="00EB191D">
              <w:rPr>
                <w:szCs w:val="24"/>
              </w:rPr>
              <w:t>21</w:t>
            </w:r>
            <w:r w:rsidR="00F528CF">
              <w:rPr>
                <w:szCs w:val="24"/>
              </w:rPr>
              <w:t>.</w:t>
            </w:r>
            <w:r w:rsidRPr="00EB191D">
              <w:rPr>
                <w:szCs w:val="24"/>
              </w:rPr>
              <w:t>6</w:t>
            </w:r>
          </w:p>
        </w:tc>
        <w:tc>
          <w:tcPr>
            <w:tcW w:w="2268" w:type="dxa"/>
            <w:gridSpan w:val="2"/>
            <w:noWrap/>
            <w:hideMark/>
          </w:tcPr>
          <w:p w14:paraId="09784B50" w14:textId="77777777" w:rsidR="00D63C3F" w:rsidRPr="00EB191D" w:rsidRDefault="00D63C3F" w:rsidP="00C34C49">
            <w:pPr>
              <w:spacing w:after="0" w:line="360" w:lineRule="auto"/>
              <w:rPr>
                <w:szCs w:val="24"/>
              </w:rPr>
            </w:pPr>
            <w:r w:rsidRPr="00EB191D">
              <w:rPr>
                <w:szCs w:val="24"/>
              </w:rPr>
              <w:t>.</w:t>
            </w:r>
          </w:p>
        </w:tc>
      </w:tr>
      <w:tr w:rsidR="00D63C3F" w:rsidRPr="00EB191D" w14:paraId="371466D4" w14:textId="77777777" w:rsidTr="00C34C49">
        <w:trPr>
          <w:trHeight w:val="300"/>
        </w:trPr>
        <w:tc>
          <w:tcPr>
            <w:tcW w:w="1526" w:type="dxa"/>
            <w:noWrap/>
            <w:hideMark/>
          </w:tcPr>
          <w:p w14:paraId="52F11CF3" w14:textId="77777777" w:rsidR="00D63C3F" w:rsidRPr="00EB191D" w:rsidRDefault="00D63C3F" w:rsidP="00C34C49">
            <w:pPr>
              <w:spacing w:after="0" w:line="360" w:lineRule="auto"/>
              <w:rPr>
                <w:szCs w:val="24"/>
              </w:rPr>
            </w:pPr>
            <w:r w:rsidRPr="00EB191D">
              <w:rPr>
                <w:szCs w:val="24"/>
              </w:rPr>
              <w:t>16 - 84 years</w:t>
            </w:r>
          </w:p>
        </w:tc>
        <w:tc>
          <w:tcPr>
            <w:tcW w:w="1701" w:type="dxa"/>
            <w:noWrap/>
            <w:hideMark/>
          </w:tcPr>
          <w:p w14:paraId="06F069C0" w14:textId="3A678778" w:rsidR="00D63C3F" w:rsidRPr="00EB191D" w:rsidRDefault="00D63C3F" w:rsidP="00C34C49">
            <w:pPr>
              <w:spacing w:after="0" w:line="360" w:lineRule="auto"/>
              <w:rPr>
                <w:szCs w:val="24"/>
              </w:rPr>
            </w:pPr>
            <w:r w:rsidRPr="00EB191D">
              <w:rPr>
                <w:szCs w:val="24"/>
              </w:rPr>
              <w:t>16</w:t>
            </w:r>
            <w:r w:rsidR="00F528CF">
              <w:rPr>
                <w:szCs w:val="24"/>
              </w:rPr>
              <w:t>.</w:t>
            </w:r>
            <w:r w:rsidRPr="00EB191D">
              <w:rPr>
                <w:szCs w:val="24"/>
              </w:rPr>
              <w:t>2</w:t>
            </w:r>
          </w:p>
        </w:tc>
        <w:tc>
          <w:tcPr>
            <w:tcW w:w="1984" w:type="dxa"/>
            <w:noWrap/>
            <w:hideMark/>
          </w:tcPr>
          <w:p w14:paraId="5015AB90" w14:textId="0A3C4703" w:rsidR="00D63C3F" w:rsidRPr="00EB191D" w:rsidRDefault="00D63C3F" w:rsidP="00C34C49">
            <w:pPr>
              <w:spacing w:after="0" w:line="360" w:lineRule="auto"/>
              <w:rPr>
                <w:szCs w:val="24"/>
              </w:rPr>
            </w:pPr>
            <w:r w:rsidRPr="00EB191D">
              <w:rPr>
                <w:szCs w:val="24"/>
              </w:rPr>
              <w:t>54</w:t>
            </w:r>
            <w:r w:rsidR="00F528CF">
              <w:rPr>
                <w:szCs w:val="24"/>
              </w:rPr>
              <w:t>.</w:t>
            </w:r>
            <w:r w:rsidRPr="00EB191D">
              <w:rPr>
                <w:szCs w:val="24"/>
              </w:rPr>
              <w:t>8</w:t>
            </w:r>
          </w:p>
        </w:tc>
        <w:tc>
          <w:tcPr>
            <w:tcW w:w="2410" w:type="dxa"/>
            <w:noWrap/>
            <w:hideMark/>
          </w:tcPr>
          <w:p w14:paraId="6A6391B8" w14:textId="640747F6" w:rsidR="00D63C3F" w:rsidRPr="00EB191D" w:rsidRDefault="00D63C3F" w:rsidP="00C34C49">
            <w:pPr>
              <w:spacing w:after="0" w:line="360" w:lineRule="auto"/>
              <w:rPr>
                <w:szCs w:val="24"/>
              </w:rPr>
            </w:pPr>
            <w:r w:rsidRPr="00EB191D">
              <w:rPr>
                <w:szCs w:val="24"/>
              </w:rPr>
              <w:t>19</w:t>
            </w:r>
            <w:r w:rsidR="00F528CF">
              <w:rPr>
                <w:szCs w:val="24"/>
              </w:rPr>
              <w:t>.</w:t>
            </w:r>
            <w:r w:rsidRPr="00EB191D">
              <w:rPr>
                <w:szCs w:val="24"/>
              </w:rPr>
              <w:t>5</w:t>
            </w:r>
          </w:p>
        </w:tc>
        <w:tc>
          <w:tcPr>
            <w:tcW w:w="2268" w:type="dxa"/>
            <w:gridSpan w:val="2"/>
            <w:noWrap/>
            <w:hideMark/>
          </w:tcPr>
          <w:p w14:paraId="08DA3AF4" w14:textId="77777777" w:rsidR="00D63C3F" w:rsidRPr="00EB191D" w:rsidRDefault="00D63C3F" w:rsidP="00C34C49">
            <w:pPr>
              <w:spacing w:after="0" w:line="360" w:lineRule="auto"/>
              <w:rPr>
                <w:szCs w:val="24"/>
              </w:rPr>
            </w:pPr>
            <w:r w:rsidRPr="00EB191D">
              <w:rPr>
                <w:szCs w:val="24"/>
              </w:rPr>
              <w:t>.</w:t>
            </w:r>
          </w:p>
        </w:tc>
      </w:tr>
      <w:tr w:rsidR="00D63C3F" w:rsidRPr="00EB191D" w14:paraId="5DB79D82" w14:textId="77777777" w:rsidTr="00C34C49">
        <w:trPr>
          <w:trHeight w:val="300"/>
        </w:trPr>
        <w:tc>
          <w:tcPr>
            <w:tcW w:w="1526" w:type="dxa"/>
            <w:noWrap/>
            <w:hideMark/>
          </w:tcPr>
          <w:p w14:paraId="24B991BC" w14:textId="77777777" w:rsidR="00D63C3F" w:rsidRPr="00EB191D" w:rsidRDefault="00D63C3F" w:rsidP="00C34C49">
            <w:pPr>
              <w:spacing w:after="0" w:line="360" w:lineRule="auto"/>
              <w:rPr>
                <w:b/>
                <w:szCs w:val="24"/>
              </w:rPr>
            </w:pPr>
            <w:r w:rsidRPr="00EB191D">
              <w:rPr>
                <w:b/>
                <w:szCs w:val="24"/>
              </w:rPr>
              <w:t>Men</w:t>
            </w:r>
          </w:p>
        </w:tc>
        <w:tc>
          <w:tcPr>
            <w:tcW w:w="1701" w:type="dxa"/>
            <w:noWrap/>
            <w:hideMark/>
          </w:tcPr>
          <w:p w14:paraId="7E188E0B" w14:textId="77777777" w:rsidR="00D63C3F" w:rsidRPr="00EB191D" w:rsidRDefault="00D63C3F" w:rsidP="00C34C49">
            <w:pPr>
              <w:spacing w:after="0" w:line="360" w:lineRule="auto"/>
              <w:rPr>
                <w:szCs w:val="24"/>
              </w:rPr>
            </w:pPr>
          </w:p>
        </w:tc>
        <w:tc>
          <w:tcPr>
            <w:tcW w:w="1984" w:type="dxa"/>
            <w:noWrap/>
            <w:hideMark/>
          </w:tcPr>
          <w:p w14:paraId="0F0E3768" w14:textId="77777777" w:rsidR="00D63C3F" w:rsidRPr="00EB191D" w:rsidRDefault="00D63C3F" w:rsidP="00C34C49">
            <w:pPr>
              <w:spacing w:after="0" w:line="360" w:lineRule="auto"/>
              <w:rPr>
                <w:szCs w:val="24"/>
              </w:rPr>
            </w:pPr>
          </w:p>
        </w:tc>
        <w:tc>
          <w:tcPr>
            <w:tcW w:w="2410" w:type="dxa"/>
            <w:noWrap/>
            <w:hideMark/>
          </w:tcPr>
          <w:p w14:paraId="2F704A8D" w14:textId="77777777" w:rsidR="00D63C3F" w:rsidRPr="00EB191D" w:rsidRDefault="00D63C3F" w:rsidP="00C34C49">
            <w:pPr>
              <w:spacing w:after="0" w:line="360" w:lineRule="auto"/>
              <w:rPr>
                <w:szCs w:val="24"/>
              </w:rPr>
            </w:pPr>
          </w:p>
        </w:tc>
        <w:tc>
          <w:tcPr>
            <w:tcW w:w="2268" w:type="dxa"/>
            <w:gridSpan w:val="2"/>
            <w:noWrap/>
            <w:hideMark/>
          </w:tcPr>
          <w:p w14:paraId="01E8DECA" w14:textId="77777777" w:rsidR="00D63C3F" w:rsidRPr="00EB191D" w:rsidRDefault="00D63C3F" w:rsidP="00C34C49">
            <w:pPr>
              <w:spacing w:after="0" w:line="360" w:lineRule="auto"/>
              <w:rPr>
                <w:szCs w:val="24"/>
              </w:rPr>
            </w:pPr>
          </w:p>
        </w:tc>
      </w:tr>
      <w:tr w:rsidR="00D63C3F" w:rsidRPr="00EB191D" w14:paraId="278D0F3C" w14:textId="77777777" w:rsidTr="00C34C49">
        <w:trPr>
          <w:trHeight w:val="300"/>
        </w:trPr>
        <w:tc>
          <w:tcPr>
            <w:tcW w:w="1526" w:type="dxa"/>
            <w:noWrap/>
            <w:hideMark/>
          </w:tcPr>
          <w:p w14:paraId="682271EC" w14:textId="77777777" w:rsidR="00D63C3F" w:rsidRPr="00EB191D" w:rsidRDefault="00D63C3F" w:rsidP="00C34C49">
            <w:pPr>
              <w:spacing w:after="0" w:line="360" w:lineRule="auto"/>
              <w:rPr>
                <w:szCs w:val="24"/>
              </w:rPr>
            </w:pPr>
            <w:r w:rsidRPr="00EB191D">
              <w:rPr>
                <w:szCs w:val="24"/>
              </w:rPr>
              <w:t>16 -24 years</w:t>
            </w:r>
          </w:p>
        </w:tc>
        <w:tc>
          <w:tcPr>
            <w:tcW w:w="1701" w:type="dxa"/>
            <w:noWrap/>
            <w:hideMark/>
          </w:tcPr>
          <w:p w14:paraId="0C795895" w14:textId="402AD485" w:rsidR="00D63C3F" w:rsidRPr="00EB191D" w:rsidRDefault="00D63C3F" w:rsidP="00C34C49">
            <w:pPr>
              <w:spacing w:after="0" w:line="360" w:lineRule="auto"/>
              <w:rPr>
                <w:szCs w:val="24"/>
              </w:rPr>
            </w:pPr>
            <w:r w:rsidRPr="00EB191D">
              <w:rPr>
                <w:szCs w:val="24"/>
              </w:rPr>
              <w:t>34</w:t>
            </w:r>
            <w:r w:rsidR="00F528CF">
              <w:rPr>
                <w:szCs w:val="24"/>
              </w:rPr>
              <w:t>.</w:t>
            </w:r>
            <w:r w:rsidRPr="00EB191D">
              <w:rPr>
                <w:szCs w:val="24"/>
              </w:rPr>
              <w:t>9</w:t>
            </w:r>
          </w:p>
        </w:tc>
        <w:tc>
          <w:tcPr>
            <w:tcW w:w="1984" w:type="dxa"/>
            <w:noWrap/>
            <w:hideMark/>
          </w:tcPr>
          <w:p w14:paraId="26480A8C" w14:textId="7FD88BD0" w:rsidR="00D63C3F" w:rsidRPr="00EB191D" w:rsidRDefault="00D63C3F" w:rsidP="00C34C49">
            <w:pPr>
              <w:spacing w:after="0" w:line="360" w:lineRule="auto"/>
              <w:rPr>
                <w:szCs w:val="24"/>
              </w:rPr>
            </w:pPr>
            <w:r w:rsidRPr="00EB191D">
              <w:rPr>
                <w:szCs w:val="24"/>
              </w:rPr>
              <w:t>65</w:t>
            </w:r>
            <w:r w:rsidR="00F528CF">
              <w:rPr>
                <w:szCs w:val="24"/>
              </w:rPr>
              <w:t>.</w:t>
            </w:r>
            <w:r w:rsidRPr="00EB191D">
              <w:rPr>
                <w:szCs w:val="24"/>
              </w:rPr>
              <w:t>3</w:t>
            </w:r>
          </w:p>
        </w:tc>
        <w:tc>
          <w:tcPr>
            <w:tcW w:w="2410" w:type="dxa"/>
            <w:noWrap/>
            <w:hideMark/>
          </w:tcPr>
          <w:p w14:paraId="34C95C1A" w14:textId="7B5068FD" w:rsidR="00D63C3F" w:rsidRPr="00EB191D" w:rsidRDefault="00D63C3F" w:rsidP="00C34C49">
            <w:pPr>
              <w:spacing w:after="0" w:line="360" w:lineRule="auto"/>
              <w:rPr>
                <w:szCs w:val="24"/>
              </w:rPr>
            </w:pPr>
            <w:r w:rsidRPr="00EB191D">
              <w:rPr>
                <w:szCs w:val="24"/>
              </w:rPr>
              <w:t>28</w:t>
            </w:r>
            <w:r w:rsidR="00F528CF">
              <w:rPr>
                <w:szCs w:val="24"/>
              </w:rPr>
              <w:t>.</w:t>
            </w:r>
            <w:r w:rsidRPr="00EB191D">
              <w:rPr>
                <w:szCs w:val="24"/>
              </w:rPr>
              <w:t>1</w:t>
            </w:r>
          </w:p>
        </w:tc>
        <w:tc>
          <w:tcPr>
            <w:tcW w:w="2268" w:type="dxa"/>
            <w:gridSpan w:val="2"/>
            <w:noWrap/>
            <w:hideMark/>
          </w:tcPr>
          <w:p w14:paraId="2BDF109D" w14:textId="77777777" w:rsidR="00D63C3F" w:rsidRPr="00EB191D" w:rsidRDefault="00D63C3F" w:rsidP="00C34C49">
            <w:pPr>
              <w:spacing w:after="0" w:line="360" w:lineRule="auto"/>
              <w:rPr>
                <w:szCs w:val="24"/>
              </w:rPr>
            </w:pPr>
            <w:r w:rsidRPr="00EB191D">
              <w:rPr>
                <w:szCs w:val="24"/>
              </w:rPr>
              <w:t>.</w:t>
            </w:r>
          </w:p>
        </w:tc>
      </w:tr>
      <w:tr w:rsidR="00D63C3F" w:rsidRPr="00EB191D" w14:paraId="454DC8C5" w14:textId="77777777" w:rsidTr="00C34C49">
        <w:trPr>
          <w:trHeight w:val="300"/>
        </w:trPr>
        <w:tc>
          <w:tcPr>
            <w:tcW w:w="1526" w:type="dxa"/>
            <w:noWrap/>
            <w:hideMark/>
          </w:tcPr>
          <w:p w14:paraId="698E2D1D" w14:textId="77777777" w:rsidR="00D63C3F" w:rsidRPr="00EB191D" w:rsidRDefault="00D63C3F" w:rsidP="00C34C49">
            <w:pPr>
              <w:spacing w:after="0" w:line="360" w:lineRule="auto"/>
              <w:rPr>
                <w:szCs w:val="24"/>
              </w:rPr>
            </w:pPr>
            <w:r w:rsidRPr="00EB191D">
              <w:rPr>
                <w:szCs w:val="24"/>
              </w:rPr>
              <w:t>25 - 44 years</w:t>
            </w:r>
          </w:p>
        </w:tc>
        <w:tc>
          <w:tcPr>
            <w:tcW w:w="1701" w:type="dxa"/>
            <w:noWrap/>
            <w:hideMark/>
          </w:tcPr>
          <w:p w14:paraId="0E6593D8" w14:textId="4E841EC1" w:rsidR="00D63C3F" w:rsidRPr="00EB191D" w:rsidRDefault="00D63C3F" w:rsidP="00C34C49">
            <w:pPr>
              <w:spacing w:after="0" w:line="360" w:lineRule="auto"/>
              <w:rPr>
                <w:szCs w:val="24"/>
              </w:rPr>
            </w:pPr>
            <w:r w:rsidRPr="00EB191D">
              <w:rPr>
                <w:szCs w:val="24"/>
              </w:rPr>
              <w:t>23</w:t>
            </w:r>
            <w:r w:rsidR="00F528CF">
              <w:rPr>
                <w:szCs w:val="24"/>
              </w:rPr>
              <w:t>.</w:t>
            </w:r>
            <w:r w:rsidRPr="00EB191D">
              <w:rPr>
                <w:szCs w:val="24"/>
              </w:rPr>
              <w:t>5</w:t>
            </w:r>
          </w:p>
        </w:tc>
        <w:tc>
          <w:tcPr>
            <w:tcW w:w="1984" w:type="dxa"/>
            <w:noWrap/>
            <w:hideMark/>
          </w:tcPr>
          <w:p w14:paraId="69E584EE" w14:textId="40634B75" w:rsidR="00D63C3F" w:rsidRPr="00EB191D" w:rsidRDefault="00D63C3F" w:rsidP="00C34C49">
            <w:pPr>
              <w:spacing w:after="0" w:line="360" w:lineRule="auto"/>
              <w:rPr>
                <w:szCs w:val="24"/>
              </w:rPr>
            </w:pPr>
            <w:r w:rsidRPr="00EB191D">
              <w:rPr>
                <w:szCs w:val="24"/>
              </w:rPr>
              <w:t>63</w:t>
            </w:r>
            <w:r w:rsidR="00F528CF">
              <w:rPr>
                <w:szCs w:val="24"/>
              </w:rPr>
              <w:t>.</w:t>
            </w:r>
            <w:r w:rsidRPr="00EB191D">
              <w:rPr>
                <w:szCs w:val="24"/>
              </w:rPr>
              <w:t>2</w:t>
            </w:r>
          </w:p>
        </w:tc>
        <w:tc>
          <w:tcPr>
            <w:tcW w:w="2410" w:type="dxa"/>
            <w:noWrap/>
            <w:hideMark/>
          </w:tcPr>
          <w:p w14:paraId="252998E5" w14:textId="481029A2" w:rsidR="00D63C3F" w:rsidRPr="00EB191D" w:rsidRDefault="00D63C3F" w:rsidP="00C34C49">
            <w:pPr>
              <w:spacing w:after="0" w:line="360" w:lineRule="auto"/>
              <w:rPr>
                <w:szCs w:val="24"/>
              </w:rPr>
            </w:pPr>
            <w:r w:rsidRPr="00EB191D">
              <w:rPr>
                <w:szCs w:val="24"/>
              </w:rPr>
              <w:t>20</w:t>
            </w:r>
            <w:r w:rsidR="00F528CF">
              <w:rPr>
                <w:szCs w:val="24"/>
              </w:rPr>
              <w:t>.</w:t>
            </w:r>
            <w:r w:rsidRPr="00EB191D">
              <w:rPr>
                <w:szCs w:val="24"/>
              </w:rPr>
              <w:t>7</w:t>
            </w:r>
          </w:p>
        </w:tc>
        <w:tc>
          <w:tcPr>
            <w:tcW w:w="2268" w:type="dxa"/>
            <w:gridSpan w:val="2"/>
            <w:noWrap/>
            <w:hideMark/>
          </w:tcPr>
          <w:p w14:paraId="47DB5B63" w14:textId="77777777" w:rsidR="00D63C3F" w:rsidRPr="00EB191D" w:rsidRDefault="00D63C3F" w:rsidP="00C34C49">
            <w:pPr>
              <w:spacing w:after="0" w:line="360" w:lineRule="auto"/>
              <w:rPr>
                <w:szCs w:val="24"/>
              </w:rPr>
            </w:pPr>
            <w:r w:rsidRPr="00EB191D">
              <w:rPr>
                <w:szCs w:val="24"/>
              </w:rPr>
              <w:t>.</w:t>
            </w:r>
          </w:p>
        </w:tc>
      </w:tr>
      <w:tr w:rsidR="00D63C3F" w:rsidRPr="00EB191D" w14:paraId="563FDEFB" w14:textId="77777777" w:rsidTr="00C34C49">
        <w:trPr>
          <w:trHeight w:val="300"/>
        </w:trPr>
        <w:tc>
          <w:tcPr>
            <w:tcW w:w="1526" w:type="dxa"/>
            <w:noWrap/>
            <w:hideMark/>
          </w:tcPr>
          <w:p w14:paraId="541C054E" w14:textId="77777777" w:rsidR="00D63C3F" w:rsidRPr="00EB191D" w:rsidRDefault="00D63C3F" w:rsidP="00C34C49">
            <w:pPr>
              <w:spacing w:after="0" w:line="360" w:lineRule="auto"/>
              <w:rPr>
                <w:szCs w:val="24"/>
              </w:rPr>
            </w:pPr>
            <w:r w:rsidRPr="00EB191D">
              <w:rPr>
                <w:szCs w:val="24"/>
              </w:rPr>
              <w:t>45 - 64 years</w:t>
            </w:r>
          </w:p>
        </w:tc>
        <w:tc>
          <w:tcPr>
            <w:tcW w:w="1701" w:type="dxa"/>
            <w:noWrap/>
            <w:hideMark/>
          </w:tcPr>
          <w:p w14:paraId="52047613" w14:textId="15088116" w:rsidR="00D63C3F" w:rsidRPr="00EB191D" w:rsidRDefault="00D63C3F" w:rsidP="00C34C49">
            <w:pPr>
              <w:spacing w:after="0" w:line="360" w:lineRule="auto"/>
              <w:rPr>
                <w:szCs w:val="24"/>
              </w:rPr>
            </w:pPr>
            <w:r w:rsidRPr="00EB191D">
              <w:rPr>
                <w:szCs w:val="24"/>
              </w:rPr>
              <w:t>9</w:t>
            </w:r>
            <w:r w:rsidR="00F528CF">
              <w:rPr>
                <w:szCs w:val="24"/>
              </w:rPr>
              <w:t>.</w:t>
            </w:r>
            <w:r w:rsidRPr="00EB191D">
              <w:rPr>
                <w:szCs w:val="24"/>
              </w:rPr>
              <w:t>7</w:t>
            </w:r>
          </w:p>
        </w:tc>
        <w:tc>
          <w:tcPr>
            <w:tcW w:w="1984" w:type="dxa"/>
            <w:noWrap/>
            <w:hideMark/>
          </w:tcPr>
          <w:p w14:paraId="10329098" w14:textId="5C33BC6D" w:rsidR="00D63C3F" w:rsidRPr="00EB191D" w:rsidRDefault="00D63C3F" w:rsidP="00C34C49">
            <w:pPr>
              <w:spacing w:after="0" w:line="360" w:lineRule="auto"/>
              <w:rPr>
                <w:szCs w:val="24"/>
              </w:rPr>
            </w:pPr>
            <w:r w:rsidRPr="00EB191D">
              <w:rPr>
                <w:szCs w:val="24"/>
              </w:rPr>
              <w:t>50</w:t>
            </w:r>
            <w:r w:rsidR="00F528CF">
              <w:rPr>
                <w:szCs w:val="24"/>
              </w:rPr>
              <w:t>.</w:t>
            </w:r>
            <w:r w:rsidRPr="00EB191D">
              <w:rPr>
                <w:szCs w:val="24"/>
              </w:rPr>
              <w:t>2</w:t>
            </w:r>
          </w:p>
        </w:tc>
        <w:tc>
          <w:tcPr>
            <w:tcW w:w="2410" w:type="dxa"/>
            <w:noWrap/>
            <w:hideMark/>
          </w:tcPr>
          <w:p w14:paraId="7EE1DAF3" w14:textId="244D3E2A" w:rsidR="00D63C3F" w:rsidRPr="00EB191D" w:rsidRDefault="00D63C3F" w:rsidP="00C34C49">
            <w:pPr>
              <w:spacing w:after="0" w:line="360" w:lineRule="auto"/>
              <w:rPr>
                <w:szCs w:val="24"/>
              </w:rPr>
            </w:pPr>
            <w:r w:rsidRPr="00EB191D">
              <w:rPr>
                <w:szCs w:val="24"/>
              </w:rPr>
              <w:t>16</w:t>
            </w:r>
            <w:r w:rsidR="00F528CF">
              <w:rPr>
                <w:szCs w:val="24"/>
              </w:rPr>
              <w:t>.</w:t>
            </w:r>
            <w:r w:rsidRPr="00EB191D">
              <w:rPr>
                <w:szCs w:val="24"/>
              </w:rPr>
              <w:t>8</w:t>
            </w:r>
          </w:p>
        </w:tc>
        <w:tc>
          <w:tcPr>
            <w:tcW w:w="2268" w:type="dxa"/>
            <w:gridSpan w:val="2"/>
            <w:noWrap/>
            <w:hideMark/>
          </w:tcPr>
          <w:p w14:paraId="3999A446" w14:textId="77777777" w:rsidR="00D63C3F" w:rsidRPr="00EB191D" w:rsidRDefault="00D63C3F" w:rsidP="00C34C49">
            <w:pPr>
              <w:spacing w:after="0" w:line="360" w:lineRule="auto"/>
              <w:rPr>
                <w:szCs w:val="24"/>
              </w:rPr>
            </w:pPr>
            <w:r w:rsidRPr="00EB191D">
              <w:rPr>
                <w:szCs w:val="24"/>
              </w:rPr>
              <w:t>.</w:t>
            </w:r>
          </w:p>
        </w:tc>
      </w:tr>
      <w:tr w:rsidR="00D63C3F" w:rsidRPr="00EB191D" w14:paraId="565C929E" w14:textId="77777777" w:rsidTr="00C34C49">
        <w:trPr>
          <w:trHeight w:val="300"/>
        </w:trPr>
        <w:tc>
          <w:tcPr>
            <w:tcW w:w="1526" w:type="dxa"/>
            <w:noWrap/>
            <w:hideMark/>
          </w:tcPr>
          <w:p w14:paraId="6B5A1CF2" w14:textId="77777777" w:rsidR="00D63C3F" w:rsidRPr="00EB191D" w:rsidRDefault="00D63C3F" w:rsidP="00C34C49">
            <w:pPr>
              <w:spacing w:after="0" w:line="360" w:lineRule="auto"/>
              <w:rPr>
                <w:szCs w:val="24"/>
              </w:rPr>
            </w:pPr>
            <w:r w:rsidRPr="00EB191D">
              <w:rPr>
                <w:szCs w:val="24"/>
              </w:rPr>
              <w:t>65 -84 years</w:t>
            </w:r>
          </w:p>
        </w:tc>
        <w:tc>
          <w:tcPr>
            <w:tcW w:w="1701" w:type="dxa"/>
            <w:noWrap/>
            <w:hideMark/>
          </w:tcPr>
          <w:p w14:paraId="7B1560FA" w14:textId="118174AC" w:rsidR="00D63C3F" w:rsidRPr="00EB191D" w:rsidRDefault="00D63C3F" w:rsidP="00C34C49">
            <w:pPr>
              <w:spacing w:after="0" w:line="360" w:lineRule="auto"/>
              <w:rPr>
                <w:szCs w:val="24"/>
              </w:rPr>
            </w:pPr>
            <w:r w:rsidRPr="00EB191D">
              <w:rPr>
                <w:szCs w:val="24"/>
              </w:rPr>
              <w:t>3</w:t>
            </w:r>
            <w:r w:rsidR="00F528CF">
              <w:rPr>
                <w:szCs w:val="24"/>
              </w:rPr>
              <w:t>.</w:t>
            </w:r>
            <w:r w:rsidRPr="00EB191D">
              <w:rPr>
                <w:szCs w:val="24"/>
              </w:rPr>
              <w:t>5</w:t>
            </w:r>
          </w:p>
        </w:tc>
        <w:tc>
          <w:tcPr>
            <w:tcW w:w="1984" w:type="dxa"/>
            <w:noWrap/>
            <w:hideMark/>
          </w:tcPr>
          <w:p w14:paraId="7E365AC4" w14:textId="0BD13363" w:rsidR="00D63C3F" w:rsidRPr="00EB191D" w:rsidRDefault="00D63C3F" w:rsidP="00C34C49">
            <w:pPr>
              <w:spacing w:after="0" w:line="360" w:lineRule="auto"/>
              <w:rPr>
                <w:szCs w:val="24"/>
              </w:rPr>
            </w:pPr>
            <w:r w:rsidRPr="00EB191D">
              <w:rPr>
                <w:szCs w:val="24"/>
              </w:rPr>
              <w:t>39</w:t>
            </w:r>
            <w:r w:rsidR="00F528CF">
              <w:rPr>
                <w:szCs w:val="24"/>
              </w:rPr>
              <w:t>.</w:t>
            </w:r>
            <w:r w:rsidRPr="00EB191D">
              <w:rPr>
                <w:szCs w:val="24"/>
              </w:rPr>
              <w:t>2</w:t>
            </w:r>
          </w:p>
        </w:tc>
        <w:tc>
          <w:tcPr>
            <w:tcW w:w="2410" w:type="dxa"/>
            <w:noWrap/>
            <w:hideMark/>
          </w:tcPr>
          <w:p w14:paraId="06450C77" w14:textId="520EC8B4" w:rsidR="00D63C3F" w:rsidRPr="00EB191D" w:rsidRDefault="00D63C3F" w:rsidP="00C34C49">
            <w:pPr>
              <w:spacing w:after="0" w:line="360" w:lineRule="auto"/>
              <w:rPr>
                <w:szCs w:val="24"/>
              </w:rPr>
            </w:pPr>
            <w:r w:rsidRPr="00EB191D">
              <w:rPr>
                <w:szCs w:val="24"/>
              </w:rPr>
              <w:t>9</w:t>
            </w:r>
            <w:r w:rsidR="00F528CF">
              <w:rPr>
                <w:szCs w:val="24"/>
              </w:rPr>
              <w:t>.</w:t>
            </w:r>
            <w:r w:rsidRPr="00EB191D">
              <w:rPr>
                <w:szCs w:val="24"/>
              </w:rPr>
              <w:t>7</w:t>
            </w:r>
          </w:p>
        </w:tc>
        <w:tc>
          <w:tcPr>
            <w:tcW w:w="2268" w:type="dxa"/>
            <w:gridSpan w:val="2"/>
            <w:noWrap/>
            <w:hideMark/>
          </w:tcPr>
          <w:p w14:paraId="21FBDD11" w14:textId="77777777" w:rsidR="00D63C3F" w:rsidRPr="00EB191D" w:rsidRDefault="00D63C3F" w:rsidP="00C34C49">
            <w:pPr>
              <w:spacing w:after="0" w:line="360" w:lineRule="auto"/>
              <w:rPr>
                <w:szCs w:val="24"/>
              </w:rPr>
            </w:pPr>
            <w:r w:rsidRPr="00EB191D">
              <w:rPr>
                <w:szCs w:val="24"/>
              </w:rPr>
              <w:t>.</w:t>
            </w:r>
          </w:p>
        </w:tc>
      </w:tr>
      <w:tr w:rsidR="00D63C3F" w:rsidRPr="00EB191D" w14:paraId="3CB82EDC" w14:textId="77777777" w:rsidTr="00C34C49">
        <w:trPr>
          <w:trHeight w:val="300"/>
        </w:trPr>
        <w:tc>
          <w:tcPr>
            <w:tcW w:w="1526" w:type="dxa"/>
            <w:noWrap/>
            <w:hideMark/>
          </w:tcPr>
          <w:p w14:paraId="38718F24" w14:textId="77777777" w:rsidR="00D63C3F" w:rsidRPr="00EB191D" w:rsidRDefault="00D63C3F" w:rsidP="00C34C49">
            <w:pPr>
              <w:spacing w:after="0" w:line="360" w:lineRule="auto"/>
              <w:rPr>
                <w:szCs w:val="24"/>
              </w:rPr>
            </w:pPr>
            <w:r w:rsidRPr="00EB191D">
              <w:rPr>
                <w:szCs w:val="24"/>
              </w:rPr>
              <w:t>16 - 64 years</w:t>
            </w:r>
          </w:p>
        </w:tc>
        <w:tc>
          <w:tcPr>
            <w:tcW w:w="1701" w:type="dxa"/>
            <w:noWrap/>
            <w:hideMark/>
          </w:tcPr>
          <w:p w14:paraId="778D2673" w14:textId="73054260" w:rsidR="00D63C3F" w:rsidRPr="00EB191D" w:rsidRDefault="00D63C3F" w:rsidP="00C34C49">
            <w:pPr>
              <w:spacing w:after="0" w:line="360" w:lineRule="auto"/>
              <w:rPr>
                <w:szCs w:val="24"/>
              </w:rPr>
            </w:pPr>
            <w:r w:rsidRPr="00EB191D">
              <w:rPr>
                <w:szCs w:val="24"/>
              </w:rPr>
              <w:t>19</w:t>
            </w:r>
            <w:r w:rsidR="00F528CF">
              <w:rPr>
                <w:szCs w:val="24"/>
              </w:rPr>
              <w:t>.</w:t>
            </w:r>
            <w:r w:rsidRPr="00EB191D">
              <w:rPr>
                <w:szCs w:val="24"/>
              </w:rPr>
              <w:t>7</w:t>
            </w:r>
          </w:p>
        </w:tc>
        <w:tc>
          <w:tcPr>
            <w:tcW w:w="1984" w:type="dxa"/>
            <w:noWrap/>
            <w:hideMark/>
          </w:tcPr>
          <w:p w14:paraId="7D0909D4" w14:textId="73395DE4" w:rsidR="00D63C3F" w:rsidRPr="00EB191D" w:rsidRDefault="00D63C3F" w:rsidP="00C34C49">
            <w:pPr>
              <w:spacing w:after="0" w:line="360" w:lineRule="auto"/>
              <w:rPr>
                <w:szCs w:val="24"/>
              </w:rPr>
            </w:pPr>
            <w:r w:rsidRPr="00EB191D">
              <w:rPr>
                <w:szCs w:val="24"/>
              </w:rPr>
              <w:t>58</w:t>
            </w:r>
            <w:r w:rsidR="00F528CF">
              <w:rPr>
                <w:szCs w:val="24"/>
              </w:rPr>
              <w:t>.</w:t>
            </w:r>
            <w:r w:rsidRPr="00EB191D">
              <w:rPr>
                <w:szCs w:val="24"/>
              </w:rPr>
              <w:t>3</w:t>
            </w:r>
          </w:p>
        </w:tc>
        <w:tc>
          <w:tcPr>
            <w:tcW w:w="2410" w:type="dxa"/>
            <w:noWrap/>
            <w:hideMark/>
          </w:tcPr>
          <w:p w14:paraId="5ECAF430" w14:textId="2CC7B0CD" w:rsidR="00D63C3F" w:rsidRPr="00EB191D" w:rsidRDefault="00D63C3F" w:rsidP="00C34C49">
            <w:pPr>
              <w:spacing w:after="0" w:line="360" w:lineRule="auto"/>
              <w:rPr>
                <w:szCs w:val="24"/>
              </w:rPr>
            </w:pPr>
            <w:r w:rsidRPr="00EB191D">
              <w:rPr>
                <w:szCs w:val="24"/>
              </w:rPr>
              <w:t>20</w:t>
            </w:r>
            <w:r w:rsidR="00F528CF">
              <w:rPr>
                <w:szCs w:val="24"/>
              </w:rPr>
              <w:t>.</w:t>
            </w:r>
            <w:r w:rsidRPr="00EB191D">
              <w:rPr>
                <w:szCs w:val="24"/>
              </w:rPr>
              <w:t>2</w:t>
            </w:r>
          </w:p>
        </w:tc>
        <w:tc>
          <w:tcPr>
            <w:tcW w:w="2268" w:type="dxa"/>
            <w:gridSpan w:val="2"/>
            <w:noWrap/>
            <w:hideMark/>
          </w:tcPr>
          <w:p w14:paraId="2B06BE1D" w14:textId="77777777" w:rsidR="00D63C3F" w:rsidRPr="00EB191D" w:rsidRDefault="00D63C3F" w:rsidP="00C34C49">
            <w:pPr>
              <w:spacing w:after="0" w:line="360" w:lineRule="auto"/>
              <w:rPr>
                <w:szCs w:val="24"/>
              </w:rPr>
            </w:pPr>
            <w:r w:rsidRPr="00EB191D">
              <w:rPr>
                <w:szCs w:val="24"/>
              </w:rPr>
              <w:t>.</w:t>
            </w:r>
          </w:p>
        </w:tc>
      </w:tr>
      <w:tr w:rsidR="00D63C3F" w:rsidRPr="00EB191D" w14:paraId="6A487F46" w14:textId="77777777" w:rsidTr="00C34C49">
        <w:trPr>
          <w:trHeight w:val="300"/>
        </w:trPr>
        <w:tc>
          <w:tcPr>
            <w:tcW w:w="1526" w:type="dxa"/>
            <w:noWrap/>
            <w:hideMark/>
          </w:tcPr>
          <w:p w14:paraId="00EA7CFA" w14:textId="77777777" w:rsidR="00D63C3F" w:rsidRPr="00EB191D" w:rsidRDefault="00D63C3F" w:rsidP="00C34C49">
            <w:pPr>
              <w:spacing w:after="0" w:line="360" w:lineRule="auto"/>
              <w:rPr>
                <w:szCs w:val="24"/>
              </w:rPr>
            </w:pPr>
            <w:r w:rsidRPr="00EB191D">
              <w:rPr>
                <w:szCs w:val="24"/>
              </w:rPr>
              <w:t>16 - 84 years</w:t>
            </w:r>
          </w:p>
        </w:tc>
        <w:tc>
          <w:tcPr>
            <w:tcW w:w="1701" w:type="dxa"/>
            <w:noWrap/>
            <w:hideMark/>
          </w:tcPr>
          <w:p w14:paraId="3EC92823" w14:textId="53DCB091" w:rsidR="00D63C3F" w:rsidRPr="00EB191D" w:rsidRDefault="00D63C3F" w:rsidP="00C34C49">
            <w:pPr>
              <w:spacing w:after="0" w:line="360" w:lineRule="auto"/>
              <w:rPr>
                <w:szCs w:val="24"/>
              </w:rPr>
            </w:pPr>
            <w:r w:rsidRPr="00EB191D">
              <w:rPr>
                <w:szCs w:val="24"/>
              </w:rPr>
              <w:t>16</w:t>
            </w:r>
            <w:r w:rsidR="00F528CF">
              <w:rPr>
                <w:szCs w:val="24"/>
              </w:rPr>
              <w:t>.</w:t>
            </w:r>
            <w:r w:rsidRPr="00EB191D">
              <w:rPr>
                <w:szCs w:val="24"/>
              </w:rPr>
              <w:t>2</w:t>
            </w:r>
          </w:p>
        </w:tc>
        <w:tc>
          <w:tcPr>
            <w:tcW w:w="1984" w:type="dxa"/>
            <w:noWrap/>
            <w:hideMark/>
          </w:tcPr>
          <w:p w14:paraId="46158BBA" w14:textId="2F4BC8B6" w:rsidR="00D63C3F" w:rsidRPr="00EB191D" w:rsidRDefault="00D63C3F" w:rsidP="00C34C49">
            <w:pPr>
              <w:spacing w:after="0" w:line="360" w:lineRule="auto"/>
              <w:rPr>
                <w:szCs w:val="24"/>
              </w:rPr>
            </w:pPr>
            <w:r w:rsidRPr="00EB191D">
              <w:rPr>
                <w:szCs w:val="24"/>
              </w:rPr>
              <w:t>54</w:t>
            </w:r>
            <w:r w:rsidR="00F528CF">
              <w:rPr>
                <w:szCs w:val="24"/>
              </w:rPr>
              <w:t>.</w:t>
            </w:r>
            <w:r w:rsidRPr="00EB191D">
              <w:rPr>
                <w:szCs w:val="24"/>
              </w:rPr>
              <w:t>3</w:t>
            </w:r>
          </w:p>
        </w:tc>
        <w:tc>
          <w:tcPr>
            <w:tcW w:w="2410" w:type="dxa"/>
            <w:noWrap/>
            <w:hideMark/>
          </w:tcPr>
          <w:p w14:paraId="439E28AD" w14:textId="77777777" w:rsidR="00D63C3F" w:rsidRPr="00EB191D" w:rsidRDefault="00D63C3F" w:rsidP="00C34C49">
            <w:pPr>
              <w:spacing w:after="0" w:line="360" w:lineRule="auto"/>
              <w:rPr>
                <w:szCs w:val="24"/>
              </w:rPr>
            </w:pPr>
            <w:r w:rsidRPr="00EB191D">
              <w:rPr>
                <w:szCs w:val="24"/>
              </w:rPr>
              <w:t>18</w:t>
            </w:r>
          </w:p>
        </w:tc>
        <w:tc>
          <w:tcPr>
            <w:tcW w:w="2268" w:type="dxa"/>
            <w:gridSpan w:val="2"/>
            <w:noWrap/>
            <w:hideMark/>
          </w:tcPr>
          <w:p w14:paraId="258B40FA" w14:textId="77777777" w:rsidR="00D63C3F" w:rsidRPr="00EB191D" w:rsidRDefault="00D63C3F" w:rsidP="00C34C49">
            <w:pPr>
              <w:spacing w:after="0" w:line="360" w:lineRule="auto"/>
              <w:rPr>
                <w:szCs w:val="24"/>
              </w:rPr>
            </w:pPr>
            <w:r w:rsidRPr="00EB191D">
              <w:rPr>
                <w:szCs w:val="24"/>
              </w:rPr>
              <w:t>.</w:t>
            </w:r>
          </w:p>
        </w:tc>
      </w:tr>
      <w:tr w:rsidR="00D63C3F" w:rsidRPr="00EB191D" w14:paraId="4EBDA51E" w14:textId="77777777" w:rsidTr="00C34C49">
        <w:trPr>
          <w:trHeight w:val="300"/>
        </w:trPr>
        <w:tc>
          <w:tcPr>
            <w:tcW w:w="1526" w:type="dxa"/>
            <w:noWrap/>
            <w:hideMark/>
          </w:tcPr>
          <w:p w14:paraId="7A479311" w14:textId="77777777" w:rsidR="00D63C3F" w:rsidRPr="00EB191D" w:rsidRDefault="00D63C3F" w:rsidP="00C34C49">
            <w:pPr>
              <w:spacing w:after="0" w:line="360" w:lineRule="auto"/>
              <w:rPr>
                <w:b/>
                <w:szCs w:val="24"/>
              </w:rPr>
            </w:pPr>
            <w:r w:rsidRPr="00EB191D">
              <w:rPr>
                <w:b/>
                <w:szCs w:val="24"/>
              </w:rPr>
              <w:t>Women</w:t>
            </w:r>
          </w:p>
        </w:tc>
        <w:tc>
          <w:tcPr>
            <w:tcW w:w="1701" w:type="dxa"/>
            <w:noWrap/>
            <w:hideMark/>
          </w:tcPr>
          <w:p w14:paraId="26E1EFEF" w14:textId="77777777" w:rsidR="00D63C3F" w:rsidRPr="00EB191D" w:rsidRDefault="00D63C3F" w:rsidP="00C34C49">
            <w:pPr>
              <w:spacing w:after="0" w:line="360" w:lineRule="auto"/>
              <w:rPr>
                <w:szCs w:val="24"/>
              </w:rPr>
            </w:pPr>
          </w:p>
        </w:tc>
        <w:tc>
          <w:tcPr>
            <w:tcW w:w="1984" w:type="dxa"/>
            <w:noWrap/>
            <w:hideMark/>
          </w:tcPr>
          <w:p w14:paraId="44BE67EF" w14:textId="77777777" w:rsidR="00D63C3F" w:rsidRPr="00EB191D" w:rsidRDefault="00D63C3F" w:rsidP="00C34C49">
            <w:pPr>
              <w:spacing w:after="0" w:line="360" w:lineRule="auto"/>
              <w:rPr>
                <w:szCs w:val="24"/>
              </w:rPr>
            </w:pPr>
          </w:p>
        </w:tc>
        <w:tc>
          <w:tcPr>
            <w:tcW w:w="2410" w:type="dxa"/>
            <w:noWrap/>
            <w:hideMark/>
          </w:tcPr>
          <w:p w14:paraId="57A619EF" w14:textId="77777777" w:rsidR="00D63C3F" w:rsidRPr="00EB191D" w:rsidRDefault="00D63C3F" w:rsidP="00C34C49">
            <w:pPr>
              <w:spacing w:after="0" w:line="360" w:lineRule="auto"/>
              <w:rPr>
                <w:szCs w:val="24"/>
              </w:rPr>
            </w:pPr>
          </w:p>
        </w:tc>
        <w:tc>
          <w:tcPr>
            <w:tcW w:w="2268" w:type="dxa"/>
            <w:gridSpan w:val="2"/>
            <w:noWrap/>
            <w:hideMark/>
          </w:tcPr>
          <w:p w14:paraId="1A3DC510" w14:textId="77777777" w:rsidR="00D63C3F" w:rsidRPr="00EB191D" w:rsidRDefault="00D63C3F" w:rsidP="00C34C49">
            <w:pPr>
              <w:spacing w:after="0" w:line="360" w:lineRule="auto"/>
              <w:rPr>
                <w:szCs w:val="24"/>
              </w:rPr>
            </w:pPr>
          </w:p>
        </w:tc>
      </w:tr>
      <w:tr w:rsidR="00D63C3F" w:rsidRPr="00EB191D" w14:paraId="28D84894" w14:textId="77777777" w:rsidTr="00C34C49">
        <w:trPr>
          <w:trHeight w:val="300"/>
        </w:trPr>
        <w:tc>
          <w:tcPr>
            <w:tcW w:w="1526" w:type="dxa"/>
            <w:noWrap/>
            <w:hideMark/>
          </w:tcPr>
          <w:p w14:paraId="5C74537A" w14:textId="77777777" w:rsidR="00D63C3F" w:rsidRPr="00EB191D" w:rsidRDefault="00D63C3F" w:rsidP="00C34C49">
            <w:pPr>
              <w:spacing w:after="0" w:line="360" w:lineRule="auto"/>
              <w:rPr>
                <w:szCs w:val="24"/>
              </w:rPr>
            </w:pPr>
            <w:r w:rsidRPr="00EB191D">
              <w:rPr>
                <w:szCs w:val="24"/>
              </w:rPr>
              <w:t>16 -24 years</w:t>
            </w:r>
          </w:p>
        </w:tc>
        <w:tc>
          <w:tcPr>
            <w:tcW w:w="1701" w:type="dxa"/>
            <w:noWrap/>
            <w:hideMark/>
          </w:tcPr>
          <w:p w14:paraId="75B35884" w14:textId="39FCD9E2" w:rsidR="00D63C3F" w:rsidRPr="00EB191D" w:rsidRDefault="00D63C3F" w:rsidP="00C34C49">
            <w:pPr>
              <w:spacing w:after="0" w:line="360" w:lineRule="auto"/>
              <w:rPr>
                <w:szCs w:val="24"/>
              </w:rPr>
            </w:pPr>
            <w:r w:rsidRPr="00EB191D">
              <w:rPr>
                <w:szCs w:val="24"/>
              </w:rPr>
              <w:t>32</w:t>
            </w:r>
            <w:r w:rsidR="00F528CF">
              <w:rPr>
                <w:szCs w:val="24"/>
              </w:rPr>
              <w:t>.</w:t>
            </w:r>
            <w:r w:rsidRPr="00EB191D">
              <w:rPr>
                <w:szCs w:val="24"/>
              </w:rPr>
              <w:t>3</w:t>
            </w:r>
          </w:p>
        </w:tc>
        <w:tc>
          <w:tcPr>
            <w:tcW w:w="1984" w:type="dxa"/>
            <w:noWrap/>
            <w:hideMark/>
          </w:tcPr>
          <w:p w14:paraId="7C57C10D" w14:textId="05E381A8" w:rsidR="00D63C3F" w:rsidRPr="00EB191D" w:rsidRDefault="00D63C3F" w:rsidP="00C34C49">
            <w:pPr>
              <w:spacing w:after="0" w:line="360" w:lineRule="auto"/>
              <w:rPr>
                <w:szCs w:val="24"/>
              </w:rPr>
            </w:pPr>
            <w:r w:rsidRPr="00EB191D">
              <w:rPr>
                <w:szCs w:val="24"/>
              </w:rPr>
              <w:t>66</w:t>
            </w:r>
            <w:r w:rsidR="00F528CF">
              <w:rPr>
                <w:szCs w:val="24"/>
              </w:rPr>
              <w:t>.</w:t>
            </w:r>
            <w:r w:rsidRPr="00EB191D">
              <w:rPr>
                <w:szCs w:val="24"/>
              </w:rPr>
              <w:t>5</w:t>
            </w:r>
          </w:p>
        </w:tc>
        <w:tc>
          <w:tcPr>
            <w:tcW w:w="2410" w:type="dxa"/>
            <w:noWrap/>
            <w:hideMark/>
          </w:tcPr>
          <w:p w14:paraId="4D960EBA" w14:textId="6C39734F" w:rsidR="00D63C3F" w:rsidRPr="00EB191D" w:rsidRDefault="00D63C3F" w:rsidP="00C34C49">
            <w:pPr>
              <w:spacing w:after="0" w:line="360" w:lineRule="auto"/>
              <w:rPr>
                <w:szCs w:val="24"/>
              </w:rPr>
            </w:pPr>
            <w:r w:rsidRPr="00EB191D">
              <w:rPr>
                <w:szCs w:val="24"/>
              </w:rPr>
              <w:t>24</w:t>
            </w:r>
            <w:r w:rsidR="00F528CF">
              <w:rPr>
                <w:szCs w:val="24"/>
              </w:rPr>
              <w:t>.</w:t>
            </w:r>
            <w:r w:rsidRPr="00EB191D">
              <w:rPr>
                <w:szCs w:val="24"/>
              </w:rPr>
              <w:t>6</w:t>
            </w:r>
          </w:p>
        </w:tc>
        <w:tc>
          <w:tcPr>
            <w:tcW w:w="2268" w:type="dxa"/>
            <w:gridSpan w:val="2"/>
            <w:noWrap/>
            <w:hideMark/>
          </w:tcPr>
          <w:p w14:paraId="10BFCAEB" w14:textId="77777777" w:rsidR="00D63C3F" w:rsidRPr="00EB191D" w:rsidRDefault="00D63C3F" w:rsidP="00C34C49">
            <w:pPr>
              <w:spacing w:after="0" w:line="360" w:lineRule="auto"/>
              <w:rPr>
                <w:szCs w:val="24"/>
              </w:rPr>
            </w:pPr>
            <w:r w:rsidRPr="00EB191D">
              <w:rPr>
                <w:szCs w:val="24"/>
              </w:rPr>
              <w:t>.</w:t>
            </w:r>
          </w:p>
        </w:tc>
      </w:tr>
      <w:tr w:rsidR="00D63C3F" w:rsidRPr="00EB191D" w14:paraId="588110A2" w14:textId="77777777" w:rsidTr="00C34C49">
        <w:trPr>
          <w:trHeight w:val="300"/>
        </w:trPr>
        <w:tc>
          <w:tcPr>
            <w:tcW w:w="1526" w:type="dxa"/>
            <w:noWrap/>
            <w:hideMark/>
          </w:tcPr>
          <w:p w14:paraId="0C6519E1" w14:textId="77777777" w:rsidR="00D63C3F" w:rsidRPr="00EB191D" w:rsidRDefault="00D63C3F" w:rsidP="00C34C49">
            <w:pPr>
              <w:spacing w:after="0" w:line="360" w:lineRule="auto"/>
              <w:rPr>
                <w:szCs w:val="24"/>
              </w:rPr>
            </w:pPr>
            <w:r w:rsidRPr="00EB191D">
              <w:rPr>
                <w:szCs w:val="24"/>
              </w:rPr>
              <w:t>25 - 44 years</w:t>
            </w:r>
          </w:p>
        </w:tc>
        <w:tc>
          <w:tcPr>
            <w:tcW w:w="1701" w:type="dxa"/>
            <w:noWrap/>
            <w:hideMark/>
          </w:tcPr>
          <w:p w14:paraId="1D9E847D" w14:textId="520FC345" w:rsidR="00D63C3F" w:rsidRPr="00EB191D" w:rsidRDefault="00D63C3F" w:rsidP="00C34C49">
            <w:pPr>
              <w:spacing w:after="0" w:line="360" w:lineRule="auto"/>
              <w:rPr>
                <w:szCs w:val="24"/>
              </w:rPr>
            </w:pPr>
            <w:r w:rsidRPr="00EB191D">
              <w:rPr>
                <w:szCs w:val="24"/>
              </w:rPr>
              <w:t>27</w:t>
            </w:r>
            <w:r w:rsidR="00F528CF">
              <w:rPr>
                <w:szCs w:val="24"/>
              </w:rPr>
              <w:t>.</w:t>
            </w:r>
            <w:r w:rsidRPr="00EB191D">
              <w:rPr>
                <w:szCs w:val="24"/>
              </w:rPr>
              <w:t>2</w:t>
            </w:r>
          </w:p>
        </w:tc>
        <w:tc>
          <w:tcPr>
            <w:tcW w:w="1984" w:type="dxa"/>
            <w:noWrap/>
            <w:hideMark/>
          </w:tcPr>
          <w:p w14:paraId="654D6847" w14:textId="77777777" w:rsidR="00D63C3F" w:rsidRPr="00EB191D" w:rsidRDefault="00D63C3F" w:rsidP="00C34C49">
            <w:pPr>
              <w:spacing w:after="0" w:line="360" w:lineRule="auto"/>
              <w:rPr>
                <w:szCs w:val="24"/>
              </w:rPr>
            </w:pPr>
            <w:r w:rsidRPr="00EB191D">
              <w:rPr>
                <w:szCs w:val="24"/>
              </w:rPr>
              <w:t>70</w:t>
            </w:r>
          </w:p>
        </w:tc>
        <w:tc>
          <w:tcPr>
            <w:tcW w:w="2410" w:type="dxa"/>
            <w:noWrap/>
            <w:hideMark/>
          </w:tcPr>
          <w:p w14:paraId="65A666D3" w14:textId="71F6623E" w:rsidR="00D63C3F" w:rsidRPr="00EB191D" w:rsidRDefault="00D63C3F" w:rsidP="00C34C49">
            <w:pPr>
              <w:spacing w:after="0" w:line="360" w:lineRule="auto"/>
              <w:rPr>
                <w:szCs w:val="24"/>
              </w:rPr>
            </w:pPr>
            <w:r w:rsidRPr="00EB191D">
              <w:rPr>
                <w:szCs w:val="24"/>
              </w:rPr>
              <w:t>23</w:t>
            </w:r>
            <w:r w:rsidR="00F528CF">
              <w:rPr>
                <w:szCs w:val="24"/>
              </w:rPr>
              <w:t>.</w:t>
            </w:r>
            <w:r w:rsidRPr="00EB191D">
              <w:rPr>
                <w:szCs w:val="24"/>
              </w:rPr>
              <w:t>8</w:t>
            </w:r>
          </w:p>
        </w:tc>
        <w:tc>
          <w:tcPr>
            <w:tcW w:w="2268" w:type="dxa"/>
            <w:gridSpan w:val="2"/>
            <w:noWrap/>
            <w:hideMark/>
          </w:tcPr>
          <w:p w14:paraId="3BC3903C" w14:textId="77777777" w:rsidR="00D63C3F" w:rsidRPr="00EB191D" w:rsidRDefault="00D63C3F" w:rsidP="00C34C49">
            <w:pPr>
              <w:spacing w:after="0" w:line="360" w:lineRule="auto"/>
              <w:rPr>
                <w:szCs w:val="24"/>
              </w:rPr>
            </w:pPr>
            <w:r w:rsidRPr="00EB191D">
              <w:rPr>
                <w:szCs w:val="24"/>
              </w:rPr>
              <w:t>.</w:t>
            </w:r>
          </w:p>
        </w:tc>
      </w:tr>
      <w:tr w:rsidR="00D63C3F" w:rsidRPr="00EB191D" w14:paraId="2270E7D2" w14:textId="77777777" w:rsidTr="00C34C49">
        <w:trPr>
          <w:trHeight w:val="300"/>
        </w:trPr>
        <w:tc>
          <w:tcPr>
            <w:tcW w:w="1526" w:type="dxa"/>
            <w:noWrap/>
            <w:hideMark/>
          </w:tcPr>
          <w:p w14:paraId="6A67F196" w14:textId="77777777" w:rsidR="00D63C3F" w:rsidRPr="00EB191D" w:rsidRDefault="00D63C3F" w:rsidP="00C34C49">
            <w:pPr>
              <w:spacing w:after="0" w:line="360" w:lineRule="auto"/>
              <w:rPr>
                <w:szCs w:val="24"/>
              </w:rPr>
            </w:pPr>
            <w:r w:rsidRPr="00EB191D">
              <w:rPr>
                <w:szCs w:val="24"/>
              </w:rPr>
              <w:t>45 - 64 years</w:t>
            </w:r>
          </w:p>
        </w:tc>
        <w:tc>
          <w:tcPr>
            <w:tcW w:w="1701" w:type="dxa"/>
            <w:noWrap/>
            <w:hideMark/>
          </w:tcPr>
          <w:p w14:paraId="30AC066C" w14:textId="4066812E" w:rsidR="00D63C3F" w:rsidRPr="00EB191D" w:rsidRDefault="00D63C3F" w:rsidP="00C34C49">
            <w:pPr>
              <w:spacing w:after="0" w:line="360" w:lineRule="auto"/>
              <w:rPr>
                <w:szCs w:val="24"/>
              </w:rPr>
            </w:pPr>
            <w:r w:rsidRPr="00EB191D">
              <w:rPr>
                <w:szCs w:val="24"/>
              </w:rPr>
              <w:t>8</w:t>
            </w:r>
            <w:r w:rsidR="00F528CF">
              <w:rPr>
                <w:szCs w:val="24"/>
              </w:rPr>
              <w:t>.</w:t>
            </w:r>
            <w:r w:rsidRPr="00EB191D">
              <w:rPr>
                <w:szCs w:val="24"/>
              </w:rPr>
              <w:t>4</w:t>
            </w:r>
          </w:p>
        </w:tc>
        <w:tc>
          <w:tcPr>
            <w:tcW w:w="1984" w:type="dxa"/>
            <w:noWrap/>
            <w:hideMark/>
          </w:tcPr>
          <w:p w14:paraId="527F2B89" w14:textId="5AB0739C" w:rsidR="00D63C3F" w:rsidRPr="00EB191D" w:rsidRDefault="00D63C3F" w:rsidP="00C34C49">
            <w:pPr>
              <w:spacing w:after="0" w:line="360" w:lineRule="auto"/>
              <w:rPr>
                <w:szCs w:val="24"/>
              </w:rPr>
            </w:pPr>
            <w:r w:rsidRPr="00EB191D">
              <w:rPr>
                <w:szCs w:val="24"/>
              </w:rPr>
              <w:t>49</w:t>
            </w:r>
            <w:r w:rsidR="00F528CF">
              <w:rPr>
                <w:szCs w:val="24"/>
              </w:rPr>
              <w:t>.</w:t>
            </w:r>
            <w:r w:rsidRPr="00EB191D">
              <w:rPr>
                <w:szCs w:val="24"/>
              </w:rPr>
              <w:t>8</w:t>
            </w:r>
          </w:p>
        </w:tc>
        <w:tc>
          <w:tcPr>
            <w:tcW w:w="2410" w:type="dxa"/>
            <w:noWrap/>
            <w:hideMark/>
          </w:tcPr>
          <w:p w14:paraId="73B5F97D" w14:textId="22648194" w:rsidR="00D63C3F" w:rsidRPr="00EB191D" w:rsidRDefault="00D63C3F" w:rsidP="00C34C49">
            <w:pPr>
              <w:spacing w:after="0" w:line="360" w:lineRule="auto"/>
              <w:rPr>
                <w:szCs w:val="24"/>
              </w:rPr>
            </w:pPr>
            <w:r w:rsidRPr="00EB191D">
              <w:rPr>
                <w:szCs w:val="24"/>
              </w:rPr>
              <w:t>21</w:t>
            </w:r>
            <w:r w:rsidR="00F528CF">
              <w:rPr>
                <w:szCs w:val="24"/>
              </w:rPr>
              <w:t>.</w:t>
            </w:r>
            <w:r w:rsidRPr="00EB191D">
              <w:rPr>
                <w:szCs w:val="24"/>
              </w:rPr>
              <w:t>6</w:t>
            </w:r>
          </w:p>
        </w:tc>
        <w:tc>
          <w:tcPr>
            <w:tcW w:w="2268" w:type="dxa"/>
            <w:gridSpan w:val="2"/>
            <w:noWrap/>
            <w:hideMark/>
          </w:tcPr>
          <w:p w14:paraId="27311EA2" w14:textId="77777777" w:rsidR="00D63C3F" w:rsidRPr="00EB191D" w:rsidRDefault="00D63C3F" w:rsidP="00C34C49">
            <w:pPr>
              <w:spacing w:after="0" w:line="360" w:lineRule="auto"/>
              <w:rPr>
                <w:szCs w:val="24"/>
              </w:rPr>
            </w:pPr>
            <w:r w:rsidRPr="00EB191D">
              <w:rPr>
                <w:szCs w:val="24"/>
              </w:rPr>
              <w:t>.</w:t>
            </w:r>
          </w:p>
        </w:tc>
      </w:tr>
      <w:tr w:rsidR="00D63C3F" w:rsidRPr="00EB191D" w14:paraId="4EDC3FE5" w14:textId="77777777" w:rsidTr="00C34C49">
        <w:trPr>
          <w:trHeight w:val="300"/>
        </w:trPr>
        <w:tc>
          <w:tcPr>
            <w:tcW w:w="1526" w:type="dxa"/>
            <w:noWrap/>
            <w:hideMark/>
          </w:tcPr>
          <w:p w14:paraId="607A3B41" w14:textId="77777777" w:rsidR="00D63C3F" w:rsidRPr="00EB191D" w:rsidRDefault="00D63C3F" w:rsidP="00C34C49">
            <w:pPr>
              <w:spacing w:after="0" w:line="360" w:lineRule="auto"/>
              <w:rPr>
                <w:szCs w:val="24"/>
              </w:rPr>
            </w:pPr>
            <w:r w:rsidRPr="00EB191D">
              <w:rPr>
                <w:szCs w:val="24"/>
              </w:rPr>
              <w:t>65 -84 years</w:t>
            </w:r>
          </w:p>
        </w:tc>
        <w:tc>
          <w:tcPr>
            <w:tcW w:w="1701" w:type="dxa"/>
            <w:noWrap/>
            <w:hideMark/>
          </w:tcPr>
          <w:p w14:paraId="4C400FE5" w14:textId="1881B45C" w:rsidR="00D63C3F" w:rsidRPr="00EB191D" w:rsidRDefault="00D63C3F" w:rsidP="00C34C49">
            <w:pPr>
              <w:spacing w:after="0" w:line="360" w:lineRule="auto"/>
              <w:rPr>
                <w:szCs w:val="24"/>
              </w:rPr>
            </w:pPr>
            <w:r w:rsidRPr="00EB191D">
              <w:rPr>
                <w:szCs w:val="24"/>
              </w:rPr>
              <w:t>2</w:t>
            </w:r>
            <w:r w:rsidR="00F528CF">
              <w:rPr>
                <w:szCs w:val="24"/>
              </w:rPr>
              <w:t>.</w:t>
            </w:r>
            <w:r w:rsidRPr="00EB191D">
              <w:rPr>
                <w:szCs w:val="24"/>
              </w:rPr>
              <w:t>4</w:t>
            </w:r>
          </w:p>
        </w:tc>
        <w:tc>
          <w:tcPr>
            <w:tcW w:w="1984" w:type="dxa"/>
            <w:noWrap/>
            <w:hideMark/>
          </w:tcPr>
          <w:p w14:paraId="50AE9184" w14:textId="30C7E882" w:rsidR="00D63C3F" w:rsidRPr="00EB191D" w:rsidRDefault="00D63C3F" w:rsidP="00C34C49">
            <w:pPr>
              <w:spacing w:after="0" w:line="360" w:lineRule="auto"/>
              <w:rPr>
                <w:szCs w:val="24"/>
              </w:rPr>
            </w:pPr>
            <w:r w:rsidRPr="00EB191D">
              <w:rPr>
                <w:szCs w:val="24"/>
              </w:rPr>
              <w:t>35</w:t>
            </w:r>
            <w:r w:rsidR="00F528CF">
              <w:rPr>
                <w:szCs w:val="24"/>
              </w:rPr>
              <w:t>.</w:t>
            </w:r>
            <w:r w:rsidRPr="00EB191D">
              <w:rPr>
                <w:szCs w:val="24"/>
              </w:rPr>
              <w:t>4</w:t>
            </w:r>
          </w:p>
        </w:tc>
        <w:tc>
          <w:tcPr>
            <w:tcW w:w="2410" w:type="dxa"/>
            <w:noWrap/>
            <w:hideMark/>
          </w:tcPr>
          <w:p w14:paraId="5411602D" w14:textId="3C929365" w:rsidR="00D63C3F" w:rsidRPr="00EB191D" w:rsidRDefault="00D63C3F" w:rsidP="00C34C49">
            <w:pPr>
              <w:spacing w:after="0" w:line="360" w:lineRule="auto"/>
              <w:rPr>
                <w:szCs w:val="24"/>
              </w:rPr>
            </w:pPr>
            <w:r w:rsidRPr="00EB191D">
              <w:rPr>
                <w:szCs w:val="24"/>
              </w:rPr>
              <w:t>14</w:t>
            </w:r>
            <w:r w:rsidR="00F528CF">
              <w:rPr>
                <w:szCs w:val="24"/>
              </w:rPr>
              <w:t>.</w:t>
            </w:r>
            <w:r w:rsidRPr="00EB191D">
              <w:rPr>
                <w:szCs w:val="24"/>
              </w:rPr>
              <w:t>7</w:t>
            </w:r>
          </w:p>
        </w:tc>
        <w:tc>
          <w:tcPr>
            <w:tcW w:w="2268" w:type="dxa"/>
            <w:gridSpan w:val="2"/>
            <w:noWrap/>
            <w:hideMark/>
          </w:tcPr>
          <w:p w14:paraId="39A3756A" w14:textId="77777777" w:rsidR="00D63C3F" w:rsidRPr="00EB191D" w:rsidRDefault="00D63C3F" w:rsidP="00C34C49">
            <w:pPr>
              <w:spacing w:after="0" w:line="360" w:lineRule="auto"/>
              <w:rPr>
                <w:szCs w:val="24"/>
              </w:rPr>
            </w:pPr>
            <w:r w:rsidRPr="00EB191D">
              <w:rPr>
                <w:szCs w:val="24"/>
              </w:rPr>
              <w:t>.</w:t>
            </w:r>
          </w:p>
        </w:tc>
      </w:tr>
      <w:tr w:rsidR="00D63C3F" w:rsidRPr="00EB191D" w14:paraId="7BEAA3AF" w14:textId="77777777" w:rsidTr="00C34C49">
        <w:trPr>
          <w:trHeight w:val="300"/>
        </w:trPr>
        <w:tc>
          <w:tcPr>
            <w:tcW w:w="1526" w:type="dxa"/>
            <w:noWrap/>
            <w:hideMark/>
          </w:tcPr>
          <w:p w14:paraId="728C0C9B" w14:textId="77777777" w:rsidR="00D63C3F" w:rsidRPr="00EB191D" w:rsidRDefault="00D63C3F" w:rsidP="00C34C49">
            <w:pPr>
              <w:spacing w:after="0" w:line="360" w:lineRule="auto"/>
              <w:rPr>
                <w:szCs w:val="24"/>
              </w:rPr>
            </w:pPr>
            <w:r w:rsidRPr="00EB191D">
              <w:rPr>
                <w:szCs w:val="24"/>
              </w:rPr>
              <w:t>16 - 64 years</w:t>
            </w:r>
          </w:p>
        </w:tc>
        <w:tc>
          <w:tcPr>
            <w:tcW w:w="1701" w:type="dxa"/>
            <w:noWrap/>
            <w:hideMark/>
          </w:tcPr>
          <w:p w14:paraId="01CC7D0A" w14:textId="0AE93FA7" w:rsidR="00D63C3F" w:rsidRPr="00EB191D" w:rsidRDefault="00D63C3F" w:rsidP="00C34C49">
            <w:pPr>
              <w:spacing w:after="0" w:line="360" w:lineRule="auto"/>
              <w:rPr>
                <w:szCs w:val="24"/>
              </w:rPr>
            </w:pPr>
            <w:r w:rsidRPr="00EB191D">
              <w:rPr>
                <w:szCs w:val="24"/>
              </w:rPr>
              <w:t>20</w:t>
            </w:r>
            <w:r w:rsidR="00F528CF">
              <w:rPr>
                <w:szCs w:val="24"/>
              </w:rPr>
              <w:t>.</w:t>
            </w:r>
            <w:r w:rsidRPr="00EB191D">
              <w:rPr>
                <w:szCs w:val="24"/>
              </w:rPr>
              <w:t>3</w:t>
            </w:r>
          </w:p>
        </w:tc>
        <w:tc>
          <w:tcPr>
            <w:tcW w:w="1984" w:type="dxa"/>
            <w:noWrap/>
            <w:hideMark/>
          </w:tcPr>
          <w:p w14:paraId="1CE59D4F" w14:textId="5966EAD3" w:rsidR="00D63C3F" w:rsidRPr="00EB191D" w:rsidRDefault="00D63C3F" w:rsidP="00C34C49">
            <w:pPr>
              <w:spacing w:after="0" w:line="360" w:lineRule="auto"/>
              <w:rPr>
                <w:szCs w:val="24"/>
              </w:rPr>
            </w:pPr>
            <w:r w:rsidRPr="00EB191D">
              <w:rPr>
                <w:szCs w:val="24"/>
              </w:rPr>
              <w:t>61</w:t>
            </w:r>
            <w:r w:rsidR="00F528CF">
              <w:rPr>
                <w:szCs w:val="24"/>
              </w:rPr>
              <w:t>.</w:t>
            </w:r>
            <w:r w:rsidRPr="00EB191D">
              <w:rPr>
                <w:szCs w:val="24"/>
              </w:rPr>
              <w:t>2</w:t>
            </w:r>
          </w:p>
        </w:tc>
        <w:tc>
          <w:tcPr>
            <w:tcW w:w="2410" w:type="dxa"/>
            <w:noWrap/>
            <w:hideMark/>
          </w:tcPr>
          <w:p w14:paraId="2FD0ADC7" w14:textId="77777777" w:rsidR="00D63C3F" w:rsidRPr="00EB191D" w:rsidRDefault="00D63C3F" w:rsidP="00C34C49">
            <w:pPr>
              <w:spacing w:after="0" w:line="360" w:lineRule="auto"/>
              <w:rPr>
                <w:szCs w:val="24"/>
              </w:rPr>
            </w:pPr>
            <w:r w:rsidRPr="00EB191D">
              <w:rPr>
                <w:szCs w:val="24"/>
              </w:rPr>
              <w:t>23</w:t>
            </w:r>
          </w:p>
        </w:tc>
        <w:tc>
          <w:tcPr>
            <w:tcW w:w="2268" w:type="dxa"/>
            <w:gridSpan w:val="2"/>
            <w:noWrap/>
            <w:hideMark/>
          </w:tcPr>
          <w:p w14:paraId="73A7801C" w14:textId="77777777" w:rsidR="00D63C3F" w:rsidRPr="00EB191D" w:rsidRDefault="00D63C3F" w:rsidP="00C34C49">
            <w:pPr>
              <w:spacing w:after="0" w:line="360" w:lineRule="auto"/>
              <w:rPr>
                <w:szCs w:val="24"/>
              </w:rPr>
            </w:pPr>
            <w:r w:rsidRPr="00EB191D">
              <w:rPr>
                <w:szCs w:val="24"/>
              </w:rPr>
              <w:t>.</w:t>
            </w:r>
          </w:p>
        </w:tc>
      </w:tr>
      <w:tr w:rsidR="00D63C3F" w:rsidRPr="00EB191D" w14:paraId="274329B8" w14:textId="77777777" w:rsidTr="00C34C49">
        <w:trPr>
          <w:trHeight w:val="300"/>
        </w:trPr>
        <w:tc>
          <w:tcPr>
            <w:tcW w:w="1526" w:type="dxa"/>
            <w:noWrap/>
            <w:hideMark/>
          </w:tcPr>
          <w:p w14:paraId="739677F8" w14:textId="77777777" w:rsidR="00D63C3F" w:rsidRPr="00EB191D" w:rsidRDefault="00D63C3F" w:rsidP="00C34C49">
            <w:pPr>
              <w:spacing w:after="0" w:line="360" w:lineRule="auto"/>
              <w:rPr>
                <w:szCs w:val="24"/>
              </w:rPr>
            </w:pPr>
            <w:r w:rsidRPr="00EB191D">
              <w:rPr>
                <w:szCs w:val="24"/>
              </w:rPr>
              <w:t>16 - 84 years</w:t>
            </w:r>
          </w:p>
        </w:tc>
        <w:tc>
          <w:tcPr>
            <w:tcW w:w="1701" w:type="dxa"/>
            <w:noWrap/>
            <w:hideMark/>
          </w:tcPr>
          <w:p w14:paraId="6E85479F" w14:textId="5881501B" w:rsidR="00D63C3F" w:rsidRPr="00EB191D" w:rsidRDefault="00D63C3F" w:rsidP="00C34C49">
            <w:pPr>
              <w:spacing w:after="0" w:line="360" w:lineRule="auto"/>
              <w:rPr>
                <w:szCs w:val="24"/>
              </w:rPr>
            </w:pPr>
            <w:r w:rsidRPr="00EB191D">
              <w:rPr>
                <w:szCs w:val="24"/>
              </w:rPr>
              <w:t>16</w:t>
            </w:r>
            <w:r w:rsidR="00F528CF">
              <w:rPr>
                <w:szCs w:val="24"/>
              </w:rPr>
              <w:t>.</w:t>
            </w:r>
            <w:r w:rsidRPr="00EB191D">
              <w:rPr>
                <w:szCs w:val="24"/>
              </w:rPr>
              <w:t>2</w:t>
            </w:r>
          </w:p>
        </w:tc>
        <w:tc>
          <w:tcPr>
            <w:tcW w:w="1984" w:type="dxa"/>
            <w:noWrap/>
            <w:hideMark/>
          </w:tcPr>
          <w:p w14:paraId="0A199993" w14:textId="1962C185" w:rsidR="00D63C3F" w:rsidRPr="00EB191D" w:rsidRDefault="00D63C3F" w:rsidP="00C34C49">
            <w:pPr>
              <w:spacing w:after="0" w:line="360" w:lineRule="auto"/>
              <w:rPr>
                <w:szCs w:val="24"/>
              </w:rPr>
            </w:pPr>
            <w:r w:rsidRPr="00EB191D">
              <w:rPr>
                <w:szCs w:val="24"/>
              </w:rPr>
              <w:t>55</w:t>
            </w:r>
            <w:r w:rsidR="00F528CF">
              <w:rPr>
                <w:szCs w:val="24"/>
              </w:rPr>
              <w:t>.</w:t>
            </w:r>
            <w:r w:rsidRPr="00EB191D">
              <w:rPr>
                <w:szCs w:val="24"/>
              </w:rPr>
              <w:t>2</w:t>
            </w:r>
          </w:p>
        </w:tc>
        <w:tc>
          <w:tcPr>
            <w:tcW w:w="2410" w:type="dxa"/>
            <w:noWrap/>
            <w:hideMark/>
          </w:tcPr>
          <w:p w14:paraId="132544CB" w14:textId="26C0E317" w:rsidR="00D63C3F" w:rsidRPr="00EB191D" w:rsidRDefault="00D63C3F" w:rsidP="00C34C49">
            <w:pPr>
              <w:spacing w:after="0" w:line="360" w:lineRule="auto"/>
              <w:rPr>
                <w:szCs w:val="24"/>
              </w:rPr>
            </w:pPr>
            <w:r w:rsidRPr="00EB191D">
              <w:rPr>
                <w:szCs w:val="24"/>
              </w:rPr>
              <w:t>21</w:t>
            </w:r>
            <w:r w:rsidR="00F528CF">
              <w:rPr>
                <w:szCs w:val="24"/>
              </w:rPr>
              <w:t>.</w:t>
            </w:r>
            <w:r w:rsidRPr="00EB191D">
              <w:rPr>
                <w:szCs w:val="24"/>
              </w:rPr>
              <w:t>1</w:t>
            </w:r>
          </w:p>
        </w:tc>
        <w:tc>
          <w:tcPr>
            <w:tcW w:w="2268" w:type="dxa"/>
            <w:gridSpan w:val="2"/>
            <w:noWrap/>
            <w:hideMark/>
          </w:tcPr>
          <w:p w14:paraId="17CCCF8E" w14:textId="77777777" w:rsidR="00D63C3F" w:rsidRPr="00EB191D" w:rsidRDefault="00D63C3F" w:rsidP="00C34C49">
            <w:pPr>
              <w:spacing w:after="0" w:line="360" w:lineRule="auto"/>
              <w:rPr>
                <w:szCs w:val="24"/>
              </w:rPr>
            </w:pPr>
            <w:r w:rsidRPr="00EB191D">
              <w:rPr>
                <w:szCs w:val="24"/>
              </w:rPr>
              <w:t>.</w:t>
            </w:r>
          </w:p>
        </w:tc>
      </w:tr>
      <w:tr w:rsidR="00BE4392" w:rsidRPr="00EB191D" w14:paraId="6906C141" w14:textId="77777777" w:rsidTr="00BE4392">
        <w:trPr>
          <w:gridAfter w:val="1"/>
          <w:wAfter w:w="34" w:type="dxa"/>
          <w:trHeight w:val="300"/>
        </w:trPr>
        <w:tc>
          <w:tcPr>
            <w:tcW w:w="9855" w:type="dxa"/>
            <w:gridSpan w:val="5"/>
            <w:noWrap/>
            <w:hideMark/>
          </w:tcPr>
          <w:p w14:paraId="6EEBD993" w14:textId="1F737ABA" w:rsidR="00BE4392" w:rsidRPr="00EB191D" w:rsidRDefault="00BE4392" w:rsidP="00C34C49">
            <w:pPr>
              <w:spacing w:after="0" w:line="360" w:lineRule="auto"/>
              <w:rPr>
                <w:szCs w:val="24"/>
              </w:rPr>
            </w:pPr>
            <w:r w:rsidRPr="00EB191D">
              <w:rPr>
                <w:szCs w:val="24"/>
              </w:rPr>
              <w:t>* No data are available for 2016. The indicator will be published again in 2019 (referensperiod=2018).</w:t>
            </w:r>
          </w:p>
        </w:tc>
      </w:tr>
      <w:tr w:rsidR="00B12DFB" w:rsidRPr="00EB191D" w14:paraId="3C62522A" w14:textId="77777777" w:rsidTr="00BE4392">
        <w:trPr>
          <w:gridAfter w:val="1"/>
          <w:wAfter w:w="34" w:type="dxa"/>
          <w:trHeight w:val="300"/>
        </w:trPr>
        <w:tc>
          <w:tcPr>
            <w:tcW w:w="9855" w:type="dxa"/>
            <w:gridSpan w:val="5"/>
            <w:noWrap/>
            <w:hideMark/>
          </w:tcPr>
          <w:p w14:paraId="4037EBEA" w14:textId="77777777" w:rsidR="00474CE1" w:rsidRPr="00EB191D" w:rsidRDefault="00474CE1" w:rsidP="00C34C49">
            <w:pPr>
              <w:spacing w:after="0" w:line="360" w:lineRule="auto"/>
              <w:rPr>
                <w:szCs w:val="24"/>
              </w:rPr>
            </w:pPr>
            <w:r w:rsidRPr="00EB191D">
              <w:rPr>
                <w:szCs w:val="24"/>
              </w:rPr>
              <w:t>** New definition since 2008. Before 2008 the indicator was supposed to measure if the person could raise 14 000 SEK within two weeks (no matter if the sum could be raised with or without help or by lending)</w:t>
            </w:r>
          </w:p>
        </w:tc>
      </w:tr>
      <w:tr w:rsidR="00BE4392" w:rsidRPr="00EB191D" w14:paraId="3A2E4E99" w14:textId="77777777" w:rsidTr="00BE4392">
        <w:trPr>
          <w:gridAfter w:val="1"/>
          <w:wAfter w:w="34" w:type="dxa"/>
          <w:trHeight w:val="300"/>
        </w:trPr>
        <w:tc>
          <w:tcPr>
            <w:tcW w:w="9855" w:type="dxa"/>
            <w:gridSpan w:val="5"/>
            <w:noWrap/>
            <w:hideMark/>
          </w:tcPr>
          <w:p w14:paraId="7A7877C5" w14:textId="77777777" w:rsidR="00BE4392" w:rsidRPr="00EB191D" w:rsidRDefault="00BE4392" w:rsidP="00C34C49">
            <w:pPr>
              <w:spacing w:after="0" w:line="360" w:lineRule="auto"/>
              <w:rPr>
                <w:szCs w:val="24"/>
              </w:rPr>
            </w:pPr>
            <w:r w:rsidRPr="00EB191D">
              <w:rPr>
                <w:szCs w:val="24"/>
              </w:rPr>
              <w:t xml:space="preserve">***The figures that are presented above belongs to the survey Living conditions. </w:t>
            </w:r>
          </w:p>
          <w:p w14:paraId="1AD00A78" w14:textId="769EA0CE" w:rsidR="00A863A3" w:rsidRPr="00EB191D" w:rsidRDefault="00A863A3" w:rsidP="00C34C49">
            <w:pPr>
              <w:spacing w:after="0" w:line="360" w:lineRule="auto"/>
              <w:rPr>
                <w:szCs w:val="24"/>
              </w:rPr>
            </w:pPr>
            <w:r w:rsidRPr="00EB191D">
              <w:rPr>
                <w:szCs w:val="24"/>
              </w:rPr>
              <w:t>Source: Statistics Sweden</w:t>
            </w:r>
          </w:p>
        </w:tc>
      </w:tr>
    </w:tbl>
    <w:p w14:paraId="10D4336B" w14:textId="77777777" w:rsidR="006C679E" w:rsidRPr="00EB191D" w:rsidRDefault="006C679E" w:rsidP="00EB191D">
      <w:pPr>
        <w:spacing w:line="360" w:lineRule="auto"/>
        <w:rPr>
          <w:szCs w:val="24"/>
        </w:rPr>
      </w:pPr>
    </w:p>
    <w:p w14:paraId="2EC64628" w14:textId="77777777" w:rsidR="006C679E" w:rsidRPr="00EB191D" w:rsidRDefault="006C679E" w:rsidP="00EB191D">
      <w:pPr>
        <w:spacing w:line="360" w:lineRule="auto"/>
        <w:rPr>
          <w:szCs w:val="24"/>
        </w:rPr>
      </w:pPr>
    </w:p>
    <w:p w14:paraId="690F4B8F" w14:textId="1A918B6B" w:rsidR="00A04FA0" w:rsidRDefault="00A04FA0">
      <w:pPr>
        <w:spacing w:after="0"/>
        <w:rPr>
          <w:szCs w:val="24"/>
        </w:rPr>
      </w:pPr>
      <w:r>
        <w:rPr>
          <w:szCs w:val="24"/>
        </w:rPr>
        <w:lastRenderedPageBreak/>
        <w:br w:type="page"/>
      </w:r>
    </w:p>
    <w:tbl>
      <w:tblPr>
        <w:tblW w:w="6100" w:type="dxa"/>
        <w:tblInd w:w="55" w:type="dxa"/>
        <w:tblCellMar>
          <w:left w:w="70" w:type="dxa"/>
          <w:right w:w="70" w:type="dxa"/>
        </w:tblCellMar>
        <w:tblLook w:val="04A0" w:firstRow="1" w:lastRow="0" w:firstColumn="1" w:lastColumn="0" w:noHBand="0" w:noVBand="1"/>
      </w:tblPr>
      <w:tblGrid>
        <w:gridCol w:w="960"/>
        <w:gridCol w:w="2260"/>
        <w:gridCol w:w="960"/>
        <w:gridCol w:w="960"/>
        <w:gridCol w:w="960"/>
      </w:tblGrid>
      <w:tr w:rsidR="006C679E" w:rsidRPr="00EB191D" w14:paraId="4B74539B" w14:textId="77777777" w:rsidTr="00F62B2B">
        <w:trPr>
          <w:trHeight w:val="58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34656D" w14:textId="6BB3BAB9" w:rsidR="006C679E" w:rsidRPr="00EB191D" w:rsidRDefault="006C679E" w:rsidP="00EB191D">
            <w:pPr>
              <w:spacing w:after="0" w:line="360" w:lineRule="auto"/>
              <w:rPr>
                <w:color w:val="000000"/>
                <w:szCs w:val="24"/>
                <w:lang w:eastAsia="sv-SE"/>
              </w:rPr>
            </w:pPr>
            <w:r w:rsidRPr="00EB191D">
              <w:rPr>
                <w:color w:val="000000"/>
                <w:szCs w:val="24"/>
                <w:lang w:eastAsia="sv-SE"/>
              </w:rPr>
              <w:lastRenderedPageBreak/>
              <w:t> </w:t>
            </w:r>
          </w:p>
        </w:tc>
        <w:tc>
          <w:tcPr>
            <w:tcW w:w="2260" w:type="dxa"/>
            <w:tcBorders>
              <w:top w:val="single" w:sz="8" w:space="0" w:color="auto"/>
              <w:left w:val="nil"/>
              <w:bottom w:val="single" w:sz="8" w:space="0" w:color="auto"/>
              <w:right w:val="single" w:sz="8" w:space="0" w:color="auto"/>
            </w:tcBorders>
            <w:shd w:val="clear" w:color="auto" w:fill="auto"/>
            <w:vAlign w:val="center"/>
            <w:hideMark/>
          </w:tcPr>
          <w:p w14:paraId="5D23C4B6" w14:textId="1D287FA3" w:rsidR="006C679E" w:rsidRPr="00EB191D" w:rsidRDefault="006C679E" w:rsidP="00EB191D">
            <w:pPr>
              <w:spacing w:after="0" w:line="360" w:lineRule="auto"/>
              <w:jc w:val="right"/>
              <w:rPr>
                <w:color w:val="F79646"/>
                <w:szCs w:val="24"/>
                <w:lang w:eastAsia="sv-SE"/>
              </w:rPr>
            </w:pPr>
            <w:r w:rsidRPr="0023249D">
              <w:rPr>
                <w:b/>
                <w:szCs w:val="24"/>
                <w:lang w:eastAsia="sv-SE"/>
              </w:rPr>
              <w:t>Gini-koefficient</w:t>
            </w:r>
            <w:r w:rsidRPr="00EB191D">
              <w:rPr>
                <w:szCs w:val="24"/>
                <w:lang w:eastAsia="sv-SE"/>
              </w:rPr>
              <w:t>, capital gains excluded</w:t>
            </w:r>
          </w:p>
        </w:tc>
        <w:tc>
          <w:tcPr>
            <w:tcW w:w="960" w:type="dxa"/>
            <w:tcBorders>
              <w:top w:val="nil"/>
              <w:left w:val="nil"/>
              <w:bottom w:val="nil"/>
              <w:right w:val="nil"/>
            </w:tcBorders>
            <w:shd w:val="clear" w:color="auto" w:fill="auto"/>
            <w:noWrap/>
            <w:vAlign w:val="bottom"/>
            <w:hideMark/>
          </w:tcPr>
          <w:p w14:paraId="403E6A36" w14:textId="77777777" w:rsidR="006C679E" w:rsidRPr="00EB191D" w:rsidRDefault="006C679E" w:rsidP="00EB191D">
            <w:pPr>
              <w:spacing w:after="0" w:line="360" w:lineRule="auto"/>
              <w:rPr>
                <w:color w:val="000000"/>
                <w:szCs w:val="24"/>
                <w:lang w:eastAsia="sv-SE"/>
              </w:rPr>
            </w:pPr>
          </w:p>
        </w:tc>
        <w:tc>
          <w:tcPr>
            <w:tcW w:w="960" w:type="dxa"/>
            <w:tcBorders>
              <w:top w:val="nil"/>
              <w:left w:val="nil"/>
              <w:bottom w:val="nil"/>
              <w:right w:val="nil"/>
            </w:tcBorders>
            <w:shd w:val="clear" w:color="auto" w:fill="auto"/>
            <w:noWrap/>
            <w:vAlign w:val="bottom"/>
            <w:hideMark/>
          </w:tcPr>
          <w:p w14:paraId="357D6944" w14:textId="77777777" w:rsidR="006C679E" w:rsidRPr="00EB191D" w:rsidRDefault="006C679E" w:rsidP="00EB191D">
            <w:pPr>
              <w:spacing w:after="0" w:line="360" w:lineRule="auto"/>
              <w:rPr>
                <w:color w:val="000000"/>
                <w:szCs w:val="24"/>
                <w:lang w:eastAsia="sv-SE"/>
              </w:rPr>
            </w:pPr>
          </w:p>
        </w:tc>
        <w:tc>
          <w:tcPr>
            <w:tcW w:w="960" w:type="dxa"/>
            <w:tcBorders>
              <w:top w:val="nil"/>
              <w:left w:val="nil"/>
              <w:bottom w:val="nil"/>
              <w:right w:val="nil"/>
            </w:tcBorders>
            <w:shd w:val="clear" w:color="auto" w:fill="auto"/>
            <w:noWrap/>
            <w:vAlign w:val="bottom"/>
            <w:hideMark/>
          </w:tcPr>
          <w:p w14:paraId="273C32C4" w14:textId="77777777" w:rsidR="006C679E" w:rsidRPr="00EB191D" w:rsidRDefault="006C679E" w:rsidP="00EB191D">
            <w:pPr>
              <w:spacing w:after="0" w:line="360" w:lineRule="auto"/>
              <w:rPr>
                <w:color w:val="000000"/>
                <w:szCs w:val="24"/>
                <w:lang w:eastAsia="sv-SE"/>
              </w:rPr>
            </w:pPr>
          </w:p>
        </w:tc>
      </w:tr>
      <w:tr w:rsidR="006C679E" w:rsidRPr="00EB191D" w14:paraId="48AE0480"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8B8494F"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1991</w:t>
            </w:r>
          </w:p>
        </w:tc>
        <w:tc>
          <w:tcPr>
            <w:tcW w:w="2260" w:type="dxa"/>
            <w:tcBorders>
              <w:top w:val="nil"/>
              <w:left w:val="nil"/>
              <w:bottom w:val="single" w:sz="8" w:space="0" w:color="auto"/>
              <w:right w:val="single" w:sz="8" w:space="0" w:color="auto"/>
            </w:tcBorders>
            <w:shd w:val="clear" w:color="auto" w:fill="auto"/>
            <w:vAlign w:val="center"/>
            <w:hideMark/>
          </w:tcPr>
          <w:p w14:paraId="60E13A08"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0.208</w:t>
            </w:r>
          </w:p>
        </w:tc>
        <w:tc>
          <w:tcPr>
            <w:tcW w:w="960" w:type="dxa"/>
            <w:tcBorders>
              <w:top w:val="nil"/>
              <w:left w:val="nil"/>
              <w:bottom w:val="nil"/>
              <w:right w:val="nil"/>
            </w:tcBorders>
            <w:shd w:val="clear" w:color="auto" w:fill="auto"/>
            <w:noWrap/>
            <w:vAlign w:val="bottom"/>
            <w:hideMark/>
          </w:tcPr>
          <w:p w14:paraId="3B7C390C"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7A549AB"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0B07E377" w14:textId="77777777" w:rsidR="006C679E" w:rsidRPr="00EB191D" w:rsidRDefault="006C679E" w:rsidP="00EB191D">
            <w:pPr>
              <w:spacing w:after="0" w:line="360" w:lineRule="auto"/>
              <w:rPr>
                <w:color w:val="000000"/>
                <w:szCs w:val="24"/>
                <w:lang w:val="sv-SE" w:eastAsia="sv-SE"/>
              </w:rPr>
            </w:pPr>
          </w:p>
        </w:tc>
      </w:tr>
      <w:tr w:rsidR="006C679E" w:rsidRPr="00EB191D" w14:paraId="7ECD1ACE"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6EF8C26"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1995</w:t>
            </w:r>
          </w:p>
        </w:tc>
        <w:tc>
          <w:tcPr>
            <w:tcW w:w="2260" w:type="dxa"/>
            <w:tcBorders>
              <w:top w:val="nil"/>
              <w:left w:val="nil"/>
              <w:bottom w:val="single" w:sz="8" w:space="0" w:color="auto"/>
              <w:right w:val="single" w:sz="8" w:space="0" w:color="auto"/>
            </w:tcBorders>
            <w:shd w:val="clear" w:color="auto" w:fill="auto"/>
            <w:vAlign w:val="center"/>
            <w:hideMark/>
          </w:tcPr>
          <w:p w14:paraId="3EE06BFD"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0.213</w:t>
            </w:r>
          </w:p>
        </w:tc>
        <w:tc>
          <w:tcPr>
            <w:tcW w:w="960" w:type="dxa"/>
            <w:tcBorders>
              <w:top w:val="nil"/>
              <w:left w:val="nil"/>
              <w:bottom w:val="nil"/>
              <w:right w:val="nil"/>
            </w:tcBorders>
            <w:shd w:val="clear" w:color="auto" w:fill="auto"/>
            <w:noWrap/>
            <w:vAlign w:val="bottom"/>
            <w:hideMark/>
          </w:tcPr>
          <w:p w14:paraId="429BAF1D"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999BC15"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49D15595" w14:textId="77777777" w:rsidR="006C679E" w:rsidRPr="00EB191D" w:rsidRDefault="006C679E" w:rsidP="00EB191D">
            <w:pPr>
              <w:spacing w:after="0" w:line="360" w:lineRule="auto"/>
              <w:rPr>
                <w:color w:val="000000"/>
                <w:szCs w:val="24"/>
                <w:lang w:val="sv-SE" w:eastAsia="sv-SE"/>
              </w:rPr>
            </w:pPr>
          </w:p>
        </w:tc>
      </w:tr>
      <w:tr w:rsidR="006C679E" w:rsidRPr="00EB191D" w14:paraId="07A996DF"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D8A3D56"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1999</w:t>
            </w:r>
          </w:p>
        </w:tc>
        <w:tc>
          <w:tcPr>
            <w:tcW w:w="2260" w:type="dxa"/>
            <w:tcBorders>
              <w:top w:val="nil"/>
              <w:left w:val="nil"/>
              <w:bottom w:val="single" w:sz="8" w:space="0" w:color="auto"/>
              <w:right w:val="single" w:sz="8" w:space="0" w:color="auto"/>
            </w:tcBorders>
            <w:shd w:val="clear" w:color="auto" w:fill="auto"/>
            <w:vAlign w:val="center"/>
            <w:hideMark/>
          </w:tcPr>
          <w:p w14:paraId="5B5FC051"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0.226</w:t>
            </w:r>
          </w:p>
        </w:tc>
        <w:tc>
          <w:tcPr>
            <w:tcW w:w="960" w:type="dxa"/>
            <w:tcBorders>
              <w:top w:val="nil"/>
              <w:left w:val="nil"/>
              <w:bottom w:val="nil"/>
              <w:right w:val="nil"/>
            </w:tcBorders>
            <w:shd w:val="clear" w:color="auto" w:fill="auto"/>
            <w:noWrap/>
            <w:vAlign w:val="bottom"/>
            <w:hideMark/>
          </w:tcPr>
          <w:p w14:paraId="0361C67C"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59083B77"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BDE3BD1" w14:textId="77777777" w:rsidR="006C679E" w:rsidRPr="00EB191D" w:rsidRDefault="006C679E" w:rsidP="00EB191D">
            <w:pPr>
              <w:spacing w:after="0" w:line="360" w:lineRule="auto"/>
              <w:rPr>
                <w:color w:val="000000"/>
                <w:szCs w:val="24"/>
                <w:lang w:val="sv-SE" w:eastAsia="sv-SE"/>
              </w:rPr>
            </w:pPr>
          </w:p>
        </w:tc>
      </w:tr>
      <w:tr w:rsidR="006C679E" w:rsidRPr="00EB191D" w14:paraId="50BF5D5B"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00DA99A"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2000</w:t>
            </w:r>
          </w:p>
        </w:tc>
        <w:tc>
          <w:tcPr>
            <w:tcW w:w="2260" w:type="dxa"/>
            <w:tcBorders>
              <w:top w:val="nil"/>
              <w:left w:val="nil"/>
              <w:bottom w:val="single" w:sz="8" w:space="0" w:color="auto"/>
              <w:right w:val="single" w:sz="8" w:space="0" w:color="auto"/>
            </w:tcBorders>
            <w:shd w:val="clear" w:color="auto" w:fill="auto"/>
            <w:vAlign w:val="center"/>
            <w:hideMark/>
          </w:tcPr>
          <w:p w14:paraId="77304272"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0.240</w:t>
            </w:r>
          </w:p>
        </w:tc>
        <w:tc>
          <w:tcPr>
            <w:tcW w:w="960" w:type="dxa"/>
            <w:tcBorders>
              <w:top w:val="nil"/>
              <w:left w:val="nil"/>
              <w:bottom w:val="nil"/>
              <w:right w:val="nil"/>
            </w:tcBorders>
            <w:shd w:val="clear" w:color="auto" w:fill="auto"/>
            <w:noWrap/>
            <w:vAlign w:val="bottom"/>
            <w:hideMark/>
          </w:tcPr>
          <w:p w14:paraId="117216E3"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0E4C586"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437A9553" w14:textId="77777777" w:rsidR="006C679E" w:rsidRPr="00EB191D" w:rsidRDefault="006C679E" w:rsidP="00EB191D">
            <w:pPr>
              <w:spacing w:after="0" w:line="360" w:lineRule="auto"/>
              <w:rPr>
                <w:color w:val="000000"/>
                <w:szCs w:val="24"/>
                <w:lang w:val="sv-SE" w:eastAsia="sv-SE"/>
              </w:rPr>
            </w:pPr>
          </w:p>
        </w:tc>
      </w:tr>
      <w:tr w:rsidR="006C679E" w:rsidRPr="00EB191D" w14:paraId="12A83EF1"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86D3B7B"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2001</w:t>
            </w:r>
          </w:p>
        </w:tc>
        <w:tc>
          <w:tcPr>
            <w:tcW w:w="2260" w:type="dxa"/>
            <w:tcBorders>
              <w:top w:val="nil"/>
              <w:left w:val="nil"/>
              <w:bottom w:val="single" w:sz="8" w:space="0" w:color="auto"/>
              <w:right w:val="single" w:sz="8" w:space="0" w:color="auto"/>
            </w:tcBorders>
            <w:shd w:val="clear" w:color="auto" w:fill="auto"/>
            <w:vAlign w:val="center"/>
            <w:hideMark/>
          </w:tcPr>
          <w:p w14:paraId="718FCC33"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0.235</w:t>
            </w:r>
          </w:p>
        </w:tc>
        <w:tc>
          <w:tcPr>
            <w:tcW w:w="960" w:type="dxa"/>
            <w:tcBorders>
              <w:top w:val="nil"/>
              <w:left w:val="nil"/>
              <w:bottom w:val="nil"/>
              <w:right w:val="nil"/>
            </w:tcBorders>
            <w:shd w:val="clear" w:color="auto" w:fill="auto"/>
            <w:noWrap/>
            <w:vAlign w:val="bottom"/>
            <w:hideMark/>
          </w:tcPr>
          <w:p w14:paraId="3499BDA9"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090DBCE9"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F14F92E" w14:textId="77777777" w:rsidR="006C679E" w:rsidRPr="00EB191D" w:rsidRDefault="006C679E" w:rsidP="00EB191D">
            <w:pPr>
              <w:spacing w:after="0" w:line="360" w:lineRule="auto"/>
              <w:rPr>
                <w:color w:val="000000"/>
                <w:szCs w:val="24"/>
                <w:lang w:val="sv-SE" w:eastAsia="sv-SE"/>
              </w:rPr>
            </w:pPr>
          </w:p>
        </w:tc>
      </w:tr>
      <w:tr w:rsidR="006C679E" w:rsidRPr="00EB191D" w14:paraId="291BFB7A"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B83664F"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2002</w:t>
            </w:r>
          </w:p>
        </w:tc>
        <w:tc>
          <w:tcPr>
            <w:tcW w:w="2260" w:type="dxa"/>
            <w:tcBorders>
              <w:top w:val="nil"/>
              <w:left w:val="nil"/>
              <w:bottom w:val="single" w:sz="8" w:space="0" w:color="auto"/>
              <w:right w:val="single" w:sz="8" w:space="0" w:color="auto"/>
            </w:tcBorders>
            <w:shd w:val="clear" w:color="auto" w:fill="auto"/>
            <w:vAlign w:val="center"/>
            <w:hideMark/>
          </w:tcPr>
          <w:p w14:paraId="5AF8DED5"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0.235</w:t>
            </w:r>
          </w:p>
        </w:tc>
        <w:tc>
          <w:tcPr>
            <w:tcW w:w="960" w:type="dxa"/>
            <w:tcBorders>
              <w:top w:val="nil"/>
              <w:left w:val="nil"/>
              <w:bottom w:val="nil"/>
              <w:right w:val="nil"/>
            </w:tcBorders>
            <w:shd w:val="clear" w:color="auto" w:fill="auto"/>
            <w:noWrap/>
            <w:vAlign w:val="bottom"/>
            <w:hideMark/>
          </w:tcPr>
          <w:p w14:paraId="18896E11"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B505019"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031DCBB1" w14:textId="77777777" w:rsidR="006C679E" w:rsidRPr="00EB191D" w:rsidRDefault="006C679E" w:rsidP="00EB191D">
            <w:pPr>
              <w:spacing w:after="0" w:line="360" w:lineRule="auto"/>
              <w:rPr>
                <w:color w:val="000000"/>
                <w:szCs w:val="24"/>
                <w:lang w:val="sv-SE" w:eastAsia="sv-SE"/>
              </w:rPr>
            </w:pPr>
          </w:p>
        </w:tc>
      </w:tr>
      <w:tr w:rsidR="006C679E" w:rsidRPr="00EB191D" w14:paraId="7EE04F85"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18B3750"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2003</w:t>
            </w:r>
          </w:p>
        </w:tc>
        <w:tc>
          <w:tcPr>
            <w:tcW w:w="2260" w:type="dxa"/>
            <w:tcBorders>
              <w:top w:val="nil"/>
              <w:left w:val="nil"/>
              <w:bottom w:val="single" w:sz="8" w:space="0" w:color="auto"/>
              <w:right w:val="single" w:sz="8" w:space="0" w:color="auto"/>
            </w:tcBorders>
            <w:shd w:val="clear" w:color="auto" w:fill="auto"/>
            <w:vAlign w:val="center"/>
            <w:hideMark/>
          </w:tcPr>
          <w:p w14:paraId="44D5C730"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0.230</w:t>
            </w:r>
          </w:p>
        </w:tc>
        <w:tc>
          <w:tcPr>
            <w:tcW w:w="960" w:type="dxa"/>
            <w:tcBorders>
              <w:top w:val="nil"/>
              <w:left w:val="nil"/>
              <w:bottom w:val="nil"/>
              <w:right w:val="nil"/>
            </w:tcBorders>
            <w:shd w:val="clear" w:color="auto" w:fill="auto"/>
            <w:noWrap/>
            <w:vAlign w:val="bottom"/>
            <w:hideMark/>
          </w:tcPr>
          <w:p w14:paraId="58474F15"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42B1BFE1"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381B001E" w14:textId="77777777" w:rsidR="006C679E" w:rsidRPr="00EB191D" w:rsidRDefault="006C679E" w:rsidP="00EB191D">
            <w:pPr>
              <w:spacing w:after="0" w:line="360" w:lineRule="auto"/>
              <w:rPr>
                <w:color w:val="000000"/>
                <w:szCs w:val="24"/>
                <w:lang w:val="sv-SE" w:eastAsia="sv-SE"/>
              </w:rPr>
            </w:pPr>
          </w:p>
        </w:tc>
      </w:tr>
      <w:tr w:rsidR="006C679E" w:rsidRPr="00EB191D" w14:paraId="63418F07"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E578C3C"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2004</w:t>
            </w:r>
          </w:p>
        </w:tc>
        <w:tc>
          <w:tcPr>
            <w:tcW w:w="2260" w:type="dxa"/>
            <w:tcBorders>
              <w:top w:val="nil"/>
              <w:left w:val="nil"/>
              <w:bottom w:val="single" w:sz="8" w:space="0" w:color="auto"/>
              <w:right w:val="single" w:sz="8" w:space="0" w:color="auto"/>
            </w:tcBorders>
            <w:shd w:val="clear" w:color="auto" w:fill="auto"/>
            <w:vAlign w:val="center"/>
            <w:hideMark/>
          </w:tcPr>
          <w:p w14:paraId="7FABE1CA"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0.231</w:t>
            </w:r>
          </w:p>
        </w:tc>
        <w:tc>
          <w:tcPr>
            <w:tcW w:w="960" w:type="dxa"/>
            <w:tcBorders>
              <w:top w:val="nil"/>
              <w:left w:val="nil"/>
              <w:bottom w:val="nil"/>
              <w:right w:val="nil"/>
            </w:tcBorders>
            <w:shd w:val="clear" w:color="auto" w:fill="auto"/>
            <w:noWrap/>
            <w:vAlign w:val="bottom"/>
            <w:hideMark/>
          </w:tcPr>
          <w:p w14:paraId="0001F64D"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6529B72"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0A225C74" w14:textId="77777777" w:rsidR="006C679E" w:rsidRPr="00EB191D" w:rsidRDefault="006C679E" w:rsidP="00EB191D">
            <w:pPr>
              <w:spacing w:after="0" w:line="360" w:lineRule="auto"/>
              <w:rPr>
                <w:color w:val="000000"/>
                <w:szCs w:val="24"/>
                <w:lang w:val="sv-SE" w:eastAsia="sv-SE"/>
              </w:rPr>
            </w:pPr>
          </w:p>
        </w:tc>
      </w:tr>
      <w:tr w:rsidR="006C679E" w:rsidRPr="00EB191D" w14:paraId="65216C65"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518E4EB"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2005</w:t>
            </w:r>
          </w:p>
        </w:tc>
        <w:tc>
          <w:tcPr>
            <w:tcW w:w="2260" w:type="dxa"/>
            <w:tcBorders>
              <w:top w:val="nil"/>
              <w:left w:val="nil"/>
              <w:bottom w:val="single" w:sz="8" w:space="0" w:color="auto"/>
              <w:right w:val="single" w:sz="8" w:space="0" w:color="auto"/>
            </w:tcBorders>
            <w:shd w:val="clear" w:color="auto" w:fill="auto"/>
            <w:vAlign w:val="center"/>
            <w:hideMark/>
          </w:tcPr>
          <w:p w14:paraId="0713025C"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0.237</w:t>
            </w:r>
          </w:p>
        </w:tc>
        <w:tc>
          <w:tcPr>
            <w:tcW w:w="960" w:type="dxa"/>
            <w:tcBorders>
              <w:top w:val="nil"/>
              <w:left w:val="nil"/>
              <w:bottom w:val="nil"/>
              <w:right w:val="nil"/>
            </w:tcBorders>
            <w:shd w:val="clear" w:color="auto" w:fill="auto"/>
            <w:noWrap/>
            <w:vAlign w:val="bottom"/>
            <w:hideMark/>
          </w:tcPr>
          <w:p w14:paraId="7F4E47FA"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792C49BD"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3315C488" w14:textId="77777777" w:rsidR="006C679E" w:rsidRPr="00EB191D" w:rsidRDefault="006C679E" w:rsidP="00EB191D">
            <w:pPr>
              <w:spacing w:after="0" w:line="360" w:lineRule="auto"/>
              <w:rPr>
                <w:color w:val="000000"/>
                <w:szCs w:val="24"/>
                <w:lang w:val="sv-SE" w:eastAsia="sv-SE"/>
              </w:rPr>
            </w:pPr>
          </w:p>
        </w:tc>
      </w:tr>
      <w:tr w:rsidR="006C679E" w:rsidRPr="00EB191D" w14:paraId="71208F87"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E485A79"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2006</w:t>
            </w:r>
          </w:p>
        </w:tc>
        <w:tc>
          <w:tcPr>
            <w:tcW w:w="2260" w:type="dxa"/>
            <w:tcBorders>
              <w:top w:val="nil"/>
              <w:left w:val="nil"/>
              <w:bottom w:val="single" w:sz="8" w:space="0" w:color="auto"/>
              <w:right w:val="single" w:sz="8" w:space="0" w:color="auto"/>
            </w:tcBorders>
            <w:shd w:val="clear" w:color="auto" w:fill="auto"/>
            <w:vAlign w:val="center"/>
            <w:hideMark/>
          </w:tcPr>
          <w:p w14:paraId="48C3B07E"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0.246</w:t>
            </w:r>
          </w:p>
        </w:tc>
        <w:tc>
          <w:tcPr>
            <w:tcW w:w="960" w:type="dxa"/>
            <w:tcBorders>
              <w:top w:val="nil"/>
              <w:left w:val="nil"/>
              <w:bottom w:val="nil"/>
              <w:right w:val="nil"/>
            </w:tcBorders>
            <w:shd w:val="clear" w:color="auto" w:fill="auto"/>
            <w:noWrap/>
            <w:vAlign w:val="bottom"/>
            <w:hideMark/>
          </w:tcPr>
          <w:p w14:paraId="1656B821"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17E2821D"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7A647E2" w14:textId="77777777" w:rsidR="006C679E" w:rsidRPr="00EB191D" w:rsidRDefault="006C679E" w:rsidP="00EB191D">
            <w:pPr>
              <w:spacing w:after="0" w:line="360" w:lineRule="auto"/>
              <w:rPr>
                <w:color w:val="000000"/>
                <w:szCs w:val="24"/>
                <w:lang w:val="sv-SE" w:eastAsia="sv-SE"/>
              </w:rPr>
            </w:pPr>
          </w:p>
        </w:tc>
      </w:tr>
      <w:tr w:rsidR="006C679E" w:rsidRPr="00EB191D" w14:paraId="7B36BBBA"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92F1380"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2007</w:t>
            </w:r>
          </w:p>
        </w:tc>
        <w:tc>
          <w:tcPr>
            <w:tcW w:w="2260" w:type="dxa"/>
            <w:tcBorders>
              <w:top w:val="nil"/>
              <w:left w:val="nil"/>
              <w:bottom w:val="single" w:sz="8" w:space="0" w:color="auto"/>
              <w:right w:val="single" w:sz="8" w:space="0" w:color="auto"/>
            </w:tcBorders>
            <w:shd w:val="clear" w:color="auto" w:fill="auto"/>
            <w:vAlign w:val="center"/>
            <w:hideMark/>
          </w:tcPr>
          <w:p w14:paraId="6E0BC6BA"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0.257</w:t>
            </w:r>
          </w:p>
        </w:tc>
        <w:tc>
          <w:tcPr>
            <w:tcW w:w="960" w:type="dxa"/>
            <w:tcBorders>
              <w:top w:val="nil"/>
              <w:left w:val="nil"/>
              <w:bottom w:val="nil"/>
              <w:right w:val="nil"/>
            </w:tcBorders>
            <w:shd w:val="clear" w:color="auto" w:fill="auto"/>
            <w:noWrap/>
            <w:vAlign w:val="bottom"/>
            <w:hideMark/>
          </w:tcPr>
          <w:p w14:paraId="54D3B45F"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58BB8271"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C881267" w14:textId="77777777" w:rsidR="006C679E" w:rsidRPr="00EB191D" w:rsidRDefault="006C679E" w:rsidP="00EB191D">
            <w:pPr>
              <w:spacing w:after="0" w:line="360" w:lineRule="auto"/>
              <w:rPr>
                <w:color w:val="000000"/>
                <w:szCs w:val="24"/>
                <w:lang w:val="sv-SE" w:eastAsia="sv-SE"/>
              </w:rPr>
            </w:pPr>
          </w:p>
        </w:tc>
      </w:tr>
      <w:tr w:rsidR="006C679E" w:rsidRPr="00EB191D" w14:paraId="24F5E965"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DCCC541"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2008</w:t>
            </w:r>
          </w:p>
        </w:tc>
        <w:tc>
          <w:tcPr>
            <w:tcW w:w="2260" w:type="dxa"/>
            <w:tcBorders>
              <w:top w:val="nil"/>
              <w:left w:val="nil"/>
              <w:bottom w:val="single" w:sz="8" w:space="0" w:color="auto"/>
              <w:right w:val="single" w:sz="8" w:space="0" w:color="auto"/>
            </w:tcBorders>
            <w:shd w:val="clear" w:color="auto" w:fill="auto"/>
            <w:vAlign w:val="center"/>
            <w:hideMark/>
          </w:tcPr>
          <w:p w14:paraId="33B84407"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0.259</w:t>
            </w:r>
          </w:p>
        </w:tc>
        <w:tc>
          <w:tcPr>
            <w:tcW w:w="960" w:type="dxa"/>
            <w:tcBorders>
              <w:top w:val="nil"/>
              <w:left w:val="nil"/>
              <w:bottom w:val="nil"/>
              <w:right w:val="nil"/>
            </w:tcBorders>
            <w:shd w:val="clear" w:color="auto" w:fill="auto"/>
            <w:noWrap/>
            <w:vAlign w:val="bottom"/>
            <w:hideMark/>
          </w:tcPr>
          <w:p w14:paraId="3F168C4C"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5F110B96"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BF65A60" w14:textId="77777777" w:rsidR="006C679E" w:rsidRPr="00EB191D" w:rsidRDefault="006C679E" w:rsidP="00EB191D">
            <w:pPr>
              <w:spacing w:after="0" w:line="360" w:lineRule="auto"/>
              <w:rPr>
                <w:color w:val="000000"/>
                <w:szCs w:val="24"/>
                <w:lang w:val="sv-SE" w:eastAsia="sv-SE"/>
              </w:rPr>
            </w:pPr>
          </w:p>
        </w:tc>
      </w:tr>
      <w:tr w:rsidR="006C679E" w:rsidRPr="00EB191D" w14:paraId="501DBD26"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9079D57"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2009</w:t>
            </w:r>
          </w:p>
        </w:tc>
        <w:tc>
          <w:tcPr>
            <w:tcW w:w="2260" w:type="dxa"/>
            <w:tcBorders>
              <w:top w:val="nil"/>
              <w:left w:val="nil"/>
              <w:bottom w:val="single" w:sz="8" w:space="0" w:color="auto"/>
              <w:right w:val="single" w:sz="8" w:space="0" w:color="auto"/>
            </w:tcBorders>
            <w:shd w:val="clear" w:color="auto" w:fill="auto"/>
            <w:vAlign w:val="center"/>
            <w:hideMark/>
          </w:tcPr>
          <w:p w14:paraId="042BB753" w14:textId="0854E043"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267</w:t>
            </w:r>
          </w:p>
        </w:tc>
        <w:tc>
          <w:tcPr>
            <w:tcW w:w="960" w:type="dxa"/>
            <w:tcBorders>
              <w:top w:val="nil"/>
              <w:left w:val="nil"/>
              <w:bottom w:val="nil"/>
              <w:right w:val="nil"/>
            </w:tcBorders>
            <w:shd w:val="clear" w:color="auto" w:fill="auto"/>
            <w:noWrap/>
            <w:vAlign w:val="bottom"/>
            <w:hideMark/>
          </w:tcPr>
          <w:p w14:paraId="1C249EC8"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43EC17E7"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535DCA11" w14:textId="77777777" w:rsidR="006C679E" w:rsidRPr="00EB191D" w:rsidRDefault="006C679E" w:rsidP="00EB191D">
            <w:pPr>
              <w:spacing w:after="0" w:line="360" w:lineRule="auto"/>
              <w:rPr>
                <w:color w:val="000000"/>
                <w:szCs w:val="24"/>
                <w:lang w:val="sv-SE" w:eastAsia="sv-SE"/>
              </w:rPr>
            </w:pPr>
          </w:p>
        </w:tc>
      </w:tr>
      <w:tr w:rsidR="006C679E" w:rsidRPr="00EB191D" w14:paraId="1491FA3E"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FEE45E1"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2010</w:t>
            </w:r>
          </w:p>
        </w:tc>
        <w:tc>
          <w:tcPr>
            <w:tcW w:w="2260" w:type="dxa"/>
            <w:tcBorders>
              <w:top w:val="nil"/>
              <w:left w:val="nil"/>
              <w:bottom w:val="single" w:sz="8" w:space="0" w:color="auto"/>
              <w:right w:val="single" w:sz="8" w:space="0" w:color="auto"/>
            </w:tcBorders>
            <w:shd w:val="clear" w:color="auto" w:fill="auto"/>
            <w:vAlign w:val="center"/>
            <w:hideMark/>
          </w:tcPr>
          <w:p w14:paraId="12FB91DF" w14:textId="0F70B4A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265</w:t>
            </w:r>
          </w:p>
        </w:tc>
        <w:tc>
          <w:tcPr>
            <w:tcW w:w="960" w:type="dxa"/>
            <w:tcBorders>
              <w:top w:val="nil"/>
              <w:left w:val="nil"/>
              <w:bottom w:val="nil"/>
              <w:right w:val="nil"/>
            </w:tcBorders>
            <w:shd w:val="clear" w:color="auto" w:fill="auto"/>
            <w:noWrap/>
            <w:vAlign w:val="bottom"/>
            <w:hideMark/>
          </w:tcPr>
          <w:p w14:paraId="5817D647"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5843976"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5C9D2B46" w14:textId="77777777" w:rsidR="006C679E" w:rsidRPr="00EB191D" w:rsidRDefault="006C679E" w:rsidP="00EB191D">
            <w:pPr>
              <w:spacing w:after="0" w:line="360" w:lineRule="auto"/>
              <w:rPr>
                <w:color w:val="000000"/>
                <w:szCs w:val="24"/>
                <w:lang w:val="sv-SE" w:eastAsia="sv-SE"/>
              </w:rPr>
            </w:pPr>
          </w:p>
        </w:tc>
      </w:tr>
      <w:tr w:rsidR="006C679E" w:rsidRPr="00EB191D" w14:paraId="2F50ED2C"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F39DFE2"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2011</w:t>
            </w:r>
          </w:p>
        </w:tc>
        <w:tc>
          <w:tcPr>
            <w:tcW w:w="2260" w:type="dxa"/>
            <w:tcBorders>
              <w:top w:val="nil"/>
              <w:left w:val="nil"/>
              <w:bottom w:val="single" w:sz="8" w:space="0" w:color="auto"/>
              <w:right w:val="single" w:sz="8" w:space="0" w:color="auto"/>
            </w:tcBorders>
            <w:shd w:val="clear" w:color="auto" w:fill="auto"/>
            <w:vAlign w:val="center"/>
            <w:hideMark/>
          </w:tcPr>
          <w:p w14:paraId="2A4EC642" w14:textId="3356B102"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266</w:t>
            </w:r>
          </w:p>
        </w:tc>
        <w:tc>
          <w:tcPr>
            <w:tcW w:w="960" w:type="dxa"/>
            <w:tcBorders>
              <w:top w:val="nil"/>
              <w:left w:val="nil"/>
              <w:bottom w:val="nil"/>
              <w:right w:val="nil"/>
            </w:tcBorders>
            <w:shd w:val="clear" w:color="auto" w:fill="auto"/>
            <w:noWrap/>
            <w:vAlign w:val="bottom"/>
            <w:hideMark/>
          </w:tcPr>
          <w:p w14:paraId="2B188DB2"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800B696"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7E6978EC" w14:textId="77777777" w:rsidR="006C679E" w:rsidRPr="00EB191D" w:rsidRDefault="006C679E" w:rsidP="00EB191D">
            <w:pPr>
              <w:spacing w:after="0" w:line="360" w:lineRule="auto"/>
              <w:rPr>
                <w:color w:val="000000"/>
                <w:szCs w:val="24"/>
                <w:lang w:val="sv-SE" w:eastAsia="sv-SE"/>
              </w:rPr>
            </w:pPr>
          </w:p>
        </w:tc>
      </w:tr>
      <w:tr w:rsidR="006C679E" w:rsidRPr="00EB191D" w14:paraId="57C23A9D"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EA778FD"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2012</w:t>
            </w:r>
          </w:p>
        </w:tc>
        <w:tc>
          <w:tcPr>
            <w:tcW w:w="2260" w:type="dxa"/>
            <w:tcBorders>
              <w:top w:val="nil"/>
              <w:left w:val="nil"/>
              <w:bottom w:val="single" w:sz="8" w:space="0" w:color="auto"/>
              <w:right w:val="single" w:sz="8" w:space="0" w:color="auto"/>
            </w:tcBorders>
            <w:shd w:val="clear" w:color="auto" w:fill="auto"/>
            <w:vAlign w:val="center"/>
            <w:hideMark/>
          </w:tcPr>
          <w:p w14:paraId="09D9711B" w14:textId="410096B6"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267</w:t>
            </w:r>
          </w:p>
        </w:tc>
        <w:tc>
          <w:tcPr>
            <w:tcW w:w="960" w:type="dxa"/>
            <w:tcBorders>
              <w:top w:val="nil"/>
              <w:left w:val="nil"/>
              <w:bottom w:val="nil"/>
              <w:right w:val="nil"/>
            </w:tcBorders>
            <w:shd w:val="clear" w:color="auto" w:fill="auto"/>
            <w:noWrap/>
            <w:vAlign w:val="bottom"/>
            <w:hideMark/>
          </w:tcPr>
          <w:p w14:paraId="75D4E190"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02DE3978"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24F5024" w14:textId="77777777" w:rsidR="006C679E" w:rsidRPr="00EB191D" w:rsidRDefault="006C679E" w:rsidP="00EB191D">
            <w:pPr>
              <w:spacing w:after="0" w:line="360" w:lineRule="auto"/>
              <w:rPr>
                <w:color w:val="000000"/>
                <w:szCs w:val="24"/>
                <w:lang w:val="sv-SE" w:eastAsia="sv-SE"/>
              </w:rPr>
            </w:pPr>
          </w:p>
        </w:tc>
      </w:tr>
      <w:tr w:rsidR="006C679E" w:rsidRPr="00EB191D" w14:paraId="69AD7F9D"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14F7918"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2013</w:t>
            </w:r>
          </w:p>
        </w:tc>
        <w:tc>
          <w:tcPr>
            <w:tcW w:w="2260" w:type="dxa"/>
            <w:tcBorders>
              <w:top w:val="nil"/>
              <w:left w:val="nil"/>
              <w:bottom w:val="single" w:sz="8" w:space="0" w:color="auto"/>
              <w:right w:val="single" w:sz="8" w:space="0" w:color="auto"/>
            </w:tcBorders>
            <w:shd w:val="clear" w:color="auto" w:fill="auto"/>
            <w:vAlign w:val="center"/>
            <w:hideMark/>
          </w:tcPr>
          <w:p w14:paraId="70E5624F" w14:textId="4E50A029"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266</w:t>
            </w:r>
          </w:p>
        </w:tc>
        <w:tc>
          <w:tcPr>
            <w:tcW w:w="960" w:type="dxa"/>
            <w:tcBorders>
              <w:top w:val="nil"/>
              <w:left w:val="nil"/>
              <w:bottom w:val="nil"/>
              <w:right w:val="nil"/>
            </w:tcBorders>
            <w:shd w:val="clear" w:color="auto" w:fill="auto"/>
            <w:noWrap/>
            <w:vAlign w:val="bottom"/>
            <w:hideMark/>
          </w:tcPr>
          <w:p w14:paraId="2AF973AD"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3ED77ACE"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6B8F0B32" w14:textId="77777777" w:rsidR="006C679E" w:rsidRPr="00EB191D" w:rsidRDefault="006C679E" w:rsidP="00EB191D">
            <w:pPr>
              <w:spacing w:after="0" w:line="360" w:lineRule="auto"/>
              <w:rPr>
                <w:color w:val="000000"/>
                <w:szCs w:val="24"/>
                <w:lang w:val="sv-SE" w:eastAsia="sv-SE"/>
              </w:rPr>
            </w:pPr>
          </w:p>
        </w:tc>
      </w:tr>
      <w:tr w:rsidR="006C679E" w:rsidRPr="00EB191D" w14:paraId="324B6DF7"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0058D04"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2014</w:t>
            </w:r>
          </w:p>
        </w:tc>
        <w:tc>
          <w:tcPr>
            <w:tcW w:w="2260" w:type="dxa"/>
            <w:tcBorders>
              <w:top w:val="nil"/>
              <w:left w:val="nil"/>
              <w:bottom w:val="single" w:sz="8" w:space="0" w:color="auto"/>
              <w:right w:val="single" w:sz="8" w:space="0" w:color="auto"/>
            </w:tcBorders>
            <w:shd w:val="clear" w:color="auto" w:fill="auto"/>
            <w:vAlign w:val="center"/>
            <w:hideMark/>
          </w:tcPr>
          <w:p w14:paraId="2FFFAA45" w14:textId="264DA2AD"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271</w:t>
            </w:r>
          </w:p>
        </w:tc>
        <w:tc>
          <w:tcPr>
            <w:tcW w:w="960" w:type="dxa"/>
            <w:tcBorders>
              <w:top w:val="nil"/>
              <w:left w:val="nil"/>
              <w:bottom w:val="nil"/>
              <w:right w:val="nil"/>
            </w:tcBorders>
            <w:shd w:val="clear" w:color="auto" w:fill="auto"/>
            <w:noWrap/>
            <w:vAlign w:val="bottom"/>
            <w:hideMark/>
          </w:tcPr>
          <w:p w14:paraId="7E33EE68"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294E07B7"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318ABB97" w14:textId="77777777" w:rsidR="006C679E" w:rsidRPr="00EB191D" w:rsidRDefault="006C679E" w:rsidP="00EB191D">
            <w:pPr>
              <w:spacing w:after="0" w:line="360" w:lineRule="auto"/>
              <w:rPr>
                <w:color w:val="000000"/>
                <w:szCs w:val="24"/>
                <w:lang w:val="sv-SE" w:eastAsia="sv-SE"/>
              </w:rPr>
            </w:pPr>
          </w:p>
        </w:tc>
      </w:tr>
      <w:tr w:rsidR="006C679E" w:rsidRPr="00EB191D" w14:paraId="0429C370" w14:textId="77777777" w:rsidTr="00F62B2B">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2C67BF8" w14:textId="77777777"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2015</w:t>
            </w:r>
          </w:p>
        </w:tc>
        <w:tc>
          <w:tcPr>
            <w:tcW w:w="2260" w:type="dxa"/>
            <w:tcBorders>
              <w:top w:val="nil"/>
              <w:left w:val="nil"/>
              <w:bottom w:val="single" w:sz="8" w:space="0" w:color="auto"/>
              <w:right w:val="single" w:sz="8" w:space="0" w:color="auto"/>
            </w:tcBorders>
            <w:shd w:val="clear" w:color="auto" w:fill="auto"/>
            <w:vAlign w:val="center"/>
            <w:hideMark/>
          </w:tcPr>
          <w:p w14:paraId="638E8766" w14:textId="7AB0D74C" w:rsidR="006C679E" w:rsidRPr="00EB191D" w:rsidRDefault="006C679E" w:rsidP="00EB191D">
            <w:pPr>
              <w:spacing w:after="0" w:line="360" w:lineRule="auto"/>
              <w:jc w:val="right"/>
              <w:rPr>
                <w:color w:val="000000"/>
                <w:szCs w:val="24"/>
                <w:lang w:val="sv-SE" w:eastAsia="sv-SE"/>
              </w:rPr>
            </w:pPr>
            <w:r w:rsidRPr="00EB191D">
              <w:rPr>
                <w:color w:val="000000"/>
                <w:szCs w:val="24"/>
                <w:lang w:val="sv-SE" w:eastAsia="sv-SE"/>
              </w:rPr>
              <w:t>0</w:t>
            </w:r>
            <w:r w:rsidR="00F528CF">
              <w:rPr>
                <w:color w:val="000000"/>
                <w:szCs w:val="24"/>
                <w:lang w:val="sv-SE" w:eastAsia="sv-SE"/>
              </w:rPr>
              <w:t>.</w:t>
            </w:r>
            <w:r w:rsidRPr="00EB191D">
              <w:rPr>
                <w:color w:val="000000"/>
                <w:szCs w:val="24"/>
                <w:lang w:val="sv-SE" w:eastAsia="sv-SE"/>
              </w:rPr>
              <w:t>275</w:t>
            </w:r>
          </w:p>
        </w:tc>
        <w:tc>
          <w:tcPr>
            <w:tcW w:w="960" w:type="dxa"/>
            <w:tcBorders>
              <w:top w:val="nil"/>
              <w:left w:val="nil"/>
              <w:bottom w:val="nil"/>
              <w:right w:val="nil"/>
            </w:tcBorders>
            <w:shd w:val="clear" w:color="auto" w:fill="auto"/>
            <w:noWrap/>
            <w:vAlign w:val="bottom"/>
            <w:hideMark/>
          </w:tcPr>
          <w:p w14:paraId="6DED37A2"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407C2B0D"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768C6C75" w14:textId="77777777" w:rsidR="006C679E" w:rsidRPr="00EB191D" w:rsidRDefault="006C679E" w:rsidP="00EB191D">
            <w:pPr>
              <w:spacing w:after="0" w:line="360" w:lineRule="auto"/>
              <w:rPr>
                <w:color w:val="000000"/>
                <w:szCs w:val="24"/>
                <w:lang w:val="sv-SE" w:eastAsia="sv-SE"/>
              </w:rPr>
            </w:pPr>
          </w:p>
        </w:tc>
      </w:tr>
      <w:tr w:rsidR="006C679E" w:rsidRPr="00EB191D" w14:paraId="3DB78B29" w14:textId="77777777" w:rsidTr="00F62B2B">
        <w:trPr>
          <w:trHeight w:val="300"/>
        </w:trPr>
        <w:tc>
          <w:tcPr>
            <w:tcW w:w="3220" w:type="dxa"/>
            <w:gridSpan w:val="2"/>
            <w:tcBorders>
              <w:top w:val="nil"/>
              <w:left w:val="nil"/>
              <w:bottom w:val="nil"/>
              <w:right w:val="nil"/>
            </w:tcBorders>
            <w:shd w:val="clear" w:color="auto" w:fill="auto"/>
            <w:noWrap/>
            <w:vAlign w:val="center"/>
            <w:hideMark/>
          </w:tcPr>
          <w:p w14:paraId="513B47A0" w14:textId="77777777" w:rsidR="006C679E" w:rsidRPr="00EB191D" w:rsidRDefault="006C679E" w:rsidP="00EB191D">
            <w:pPr>
              <w:spacing w:after="0" w:line="360" w:lineRule="auto"/>
              <w:rPr>
                <w:color w:val="000000"/>
                <w:szCs w:val="24"/>
                <w:lang w:val="sv-SE" w:eastAsia="sv-SE"/>
              </w:rPr>
            </w:pPr>
            <w:r w:rsidRPr="00EB191D">
              <w:rPr>
                <w:color w:val="000000"/>
                <w:szCs w:val="24"/>
                <w:lang w:val="sv-SE" w:eastAsia="sv-SE"/>
              </w:rPr>
              <w:t>Source: Statistics Sweden</w:t>
            </w:r>
          </w:p>
        </w:tc>
        <w:tc>
          <w:tcPr>
            <w:tcW w:w="960" w:type="dxa"/>
            <w:tcBorders>
              <w:top w:val="nil"/>
              <w:left w:val="nil"/>
              <w:bottom w:val="nil"/>
              <w:right w:val="nil"/>
            </w:tcBorders>
            <w:shd w:val="clear" w:color="auto" w:fill="auto"/>
            <w:noWrap/>
            <w:vAlign w:val="bottom"/>
            <w:hideMark/>
          </w:tcPr>
          <w:p w14:paraId="6A3797D8"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71C927B0" w14:textId="77777777" w:rsidR="006C679E" w:rsidRPr="00EB191D" w:rsidRDefault="006C679E" w:rsidP="00EB191D">
            <w:pPr>
              <w:spacing w:after="0" w:line="360" w:lineRule="auto"/>
              <w:rPr>
                <w:color w:val="000000"/>
                <w:szCs w:val="24"/>
                <w:lang w:val="sv-SE" w:eastAsia="sv-SE"/>
              </w:rPr>
            </w:pPr>
          </w:p>
        </w:tc>
        <w:tc>
          <w:tcPr>
            <w:tcW w:w="960" w:type="dxa"/>
            <w:tcBorders>
              <w:top w:val="nil"/>
              <w:left w:val="nil"/>
              <w:bottom w:val="nil"/>
              <w:right w:val="nil"/>
            </w:tcBorders>
            <w:shd w:val="clear" w:color="auto" w:fill="auto"/>
            <w:noWrap/>
            <w:vAlign w:val="bottom"/>
            <w:hideMark/>
          </w:tcPr>
          <w:p w14:paraId="4D046C32" w14:textId="77777777" w:rsidR="006C679E" w:rsidRPr="00EB191D" w:rsidRDefault="006C679E" w:rsidP="00EB191D">
            <w:pPr>
              <w:spacing w:after="0" w:line="360" w:lineRule="auto"/>
              <w:rPr>
                <w:color w:val="000000"/>
                <w:szCs w:val="24"/>
                <w:lang w:val="sv-SE" w:eastAsia="sv-SE"/>
              </w:rPr>
            </w:pPr>
          </w:p>
        </w:tc>
      </w:tr>
      <w:tr w:rsidR="006C679E" w:rsidRPr="00EB191D" w14:paraId="7086AF8F" w14:textId="77777777" w:rsidTr="00F62B2B">
        <w:trPr>
          <w:trHeight w:val="300"/>
        </w:trPr>
        <w:tc>
          <w:tcPr>
            <w:tcW w:w="6100" w:type="dxa"/>
            <w:gridSpan w:val="5"/>
            <w:tcBorders>
              <w:top w:val="nil"/>
              <w:left w:val="nil"/>
              <w:bottom w:val="nil"/>
              <w:right w:val="nil"/>
            </w:tcBorders>
            <w:shd w:val="clear" w:color="auto" w:fill="auto"/>
            <w:noWrap/>
            <w:vAlign w:val="center"/>
            <w:hideMark/>
          </w:tcPr>
          <w:p w14:paraId="45628B4C" w14:textId="35B56423" w:rsidR="006C679E" w:rsidRPr="00EB191D" w:rsidRDefault="006C679E" w:rsidP="00EB191D">
            <w:pPr>
              <w:spacing w:after="0" w:line="360" w:lineRule="auto"/>
              <w:rPr>
                <w:color w:val="000000"/>
                <w:szCs w:val="24"/>
                <w:lang w:eastAsia="sv-SE"/>
              </w:rPr>
            </w:pPr>
            <w:r w:rsidRPr="00EB191D">
              <w:rPr>
                <w:color w:val="000000"/>
                <w:szCs w:val="24"/>
                <w:lang w:eastAsia="sv-SE"/>
              </w:rPr>
              <w:t>1991-2010: Household’s finances, http://www.scb.se/he0103-en</w:t>
            </w:r>
          </w:p>
        </w:tc>
      </w:tr>
      <w:tr w:rsidR="006C679E" w:rsidRPr="00EB191D" w14:paraId="6A3D44F8" w14:textId="77777777" w:rsidTr="00F62B2B">
        <w:trPr>
          <w:trHeight w:val="300"/>
        </w:trPr>
        <w:tc>
          <w:tcPr>
            <w:tcW w:w="6100" w:type="dxa"/>
            <w:gridSpan w:val="5"/>
            <w:tcBorders>
              <w:top w:val="nil"/>
              <w:left w:val="nil"/>
              <w:bottom w:val="nil"/>
              <w:right w:val="nil"/>
            </w:tcBorders>
            <w:shd w:val="clear" w:color="auto" w:fill="auto"/>
            <w:noWrap/>
            <w:vAlign w:val="bottom"/>
            <w:hideMark/>
          </w:tcPr>
          <w:p w14:paraId="7A09EFB1" w14:textId="0ACF56FA" w:rsidR="006C679E" w:rsidRPr="00EB191D" w:rsidRDefault="006C679E" w:rsidP="00EB191D">
            <w:pPr>
              <w:spacing w:after="0" w:line="360" w:lineRule="auto"/>
              <w:rPr>
                <w:color w:val="000000"/>
                <w:szCs w:val="24"/>
                <w:lang w:eastAsia="sv-SE"/>
              </w:rPr>
            </w:pPr>
            <w:r w:rsidRPr="00EB191D">
              <w:rPr>
                <w:color w:val="000000"/>
                <w:szCs w:val="24"/>
                <w:lang w:eastAsia="sv-SE"/>
              </w:rPr>
              <w:t>2011-2015: Income and tax statistics, http://www.scb.se/he0110-en</w:t>
            </w:r>
          </w:p>
        </w:tc>
      </w:tr>
    </w:tbl>
    <w:p w14:paraId="3732379A" w14:textId="1C640BAF" w:rsidR="00741C6A" w:rsidRPr="00EB191D" w:rsidRDefault="00E60644" w:rsidP="00EB191D">
      <w:pPr>
        <w:spacing w:line="360" w:lineRule="auto"/>
        <w:rPr>
          <w:b/>
          <w:szCs w:val="24"/>
        </w:rPr>
      </w:pPr>
      <w:r w:rsidRPr="00EB191D">
        <w:rPr>
          <w:szCs w:val="24"/>
        </w:rPr>
        <w:br w:type="page"/>
      </w:r>
      <w:r w:rsidR="00E8667A" w:rsidRPr="00EB191D">
        <w:rPr>
          <w:b/>
          <w:szCs w:val="24"/>
        </w:rPr>
        <w:lastRenderedPageBreak/>
        <w:t>Healt</w:t>
      </w:r>
      <w:r w:rsidR="00E91676" w:rsidRPr="00EB191D">
        <w:rPr>
          <w:b/>
          <w:szCs w:val="24"/>
        </w:rPr>
        <w:t>h a</w:t>
      </w:r>
      <w:r w:rsidR="00E8667A" w:rsidRPr="00EB191D">
        <w:rPr>
          <w:b/>
          <w:szCs w:val="24"/>
        </w:rPr>
        <w:t>nd socio-economic indicators.</w:t>
      </w:r>
    </w:p>
    <w:tbl>
      <w:tblPr>
        <w:tblStyle w:val="TableElegant"/>
        <w:tblpPr w:leftFromText="141" w:rightFromText="141" w:vertAnchor="text" w:tblpY="1"/>
        <w:tblOverlap w:val="never"/>
        <w:tblW w:w="4699" w:type="pct"/>
        <w:tblLayout w:type="fixed"/>
        <w:tblLook w:val="0000" w:firstRow="0" w:lastRow="0" w:firstColumn="0" w:lastColumn="0" w:noHBand="0" w:noVBand="0"/>
      </w:tblPr>
      <w:tblGrid>
        <w:gridCol w:w="3718"/>
        <w:gridCol w:w="1245"/>
        <w:gridCol w:w="1059"/>
        <w:gridCol w:w="1059"/>
        <w:gridCol w:w="1065"/>
        <w:gridCol w:w="1057"/>
        <w:gridCol w:w="1068"/>
        <w:gridCol w:w="1016"/>
        <w:gridCol w:w="2365"/>
      </w:tblGrid>
      <w:tr w:rsidR="00BB2513" w:rsidRPr="00EB191D" w14:paraId="75523B2C" w14:textId="77777777" w:rsidTr="00FA6305">
        <w:trPr>
          <w:trHeight w:val="255"/>
        </w:trPr>
        <w:tc>
          <w:tcPr>
            <w:tcW w:w="1362" w:type="pct"/>
            <w:noWrap/>
          </w:tcPr>
          <w:p w14:paraId="1C8BE5CA" w14:textId="77777777" w:rsidR="004C391D" w:rsidRPr="00EB191D" w:rsidRDefault="004C391D" w:rsidP="00FA6305">
            <w:pPr>
              <w:spacing w:after="0" w:line="360" w:lineRule="auto"/>
              <w:rPr>
                <w:b/>
                <w:bCs/>
                <w:szCs w:val="24"/>
                <w:lang w:eastAsia="sv-SE"/>
              </w:rPr>
            </w:pPr>
            <w:r w:rsidRPr="00EB191D">
              <w:rPr>
                <w:b/>
                <w:bCs/>
                <w:szCs w:val="24"/>
                <w:lang w:eastAsia="sv-SE"/>
              </w:rPr>
              <w:t xml:space="preserve">Parameter </w:t>
            </w:r>
          </w:p>
        </w:tc>
        <w:tc>
          <w:tcPr>
            <w:tcW w:w="456" w:type="pct"/>
            <w:noWrap/>
          </w:tcPr>
          <w:p w14:paraId="3DFB3DDD" w14:textId="77777777" w:rsidR="004C391D" w:rsidRPr="00EB191D" w:rsidRDefault="004A606F" w:rsidP="00FA6305">
            <w:pPr>
              <w:spacing w:after="0" w:line="360" w:lineRule="auto"/>
              <w:jc w:val="center"/>
              <w:rPr>
                <w:b/>
                <w:bCs/>
                <w:szCs w:val="24"/>
                <w:lang w:eastAsia="sv-SE"/>
              </w:rPr>
            </w:pPr>
            <w:r w:rsidRPr="00EB191D">
              <w:rPr>
                <w:b/>
                <w:bCs/>
                <w:szCs w:val="24"/>
                <w:lang w:eastAsia="sv-SE"/>
              </w:rPr>
              <w:t>2010</w:t>
            </w:r>
          </w:p>
        </w:tc>
        <w:tc>
          <w:tcPr>
            <w:tcW w:w="388" w:type="pct"/>
            <w:noWrap/>
          </w:tcPr>
          <w:p w14:paraId="6A812C10" w14:textId="77777777" w:rsidR="004C391D" w:rsidRPr="00EB191D" w:rsidRDefault="004A606F" w:rsidP="00C34C49">
            <w:pPr>
              <w:spacing w:after="0" w:line="360" w:lineRule="auto"/>
              <w:jc w:val="center"/>
              <w:rPr>
                <w:b/>
                <w:bCs/>
                <w:szCs w:val="24"/>
                <w:lang w:eastAsia="sv-SE"/>
              </w:rPr>
            </w:pPr>
            <w:r w:rsidRPr="00EB191D">
              <w:rPr>
                <w:b/>
                <w:bCs/>
                <w:szCs w:val="24"/>
                <w:lang w:eastAsia="sv-SE"/>
              </w:rPr>
              <w:t>2011</w:t>
            </w:r>
          </w:p>
        </w:tc>
        <w:tc>
          <w:tcPr>
            <w:tcW w:w="388" w:type="pct"/>
            <w:noWrap/>
          </w:tcPr>
          <w:p w14:paraId="7884476A" w14:textId="77777777" w:rsidR="004C391D" w:rsidRPr="00EB191D" w:rsidRDefault="004A606F" w:rsidP="00C34C49">
            <w:pPr>
              <w:spacing w:after="0" w:line="360" w:lineRule="auto"/>
              <w:jc w:val="center"/>
              <w:rPr>
                <w:b/>
                <w:bCs/>
                <w:szCs w:val="24"/>
                <w:lang w:eastAsia="sv-SE"/>
              </w:rPr>
            </w:pPr>
            <w:r w:rsidRPr="00EB191D">
              <w:rPr>
                <w:b/>
                <w:bCs/>
                <w:szCs w:val="24"/>
                <w:lang w:eastAsia="sv-SE"/>
              </w:rPr>
              <w:t>2012</w:t>
            </w:r>
          </w:p>
        </w:tc>
        <w:tc>
          <w:tcPr>
            <w:tcW w:w="390" w:type="pct"/>
            <w:noWrap/>
          </w:tcPr>
          <w:p w14:paraId="05B4930A" w14:textId="77777777" w:rsidR="004C391D" w:rsidRPr="00EB191D" w:rsidRDefault="004A606F" w:rsidP="00C34C49">
            <w:pPr>
              <w:spacing w:after="0" w:line="360" w:lineRule="auto"/>
              <w:jc w:val="center"/>
              <w:rPr>
                <w:b/>
                <w:bCs/>
                <w:szCs w:val="24"/>
                <w:lang w:eastAsia="sv-SE"/>
              </w:rPr>
            </w:pPr>
            <w:r w:rsidRPr="00EB191D">
              <w:rPr>
                <w:b/>
                <w:bCs/>
                <w:szCs w:val="24"/>
                <w:lang w:eastAsia="sv-SE"/>
              </w:rPr>
              <w:t>2013</w:t>
            </w:r>
          </w:p>
        </w:tc>
        <w:tc>
          <w:tcPr>
            <w:tcW w:w="387" w:type="pct"/>
            <w:noWrap/>
          </w:tcPr>
          <w:p w14:paraId="7B799EE7" w14:textId="77777777" w:rsidR="004C391D" w:rsidRPr="00EB191D" w:rsidRDefault="004A606F" w:rsidP="00C34C49">
            <w:pPr>
              <w:spacing w:after="0" w:line="360" w:lineRule="auto"/>
              <w:jc w:val="center"/>
              <w:rPr>
                <w:b/>
                <w:bCs/>
                <w:szCs w:val="24"/>
                <w:lang w:eastAsia="sv-SE"/>
              </w:rPr>
            </w:pPr>
            <w:r w:rsidRPr="00EB191D">
              <w:rPr>
                <w:b/>
                <w:bCs/>
                <w:szCs w:val="24"/>
                <w:lang w:eastAsia="sv-SE"/>
              </w:rPr>
              <w:t>2014</w:t>
            </w:r>
          </w:p>
        </w:tc>
        <w:tc>
          <w:tcPr>
            <w:tcW w:w="391" w:type="pct"/>
            <w:noWrap/>
          </w:tcPr>
          <w:p w14:paraId="03D1ED92" w14:textId="77777777" w:rsidR="004C391D" w:rsidRPr="00EB191D" w:rsidRDefault="004A606F" w:rsidP="00C34C49">
            <w:pPr>
              <w:spacing w:after="0" w:line="360" w:lineRule="auto"/>
              <w:jc w:val="center"/>
              <w:rPr>
                <w:b/>
                <w:bCs/>
                <w:szCs w:val="24"/>
                <w:lang w:eastAsia="sv-SE"/>
              </w:rPr>
            </w:pPr>
            <w:r w:rsidRPr="00EB191D">
              <w:rPr>
                <w:b/>
                <w:bCs/>
                <w:szCs w:val="24"/>
                <w:lang w:eastAsia="sv-SE"/>
              </w:rPr>
              <w:t>2015</w:t>
            </w:r>
          </w:p>
        </w:tc>
        <w:tc>
          <w:tcPr>
            <w:tcW w:w="372" w:type="pct"/>
            <w:noWrap/>
          </w:tcPr>
          <w:p w14:paraId="2793B1DD" w14:textId="77777777" w:rsidR="004C391D" w:rsidRPr="00EB191D" w:rsidRDefault="004A606F" w:rsidP="00C34C49">
            <w:pPr>
              <w:spacing w:after="0" w:line="360" w:lineRule="auto"/>
              <w:jc w:val="center"/>
              <w:rPr>
                <w:b/>
                <w:bCs/>
                <w:szCs w:val="24"/>
                <w:lang w:eastAsia="sv-SE"/>
              </w:rPr>
            </w:pPr>
            <w:r w:rsidRPr="00EB191D">
              <w:rPr>
                <w:b/>
                <w:bCs/>
                <w:szCs w:val="24"/>
                <w:lang w:eastAsia="sv-SE"/>
              </w:rPr>
              <w:t>2016</w:t>
            </w:r>
          </w:p>
        </w:tc>
        <w:tc>
          <w:tcPr>
            <w:tcW w:w="867" w:type="pct"/>
            <w:noWrap/>
          </w:tcPr>
          <w:p w14:paraId="681B2B1F" w14:textId="77777777" w:rsidR="004C391D" w:rsidRPr="00EB191D" w:rsidRDefault="004C391D" w:rsidP="00C34C49">
            <w:pPr>
              <w:spacing w:after="0" w:line="360" w:lineRule="auto"/>
              <w:rPr>
                <w:szCs w:val="24"/>
                <w:lang w:eastAsia="sv-SE"/>
              </w:rPr>
            </w:pPr>
            <w:r w:rsidRPr="00EB191D">
              <w:rPr>
                <w:szCs w:val="24"/>
                <w:lang w:eastAsia="sv-SE"/>
              </w:rPr>
              <w:t xml:space="preserve">Source </w:t>
            </w:r>
          </w:p>
        </w:tc>
      </w:tr>
      <w:tr w:rsidR="00BB2513" w:rsidRPr="00EB191D" w14:paraId="004C2E15" w14:textId="77777777" w:rsidTr="00FA6305">
        <w:trPr>
          <w:trHeight w:val="255"/>
        </w:trPr>
        <w:tc>
          <w:tcPr>
            <w:tcW w:w="1362" w:type="pct"/>
            <w:noWrap/>
          </w:tcPr>
          <w:p w14:paraId="6EB4EAF0" w14:textId="77777777" w:rsidR="004C391D" w:rsidRPr="00EB191D" w:rsidRDefault="004C391D" w:rsidP="00FA6305">
            <w:pPr>
              <w:spacing w:after="0" w:line="360" w:lineRule="auto"/>
              <w:rPr>
                <w:szCs w:val="24"/>
                <w:lang w:eastAsia="sv-SE"/>
              </w:rPr>
            </w:pPr>
            <w:r w:rsidRPr="00EB191D">
              <w:rPr>
                <w:szCs w:val="24"/>
                <w:lang w:eastAsia="sv-SE"/>
              </w:rPr>
              <w:t>Ginikoefficient (income)</w:t>
            </w:r>
          </w:p>
        </w:tc>
        <w:tc>
          <w:tcPr>
            <w:tcW w:w="456" w:type="pct"/>
            <w:noWrap/>
          </w:tcPr>
          <w:p w14:paraId="2DA5DEDE" w14:textId="5CAA1630" w:rsidR="004C391D" w:rsidRPr="00EB191D" w:rsidRDefault="004A606F" w:rsidP="00FA6305">
            <w:pPr>
              <w:spacing w:after="0" w:line="360" w:lineRule="auto"/>
              <w:jc w:val="center"/>
              <w:rPr>
                <w:szCs w:val="24"/>
                <w:lang w:eastAsia="sv-SE"/>
              </w:rPr>
            </w:pPr>
            <w:r w:rsidRPr="00EB191D">
              <w:rPr>
                <w:szCs w:val="24"/>
                <w:lang w:eastAsia="sv-SE"/>
              </w:rPr>
              <w:t>24</w:t>
            </w:r>
            <w:r w:rsidR="00F528CF">
              <w:rPr>
                <w:szCs w:val="24"/>
                <w:lang w:eastAsia="sv-SE"/>
              </w:rPr>
              <w:t>.</w:t>
            </w:r>
            <w:r w:rsidRPr="00EB191D">
              <w:rPr>
                <w:szCs w:val="24"/>
                <w:lang w:eastAsia="sv-SE"/>
              </w:rPr>
              <w:t>1</w:t>
            </w:r>
          </w:p>
        </w:tc>
        <w:tc>
          <w:tcPr>
            <w:tcW w:w="388" w:type="pct"/>
            <w:noWrap/>
          </w:tcPr>
          <w:p w14:paraId="4F63B0DB" w14:textId="63E728C1" w:rsidR="004C391D" w:rsidRPr="00EB191D" w:rsidRDefault="004A606F" w:rsidP="00C34C49">
            <w:pPr>
              <w:spacing w:after="0" w:line="360" w:lineRule="auto"/>
              <w:jc w:val="center"/>
              <w:rPr>
                <w:szCs w:val="24"/>
                <w:lang w:eastAsia="sv-SE"/>
              </w:rPr>
            </w:pPr>
            <w:r w:rsidRPr="00EB191D">
              <w:rPr>
                <w:szCs w:val="24"/>
                <w:lang w:eastAsia="sv-SE"/>
              </w:rPr>
              <w:t>24</w:t>
            </w:r>
            <w:r w:rsidR="00F528CF">
              <w:rPr>
                <w:szCs w:val="24"/>
                <w:lang w:eastAsia="sv-SE"/>
              </w:rPr>
              <w:t>.</w:t>
            </w:r>
            <w:r w:rsidRPr="00EB191D">
              <w:rPr>
                <w:szCs w:val="24"/>
                <w:lang w:eastAsia="sv-SE"/>
              </w:rPr>
              <w:t>4</w:t>
            </w:r>
          </w:p>
        </w:tc>
        <w:tc>
          <w:tcPr>
            <w:tcW w:w="388" w:type="pct"/>
            <w:noWrap/>
          </w:tcPr>
          <w:p w14:paraId="3E84A2F7" w14:textId="20E9B58D" w:rsidR="004C391D" w:rsidRPr="00EB191D" w:rsidRDefault="004A606F" w:rsidP="00C34C49">
            <w:pPr>
              <w:spacing w:after="0" w:line="360" w:lineRule="auto"/>
              <w:jc w:val="center"/>
              <w:rPr>
                <w:szCs w:val="24"/>
                <w:lang w:eastAsia="sv-SE"/>
              </w:rPr>
            </w:pPr>
            <w:r w:rsidRPr="00EB191D">
              <w:rPr>
                <w:szCs w:val="24"/>
                <w:lang w:eastAsia="sv-SE"/>
              </w:rPr>
              <w:t>24</w:t>
            </w:r>
            <w:r w:rsidR="00F528CF">
              <w:rPr>
                <w:szCs w:val="24"/>
                <w:lang w:eastAsia="sv-SE"/>
              </w:rPr>
              <w:t>.</w:t>
            </w:r>
            <w:r w:rsidRPr="00EB191D">
              <w:rPr>
                <w:szCs w:val="24"/>
                <w:lang w:eastAsia="sv-SE"/>
              </w:rPr>
              <w:t>8</w:t>
            </w:r>
          </w:p>
        </w:tc>
        <w:tc>
          <w:tcPr>
            <w:tcW w:w="390" w:type="pct"/>
            <w:noWrap/>
          </w:tcPr>
          <w:p w14:paraId="016CBCAB" w14:textId="6C9BDC92" w:rsidR="004C391D" w:rsidRPr="00EB191D" w:rsidRDefault="004A606F" w:rsidP="00C34C49">
            <w:pPr>
              <w:spacing w:after="0" w:line="360" w:lineRule="auto"/>
              <w:jc w:val="center"/>
              <w:rPr>
                <w:szCs w:val="24"/>
                <w:lang w:eastAsia="sv-SE"/>
              </w:rPr>
            </w:pPr>
            <w:r w:rsidRPr="00EB191D">
              <w:rPr>
                <w:szCs w:val="24"/>
                <w:lang w:eastAsia="sv-SE"/>
              </w:rPr>
              <w:t>24</w:t>
            </w:r>
            <w:r w:rsidR="00F528CF">
              <w:rPr>
                <w:szCs w:val="24"/>
                <w:lang w:eastAsia="sv-SE"/>
              </w:rPr>
              <w:t>.</w:t>
            </w:r>
            <w:r w:rsidRPr="00EB191D">
              <w:rPr>
                <w:szCs w:val="24"/>
                <w:lang w:eastAsia="sv-SE"/>
              </w:rPr>
              <w:t>9</w:t>
            </w:r>
          </w:p>
        </w:tc>
        <w:tc>
          <w:tcPr>
            <w:tcW w:w="387" w:type="pct"/>
            <w:noWrap/>
          </w:tcPr>
          <w:p w14:paraId="438EA4EB" w14:textId="1EF6A0A7" w:rsidR="004C391D" w:rsidRPr="00EB191D" w:rsidRDefault="004A606F" w:rsidP="00C34C49">
            <w:pPr>
              <w:spacing w:after="0" w:line="360" w:lineRule="auto"/>
              <w:jc w:val="center"/>
              <w:rPr>
                <w:szCs w:val="24"/>
                <w:lang w:eastAsia="sv-SE"/>
              </w:rPr>
            </w:pPr>
            <w:r w:rsidRPr="00EB191D">
              <w:rPr>
                <w:szCs w:val="24"/>
                <w:lang w:eastAsia="sv-SE"/>
              </w:rPr>
              <w:t>25</w:t>
            </w:r>
            <w:r w:rsidR="00F528CF">
              <w:rPr>
                <w:szCs w:val="24"/>
                <w:lang w:eastAsia="sv-SE"/>
              </w:rPr>
              <w:t>.</w:t>
            </w:r>
            <w:r w:rsidRPr="00EB191D">
              <w:rPr>
                <w:szCs w:val="24"/>
                <w:lang w:eastAsia="sv-SE"/>
              </w:rPr>
              <w:t>4</w:t>
            </w:r>
          </w:p>
        </w:tc>
        <w:tc>
          <w:tcPr>
            <w:tcW w:w="391" w:type="pct"/>
            <w:noWrap/>
          </w:tcPr>
          <w:p w14:paraId="52599912" w14:textId="58BB85DB" w:rsidR="004C391D" w:rsidRPr="00EB191D" w:rsidRDefault="004A606F" w:rsidP="00C34C49">
            <w:pPr>
              <w:spacing w:after="0" w:line="360" w:lineRule="auto"/>
              <w:jc w:val="center"/>
              <w:rPr>
                <w:szCs w:val="24"/>
                <w:lang w:eastAsia="sv-SE"/>
              </w:rPr>
            </w:pPr>
            <w:r w:rsidRPr="00EB191D">
              <w:rPr>
                <w:szCs w:val="24"/>
                <w:lang w:eastAsia="sv-SE"/>
              </w:rPr>
              <w:t>25</w:t>
            </w:r>
            <w:r w:rsidR="00F528CF">
              <w:rPr>
                <w:szCs w:val="24"/>
                <w:lang w:eastAsia="sv-SE"/>
              </w:rPr>
              <w:t>.</w:t>
            </w:r>
            <w:r w:rsidRPr="00EB191D">
              <w:rPr>
                <w:szCs w:val="24"/>
                <w:lang w:eastAsia="sv-SE"/>
              </w:rPr>
              <w:t>2</w:t>
            </w:r>
          </w:p>
        </w:tc>
        <w:tc>
          <w:tcPr>
            <w:tcW w:w="372" w:type="pct"/>
            <w:noWrap/>
          </w:tcPr>
          <w:p w14:paraId="52523AB4" w14:textId="77777777" w:rsidR="004C391D" w:rsidRPr="00EB191D" w:rsidRDefault="004C391D" w:rsidP="00C34C49">
            <w:pPr>
              <w:spacing w:after="0" w:line="360" w:lineRule="auto"/>
              <w:jc w:val="center"/>
              <w:rPr>
                <w:szCs w:val="24"/>
                <w:lang w:eastAsia="sv-SE"/>
              </w:rPr>
            </w:pPr>
          </w:p>
        </w:tc>
        <w:tc>
          <w:tcPr>
            <w:tcW w:w="867" w:type="pct"/>
            <w:noWrap/>
          </w:tcPr>
          <w:p w14:paraId="37A2EC33" w14:textId="77777777" w:rsidR="004C391D" w:rsidRPr="00EB191D" w:rsidRDefault="004C391D" w:rsidP="00C34C49">
            <w:pPr>
              <w:spacing w:after="0" w:line="360" w:lineRule="auto"/>
              <w:rPr>
                <w:szCs w:val="24"/>
                <w:lang w:eastAsia="sv-SE"/>
              </w:rPr>
            </w:pPr>
            <w:r w:rsidRPr="00EB191D">
              <w:rPr>
                <w:szCs w:val="24"/>
                <w:lang w:eastAsia="sv-SE"/>
              </w:rPr>
              <w:t>Eurostat</w:t>
            </w:r>
          </w:p>
        </w:tc>
      </w:tr>
      <w:tr w:rsidR="00BB2513" w:rsidRPr="00EB191D" w14:paraId="266A06A4" w14:textId="77777777" w:rsidTr="00FA6305">
        <w:trPr>
          <w:trHeight w:val="255"/>
        </w:trPr>
        <w:tc>
          <w:tcPr>
            <w:tcW w:w="1362" w:type="pct"/>
            <w:noWrap/>
          </w:tcPr>
          <w:p w14:paraId="05908F09" w14:textId="77777777" w:rsidR="004C391D" w:rsidRPr="00EB191D" w:rsidRDefault="004C391D" w:rsidP="00FA6305">
            <w:pPr>
              <w:spacing w:after="0" w:line="360" w:lineRule="auto"/>
              <w:rPr>
                <w:szCs w:val="24"/>
                <w:lang w:eastAsia="sv-SE"/>
              </w:rPr>
            </w:pPr>
            <w:r w:rsidRPr="00EB191D">
              <w:rPr>
                <w:szCs w:val="24"/>
                <w:lang w:eastAsia="sv-SE"/>
              </w:rPr>
              <w:t>Old age (65+) dependency ratio %</w:t>
            </w:r>
          </w:p>
        </w:tc>
        <w:tc>
          <w:tcPr>
            <w:tcW w:w="456" w:type="pct"/>
            <w:noWrap/>
          </w:tcPr>
          <w:p w14:paraId="15CBF09D" w14:textId="1DA936E1" w:rsidR="004C391D" w:rsidRPr="00EB191D" w:rsidRDefault="004A606F" w:rsidP="00FA6305">
            <w:pPr>
              <w:spacing w:after="0" w:line="360" w:lineRule="auto"/>
              <w:jc w:val="center"/>
              <w:rPr>
                <w:szCs w:val="24"/>
                <w:lang w:eastAsia="sv-SE"/>
              </w:rPr>
            </w:pPr>
            <w:r w:rsidRPr="00EB191D">
              <w:rPr>
                <w:szCs w:val="24"/>
                <w:lang w:eastAsia="sv-SE"/>
              </w:rPr>
              <w:t>28</w:t>
            </w:r>
            <w:r w:rsidR="00F528CF">
              <w:rPr>
                <w:szCs w:val="24"/>
                <w:lang w:eastAsia="sv-SE"/>
              </w:rPr>
              <w:t>.</w:t>
            </w:r>
            <w:r w:rsidRPr="00EB191D">
              <w:rPr>
                <w:szCs w:val="24"/>
                <w:lang w:eastAsia="sv-SE"/>
              </w:rPr>
              <w:t>4</w:t>
            </w:r>
          </w:p>
        </w:tc>
        <w:tc>
          <w:tcPr>
            <w:tcW w:w="388" w:type="pct"/>
            <w:noWrap/>
          </w:tcPr>
          <w:p w14:paraId="4BDA7C8E" w14:textId="60F1C49D" w:rsidR="004C391D" w:rsidRPr="00EB191D" w:rsidRDefault="004A606F" w:rsidP="00C34C49">
            <w:pPr>
              <w:spacing w:after="0" w:line="360" w:lineRule="auto"/>
              <w:jc w:val="center"/>
              <w:rPr>
                <w:szCs w:val="24"/>
                <w:lang w:eastAsia="sv-SE"/>
              </w:rPr>
            </w:pPr>
            <w:r w:rsidRPr="00EB191D">
              <w:rPr>
                <w:szCs w:val="24"/>
                <w:lang w:eastAsia="sv-SE"/>
              </w:rPr>
              <w:t>29</w:t>
            </w:r>
            <w:r w:rsidR="00F528CF">
              <w:rPr>
                <w:szCs w:val="24"/>
                <w:lang w:eastAsia="sv-SE"/>
              </w:rPr>
              <w:t>.</w:t>
            </w:r>
            <w:r w:rsidRPr="00EB191D">
              <w:rPr>
                <w:szCs w:val="24"/>
                <w:lang w:eastAsia="sv-SE"/>
              </w:rPr>
              <w:t>2</w:t>
            </w:r>
          </w:p>
        </w:tc>
        <w:tc>
          <w:tcPr>
            <w:tcW w:w="388" w:type="pct"/>
            <w:noWrap/>
          </w:tcPr>
          <w:p w14:paraId="17E92C1E" w14:textId="39033AD1" w:rsidR="004C391D" w:rsidRPr="00EB191D" w:rsidRDefault="004A606F" w:rsidP="00C34C49">
            <w:pPr>
              <w:spacing w:after="0" w:line="360" w:lineRule="auto"/>
              <w:jc w:val="center"/>
              <w:rPr>
                <w:szCs w:val="24"/>
                <w:lang w:eastAsia="sv-SE"/>
              </w:rPr>
            </w:pPr>
            <w:r w:rsidRPr="00EB191D">
              <w:rPr>
                <w:szCs w:val="24"/>
                <w:lang w:eastAsia="sv-SE"/>
              </w:rPr>
              <w:t>29</w:t>
            </w:r>
            <w:r w:rsidR="00F528CF">
              <w:rPr>
                <w:szCs w:val="24"/>
                <w:lang w:eastAsia="sv-SE"/>
              </w:rPr>
              <w:t>.</w:t>
            </w:r>
            <w:r w:rsidRPr="00EB191D">
              <w:rPr>
                <w:szCs w:val="24"/>
                <w:lang w:eastAsia="sv-SE"/>
              </w:rPr>
              <w:t>9</w:t>
            </w:r>
          </w:p>
        </w:tc>
        <w:tc>
          <w:tcPr>
            <w:tcW w:w="390" w:type="pct"/>
            <w:noWrap/>
          </w:tcPr>
          <w:p w14:paraId="674E3291" w14:textId="75624951" w:rsidR="004C391D" w:rsidRPr="00EB191D" w:rsidRDefault="004A606F" w:rsidP="00C34C49">
            <w:pPr>
              <w:spacing w:after="0" w:line="360" w:lineRule="auto"/>
              <w:jc w:val="center"/>
              <w:rPr>
                <w:szCs w:val="24"/>
                <w:lang w:eastAsia="sv-SE"/>
              </w:rPr>
            </w:pPr>
            <w:r w:rsidRPr="00EB191D">
              <w:rPr>
                <w:szCs w:val="24"/>
                <w:lang w:eastAsia="sv-SE"/>
              </w:rPr>
              <w:t>30</w:t>
            </w:r>
            <w:r w:rsidR="00F528CF">
              <w:rPr>
                <w:szCs w:val="24"/>
                <w:lang w:eastAsia="sv-SE"/>
              </w:rPr>
              <w:t>.</w:t>
            </w:r>
            <w:r w:rsidRPr="00EB191D">
              <w:rPr>
                <w:szCs w:val="24"/>
                <w:lang w:eastAsia="sv-SE"/>
              </w:rPr>
              <w:t>6</w:t>
            </w:r>
          </w:p>
        </w:tc>
        <w:tc>
          <w:tcPr>
            <w:tcW w:w="387" w:type="pct"/>
            <w:noWrap/>
          </w:tcPr>
          <w:p w14:paraId="3DF6E34E" w14:textId="60E7AA75" w:rsidR="004C391D" w:rsidRPr="00EB191D" w:rsidRDefault="004A606F" w:rsidP="00C34C49">
            <w:pPr>
              <w:spacing w:after="0" w:line="360" w:lineRule="auto"/>
              <w:jc w:val="center"/>
              <w:rPr>
                <w:szCs w:val="24"/>
                <w:lang w:eastAsia="sv-SE"/>
              </w:rPr>
            </w:pPr>
            <w:r w:rsidRPr="00EB191D">
              <w:rPr>
                <w:szCs w:val="24"/>
                <w:lang w:eastAsia="sv-SE"/>
              </w:rPr>
              <w:t>31</w:t>
            </w:r>
            <w:r w:rsidR="00F528CF">
              <w:rPr>
                <w:szCs w:val="24"/>
                <w:lang w:eastAsia="sv-SE"/>
              </w:rPr>
              <w:t>.</w:t>
            </w:r>
            <w:r w:rsidRPr="00EB191D">
              <w:rPr>
                <w:szCs w:val="24"/>
                <w:lang w:eastAsia="sv-SE"/>
              </w:rPr>
              <w:t>1</w:t>
            </w:r>
          </w:p>
        </w:tc>
        <w:tc>
          <w:tcPr>
            <w:tcW w:w="391" w:type="pct"/>
            <w:noWrap/>
          </w:tcPr>
          <w:p w14:paraId="437B0020" w14:textId="6C74F15F" w:rsidR="004C391D" w:rsidRPr="00EB191D" w:rsidRDefault="004A606F" w:rsidP="00C34C49">
            <w:pPr>
              <w:spacing w:after="0" w:line="360" w:lineRule="auto"/>
              <w:jc w:val="center"/>
              <w:rPr>
                <w:szCs w:val="24"/>
                <w:lang w:eastAsia="sv-SE"/>
              </w:rPr>
            </w:pPr>
            <w:r w:rsidRPr="00EB191D">
              <w:rPr>
                <w:szCs w:val="24"/>
                <w:lang w:eastAsia="sv-SE"/>
              </w:rPr>
              <w:t>31</w:t>
            </w:r>
            <w:r w:rsidR="00F528CF">
              <w:rPr>
                <w:szCs w:val="24"/>
                <w:lang w:eastAsia="sv-SE"/>
              </w:rPr>
              <w:t>.</w:t>
            </w:r>
            <w:r w:rsidRPr="00EB191D">
              <w:rPr>
                <w:szCs w:val="24"/>
                <w:lang w:eastAsia="sv-SE"/>
              </w:rPr>
              <w:t>5</w:t>
            </w:r>
          </w:p>
        </w:tc>
        <w:tc>
          <w:tcPr>
            <w:tcW w:w="372" w:type="pct"/>
            <w:noWrap/>
          </w:tcPr>
          <w:p w14:paraId="60C0AED4" w14:textId="48800803" w:rsidR="004C391D" w:rsidRPr="00EB191D" w:rsidRDefault="004A606F" w:rsidP="00C34C49">
            <w:pPr>
              <w:spacing w:after="0" w:line="360" w:lineRule="auto"/>
              <w:jc w:val="center"/>
              <w:rPr>
                <w:szCs w:val="24"/>
                <w:lang w:eastAsia="sv-SE"/>
              </w:rPr>
            </w:pPr>
            <w:r w:rsidRPr="00EB191D">
              <w:rPr>
                <w:szCs w:val="24"/>
                <w:lang w:eastAsia="sv-SE"/>
              </w:rPr>
              <w:t>31</w:t>
            </w:r>
            <w:r w:rsidR="00F528CF">
              <w:rPr>
                <w:szCs w:val="24"/>
                <w:lang w:eastAsia="sv-SE"/>
              </w:rPr>
              <w:t>.</w:t>
            </w:r>
            <w:r w:rsidRPr="00EB191D">
              <w:rPr>
                <w:szCs w:val="24"/>
                <w:lang w:eastAsia="sv-SE"/>
              </w:rPr>
              <w:t>6</w:t>
            </w:r>
          </w:p>
        </w:tc>
        <w:tc>
          <w:tcPr>
            <w:tcW w:w="867" w:type="pct"/>
            <w:noWrap/>
          </w:tcPr>
          <w:p w14:paraId="5AFFE7BC" w14:textId="77777777" w:rsidR="004C391D" w:rsidRPr="00EB191D" w:rsidRDefault="004C391D" w:rsidP="00C34C49">
            <w:pPr>
              <w:spacing w:after="0" w:line="360" w:lineRule="auto"/>
              <w:rPr>
                <w:szCs w:val="24"/>
                <w:lang w:eastAsia="sv-SE"/>
              </w:rPr>
            </w:pPr>
            <w:r w:rsidRPr="00EB191D">
              <w:rPr>
                <w:szCs w:val="24"/>
                <w:lang w:eastAsia="sv-SE"/>
              </w:rPr>
              <w:t>Eurostat</w:t>
            </w:r>
          </w:p>
        </w:tc>
      </w:tr>
      <w:tr w:rsidR="00BB2513" w:rsidRPr="00EB191D" w14:paraId="15CF3705" w14:textId="77777777" w:rsidTr="00FA6305">
        <w:trPr>
          <w:trHeight w:val="255"/>
        </w:trPr>
        <w:tc>
          <w:tcPr>
            <w:tcW w:w="1362" w:type="pct"/>
            <w:noWrap/>
          </w:tcPr>
          <w:p w14:paraId="4C8D9845" w14:textId="77777777" w:rsidR="004C391D" w:rsidRPr="00EB191D" w:rsidRDefault="004C391D" w:rsidP="00FA6305">
            <w:pPr>
              <w:spacing w:after="0" w:line="360" w:lineRule="auto"/>
              <w:rPr>
                <w:szCs w:val="24"/>
                <w:lang w:eastAsia="sv-SE"/>
              </w:rPr>
            </w:pPr>
            <w:r w:rsidRPr="00EB191D">
              <w:rPr>
                <w:szCs w:val="24"/>
                <w:lang w:eastAsia="sv-SE"/>
              </w:rPr>
              <w:t>Young age (0-15) dependency ratio %</w:t>
            </w:r>
          </w:p>
        </w:tc>
        <w:tc>
          <w:tcPr>
            <w:tcW w:w="456" w:type="pct"/>
            <w:noWrap/>
          </w:tcPr>
          <w:p w14:paraId="6F176EF9" w14:textId="5073DA63" w:rsidR="004C391D" w:rsidRPr="00EB191D" w:rsidRDefault="004A606F" w:rsidP="00FA6305">
            <w:pPr>
              <w:spacing w:after="0" w:line="360" w:lineRule="auto"/>
              <w:jc w:val="center"/>
              <w:rPr>
                <w:szCs w:val="24"/>
                <w:lang w:eastAsia="sv-SE"/>
              </w:rPr>
            </w:pPr>
            <w:r w:rsidRPr="00EB191D">
              <w:rPr>
                <w:szCs w:val="24"/>
                <w:lang w:eastAsia="sv-SE"/>
              </w:rPr>
              <w:t>25</w:t>
            </w:r>
            <w:r w:rsidR="00F528CF">
              <w:rPr>
                <w:szCs w:val="24"/>
                <w:lang w:eastAsia="sv-SE"/>
              </w:rPr>
              <w:t>.</w:t>
            </w:r>
            <w:r w:rsidRPr="00EB191D">
              <w:rPr>
                <w:szCs w:val="24"/>
                <w:lang w:eastAsia="sv-SE"/>
              </w:rPr>
              <w:t>6</w:t>
            </w:r>
          </w:p>
        </w:tc>
        <w:tc>
          <w:tcPr>
            <w:tcW w:w="388" w:type="pct"/>
            <w:noWrap/>
          </w:tcPr>
          <w:p w14:paraId="7109337A" w14:textId="67F17AF5" w:rsidR="004C391D" w:rsidRPr="00EB191D" w:rsidRDefault="004A606F" w:rsidP="00C34C49">
            <w:pPr>
              <w:spacing w:after="0" w:line="360" w:lineRule="auto"/>
              <w:jc w:val="center"/>
              <w:rPr>
                <w:szCs w:val="24"/>
                <w:lang w:eastAsia="sv-SE"/>
              </w:rPr>
            </w:pPr>
            <w:r w:rsidRPr="00EB191D">
              <w:rPr>
                <w:szCs w:val="24"/>
                <w:lang w:eastAsia="sv-SE"/>
              </w:rPr>
              <w:t>25</w:t>
            </w:r>
            <w:r w:rsidR="00F528CF">
              <w:rPr>
                <w:szCs w:val="24"/>
                <w:lang w:eastAsia="sv-SE"/>
              </w:rPr>
              <w:t>.</w:t>
            </w:r>
            <w:r w:rsidRPr="00EB191D">
              <w:rPr>
                <w:szCs w:val="24"/>
                <w:lang w:eastAsia="sv-SE"/>
              </w:rPr>
              <w:t>9</w:t>
            </w:r>
          </w:p>
        </w:tc>
        <w:tc>
          <w:tcPr>
            <w:tcW w:w="388" w:type="pct"/>
            <w:noWrap/>
          </w:tcPr>
          <w:p w14:paraId="0908B441" w14:textId="4224FF89" w:rsidR="004C391D" w:rsidRPr="00EB191D" w:rsidRDefault="004A606F" w:rsidP="00C34C49">
            <w:pPr>
              <w:spacing w:after="0" w:line="360" w:lineRule="auto"/>
              <w:jc w:val="center"/>
              <w:rPr>
                <w:szCs w:val="24"/>
                <w:lang w:eastAsia="sv-SE"/>
              </w:rPr>
            </w:pPr>
            <w:r w:rsidRPr="00EB191D">
              <w:rPr>
                <w:szCs w:val="24"/>
                <w:lang w:eastAsia="sv-SE"/>
              </w:rPr>
              <w:t>26</w:t>
            </w:r>
            <w:r w:rsidR="00F528CF">
              <w:rPr>
                <w:szCs w:val="24"/>
                <w:lang w:eastAsia="sv-SE"/>
              </w:rPr>
              <w:t>.</w:t>
            </w:r>
            <w:r w:rsidRPr="00EB191D">
              <w:rPr>
                <w:szCs w:val="24"/>
                <w:lang w:eastAsia="sv-SE"/>
              </w:rPr>
              <w:t>4</w:t>
            </w:r>
          </w:p>
        </w:tc>
        <w:tc>
          <w:tcPr>
            <w:tcW w:w="390" w:type="pct"/>
            <w:noWrap/>
          </w:tcPr>
          <w:p w14:paraId="2DF7C881" w14:textId="6C021A72" w:rsidR="004C391D" w:rsidRPr="00EB191D" w:rsidRDefault="004A606F" w:rsidP="00C34C49">
            <w:pPr>
              <w:spacing w:after="0" w:line="360" w:lineRule="auto"/>
              <w:jc w:val="center"/>
              <w:rPr>
                <w:szCs w:val="24"/>
                <w:lang w:eastAsia="sv-SE"/>
              </w:rPr>
            </w:pPr>
            <w:r w:rsidRPr="00EB191D">
              <w:rPr>
                <w:szCs w:val="24"/>
                <w:lang w:eastAsia="sv-SE"/>
              </w:rPr>
              <w:t>26</w:t>
            </w:r>
            <w:r w:rsidR="00F528CF">
              <w:rPr>
                <w:szCs w:val="24"/>
                <w:lang w:eastAsia="sv-SE"/>
              </w:rPr>
              <w:t>.</w:t>
            </w:r>
            <w:r w:rsidRPr="00EB191D">
              <w:rPr>
                <w:szCs w:val="24"/>
                <w:lang w:eastAsia="sv-SE"/>
              </w:rPr>
              <w:t>9</w:t>
            </w:r>
          </w:p>
        </w:tc>
        <w:tc>
          <w:tcPr>
            <w:tcW w:w="387" w:type="pct"/>
            <w:noWrap/>
          </w:tcPr>
          <w:p w14:paraId="15D3BAC2" w14:textId="27E40561" w:rsidR="004C391D" w:rsidRPr="00EB191D" w:rsidRDefault="004A606F" w:rsidP="00C34C49">
            <w:pPr>
              <w:spacing w:after="0" w:line="360" w:lineRule="auto"/>
              <w:jc w:val="center"/>
              <w:rPr>
                <w:szCs w:val="24"/>
                <w:lang w:eastAsia="sv-SE"/>
              </w:rPr>
            </w:pPr>
            <w:r w:rsidRPr="00EB191D">
              <w:rPr>
                <w:szCs w:val="24"/>
                <w:lang w:eastAsia="sv-SE"/>
              </w:rPr>
              <w:t>27</w:t>
            </w:r>
            <w:r w:rsidR="00F528CF">
              <w:rPr>
                <w:szCs w:val="24"/>
                <w:lang w:eastAsia="sv-SE"/>
              </w:rPr>
              <w:t>.</w:t>
            </w:r>
            <w:r w:rsidRPr="00EB191D">
              <w:rPr>
                <w:szCs w:val="24"/>
                <w:lang w:eastAsia="sv-SE"/>
              </w:rPr>
              <w:t>3</w:t>
            </w:r>
          </w:p>
        </w:tc>
        <w:tc>
          <w:tcPr>
            <w:tcW w:w="391" w:type="pct"/>
            <w:noWrap/>
          </w:tcPr>
          <w:p w14:paraId="76B0594C" w14:textId="65CD3EB5" w:rsidR="004C391D" w:rsidRPr="00EB191D" w:rsidRDefault="004A606F" w:rsidP="00C34C49">
            <w:pPr>
              <w:spacing w:after="0" w:line="360" w:lineRule="auto"/>
              <w:jc w:val="center"/>
              <w:rPr>
                <w:szCs w:val="24"/>
                <w:lang w:eastAsia="sv-SE"/>
              </w:rPr>
            </w:pPr>
            <w:r w:rsidRPr="00EB191D">
              <w:rPr>
                <w:szCs w:val="24"/>
                <w:lang w:eastAsia="sv-SE"/>
              </w:rPr>
              <w:t>27</w:t>
            </w:r>
            <w:r w:rsidR="00F528CF">
              <w:rPr>
                <w:szCs w:val="24"/>
                <w:lang w:eastAsia="sv-SE"/>
              </w:rPr>
              <w:t>.</w:t>
            </w:r>
            <w:r w:rsidRPr="00EB191D">
              <w:rPr>
                <w:szCs w:val="24"/>
                <w:lang w:eastAsia="sv-SE"/>
              </w:rPr>
              <w:t>8</w:t>
            </w:r>
          </w:p>
        </w:tc>
        <w:tc>
          <w:tcPr>
            <w:tcW w:w="372" w:type="pct"/>
            <w:noWrap/>
          </w:tcPr>
          <w:p w14:paraId="665EBAFC" w14:textId="227E8E5F" w:rsidR="004C391D" w:rsidRPr="00EB191D" w:rsidRDefault="004A606F" w:rsidP="00C34C49">
            <w:pPr>
              <w:spacing w:after="0" w:line="360" w:lineRule="auto"/>
              <w:jc w:val="center"/>
              <w:rPr>
                <w:szCs w:val="24"/>
                <w:lang w:eastAsia="sv-SE"/>
              </w:rPr>
            </w:pPr>
            <w:r w:rsidRPr="00EB191D">
              <w:rPr>
                <w:szCs w:val="24"/>
                <w:lang w:eastAsia="sv-SE"/>
              </w:rPr>
              <w:t>28</w:t>
            </w:r>
            <w:r w:rsidR="00F528CF">
              <w:rPr>
                <w:szCs w:val="24"/>
                <w:lang w:eastAsia="sv-SE"/>
              </w:rPr>
              <w:t>.</w:t>
            </w:r>
            <w:r w:rsidRPr="00EB191D">
              <w:rPr>
                <w:szCs w:val="24"/>
                <w:lang w:eastAsia="sv-SE"/>
              </w:rPr>
              <w:t>1</w:t>
            </w:r>
          </w:p>
        </w:tc>
        <w:tc>
          <w:tcPr>
            <w:tcW w:w="867" w:type="pct"/>
            <w:noWrap/>
          </w:tcPr>
          <w:p w14:paraId="5B38317C" w14:textId="77777777" w:rsidR="004C391D" w:rsidRPr="00EB191D" w:rsidRDefault="004C391D" w:rsidP="00C34C49">
            <w:pPr>
              <w:spacing w:after="0" w:line="360" w:lineRule="auto"/>
              <w:rPr>
                <w:szCs w:val="24"/>
                <w:lang w:eastAsia="sv-SE"/>
              </w:rPr>
            </w:pPr>
            <w:r w:rsidRPr="00EB191D">
              <w:rPr>
                <w:szCs w:val="24"/>
                <w:lang w:eastAsia="sv-SE"/>
              </w:rPr>
              <w:t>SCB</w:t>
            </w:r>
          </w:p>
        </w:tc>
      </w:tr>
      <w:tr w:rsidR="00BB2513" w:rsidRPr="00EB191D" w14:paraId="19028EBE" w14:textId="77777777" w:rsidTr="00FA6305">
        <w:trPr>
          <w:trHeight w:val="436"/>
        </w:trPr>
        <w:tc>
          <w:tcPr>
            <w:tcW w:w="1362" w:type="pct"/>
            <w:noWrap/>
          </w:tcPr>
          <w:p w14:paraId="123D4637" w14:textId="6FDA59E8" w:rsidR="004C391D" w:rsidRPr="00EB191D" w:rsidRDefault="004C391D" w:rsidP="00FA6305">
            <w:pPr>
              <w:spacing w:after="0" w:line="360" w:lineRule="auto"/>
              <w:rPr>
                <w:color w:val="7030A0"/>
                <w:szCs w:val="24"/>
                <w:lang w:eastAsia="sv-SE"/>
              </w:rPr>
            </w:pPr>
            <w:r w:rsidRPr="00EB191D">
              <w:rPr>
                <w:color w:val="000000" w:themeColor="text1"/>
                <w:szCs w:val="24"/>
                <w:lang w:eastAsia="sv-SE"/>
              </w:rPr>
              <w:t>Proportion of of households headed by women</w:t>
            </w:r>
            <w:r w:rsidR="00A565EE" w:rsidRPr="00EB191D">
              <w:rPr>
                <w:color w:val="000000" w:themeColor="text1"/>
                <w:szCs w:val="24"/>
                <w:lang w:eastAsia="sv-SE"/>
              </w:rPr>
              <w:t xml:space="preserve"> </w:t>
            </w:r>
            <w:r w:rsidRPr="00EB191D">
              <w:rPr>
                <w:color w:val="000000" w:themeColor="text1"/>
                <w:szCs w:val="24"/>
                <w:lang w:eastAsia="sv-SE"/>
              </w:rPr>
              <w:t>with dependent children (0-17) %</w:t>
            </w:r>
          </w:p>
        </w:tc>
        <w:tc>
          <w:tcPr>
            <w:tcW w:w="456" w:type="pct"/>
            <w:noWrap/>
          </w:tcPr>
          <w:p w14:paraId="53BB61DA" w14:textId="176D2888" w:rsidR="004C391D" w:rsidRPr="00EB191D" w:rsidRDefault="00BE7B7A" w:rsidP="00FA6305">
            <w:pPr>
              <w:spacing w:after="0" w:line="360" w:lineRule="auto"/>
              <w:jc w:val="center"/>
              <w:rPr>
                <w:szCs w:val="24"/>
                <w:lang w:eastAsia="sv-SE"/>
              </w:rPr>
            </w:pPr>
            <w:r w:rsidRPr="00EB191D">
              <w:rPr>
                <w:szCs w:val="24"/>
                <w:lang w:eastAsia="sv-SE"/>
              </w:rPr>
              <w:t>No info</w:t>
            </w:r>
          </w:p>
        </w:tc>
        <w:tc>
          <w:tcPr>
            <w:tcW w:w="388" w:type="pct"/>
            <w:noWrap/>
          </w:tcPr>
          <w:p w14:paraId="56A5D909" w14:textId="6AABC0F1" w:rsidR="004C391D" w:rsidRPr="00EB191D" w:rsidRDefault="002F0C09" w:rsidP="00C34C49">
            <w:pPr>
              <w:spacing w:after="0" w:line="360" w:lineRule="auto"/>
              <w:jc w:val="center"/>
              <w:rPr>
                <w:szCs w:val="24"/>
                <w:lang w:eastAsia="sv-SE"/>
              </w:rPr>
            </w:pPr>
            <w:r w:rsidRPr="00EB191D">
              <w:rPr>
                <w:szCs w:val="24"/>
                <w:lang w:eastAsia="sv-SE"/>
              </w:rPr>
              <w:t>3</w:t>
            </w:r>
            <w:r w:rsidR="00F528CF">
              <w:rPr>
                <w:szCs w:val="24"/>
                <w:lang w:eastAsia="sv-SE"/>
              </w:rPr>
              <w:t>.</w:t>
            </w:r>
            <w:r w:rsidRPr="00EB191D">
              <w:rPr>
                <w:szCs w:val="24"/>
                <w:lang w:eastAsia="sv-SE"/>
              </w:rPr>
              <w:t>4</w:t>
            </w:r>
          </w:p>
        </w:tc>
        <w:tc>
          <w:tcPr>
            <w:tcW w:w="388" w:type="pct"/>
            <w:noWrap/>
          </w:tcPr>
          <w:p w14:paraId="33841D3D" w14:textId="1000B3CB" w:rsidR="004C391D" w:rsidRPr="00EB191D" w:rsidRDefault="002F0C09" w:rsidP="00C34C49">
            <w:pPr>
              <w:spacing w:after="0" w:line="360" w:lineRule="auto"/>
              <w:jc w:val="center"/>
              <w:rPr>
                <w:szCs w:val="24"/>
                <w:lang w:eastAsia="sv-SE"/>
              </w:rPr>
            </w:pPr>
            <w:r w:rsidRPr="00EB191D">
              <w:rPr>
                <w:szCs w:val="24"/>
                <w:lang w:eastAsia="sv-SE"/>
              </w:rPr>
              <w:t>3</w:t>
            </w:r>
            <w:r w:rsidR="00F528CF">
              <w:rPr>
                <w:szCs w:val="24"/>
                <w:lang w:eastAsia="sv-SE"/>
              </w:rPr>
              <w:t>.</w:t>
            </w:r>
            <w:r w:rsidRPr="00EB191D">
              <w:rPr>
                <w:szCs w:val="24"/>
                <w:lang w:eastAsia="sv-SE"/>
              </w:rPr>
              <w:t>4</w:t>
            </w:r>
          </w:p>
        </w:tc>
        <w:tc>
          <w:tcPr>
            <w:tcW w:w="390" w:type="pct"/>
            <w:noWrap/>
          </w:tcPr>
          <w:p w14:paraId="6E62875F" w14:textId="042F51D0" w:rsidR="004C391D" w:rsidRPr="00EB191D" w:rsidRDefault="002F0C09" w:rsidP="00C34C49">
            <w:pPr>
              <w:spacing w:after="0" w:line="360" w:lineRule="auto"/>
              <w:jc w:val="center"/>
              <w:rPr>
                <w:szCs w:val="24"/>
                <w:lang w:eastAsia="sv-SE"/>
              </w:rPr>
            </w:pPr>
            <w:r w:rsidRPr="00EB191D">
              <w:rPr>
                <w:szCs w:val="24"/>
                <w:lang w:eastAsia="sv-SE"/>
              </w:rPr>
              <w:t>3</w:t>
            </w:r>
            <w:r w:rsidR="00F528CF">
              <w:rPr>
                <w:szCs w:val="24"/>
                <w:lang w:eastAsia="sv-SE"/>
              </w:rPr>
              <w:t>.</w:t>
            </w:r>
            <w:r w:rsidRPr="00EB191D">
              <w:rPr>
                <w:szCs w:val="24"/>
                <w:lang w:eastAsia="sv-SE"/>
              </w:rPr>
              <w:t>4</w:t>
            </w:r>
          </w:p>
        </w:tc>
        <w:tc>
          <w:tcPr>
            <w:tcW w:w="387" w:type="pct"/>
            <w:noWrap/>
          </w:tcPr>
          <w:p w14:paraId="54F03C06" w14:textId="219F093E" w:rsidR="004C391D" w:rsidRPr="00EB191D" w:rsidRDefault="002F0C09" w:rsidP="00C34C49">
            <w:pPr>
              <w:spacing w:after="0" w:line="360" w:lineRule="auto"/>
              <w:jc w:val="center"/>
              <w:rPr>
                <w:szCs w:val="24"/>
                <w:lang w:eastAsia="sv-SE"/>
              </w:rPr>
            </w:pPr>
            <w:r w:rsidRPr="00EB191D">
              <w:rPr>
                <w:szCs w:val="24"/>
                <w:lang w:eastAsia="sv-SE"/>
              </w:rPr>
              <w:t>3</w:t>
            </w:r>
            <w:r w:rsidR="00F528CF">
              <w:rPr>
                <w:szCs w:val="24"/>
                <w:lang w:eastAsia="sv-SE"/>
              </w:rPr>
              <w:t>.</w:t>
            </w:r>
            <w:r w:rsidRPr="00EB191D">
              <w:rPr>
                <w:szCs w:val="24"/>
                <w:lang w:eastAsia="sv-SE"/>
              </w:rPr>
              <w:t>4</w:t>
            </w:r>
          </w:p>
        </w:tc>
        <w:tc>
          <w:tcPr>
            <w:tcW w:w="391" w:type="pct"/>
            <w:noWrap/>
          </w:tcPr>
          <w:p w14:paraId="1F3B9D68" w14:textId="3D5ADC00" w:rsidR="004C391D" w:rsidRPr="00EB191D" w:rsidRDefault="002F0C09" w:rsidP="00C34C49">
            <w:pPr>
              <w:spacing w:after="0" w:line="360" w:lineRule="auto"/>
              <w:jc w:val="center"/>
              <w:rPr>
                <w:szCs w:val="24"/>
                <w:lang w:eastAsia="sv-SE"/>
              </w:rPr>
            </w:pPr>
            <w:r w:rsidRPr="00EB191D">
              <w:rPr>
                <w:szCs w:val="24"/>
                <w:lang w:eastAsia="sv-SE"/>
              </w:rPr>
              <w:t>3</w:t>
            </w:r>
            <w:r w:rsidR="00F528CF">
              <w:rPr>
                <w:szCs w:val="24"/>
                <w:lang w:eastAsia="sv-SE"/>
              </w:rPr>
              <w:t>.</w:t>
            </w:r>
            <w:r w:rsidRPr="00EB191D">
              <w:rPr>
                <w:szCs w:val="24"/>
                <w:lang w:eastAsia="sv-SE"/>
              </w:rPr>
              <w:t>4</w:t>
            </w:r>
          </w:p>
        </w:tc>
        <w:tc>
          <w:tcPr>
            <w:tcW w:w="372" w:type="pct"/>
            <w:noWrap/>
          </w:tcPr>
          <w:p w14:paraId="2CF73B7A" w14:textId="38B73E79" w:rsidR="002F0C09" w:rsidRPr="00EB191D" w:rsidRDefault="00BE7B7A" w:rsidP="00C34C49">
            <w:pPr>
              <w:spacing w:after="0" w:line="360" w:lineRule="auto"/>
              <w:jc w:val="center"/>
              <w:rPr>
                <w:szCs w:val="24"/>
              </w:rPr>
            </w:pPr>
            <w:r w:rsidRPr="00EB191D">
              <w:rPr>
                <w:szCs w:val="24"/>
                <w:lang w:eastAsia="sv-SE"/>
              </w:rPr>
              <w:t>3</w:t>
            </w:r>
            <w:r w:rsidR="00F528CF">
              <w:rPr>
                <w:szCs w:val="24"/>
                <w:lang w:eastAsia="sv-SE"/>
              </w:rPr>
              <w:t>.</w:t>
            </w:r>
            <w:r w:rsidRPr="00EB191D">
              <w:rPr>
                <w:szCs w:val="24"/>
                <w:lang w:eastAsia="sv-SE"/>
              </w:rPr>
              <w:t>4</w:t>
            </w:r>
          </w:p>
          <w:p w14:paraId="4D124F7C" w14:textId="6E7AB24C" w:rsidR="004C391D" w:rsidRPr="00EB191D" w:rsidRDefault="004C391D" w:rsidP="00FA6305">
            <w:pPr>
              <w:spacing w:after="0" w:line="360" w:lineRule="auto"/>
              <w:jc w:val="center"/>
              <w:rPr>
                <w:szCs w:val="24"/>
                <w:lang w:eastAsia="sv-SE"/>
              </w:rPr>
            </w:pPr>
          </w:p>
        </w:tc>
        <w:tc>
          <w:tcPr>
            <w:tcW w:w="867" w:type="pct"/>
            <w:noWrap/>
          </w:tcPr>
          <w:p w14:paraId="5280246F" w14:textId="77777777" w:rsidR="004C391D" w:rsidRPr="00EB191D" w:rsidRDefault="004C391D" w:rsidP="00FA6305">
            <w:pPr>
              <w:spacing w:after="0" w:line="360" w:lineRule="auto"/>
              <w:rPr>
                <w:color w:val="7030A0"/>
                <w:szCs w:val="24"/>
                <w:lang w:eastAsia="sv-SE"/>
              </w:rPr>
            </w:pPr>
            <w:r w:rsidRPr="00EB191D">
              <w:rPr>
                <w:szCs w:val="24"/>
                <w:lang w:eastAsia="sv-SE"/>
              </w:rPr>
              <w:t>SCB</w:t>
            </w:r>
          </w:p>
        </w:tc>
      </w:tr>
      <w:tr w:rsidR="00BB2513" w:rsidRPr="00EB191D" w14:paraId="31F1F8B5" w14:textId="77777777" w:rsidTr="00FA6305">
        <w:trPr>
          <w:trHeight w:val="255"/>
        </w:trPr>
        <w:tc>
          <w:tcPr>
            <w:tcW w:w="1362" w:type="pct"/>
            <w:noWrap/>
          </w:tcPr>
          <w:p w14:paraId="122ACF64" w14:textId="77777777" w:rsidR="004C391D" w:rsidRPr="00EB191D" w:rsidRDefault="004C391D" w:rsidP="00FA6305">
            <w:pPr>
              <w:spacing w:after="0" w:line="360" w:lineRule="auto"/>
              <w:rPr>
                <w:szCs w:val="24"/>
                <w:lang w:eastAsia="sv-SE"/>
              </w:rPr>
            </w:pPr>
            <w:r w:rsidRPr="00EB191D">
              <w:rPr>
                <w:szCs w:val="24"/>
                <w:lang w:eastAsia="sv-SE"/>
              </w:rPr>
              <w:t>Medical terminations of pregnancy as a proportion of live births %</w:t>
            </w:r>
          </w:p>
        </w:tc>
        <w:tc>
          <w:tcPr>
            <w:tcW w:w="456" w:type="pct"/>
            <w:noWrap/>
          </w:tcPr>
          <w:p w14:paraId="0F62E3EE" w14:textId="1F3D98D7" w:rsidR="004C391D" w:rsidRPr="00EB191D" w:rsidRDefault="00542F09" w:rsidP="00FA6305">
            <w:pPr>
              <w:spacing w:after="0" w:line="360" w:lineRule="auto"/>
              <w:jc w:val="center"/>
              <w:rPr>
                <w:szCs w:val="24"/>
                <w:lang w:eastAsia="sv-SE"/>
              </w:rPr>
            </w:pPr>
            <w:r w:rsidRPr="00EB191D">
              <w:rPr>
                <w:szCs w:val="24"/>
                <w:lang w:eastAsia="sv-SE"/>
              </w:rPr>
              <w:t>32</w:t>
            </w:r>
            <w:r w:rsidR="00F528CF">
              <w:rPr>
                <w:szCs w:val="24"/>
                <w:lang w:eastAsia="sv-SE"/>
              </w:rPr>
              <w:t>.</w:t>
            </w:r>
            <w:r w:rsidRPr="00EB191D">
              <w:rPr>
                <w:szCs w:val="24"/>
                <w:lang w:eastAsia="sv-SE"/>
              </w:rPr>
              <w:t>6</w:t>
            </w:r>
          </w:p>
        </w:tc>
        <w:tc>
          <w:tcPr>
            <w:tcW w:w="388" w:type="pct"/>
            <w:noWrap/>
          </w:tcPr>
          <w:p w14:paraId="5FCEE891" w14:textId="0DBCDEE0" w:rsidR="004C391D" w:rsidRPr="00EB191D" w:rsidRDefault="00542F09" w:rsidP="00C34C49">
            <w:pPr>
              <w:spacing w:after="0" w:line="360" w:lineRule="auto"/>
              <w:jc w:val="center"/>
              <w:rPr>
                <w:szCs w:val="24"/>
                <w:lang w:eastAsia="sv-SE"/>
              </w:rPr>
            </w:pPr>
            <w:r w:rsidRPr="00EB191D">
              <w:rPr>
                <w:szCs w:val="24"/>
                <w:lang w:eastAsia="sv-SE"/>
              </w:rPr>
              <w:t>33</w:t>
            </w:r>
            <w:r w:rsidR="00F528CF">
              <w:rPr>
                <w:szCs w:val="24"/>
                <w:lang w:eastAsia="sv-SE"/>
              </w:rPr>
              <w:t>.</w:t>
            </w:r>
            <w:r w:rsidRPr="00EB191D">
              <w:rPr>
                <w:szCs w:val="24"/>
                <w:lang w:eastAsia="sv-SE"/>
              </w:rPr>
              <w:t>8</w:t>
            </w:r>
          </w:p>
        </w:tc>
        <w:tc>
          <w:tcPr>
            <w:tcW w:w="388" w:type="pct"/>
            <w:noWrap/>
          </w:tcPr>
          <w:p w14:paraId="1FBCEAFA" w14:textId="32955244" w:rsidR="004C391D" w:rsidRPr="00EB191D" w:rsidRDefault="00542F09" w:rsidP="00C34C49">
            <w:pPr>
              <w:spacing w:after="0" w:line="360" w:lineRule="auto"/>
              <w:jc w:val="center"/>
              <w:rPr>
                <w:szCs w:val="24"/>
                <w:lang w:eastAsia="sv-SE"/>
              </w:rPr>
            </w:pPr>
            <w:r w:rsidRPr="00EB191D">
              <w:rPr>
                <w:szCs w:val="24"/>
                <w:lang w:eastAsia="sv-SE"/>
              </w:rPr>
              <w:t>33</w:t>
            </w:r>
            <w:r w:rsidR="00F528CF">
              <w:rPr>
                <w:szCs w:val="24"/>
                <w:lang w:eastAsia="sv-SE"/>
              </w:rPr>
              <w:t>.</w:t>
            </w:r>
            <w:r w:rsidRPr="00EB191D">
              <w:rPr>
                <w:szCs w:val="24"/>
                <w:lang w:eastAsia="sv-SE"/>
              </w:rPr>
              <w:t>1</w:t>
            </w:r>
          </w:p>
        </w:tc>
        <w:tc>
          <w:tcPr>
            <w:tcW w:w="390" w:type="pct"/>
            <w:noWrap/>
          </w:tcPr>
          <w:p w14:paraId="2D8F4CAB" w14:textId="01592372" w:rsidR="004C391D" w:rsidRPr="00EB191D" w:rsidRDefault="00542F09" w:rsidP="00C34C49">
            <w:pPr>
              <w:spacing w:after="0" w:line="360" w:lineRule="auto"/>
              <w:jc w:val="center"/>
              <w:rPr>
                <w:szCs w:val="24"/>
                <w:lang w:eastAsia="sv-SE"/>
              </w:rPr>
            </w:pPr>
            <w:r w:rsidRPr="00EB191D">
              <w:rPr>
                <w:szCs w:val="24"/>
                <w:lang w:eastAsia="sv-SE"/>
              </w:rPr>
              <w:t>32</w:t>
            </w:r>
            <w:r w:rsidR="00F528CF">
              <w:rPr>
                <w:szCs w:val="24"/>
                <w:lang w:eastAsia="sv-SE"/>
              </w:rPr>
              <w:t>.</w:t>
            </w:r>
            <w:r w:rsidRPr="00EB191D">
              <w:rPr>
                <w:szCs w:val="24"/>
                <w:lang w:eastAsia="sv-SE"/>
              </w:rPr>
              <w:t>4</w:t>
            </w:r>
          </w:p>
        </w:tc>
        <w:tc>
          <w:tcPr>
            <w:tcW w:w="387" w:type="pct"/>
            <w:noWrap/>
          </w:tcPr>
          <w:p w14:paraId="6D7CF969" w14:textId="5DD444DC" w:rsidR="004C391D" w:rsidRPr="00EB191D" w:rsidRDefault="00542F09" w:rsidP="00C34C49">
            <w:pPr>
              <w:spacing w:after="0" w:line="360" w:lineRule="auto"/>
              <w:jc w:val="center"/>
              <w:rPr>
                <w:szCs w:val="24"/>
                <w:lang w:eastAsia="sv-SE"/>
              </w:rPr>
            </w:pPr>
            <w:r w:rsidRPr="00EB191D">
              <w:rPr>
                <w:szCs w:val="24"/>
                <w:lang w:eastAsia="sv-SE"/>
              </w:rPr>
              <w:t>31</w:t>
            </w:r>
            <w:r w:rsidR="00F528CF">
              <w:rPr>
                <w:szCs w:val="24"/>
                <w:lang w:eastAsia="sv-SE"/>
              </w:rPr>
              <w:t>.</w:t>
            </w:r>
            <w:r w:rsidRPr="00EB191D">
              <w:rPr>
                <w:szCs w:val="24"/>
                <w:lang w:eastAsia="sv-SE"/>
              </w:rPr>
              <w:t>3</w:t>
            </w:r>
          </w:p>
        </w:tc>
        <w:tc>
          <w:tcPr>
            <w:tcW w:w="391" w:type="pct"/>
            <w:noWrap/>
          </w:tcPr>
          <w:p w14:paraId="6E79214F" w14:textId="669B3109" w:rsidR="004C391D" w:rsidRPr="00EB191D" w:rsidRDefault="00542F09" w:rsidP="00C34C49">
            <w:pPr>
              <w:spacing w:after="0" w:line="360" w:lineRule="auto"/>
              <w:jc w:val="center"/>
              <w:rPr>
                <w:szCs w:val="24"/>
                <w:lang w:eastAsia="sv-SE"/>
              </w:rPr>
            </w:pPr>
            <w:r w:rsidRPr="00EB191D">
              <w:rPr>
                <w:szCs w:val="24"/>
                <w:lang w:eastAsia="sv-SE"/>
              </w:rPr>
              <w:t>32</w:t>
            </w:r>
            <w:r w:rsidR="00F528CF">
              <w:rPr>
                <w:szCs w:val="24"/>
                <w:lang w:eastAsia="sv-SE"/>
              </w:rPr>
              <w:t>.</w:t>
            </w:r>
            <w:r w:rsidRPr="00EB191D">
              <w:rPr>
                <w:szCs w:val="24"/>
                <w:lang w:eastAsia="sv-SE"/>
              </w:rPr>
              <w:t>6</w:t>
            </w:r>
          </w:p>
        </w:tc>
        <w:tc>
          <w:tcPr>
            <w:tcW w:w="372" w:type="pct"/>
            <w:noWrap/>
          </w:tcPr>
          <w:p w14:paraId="37FFD0C1" w14:textId="77777777" w:rsidR="004C391D" w:rsidRPr="00EB191D" w:rsidRDefault="004C391D" w:rsidP="00C34C49">
            <w:pPr>
              <w:spacing w:after="0" w:line="360" w:lineRule="auto"/>
              <w:jc w:val="center"/>
              <w:rPr>
                <w:szCs w:val="24"/>
                <w:lang w:eastAsia="sv-SE"/>
              </w:rPr>
            </w:pPr>
          </w:p>
        </w:tc>
        <w:tc>
          <w:tcPr>
            <w:tcW w:w="867" w:type="pct"/>
            <w:noWrap/>
          </w:tcPr>
          <w:p w14:paraId="6BF85C18" w14:textId="77777777" w:rsidR="004C391D" w:rsidRPr="00EB191D" w:rsidRDefault="004C391D" w:rsidP="00C34C49">
            <w:pPr>
              <w:spacing w:after="0" w:line="360" w:lineRule="auto"/>
              <w:rPr>
                <w:szCs w:val="24"/>
                <w:lang w:eastAsia="sv-SE"/>
              </w:rPr>
            </w:pPr>
            <w:r w:rsidRPr="00EB191D">
              <w:rPr>
                <w:szCs w:val="24"/>
                <w:lang w:eastAsia="sv-SE"/>
              </w:rPr>
              <w:t>Socialstyrelsen</w:t>
            </w:r>
          </w:p>
        </w:tc>
      </w:tr>
      <w:tr w:rsidR="00BB2513" w:rsidRPr="00EB191D" w14:paraId="2616F0E8" w14:textId="77777777" w:rsidTr="00FA6305">
        <w:trPr>
          <w:trHeight w:val="255"/>
        </w:trPr>
        <w:tc>
          <w:tcPr>
            <w:tcW w:w="1362" w:type="pct"/>
            <w:noWrap/>
          </w:tcPr>
          <w:p w14:paraId="2ADF187D" w14:textId="77777777" w:rsidR="004C391D" w:rsidRPr="00EB191D" w:rsidRDefault="004C391D" w:rsidP="00FA6305">
            <w:pPr>
              <w:spacing w:after="0" w:line="360" w:lineRule="auto"/>
              <w:rPr>
                <w:szCs w:val="24"/>
                <w:lang w:eastAsia="sv-SE"/>
              </w:rPr>
            </w:pPr>
            <w:r w:rsidRPr="00EB191D">
              <w:rPr>
                <w:szCs w:val="24"/>
                <w:lang w:eastAsia="sv-SE"/>
              </w:rPr>
              <w:t xml:space="preserve">Infant mortality rate </w:t>
            </w:r>
          </w:p>
        </w:tc>
        <w:tc>
          <w:tcPr>
            <w:tcW w:w="456" w:type="pct"/>
            <w:noWrap/>
          </w:tcPr>
          <w:p w14:paraId="4BBB39FE" w14:textId="3E7890D5" w:rsidR="004C391D" w:rsidRPr="00EB191D" w:rsidRDefault="00FE73BE" w:rsidP="00FA6305">
            <w:pPr>
              <w:spacing w:after="0" w:line="360" w:lineRule="auto"/>
              <w:jc w:val="center"/>
              <w:rPr>
                <w:szCs w:val="24"/>
                <w:lang w:eastAsia="sv-SE"/>
              </w:rPr>
            </w:pPr>
            <w:r w:rsidRPr="00EB191D">
              <w:rPr>
                <w:szCs w:val="24"/>
                <w:lang w:eastAsia="sv-SE"/>
              </w:rPr>
              <w:t>2</w:t>
            </w:r>
            <w:r w:rsidR="00F528CF">
              <w:rPr>
                <w:szCs w:val="24"/>
                <w:lang w:eastAsia="sv-SE"/>
              </w:rPr>
              <w:t>.</w:t>
            </w:r>
            <w:r w:rsidRPr="00EB191D">
              <w:rPr>
                <w:szCs w:val="24"/>
                <w:lang w:eastAsia="sv-SE"/>
              </w:rPr>
              <w:t>5</w:t>
            </w:r>
          </w:p>
        </w:tc>
        <w:tc>
          <w:tcPr>
            <w:tcW w:w="388" w:type="pct"/>
            <w:noWrap/>
          </w:tcPr>
          <w:p w14:paraId="68ACA328" w14:textId="1FB229F5" w:rsidR="004C391D" w:rsidRPr="00EB191D" w:rsidRDefault="00FE73BE" w:rsidP="00C34C49">
            <w:pPr>
              <w:spacing w:after="0" w:line="360" w:lineRule="auto"/>
              <w:jc w:val="center"/>
              <w:rPr>
                <w:szCs w:val="24"/>
                <w:lang w:eastAsia="sv-SE"/>
              </w:rPr>
            </w:pPr>
            <w:r w:rsidRPr="00EB191D">
              <w:rPr>
                <w:szCs w:val="24"/>
                <w:lang w:eastAsia="sv-SE"/>
              </w:rPr>
              <w:t>2</w:t>
            </w:r>
            <w:r w:rsidR="00F528CF">
              <w:rPr>
                <w:szCs w:val="24"/>
                <w:lang w:eastAsia="sv-SE"/>
              </w:rPr>
              <w:t>.</w:t>
            </w:r>
            <w:r w:rsidRPr="00EB191D">
              <w:rPr>
                <w:szCs w:val="24"/>
                <w:lang w:eastAsia="sv-SE"/>
              </w:rPr>
              <w:t>1</w:t>
            </w:r>
          </w:p>
        </w:tc>
        <w:tc>
          <w:tcPr>
            <w:tcW w:w="388" w:type="pct"/>
            <w:noWrap/>
          </w:tcPr>
          <w:p w14:paraId="41FC2639" w14:textId="54C20A2C" w:rsidR="004C391D" w:rsidRPr="00EB191D" w:rsidRDefault="00FE73BE" w:rsidP="00C34C49">
            <w:pPr>
              <w:spacing w:after="0" w:line="360" w:lineRule="auto"/>
              <w:jc w:val="center"/>
              <w:rPr>
                <w:szCs w:val="24"/>
                <w:lang w:eastAsia="sv-SE"/>
              </w:rPr>
            </w:pPr>
            <w:r w:rsidRPr="00EB191D">
              <w:rPr>
                <w:szCs w:val="24"/>
                <w:lang w:eastAsia="sv-SE"/>
              </w:rPr>
              <w:t>2</w:t>
            </w:r>
            <w:r w:rsidR="00F528CF">
              <w:rPr>
                <w:szCs w:val="24"/>
                <w:lang w:eastAsia="sv-SE"/>
              </w:rPr>
              <w:t>.</w:t>
            </w:r>
            <w:r w:rsidRPr="00EB191D">
              <w:rPr>
                <w:szCs w:val="24"/>
                <w:lang w:eastAsia="sv-SE"/>
              </w:rPr>
              <w:t>6</w:t>
            </w:r>
          </w:p>
        </w:tc>
        <w:tc>
          <w:tcPr>
            <w:tcW w:w="390" w:type="pct"/>
            <w:noWrap/>
          </w:tcPr>
          <w:p w14:paraId="015339BE" w14:textId="19D21F67" w:rsidR="004C391D" w:rsidRPr="00EB191D" w:rsidRDefault="00FE73BE" w:rsidP="00C34C49">
            <w:pPr>
              <w:spacing w:after="0" w:line="360" w:lineRule="auto"/>
              <w:jc w:val="center"/>
              <w:rPr>
                <w:szCs w:val="24"/>
                <w:lang w:eastAsia="sv-SE"/>
              </w:rPr>
            </w:pPr>
            <w:r w:rsidRPr="00EB191D">
              <w:rPr>
                <w:szCs w:val="24"/>
                <w:lang w:eastAsia="sv-SE"/>
              </w:rPr>
              <w:t>2</w:t>
            </w:r>
            <w:r w:rsidR="00F528CF">
              <w:rPr>
                <w:szCs w:val="24"/>
                <w:lang w:eastAsia="sv-SE"/>
              </w:rPr>
              <w:t>.</w:t>
            </w:r>
            <w:r w:rsidRPr="00EB191D">
              <w:rPr>
                <w:szCs w:val="24"/>
                <w:lang w:eastAsia="sv-SE"/>
              </w:rPr>
              <w:t>7</w:t>
            </w:r>
          </w:p>
        </w:tc>
        <w:tc>
          <w:tcPr>
            <w:tcW w:w="387" w:type="pct"/>
            <w:noWrap/>
          </w:tcPr>
          <w:p w14:paraId="70DAEA1D" w14:textId="29FA6C3C" w:rsidR="004C391D" w:rsidRPr="00EB191D" w:rsidRDefault="00FE73BE" w:rsidP="00C34C49">
            <w:pPr>
              <w:spacing w:after="0" w:line="360" w:lineRule="auto"/>
              <w:jc w:val="center"/>
              <w:rPr>
                <w:szCs w:val="24"/>
                <w:lang w:eastAsia="sv-SE"/>
              </w:rPr>
            </w:pPr>
            <w:r w:rsidRPr="00EB191D">
              <w:rPr>
                <w:szCs w:val="24"/>
                <w:lang w:eastAsia="sv-SE"/>
              </w:rPr>
              <w:t>2</w:t>
            </w:r>
            <w:r w:rsidR="00F528CF">
              <w:rPr>
                <w:szCs w:val="24"/>
                <w:lang w:eastAsia="sv-SE"/>
              </w:rPr>
              <w:t>.</w:t>
            </w:r>
            <w:r w:rsidRPr="00EB191D">
              <w:rPr>
                <w:szCs w:val="24"/>
                <w:lang w:eastAsia="sv-SE"/>
              </w:rPr>
              <w:t>2</w:t>
            </w:r>
          </w:p>
        </w:tc>
        <w:tc>
          <w:tcPr>
            <w:tcW w:w="391" w:type="pct"/>
            <w:noWrap/>
          </w:tcPr>
          <w:p w14:paraId="19544E4E" w14:textId="19569D0A" w:rsidR="004C391D" w:rsidRPr="00EB191D" w:rsidRDefault="004C391D" w:rsidP="00C34C49">
            <w:pPr>
              <w:spacing w:after="0" w:line="360" w:lineRule="auto"/>
              <w:jc w:val="center"/>
              <w:rPr>
                <w:szCs w:val="24"/>
                <w:lang w:eastAsia="sv-SE"/>
              </w:rPr>
            </w:pPr>
            <w:r w:rsidRPr="00EB191D">
              <w:rPr>
                <w:szCs w:val="24"/>
                <w:lang w:eastAsia="sv-SE"/>
              </w:rPr>
              <w:t>2</w:t>
            </w:r>
            <w:r w:rsidR="00F528CF">
              <w:rPr>
                <w:szCs w:val="24"/>
                <w:lang w:eastAsia="sv-SE"/>
              </w:rPr>
              <w:t>.</w:t>
            </w:r>
            <w:r w:rsidRPr="00EB191D">
              <w:rPr>
                <w:szCs w:val="24"/>
                <w:lang w:eastAsia="sv-SE"/>
              </w:rPr>
              <w:t>5</w:t>
            </w:r>
          </w:p>
        </w:tc>
        <w:tc>
          <w:tcPr>
            <w:tcW w:w="372" w:type="pct"/>
            <w:noWrap/>
          </w:tcPr>
          <w:p w14:paraId="524CB743" w14:textId="77777777" w:rsidR="004C391D" w:rsidRPr="00EB191D" w:rsidRDefault="004C391D" w:rsidP="00C34C49">
            <w:pPr>
              <w:spacing w:after="0" w:line="360" w:lineRule="auto"/>
              <w:jc w:val="center"/>
              <w:rPr>
                <w:szCs w:val="24"/>
                <w:lang w:eastAsia="sv-SE"/>
              </w:rPr>
            </w:pPr>
          </w:p>
        </w:tc>
        <w:tc>
          <w:tcPr>
            <w:tcW w:w="867" w:type="pct"/>
            <w:noWrap/>
          </w:tcPr>
          <w:p w14:paraId="641F76A1" w14:textId="77777777" w:rsidR="004C391D" w:rsidRPr="00EB191D" w:rsidRDefault="004C391D" w:rsidP="00C34C49">
            <w:pPr>
              <w:spacing w:after="0" w:line="360" w:lineRule="auto"/>
              <w:rPr>
                <w:szCs w:val="24"/>
                <w:lang w:eastAsia="sv-SE"/>
              </w:rPr>
            </w:pPr>
            <w:r w:rsidRPr="00EB191D">
              <w:rPr>
                <w:szCs w:val="24"/>
                <w:lang w:eastAsia="sv-SE"/>
              </w:rPr>
              <w:t>Eurostat</w:t>
            </w:r>
          </w:p>
        </w:tc>
      </w:tr>
      <w:tr w:rsidR="00BB2513" w:rsidRPr="00EB191D" w14:paraId="6303CB4D" w14:textId="77777777" w:rsidTr="00FA6305">
        <w:trPr>
          <w:trHeight w:val="255"/>
        </w:trPr>
        <w:tc>
          <w:tcPr>
            <w:tcW w:w="1362" w:type="pct"/>
            <w:noWrap/>
          </w:tcPr>
          <w:p w14:paraId="5924B5C4" w14:textId="77777777" w:rsidR="004C391D" w:rsidRPr="00EB191D" w:rsidRDefault="004C391D" w:rsidP="00FA6305">
            <w:pPr>
              <w:spacing w:after="0" w:line="360" w:lineRule="auto"/>
              <w:rPr>
                <w:szCs w:val="24"/>
                <w:lang w:eastAsia="sv-SE"/>
              </w:rPr>
            </w:pPr>
            <w:r w:rsidRPr="00EB191D">
              <w:rPr>
                <w:szCs w:val="24"/>
                <w:lang w:eastAsia="sv-SE"/>
              </w:rPr>
              <w:t>Maternal mortality rate (number of deaths per 100 000)</w:t>
            </w:r>
          </w:p>
        </w:tc>
        <w:tc>
          <w:tcPr>
            <w:tcW w:w="456" w:type="pct"/>
            <w:noWrap/>
          </w:tcPr>
          <w:p w14:paraId="705E16F6" w14:textId="05F4E17E" w:rsidR="004C391D" w:rsidRPr="00EB191D" w:rsidRDefault="004C391D" w:rsidP="00FA6305">
            <w:pPr>
              <w:spacing w:after="0" w:line="360" w:lineRule="auto"/>
              <w:jc w:val="center"/>
              <w:rPr>
                <w:szCs w:val="24"/>
                <w:lang w:eastAsia="sv-SE"/>
              </w:rPr>
            </w:pPr>
            <w:r w:rsidRPr="00EB191D">
              <w:rPr>
                <w:szCs w:val="24"/>
                <w:lang w:eastAsia="sv-SE"/>
              </w:rPr>
              <w:t>0</w:t>
            </w:r>
            <w:r w:rsidR="00F528CF">
              <w:rPr>
                <w:szCs w:val="24"/>
                <w:lang w:eastAsia="sv-SE"/>
              </w:rPr>
              <w:t>.</w:t>
            </w:r>
            <w:r w:rsidR="00542F09" w:rsidRPr="00EB191D">
              <w:rPr>
                <w:szCs w:val="24"/>
                <w:lang w:eastAsia="sv-SE"/>
              </w:rPr>
              <w:t>06</w:t>
            </w:r>
          </w:p>
        </w:tc>
        <w:tc>
          <w:tcPr>
            <w:tcW w:w="388" w:type="pct"/>
            <w:noWrap/>
          </w:tcPr>
          <w:p w14:paraId="64A3D7BF" w14:textId="7C6E0EA7" w:rsidR="004C391D" w:rsidRPr="00EB191D" w:rsidRDefault="004C391D" w:rsidP="00C34C49">
            <w:pPr>
              <w:spacing w:after="0" w:line="360" w:lineRule="auto"/>
              <w:jc w:val="center"/>
              <w:rPr>
                <w:szCs w:val="24"/>
                <w:lang w:eastAsia="sv-SE"/>
              </w:rPr>
            </w:pPr>
            <w:r w:rsidRPr="00EB191D">
              <w:rPr>
                <w:szCs w:val="24"/>
                <w:lang w:eastAsia="sv-SE"/>
              </w:rPr>
              <w:t>0</w:t>
            </w:r>
            <w:r w:rsidR="00F528CF">
              <w:rPr>
                <w:szCs w:val="24"/>
                <w:lang w:eastAsia="sv-SE"/>
              </w:rPr>
              <w:t>.</w:t>
            </w:r>
            <w:r w:rsidR="00542F09" w:rsidRPr="00EB191D">
              <w:rPr>
                <w:szCs w:val="24"/>
                <w:lang w:eastAsia="sv-SE"/>
              </w:rPr>
              <w:t>02</w:t>
            </w:r>
          </w:p>
        </w:tc>
        <w:tc>
          <w:tcPr>
            <w:tcW w:w="388" w:type="pct"/>
            <w:noWrap/>
          </w:tcPr>
          <w:p w14:paraId="7C98A84E" w14:textId="7E6E2D8A" w:rsidR="004C391D" w:rsidRPr="00EB191D" w:rsidRDefault="00542F09" w:rsidP="00C34C49">
            <w:pPr>
              <w:spacing w:after="0" w:line="360" w:lineRule="auto"/>
              <w:jc w:val="center"/>
              <w:rPr>
                <w:szCs w:val="24"/>
                <w:lang w:eastAsia="sv-SE"/>
              </w:rPr>
            </w:pPr>
            <w:r w:rsidRPr="00EB191D">
              <w:rPr>
                <w:szCs w:val="24"/>
                <w:lang w:eastAsia="sv-SE"/>
              </w:rPr>
              <w:t>0</w:t>
            </w:r>
            <w:r w:rsidR="00F528CF">
              <w:rPr>
                <w:szCs w:val="24"/>
                <w:lang w:eastAsia="sv-SE"/>
              </w:rPr>
              <w:t>.</w:t>
            </w:r>
            <w:r w:rsidRPr="00EB191D">
              <w:rPr>
                <w:szCs w:val="24"/>
                <w:lang w:eastAsia="sv-SE"/>
              </w:rPr>
              <w:t>1</w:t>
            </w:r>
          </w:p>
        </w:tc>
        <w:tc>
          <w:tcPr>
            <w:tcW w:w="390" w:type="pct"/>
            <w:noWrap/>
          </w:tcPr>
          <w:p w14:paraId="077DA416" w14:textId="229CBA2B" w:rsidR="004C391D" w:rsidRPr="00EB191D" w:rsidRDefault="004C391D" w:rsidP="00C34C49">
            <w:pPr>
              <w:spacing w:after="0" w:line="360" w:lineRule="auto"/>
              <w:jc w:val="center"/>
              <w:rPr>
                <w:szCs w:val="24"/>
                <w:lang w:eastAsia="sv-SE"/>
              </w:rPr>
            </w:pPr>
            <w:r w:rsidRPr="00EB191D">
              <w:rPr>
                <w:szCs w:val="24"/>
                <w:lang w:eastAsia="sv-SE"/>
              </w:rPr>
              <w:t>0</w:t>
            </w:r>
            <w:r w:rsidR="00F528CF">
              <w:rPr>
                <w:szCs w:val="24"/>
                <w:lang w:eastAsia="sv-SE"/>
              </w:rPr>
              <w:t>.</w:t>
            </w:r>
            <w:r w:rsidR="00542F09" w:rsidRPr="00EB191D">
              <w:rPr>
                <w:szCs w:val="24"/>
                <w:lang w:eastAsia="sv-SE"/>
              </w:rPr>
              <w:t>15</w:t>
            </w:r>
          </w:p>
        </w:tc>
        <w:tc>
          <w:tcPr>
            <w:tcW w:w="387" w:type="pct"/>
            <w:noWrap/>
          </w:tcPr>
          <w:p w14:paraId="7A0C9B1B" w14:textId="7574F71E" w:rsidR="004C391D" w:rsidRPr="00EB191D" w:rsidRDefault="004C391D" w:rsidP="00C34C49">
            <w:pPr>
              <w:spacing w:after="0" w:line="360" w:lineRule="auto"/>
              <w:jc w:val="center"/>
              <w:rPr>
                <w:szCs w:val="24"/>
                <w:lang w:eastAsia="sv-SE"/>
              </w:rPr>
            </w:pPr>
            <w:r w:rsidRPr="00EB191D">
              <w:rPr>
                <w:szCs w:val="24"/>
                <w:lang w:eastAsia="sv-SE"/>
              </w:rPr>
              <w:t>0</w:t>
            </w:r>
            <w:r w:rsidR="00F528CF">
              <w:rPr>
                <w:szCs w:val="24"/>
                <w:lang w:eastAsia="sv-SE"/>
              </w:rPr>
              <w:t>.</w:t>
            </w:r>
            <w:r w:rsidR="00542F09" w:rsidRPr="00EB191D">
              <w:rPr>
                <w:szCs w:val="24"/>
                <w:lang w:eastAsia="sv-SE"/>
              </w:rPr>
              <w:t>08</w:t>
            </w:r>
          </w:p>
        </w:tc>
        <w:tc>
          <w:tcPr>
            <w:tcW w:w="391" w:type="pct"/>
            <w:noWrap/>
          </w:tcPr>
          <w:p w14:paraId="50A76713" w14:textId="6143B98F" w:rsidR="004C391D" w:rsidRPr="00EB191D" w:rsidRDefault="00542F09" w:rsidP="00C34C49">
            <w:pPr>
              <w:spacing w:after="0" w:line="360" w:lineRule="auto"/>
              <w:jc w:val="center"/>
              <w:rPr>
                <w:szCs w:val="24"/>
                <w:lang w:eastAsia="sv-SE"/>
              </w:rPr>
            </w:pPr>
            <w:r w:rsidRPr="00EB191D">
              <w:rPr>
                <w:szCs w:val="24"/>
                <w:lang w:eastAsia="sv-SE"/>
              </w:rPr>
              <w:t>0</w:t>
            </w:r>
            <w:r w:rsidR="00F528CF">
              <w:rPr>
                <w:szCs w:val="24"/>
                <w:lang w:eastAsia="sv-SE"/>
              </w:rPr>
              <w:t>.</w:t>
            </w:r>
            <w:r w:rsidRPr="00EB191D">
              <w:rPr>
                <w:szCs w:val="24"/>
                <w:lang w:eastAsia="sv-SE"/>
              </w:rPr>
              <w:t>02</w:t>
            </w:r>
          </w:p>
        </w:tc>
        <w:tc>
          <w:tcPr>
            <w:tcW w:w="372" w:type="pct"/>
            <w:noWrap/>
          </w:tcPr>
          <w:p w14:paraId="412A1EF1" w14:textId="77777777" w:rsidR="004C391D" w:rsidRPr="00EB191D" w:rsidRDefault="004C391D" w:rsidP="00C34C49">
            <w:pPr>
              <w:spacing w:after="0" w:line="360" w:lineRule="auto"/>
              <w:jc w:val="center"/>
              <w:rPr>
                <w:szCs w:val="24"/>
                <w:lang w:eastAsia="sv-SE"/>
              </w:rPr>
            </w:pPr>
          </w:p>
        </w:tc>
        <w:tc>
          <w:tcPr>
            <w:tcW w:w="867" w:type="pct"/>
            <w:noWrap/>
          </w:tcPr>
          <w:p w14:paraId="07F1D1A1" w14:textId="77777777" w:rsidR="004C391D" w:rsidRPr="00EB191D" w:rsidRDefault="004C391D" w:rsidP="00C34C49">
            <w:pPr>
              <w:spacing w:after="0" w:line="360" w:lineRule="auto"/>
              <w:rPr>
                <w:szCs w:val="24"/>
                <w:lang w:eastAsia="sv-SE"/>
              </w:rPr>
            </w:pPr>
            <w:r w:rsidRPr="00EB191D">
              <w:rPr>
                <w:szCs w:val="24"/>
                <w:lang w:eastAsia="sv-SE"/>
              </w:rPr>
              <w:t>Socialstyrelsen</w:t>
            </w:r>
          </w:p>
        </w:tc>
      </w:tr>
      <w:tr w:rsidR="00BB2513" w:rsidRPr="00EB191D" w14:paraId="6D88B7A7" w14:textId="77777777" w:rsidTr="00FA6305">
        <w:trPr>
          <w:trHeight w:val="255"/>
        </w:trPr>
        <w:tc>
          <w:tcPr>
            <w:tcW w:w="1362" w:type="pct"/>
            <w:noWrap/>
          </w:tcPr>
          <w:p w14:paraId="580C6138" w14:textId="3D0600A1" w:rsidR="004C391D" w:rsidRPr="00EB191D" w:rsidRDefault="004C391D" w:rsidP="00FA6305">
            <w:pPr>
              <w:spacing w:after="0" w:line="360" w:lineRule="auto"/>
              <w:rPr>
                <w:szCs w:val="24"/>
                <w:lang w:eastAsia="sv-SE"/>
              </w:rPr>
            </w:pPr>
            <w:r w:rsidRPr="00EB191D">
              <w:rPr>
                <w:szCs w:val="24"/>
                <w:lang w:eastAsia="sv-SE"/>
              </w:rPr>
              <w:t>At-risk-of-poverty rate; Total</w:t>
            </w:r>
          </w:p>
        </w:tc>
        <w:tc>
          <w:tcPr>
            <w:tcW w:w="456" w:type="pct"/>
            <w:noWrap/>
          </w:tcPr>
          <w:p w14:paraId="6DFA92C8" w14:textId="73E6EC29" w:rsidR="004C391D" w:rsidRPr="00EB191D" w:rsidRDefault="004C391D" w:rsidP="00FA6305">
            <w:pPr>
              <w:spacing w:after="0" w:line="360" w:lineRule="auto"/>
              <w:jc w:val="center"/>
              <w:rPr>
                <w:szCs w:val="24"/>
                <w:lang w:eastAsia="sv-SE"/>
              </w:rPr>
            </w:pPr>
            <w:r w:rsidRPr="00EB191D">
              <w:rPr>
                <w:szCs w:val="24"/>
                <w:lang w:eastAsia="sv-SE"/>
              </w:rPr>
              <w:t>11</w:t>
            </w:r>
            <w:r w:rsidR="00F528CF">
              <w:rPr>
                <w:szCs w:val="24"/>
                <w:lang w:eastAsia="sv-SE"/>
              </w:rPr>
              <w:t>.</w:t>
            </w:r>
            <w:r w:rsidRPr="00EB191D">
              <w:rPr>
                <w:szCs w:val="24"/>
                <w:lang w:eastAsia="sv-SE"/>
              </w:rPr>
              <w:t>3</w:t>
            </w:r>
          </w:p>
        </w:tc>
        <w:tc>
          <w:tcPr>
            <w:tcW w:w="388" w:type="pct"/>
            <w:noWrap/>
          </w:tcPr>
          <w:p w14:paraId="40DE0302" w14:textId="58EBCF61" w:rsidR="004C391D" w:rsidRPr="00EB191D" w:rsidRDefault="004C391D" w:rsidP="00C34C49">
            <w:pPr>
              <w:spacing w:after="0" w:line="360" w:lineRule="auto"/>
              <w:jc w:val="center"/>
              <w:rPr>
                <w:szCs w:val="24"/>
                <w:lang w:eastAsia="sv-SE"/>
              </w:rPr>
            </w:pPr>
            <w:r w:rsidRPr="00EB191D">
              <w:rPr>
                <w:szCs w:val="24"/>
                <w:lang w:eastAsia="sv-SE"/>
              </w:rPr>
              <w:t>9</w:t>
            </w:r>
            <w:r w:rsidR="00F528CF">
              <w:rPr>
                <w:szCs w:val="24"/>
                <w:lang w:eastAsia="sv-SE"/>
              </w:rPr>
              <w:t>.</w:t>
            </w:r>
            <w:r w:rsidRPr="00EB191D">
              <w:rPr>
                <w:szCs w:val="24"/>
                <w:lang w:eastAsia="sv-SE"/>
              </w:rPr>
              <w:t>5</w:t>
            </w:r>
          </w:p>
        </w:tc>
        <w:tc>
          <w:tcPr>
            <w:tcW w:w="388" w:type="pct"/>
            <w:noWrap/>
          </w:tcPr>
          <w:p w14:paraId="2026436A" w14:textId="6153B06A" w:rsidR="004C391D" w:rsidRPr="00EB191D" w:rsidRDefault="004C391D" w:rsidP="00C34C49">
            <w:pPr>
              <w:spacing w:after="0" w:line="360" w:lineRule="auto"/>
              <w:jc w:val="center"/>
              <w:rPr>
                <w:szCs w:val="24"/>
                <w:lang w:eastAsia="sv-SE"/>
              </w:rPr>
            </w:pPr>
            <w:r w:rsidRPr="00EB191D">
              <w:rPr>
                <w:szCs w:val="24"/>
                <w:lang w:eastAsia="sv-SE"/>
              </w:rPr>
              <w:t>12</w:t>
            </w:r>
            <w:r w:rsidR="00F528CF">
              <w:rPr>
                <w:szCs w:val="24"/>
                <w:lang w:eastAsia="sv-SE"/>
              </w:rPr>
              <w:t>.</w:t>
            </w:r>
            <w:r w:rsidRPr="00EB191D">
              <w:rPr>
                <w:szCs w:val="24"/>
                <w:lang w:eastAsia="sv-SE"/>
              </w:rPr>
              <w:t>3</w:t>
            </w:r>
          </w:p>
        </w:tc>
        <w:tc>
          <w:tcPr>
            <w:tcW w:w="390" w:type="pct"/>
            <w:noWrap/>
          </w:tcPr>
          <w:p w14:paraId="76F4EB42" w14:textId="3FC0B9D8" w:rsidR="004C391D" w:rsidRPr="00EB191D" w:rsidRDefault="004C391D" w:rsidP="00C34C49">
            <w:pPr>
              <w:spacing w:after="0" w:line="360" w:lineRule="auto"/>
              <w:jc w:val="center"/>
              <w:rPr>
                <w:szCs w:val="24"/>
                <w:lang w:eastAsia="sv-SE"/>
              </w:rPr>
            </w:pPr>
            <w:r w:rsidRPr="00EB191D">
              <w:rPr>
                <w:szCs w:val="24"/>
                <w:lang w:eastAsia="sv-SE"/>
              </w:rPr>
              <w:t>10</w:t>
            </w:r>
            <w:r w:rsidR="00F528CF">
              <w:rPr>
                <w:szCs w:val="24"/>
                <w:lang w:eastAsia="sv-SE"/>
              </w:rPr>
              <w:t>.</w:t>
            </w:r>
            <w:r w:rsidRPr="00EB191D">
              <w:rPr>
                <w:szCs w:val="24"/>
                <w:lang w:eastAsia="sv-SE"/>
              </w:rPr>
              <w:t>5</w:t>
            </w:r>
          </w:p>
        </w:tc>
        <w:tc>
          <w:tcPr>
            <w:tcW w:w="387" w:type="pct"/>
            <w:noWrap/>
          </w:tcPr>
          <w:p w14:paraId="2CF23432" w14:textId="0E8E4372" w:rsidR="004C391D" w:rsidRPr="00EB191D" w:rsidRDefault="004C391D" w:rsidP="00C34C49">
            <w:pPr>
              <w:spacing w:after="0" w:line="360" w:lineRule="auto"/>
              <w:jc w:val="center"/>
              <w:rPr>
                <w:szCs w:val="24"/>
                <w:lang w:eastAsia="sv-SE"/>
              </w:rPr>
            </w:pPr>
            <w:r w:rsidRPr="00EB191D">
              <w:rPr>
                <w:szCs w:val="24"/>
                <w:lang w:eastAsia="sv-SE"/>
              </w:rPr>
              <w:t>12</w:t>
            </w:r>
            <w:r w:rsidR="00F528CF">
              <w:rPr>
                <w:szCs w:val="24"/>
                <w:lang w:eastAsia="sv-SE"/>
              </w:rPr>
              <w:t>.</w:t>
            </w:r>
            <w:r w:rsidRPr="00EB191D">
              <w:rPr>
                <w:szCs w:val="24"/>
                <w:lang w:eastAsia="sv-SE"/>
              </w:rPr>
              <w:t>2</w:t>
            </w:r>
          </w:p>
        </w:tc>
        <w:tc>
          <w:tcPr>
            <w:tcW w:w="391" w:type="pct"/>
            <w:noWrap/>
          </w:tcPr>
          <w:p w14:paraId="62C92752" w14:textId="512B12E6" w:rsidR="004C391D" w:rsidRPr="00EB191D" w:rsidRDefault="004C391D" w:rsidP="00C34C49">
            <w:pPr>
              <w:spacing w:after="0" w:line="360" w:lineRule="auto"/>
              <w:jc w:val="center"/>
              <w:rPr>
                <w:szCs w:val="24"/>
                <w:lang w:eastAsia="sv-SE"/>
              </w:rPr>
            </w:pPr>
            <w:r w:rsidRPr="00EB191D">
              <w:rPr>
                <w:szCs w:val="24"/>
                <w:lang w:eastAsia="sv-SE"/>
              </w:rPr>
              <w:t>13</w:t>
            </w:r>
            <w:r w:rsidR="00F528CF">
              <w:rPr>
                <w:szCs w:val="24"/>
                <w:lang w:eastAsia="sv-SE"/>
              </w:rPr>
              <w:t>.</w:t>
            </w:r>
            <w:r w:rsidRPr="00EB191D">
              <w:rPr>
                <w:szCs w:val="24"/>
                <w:lang w:eastAsia="sv-SE"/>
              </w:rPr>
              <w:t>3</w:t>
            </w:r>
          </w:p>
        </w:tc>
        <w:tc>
          <w:tcPr>
            <w:tcW w:w="372" w:type="pct"/>
            <w:noWrap/>
          </w:tcPr>
          <w:p w14:paraId="59F667BA" w14:textId="77777777" w:rsidR="004C391D" w:rsidRPr="00EB191D" w:rsidRDefault="004C391D" w:rsidP="00C34C49">
            <w:pPr>
              <w:spacing w:after="0" w:line="360" w:lineRule="auto"/>
              <w:jc w:val="center"/>
              <w:rPr>
                <w:szCs w:val="24"/>
                <w:lang w:eastAsia="sv-SE"/>
              </w:rPr>
            </w:pPr>
          </w:p>
        </w:tc>
        <w:tc>
          <w:tcPr>
            <w:tcW w:w="867" w:type="pct"/>
            <w:noWrap/>
          </w:tcPr>
          <w:p w14:paraId="5CF63CD6" w14:textId="77777777" w:rsidR="004C391D" w:rsidRPr="00EB191D" w:rsidRDefault="004C391D" w:rsidP="00C34C49">
            <w:pPr>
              <w:spacing w:after="0" w:line="360" w:lineRule="auto"/>
              <w:rPr>
                <w:szCs w:val="24"/>
                <w:lang w:eastAsia="sv-SE"/>
              </w:rPr>
            </w:pPr>
            <w:r w:rsidRPr="00EB191D">
              <w:rPr>
                <w:szCs w:val="24"/>
                <w:lang w:eastAsia="sv-SE"/>
              </w:rPr>
              <w:t>Eurostat</w:t>
            </w:r>
          </w:p>
        </w:tc>
      </w:tr>
      <w:tr w:rsidR="00BB2513" w:rsidRPr="00EB191D" w14:paraId="15936645" w14:textId="77777777" w:rsidTr="00FA6305">
        <w:trPr>
          <w:trHeight w:val="255"/>
        </w:trPr>
        <w:tc>
          <w:tcPr>
            <w:tcW w:w="1362" w:type="pct"/>
            <w:noWrap/>
          </w:tcPr>
          <w:p w14:paraId="0100B799" w14:textId="77777777" w:rsidR="004C391D" w:rsidRPr="00EB191D" w:rsidRDefault="004C391D" w:rsidP="00FA6305">
            <w:pPr>
              <w:spacing w:after="0" w:line="360" w:lineRule="auto"/>
              <w:rPr>
                <w:szCs w:val="24"/>
                <w:lang w:eastAsia="sv-SE"/>
              </w:rPr>
            </w:pPr>
            <w:r w:rsidRPr="00EB191D">
              <w:rPr>
                <w:szCs w:val="24"/>
                <w:lang w:eastAsia="sv-SE"/>
              </w:rPr>
              <w:t xml:space="preserve">Incidens per 100 000 inhabitants </w:t>
            </w:r>
          </w:p>
        </w:tc>
        <w:tc>
          <w:tcPr>
            <w:tcW w:w="456" w:type="pct"/>
            <w:noWrap/>
          </w:tcPr>
          <w:p w14:paraId="139007E8" w14:textId="77777777" w:rsidR="004C391D" w:rsidRPr="00EB191D" w:rsidRDefault="004C391D" w:rsidP="00FA6305">
            <w:pPr>
              <w:spacing w:after="0" w:line="360" w:lineRule="auto"/>
              <w:jc w:val="center"/>
              <w:rPr>
                <w:szCs w:val="24"/>
                <w:lang w:eastAsia="sv-SE"/>
              </w:rPr>
            </w:pPr>
          </w:p>
        </w:tc>
        <w:tc>
          <w:tcPr>
            <w:tcW w:w="388" w:type="pct"/>
            <w:noWrap/>
          </w:tcPr>
          <w:p w14:paraId="178BFFEA" w14:textId="77777777" w:rsidR="004C391D" w:rsidRPr="00EB191D" w:rsidRDefault="004C391D" w:rsidP="00C34C49">
            <w:pPr>
              <w:spacing w:after="0" w:line="360" w:lineRule="auto"/>
              <w:jc w:val="center"/>
              <w:rPr>
                <w:szCs w:val="24"/>
                <w:lang w:eastAsia="sv-SE"/>
              </w:rPr>
            </w:pPr>
          </w:p>
        </w:tc>
        <w:tc>
          <w:tcPr>
            <w:tcW w:w="388" w:type="pct"/>
            <w:noWrap/>
          </w:tcPr>
          <w:p w14:paraId="70E56E90" w14:textId="77777777" w:rsidR="004C391D" w:rsidRPr="00EB191D" w:rsidRDefault="004C391D" w:rsidP="00C34C49">
            <w:pPr>
              <w:spacing w:after="0" w:line="360" w:lineRule="auto"/>
              <w:jc w:val="center"/>
              <w:rPr>
                <w:szCs w:val="24"/>
                <w:lang w:eastAsia="sv-SE"/>
              </w:rPr>
            </w:pPr>
          </w:p>
        </w:tc>
        <w:tc>
          <w:tcPr>
            <w:tcW w:w="390" w:type="pct"/>
            <w:noWrap/>
          </w:tcPr>
          <w:p w14:paraId="2CCF7580" w14:textId="77777777" w:rsidR="004C391D" w:rsidRPr="00EB191D" w:rsidRDefault="004C391D" w:rsidP="00C34C49">
            <w:pPr>
              <w:spacing w:after="0" w:line="360" w:lineRule="auto"/>
              <w:jc w:val="center"/>
              <w:rPr>
                <w:szCs w:val="24"/>
                <w:lang w:eastAsia="sv-SE"/>
              </w:rPr>
            </w:pPr>
          </w:p>
        </w:tc>
        <w:tc>
          <w:tcPr>
            <w:tcW w:w="387" w:type="pct"/>
            <w:noWrap/>
          </w:tcPr>
          <w:p w14:paraId="2DDB6FDD" w14:textId="77777777" w:rsidR="004C391D" w:rsidRPr="00EB191D" w:rsidRDefault="004C391D" w:rsidP="00C34C49">
            <w:pPr>
              <w:spacing w:after="0" w:line="360" w:lineRule="auto"/>
              <w:jc w:val="center"/>
              <w:rPr>
                <w:szCs w:val="24"/>
                <w:lang w:eastAsia="sv-SE"/>
              </w:rPr>
            </w:pPr>
          </w:p>
        </w:tc>
        <w:tc>
          <w:tcPr>
            <w:tcW w:w="391" w:type="pct"/>
            <w:noWrap/>
          </w:tcPr>
          <w:p w14:paraId="565F4C3F" w14:textId="77777777" w:rsidR="004C391D" w:rsidRPr="00EB191D" w:rsidRDefault="004C391D" w:rsidP="00C34C49">
            <w:pPr>
              <w:spacing w:after="0" w:line="360" w:lineRule="auto"/>
              <w:jc w:val="center"/>
              <w:rPr>
                <w:szCs w:val="24"/>
                <w:lang w:eastAsia="sv-SE"/>
              </w:rPr>
            </w:pPr>
          </w:p>
        </w:tc>
        <w:tc>
          <w:tcPr>
            <w:tcW w:w="372" w:type="pct"/>
            <w:noWrap/>
          </w:tcPr>
          <w:p w14:paraId="20FCFA5C" w14:textId="77777777" w:rsidR="004C391D" w:rsidRPr="00EB191D" w:rsidRDefault="004C391D" w:rsidP="00C34C49">
            <w:pPr>
              <w:spacing w:after="0" w:line="360" w:lineRule="auto"/>
              <w:jc w:val="center"/>
              <w:rPr>
                <w:szCs w:val="24"/>
                <w:lang w:eastAsia="sv-SE"/>
              </w:rPr>
            </w:pPr>
          </w:p>
        </w:tc>
        <w:tc>
          <w:tcPr>
            <w:tcW w:w="867" w:type="pct"/>
            <w:noWrap/>
          </w:tcPr>
          <w:p w14:paraId="241D5D5C" w14:textId="77777777" w:rsidR="004C391D" w:rsidRPr="00EB191D" w:rsidRDefault="004C391D" w:rsidP="00C34C49">
            <w:pPr>
              <w:spacing w:after="0" w:line="360" w:lineRule="auto"/>
              <w:rPr>
                <w:szCs w:val="24"/>
                <w:lang w:eastAsia="sv-SE"/>
              </w:rPr>
            </w:pPr>
          </w:p>
        </w:tc>
      </w:tr>
      <w:tr w:rsidR="00BB2513" w:rsidRPr="00EB191D" w14:paraId="129A7AD4" w14:textId="77777777" w:rsidTr="00FA6305">
        <w:trPr>
          <w:trHeight w:val="255"/>
        </w:trPr>
        <w:tc>
          <w:tcPr>
            <w:tcW w:w="1362" w:type="pct"/>
            <w:noWrap/>
          </w:tcPr>
          <w:p w14:paraId="52C7225B" w14:textId="77777777" w:rsidR="00023328" w:rsidRPr="00EB191D" w:rsidRDefault="00023328" w:rsidP="00FA6305">
            <w:pPr>
              <w:spacing w:after="0" w:line="360" w:lineRule="auto"/>
              <w:rPr>
                <w:szCs w:val="24"/>
                <w:lang w:eastAsia="sv-SE"/>
              </w:rPr>
            </w:pPr>
            <w:r w:rsidRPr="00EB191D">
              <w:rPr>
                <w:szCs w:val="24"/>
                <w:lang w:eastAsia="sv-SE"/>
              </w:rPr>
              <w:t xml:space="preserve">HIV </w:t>
            </w:r>
          </w:p>
        </w:tc>
        <w:tc>
          <w:tcPr>
            <w:tcW w:w="456" w:type="pct"/>
            <w:noWrap/>
          </w:tcPr>
          <w:p w14:paraId="3C7DED3A" w14:textId="770313A3" w:rsidR="00023328" w:rsidRPr="00EB191D" w:rsidRDefault="00023328" w:rsidP="00FA6305">
            <w:pPr>
              <w:spacing w:after="0" w:line="360" w:lineRule="auto"/>
              <w:jc w:val="center"/>
              <w:rPr>
                <w:szCs w:val="24"/>
                <w:lang w:eastAsia="sv-SE"/>
              </w:rPr>
            </w:pPr>
            <w:r w:rsidRPr="00EB191D">
              <w:rPr>
                <w:szCs w:val="24"/>
                <w:lang w:eastAsia="sv-SE"/>
              </w:rPr>
              <w:t>5</w:t>
            </w:r>
            <w:r w:rsidR="00F528CF">
              <w:rPr>
                <w:szCs w:val="24"/>
                <w:lang w:eastAsia="sv-SE"/>
              </w:rPr>
              <w:t>.</w:t>
            </w:r>
            <w:r w:rsidRPr="00EB191D">
              <w:rPr>
                <w:szCs w:val="24"/>
                <w:lang w:eastAsia="sv-SE"/>
              </w:rPr>
              <w:t>2</w:t>
            </w:r>
          </w:p>
        </w:tc>
        <w:tc>
          <w:tcPr>
            <w:tcW w:w="388" w:type="pct"/>
            <w:noWrap/>
          </w:tcPr>
          <w:p w14:paraId="4602A0B0" w14:textId="6A4B937E" w:rsidR="00023328" w:rsidRPr="00EB191D" w:rsidRDefault="00023328" w:rsidP="00C34C49">
            <w:pPr>
              <w:spacing w:after="0" w:line="360" w:lineRule="auto"/>
              <w:jc w:val="center"/>
              <w:rPr>
                <w:szCs w:val="24"/>
                <w:lang w:eastAsia="sv-SE"/>
              </w:rPr>
            </w:pPr>
            <w:r w:rsidRPr="00EB191D">
              <w:rPr>
                <w:szCs w:val="24"/>
                <w:lang w:eastAsia="sv-SE"/>
              </w:rPr>
              <w:t>4</w:t>
            </w:r>
            <w:r w:rsidR="00F528CF">
              <w:rPr>
                <w:szCs w:val="24"/>
                <w:lang w:eastAsia="sv-SE"/>
              </w:rPr>
              <w:t>.</w:t>
            </w:r>
            <w:r w:rsidRPr="00EB191D">
              <w:rPr>
                <w:szCs w:val="24"/>
                <w:lang w:eastAsia="sv-SE"/>
              </w:rPr>
              <w:t>9</w:t>
            </w:r>
          </w:p>
        </w:tc>
        <w:tc>
          <w:tcPr>
            <w:tcW w:w="388" w:type="pct"/>
            <w:noWrap/>
          </w:tcPr>
          <w:p w14:paraId="6DDB58E0" w14:textId="1EA5D505" w:rsidR="00023328" w:rsidRPr="00EB191D" w:rsidRDefault="00023328" w:rsidP="00C34C49">
            <w:pPr>
              <w:spacing w:after="0" w:line="360" w:lineRule="auto"/>
              <w:jc w:val="center"/>
              <w:rPr>
                <w:szCs w:val="24"/>
                <w:lang w:eastAsia="sv-SE"/>
              </w:rPr>
            </w:pPr>
            <w:r w:rsidRPr="00EB191D">
              <w:rPr>
                <w:szCs w:val="24"/>
                <w:lang w:eastAsia="sv-SE"/>
              </w:rPr>
              <w:t>4</w:t>
            </w:r>
            <w:r w:rsidR="00F528CF">
              <w:rPr>
                <w:szCs w:val="24"/>
                <w:lang w:eastAsia="sv-SE"/>
              </w:rPr>
              <w:t>.</w:t>
            </w:r>
            <w:r w:rsidRPr="00EB191D">
              <w:rPr>
                <w:szCs w:val="24"/>
                <w:lang w:eastAsia="sv-SE"/>
              </w:rPr>
              <w:t>6</w:t>
            </w:r>
          </w:p>
        </w:tc>
        <w:tc>
          <w:tcPr>
            <w:tcW w:w="390" w:type="pct"/>
            <w:noWrap/>
          </w:tcPr>
          <w:p w14:paraId="12ED7A85" w14:textId="5BD1E141" w:rsidR="00023328" w:rsidRPr="00EB191D" w:rsidRDefault="00023328" w:rsidP="00C34C49">
            <w:pPr>
              <w:spacing w:after="0" w:line="360" w:lineRule="auto"/>
              <w:jc w:val="center"/>
              <w:rPr>
                <w:szCs w:val="24"/>
                <w:lang w:eastAsia="sv-SE"/>
              </w:rPr>
            </w:pPr>
            <w:r w:rsidRPr="00EB191D">
              <w:rPr>
                <w:szCs w:val="24"/>
                <w:lang w:eastAsia="sv-SE"/>
              </w:rPr>
              <w:t>4</w:t>
            </w:r>
            <w:r w:rsidR="00F528CF">
              <w:rPr>
                <w:szCs w:val="24"/>
                <w:lang w:eastAsia="sv-SE"/>
              </w:rPr>
              <w:t>.</w:t>
            </w:r>
            <w:r w:rsidRPr="00EB191D">
              <w:rPr>
                <w:szCs w:val="24"/>
                <w:lang w:eastAsia="sv-SE"/>
              </w:rPr>
              <w:t>7</w:t>
            </w:r>
          </w:p>
        </w:tc>
        <w:tc>
          <w:tcPr>
            <w:tcW w:w="387" w:type="pct"/>
            <w:noWrap/>
          </w:tcPr>
          <w:p w14:paraId="3B81FE6F" w14:textId="3AE246EE" w:rsidR="00023328" w:rsidRPr="00EB191D" w:rsidRDefault="00023328" w:rsidP="00C34C49">
            <w:pPr>
              <w:spacing w:after="0" w:line="360" w:lineRule="auto"/>
              <w:jc w:val="center"/>
              <w:rPr>
                <w:szCs w:val="24"/>
                <w:lang w:eastAsia="sv-SE"/>
              </w:rPr>
            </w:pPr>
            <w:r w:rsidRPr="00EB191D">
              <w:rPr>
                <w:szCs w:val="24"/>
                <w:lang w:eastAsia="sv-SE"/>
              </w:rPr>
              <w:t>4</w:t>
            </w:r>
            <w:r w:rsidR="00F528CF">
              <w:rPr>
                <w:szCs w:val="24"/>
                <w:lang w:eastAsia="sv-SE"/>
              </w:rPr>
              <w:t>.</w:t>
            </w:r>
            <w:r w:rsidRPr="00EB191D">
              <w:rPr>
                <w:szCs w:val="24"/>
                <w:lang w:eastAsia="sv-SE"/>
              </w:rPr>
              <w:t>8</w:t>
            </w:r>
          </w:p>
        </w:tc>
        <w:tc>
          <w:tcPr>
            <w:tcW w:w="391" w:type="pct"/>
            <w:noWrap/>
          </w:tcPr>
          <w:p w14:paraId="050AB20F" w14:textId="2F1AEE83" w:rsidR="00023328" w:rsidRPr="00EB191D" w:rsidRDefault="00023328" w:rsidP="00C34C49">
            <w:pPr>
              <w:spacing w:after="0" w:line="360" w:lineRule="auto"/>
              <w:jc w:val="center"/>
              <w:rPr>
                <w:szCs w:val="24"/>
                <w:lang w:eastAsia="sv-SE"/>
              </w:rPr>
            </w:pPr>
            <w:r w:rsidRPr="00EB191D">
              <w:rPr>
                <w:szCs w:val="24"/>
                <w:lang w:eastAsia="sv-SE"/>
              </w:rPr>
              <w:t>4</w:t>
            </w:r>
            <w:r w:rsidR="00F528CF">
              <w:rPr>
                <w:szCs w:val="24"/>
                <w:lang w:eastAsia="sv-SE"/>
              </w:rPr>
              <w:t>.</w:t>
            </w:r>
            <w:r w:rsidRPr="00EB191D">
              <w:rPr>
                <w:szCs w:val="24"/>
                <w:lang w:eastAsia="sv-SE"/>
              </w:rPr>
              <w:t>6</w:t>
            </w:r>
          </w:p>
        </w:tc>
        <w:tc>
          <w:tcPr>
            <w:tcW w:w="372" w:type="pct"/>
            <w:noWrap/>
          </w:tcPr>
          <w:p w14:paraId="065D92BD" w14:textId="37A51F08" w:rsidR="00023328" w:rsidRPr="00EB191D" w:rsidRDefault="00023328" w:rsidP="00C34C49">
            <w:pPr>
              <w:spacing w:after="0" w:line="360" w:lineRule="auto"/>
              <w:jc w:val="center"/>
              <w:rPr>
                <w:szCs w:val="24"/>
                <w:lang w:eastAsia="sv-SE"/>
              </w:rPr>
            </w:pPr>
            <w:r w:rsidRPr="00EB191D">
              <w:rPr>
                <w:szCs w:val="24"/>
                <w:lang w:eastAsia="sv-SE"/>
              </w:rPr>
              <w:t>4</w:t>
            </w:r>
            <w:r w:rsidR="00F528CF">
              <w:rPr>
                <w:szCs w:val="24"/>
                <w:lang w:eastAsia="sv-SE"/>
              </w:rPr>
              <w:t>.</w:t>
            </w:r>
            <w:r w:rsidRPr="00EB191D">
              <w:rPr>
                <w:szCs w:val="24"/>
                <w:lang w:eastAsia="sv-SE"/>
              </w:rPr>
              <w:t>4</w:t>
            </w:r>
          </w:p>
        </w:tc>
        <w:tc>
          <w:tcPr>
            <w:tcW w:w="867" w:type="pct"/>
            <w:noWrap/>
          </w:tcPr>
          <w:p w14:paraId="4ED3135B" w14:textId="77777777" w:rsidR="00023328" w:rsidRPr="00EB191D" w:rsidRDefault="00023328" w:rsidP="00C34C49">
            <w:pPr>
              <w:spacing w:after="0" w:line="360" w:lineRule="auto"/>
              <w:rPr>
                <w:szCs w:val="24"/>
                <w:lang w:eastAsia="sv-SE"/>
              </w:rPr>
            </w:pPr>
            <w:r w:rsidRPr="00EB191D">
              <w:rPr>
                <w:szCs w:val="24"/>
                <w:lang w:eastAsia="sv-SE"/>
              </w:rPr>
              <w:t>Folkhälsomyndigheten</w:t>
            </w:r>
          </w:p>
        </w:tc>
      </w:tr>
      <w:tr w:rsidR="00BB2513" w:rsidRPr="00EB191D" w14:paraId="20B9FA0E" w14:textId="77777777" w:rsidTr="00FA6305">
        <w:trPr>
          <w:trHeight w:val="255"/>
        </w:trPr>
        <w:tc>
          <w:tcPr>
            <w:tcW w:w="1362" w:type="pct"/>
            <w:noWrap/>
          </w:tcPr>
          <w:p w14:paraId="4B66D8A7" w14:textId="77777777" w:rsidR="00023328" w:rsidRPr="00EB191D" w:rsidRDefault="00023328" w:rsidP="00FA6305">
            <w:pPr>
              <w:spacing w:after="0" w:line="360" w:lineRule="auto"/>
              <w:rPr>
                <w:b/>
                <w:szCs w:val="24"/>
                <w:lang w:eastAsia="sv-SE"/>
              </w:rPr>
            </w:pPr>
            <w:r w:rsidRPr="00EB191D">
              <w:rPr>
                <w:b/>
                <w:szCs w:val="24"/>
                <w:lang w:eastAsia="sv-SE"/>
              </w:rPr>
              <w:t>Major communable diseases</w:t>
            </w:r>
          </w:p>
        </w:tc>
        <w:tc>
          <w:tcPr>
            <w:tcW w:w="456" w:type="pct"/>
            <w:noWrap/>
          </w:tcPr>
          <w:p w14:paraId="43925D01" w14:textId="63247ADB" w:rsidR="00023328" w:rsidRPr="00EB191D" w:rsidRDefault="00023328" w:rsidP="00FA6305">
            <w:pPr>
              <w:spacing w:after="0" w:line="360" w:lineRule="auto"/>
              <w:jc w:val="center"/>
              <w:rPr>
                <w:szCs w:val="24"/>
                <w:lang w:eastAsia="sv-SE"/>
              </w:rPr>
            </w:pPr>
          </w:p>
        </w:tc>
        <w:tc>
          <w:tcPr>
            <w:tcW w:w="388" w:type="pct"/>
            <w:noWrap/>
          </w:tcPr>
          <w:p w14:paraId="6106BD23" w14:textId="22FA755A" w:rsidR="00023328" w:rsidRPr="00EB191D" w:rsidRDefault="00023328" w:rsidP="00C34C49">
            <w:pPr>
              <w:spacing w:after="0" w:line="360" w:lineRule="auto"/>
              <w:jc w:val="center"/>
              <w:rPr>
                <w:szCs w:val="24"/>
                <w:lang w:eastAsia="sv-SE"/>
              </w:rPr>
            </w:pPr>
          </w:p>
        </w:tc>
        <w:tc>
          <w:tcPr>
            <w:tcW w:w="388" w:type="pct"/>
            <w:noWrap/>
          </w:tcPr>
          <w:p w14:paraId="5A92D662" w14:textId="4727E946" w:rsidR="00023328" w:rsidRPr="00EB191D" w:rsidRDefault="00023328" w:rsidP="00C34C49">
            <w:pPr>
              <w:spacing w:after="0" w:line="360" w:lineRule="auto"/>
              <w:jc w:val="center"/>
              <w:rPr>
                <w:szCs w:val="24"/>
                <w:lang w:eastAsia="sv-SE"/>
              </w:rPr>
            </w:pPr>
          </w:p>
        </w:tc>
        <w:tc>
          <w:tcPr>
            <w:tcW w:w="390" w:type="pct"/>
            <w:noWrap/>
          </w:tcPr>
          <w:p w14:paraId="4E37524E" w14:textId="4A712AAF" w:rsidR="00023328" w:rsidRPr="00EB191D" w:rsidRDefault="00023328" w:rsidP="00C34C49">
            <w:pPr>
              <w:spacing w:after="0" w:line="360" w:lineRule="auto"/>
              <w:jc w:val="center"/>
              <w:rPr>
                <w:szCs w:val="24"/>
                <w:lang w:eastAsia="sv-SE"/>
              </w:rPr>
            </w:pPr>
          </w:p>
        </w:tc>
        <w:tc>
          <w:tcPr>
            <w:tcW w:w="387" w:type="pct"/>
            <w:noWrap/>
          </w:tcPr>
          <w:p w14:paraId="3B5D58F9" w14:textId="07E2A67C" w:rsidR="00023328" w:rsidRPr="00EB191D" w:rsidRDefault="00023328" w:rsidP="00C34C49">
            <w:pPr>
              <w:spacing w:after="0" w:line="360" w:lineRule="auto"/>
              <w:jc w:val="center"/>
              <w:rPr>
                <w:szCs w:val="24"/>
                <w:lang w:eastAsia="sv-SE"/>
              </w:rPr>
            </w:pPr>
          </w:p>
        </w:tc>
        <w:tc>
          <w:tcPr>
            <w:tcW w:w="391" w:type="pct"/>
            <w:noWrap/>
          </w:tcPr>
          <w:p w14:paraId="072B0BBF" w14:textId="65A6C74B" w:rsidR="00023328" w:rsidRPr="00EB191D" w:rsidRDefault="00023328" w:rsidP="00C34C49">
            <w:pPr>
              <w:spacing w:after="0" w:line="360" w:lineRule="auto"/>
              <w:jc w:val="center"/>
              <w:rPr>
                <w:szCs w:val="24"/>
                <w:lang w:eastAsia="sv-SE"/>
              </w:rPr>
            </w:pPr>
          </w:p>
        </w:tc>
        <w:tc>
          <w:tcPr>
            <w:tcW w:w="372" w:type="pct"/>
            <w:noWrap/>
          </w:tcPr>
          <w:p w14:paraId="196E5636" w14:textId="483F8CDB" w:rsidR="00023328" w:rsidRPr="00EB191D" w:rsidRDefault="00023328" w:rsidP="00C34C49">
            <w:pPr>
              <w:spacing w:after="0" w:line="360" w:lineRule="auto"/>
              <w:jc w:val="center"/>
              <w:rPr>
                <w:szCs w:val="24"/>
                <w:lang w:eastAsia="sv-SE"/>
              </w:rPr>
            </w:pPr>
          </w:p>
        </w:tc>
        <w:tc>
          <w:tcPr>
            <w:tcW w:w="867" w:type="pct"/>
            <w:noWrap/>
          </w:tcPr>
          <w:p w14:paraId="38EE1575" w14:textId="63E51728" w:rsidR="00023328" w:rsidRPr="00EB191D" w:rsidRDefault="00023328" w:rsidP="00C34C49">
            <w:pPr>
              <w:spacing w:after="0" w:line="360" w:lineRule="auto"/>
              <w:rPr>
                <w:szCs w:val="24"/>
                <w:lang w:eastAsia="sv-SE"/>
              </w:rPr>
            </w:pPr>
          </w:p>
        </w:tc>
      </w:tr>
      <w:tr w:rsidR="00BB2513" w:rsidRPr="00EB191D" w14:paraId="417C152B" w14:textId="77777777" w:rsidTr="00FA6305">
        <w:trPr>
          <w:trHeight w:val="255"/>
        </w:trPr>
        <w:tc>
          <w:tcPr>
            <w:tcW w:w="1362" w:type="pct"/>
            <w:noWrap/>
          </w:tcPr>
          <w:p w14:paraId="19BAA8AE" w14:textId="018CE4EA" w:rsidR="00023328" w:rsidRPr="00EB191D" w:rsidRDefault="00023328" w:rsidP="00FA6305">
            <w:pPr>
              <w:spacing w:after="0" w:line="360" w:lineRule="auto"/>
              <w:rPr>
                <w:szCs w:val="24"/>
                <w:lang w:eastAsia="sv-SE"/>
              </w:rPr>
            </w:pPr>
            <w:r w:rsidRPr="00EB191D">
              <w:rPr>
                <w:szCs w:val="24"/>
                <w:lang w:eastAsia="sv-SE"/>
              </w:rPr>
              <w:t>Campylobacter</w:t>
            </w:r>
            <w:r w:rsidR="004D5D6B">
              <w:rPr>
                <w:szCs w:val="24"/>
                <w:lang w:eastAsia="sv-SE"/>
              </w:rPr>
              <w:t xml:space="preserve"> </w:t>
            </w:r>
            <w:r w:rsidRPr="00EB191D">
              <w:rPr>
                <w:szCs w:val="24"/>
                <w:lang w:eastAsia="sv-SE"/>
              </w:rPr>
              <w:t>infection</w:t>
            </w:r>
          </w:p>
        </w:tc>
        <w:tc>
          <w:tcPr>
            <w:tcW w:w="456" w:type="pct"/>
            <w:noWrap/>
          </w:tcPr>
          <w:p w14:paraId="28E5DA87" w14:textId="3C833BDB" w:rsidR="00023328" w:rsidRPr="00EB191D" w:rsidRDefault="00F94C61" w:rsidP="00FA6305">
            <w:pPr>
              <w:spacing w:after="0" w:line="360" w:lineRule="auto"/>
              <w:jc w:val="center"/>
              <w:rPr>
                <w:szCs w:val="24"/>
                <w:lang w:eastAsia="sv-SE"/>
              </w:rPr>
            </w:pPr>
            <w:r w:rsidRPr="00EB191D">
              <w:rPr>
                <w:szCs w:val="24"/>
                <w:lang w:eastAsia="sv-SE"/>
              </w:rPr>
              <w:t>85</w:t>
            </w:r>
            <w:r w:rsidR="00F528CF">
              <w:rPr>
                <w:szCs w:val="24"/>
                <w:lang w:eastAsia="sv-SE"/>
              </w:rPr>
              <w:t>.</w:t>
            </w:r>
            <w:r w:rsidRPr="00EB191D">
              <w:rPr>
                <w:szCs w:val="24"/>
                <w:lang w:eastAsia="sv-SE"/>
              </w:rPr>
              <w:t>0</w:t>
            </w:r>
          </w:p>
        </w:tc>
        <w:tc>
          <w:tcPr>
            <w:tcW w:w="388" w:type="pct"/>
            <w:noWrap/>
          </w:tcPr>
          <w:p w14:paraId="14FD332E" w14:textId="2B435D06" w:rsidR="00023328" w:rsidRPr="00EB191D" w:rsidRDefault="00F94C61" w:rsidP="00C34C49">
            <w:pPr>
              <w:spacing w:after="0" w:line="360" w:lineRule="auto"/>
              <w:jc w:val="center"/>
              <w:rPr>
                <w:szCs w:val="24"/>
                <w:lang w:eastAsia="sv-SE"/>
              </w:rPr>
            </w:pPr>
            <w:r w:rsidRPr="00EB191D">
              <w:rPr>
                <w:szCs w:val="24"/>
                <w:lang w:eastAsia="sv-SE"/>
              </w:rPr>
              <w:t>86</w:t>
            </w:r>
            <w:r w:rsidR="00F528CF">
              <w:rPr>
                <w:szCs w:val="24"/>
                <w:lang w:eastAsia="sv-SE"/>
              </w:rPr>
              <w:t>.</w:t>
            </w:r>
            <w:r w:rsidRPr="00EB191D">
              <w:rPr>
                <w:szCs w:val="24"/>
                <w:lang w:eastAsia="sv-SE"/>
              </w:rPr>
              <w:t>7</w:t>
            </w:r>
          </w:p>
        </w:tc>
        <w:tc>
          <w:tcPr>
            <w:tcW w:w="388" w:type="pct"/>
            <w:noWrap/>
          </w:tcPr>
          <w:p w14:paraId="50A11FC9" w14:textId="0D5BF60C" w:rsidR="00023328" w:rsidRPr="00EB191D" w:rsidRDefault="00F94C61" w:rsidP="00C34C49">
            <w:pPr>
              <w:spacing w:after="0" w:line="360" w:lineRule="auto"/>
              <w:jc w:val="center"/>
              <w:rPr>
                <w:szCs w:val="24"/>
                <w:lang w:eastAsia="sv-SE"/>
              </w:rPr>
            </w:pPr>
            <w:r w:rsidRPr="00EB191D">
              <w:rPr>
                <w:szCs w:val="24"/>
                <w:lang w:eastAsia="sv-SE"/>
              </w:rPr>
              <w:t>82</w:t>
            </w:r>
            <w:r w:rsidR="00F528CF">
              <w:rPr>
                <w:szCs w:val="24"/>
                <w:lang w:eastAsia="sv-SE"/>
              </w:rPr>
              <w:t>.</w:t>
            </w:r>
            <w:r w:rsidRPr="00EB191D">
              <w:rPr>
                <w:szCs w:val="24"/>
                <w:lang w:eastAsia="sv-SE"/>
              </w:rPr>
              <w:t>7</w:t>
            </w:r>
          </w:p>
        </w:tc>
        <w:tc>
          <w:tcPr>
            <w:tcW w:w="390" w:type="pct"/>
            <w:noWrap/>
          </w:tcPr>
          <w:p w14:paraId="504D4513" w14:textId="03425F3A" w:rsidR="00023328" w:rsidRPr="00EB191D" w:rsidRDefault="00F94C61" w:rsidP="00C34C49">
            <w:pPr>
              <w:spacing w:after="0" w:line="360" w:lineRule="auto"/>
              <w:jc w:val="center"/>
              <w:rPr>
                <w:szCs w:val="24"/>
                <w:lang w:eastAsia="sv-SE"/>
              </w:rPr>
            </w:pPr>
            <w:r w:rsidRPr="00EB191D">
              <w:rPr>
                <w:szCs w:val="24"/>
                <w:lang w:eastAsia="sv-SE"/>
              </w:rPr>
              <w:t>84</w:t>
            </w:r>
            <w:r w:rsidR="00F528CF">
              <w:rPr>
                <w:szCs w:val="24"/>
                <w:lang w:eastAsia="sv-SE"/>
              </w:rPr>
              <w:t>.</w:t>
            </w:r>
            <w:r w:rsidRPr="00EB191D">
              <w:rPr>
                <w:szCs w:val="24"/>
                <w:lang w:eastAsia="sv-SE"/>
              </w:rPr>
              <w:t>1</w:t>
            </w:r>
          </w:p>
        </w:tc>
        <w:tc>
          <w:tcPr>
            <w:tcW w:w="387" w:type="pct"/>
            <w:noWrap/>
          </w:tcPr>
          <w:p w14:paraId="3F5FC8B0" w14:textId="0F2CB578" w:rsidR="00023328" w:rsidRPr="00EB191D" w:rsidRDefault="00F94C61" w:rsidP="00C34C49">
            <w:pPr>
              <w:spacing w:after="0" w:line="360" w:lineRule="auto"/>
              <w:jc w:val="center"/>
              <w:rPr>
                <w:szCs w:val="24"/>
                <w:lang w:eastAsia="sv-SE"/>
              </w:rPr>
            </w:pPr>
            <w:r w:rsidRPr="00EB191D">
              <w:rPr>
                <w:szCs w:val="24"/>
                <w:lang w:eastAsia="sv-SE"/>
              </w:rPr>
              <w:t>85</w:t>
            </w:r>
            <w:r w:rsidR="00F528CF">
              <w:rPr>
                <w:szCs w:val="24"/>
                <w:lang w:eastAsia="sv-SE"/>
              </w:rPr>
              <w:t>.</w:t>
            </w:r>
            <w:r w:rsidRPr="00EB191D">
              <w:rPr>
                <w:szCs w:val="24"/>
                <w:lang w:eastAsia="sv-SE"/>
              </w:rPr>
              <w:t>0</w:t>
            </w:r>
          </w:p>
        </w:tc>
        <w:tc>
          <w:tcPr>
            <w:tcW w:w="391" w:type="pct"/>
            <w:noWrap/>
          </w:tcPr>
          <w:p w14:paraId="58A2D929" w14:textId="79299CDF" w:rsidR="00023328" w:rsidRPr="00EB191D" w:rsidRDefault="00F94C61" w:rsidP="00C34C49">
            <w:pPr>
              <w:spacing w:after="0" w:line="360" w:lineRule="auto"/>
              <w:jc w:val="center"/>
              <w:rPr>
                <w:szCs w:val="24"/>
                <w:lang w:eastAsia="sv-SE"/>
              </w:rPr>
            </w:pPr>
            <w:r w:rsidRPr="00EB191D">
              <w:rPr>
                <w:szCs w:val="24"/>
                <w:lang w:eastAsia="sv-SE"/>
              </w:rPr>
              <w:t>93</w:t>
            </w:r>
            <w:r w:rsidR="00F528CF">
              <w:rPr>
                <w:szCs w:val="24"/>
                <w:lang w:eastAsia="sv-SE"/>
              </w:rPr>
              <w:t>.</w:t>
            </w:r>
            <w:r w:rsidRPr="00EB191D">
              <w:rPr>
                <w:szCs w:val="24"/>
                <w:lang w:eastAsia="sv-SE"/>
              </w:rPr>
              <w:t>2</w:t>
            </w:r>
          </w:p>
        </w:tc>
        <w:tc>
          <w:tcPr>
            <w:tcW w:w="372" w:type="pct"/>
            <w:noWrap/>
          </w:tcPr>
          <w:p w14:paraId="7A71CFD6" w14:textId="1DBC7E5E" w:rsidR="00023328" w:rsidRPr="00EB191D" w:rsidRDefault="00F94C61" w:rsidP="00C34C49">
            <w:pPr>
              <w:spacing w:after="0" w:line="360" w:lineRule="auto"/>
              <w:jc w:val="center"/>
              <w:rPr>
                <w:szCs w:val="24"/>
                <w:lang w:eastAsia="sv-SE"/>
              </w:rPr>
            </w:pPr>
            <w:r w:rsidRPr="00EB191D">
              <w:rPr>
                <w:szCs w:val="24"/>
                <w:lang w:eastAsia="sv-SE"/>
              </w:rPr>
              <w:t>110</w:t>
            </w:r>
            <w:r w:rsidR="00F528CF">
              <w:rPr>
                <w:szCs w:val="24"/>
                <w:lang w:eastAsia="sv-SE"/>
              </w:rPr>
              <w:t>.</w:t>
            </w:r>
            <w:r w:rsidRPr="00EB191D">
              <w:rPr>
                <w:szCs w:val="24"/>
                <w:lang w:eastAsia="sv-SE"/>
              </w:rPr>
              <w:t>3</w:t>
            </w:r>
          </w:p>
        </w:tc>
        <w:tc>
          <w:tcPr>
            <w:tcW w:w="867" w:type="pct"/>
            <w:noWrap/>
          </w:tcPr>
          <w:p w14:paraId="7B3F2BB1" w14:textId="54C84F85" w:rsidR="00023328" w:rsidRPr="00EB191D" w:rsidRDefault="00EC7520" w:rsidP="00C34C49">
            <w:pPr>
              <w:spacing w:after="0" w:line="360" w:lineRule="auto"/>
              <w:rPr>
                <w:szCs w:val="24"/>
                <w:lang w:eastAsia="sv-SE"/>
              </w:rPr>
            </w:pPr>
            <w:r w:rsidRPr="00EB191D">
              <w:rPr>
                <w:szCs w:val="24"/>
                <w:lang w:eastAsia="sv-SE"/>
              </w:rPr>
              <w:t>Folkhälsomyndigheten</w:t>
            </w:r>
          </w:p>
        </w:tc>
      </w:tr>
      <w:tr w:rsidR="00BB2513" w:rsidRPr="00EB191D" w14:paraId="2135264B" w14:textId="77777777" w:rsidTr="00FA6305">
        <w:trPr>
          <w:trHeight w:val="255"/>
        </w:trPr>
        <w:tc>
          <w:tcPr>
            <w:tcW w:w="1362" w:type="pct"/>
            <w:noWrap/>
          </w:tcPr>
          <w:p w14:paraId="5044F3CD" w14:textId="7D465229" w:rsidR="00023328" w:rsidRPr="00EB191D" w:rsidRDefault="00023328" w:rsidP="00FA6305">
            <w:pPr>
              <w:spacing w:after="0" w:line="360" w:lineRule="auto"/>
              <w:rPr>
                <w:szCs w:val="24"/>
                <w:lang w:eastAsia="sv-SE"/>
              </w:rPr>
            </w:pPr>
            <w:r w:rsidRPr="00EB191D">
              <w:rPr>
                <w:szCs w:val="24"/>
                <w:lang w:eastAsia="sv-SE"/>
              </w:rPr>
              <w:t>Giardia</w:t>
            </w:r>
            <w:r w:rsidR="004D5D6B">
              <w:rPr>
                <w:szCs w:val="24"/>
                <w:lang w:eastAsia="sv-SE"/>
              </w:rPr>
              <w:t xml:space="preserve"> </w:t>
            </w:r>
            <w:r w:rsidRPr="00EB191D">
              <w:rPr>
                <w:szCs w:val="24"/>
                <w:lang w:eastAsia="sv-SE"/>
              </w:rPr>
              <w:t xml:space="preserve">infection </w:t>
            </w:r>
          </w:p>
        </w:tc>
        <w:tc>
          <w:tcPr>
            <w:tcW w:w="456" w:type="pct"/>
            <w:noWrap/>
          </w:tcPr>
          <w:p w14:paraId="0049EFDF" w14:textId="763B6AEF" w:rsidR="00023328" w:rsidRPr="00EB191D" w:rsidRDefault="00F94C61" w:rsidP="00FA6305">
            <w:pPr>
              <w:spacing w:after="0" w:line="360" w:lineRule="auto"/>
              <w:jc w:val="center"/>
              <w:rPr>
                <w:szCs w:val="24"/>
                <w:lang w:eastAsia="sv-SE"/>
              </w:rPr>
            </w:pPr>
            <w:r w:rsidRPr="00EB191D">
              <w:rPr>
                <w:szCs w:val="24"/>
                <w:lang w:eastAsia="sv-SE"/>
              </w:rPr>
              <w:t>13</w:t>
            </w:r>
            <w:r w:rsidR="00F528CF">
              <w:rPr>
                <w:szCs w:val="24"/>
                <w:lang w:eastAsia="sv-SE"/>
              </w:rPr>
              <w:t>.</w:t>
            </w:r>
            <w:r w:rsidRPr="00EB191D">
              <w:rPr>
                <w:szCs w:val="24"/>
                <w:lang w:eastAsia="sv-SE"/>
              </w:rPr>
              <w:t>9</w:t>
            </w:r>
          </w:p>
        </w:tc>
        <w:tc>
          <w:tcPr>
            <w:tcW w:w="388" w:type="pct"/>
            <w:noWrap/>
          </w:tcPr>
          <w:p w14:paraId="2F83DCCF" w14:textId="0236AB0A" w:rsidR="00023328" w:rsidRPr="00EB191D" w:rsidRDefault="00F94C61" w:rsidP="00C34C49">
            <w:pPr>
              <w:spacing w:after="0" w:line="360" w:lineRule="auto"/>
              <w:jc w:val="center"/>
              <w:rPr>
                <w:szCs w:val="24"/>
                <w:lang w:eastAsia="sv-SE"/>
              </w:rPr>
            </w:pPr>
            <w:r w:rsidRPr="00EB191D">
              <w:rPr>
                <w:szCs w:val="24"/>
                <w:lang w:eastAsia="sv-SE"/>
              </w:rPr>
              <w:t>11</w:t>
            </w:r>
            <w:r w:rsidR="00F528CF">
              <w:rPr>
                <w:szCs w:val="24"/>
                <w:lang w:eastAsia="sv-SE"/>
              </w:rPr>
              <w:t>.</w:t>
            </w:r>
            <w:r w:rsidRPr="00EB191D">
              <w:rPr>
                <w:szCs w:val="24"/>
                <w:lang w:eastAsia="sv-SE"/>
              </w:rPr>
              <w:t>0</w:t>
            </w:r>
          </w:p>
        </w:tc>
        <w:tc>
          <w:tcPr>
            <w:tcW w:w="388" w:type="pct"/>
            <w:noWrap/>
          </w:tcPr>
          <w:p w14:paraId="70BABDC6" w14:textId="37F1399E" w:rsidR="00023328" w:rsidRPr="00EB191D" w:rsidRDefault="00F94C61" w:rsidP="00C34C49">
            <w:pPr>
              <w:spacing w:after="0" w:line="360" w:lineRule="auto"/>
              <w:jc w:val="center"/>
              <w:rPr>
                <w:szCs w:val="24"/>
                <w:lang w:eastAsia="sv-SE"/>
              </w:rPr>
            </w:pPr>
            <w:r w:rsidRPr="00EB191D">
              <w:rPr>
                <w:szCs w:val="24"/>
                <w:lang w:eastAsia="sv-SE"/>
              </w:rPr>
              <w:t>11</w:t>
            </w:r>
            <w:r w:rsidR="00F528CF">
              <w:rPr>
                <w:szCs w:val="24"/>
                <w:lang w:eastAsia="sv-SE"/>
              </w:rPr>
              <w:t>.</w:t>
            </w:r>
            <w:r w:rsidRPr="00EB191D">
              <w:rPr>
                <w:szCs w:val="24"/>
                <w:lang w:eastAsia="sv-SE"/>
              </w:rPr>
              <w:t>3</w:t>
            </w:r>
          </w:p>
        </w:tc>
        <w:tc>
          <w:tcPr>
            <w:tcW w:w="390" w:type="pct"/>
            <w:noWrap/>
          </w:tcPr>
          <w:p w14:paraId="470F5595" w14:textId="6A367DFC" w:rsidR="00023328" w:rsidRPr="00EB191D" w:rsidRDefault="00F94C61" w:rsidP="00C34C49">
            <w:pPr>
              <w:spacing w:after="0" w:line="360" w:lineRule="auto"/>
              <w:jc w:val="center"/>
              <w:rPr>
                <w:szCs w:val="24"/>
                <w:lang w:eastAsia="sv-SE"/>
              </w:rPr>
            </w:pPr>
            <w:r w:rsidRPr="00EB191D">
              <w:rPr>
                <w:szCs w:val="24"/>
                <w:lang w:eastAsia="sv-SE"/>
              </w:rPr>
              <w:t>13</w:t>
            </w:r>
            <w:r w:rsidR="00F528CF">
              <w:rPr>
                <w:szCs w:val="24"/>
                <w:lang w:eastAsia="sv-SE"/>
              </w:rPr>
              <w:t>.</w:t>
            </w:r>
            <w:r w:rsidRPr="00EB191D">
              <w:rPr>
                <w:szCs w:val="24"/>
                <w:lang w:eastAsia="sv-SE"/>
              </w:rPr>
              <w:t>0</w:t>
            </w:r>
          </w:p>
        </w:tc>
        <w:tc>
          <w:tcPr>
            <w:tcW w:w="387" w:type="pct"/>
            <w:noWrap/>
          </w:tcPr>
          <w:p w14:paraId="32530A53" w14:textId="64A0F5D2" w:rsidR="00023328" w:rsidRPr="00EB191D" w:rsidRDefault="00F94C61" w:rsidP="00C34C49">
            <w:pPr>
              <w:spacing w:after="0" w:line="360" w:lineRule="auto"/>
              <w:jc w:val="center"/>
              <w:rPr>
                <w:szCs w:val="24"/>
                <w:lang w:eastAsia="sv-SE"/>
              </w:rPr>
            </w:pPr>
            <w:r w:rsidRPr="00EB191D">
              <w:rPr>
                <w:szCs w:val="24"/>
                <w:lang w:eastAsia="sv-SE"/>
              </w:rPr>
              <w:t>12</w:t>
            </w:r>
            <w:r w:rsidR="00F528CF">
              <w:rPr>
                <w:szCs w:val="24"/>
                <w:lang w:eastAsia="sv-SE"/>
              </w:rPr>
              <w:t>.</w:t>
            </w:r>
            <w:r w:rsidRPr="00EB191D">
              <w:rPr>
                <w:szCs w:val="24"/>
                <w:lang w:eastAsia="sv-SE"/>
              </w:rPr>
              <w:t>9</w:t>
            </w:r>
          </w:p>
        </w:tc>
        <w:tc>
          <w:tcPr>
            <w:tcW w:w="391" w:type="pct"/>
            <w:noWrap/>
          </w:tcPr>
          <w:p w14:paraId="36BFD9C9" w14:textId="33D4C56A" w:rsidR="00023328" w:rsidRPr="00EB191D" w:rsidRDefault="00F94C61" w:rsidP="00C34C49">
            <w:pPr>
              <w:spacing w:after="0" w:line="360" w:lineRule="auto"/>
              <w:jc w:val="center"/>
              <w:rPr>
                <w:szCs w:val="24"/>
                <w:lang w:eastAsia="sv-SE"/>
              </w:rPr>
            </w:pPr>
            <w:r w:rsidRPr="00EB191D">
              <w:rPr>
                <w:szCs w:val="24"/>
                <w:lang w:eastAsia="sv-SE"/>
              </w:rPr>
              <w:t>15</w:t>
            </w:r>
            <w:r w:rsidR="00F528CF">
              <w:rPr>
                <w:szCs w:val="24"/>
                <w:lang w:eastAsia="sv-SE"/>
              </w:rPr>
              <w:t>.</w:t>
            </w:r>
            <w:r w:rsidRPr="00EB191D">
              <w:rPr>
                <w:szCs w:val="24"/>
                <w:lang w:eastAsia="sv-SE"/>
              </w:rPr>
              <w:t>0</w:t>
            </w:r>
          </w:p>
        </w:tc>
        <w:tc>
          <w:tcPr>
            <w:tcW w:w="372" w:type="pct"/>
            <w:noWrap/>
          </w:tcPr>
          <w:p w14:paraId="7912C05E" w14:textId="7B3CDDA3" w:rsidR="00023328" w:rsidRPr="00EB191D" w:rsidRDefault="00F94C61" w:rsidP="00C34C49">
            <w:pPr>
              <w:spacing w:after="0" w:line="360" w:lineRule="auto"/>
              <w:jc w:val="center"/>
              <w:rPr>
                <w:szCs w:val="24"/>
                <w:lang w:eastAsia="sv-SE"/>
              </w:rPr>
            </w:pPr>
            <w:r w:rsidRPr="00EB191D">
              <w:rPr>
                <w:szCs w:val="24"/>
                <w:lang w:eastAsia="sv-SE"/>
              </w:rPr>
              <w:t>14</w:t>
            </w:r>
            <w:r w:rsidR="00F528CF">
              <w:rPr>
                <w:szCs w:val="24"/>
                <w:lang w:eastAsia="sv-SE"/>
              </w:rPr>
              <w:t>.</w:t>
            </w:r>
            <w:r w:rsidRPr="00EB191D">
              <w:rPr>
                <w:szCs w:val="24"/>
                <w:lang w:eastAsia="sv-SE"/>
              </w:rPr>
              <w:t>9</w:t>
            </w:r>
          </w:p>
        </w:tc>
        <w:tc>
          <w:tcPr>
            <w:tcW w:w="867" w:type="pct"/>
            <w:noWrap/>
          </w:tcPr>
          <w:p w14:paraId="5F6AD9DF" w14:textId="40FDF397" w:rsidR="00023328" w:rsidRPr="00EB191D" w:rsidRDefault="00EC7520" w:rsidP="00C34C49">
            <w:pPr>
              <w:spacing w:after="0" w:line="360" w:lineRule="auto"/>
              <w:rPr>
                <w:szCs w:val="24"/>
                <w:lang w:eastAsia="sv-SE"/>
              </w:rPr>
            </w:pPr>
            <w:r w:rsidRPr="00EB191D">
              <w:rPr>
                <w:szCs w:val="24"/>
                <w:lang w:eastAsia="sv-SE"/>
              </w:rPr>
              <w:t xml:space="preserve">Folkhälsomyndigheten </w:t>
            </w:r>
            <w:r w:rsidR="00023328" w:rsidRPr="00EB191D">
              <w:rPr>
                <w:szCs w:val="24"/>
                <w:lang w:eastAsia="sv-SE"/>
              </w:rPr>
              <w:t xml:space="preserve"> </w:t>
            </w:r>
          </w:p>
        </w:tc>
      </w:tr>
      <w:tr w:rsidR="00BB2513" w:rsidRPr="00EB191D" w14:paraId="00FCDA7A" w14:textId="77777777" w:rsidTr="00FA6305">
        <w:trPr>
          <w:trHeight w:val="255"/>
        </w:trPr>
        <w:tc>
          <w:tcPr>
            <w:tcW w:w="1362" w:type="pct"/>
            <w:noWrap/>
          </w:tcPr>
          <w:p w14:paraId="0F0ABC67" w14:textId="77777777" w:rsidR="00023328" w:rsidRPr="00EB191D" w:rsidRDefault="00023328" w:rsidP="00FA6305">
            <w:pPr>
              <w:spacing w:after="0" w:line="360" w:lineRule="auto"/>
              <w:rPr>
                <w:szCs w:val="24"/>
                <w:lang w:eastAsia="sv-SE"/>
              </w:rPr>
            </w:pPr>
            <w:r w:rsidRPr="00EB191D">
              <w:rPr>
                <w:szCs w:val="24"/>
                <w:lang w:eastAsia="sv-SE"/>
              </w:rPr>
              <w:t>Hebatit B</w:t>
            </w:r>
          </w:p>
        </w:tc>
        <w:tc>
          <w:tcPr>
            <w:tcW w:w="456" w:type="pct"/>
            <w:noWrap/>
          </w:tcPr>
          <w:p w14:paraId="29EA74E4" w14:textId="1BF56BB0" w:rsidR="00023328" w:rsidRPr="00EB191D" w:rsidRDefault="00AD2F97" w:rsidP="00FA6305">
            <w:pPr>
              <w:spacing w:after="0" w:line="360" w:lineRule="auto"/>
              <w:jc w:val="center"/>
              <w:rPr>
                <w:szCs w:val="24"/>
                <w:lang w:eastAsia="sv-SE"/>
              </w:rPr>
            </w:pPr>
            <w:r w:rsidRPr="00EB191D">
              <w:rPr>
                <w:szCs w:val="24"/>
                <w:lang w:eastAsia="sv-SE"/>
              </w:rPr>
              <w:t>16</w:t>
            </w:r>
            <w:r w:rsidR="00F528CF">
              <w:rPr>
                <w:szCs w:val="24"/>
                <w:lang w:eastAsia="sv-SE"/>
              </w:rPr>
              <w:t>.</w:t>
            </w:r>
            <w:r w:rsidRPr="00EB191D">
              <w:rPr>
                <w:szCs w:val="24"/>
                <w:lang w:eastAsia="sv-SE"/>
              </w:rPr>
              <w:t>7</w:t>
            </w:r>
          </w:p>
        </w:tc>
        <w:tc>
          <w:tcPr>
            <w:tcW w:w="388" w:type="pct"/>
            <w:noWrap/>
          </w:tcPr>
          <w:p w14:paraId="22930E85" w14:textId="404621DC" w:rsidR="00023328" w:rsidRPr="00EB191D" w:rsidRDefault="00AD2F97" w:rsidP="00C34C49">
            <w:pPr>
              <w:spacing w:after="0" w:line="360" w:lineRule="auto"/>
              <w:jc w:val="center"/>
              <w:rPr>
                <w:szCs w:val="24"/>
                <w:lang w:eastAsia="sv-SE"/>
              </w:rPr>
            </w:pPr>
            <w:r w:rsidRPr="00EB191D">
              <w:rPr>
                <w:szCs w:val="24"/>
                <w:lang w:eastAsia="sv-SE"/>
              </w:rPr>
              <w:t>14</w:t>
            </w:r>
            <w:r w:rsidR="00F528CF">
              <w:rPr>
                <w:szCs w:val="24"/>
                <w:lang w:eastAsia="sv-SE"/>
              </w:rPr>
              <w:t>.</w:t>
            </w:r>
            <w:r w:rsidRPr="00EB191D">
              <w:rPr>
                <w:szCs w:val="24"/>
                <w:lang w:eastAsia="sv-SE"/>
              </w:rPr>
              <w:t>8</w:t>
            </w:r>
          </w:p>
        </w:tc>
        <w:tc>
          <w:tcPr>
            <w:tcW w:w="388" w:type="pct"/>
            <w:noWrap/>
          </w:tcPr>
          <w:p w14:paraId="7EA0C6ED" w14:textId="212B6414" w:rsidR="00023328" w:rsidRPr="00EB191D" w:rsidRDefault="00AD2F97" w:rsidP="00C34C49">
            <w:pPr>
              <w:spacing w:after="0" w:line="360" w:lineRule="auto"/>
              <w:jc w:val="center"/>
              <w:rPr>
                <w:szCs w:val="24"/>
                <w:lang w:eastAsia="sv-SE"/>
              </w:rPr>
            </w:pPr>
            <w:r w:rsidRPr="00EB191D">
              <w:rPr>
                <w:szCs w:val="24"/>
                <w:lang w:eastAsia="sv-SE"/>
              </w:rPr>
              <w:t>16</w:t>
            </w:r>
            <w:r w:rsidR="00F528CF">
              <w:rPr>
                <w:szCs w:val="24"/>
                <w:lang w:eastAsia="sv-SE"/>
              </w:rPr>
              <w:t>.</w:t>
            </w:r>
            <w:r w:rsidRPr="00EB191D">
              <w:rPr>
                <w:szCs w:val="24"/>
                <w:lang w:eastAsia="sv-SE"/>
              </w:rPr>
              <w:t>2</w:t>
            </w:r>
          </w:p>
        </w:tc>
        <w:tc>
          <w:tcPr>
            <w:tcW w:w="390" w:type="pct"/>
            <w:noWrap/>
          </w:tcPr>
          <w:p w14:paraId="78FC5E4A" w14:textId="773975A5" w:rsidR="00023328" w:rsidRPr="00EB191D" w:rsidRDefault="00AD2F97" w:rsidP="00C34C49">
            <w:pPr>
              <w:spacing w:after="0" w:line="360" w:lineRule="auto"/>
              <w:jc w:val="center"/>
              <w:rPr>
                <w:szCs w:val="24"/>
                <w:lang w:eastAsia="sv-SE"/>
              </w:rPr>
            </w:pPr>
            <w:r w:rsidRPr="00EB191D">
              <w:rPr>
                <w:szCs w:val="24"/>
                <w:lang w:eastAsia="sv-SE"/>
              </w:rPr>
              <w:t>18</w:t>
            </w:r>
            <w:r w:rsidR="00F528CF">
              <w:rPr>
                <w:szCs w:val="24"/>
                <w:lang w:eastAsia="sv-SE"/>
              </w:rPr>
              <w:t>.</w:t>
            </w:r>
            <w:r w:rsidRPr="00EB191D">
              <w:rPr>
                <w:szCs w:val="24"/>
                <w:lang w:eastAsia="sv-SE"/>
              </w:rPr>
              <w:t>5</w:t>
            </w:r>
          </w:p>
        </w:tc>
        <w:tc>
          <w:tcPr>
            <w:tcW w:w="387" w:type="pct"/>
            <w:noWrap/>
          </w:tcPr>
          <w:p w14:paraId="04BA482E" w14:textId="632BB442" w:rsidR="00023328" w:rsidRPr="00EB191D" w:rsidRDefault="00AD2F97" w:rsidP="00C34C49">
            <w:pPr>
              <w:spacing w:after="0" w:line="360" w:lineRule="auto"/>
              <w:jc w:val="center"/>
              <w:rPr>
                <w:szCs w:val="24"/>
                <w:lang w:eastAsia="sv-SE"/>
              </w:rPr>
            </w:pPr>
            <w:r w:rsidRPr="00EB191D">
              <w:rPr>
                <w:szCs w:val="24"/>
                <w:lang w:eastAsia="sv-SE"/>
              </w:rPr>
              <w:t>20</w:t>
            </w:r>
            <w:r w:rsidR="00F528CF">
              <w:rPr>
                <w:szCs w:val="24"/>
                <w:lang w:eastAsia="sv-SE"/>
              </w:rPr>
              <w:t>.</w:t>
            </w:r>
            <w:r w:rsidRPr="00EB191D">
              <w:rPr>
                <w:szCs w:val="24"/>
                <w:lang w:eastAsia="sv-SE"/>
              </w:rPr>
              <w:t>8</w:t>
            </w:r>
          </w:p>
        </w:tc>
        <w:tc>
          <w:tcPr>
            <w:tcW w:w="391" w:type="pct"/>
            <w:noWrap/>
          </w:tcPr>
          <w:p w14:paraId="796FB398" w14:textId="440C6E6B" w:rsidR="00023328" w:rsidRPr="00EB191D" w:rsidRDefault="00AD2F97" w:rsidP="00C34C49">
            <w:pPr>
              <w:spacing w:after="0" w:line="360" w:lineRule="auto"/>
              <w:jc w:val="center"/>
              <w:rPr>
                <w:szCs w:val="24"/>
                <w:lang w:eastAsia="sv-SE"/>
              </w:rPr>
            </w:pPr>
            <w:r w:rsidRPr="00EB191D">
              <w:rPr>
                <w:szCs w:val="24"/>
                <w:lang w:eastAsia="sv-SE"/>
              </w:rPr>
              <w:t>24</w:t>
            </w:r>
            <w:r w:rsidR="00F528CF">
              <w:rPr>
                <w:szCs w:val="24"/>
                <w:lang w:eastAsia="sv-SE"/>
              </w:rPr>
              <w:t>.</w:t>
            </w:r>
            <w:r w:rsidRPr="00EB191D">
              <w:rPr>
                <w:szCs w:val="24"/>
                <w:lang w:eastAsia="sv-SE"/>
              </w:rPr>
              <w:t>0</w:t>
            </w:r>
          </w:p>
        </w:tc>
        <w:tc>
          <w:tcPr>
            <w:tcW w:w="372" w:type="pct"/>
            <w:noWrap/>
          </w:tcPr>
          <w:p w14:paraId="4D49D8D6" w14:textId="6CF0BB5A" w:rsidR="00023328" w:rsidRPr="00EB191D" w:rsidRDefault="00AD2F97" w:rsidP="00C34C49">
            <w:pPr>
              <w:spacing w:after="0" w:line="360" w:lineRule="auto"/>
              <w:jc w:val="center"/>
              <w:rPr>
                <w:szCs w:val="24"/>
                <w:lang w:eastAsia="sv-SE"/>
              </w:rPr>
            </w:pPr>
            <w:r w:rsidRPr="00EB191D">
              <w:rPr>
                <w:szCs w:val="24"/>
                <w:lang w:eastAsia="sv-SE"/>
              </w:rPr>
              <w:t>21</w:t>
            </w:r>
            <w:r w:rsidR="00F528CF">
              <w:rPr>
                <w:szCs w:val="24"/>
                <w:lang w:eastAsia="sv-SE"/>
              </w:rPr>
              <w:t>.</w:t>
            </w:r>
            <w:r w:rsidRPr="00EB191D">
              <w:rPr>
                <w:szCs w:val="24"/>
                <w:lang w:eastAsia="sv-SE"/>
              </w:rPr>
              <w:t>4</w:t>
            </w:r>
          </w:p>
        </w:tc>
        <w:tc>
          <w:tcPr>
            <w:tcW w:w="867" w:type="pct"/>
            <w:noWrap/>
          </w:tcPr>
          <w:p w14:paraId="251064EF" w14:textId="0877BAE6" w:rsidR="00023328" w:rsidRPr="00EB191D" w:rsidRDefault="00EC7520" w:rsidP="00C34C49">
            <w:pPr>
              <w:spacing w:after="0" w:line="360" w:lineRule="auto"/>
              <w:rPr>
                <w:szCs w:val="24"/>
                <w:lang w:eastAsia="sv-SE"/>
              </w:rPr>
            </w:pPr>
            <w:r w:rsidRPr="00EB191D">
              <w:rPr>
                <w:szCs w:val="24"/>
                <w:lang w:eastAsia="sv-SE"/>
              </w:rPr>
              <w:t>Folkhälsomyndigheten</w:t>
            </w:r>
          </w:p>
        </w:tc>
      </w:tr>
      <w:tr w:rsidR="00BB2513" w:rsidRPr="00EB191D" w14:paraId="56A034C1" w14:textId="77777777" w:rsidTr="00FA6305">
        <w:trPr>
          <w:trHeight w:val="255"/>
        </w:trPr>
        <w:tc>
          <w:tcPr>
            <w:tcW w:w="1362" w:type="pct"/>
            <w:noWrap/>
          </w:tcPr>
          <w:p w14:paraId="7F562FE4" w14:textId="77777777" w:rsidR="00023328" w:rsidRPr="00EB191D" w:rsidRDefault="00023328" w:rsidP="00FA6305">
            <w:pPr>
              <w:spacing w:after="0" w:line="360" w:lineRule="auto"/>
              <w:rPr>
                <w:szCs w:val="24"/>
                <w:lang w:eastAsia="sv-SE"/>
              </w:rPr>
            </w:pPr>
            <w:r w:rsidRPr="00EB191D">
              <w:rPr>
                <w:szCs w:val="24"/>
                <w:lang w:eastAsia="sv-SE"/>
              </w:rPr>
              <w:t>Hebatit C</w:t>
            </w:r>
          </w:p>
        </w:tc>
        <w:tc>
          <w:tcPr>
            <w:tcW w:w="456" w:type="pct"/>
            <w:noWrap/>
          </w:tcPr>
          <w:p w14:paraId="2878392A" w14:textId="2A5F2745" w:rsidR="00023328" w:rsidRPr="00EB191D" w:rsidRDefault="00AD2F97" w:rsidP="00FA6305">
            <w:pPr>
              <w:spacing w:after="0" w:line="360" w:lineRule="auto"/>
              <w:jc w:val="center"/>
              <w:rPr>
                <w:szCs w:val="24"/>
                <w:lang w:eastAsia="sv-SE"/>
              </w:rPr>
            </w:pPr>
            <w:r w:rsidRPr="00EB191D">
              <w:rPr>
                <w:szCs w:val="24"/>
                <w:lang w:eastAsia="sv-SE"/>
              </w:rPr>
              <w:t>20</w:t>
            </w:r>
            <w:r w:rsidR="00F528CF">
              <w:rPr>
                <w:szCs w:val="24"/>
                <w:lang w:eastAsia="sv-SE"/>
              </w:rPr>
              <w:t>.</w:t>
            </w:r>
            <w:r w:rsidRPr="00EB191D">
              <w:rPr>
                <w:szCs w:val="24"/>
                <w:lang w:eastAsia="sv-SE"/>
              </w:rPr>
              <w:t>5</w:t>
            </w:r>
          </w:p>
        </w:tc>
        <w:tc>
          <w:tcPr>
            <w:tcW w:w="388" w:type="pct"/>
            <w:noWrap/>
          </w:tcPr>
          <w:p w14:paraId="2735BE86" w14:textId="7D45F29A" w:rsidR="00023328" w:rsidRPr="00EB191D" w:rsidRDefault="00AD2F97" w:rsidP="00C34C49">
            <w:pPr>
              <w:spacing w:after="0" w:line="360" w:lineRule="auto"/>
              <w:jc w:val="center"/>
              <w:rPr>
                <w:szCs w:val="24"/>
                <w:lang w:eastAsia="sv-SE"/>
              </w:rPr>
            </w:pPr>
            <w:r w:rsidRPr="00EB191D">
              <w:rPr>
                <w:szCs w:val="24"/>
                <w:lang w:eastAsia="sv-SE"/>
              </w:rPr>
              <w:t>21</w:t>
            </w:r>
            <w:r w:rsidR="00F528CF">
              <w:rPr>
                <w:szCs w:val="24"/>
                <w:lang w:eastAsia="sv-SE"/>
              </w:rPr>
              <w:t>.</w:t>
            </w:r>
            <w:r w:rsidRPr="00EB191D">
              <w:rPr>
                <w:szCs w:val="24"/>
                <w:lang w:eastAsia="sv-SE"/>
              </w:rPr>
              <w:t>9</w:t>
            </w:r>
          </w:p>
        </w:tc>
        <w:tc>
          <w:tcPr>
            <w:tcW w:w="388" w:type="pct"/>
            <w:noWrap/>
          </w:tcPr>
          <w:p w14:paraId="53DAF258" w14:textId="5F33AF8E" w:rsidR="00023328" w:rsidRPr="00EB191D" w:rsidRDefault="00B3040A" w:rsidP="00C34C49">
            <w:pPr>
              <w:spacing w:after="0" w:line="360" w:lineRule="auto"/>
              <w:jc w:val="center"/>
              <w:rPr>
                <w:szCs w:val="24"/>
                <w:lang w:eastAsia="sv-SE"/>
              </w:rPr>
            </w:pPr>
            <w:r w:rsidRPr="00EB191D">
              <w:rPr>
                <w:szCs w:val="24"/>
                <w:lang w:eastAsia="sv-SE"/>
              </w:rPr>
              <w:t>20</w:t>
            </w:r>
            <w:r w:rsidR="00F528CF">
              <w:rPr>
                <w:szCs w:val="24"/>
                <w:lang w:eastAsia="sv-SE"/>
              </w:rPr>
              <w:t>.</w:t>
            </w:r>
            <w:r w:rsidRPr="00EB191D">
              <w:rPr>
                <w:szCs w:val="24"/>
                <w:lang w:eastAsia="sv-SE"/>
              </w:rPr>
              <w:t>7</w:t>
            </w:r>
          </w:p>
        </w:tc>
        <w:tc>
          <w:tcPr>
            <w:tcW w:w="390" w:type="pct"/>
            <w:noWrap/>
          </w:tcPr>
          <w:p w14:paraId="119007BE" w14:textId="006A08B0" w:rsidR="00023328" w:rsidRPr="00EB191D" w:rsidRDefault="00B3040A" w:rsidP="00C34C49">
            <w:pPr>
              <w:spacing w:after="0" w:line="360" w:lineRule="auto"/>
              <w:jc w:val="center"/>
              <w:rPr>
                <w:szCs w:val="24"/>
                <w:lang w:eastAsia="sv-SE"/>
              </w:rPr>
            </w:pPr>
            <w:r w:rsidRPr="00EB191D">
              <w:rPr>
                <w:szCs w:val="24"/>
                <w:lang w:eastAsia="sv-SE"/>
              </w:rPr>
              <w:t>21</w:t>
            </w:r>
            <w:r w:rsidR="00F528CF">
              <w:rPr>
                <w:szCs w:val="24"/>
                <w:lang w:eastAsia="sv-SE"/>
              </w:rPr>
              <w:t>.</w:t>
            </w:r>
            <w:r w:rsidRPr="00EB191D">
              <w:rPr>
                <w:szCs w:val="24"/>
                <w:lang w:eastAsia="sv-SE"/>
              </w:rPr>
              <w:t>4</w:t>
            </w:r>
          </w:p>
        </w:tc>
        <w:tc>
          <w:tcPr>
            <w:tcW w:w="387" w:type="pct"/>
            <w:noWrap/>
          </w:tcPr>
          <w:p w14:paraId="5D85BB78" w14:textId="575D2DC9" w:rsidR="00023328" w:rsidRPr="00EB191D" w:rsidRDefault="00B3040A" w:rsidP="00C34C49">
            <w:pPr>
              <w:spacing w:after="0" w:line="360" w:lineRule="auto"/>
              <w:jc w:val="center"/>
              <w:rPr>
                <w:szCs w:val="24"/>
                <w:lang w:eastAsia="sv-SE"/>
              </w:rPr>
            </w:pPr>
            <w:r w:rsidRPr="00EB191D">
              <w:rPr>
                <w:szCs w:val="24"/>
                <w:lang w:eastAsia="sv-SE"/>
              </w:rPr>
              <w:t>19</w:t>
            </w:r>
            <w:r w:rsidR="00F528CF">
              <w:rPr>
                <w:szCs w:val="24"/>
                <w:lang w:eastAsia="sv-SE"/>
              </w:rPr>
              <w:t>.</w:t>
            </w:r>
            <w:r w:rsidRPr="00EB191D">
              <w:rPr>
                <w:szCs w:val="24"/>
                <w:lang w:eastAsia="sv-SE"/>
              </w:rPr>
              <w:t>4</w:t>
            </w:r>
          </w:p>
        </w:tc>
        <w:tc>
          <w:tcPr>
            <w:tcW w:w="391" w:type="pct"/>
            <w:noWrap/>
          </w:tcPr>
          <w:p w14:paraId="6E75D451" w14:textId="50F82B36" w:rsidR="00023328" w:rsidRPr="00EB191D" w:rsidRDefault="00B3040A" w:rsidP="00C34C49">
            <w:pPr>
              <w:spacing w:after="0" w:line="360" w:lineRule="auto"/>
              <w:jc w:val="center"/>
              <w:rPr>
                <w:szCs w:val="24"/>
                <w:lang w:eastAsia="sv-SE"/>
              </w:rPr>
            </w:pPr>
            <w:r w:rsidRPr="00EB191D">
              <w:rPr>
                <w:szCs w:val="24"/>
                <w:lang w:eastAsia="sv-SE"/>
              </w:rPr>
              <w:t>19</w:t>
            </w:r>
            <w:r w:rsidR="00F528CF">
              <w:rPr>
                <w:szCs w:val="24"/>
                <w:lang w:eastAsia="sv-SE"/>
              </w:rPr>
              <w:t>.</w:t>
            </w:r>
            <w:r w:rsidRPr="00EB191D">
              <w:rPr>
                <w:szCs w:val="24"/>
                <w:lang w:eastAsia="sv-SE"/>
              </w:rPr>
              <w:t>8</w:t>
            </w:r>
          </w:p>
        </w:tc>
        <w:tc>
          <w:tcPr>
            <w:tcW w:w="372" w:type="pct"/>
            <w:noWrap/>
          </w:tcPr>
          <w:p w14:paraId="395F0C94" w14:textId="702C46BD" w:rsidR="00023328" w:rsidRPr="00EB191D" w:rsidRDefault="00B3040A" w:rsidP="00C34C49">
            <w:pPr>
              <w:spacing w:after="0" w:line="360" w:lineRule="auto"/>
              <w:jc w:val="center"/>
              <w:rPr>
                <w:szCs w:val="24"/>
                <w:lang w:eastAsia="sv-SE"/>
              </w:rPr>
            </w:pPr>
            <w:r w:rsidRPr="00EB191D">
              <w:rPr>
                <w:szCs w:val="24"/>
                <w:lang w:eastAsia="sv-SE"/>
              </w:rPr>
              <w:t>18</w:t>
            </w:r>
            <w:r w:rsidR="00F528CF">
              <w:rPr>
                <w:szCs w:val="24"/>
                <w:lang w:eastAsia="sv-SE"/>
              </w:rPr>
              <w:t>.</w:t>
            </w:r>
            <w:r w:rsidRPr="00EB191D">
              <w:rPr>
                <w:szCs w:val="24"/>
                <w:lang w:eastAsia="sv-SE"/>
              </w:rPr>
              <w:t>8</w:t>
            </w:r>
          </w:p>
        </w:tc>
        <w:tc>
          <w:tcPr>
            <w:tcW w:w="867" w:type="pct"/>
            <w:noWrap/>
          </w:tcPr>
          <w:p w14:paraId="0E726BDA" w14:textId="03B5A263" w:rsidR="00023328" w:rsidRPr="00EB191D" w:rsidRDefault="00EC7520" w:rsidP="00C34C49">
            <w:pPr>
              <w:spacing w:after="0" w:line="360" w:lineRule="auto"/>
              <w:rPr>
                <w:szCs w:val="24"/>
                <w:lang w:eastAsia="sv-SE"/>
              </w:rPr>
            </w:pPr>
            <w:r w:rsidRPr="00EB191D">
              <w:rPr>
                <w:szCs w:val="24"/>
                <w:lang w:eastAsia="sv-SE"/>
              </w:rPr>
              <w:t xml:space="preserve">Folkhälsomyndigheten </w:t>
            </w:r>
            <w:r w:rsidR="00023328" w:rsidRPr="00EB191D">
              <w:rPr>
                <w:szCs w:val="24"/>
                <w:lang w:eastAsia="sv-SE"/>
              </w:rPr>
              <w:t xml:space="preserve"> </w:t>
            </w:r>
          </w:p>
        </w:tc>
      </w:tr>
      <w:tr w:rsidR="00BB2513" w:rsidRPr="00EB191D" w14:paraId="58287AA7" w14:textId="77777777" w:rsidTr="00FA6305">
        <w:trPr>
          <w:trHeight w:val="255"/>
        </w:trPr>
        <w:tc>
          <w:tcPr>
            <w:tcW w:w="1362" w:type="pct"/>
            <w:noWrap/>
          </w:tcPr>
          <w:p w14:paraId="5B14B08B" w14:textId="22B38833" w:rsidR="00023328" w:rsidRPr="00EB191D" w:rsidRDefault="00023328" w:rsidP="00FA6305">
            <w:pPr>
              <w:spacing w:after="0" w:line="360" w:lineRule="auto"/>
              <w:rPr>
                <w:szCs w:val="24"/>
                <w:lang w:eastAsia="sv-SE"/>
              </w:rPr>
            </w:pPr>
            <w:r w:rsidRPr="00EB191D">
              <w:rPr>
                <w:szCs w:val="24"/>
                <w:lang w:eastAsia="sv-SE"/>
              </w:rPr>
              <w:t>Klamydia</w:t>
            </w:r>
            <w:r w:rsidR="004D5D6B">
              <w:rPr>
                <w:szCs w:val="24"/>
                <w:lang w:eastAsia="sv-SE"/>
              </w:rPr>
              <w:t xml:space="preserve"> </w:t>
            </w:r>
            <w:r w:rsidRPr="00EB191D">
              <w:rPr>
                <w:szCs w:val="24"/>
                <w:lang w:eastAsia="sv-SE"/>
              </w:rPr>
              <w:t>in</w:t>
            </w:r>
            <w:r w:rsidR="004D5D6B">
              <w:rPr>
                <w:szCs w:val="24"/>
                <w:lang w:eastAsia="sv-SE"/>
              </w:rPr>
              <w:t>f</w:t>
            </w:r>
            <w:r w:rsidRPr="00EB191D">
              <w:rPr>
                <w:szCs w:val="24"/>
                <w:lang w:eastAsia="sv-SE"/>
              </w:rPr>
              <w:t>ection</w:t>
            </w:r>
          </w:p>
        </w:tc>
        <w:tc>
          <w:tcPr>
            <w:tcW w:w="456" w:type="pct"/>
            <w:noWrap/>
          </w:tcPr>
          <w:p w14:paraId="43C5BBEF" w14:textId="153E4D85" w:rsidR="00023328" w:rsidRPr="00EB191D" w:rsidRDefault="00B3040A" w:rsidP="00FA6305">
            <w:pPr>
              <w:spacing w:after="0" w:line="360" w:lineRule="auto"/>
              <w:jc w:val="center"/>
              <w:rPr>
                <w:szCs w:val="24"/>
                <w:lang w:eastAsia="sv-SE"/>
              </w:rPr>
            </w:pPr>
            <w:r w:rsidRPr="00EB191D">
              <w:rPr>
                <w:szCs w:val="24"/>
                <w:lang w:eastAsia="sv-SE"/>
              </w:rPr>
              <w:t>391</w:t>
            </w:r>
            <w:r w:rsidR="00F528CF">
              <w:rPr>
                <w:szCs w:val="24"/>
                <w:lang w:eastAsia="sv-SE"/>
              </w:rPr>
              <w:t>.</w:t>
            </w:r>
            <w:r w:rsidRPr="00EB191D">
              <w:rPr>
                <w:szCs w:val="24"/>
                <w:lang w:eastAsia="sv-SE"/>
              </w:rPr>
              <w:t>2</w:t>
            </w:r>
          </w:p>
        </w:tc>
        <w:tc>
          <w:tcPr>
            <w:tcW w:w="388" w:type="pct"/>
            <w:noWrap/>
          </w:tcPr>
          <w:p w14:paraId="13C787D5" w14:textId="71808372" w:rsidR="00023328" w:rsidRPr="00EB191D" w:rsidRDefault="00B3040A" w:rsidP="00C34C49">
            <w:pPr>
              <w:spacing w:after="0" w:line="360" w:lineRule="auto"/>
              <w:jc w:val="center"/>
              <w:rPr>
                <w:szCs w:val="24"/>
                <w:lang w:eastAsia="sv-SE"/>
              </w:rPr>
            </w:pPr>
            <w:r w:rsidRPr="00EB191D">
              <w:rPr>
                <w:szCs w:val="24"/>
                <w:lang w:eastAsia="sv-SE"/>
              </w:rPr>
              <w:t>393</w:t>
            </w:r>
            <w:r w:rsidR="00F528CF">
              <w:rPr>
                <w:szCs w:val="24"/>
                <w:lang w:eastAsia="sv-SE"/>
              </w:rPr>
              <w:t>.</w:t>
            </w:r>
            <w:r w:rsidRPr="00EB191D">
              <w:rPr>
                <w:szCs w:val="24"/>
                <w:lang w:eastAsia="sv-SE"/>
              </w:rPr>
              <w:t>6</w:t>
            </w:r>
          </w:p>
        </w:tc>
        <w:tc>
          <w:tcPr>
            <w:tcW w:w="388" w:type="pct"/>
            <w:noWrap/>
          </w:tcPr>
          <w:p w14:paraId="68B2BF35" w14:textId="24BA5E95" w:rsidR="00023328" w:rsidRPr="00EB191D" w:rsidRDefault="00B3040A" w:rsidP="00C34C49">
            <w:pPr>
              <w:spacing w:after="0" w:line="360" w:lineRule="auto"/>
              <w:jc w:val="center"/>
              <w:rPr>
                <w:szCs w:val="24"/>
                <w:lang w:eastAsia="sv-SE"/>
              </w:rPr>
            </w:pPr>
            <w:r w:rsidRPr="00EB191D">
              <w:rPr>
                <w:szCs w:val="24"/>
                <w:lang w:eastAsia="sv-SE"/>
              </w:rPr>
              <w:t>394</w:t>
            </w:r>
            <w:r w:rsidR="00F528CF">
              <w:rPr>
                <w:szCs w:val="24"/>
                <w:lang w:eastAsia="sv-SE"/>
              </w:rPr>
              <w:t>.</w:t>
            </w:r>
            <w:r w:rsidRPr="00EB191D">
              <w:rPr>
                <w:szCs w:val="24"/>
                <w:lang w:eastAsia="sv-SE"/>
              </w:rPr>
              <w:t>8</w:t>
            </w:r>
          </w:p>
        </w:tc>
        <w:tc>
          <w:tcPr>
            <w:tcW w:w="390" w:type="pct"/>
            <w:noWrap/>
          </w:tcPr>
          <w:p w14:paraId="2C5E4360" w14:textId="3D199D05" w:rsidR="00023328" w:rsidRPr="00EB191D" w:rsidRDefault="00B3040A" w:rsidP="00C34C49">
            <w:pPr>
              <w:spacing w:after="0" w:line="360" w:lineRule="auto"/>
              <w:jc w:val="center"/>
              <w:rPr>
                <w:szCs w:val="24"/>
                <w:lang w:eastAsia="sv-SE"/>
              </w:rPr>
            </w:pPr>
            <w:r w:rsidRPr="00EB191D">
              <w:rPr>
                <w:szCs w:val="24"/>
                <w:lang w:eastAsia="sv-SE"/>
              </w:rPr>
              <w:t>372</w:t>
            </w:r>
            <w:r w:rsidR="00F528CF">
              <w:rPr>
                <w:szCs w:val="24"/>
                <w:lang w:eastAsia="sv-SE"/>
              </w:rPr>
              <w:t>.</w:t>
            </w:r>
            <w:r w:rsidRPr="00EB191D">
              <w:rPr>
                <w:szCs w:val="24"/>
                <w:lang w:eastAsia="sv-SE"/>
              </w:rPr>
              <w:t>1</w:t>
            </w:r>
          </w:p>
        </w:tc>
        <w:tc>
          <w:tcPr>
            <w:tcW w:w="387" w:type="pct"/>
            <w:noWrap/>
          </w:tcPr>
          <w:p w14:paraId="374B7BAA" w14:textId="77A40647" w:rsidR="00023328" w:rsidRPr="00EB191D" w:rsidRDefault="00B3040A" w:rsidP="00C34C49">
            <w:pPr>
              <w:spacing w:after="0" w:line="360" w:lineRule="auto"/>
              <w:jc w:val="center"/>
              <w:rPr>
                <w:szCs w:val="24"/>
                <w:lang w:eastAsia="sv-SE"/>
              </w:rPr>
            </w:pPr>
            <w:r w:rsidRPr="00EB191D">
              <w:rPr>
                <w:szCs w:val="24"/>
                <w:lang w:eastAsia="sv-SE"/>
              </w:rPr>
              <w:t>370</w:t>
            </w:r>
            <w:r w:rsidR="00F528CF">
              <w:rPr>
                <w:szCs w:val="24"/>
                <w:lang w:eastAsia="sv-SE"/>
              </w:rPr>
              <w:t>.</w:t>
            </w:r>
            <w:r w:rsidRPr="00EB191D">
              <w:rPr>
                <w:szCs w:val="24"/>
                <w:lang w:eastAsia="sv-SE"/>
              </w:rPr>
              <w:t>7</w:t>
            </w:r>
          </w:p>
        </w:tc>
        <w:tc>
          <w:tcPr>
            <w:tcW w:w="391" w:type="pct"/>
            <w:noWrap/>
          </w:tcPr>
          <w:p w14:paraId="65D3EEAA" w14:textId="78BBC396" w:rsidR="00023328" w:rsidRPr="00EB191D" w:rsidRDefault="00B3040A" w:rsidP="00C34C49">
            <w:pPr>
              <w:spacing w:after="0" w:line="360" w:lineRule="auto"/>
              <w:rPr>
                <w:szCs w:val="24"/>
                <w:lang w:eastAsia="sv-SE"/>
              </w:rPr>
            </w:pPr>
            <w:r w:rsidRPr="00EB191D">
              <w:rPr>
                <w:szCs w:val="24"/>
                <w:lang w:eastAsia="sv-SE"/>
              </w:rPr>
              <w:t>383</w:t>
            </w:r>
            <w:r w:rsidR="00F528CF">
              <w:rPr>
                <w:szCs w:val="24"/>
                <w:lang w:eastAsia="sv-SE"/>
              </w:rPr>
              <w:t>.</w:t>
            </w:r>
            <w:r w:rsidRPr="00EB191D">
              <w:rPr>
                <w:szCs w:val="24"/>
                <w:lang w:eastAsia="sv-SE"/>
              </w:rPr>
              <w:t>9</w:t>
            </w:r>
          </w:p>
        </w:tc>
        <w:tc>
          <w:tcPr>
            <w:tcW w:w="372" w:type="pct"/>
            <w:noWrap/>
          </w:tcPr>
          <w:p w14:paraId="0E77DBA8" w14:textId="2419795D" w:rsidR="00023328" w:rsidRPr="00EB191D" w:rsidRDefault="00B3040A" w:rsidP="00C34C49">
            <w:pPr>
              <w:spacing w:after="0" w:line="360" w:lineRule="auto"/>
              <w:jc w:val="center"/>
              <w:rPr>
                <w:szCs w:val="24"/>
                <w:lang w:eastAsia="sv-SE"/>
              </w:rPr>
            </w:pPr>
            <w:r w:rsidRPr="00EB191D">
              <w:rPr>
                <w:szCs w:val="24"/>
                <w:lang w:eastAsia="sv-SE"/>
              </w:rPr>
              <w:t>362</w:t>
            </w:r>
            <w:r w:rsidR="00F528CF">
              <w:rPr>
                <w:szCs w:val="24"/>
                <w:lang w:eastAsia="sv-SE"/>
              </w:rPr>
              <w:t>.</w:t>
            </w:r>
            <w:r w:rsidRPr="00EB191D">
              <w:rPr>
                <w:szCs w:val="24"/>
                <w:lang w:eastAsia="sv-SE"/>
              </w:rPr>
              <w:t>2</w:t>
            </w:r>
          </w:p>
        </w:tc>
        <w:tc>
          <w:tcPr>
            <w:tcW w:w="867" w:type="pct"/>
            <w:noWrap/>
          </w:tcPr>
          <w:p w14:paraId="27328517" w14:textId="2E16D81E" w:rsidR="00023328" w:rsidRPr="00EB191D" w:rsidRDefault="00EC7520" w:rsidP="00C34C49">
            <w:pPr>
              <w:spacing w:after="0" w:line="360" w:lineRule="auto"/>
              <w:rPr>
                <w:szCs w:val="24"/>
                <w:lang w:eastAsia="sv-SE"/>
              </w:rPr>
            </w:pPr>
            <w:r w:rsidRPr="00EB191D">
              <w:rPr>
                <w:szCs w:val="24"/>
                <w:lang w:eastAsia="sv-SE"/>
              </w:rPr>
              <w:t xml:space="preserve">Folkhälsomyndigheten </w:t>
            </w:r>
            <w:r w:rsidR="00023328" w:rsidRPr="00EB191D">
              <w:rPr>
                <w:szCs w:val="24"/>
                <w:lang w:eastAsia="sv-SE"/>
              </w:rPr>
              <w:t xml:space="preserve"> </w:t>
            </w:r>
          </w:p>
        </w:tc>
      </w:tr>
      <w:tr w:rsidR="00BB2513" w:rsidRPr="00EB191D" w14:paraId="18A81A16" w14:textId="77777777" w:rsidTr="00FA6305">
        <w:trPr>
          <w:trHeight w:val="255"/>
        </w:trPr>
        <w:tc>
          <w:tcPr>
            <w:tcW w:w="1362" w:type="pct"/>
            <w:noWrap/>
          </w:tcPr>
          <w:p w14:paraId="23F63475" w14:textId="77777777" w:rsidR="00023328" w:rsidRPr="00EB191D" w:rsidRDefault="00023328" w:rsidP="00FA6305">
            <w:pPr>
              <w:spacing w:after="0" w:line="360" w:lineRule="auto"/>
              <w:rPr>
                <w:szCs w:val="24"/>
                <w:lang w:eastAsia="sv-SE"/>
              </w:rPr>
            </w:pPr>
            <w:r w:rsidRPr="00EB191D">
              <w:rPr>
                <w:szCs w:val="24"/>
                <w:lang w:eastAsia="sv-SE"/>
              </w:rPr>
              <w:t>MRSA-infection</w:t>
            </w:r>
          </w:p>
        </w:tc>
        <w:tc>
          <w:tcPr>
            <w:tcW w:w="456" w:type="pct"/>
            <w:noWrap/>
          </w:tcPr>
          <w:p w14:paraId="37473389" w14:textId="559E7043" w:rsidR="00023328" w:rsidRPr="00EB191D" w:rsidRDefault="005E5370" w:rsidP="00FA6305">
            <w:pPr>
              <w:spacing w:after="0" w:line="360" w:lineRule="auto"/>
              <w:jc w:val="center"/>
              <w:rPr>
                <w:szCs w:val="24"/>
                <w:lang w:eastAsia="sv-SE"/>
              </w:rPr>
            </w:pPr>
            <w:r w:rsidRPr="00EB191D">
              <w:rPr>
                <w:szCs w:val="24"/>
                <w:lang w:eastAsia="sv-SE"/>
              </w:rPr>
              <w:t>16</w:t>
            </w:r>
            <w:r w:rsidR="00F528CF">
              <w:rPr>
                <w:szCs w:val="24"/>
                <w:lang w:eastAsia="sv-SE"/>
              </w:rPr>
              <w:t>.</w:t>
            </w:r>
            <w:r w:rsidRPr="00EB191D">
              <w:rPr>
                <w:szCs w:val="24"/>
                <w:lang w:eastAsia="sv-SE"/>
              </w:rPr>
              <w:t>8</w:t>
            </w:r>
          </w:p>
        </w:tc>
        <w:tc>
          <w:tcPr>
            <w:tcW w:w="388" w:type="pct"/>
            <w:noWrap/>
          </w:tcPr>
          <w:p w14:paraId="4190F01A" w14:textId="1997B12E" w:rsidR="00023328" w:rsidRPr="00EB191D" w:rsidRDefault="005E5370" w:rsidP="00C34C49">
            <w:pPr>
              <w:spacing w:after="0" w:line="360" w:lineRule="auto"/>
              <w:jc w:val="center"/>
              <w:rPr>
                <w:szCs w:val="24"/>
                <w:lang w:eastAsia="sv-SE"/>
              </w:rPr>
            </w:pPr>
            <w:r w:rsidRPr="00EB191D">
              <w:rPr>
                <w:szCs w:val="24"/>
                <w:lang w:eastAsia="sv-SE"/>
              </w:rPr>
              <w:t>19</w:t>
            </w:r>
            <w:r w:rsidR="00F528CF">
              <w:rPr>
                <w:szCs w:val="24"/>
                <w:lang w:eastAsia="sv-SE"/>
              </w:rPr>
              <w:t>.</w:t>
            </w:r>
            <w:r w:rsidRPr="00EB191D">
              <w:rPr>
                <w:szCs w:val="24"/>
                <w:lang w:eastAsia="sv-SE"/>
              </w:rPr>
              <w:t>8</w:t>
            </w:r>
          </w:p>
        </w:tc>
        <w:tc>
          <w:tcPr>
            <w:tcW w:w="388" w:type="pct"/>
            <w:noWrap/>
          </w:tcPr>
          <w:p w14:paraId="7057ED69" w14:textId="7DA61E53" w:rsidR="00023328" w:rsidRPr="00EB191D" w:rsidRDefault="005E5370" w:rsidP="00C34C49">
            <w:pPr>
              <w:spacing w:after="0" w:line="360" w:lineRule="auto"/>
              <w:jc w:val="center"/>
              <w:rPr>
                <w:szCs w:val="24"/>
                <w:lang w:eastAsia="sv-SE"/>
              </w:rPr>
            </w:pPr>
            <w:r w:rsidRPr="00EB191D">
              <w:rPr>
                <w:szCs w:val="24"/>
                <w:lang w:eastAsia="sv-SE"/>
              </w:rPr>
              <w:t>21</w:t>
            </w:r>
            <w:r w:rsidR="00F528CF">
              <w:rPr>
                <w:szCs w:val="24"/>
                <w:lang w:eastAsia="sv-SE"/>
              </w:rPr>
              <w:t>.</w:t>
            </w:r>
            <w:r w:rsidRPr="00EB191D">
              <w:rPr>
                <w:szCs w:val="24"/>
                <w:lang w:eastAsia="sv-SE"/>
              </w:rPr>
              <w:t>9</w:t>
            </w:r>
          </w:p>
        </w:tc>
        <w:tc>
          <w:tcPr>
            <w:tcW w:w="390" w:type="pct"/>
            <w:noWrap/>
          </w:tcPr>
          <w:p w14:paraId="783BB86C" w14:textId="64895576" w:rsidR="00023328" w:rsidRPr="00EB191D" w:rsidRDefault="005E5370" w:rsidP="00C34C49">
            <w:pPr>
              <w:spacing w:after="0" w:line="360" w:lineRule="auto"/>
              <w:jc w:val="center"/>
              <w:rPr>
                <w:szCs w:val="24"/>
                <w:lang w:eastAsia="sv-SE"/>
              </w:rPr>
            </w:pPr>
            <w:r w:rsidRPr="00EB191D">
              <w:rPr>
                <w:szCs w:val="24"/>
                <w:lang w:eastAsia="sv-SE"/>
              </w:rPr>
              <w:t>25</w:t>
            </w:r>
            <w:r w:rsidR="00F528CF">
              <w:rPr>
                <w:szCs w:val="24"/>
                <w:lang w:eastAsia="sv-SE"/>
              </w:rPr>
              <w:t>.</w:t>
            </w:r>
            <w:r w:rsidRPr="00EB191D">
              <w:rPr>
                <w:szCs w:val="24"/>
                <w:lang w:eastAsia="sv-SE"/>
              </w:rPr>
              <w:t>4</w:t>
            </w:r>
          </w:p>
        </w:tc>
        <w:tc>
          <w:tcPr>
            <w:tcW w:w="387" w:type="pct"/>
            <w:noWrap/>
          </w:tcPr>
          <w:p w14:paraId="261EFB00" w14:textId="418776ED" w:rsidR="00023328" w:rsidRPr="00EB191D" w:rsidRDefault="005E5370" w:rsidP="00C34C49">
            <w:pPr>
              <w:spacing w:after="0" w:line="360" w:lineRule="auto"/>
              <w:jc w:val="center"/>
              <w:rPr>
                <w:szCs w:val="24"/>
                <w:lang w:eastAsia="sv-SE"/>
              </w:rPr>
            </w:pPr>
            <w:r w:rsidRPr="00EB191D">
              <w:rPr>
                <w:szCs w:val="24"/>
                <w:lang w:eastAsia="sv-SE"/>
              </w:rPr>
              <w:t>29</w:t>
            </w:r>
            <w:r w:rsidR="00F528CF">
              <w:rPr>
                <w:szCs w:val="24"/>
                <w:lang w:eastAsia="sv-SE"/>
              </w:rPr>
              <w:t>.</w:t>
            </w:r>
            <w:r w:rsidRPr="00EB191D">
              <w:rPr>
                <w:szCs w:val="24"/>
                <w:lang w:eastAsia="sv-SE"/>
              </w:rPr>
              <w:t>9</w:t>
            </w:r>
          </w:p>
        </w:tc>
        <w:tc>
          <w:tcPr>
            <w:tcW w:w="391" w:type="pct"/>
            <w:noWrap/>
          </w:tcPr>
          <w:p w14:paraId="0D8FFAE8" w14:textId="2A7187B2" w:rsidR="00023328" w:rsidRPr="00EB191D" w:rsidRDefault="005E5370" w:rsidP="00C34C49">
            <w:pPr>
              <w:spacing w:after="0" w:line="360" w:lineRule="auto"/>
              <w:jc w:val="center"/>
              <w:rPr>
                <w:szCs w:val="24"/>
                <w:lang w:eastAsia="sv-SE"/>
              </w:rPr>
            </w:pPr>
            <w:r w:rsidRPr="00EB191D">
              <w:rPr>
                <w:szCs w:val="24"/>
                <w:lang w:eastAsia="sv-SE"/>
              </w:rPr>
              <w:t>39</w:t>
            </w:r>
            <w:r w:rsidR="00F528CF">
              <w:rPr>
                <w:szCs w:val="24"/>
                <w:lang w:eastAsia="sv-SE"/>
              </w:rPr>
              <w:t>.</w:t>
            </w:r>
            <w:r w:rsidRPr="00EB191D">
              <w:rPr>
                <w:szCs w:val="24"/>
                <w:lang w:eastAsia="sv-SE"/>
              </w:rPr>
              <w:t>4</w:t>
            </w:r>
          </w:p>
        </w:tc>
        <w:tc>
          <w:tcPr>
            <w:tcW w:w="372" w:type="pct"/>
            <w:noWrap/>
          </w:tcPr>
          <w:p w14:paraId="679949D4" w14:textId="30A710A2" w:rsidR="00023328" w:rsidRPr="00EB191D" w:rsidRDefault="005E5370" w:rsidP="00C34C49">
            <w:pPr>
              <w:spacing w:after="0" w:line="360" w:lineRule="auto"/>
              <w:jc w:val="center"/>
              <w:rPr>
                <w:szCs w:val="24"/>
                <w:lang w:eastAsia="sv-SE"/>
              </w:rPr>
            </w:pPr>
            <w:r w:rsidRPr="00EB191D">
              <w:rPr>
                <w:szCs w:val="24"/>
                <w:lang w:eastAsia="sv-SE"/>
              </w:rPr>
              <w:t>44</w:t>
            </w:r>
            <w:r w:rsidR="00F528CF">
              <w:rPr>
                <w:szCs w:val="24"/>
                <w:lang w:eastAsia="sv-SE"/>
              </w:rPr>
              <w:t>.</w:t>
            </w:r>
            <w:r w:rsidRPr="00EB191D">
              <w:rPr>
                <w:szCs w:val="24"/>
                <w:lang w:eastAsia="sv-SE"/>
              </w:rPr>
              <w:t>0</w:t>
            </w:r>
          </w:p>
        </w:tc>
        <w:tc>
          <w:tcPr>
            <w:tcW w:w="867" w:type="pct"/>
            <w:noWrap/>
          </w:tcPr>
          <w:p w14:paraId="7EB24904" w14:textId="7EEEABEA" w:rsidR="00023328" w:rsidRPr="00EB191D" w:rsidRDefault="00EC7520" w:rsidP="00C34C49">
            <w:pPr>
              <w:spacing w:after="0" w:line="360" w:lineRule="auto"/>
              <w:rPr>
                <w:szCs w:val="24"/>
                <w:lang w:eastAsia="sv-SE"/>
              </w:rPr>
            </w:pPr>
            <w:r w:rsidRPr="00EB191D">
              <w:rPr>
                <w:szCs w:val="24"/>
                <w:lang w:eastAsia="sv-SE"/>
              </w:rPr>
              <w:t>Folkhälsomyndigheten</w:t>
            </w:r>
          </w:p>
        </w:tc>
      </w:tr>
      <w:tr w:rsidR="00BB2513" w:rsidRPr="00EB191D" w14:paraId="03352072" w14:textId="77777777" w:rsidTr="00FA6305">
        <w:trPr>
          <w:trHeight w:val="255"/>
        </w:trPr>
        <w:tc>
          <w:tcPr>
            <w:tcW w:w="1362" w:type="pct"/>
            <w:noWrap/>
          </w:tcPr>
          <w:p w14:paraId="03FD8C99" w14:textId="5C7CCF70" w:rsidR="00023328" w:rsidRPr="00EB191D" w:rsidRDefault="00023328" w:rsidP="00FA6305">
            <w:pPr>
              <w:spacing w:after="0" w:line="360" w:lineRule="auto"/>
              <w:rPr>
                <w:szCs w:val="24"/>
                <w:lang w:eastAsia="sv-SE"/>
              </w:rPr>
            </w:pPr>
            <w:r w:rsidRPr="00EB191D">
              <w:rPr>
                <w:szCs w:val="24"/>
                <w:lang w:eastAsia="sv-SE"/>
              </w:rPr>
              <w:t>Pnenunkock</w:t>
            </w:r>
            <w:r w:rsidR="004D5D6B">
              <w:rPr>
                <w:szCs w:val="24"/>
                <w:lang w:eastAsia="sv-SE"/>
              </w:rPr>
              <w:t xml:space="preserve"> </w:t>
            </w:r>
            <w:r w:rsidRPr="00EB191D">
              <w:rPr>
                <w:szCs w:val="24"/>
                <w:lang w:eastAsia="sv-SE"/>
              </w:rPr>
              <w:t>infection</w:t>
            </w:r>
          </w:p>
        </w:tc>
        <w:tc>
          <w:tcPr>
            <w:tcW w:w="456" w:type="pct"/>
            <w:noWrap/>
          </w:tcPr>
          <w:p w14:paraId="31076B73" w14:textId="75485D7F" w:rsidR="00023328" w:rsidRPr="00EB191D" w:rsidRDefault="005E5370" w:rsidP="00FA6305">
            <w:pPr>
              <w:spacing w:after="0" w:line="360" w:lineRule="auto"/>
              <w:jc w:val="center"/>
              <w:rPr>
                <w:szCs w:val="24"/>
                <w:lang w:eastAsia="sv-SE"/>
              </w:rPr>
            </w:pPr>
            <w:r w:rsidRPr="00EB191D">
              <w:rPr>
                <w:szCs w:val="24"/>
                <w:lang w:eastAsia="sv-SE"/>
              </w:rPr>
              <w:t>15</w:t>
            </w:r>
            <w:r w:rsidR="00F528CF">
              <w:rPr>
                <w:szCs w:val="24"/>
                <w:lang w:eastAsia="sv-SE"/>
              </w:rPr>
              <w:t>.</w:t>
            </w:r>
            <w:r w:rsidRPr="00EB191D">
              <w:rPr>
                <w:szCs w:val="24"/>
                <w:lang w:eastAsia="sv-SE"/>
              </w:rPr>
              <w:t>5</w:t>
            </w:r>
          </w:p>
        </w:tc>
        <w:tc>
          <w:tcPr>
            <w:tcW w:w="388" w:type="pct"/>
            <w:noWrap/>
          </w:tcPr>
          <w:p w14:paraId="04B1F884" w14:textId="184D977C" w:rsidR="00023328" w:rsidRPr="00EB191D" w:rsidRDefault="005E5370" w:rsidP="00C34C49">
            <w:pPr>
              <w:spacing w:after="0" w:line="360" w:lineRule="auto"/>
              <w:jc w:val="center"/>
              <w:rPr>
                <w:szCs w:val="24"/>
                <w:lang w:eastAsia="sv-SE"/>
              </w:rPr>
            </w:pPr>
            <w:r w:rsidRPr="00EB191D">
              <w:rPr>
                <w:szCs w:val="24"/>
                <w:lang w:eastAsia="sv-SE"/>
              </w:rPr>
              <w:t>14</w:t>
            </w:r>
            <w:r w:rsidR="00F528CF">
              <w:rPr>
                <w:szCs w:val="24"/>
                <w:lang w:eastAsia="sv-SE"/>
              </w:rPr>
              <w:t>.</w:t>
            </w:r>
            <w:r w:rsidRPr="00EB191D">
              <w:rPr>
                <w:szCs w:val="24"/>
                <w:lang w:eastAsia="sv-SE"/>
              </w:rPr>
              <w:t>4</w:t>
            </w:r>
          </w:p>
        </w:tc>
        <w:tc>
          <w:tcPr>
            <w:tcW w:w="388" w:type="pct"/>
            <w:noWrap/>
          </w:tcPr>
          <w:p w14:paraId="3A979C59" w14:textId="21B9D02A" w:rsidR="00023328" w:rsidRPr="00EB191D" w:rsidRDefault="005E5370" w:rsidP="00C34C49">
            <w:pPr>
              <w:spacing w:after="0" w:line="360" w:lineRule="auto"/>
              <w:jc w:val="center"/>
              <w:rPr>
                <w:szCs w:val="24"/>
                <w:lang w:eastAsia="sv-SE"/>
              </w:rPr>
            </w:pPr>
            <w:r w:rsidRPr="00EB191D">
              <w:rPr>
                <w:szCs w:val="24"/>
                <w:lang w:eastAsia="sv-SE"/>
              </w:rPr>
              <w:t>14</w:t>
            </w:r>
            <w:r w:rsidR="00F528CF">
              <w:rPr>
                <w:szCs w:val="24"/>
                <w:lang w:eastAsia="sv-SE"/>
              </w:rPr>
              <w:t>.</w:t>
            </w:r>
            <w:r w:rsidRPr="00EB191D">
              <w:rPr>
                <w:szCs w:val="24"/>
                <w:lang w:eastAsia="sv-SE"/>
              </w:rPr>
              <w:t>5</w:t>
            </w:r>
          </w:p>
        </w:tc>
        <w:tc>
          <w:tcPr>
            <w:tcW w:w="390" w:type="pct"/>
            <w:noWrap/>
          </w:tcPr>
          <w:p w14:paraId="6555C53E" w14:textId="1C6591E7" w:rsidR="00023328" w:rsidRPr="00EB191D" w:rsidRDefault="005E5370" w:rsidP="00C34C49">
            <w:pPr>
              <w:spacing w:after="0" w:line="360" w:lineRule="auto"/>
              <w:jc w:val="center"/>
              <w:rPr>
                <w:szCs w:val="24"/>
                <w:lang w:eastAsia="sv-SE"/>
              </w:rPr>
            </w:pPr>
            <w:r w:rsidRPr="00EB191D">
              <w:rPr>
                <w:szCs w:val="24"/>
                <w:lang w:eastAsia="sv-SE"/>
              </w:rPr>
              <w:t>13</w:t>
            </w:r>
            <w:r w:rsidR="00F528CF">
              <w:rPr>
                <w:szCs w:val="24"/>
                <w:lang w:eastAsia="sv-SE"/>
              </w:rPr>
              <w:t>.</w:t>
            </w:r>
            <w:r w:rsidRPr="00EB191D">
              <w:rPr>
                <w:szCs w:val="24"/>
                <w:lang w:eastAsia="sv-SE"/>
              </w:rPr>
              <w:t>7</w:t>
            </w:r>
          </w:p>
        </w:tc>
        <w:tc>
          <w:tcPr>
            <w:tcW w:w="387" w:type="pct"/>
            <w:noWrap/>
          </w:tcPr>
          <w:p w14:paraId="267CBD3B" w14:textId="79AAE883" w:rsidR="00023328" w:rsidRPr="00EB191D" w:rsidRDefault="005E5370" w:rsidP="00C34C49">
            <w:pPr>
              <w:spacing w:after="0" w:line="360" w:lineRule="auto"/>
              <w:jc w:val="center"/>
              <w:rPr>
                <w:szCs w:val="24"/>
                <w:lang w:eastAsia="sv-SE"/>
              </w:rPr>
            </w:pPr>
            <w:r w:rsidRPr="00EB191D">
              <w:rPr>
                <w:szCs w:val="24"/>
                <w:lang w:eastAsia="sv-SE"/>
              </w:rPr>
              <w:t>11</w:t>
            </w:r>
            <w:r w:rsidR="00F528CF">
              <w:rPr>
                <w:szCs w:val="24"/>
                <w:lang w:eastAsia="sv-SE"/>
              </w:rPr>
              <w:t>.</w:t>
            </w:r>
            <w:r w:rsidRPr="00EB191D">
              <w:rPr>
                <w:szCs w:val="24"/>
                <w:lang w:eastAsia="sv-SE"/>
              </w:rPr>
              <w:t>9</w:t>
            </w:r>
          </w:p>
        </w:tc>
        <w:tc>
          <w:tcPr>
            <w:tcW w:w="391" w:type="pct"/>
            <w:noWrap/>
          </w:tcPr>
          <w:p w14:paraId="1A7454E1" w14:textId="1B5557A2" w:rsidR="00023328" w:rsidRPr="00EB191D" w:rsidRDefault="005E5370" w:rsidP="00C34C49">
            <w:pPr>
              <w:spacing w:after="0" w:line="360" w:lineRule="auto"/>
              <w:jc w:val="center"/>
              <w:rPr>
                <w:szCs w:val="24"/>
                <w:lang w:eastAsia="sv-SE"/>
              </w:rPr>
            </w:pPr>
            <w:r w:rsidRPr="00EB191D">
              <w:rPr>
                <w:szCs w:val="24"/>
                <w:lang w:eastAsia="sv-SE"/>
              </w:rPr>
              <w:t>13</w:t>
            </w:r>
            <w:r w:rsidR="00F528CF">
              <w:rPr>
                <w:szCs w:val="24"/>
                <w:lang w:eastAsia="sv-SE"/>
              </w:rPr>
              <w:t>.</w:t>
            </w:r>
            <w:r w:rsidRPr="00EB191D">
              <w:rPr>
                <w:szCs w:val="24"/>
                <w:lang w:eastAsia="sv-SE"/>
              </w:rPr>
              <w:t>3</w:t>
            </w:r>
          </w:p>
        </w:tc>
        <w:tc>
          <w:tcPr>
            <w:tcW w:w="372" w:type="pct"/>
            <w:noWrap/>
          </w:tcPr>
          <w:p w14:paraId="7BE90A69" w14:textId="55B81F7D" w:rsidR="00023328" w:rsidRPr="00EB191D" w:rsidRDefault="005E5370" w:rsidP="00C34C49">
            <w:pPr>
              <w:spacing w:after="0" w:line="360" w:lineRule="auto"/>
              <w:jc w:val="center"/>
              <w:rPr>
                <w:szCs w:val="24"/>
                <w:lang w:eastAsia="sv-SE"/>
              </w:rPr>
            </w:pPr>
            <w:r w:rsidRPr="00EB191D">
              <w:rPr>
                <w:szCs w:val="24"/>
                <w:lang w:eastAsia="sv-SE"/>
              </w:rPr>
              <w:t>13</w:t>
            </w:r>
            <w:r w:rsidR="00F528CF">
              <w:rPr>
                <w:szCs w:val="24"/>
                <w:lang w:eastAsia="sv-SE"/>
              </w:rPr>
              <w:t>.</w:t>
            </w:r>
            <w:r w:rsidRPr="00EB191D">
              <w:rPr>
                <w:szCs w:val="24"/>
                <w:lang w:eastAsia="sv-SE"/>
              </w:rPr>
              <w:t>5</w:t>
            </w:r>
          </w:p>
        </w:tc>
        <w:tc>
          <w:tcPr>
            <w:tcW w:w="867" w:type="pct"/>
            <w:noWrap/>
          </w:tcPr>
          <w:p w14:paraId="364153B5" w14:textId="5DDF7C3A" w:rsidR="00023328" w:rsidRPr="00EB191D" w:rsidRDefault="00EC7520" w:rsidP="00C34C49">
            <w:pPr>
              <w:spacing w:after="0" w:line="360" w:lineRule="auto"/>
              <w:rPr>
                <w:szCs w:val="24"/>
                <w:lang w:eastAsia="sv-SE"/>
              </w:rPr>
            </w:pPr>
            <w:r w:rsidRPr="00EB191D">
              <w:rPr>
                <w:szCs w:val="24"/>
                <w:lang w:eastAsia="sv-SE"/>
              </w:rPr>
              <w:t xml:space="preserve">Folkhälsomyndigheten </w:t>
            </w:r>
            <w:r w:rsidR="00023328" w:rsidRPr="00EB191D">
              <w:rPr>
                <w:szCs w:val="24"/>
                <w:lang w:eastAsia="sv-SE"/>
              </w:rPr>
              <w:t xml:space="preserve"> </w:t>
            </w:r>
          </w:p>
        </w:tc>
      </w:tr>
      <w:tr w:rsidR="00BB2513" w:rsidRPr="00EB191D" w14:paraId="18247B1F" w14:textId="77777777" w:rsidTr="00FA6305">
        <w:trPr>
          <w:trHeight w:val="255"/>
        </w:trPr>
        <w:tc>
          <w:tcPr>
            <w:tcW w:w="1362" w:type="pct"/>
            <w:noWrap/>
          </w:tcPr>
          <w:p w14:paraId="282A7927" w14:textId="0ED94D65" w:rsidR="00023328" w:rsidRPr="00EB191D" w:rsidRDefault="00023328" w:rsidP="00FA6305">
            <w:pPr>
              <w:spacing w:after="0" w:line="360" w:lineRule="auto"/>
              <w:rPr>
                <w:szCs w:val="24"/>
                <w:lang w:eastAsia="sv-SE"/>
              </w:rPr>
            </w:pPr>
            <w:r w:rsidRPr="00EB191D">
              <w:rPr>
                <w:szCs w:val="24"/>
                <w:lang w:eastAsia="sv-SE"/>
              </w:rPr>
              <w:t>Salmonella</w:t>
            </w:r>
            <w:r w:rsidR="004D5D6B">
              <w:rPr>
                <w:szCs w:val="24"/>
                <w:lang w:eastAsia="sv-SE"/>
              </w:rPr>
              <w:t xml:space="preserve"> </w:t>
            </w:r>
            <w:r w:rsidRPr="00EB191D">
              <w:rPr>
                <w:szCs w:val="24"/>
                <w:lang w:eastAsia="sv-SE"/>
              </w:rPr>
              <w:t>infection</w:t>
            </w:r>
          </w:p>
        </w:tc>
        <w:tc>
          <w:tcPr>
            <w:tcW w:w="456" w:type="pct"/>
            <w:noWrap/>
          </w:tcPr>
          <w:p w14:paraId="00768871" w14:textId="02BC4574" w:rsidR="00023328" w:rsidRPr="00EB191D" w:rsidRDefault="005E5370" w:rsidP="00FA6305">
            <w:pPr>
              <w:spacing w:after="0" w:line="360" w:lineRule="auto"/>
              <w:jc w:val="center"/>
              <w:rPr>
                <w:szCs w:val="24"/>
                <w:lang w:eastAsia="sv-SE"/>
              </w:rPr>
            </w:pPr>
            <w:r w:rsidRPr="00EB191D">
              <w:rPr>
                <w:szCs w:val="24"/>
                <w:lang w:eastAsia="sv-SE"/>
              </w:rPr>
              <w:t>38</w:t>
            </w:r>
            <w:r w:rsidR="00F528CF">
              <w:rPr>
                <w:szCs w:val="24"/>
                <w:lang w:eastAsia="sv-SE"/>
              </w:rPr>
              <w:t>.</w:t>
            </w:r>
            <w:r w:rsidRPr="00EB191D">
              <w:rPr>
                <w:szCs w:val="24"/>
                <w:lang w:eastAsia="sv-SE"/>
              </w:rPr>
              <w:t>3</w:t>
            </w:r>
          </w:p>
        </w:tc>
        <w:tc>
          <w:tcPr>
            <w:tcW w:w="388" w:type="pct"/>
            <w:noWrap/>
          </w:tcPr>
          <w:p w14:paraId="5E5D152A" w14:textId="0A807DC2" w:rsidR="00023328" w:rsidRPr="00EB191D" w:rsidRDefault="005E5370" w:rsidP="00C34C49">
            <w:pPr>
              <w:spacing w:after="0" w:line="360" w:lineRule="auto"/>
              <w:jc w:val="center"/>
              <w:rPr>
                <w:szCs w:val="24"/>
                <w:lang w:eastAsia="sv-SE"/>
              </w:rPr>
            </w:pPr>
            <w:r w:rsidRPr="00EB191D">
              <w:rPr>
                <w:szCs w:val="24"/>
                <w:lang w:eastAsia="sv-SE"/>
              </w:rPr>
              <w:t>30</w:t>
            </w:r>
            <w:r w:rsidR="00F528CF">
              <w:rPr>
                <w:szCs w:val="24"/>
                <w:lang w:eastAsia="sv-SE"/>
              </w:rPr>
              <w:t>.</w:t>
            </w:r>
            <w:r w:rsidRPr="00EB191D">
              <w:rPr>
                <w:szCs w:val="24"/>
                <w:lang w:eastAsia="sv-SE"/>
              </w:rPr>
              <w:t>4</w:t>
            </w:r>
          </w:p>
        </w:tc>
        <w:tc>
          <w:tcPr>
            <w:tcW w:w="388" w:type="pct"/>
            <w:noWrap/>
          </w:tcPr>
          <w:p w14:paraId="3401DC5A" w14:textId="0D561ED9" w:rsidR="00023328" w:rsidRPr="00EB191D" w:rsidRDefault="005E5370" w:rsidP="00C34C49">
            <w:pPr>
              <w:spacing w:after="0" w:line="360" w:lineRule="auto"/>
              <w:jc w:val="center"/>
              <w:rPr>
                <w:szCs w:val="24"/>
                <w:lang w:eastAsia="sv-SE"/>
              </w:rPr>
            </w:pPr>
            <w:r w:rsidRPr="00EB191D">
              <w:rPr>
                <w:szCs w:val="24"/>
                <w:lang w:eastAsia="sv-SE"/>
              </w:rPr>
              <w:t>30</w:t>
            </w:r>
            <w:r w:rsidR="00F528CF">
              <w:rPr>
                <w:szCs w:val="24"/>
                <w:lang w:eastAsia="sv-SE"/>
              </w:rPr>
              <w:t>.</w:t>
            </w:r>
            <w:r w:rsidRPr="00EB191D">
              <w:rPr>
                <w:szCs w:val="24"/>
                <w:lang w:eastAsia="sv-SE"/>
              </w:rPr>
              <w:t>5</w:t>
            </w:r>
          </w:p>
        </w:tc>
        <w:tc>
          <w:tcPr>
            <w:tcW w:w="390" w:type="pct"/>
            <w:noWrap/>
          </w:tcPr>
          <w:p w14:paraId="466F43CF" w14:textId="1D7D26B0" w:rsidR="00023328" w:rsidRPr="00EB191D" w:rsidRDefault="005E5370" w:rsidP="00C34C49">
            <w:pPr>
              <w:spacing w:after="0" w:line="360" w:lineRule="auto"/>
              <w:jc w:val="center"/>
              <w:rPr>
                <w:szCs w:val="24"/>
                <w:lang w:eastAsia="sv-SE"/>
              </w:rPr>
            </w:pPr>
            <w:r w:rsidRPr="00EB191D">
              <w:rPr>
                <w:szCs w:val="24"/>
                <w:lang w:eastAsia="sv-SE"/>
              </w:rPr>
              <w:t>29</w:t>
            </w:r>
            <w:r w:rsidR="00F528CF">
              <w:rPr>
                <w:szCs w:val="24"/>
                <w:lang w:eastAsia="sv-SE"/>
              </w:rPr>
              <w:t>.</w:t>
            </w:r>
            <w:r w:rsidRPr="00EB191D">
              <w:rPr>
                <w:szCs w:val="24"/>
                <w:lang w:eastAsia="sv-SE"/>
              </w:rPr>
              <w:t>4</w:t>
            </w:r>
          </w:p>
        </w:tc>
        <w:tc>
          <w:tcPr>
            <w:tcW w:w="387" w:type="pct"/>
            <w:noWrap/>
          </w:tcPr>
          <w:p w14:paraId="3589313E" w14:textId="2C7FA506" w:rsidR="00023328" w:rsidRPr="00EB191D" w:rsidRDefault="005E5370" w:rsidP="00C34C49">
            <w:pPr>
              <w:spacing w:after="0" w:line="360" w:lineRule="auto"/>
              <w:jc w:val="center"/>
              <w:rPr>
                <w:szCs w:val="24"/>
                <w:lang w:eastAsia="sv-SE"/>
              </w:rPr>
            </w:pPr>
            <w:r w:rsidRPr="00EB191D">
              <w:rPr>
                <w:szCs w:val="24"/>
                <w:lang w:eastAsia="sv-SE"/>
              </w:rPr>
              <w:t>22</w:t>
            </w:r>
            <w:r w:rsidR="00F528CF">
              <w:rPr>
                <w:szCs w:val="24"/>
                <w:lang w:eastAsia="sv-SE"/>
              </w:rPr>
              <w:t>.</w:t>
            </w:r>
            <w:r w:rsidRPr="00EB191D">
              <w:rPr>
                <w:szCs w:val="24"/>
                <w:lang w:eastAsia="sv-SE"/>
              </w:rPr>
              <w:t>7</w:t>
            </w:r>
          </w:p>
        </w:tc>
        <w:tc>
          <w:tcPr>
            <w:tcW w:w="391" w:type="pct"/>
            <w:noWrap/>
          </w:tcPr>
          <w:p w14:paraId="6B32F794" w14:textId="40F4E5BB" w:rsidR="00023328" w:rsidRPr="00EB191D" w:rsidRDefault="005E5370" w:rsidP="00C34C49">
            <w:pPr>
              <w:spacing w:after="0" w:line="360" w:lineRule="auto"/>
              <w:jc w:val="center"/>
              <w:rPr>
                <w:szCs w:val="24"/>
                <w:lang w:eastAsia="sv-SE"/>
              </w:rPr>
            </w:pPr>
            <w:r w:rsidRPr="00EB191D">
              <w:rPr>
                <w:szCs w:val="24"/>
                <w:lang w:eastAsia="sv-SE"/>
              </w:rPr>
              <w:t>23</w:t>
            </w:r>
            <w:r w:rsidR="00F528CF">
              <w:rPr>
                <w:szCs w:val="24"/>
                <w:lang w:eastAsia="sv-SE"/>
              </w:rPr>
              <w:t>.</w:t>
            </w:r>
            <w:r w:rsidRPr="00EB191D">
              <w:rPr>
                <w:szCs w:val="24"/>
                <w:lang w:eastAsia="sv-SE"/>
              </w:rPr>
              <w:t>3</w:t>
            </w:r>
          </w:p>
        </w:tc>
        <w:tc>
          <w:tcPr>
            <w:tcW w:w="372" w:type="pct"/>
            <w:noWrap/>
          </w:tcPr>
          <w:p w14:paraId="1D50E3BA" w14:textId="327C0D58" w:rsidR="00023328" w:rsidRPr="00EB191D" w:rsidRDefault="005E5370" w:rsidP="00C34C49">
            <w:pPr>
              <w:spacing w:after="0" w:line="360" w:lineRule="auto"/>
              <w:jc w:val="center"/>
              <w:rPr>
                <w:szCs w:val="24"/>
                <w:lang w:eastAsia="sv-SE"/>
              </w:rPr>
            </w:pPr>
            <w:r w:rsidRPr="00EB191D">
              <w:rPr>
                <w:szCs w:val="24"/>
                <w:lang w:eastAsia="sv-SE"/>
              </w:rPr>
              <w:t>22</w:t>
            </w:r>
            <w:r w:rsidR="00F528CF">
              <w:rPr>
                <w:szCs w:val="24"/>
                <w:lang w:eastAsia="sv-SE"/>
              </w:rPr>
              <w:t>.</w:t>
            </w:r>
            <w:r w:rsidRPr="00EB191D">
              <w:rPr>
                <w:szCs w:val="24"/>
                <w:lang w:eastAsia="sv-SE"/>
              </w:rPr>
              <w:t>5</w:t>
            </w:r>
          </w:p>
        </w:tc>
        <w:tc>
          <w:tcPr>
            <w:tcW w:w="867" w:type="pct"/>
            <w:noWrap/>
          </w:tcPr>
          <w:p w14:paraId="433D0CE5" w14:textId="0B67BBDA" w:rsidR="00023328" w:rsidRPr="00EB191D" w:rsidRDefault="00EC7520" w:rsidP="00C34C49">
            <w:pPr>
              <w:spacing w:after="0" w:line="360" w:lineRule="auto"/>
              <w:rPr>
                <w:szCs w:val="24"/>
                <w:lang w:eastAsia="sv-SE"/>
              </w:rPr>
            </w:pPr>
            <w:r w:rsidRPr="00EB191D">
              <w:rPr>
                <w:szCs w:val="24"/>
                <w:lang w:eastAsia="sv-SE"/>
              </w:rPr>
              <w:t>Folkhälsomyndigheten</w:t>
            </w:r>
          </w:p>
        </w:tc>
      </w:tr>
      <w:tr w:rsidR="00853E1A" w:rsidRPr="00EB191D" w14:paraId="27B68768" w14:textId="77777777" w:rsidTr="00FA6305">
        <w:trPr>
          <w:trHeight w:val="255"/>
        </w:trPr>
        <w:tc>
          <w:tcPr>
            <w:tcW w:w="1362" w:type="pct"/>
            <w:noWrap/>
          </w:tcPr>
          <w:p w14:paraId="54F43F48" w14:textId="3AA6895B" w:rsidR="00CC1F9C" w:rsidRPr="00EB191D" w:rsidRDefault="00596CC7" w:rsidP="00FA6305">
            <w:pPr>
              <w:spacing w:after="0" w:line="360" w:lineRule="auto"/>
              <w:rPr>
                <w:szCs w:val="24"/>
                <w:lang w:eastAsia="sv-SE"/>
              </w:rPr>
            </w:pPr>
            <w:r w:rsidRPr="00EB191D">
              <w:rPr>
                <w:b/>
                <w:bCs/>
                <w:szCs w:val="24"/>
              </w:rPr>
              <w:t>Ten major c</w:t>
            </w:r>
            <w:r w:rsidR="00CC1F9C" w:rsidRPr="00EB191D">
              <w:rPr>
                <w:b/>
                <w:bCs/>
                <w:szCs w:val="24"/>
              </w:rPr>
              <w:t>ause</w:t>
            </w:r>
            <w:r w:rsidRPr="00EB191D">
              <w:rPr>
                <w:b/>
                <w:bCs/>
                <w:szCs w:val="24"/>
              </w:rPr>
              <w:t>s</w:t>
            </w:r>
            <w:r w:rsidR="00CC1F9C" w:rsidRPr="00EB191D">
              <w:rPr>
                <w:b/>
                <w:bCs/>
                <w:szCs w:val="24"/>
              </w:rPr>
              <w:t xml:space="preserve"> of death</w:t>
            </w:r>
            <w:r w:rsidRPr="00EB191D">
              <w:rPr>
                <w:b/>
                <w:bCs/>
                <w:szCs w:val="24"/>
              </w:rPr>
              <w:t>s as percentage of all deaths</w:t>
            </w:r>
          </w:p>
        </w:tc>
        <w:tc>
          <w:tcPr>
            <w:tcW w:w="456" w:type="pct"/>
            <w:noWrap/>
          </w:tcPr>
          <w:p w14:paraId="392C7FA7" w14:textId="3B71424D" w:rsidR="00CC1F9C" w:rsidRPr="00EB191D" w:rsidRDefault="00CC1F9C" w:rsidP="00FA6305">
            <w:pPr>
              <w:spacing w:after="0" w:line="360" w:lineRule="auto"/>
              <w:jc w:val="center"/>
              <w:rPr>
                <w:b/>
                <w:bCs/>
                <w:szCs w:val="24"/>
                <w:lang w:eastAsia="sv-SE"/>
              </w:rPr>
            </w:pPr>
            <w:r w:rsidRPr="00EB191D">
              <w:rPr>
                <w:b/>
                <w:bCs/>
                <w:szCs w:val="24"/>
              </w:rPr>
              <w:t>2010</w:t>
            </w:r>
          </w:p>
        </w:tc>
        <w:tc>
          <w:tcPr>
            <w:tcW w:w="388" w:type="pct"/>
            <w:noWrap/>
          </w:tcPr>
          <w:p w14:paraId="7B2A02FB" w14:textId="3BACA2FA" w:rsidR="00CC1F9C" w:rsidRPr="00EB191D" w:rsidRDefault="00CC1F9C" w:rsidP="00C34C49">
            <w:pPr>
              <w:spacing w:after="0" w:line="360" w:lineRule="auto"/>
              <w:jc w:val="center"/>
              <w:rPr>
                <w:b/>
                <w:bCs/>
                <w:szCs w:val="24"/>
                <w:lang w:eastAsia="sv-SE"/>
              </w:rPr>
            </w:pPr>
            <w:r w:rsidRPr="00EB191D">
              <w:rPr>
                <w:b/>
                <w:bCs/>
                <w:szCs w:val="24"/>
              </w:rPr>
              <w:t>2011</w:t>
            </w:r>
          </w:p>
        </w:tc>
        <w:tc>
          <w:tcPr>
            <w:tcW w:w="388" w:type="pct"/>
            <w:noWrap/>
          </w:tcPr>
          <w:p w14:paraId="15C144CE" w14:textId="79135851" w:rsidR="00CC1F9C" w:rsidRPr="00EB191D" w:rsidRDefault="00CC1F9C" w:rsidP="00C34C49">
            <w:pPr>
              <w:spacing w:after="0" w:line="360" w:lineRule="auto"/>
              <w:jc w:val="center"/>
              <w:rPr>
                <w:b/>
                <w:bCs/>
                <w:szCs w:val="24"/>
                <w:lang w:eastAsia="sv-SE"/>
              </w:rPr>
            </w:pPr>
            <w:r w:rsidRPr="00EB191D">
              <w:rPr>
                <w:b/>
                <w:bCs/>
                <w:szCs w:val="24"/>
              </w:rPr>
              <w:t>2012</w:t>
            </w:r>
          </w:p>
        </w:tc>
        <w:tc>
          <w:tcPr>
            <w:tcW w:w="390" w:type="pct"/>
            <w:noWrap/>
          </w:tcPr>
          <w:p w14:paraId="327962C9" w14:textId="6FFD1190" w:rsidR="00CC1F9C" w:rsidRPr="00EB191D" w:rsidRDefault="00CC1F9C" w:rsidP="00C34C49">
            <w:pPr>
              <w:spacing w:after="0" w:line="360" w:lineRule="auto"/>
              <w:jc w:val="center"/>
              <w:rPr>
                <w:b/>
                <w:bCs/>
                <w:szCs w:val="24"/>
                <w:lang w:eastAsia="sv-SE"/>
              </w:rPr>
            </w:pPr>
            <w:r w:rsidRPr="00EB191D">
              <w:rPr>
                <w:b/>
                <w:bCs/>
                <w:szCs w:val="24"/>
              </w:rPr>
              <w:t>2013</w:t>
            </w:r>
          </w:p>
        </w:tc>
        <w:tc>
          <w:tcPr>
            <w:tcW w:w="387" w:type="pct"/>
            <w:noWrap/>
          </w:tcPr>
          <w:p w14:paraId="75CF8B96" w14:textId="264032DF" w:rsidR="00CC1F9C" w:rsidRPr="00EB191D" w:rsidRDefault="00CC1F9C" w:rsidP="00C34C49">
            <w:pPr>
              <w:spacing w:after="0" w:line="360" w:lineRule="auto"/>
              <w:jc w:val="center"/>
              <w:rPr>
                <w:b/>
                <w:bCs/>
                <w:szCs w:val="24"/>
                <w:lang w:eastAsia="sv-SE"/>
              </w:rPr>
            </w:pPr>
            <w:r w:rsidRPr="00EB191D">
              <w:rPr>
                <w:b/>
                <w:bCs/>
                <w:szCs w:val="24"/>
              </w:rPr>
              <w:t>2014</w:t>
            </w:r>
          </w:p>
        </w:tc>
        <w:tc>
          <w:tcPr>
            <w:tcW w:w="391" w:type="pct"/>
            <w:noWrap/>
          </w:tcPr>
          <w:p w14:paraId="362B0024" w14:textId="1780E265" w:rsidR="00CC1F9C" w:rsidRPr="00EB191D" w:rsidRDefault="00CC1F9C" w:rsidP="00C34C49">
            <w:pPr>
              <w:spacing w:after="0" w:line="360" w:lineRule="auto"/>
              <w:jc w:val="center"/>
              <w:rPr>
                <w:szCs w:val="24"/>
                <w:lang w:eastAsia="sv-SE"/>
              </w:rPr>
            </w:pPr>
            <w:r w:rsidRPr="00EB191D">
              <w:rPr>
                <w:b/>
                <w:bCs/>
                <w:szCs w:val="24"/>
              </w:rPr>
              <w:t>2015</w:t>
            </w:r>
          </w:p>
        </w:tc>
        <w:tc>
          <w:tcPr>
            <w:tcW w:w="372" w:type="pct"/>
            <w:noWrap/>
          </w:tcPr>
          <w:p w14:paraId="2AB1284A" w14:textId="3443CF53" w:rsidR="00CC1F9C" w:rsidRPr="00EB191D" w:rsidRDefault="00CC1F9C" w:rsidP="00C34C49">
            <w:pPr>
              <w:spacing w:after="0" w:line="360" w:lineRule="auto"/>
              <w:jc w:val="center"/>
              <w:rPr>
                <w:szCs w:val="24"/>
                <w:lang w:eastAsia="sv-SE"/>
              </w:rPr>
            </w:pPr>
            <w:r w:rsidRPr="00EB191D">
              <w:rPr>
                <w:b/>
                <w:bCs/>
                <w:szCs w:val="24"/>
              </w:rPr>
              <w:t>2016</w:t>
            </w:r>
          </w:p>
        </w:tc>
        <w:tc>
          <w:tcPr>
            <w:tcW w:w="867" w:type="pct"/>
            <w:noWrap/>
          </w:tcPr>
          <w:p w14:paraId="69637619" w14:textId="7AFCDC92" w:rsidR="00CC1F9C" w:rsidRPr="00EB191D" w:rsidRDefault="00CC1F9C" w:rsidP="00C34C49">
            <w:pPr>
              <w:spacing w:after="0" w:line="360" w:lineRule="auto"/>
              <w:rPr>
                <w:szCs w:val="24"/>
                <w:lang w:eastAsia="sv-SE"/>
              </w:rPr>
            </w:pPr>
          </w:p>
        </w:tc>
      </w:tr>
      <w:tr w:rsidR="00853E1A" w:rsidRPr="00EB191D" w14:paraId="599C92FC" w14:textId="77777777" w:rsidTr="00FA6305">
        <w:trPr>
          <w:trHeight w:val="255"/>
        </w:trPr>
        <w:tc>
          <w:tcPr>
            <w:tcW w:w="1362" w:type="pct"/>
            <w:noWrap/>
          </w:tcPr>
          <w:p w14:paraId="207570F5" w14:textId="7C87A61F" w:rsidR="00CC1F9C" w:rsidRPr="00EB191D" w:rsidRDefault="00CC1F9C" w:rsidP="00FA6305">
            <w:pPr>
              <w:spacing w:after="0" w:line="360" w:lineRule="auto"/>
              <w:rPr>
                <w:szCs w:val="24"/>
                <w:lang w:eastAsia="sv-SE"/>
              </w:rPr>
            </w:pPr>
            <w:r w:rsidRPr="00EB191D">
              <w:rPr>
                <w:szCs w:val="24"/>
                <w:lang w:val="en-US"/>
              </w:rPr>
              <w:t>Diseases of the circulatory system</w:t>
            </w:r>
          </w:p>
        </w:tc>
        <w:tc>
          <w:tcPr>
            <w:tcW w:w="456" w:type="pct"/>
            <w:noWrap/>
          </w:tcPr>
          <w:p w14:paraId="547B281E" w14:textId="3BA8DFE0" w:rsidR="00CC1F9C" w:rsidRPr="00EB191D" w:rsidRDefault="00CC1F9C" w:rsidP="00FA6305">
            <w:pPr>
              <w:spacing w:after="0" w:line="360" w:lineRule="auto"/>
              <w:jc w:val="center"/>
              <w:rPr>
                <w:szCs w:val="24"/>
                <w:lang w:eastAsia="sv-SE"/>
              </w:rPr>
            </w:pPr>
            <w:r w:rsidRPr="00EB191D">
              <w:rPr>
                <w:szCs w:val="24"/>
              </w:rPr>
              <w:t>39</w:t>
            </w:r>
            <w:r w:rsidR="00F528CF">
              <w:rPr>
                <w:szCs w:val="24"/>
              </w:rPr>
              <w:t>.</w:t>
            </w:r>
            <w:r w:rsidRPr="00EB191D">
              <w:rPr>
                <w:szCs w:val="24"/>
              </w:rPr>
              <w:t>7%</w:t>
            </w:r>
          </w:p>
        </w:tc>
        <w:tc>
          <w:tcPr>
            <w:tcW w:w="388" w:type="pct"/>
            <w:noWrap/>
          </w:tcPr>
          <w:p w14:paraId="13BEDAD2" w14:textId="40E36A1F" w:rsidR="00CC1F9C" w:rsidRPr="00EB191D" w:rsidRDefault="00CC1F9C" w:rsidP="00C34C49">
            <w:pPr>
              <w:spacing w:after="0" w:line="360" w:lineRule="auto"/>
              <w:jc w:val="center"/>
              <w:rPr>
                <w:szCs w:val="24"/>
                <w:lang w:eastAsia="sv-SE"/>
              </w:rPr>
            </w:pPr>
            <w:r w:rsidRPr="00EB191D">
              <w:rPr>
                <w:szCs w:val="24"/>
              </w:rPr>
              <w:t>38</w:t>
            </w:r>
            <w:r w:rsidR="00F528CF">
              <w:rPr>
                <w:szCs w:val="24"/>
              </w:rPr>
              <w:t>.</w:t>
            </w:r>
            <w:r w:rsidRPr="00EB191D">
              <w:rPr>
                <w:szCs w:val="24"/>
              </w:rPr>
              <w:t>8%</w:t>
            </w:r>
          </w:p>
        </w:tc>
        <w:tc>
          <w:tcPr>
            <w:tcW w:w="388" w:type="pct"/>
            <w:noWrap/>
          </w:tcPr>
          <w:p w14:paraId="1BDD6E8D" w14:textId="78B4017E" w:rsidR="00CC1F9C" w:rsidRPr="00EB191D" w:rsidRDefault="00CC1F9C" w:rsidP="00C34C49">
            <w:pPr>
              <w:spacing w:after="0" w:line="360" w:lineRule="auto"/>
              <w:jc w:val="center"/>
              <w:rPr>
                <w:szCs w:val="24"/>
                <w:lang w:eastAsia="sv-SE"/>
              </w:rPr>
            </w:pPr>
            <w:r w:rsidRPr="00EB191D">
              <w:rPr>
                <w:szCs w:val="24"/>
              </w:rPr>
              <w:t>38</w:t>
            </w:r>
            <w:r w:rsidR="00F528CF">
              <w:rPr>
                <w:szCs w:val="24"/>
              </w:rPr>
              <w:t>.</w:t>
            </w:r>
            <w:r w:rsidRPr="00EB191D">
              <w:rPr>
                <w:szCs w:val="24"/>
              </w:rPr>
              <w:t>1%</w:t>
            </w:r>
          </w:p>
        </w:tc>
        <w:tc>
          <w:tcPr>
            <w:tcW w:w="390" w:type="pct"/>
            <w:noWrap/>
          </w:tcPr>
          <w:p w14:paraId="18E6DCE9" w14:textId="177BAE62" w:rsidR="00CC1F9C" w:rsidRPr="00EB191D" w:rsidRDefault="00CC1F9C" w:rsidP="00C34C49">
            <w:pPr>
              <w:spacing w:after="0" w:line="360" w:lineRule="auto"/>
              <w:jc w:val="center"/>
              <w:rPr>
                <w:szCs w:val="24"/>
                <w:lang w:eastAsia="sv-SE"/>
              </w:rPr>
            </w:pPr>
            <w:r w:rsidRPr="00EB191D">
              <w:rPr>
                <w:szCs w:val="24"/>
              </w:rPr>
              <w:t>37</w:t>
            </w:r>
            <w:r w:rsidR="00F528CF">
              <w:rPr>
                <w:szCs w:val="24"/>
              </w:rPr>
              <w:t>.</w:t>
            </w:r>
            <w:r w:rsidRPr="00EB191D">
              <w:rPr>
                <w:szCs w:val="24"/>
              </w:rPr>
              <w:t>2%</w:t>
            </w:r>
          </w:p>
        </w:tc>
        <w:tc>
          <w:tcPr>
            <w:tcW w:w="387" w:type="pct"/>
            <w:noWrap/>
          </w:tcPr>
          <w:p w14:paraId="6BB58745" w14:textId="19B31E7F" w:rsidR="00CC1F9C" w:rsidRPr="00EB191D" w:rsidRDefault="00CC1F9C" w:rsidP="00C34C49">
            <w:pPr>
              <w:spacing w:after="0" w:line="360" w:lineRule="auto"/>
              <w:jc w:val="center"/>
              <w:rPr>
                <w:szCs w:val="24"/>
                <w:lang w:eastAsia="sv-SE"/>
              </w:rPr>
            </w:pPr>
            <w:r w:rsidRPr="00EB191D">
              <w:rPr>
                <w:szCs w:val="24"/>
              </w:rPr>
              <w:t>36</w:t>
            </w:r>
            <w:r w:rsidR="00F528CF">
              <w:rPr>
                <w:szCs w:val="24"/>
              </w:rPr>
              <w:t>.</w:t>
            </w:r>
            <w:r w:rsidRPr="00EB191D">
              <w:rPr>
                <w:szCs w:val="24"/>
              </w:rPr>
              <w:t>6%</w:t>
            </w:r>
          </w:p>
        </w:tc>
        <w:tc>
          <w:tcPr>
            <w:tcW w:w="391" w:type="pct"/>
            <w:noWrap/>
          </w:tcPr>
          <w:p w14:paraId="2E135DD9" w14:textId="798346B4" w:rsidR="00CC1F9C" w:rsidRPr="00EB191D" w:rsidRDefault="00CC1F9C" w:rsidP="00C34C49">
            <w:pPr>
              <w:spacing w:after="0" w:line="360" w:lineRule="auto"/>
              <w:jc w:val="center"/>
              <w:rPr>
                <w:szCs w:val="24"/>
                <w:lang w:eastAsia="sv-SE"/>
              </w:rPr>
            </w:pPr>
            <w:r w:rsidRPr="00EB191D">
              <w:rPr>
                <w:szCs w:val="24"/>
              </w:rPr>
              <w:t>35</w:t>
            </w:r>
            <w:r w:rsidR="00F528CF">
              <w:rPr>
                <w:szCs w:val="24"/>
              </w:rPr>
              <w:t>.</w:t>
            </w:r>
            <w:r w:rsidRPr="00EB191D">
              <w:rPr>
                <w:szCs w:val="24"/>
              </w:rPr>
              <w:t>2%</w:t>
            </w:r>
          </w:p>
        </w:tc>
        <w:tc>
          <w:tcPr>
            <w:tcW w:w="372" w:type="pct"/>
            <w:noWrap/>
          </w:tcPr>
          <w:p w14:paraId="38042A5F" w14:textId="77777777" w:rsidR="00CC1F9C" w:rsidRPr="00EB191D" w:rsidRDefault="00CC1F9C" w:rsidP="00C34C49">
            <w:pPr>
              <w:spacing w:after="0" w:line="360" w:lineRule="auto"/>
              <w:jc w:val="center"/>
              <w:rPr>
                <w:szCs w:val="24"/>
                <w:lang w:eastAsia="sv-SE"/>
              </w:rPr>
            </w:pPr>
          </w:p>
        </w:tc>
        <w:tc>
          <w:tcPr>
            <w:tcW w:w="867" w:type="pct"/>
            <w:noWrap/>
          </w:tcPr>
          <w:p w14:paraId="12DA3E81" w14:textId="0658176F"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6C0DCFE6" w14:textId="77777777" w:rsidTr="00FA6305">
        <w:trPr>
          <w:trHeight w:val="255"/>
        </w:trPr>
        <w:tc>
          <w:tcPr>
            <w:tcW w:w="1362" w:type="pct"/>
            <w:noWrap/>
          </w:tcPr>
          <w:p w14:paraId="66BFA942" w14:textId="1FE7453E" w:rsidR="00CC1F9C" w:rsidRPr="00EB191D" w:rsidRDefault="00CC1F9C" w:rsidP="00FA6305">
            <w:pPr>
              <w:spacing w:after="0" w:line="360" w:lineRule="auto"/>
              <w:rPr>
                <w:szCs w:val="24"/>
                <w:lang w:eastAsia="sv-SE"/>
              </w:rPr>
            </w:pPr>
            <w:r w:rsidRPr="00EB191D">
              <w:rPr>
                <w:szCs w:val="24"/>
              </w:rPr>
              <w:t>Neoplasms</w:t>
            </w:r>
          </w:p>
        </w:tc>
        <w:tc>
          <w:tcPr>
            <w:tcW w:w="456" w:type="pct"/>
            <w:noWrap/>
          </w:tcPr>
          <w:p w14:paraId="61CD2F67" w14:textId="71A76342" w:rsidR="00CC1F9C" w:rsidRPr="00EB191D" w:rsidRDefault="00CC1F9C" w:rsidP="00FA6305">
            <w:pPr>
              <w:spacing w:after="0" w:line="360" w:lineRule="auto"/>
              <w:jc w:val="center"/>
              <w:rPr>
                <w:szCs w:val="24"/>
                <w:lang w:eastAsia="sv-SE"/>
              </w:rPr>
            </w:pPr>
            <w:r w:rsidRPr="00EB191D">
              <w:rPr>
                <w:szCs w:val="24"/>
              </w:rPr>
              <w:t>24</w:t>
            </w:r>
            <w:r w:rsidR="00F528CF">
              <w:rPr>
                <w:szCs w:val="24"/>
              </w:rPr>
              <w:t>.</w:t>
            </w:r>
            <w:r w:rsidRPr="00EB191D">
              <w:rPr>
                <w:szCs w:val="24"/>
              </w:rPr>
              <w:t>8%</w:t>
            </w:r>
          </w:p>
        </w:tc>
        <w:tc>
          <w:tcPr>
            <w:tcW w:w="388" w:type="pct"/>
            <w:noWrap/>
          </w:tcPr>
          <w:p w14:paraId="17A067E0" w14:textId="06B49A65" w:rsidR="00CC1F9C" w:rsidRPr="00EB191D" w:rsidRDefault="00CC1F9C" w:rsidP="00C34C49">
            <w:pPr>
              <w:spacing w:after="0" w:line="360" w:lineRule="auto"/>
              <w:jc w:val="center"/>
              <w:rPr>
                <w:szCs w:val="24"/>
                <w:lang w:eastAsia="sv-SE"/>
              </w:rPr>
            </w:pPr>
            <w:r w:rsidRPr="00EB191D">
              <w:rPr>
                <w:szCs w:val="24"/>
              </w:rPr>
              <w:t>25</w:t>
            </w:r>
            <w:r w:rsidR="00F528CF">
              <w:rPr>
                <w:szCs w:val="24"/>
              </w:rPr>
              <w:t>.</w:t>
            </w:r>
            <w:r w:rsidRPr="00EB191D">
              <w:rPr>
                <w:szCs w:val="24"/>
              </w:rPr>
              <w:t>3%</w:t>
            </w:r>
          </w:p>
        </w:tc>
        <w:tc>
          <w:tcPr>
            <w:tcW w:w="388" w:type="pct"/>
            <w:noWrap/>
          </w:tcPr>
          <w:p w14:paraId="7FBDAD99" w14:textId="14A114BD" w:rsidR="00CC1F9C" w:rsidRPr="00EB191D" w:rsidRDefault="00CC1F9C" w:rsidP="00C34C49">
            <w:pPr>
              <w:spacing w:after="0" w:line="360" w:lineRule="auto"/>
              <w:jc w:val="center"/>
              <w:rPr>
                <w:szCs w:val="24"/>
                <w:lang w:eastAsia="sv-SE"/>
              </w:rPr>
            </w:pPr>
            <w:r w:rsidRPr="00EB191D">
              <w:rPr>
                <w:szCs w:val="24"/>
              </w:rPr>
              <w:t>25</w:t>
            </w:r>
            <w:r w:rsidR="00F528CF">
              <w:rPr>
                <w:szCs w:val="24"/>
              </w:rPr>
              <w:t>.</w:t>
            </w:r>
            <w:r w:rsidRPr="00EB191D">
              <w:rPr>
                <w:szCs w:val="24"/>
              </w:rPr>
              <w:t>2%</w:t>
            </w:r>
          </w:p>
        </w:tc>
        <w:tc>
          <w:tcPr>
            <w:tcW w:w="390" w:type="pct"/>
            <w:noWrap/>
          </w:tcPr>
          <w:p w14:paraId="2AB9D3C0" w14:textId="191FDDA4" w:rsidR="00CC1F9C" w:rsidRPr="00EB191D" w:rsidRDefault="00CC1F9C" w:rsidP="00C34C49">
            <w:pPr>
              <w:spacing w:after="0" w:line="360" w:lineRule="auto"/>
              <w:jc w:val="center"/>
              <w:rPr>
                <w:szCs w:val="24"/>
                <w:lang w:eastAsia="sv-SE"/>
              </w:rPr>
            </w:pPr>
            <w:r w:rsidRPr="00EB191D">
              <w:rPr>
                <w:szCs w:val="24"/>
              </w:rPr>
              <w:t>25</w:t>
            </w:r>
            <w:r w:rsidR="00F528CF">
              <w:rPr>
                <w:szCs w:val="24"/>
              </w:rPr>
              <w:t>.</w:t>
            </w:r>
            <w:r w:rsidRPr="00EB191D">
              <w:rPr>
                <w:szCs w:val="24"/>
              </w:rPr>
              <w:t>6%</w:t>
            </w:r>
          </w:p>
        </w:tc>
        <w:tc>
          <w:tcPr>
            <w:tcW w:w="387" w:type="pct"/>
            <w:noWrap/>
          </w:tcPr>
          <w:p w14:paraId="35FD2852" w14:textId="253CDBA6" w:rsidR="00CC1F9C" w:rsidRPr="00EB191D" w:rsidRDefault="00CC1F9C" w:rsidP="00C34C49">
            <w:pPr>
              <w:spacing w:after="0" w:line="360" w:lineRule="auto"/>
              <w:jc w:val="center"/>
              <w:rPr>
                <w:szCs w:val="24"/>
                <w:lang w:eastAsia="sv-SE"/>
              </w:rPr>
            </w:pPr>
            <w:r w:rsidRPr="00EB191D">
              <w:rPr>
                <w:szCs w:val="24"/>
              </w:rPr>
              <w:t>26</w:t>
            </w:r>
            <w:r w:rsidR="00F528CF">
              <w:rPr>
                <w:szCs w:val="24"/>
              </w:rPr>
              <w:t>.</w:t>
            </w:r>
            <w:r w:rsidRPr="00EB191D">
              <w:rPr>
                <w:szCs w:val="24"/>
              </w:rPr>
              <w:t>2%</w:t>
            </w:r>
          </w:p>
        </w:tc>
        <w:tc>
          <w:tcPr>
            <w:tcW w:w="391" w:type="pct"/>
            <w:noWrap/>
          </w:tcPr>
          <w:p w14:paraId="4C0094C6" w14:textId="1D4D8AFC" w:rsidR="00CC1F9C" w:rsidRPr="00EB191D" w:rsidRDefault="00CC1F9C" w:rsidP="00C34C49">
            <w:pPr>
              <w:spacing w:after="0" w:line="360" w:lineRule="auto"/>
              <w:jc w:val="center"/>
              <w:rPr>
                <w:szCs w:val="24"/>
                <w:lang w:eastAsia="sv-SE"/>
              </w:rPr>
            </w:pPr>
            <w:r w:rsidRPr="00EB191D">
              <w:rPr>
                <w:szCs w:val="24"/>
              </w:rPr>
              <w:t>25</w:t>
            </w:r>
            <w:r w:rsidR="00F528CF">
              <w:rPr>
                <w:szCs w:val="24"/>
              </w:rPr>
              <w:t>.</w:t>
            </w:r>
            <w:r w:rsidRPr="00EB191D">
              <w:rPr>
                <w:szCs w:val="24"/>
              </w:rPr>
              <w:t>8%</w:t>
            </w:r>
          </w:p>
        </w:tc>
        <w:tc>
          <w:tcPr>
            <w:tcW w:w="372" w:type="pct"/>
            <w:noWrap/>
          </w:tcPr>
          <w:p w14:paraId="4D58589B" w14:textId="77777777" w:rsidR="00CC1F9C" w:rsidRPr="00EB191D" w:rsidRDefault="00CC1F9C" w:rsidP="00C34C49">
            <w:pPr>
              <w:spacing w:after="0" w:line="360" w:lineRule="auto"/>
              <w:jc w:val="center"/>
              <w:rPr>
                <w:szCs w:val="24"/>
                <w:lang w:eastAsia="sv-SE"/>
              </w:rPr>
            </w:pPr>
          </w:p>
        </w:tc>
        <w:tc>
          <w:tcPr>
            <w:tcW w:w="867" w:type="pct"/>
            <w:noWrap/>
          </w:tcPr>
          <w:p w14:paraId="514C02A2" w14:textId="172FCD64"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7A715A06" w14:textId="77777777" w:rsidTr="00FA6305">
        <w:trPr>
          <w:trHeight w:val="255"/>
        </w:trPr>
        <w:tc>
          <w:tcPr>
            <w:tcW w:w="1362" w:type="pct"/>
            <w:noWrap/>
          </w:tcPr>
          <w:p w14:paraId="68ED9C98" w14:textId="05473102" w:rsidR="00CC1F9C" w:rsidRPr="00EB191D" w:rsidRDefault="00CC1F9C" w:rsidP="00FA6305">
            <w:pPr>
              <w:spacing w:after="0" w:line="360" w:lineRule="auto"/>
              <w:rPr>
                <w:szCs w:val="24"/>
                <w:lang w:eastAsia="sv-SE"/>
              </w:rPr>
            </w:pPr>
            <w:r w:rsidRPr="00EB191D">
              <w:rPr>
                <w:szCs w:val="24"/>
                <w:lang w:val="en-US"/>
              </w:rPr>
              <w:t>Diseases of the respiratory system</w:t>
            </w:r>
          </w:p>
        </w:tc>
        <w:tc>
          <w:tcPr>
            <w:tcW w:w="456" w:type="pct"/>
            <w:noWrap/>
          </w:tcPr>
          <w:p w14:paraId="7E9D5E96" w14:textId="306E9140" w:rsidR="00CC1F9C" w:rsidRPr="00EB191D" w:rsidRDefault="00CC1F9C" w:rsidP="00FA6305">
            <w:pPr>
              <w:spacing w:after="0" w:line="360" w:lineRule="auto"/>
              <w:jc w:val="center"/>
              <w:rPr>
                <w:szCs w:val="24"/>
                <w:lang w:eastAsia="sv-SE"/>
              </w:rPr>
            </w:pPr>
            <w:r w:rsidRPr="00EB191D">
              <w:rPr>
                <w:szCs w:val="24"/>
              </w:rPr>
              <w:t>5</w:t>
            </w:r>
            <w:r w:rsidR="00F528CF">
              <w:rPr>
                <w:szCs w:val="24"/>
              </w:rPr>
              <w:t>.</w:t>
            </w:r>
            <w:r w:rsidRPr="00EB191D">
              <w:rPr>
                <w:szCs w:val="24"/>
              </w:rPr>
              <w:t>6%</w:t>
            </w:r>
          </w:p>
        </w:tc>
        <w:tc>
          <w:tcPr>
            <w:tcW w:w="388" w:type="pct"/>
            <w:noWrap/>
          </w:tcPr>
          <w:p w14:paraId="7642ABDB" w14:textId="1BC941D3"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3%</w:t>
            </w:r>
          </w:p>
        </w:tc>
        <w:tc>
          <w:tcPr>
            <w:tcW w:w="388" w:type="pct"/>
            <w:noWrap/>
          </w:tcPr>
          <w:p w14:paraId="76C7EB10" w14:textId="77AE24BD"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7%</w:t>
            </w:r>
          </w:p>
        </w:tc>
        <w:tc>
          <w:tcPr>
            <w:tcW w:w="390" w:type="pct"/>
            <w:noWrap/>
          </w:tcPr>
          <w:p w14:paraId="6E91C46A" w14:textId="7CED9D96"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7%</w:t>
            </w:r>
          </w:p>
        </w:tc>
        <w:tc>
          <w:tcPr>
            <w:tcW w:w="387" w:type="pct"/>
            <w:noWrap/>
          </w:tcPr>
          <w:p w14:paraId="6928FD3B" w14:textId="5E13BE47"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3%</w:t>
            </w:r>
          </w:p>
        </w:tc>
        <w:tc>
          <w:tcPr>
            <w:tcW w:w="391" w:type="pct"/>
            <w:noWrap/>
          </w:tcPr>
          <w:p w14:paraId="6487C1D5" w14:textId="22AB47E5" w:rsidR="00CC1F9C" w:rsidRPr="00EB191D" w:rsidRDefault="00CC1F9C" w:rsidP="00C34C49">
            <w:pPr>
              <w:spacing w:after="0" w:line="360" w:lineRule="auto"/>
              <w:jc w:val="center"/>
              <w:rPr>
                <w:szCs w:val="24"/>
                <w:lang w:eastAsia="sv-SE"/>
              </w:rPr>
            </w:pPr>
            <w:r w:rsidRPr="00EB191D">
              <w:rPr>
                <w:szCs w:val="24"/>
              </w:rPr>
              <w:t>7</w:t>
            </w:r>
            <w:r w:rsidR="00F528CF">
              <w:rPr>
                <w:szCs w:val="24"/>
              </w:rPr>
              <w:t>.</w:t>
            </w:r>
            <w:r w:rsidRPr="00EB191D">
              <w:rPr>
                <w:szCs w:val="24"/>
              </w:rPr>
              <w:t>0%</w:t>
            </w:r>
          </w:p>
        </w:tc>
        <w:tc>
          <w:tcPr>
            <w:tcW w:w="372" w:type="pct"/>
            <w:noWrap/>
          </w:tcPr>
          <w:p w14:paraId="4723FCD1" w14:textId="77777777" w:rsidR="00CC1F9C" w:rsidRPr="00EB191D" w:rsidRDefault="00CC1F9C" w:rsidP="00C34C49">
            <w:pPr>
              <w:spacing w:after="0" w:line="360" w:lineRule="auto"/>
              <w:jc w:val="center"/>
              <w:rPr>
                <w:szCs w:val="24"/>
                <w:lang w:eastAsia="sv-SE"/>
              </w:rPr>
            </w:pPr>
          </w:p>
        </w:tc>
        <w:tc>
          <w:tcPr>
            <w:tcW w:w="867" w:type="pct"/>
            <w:noWrap/>
          </w:tcPr>
          <w:p w14:paraId="4AA6C21B" w14:textId="11C31D49"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0C362D2B" w14:textId="77777777" w:rsidTr="00FA6305">
        <w:trPr>
          <w:trHeight w:val="255"/>
        </w:trPr>
        <w:tc>
          <w:tcPr>
            <w:tcW w:w="1362" w:type="pct"/>
            <w:noWrap/>
          </w:tcPr>
          <w:p w14:paraId="69979EAC" w14:textId="1A71908C" w:rsidR="00CC1F9C" w:rsidRPr="00EB191D" w:rsidRDefault="00CC1F9C" w:rsidP="00FA6305">
            <w:pPr>
              <w:spacing w:after="0" w:line="360" w:lineRule="auto"/>
              <w:rPr>
                <w:szCs w:val="24"/>
                <w:lang w:eastAsia="sv-SE"/>
              </w:rPr>
            </w:pPr>
            <w:r w:rsidRPr="00EB191D">
              <w:rPr>
                <w:szCs w:val="24"/>
                <w:lang w:val="en-US"/>
              </w:rPr>
              <w:t>External causes of morbidity and mortality</w:t>
            </w:r>
          </w:p>
        </w:tc>
        <w:tc>
          <w:tcPr>
            <w:tcW w:w="456" w:type="pct"/>
            <w:noWrap/>
          </w:tcPr>
          <w:p w14:paraId="78AF2E7B" w14:textId="1E75D9BB" w:rsidR="00CC1F9C" w:rsidRPr="00EB191D" w:rsidRDefault="00CC1F9C" w:rsidP="00FA6305">
            <w:pPr>
              <w:spacing w:after="0" w:line="360" w:lineRule="auto"/>
              <w:jc w:val="center"/>
              <w:rPr>
                <w:szCs w:val="24"/>
                <w:lang w:eastAsia="sv-SE"/>
              </w:rPr>
            </w:pPr>
            <w:r w:rsidRPr="00EB191D">
              <w:rPr>
                <w:szCs w:val="24"/>
              </w:rPr>
              <w:t>5</w:t>
            </w:r>
            <w:r w:rsidR="00F528CF">
              <w:rPr>
                <w:szCs w:val="24"/>
              </w:rPr>
              <w:t>.</w:t>
            </w:r>
            <w:r w:rsidRPr="00EB191D">
              <w:rPr>
                <w:szCs w:val="24"/>
              </w:rPr>
              <w:t>1%</w:t>
            </w:r>
          </w:p>
        </w:tc>
        <w:tc>
          <w:tcPr>
            <w:tcW w:w="388" w:type="pct"/>
            <w:noWrap/>
          </w:tcPr>
          <w:p w14:paraId="73972A81" w14:textId="58593576" w:rsidR="00CC1F9C" w:rsidRPr="00EB191D" w:rsidRDefault="00CC1F9C" w:rsidP="00C34C49">
            <w:pPr>
              <w:spacing w:after="0" w:line="360" w:lineRule="auto"/>
              <w:jc w:val="center"/>
              <w:rPr>
                <w:szCs w:val="24"/>
                <w:lang w:eastAsia="sv-SE"/>
              </w:rPr>
            </w:pPr>
            <w:r w:rsidRPr="00EB191D">
              <w:rPr>
                <w:szCs w:val="24"/>
              </w:rPr>
              <w:t>5</w:t>
            </w:r>
            <w:r w:rsidR="00F528CF">
              <w:rPr>
                <w:szCs w:val="24"/>
              </w:rPr>
              <w:t>.</w:t>
            </w:r>
            <w:r w:rsidRPr="00EB191D">
              <w:rPr>
                <w:szCs w:val="24"/>
              </w:rPr>
              <w:t>1%</w:t>
            </w:r>
          </w:p>
        </w:tc>
        <w:tc>
          <w:tcPr>
            <w:tcW w:w="388" w:type="pct"/>
            <w:noWrap/>
          </w:tcPr>
          <w:p w14:paraId="09468071" w14:textId="42F9D228" w:rsidR="00CC1F9C" w:rsidRPr="00EB191D" w:rsidRDefault="00CC1F9C" w:rsidP="00C34C49">
            <w:pPr>
              <w:spacing w:after="0" w:line="360" w:lineRule="auto"/>
              <w:jc w:val="center"/>
              <w:rPr>
                <w:szCs w:val="24"/>
                <w:lang w:eastAsia="sv-SE"/>
              </w:rPr>
            </w:pPr>
            <w:r w:rsidRPr="00EB191D">
              <w:rPr>
                <w:szCs w:val="24"/>
              </w:rPr>
              <w:t>5</w:t>
            </w:r>
            <w:r w:rsidR="00F528CF">
              <w:rPr>
                <w:szCs w:val="24"/>
              </w:rPr>
              <w:t>.</w:t>
            </w:r>
            <w:r w:rsidRPr="00EB191D">
              <w:rPr>
                <w:szCs w:val="24"/>
              </w:rPr>
              <w:t>1%</w:t>
            </w:r>
          </w:p>
        </w:tc>
        <w:tc>
          <w:tcPr>
            <w:tcW w:w="390" w:type="pct"/>
            <w:noWrap/>
          </w:tcPr>
          <w:p w14:paraId="70BA1FFA" w14:textId="73C2CAB2" w:rsidR="00CC1F9C" w:rsidRPr="00EB191D" w:rsidRDefault="00CC1F9C" w:rsidP="00C34C49">
            <w:pPr>
              <w:spacing w:after="0" w:line="360" w:lineRule="auto"/>
              <w:jc w:val="center"/>
              <w:rPr>
                <w:szCs w:val="24"/>
                <w:lang w:eastAsia="sv-SE"/>
              </w:rPr>
            </w:pPr>
            <w:r w:rsidRPr="00EB191D">
              <w:rPr>
                <w:szCs w:val="24"/>
              </w:rPr>
              <w:t>5</w:t>
            </w:r>
            <w:r w:rsidR="00F528CF">
              <w:rPr>
                <w:szCs w:val="24"/>
              </w:rPr>
              <w:t>.</w:t>
            </w:r>
            <w:r w:rsidRPr="00EB191D">
              <w:rPr>
                <w:szCs w:val="24"/>
              </w:rPr>
              <w:t>3%</w:t>
            </w:r>
          </w:p>
        </w:tc>
        <w:tc>
          <w:tcPr>
            <w:tcW w:w="387" w:type="pct"/>
            <w:noWrap/>
          </w:tcPr>
          <w:p w14:paraId="2F69AB1D" w14:textId="424C8DC3" w:rsidR="00CC1F9C" w:rsidRPr="00EB191D" w:rsidRDefault="00CC1F9C" w:rsidP="00C34C49">
            <w:pPr>
              <w:spacing w:after="0" w:line="360" w:lineRule="auto"/>
              <w:jc w:val="center"/>
              <w:rPr>
                <w:szCs w:val="24"/>
                <w:lang w:eastAsia="sv-SE"/>
              </w:rPr>
            </w:pPr>
            <w:r w:rsidRPr="00EB191D">
              <w:rPr>
                <w:szCs w:val="24"/>
              </w:rPr>
              <w:t>5</w:t>
            </w:r>
            <w:r w:rsidR="00F528CF">
              <w:rPr>
                <w:szCs w:val="24"/>
              </w:rPr>
              <w:t>.</w:t>
            </w:r>
            <w:r w:rsidRPr="00EB191D">
              <w:rPr>
                <w:szCs w:val="24"/>
              </w:rPr>
              <w:t>5%</w:t>
            </w:r>
          </w:p>
        </w:tc>
        <w:tc>
          <w:tcPr>
            <w:tcW w:w="391" w:type="pct"/>
            <w:noWrap/>
          </w:tcPr>
          <w:p w14:paraId="03D64397" w14:textId="7CA58B82" w:rsidR="00CC1F9C" w:rsidRPr="00EB191D" w:rsidRDefault="00CC1F9C" w:rsidP="00C34C49">
            <w:pPr>
              <w:spacing w:after="0" w:line="360" w:lineRule="auto"/>
              <w:jc w:val="center"/>
              <w:rPr>
                <w:szCs w:val="24"/>
                <w:lang w:eastAsia="sv-SE"/>
              </w:rPr>
            </w:pPr>
            <w:r w:rsidRPr="00EB191D">
              <w:rPr>
                <w:szCs w:val="24"/>
              </w:rPr>
              <w:t>5</w:t>
            </w:r>
            <w:r w:rsidR="00F528CF">
              <w:rPr>
                <w:szCs w:val="24"/>
              </w:rPr>
              <w:t>.</w:t>
            </w:r>
            <w:r w:rsidRPr="00EB191D">
              <w:rPr>
                <w:szCs w:val="24"/>
              </w:rPr>
              <w:t>6%</w:t>
            </w:r>
          </w:p>
        </w:tc>
        <w:tc>
          <w:tcPr>
            <w:tcW w:w="372" w:type="pct"/>
            <w:noWrap/>
          </w:tcPr>
          <w:p w14:paraId="4DEBB958" w14:textId="77777777" w:rsidR="00CC1F9C" w:rsidRPr="00EB191D" w:rsidRDefault="00CC1F9C" w:rsidP="00C34C49">
            <w:pPr>
              <w:spacing w:after="0" w:line="360" w:lineRule="auto"/>
              <w:jc w:val="center"/>
              <w:rPr>
                <w:szCs w:val="24"/>
                <w:lang w:eastAsia="sv-SE"/>
              </w:rPr>
            </w:pPr>
          </w:p>
        </w:tc>
        <w:tc>
          <w:tcPr>
            <w:tcW w:w="867" w:type="pct"/>
            <w:noWrap/>
          </w:tcPr>
          <w:p w14:paraId="6732355D" w14:textId="00D58590"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34D5D15B" w14:textId="77777777" w:rsidTr="00FA6305">
        <w:trPr>
          <w:trHeight w:val="255"/>
        </w:trPr>
        <w:tc>
          <w:tcPr>
            <w:tcW w:w="1362" w:type="pct"/>
            <w:noWrap/>
          </w:tcPr>
          <w:p w14:paraId="156F922E" w14:textId="16D83E2A" w:rsidR="00CC1F9C" w:rsidRPr="00EB191D" w:rsidRDefault="00CC1F9C" w:rsidP="00FA6305">
            <w:pPr>
              <w:spacing w:after="0" w:line="360" w:lineRule="auto"/>
              <w:rPr>
                <w:szCs w:val="24"/>
                <w:lang w:eastAsia="sv-SE"/>
              </w:rPr>
            </w:pPr>
            <w:r w:rsidRPr="00EB191D">
              <w:rPr>
                <w:szCs w:val="24"/>
              </w:rPr>
              <w:t>Mental and behavioural disorders</w:t>
            </w:r>
          </w:p>
        </w:tc>
        <w:tc>
          <w:tcPr>
            <w:tcW w:w="456" w:type="pct"/>
            <w:noWrap/>
          </w:tcPr>
          <w:p w14:paraId="7447B417" w14:textId="14A52A0A" w:rsidR="00CC1F9C" w:rsidRPr="00EB191D" w:rsidRDefault="00CC1F9C" w:rsidP="00FA6305">
            <w:pPr>
              <w:spacing w:after="0" w:line="360" w:lineRule="auto"/>
              <w:jc w:val="center"/>
              <w:rPr>
                <w:szCs w:val="24"/>
                <w:lang w:eastAsia="sv-SE"/>
              </w:rPr>
            </w:pPr>
            <w:r w:rsidRPr="00EB191D">
              <w:rPr>
                <w:szCs w:val="24"/>
              </w:rPr>
              <w:t>5</w:t>
            </w:r>
            <w:r w:rsidR="00F528CF">
              <w:rPr>
                <w:szCs w:val="24"/>
              </w:rPr>
              <w:t>.</w:t>
            </w:r>
            <w:r w:rsidRPr="00EB191D">
              <w:rPr>
                <w:szCs w:val="24"/>
              </w:rPr>
              <w:t>6%</w:t>
            </w:r>
          </w:p>
        </w:tc>
        <w:tc>
          <w:tcPr>
            <w:tcW w:w="388" w:type="pct"/>
            <w:noWrap/>
          </w:tcPr>
          <w:p w14:paraId="7DD4DE32" w14:textId="06C6417C"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1%</w:t>
            </w:r>
          </w:p>
        </w:tc>
        <w:tc>
          <w:tcPr>
            <w:tcW w:w="388" w:type="pct"/>
            <w:noWrap/>
          </w:tcPr>
          <w:p w14:paraId="6A5D3081" w14:textId="49F38A6B"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4%</w:t>
            </w:r>
          </w:p>
        </w:tc>
        <w:tc>
          <w:tcPr>
            <w:tcW w:w="390" w:type="pct"/>
            <w:noWrap/>
          </w:tcPr>
          <w:p w14:paraId="141AA6F3" w14:textId="12B5BB7F"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6%</w:t>
            </w:r>
          </w:p>
        </w:tc>
        <w:tc>
          <w:tcPr>
            <w:tcW w:w="387" w:type="pct"/>
            <w:noWrap/>
          </w:tcPr>
          <w:p w14:paraId="5D8362D6" w14:textId="0EC6FCB5"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7%</w:t>
            </w:r>
          </w:p>
        </w:tc>
        <w:tc>
          <w:tcPr>
            <w:tcW w:w="391" w:type="pct"/>
            <w:noWrap/>
          </w:tcPr>
          <w:p w14:paraId="14738C2E" w14:textId="6888E7B5" w:rsidR="00CC1F9C" w:rsidRPr="00EB191D" w:rsidRDefault="00CC1F9C" w:rsidP="00C34C49">
            <w:pPr>
              <w:spacing w:after="0" w:line="360" w:lineRule="auto"/>
              <w:jc w:val="center"/>
              <w:rPr>
                <w:szCs w:val="24"/>
                <w:lang w:eastAsia="sv-SE"/>
              </w:rPr>
            </w:pPr>
            <w:r w:rsidRPr="00EB191D">
              <w:rPr>
                <w:szCs w:val="24"/>
              </w:rPr>
              <w:t>6</w:t>
            </w:r>
            <w:r w:rsidR="00F528CF">
              <w:rPr>
                <w:szCs w:val="24"/>
              </w:rPr>
              <w:t>.</w:t>
            </w:r>
            <w:r w:rsidRPr="00EB191D">
              <w:rPr>
                <w:szCs w:val="24"/>
              </w:rPr>
              <w:t>8%</w:t>
            </w:r>
          </w:p>
        </w:tc>
        <w:tc>
          <w:tcPr>
            <w:tcW w:w="372" w:type="pct"/>
            <w:noWrap/>
          </w:tcPr>
          <w:p w14:paraId="2FD56B6C" w14:textId="77777777" w:rsidR="00CC1F9C" w:rsidRPr="00EB191D" w:rsidRDefault="00CC1F9C" w:rsidP="00C34C49">
            <w:pPr>
              <w:spacing w:after="0" w:line="360" w:lineRule="auto"/>
              <w:jc w:val="center"/>
              <w:rPr>
                <w:szCs w:val="24"/>
                <w:lang w:eastAsia="sv-SE"/>
              </w:rPr>
            </w:pPr>
          </w:p>
        </w:tc>
        <w:tc>
          <w:tcPr>
            <w:tcW w:w="867" w:type="pct"/>
            <w:noWrap/>
          </w:tcPr>
          <w:p w14:paraId="2986D63E" w14:textId="4CFCBC7F"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2DEB7DAA" w14:textId="77777777" w:rsidTr="00FA6305">
        <w:trPr>
          <w:trHeight w:val="255"/>
        </w:trPr>
        <w:tc>
          <w:tcPr>
            <w:tcW w:w="1362" w:type="pct"/>
            <w:noWrap/>
          </w:tcPr>
          <w:p w14:paraId="09CD58D1" w14:textId="3325D22C" w:rsidR="00CC1F9C" w:rsidRPr="00EB191D" w:rsidRDefault="00CC1F9C" w:rsidP="00FA6305">
            <w:pPr>
              <w:spacing w:after="0" w:line="360" w:lineRule="auto"/>
              <w:rPr>
                <w:szCs w:val="24"/>
                <w:lang w:eastAsia="sv-SE"/>
              </w:rPr>
            </w:pPr>
            <w:r w:rsidRPr="00EB191D">
              <w:rPr>
                <w:szCs w:val="24"/>
                <w:lang w:val="en-US"/>
              </w:rPr>
              <w:t>Diseases of the digestive system</w:t>
            </w:r>
          </w:p>
        </w:tc>
        <w:tc>
          <w:tcPr>
            <w:tcW w:w="456" w:type="pct"/>
            <w:noWrap/>
          </w:tcPr>
          <w:p w14:paraId="25D50BB7" w14:textId="6895EDA6" w:rsidR="00CC1F9C" w:rsidRPr="00EB191D" w:rsidRDefault="00CC1F9C" w:rsidP="00FA6305">
            <w:pPr>
              <w:spacing w:after="0" w:line="360" w:lineRule="auto"/>
              <w:jc w:val="center"/>
              <w:rPr>
                <w:szCs w:val="24"/>
                <w:lang w:eastAsia="sv-SE"/>
              </w:rPr>
            </w:pPr>
            <w:r w:rsidRPr="00EB191D">
              <w:rPr>
                <w:szCs w:val="24"/>
              </w:rPr>
              <w:t>3</w:t>
            </w:r>
            <w:r w:rsidR="00F528CF">
              <w:rPr>
                <w:szCs w:val="24"/>
              </w:rPr>
              <w:t>.</w:t>
            </w:r>
            <w:r w:rsidRPr="00EB191D">
              <w:rPr>
                <w:szCs w:val="24"/>
              </w:rPr>
              <w:t>0%</w:t>
            </w:r>
          </w:p>
        </w:tc>
        <w:tc>
          <w:tcPr>
            <w:tcW w:w="388" w:type="pct"/>
            <w:noWrap/>
          </w:tcPr>
          <w:p w14:paraId="792F3163" w14:textId="33A851E1"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0%</w:t>
            </w:r>
          </w:p>
        </w:tc>
        <w:tc>
          <w:tcPr>
            <w:tcW w:w="388" w:type="pct"/>
            <w:noWrap/>
          </w:tcPr>
          <w:p w14:paraId="22868EDD" w14:textId="259F6FEA"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1%</w:t>
            </w:r>
          </w:p>
        </w:tc>
        <w:tc>
          <w:tcPr>
            <w:tcW w:w="390" w:type="pct"/>
            <w:noWrap/>
          </w:tcPr>
          <w:p w14:paraId="1F237D58" w14:textId="26A97412"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0%</w:t>
            </w:r>
          </w:p>
        </w:tc>
        <w:tc>
          <w:tcPr>
            <w:tcW w:w="387" w:type="pct"/>
            <w:noWrap/>
          </w:tcPr>
          <w:p w14:paraId="2F8C5044" w14:textId="3AE10878"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2%</w:t>
            </w:r>
          </w:p>
        </w:tc>
        <w:tc>
          <w:tcPr>
            <w:tcW w:w="391" w:type="pct"/>
            <w:noWrap/>
          </w:tcPr>
          <w:p w14:paraId="34F01C7E" w14:textId="5F3854FA"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1%</w:t>
            </w:r>
          </w:p>
        </w:tc>
        <w:tc>
          <w:tcPr>
            <w:tcW w:w="372" w:type="pct"/>
            <w:noWrap/>
          </w:tcPr>
          <w:p w14:paraId="7A81D4CD" w14:textId="77777777" w:rsidR="00CC1F9C" w:rsidRPr="00EB191D" w:rsidRDefault="00CC1F9C" w:rsidP="00C34C49">
            <w:pPr>
              <w:spacing w:after="0" w:line="360" w:lineRule="auto"/>
              <w:jc w:val="center"/>
              <w:rPr>
                <w:szCs w:val="24"/>
                <w:lang w:eastAsia="sv-SE"/>
              </w:rPr>
            </w:pPr>
          </w:p>
        </w:tc>
        <w:tc>
          <w:tcPr>
            <w:tcW w:w="867" w:type="pct"/>
            <w:noWrap/>
          </w:tcPr>
          <w:p w14:paraId="61CDC42B" w14:textId="25511881"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667E565C" w14:textId="77777777" w:rsidTr="00FA6305">
        <w:trPr>
          <w:trHeight w:val="255"/>
        </w:trPr>
        <w:tc>
          <w:tcPr>
            <w:tcW w:w="1362" w:type="pct"/>
            <w:noWrap/>
          </w:tcPr>
          <w:p w14:paraId="3E40A6A5" w14:textId="44CA70AB" w:rsidR="00CC1F9C" w:rsidRPr="00EB191D" w:rsidRDefault="00CC1F9C" w:rsidP="00FA6305">
            <w:pPr>
              <w:spacing w:after="0" w:line="360" w:lineRule="auto"/>
              <w:rPr>
                <w:szCs w:val="24"/>
                <w:lang w:eastAsia="sv-SE"/>
              </w:rPr>
            </w:pPr>
            <w:r w:rsidRPr="00EB191D">
              <w:rPr>
                <w:szCs w:val="24"/>
                <w:lang w:val="en-US"/>
              </w:rPr>
              <w:t>Diseases of the nervous system</w:t>
            </w:r>
          </w:p>
        </w:tc>
        <w:tc>
          <w:tcPr>
            <w:tcW w:w="456" w:type="pct"/>
            <w:noWrap/>
          </w:tcPr>
          <w:p w14:paraId="5145D125" w14:textId="7B6E1356" w:rsidR="00CC1F9C" w:rsidRPr="00EB191D" w:rsidRDefault="00CC1F9C" w:rsidP="00FA6305">
            <w:pPr>
              <w:spacing w:after="0" w:line="360" w:lineRule="auto"/>
              <w:jc w:val="center"/>
              <w:rPr>
                <w:szCs w:val="24"/>
                <w:lang w:eastAsia="sv-SE"/>
              </w:rPr>
            </w:pPr>
            <w:r w:rsidRPr="00EB191D">
              <w:rPr>
                <w:szCs w:val="24"/>
              </w:rPr>
              <w:t>4</w:t>
            </w:r>
            <w:r w:rsidR="00F528CF">
              <w:rPr>
                <w:szCs w:val="24"/>
              </w:rPr>
              <w:t>.</w:t>
            </w:r>
            <w:r w:rsidRPr="00EB191D">
              <w:rPr>
                <w:szCs w:val="24"/>
              </w:rPr>
              <w:t>0%</w:t>
            </w:r>
          </w:p>
        </w:tc>
        <w:tc>
          <w:tcPr>
            <w:tcW w:w="388" w:type="pct"/>
            <w:noWrap/>
          </w:tcPr>
          <w:p w14:paraId="7E756409" w14:textId="25550D0B" w:rsidR="00CC1F9C" w:rsidRPr="00EB191D" w:rsidRDefault="00CC1F9C" w:rsidP="00C34C49">
            <w:pPr>
              <w:spacing w:after="0" w:line="360" w:lineRule="auto"/>
              <w:jc w:val="center"/>
              <w:rPr>
                <w:szCs w:val="24"/>
                <w:lang w:eastAsia="sv-SE"/>
              </w:rPr>
            </w:pPr>
            <w:r w:rsidRPr="00EB191D">
              <w:rPr>
                <w:szCs w:val="24"/>
              </w:rPr>
              <w:t>4</w:t>
            </w:r>
            <w:r w:rsidR="00F528CF">
              <w:rPr>
                <w:szCs w:val="24"/>
              </w:rPr>
              <w:t>.</w:t>
            </w:r>
            <w:r w:rsidRPr="00EB191D">
              <w:rPr>
                <w:szCs w:val="24"/>
              </w:rPr>
              <w:t>0%</w:t>
            </w:r>
          </w:p>
        </w:tc>
        <w:tc>
          <w:tcPr>
            <w:tcW w:w="388" w:type="pct"/>
            <w:noWrap/>
          </w:tcPr>
          <w:p w14:paraId="788BA72D" w14:textId="602D43A2" w:rsidR="00CC1F9C" w:rsidRPr="00EB191D" w:rsidRDefault="00CC1F9C" w:rsidP="00C34C49">
            <w:pPr>
              <w:spacing w:after="0" w:line="360" w:lineRule="auto"/>
              <w:jc w:val="center"/>
              <w:rPr>
                <w:szCs w:val="24"/>
                <w:lang w:eastAsia="sv-SE"/>
              </w:rPr>
            </w:pPr>
            <w:r w:rsidRPr="00EB191D">
              <w:rPr>
                <w:szCs w:val="24"/>
              </w:rPr>
              <w:t>4</w:t>
            </w:r>
            <w:r w:rsidR="00F528CF">
              <w:rPr>
                <w:szCs w:val="24"/>
              </w:rPr>
              <w:t>.</w:t>
            </w:r>
            <w:r w:rsidRPr="00EB191D">
              <w:rPr>
                <w:szCs w:val="24"/>
              </w:rPr>
              <w:t>4%</w:t>
            </w:r>
          </w:p>
        </w:tc>
        <w:tc>
          <w:tcPr>
            <w:tcW w:w="390" w:type="pct"/>
            <w:noWrap/>
          </w:tcPr>
          <w:p w14:paraId="20995792" w14:textId="67AC18B8" w:rsidR="00CC1F9C" w:rsidRPr="00EB191D" w:rsidRDefault="00CC1F9C" w:rsidP="00C34C49">
            <w:pPr>
              <w:spacing w:after="0" w:line="360" w:lineRule="auto"/>
              <w:jc w:val="center"/>
              <w:rPr>
                <w:szCs w:val="24"/>
                <w:lang w:eastAsia="sv-SE"/>
              </w:rPr>
            </w:pPr>
            <w:r w:rsidRPr="00EB191D">
              <w:rPr>
                <w:szCs w:val="24"/>
              </w:rPr>
              <w:t>4</w:t>
            </w:r>
            <w:r w:rsidR="00F528CF">
              <w:rPr>
                <w:szCs w:val="24"/>
              </w:rPr>
              <w:t>.</w:t>
            </w:r>
            <w:r w:rsidRPr="00EB191D">
              <w:rPr>
                <w:szCs w:val="24"/>
              </w:rPr>
              <w:t>4%</w:t>
            </w:r>
          </w:p>
        </w:tc>
        <w:tc>
          <w:tcPr>
            <w:tcW w:w="387" w:type="pct"/>
            <w:noWrap/>
          </w:tcPr>
          <w:p w14:paraId="35C13702" w14:textId="55C07338" w:rsidR="00CC1F9C" w:rsidRPr="00EB191D" w:rsidRDefault="00CC1F9C" w:rsidP="00C34C49">
            <w:pPr>
              <w:spacing w:after="0" w:line="360" w:lineRule="auto"/>
              <w:jc w:val="center"/>
              <w:rPr>
                <w:szCs w:val="24"/>
                <w:lang w:eastAsia="sv-SE"/>
              </w:rPr>
            </w:pPr>
            <w:r w:rsidRPr="00EB191D">
              <w:rPr>
                <w:szCs w:val="24"/>
              </w:rPr>
              <w:t>4</w:t>
            </w:r>
            <w:r w:rsidR="00F528CF">
              <w:rPr>
                <w:szCs w:val="24"/>
              </w:rPr>
              <w:t>.</w:t>
            </w:r>
            <w:r w:rsidRPr="00EB191D">
              <w:rPr>
                <w:szCs w:val="24"/>
              </w:rPr>
              <w:t>6%</w:t>
            </w:r>
          </w:p>
        </w:tc>
        <w:tc>
          <w:tcPr>
            <w:tcW w:w="391" w:type="pct"/>
            <w:noWrap/>
          </w:tcPr>
          <w:p w14:paraId="50681FB1" w14:textId="4EFDCDE0" w:rsidR="00CC1F9C" w:rsidRPr="00EB191D" w:rsidRDefault="00CC1F9C" w:rsidP="00C34C49">
            <w:pPr>
              <w:spacing w:after="0" w:line="360" w:lineRule="auto"/>
              <w:jc w:val="center"/>
              <w:rPr>
                <w:szCs w:val="24"/>
                <w:lang w:eastAsia="sv-SE"/>
              </w:rPr>
            </w:pPr>
            <w:r w:rsidRPr="00EB191D">
              <w:rPr>
                <w:szCs w:val="24"/>
              </w:rPr>
              <w:t>5</w:t>
            </w:r>
            <w:r w:rsidR="00F528CF">
              <w:rPr>
                <w:szCs w:val="24"/>
              </w:rPr>
              <w:t>.</w:t>
            </w:r>
            <w:r w:rsidRPr="00EB191D">
              <w:rPr>
                <w:szCs w:val="24"/>
              </w:rPr>
              <w:t>0%</w:t>
            </w:r>
          </w:p>
        </w:tc>
        <w:tc>
          <w:tcPr>
            <w:tcW w:w="372" w:type="pct"/>
            <w:noWrap/>
          </w:tcPr>
          <w:p w14:paraId="4594AC95" w14:textId="77777777" w:rsidR="00CC1F9C" w:rsidRPr="00EB191D" w:rsidRDefault="00CC1F9C" w:rsidP="00C34C49">
            <w:pPr>
              <w:spacing w:after="0" w:line="360" w:lineRule="auto"/>
              <w:jc w:val="center"/>
              <w:rPr>
                <w:szCs w:val="24"/>
                <w:lang w:eastAsia="sv-SE"/>
              </w:rPr>
            </w:pPr>
          </w:p>
        </w:tc>
        <w:tc>
          <w:tcPr>
            <w:tcW w:w="867" w:type="pct"/>
            <w:noWrap/>
          </w:tcPr>
          <w:p w14:paraId="73AD9D74" w14:textId="61A9A922"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3C9D9673" w14:textId="77777777" w:rsidTr="00FA6305">
        <w:trPr>
          <w:trHeight w:val="255"/>
        </w:trPr>
        <w:tc>
          <w:tcPr>
            <w:tcW w:w="1362" w:type="pct"/>
            <w:noWrap/>
          </w:tcPr>
          <w:p w14:paraId="17C404EE" w14:textId="2A907DDB" w:rsidR="00CC1F9C" w:rsidRPr="00EB191D" w:rsidRDefault="00CC1F9C" w:rsidP="00FA6305">
            <w:pPr>
              <w:spacing w:after="0" w:line="360" w:lineRule="auto"/>
              <w:rPr>
                <w:szCs w:val="24"/>
                <w:lang w:eastAsia="sv-SE"/>
              </w:rPr>
            </w:pPr>
            <w:r w:rsidRPr="00EB191D">
              <w:rPr>
                <w:szCs w:val="24"/>
                <w:lang w:val="en-US"/>
              </w:rPr>
              <w:t>Symptoms, signs and abnormal clinical and laboratory findings, not elsewhere classified</w:t>
            </w:r>
          </w:p>
        </w:tc>
        <w:tc>
          <w:tcPr>
            <w:tcW w:w="456" w:type="pct"/>
            <w:noWrap/>
          </w:tcPr>
          <w:p w14:paraId="55FDDB74" w14:textId="37FFBD51" w:rsidR="00CC1F9C" w:rsidRPr="00EB191D" w:rsidRDefault="00CC1F9C" w:rsidP="00FA6305">
            <w:pPr>
              <w:spacing w:after="0" w:line="360" w:lineRule="auto"/>
              <w:jc w:val="center"/>
              <w:rPr>
                <w:szCs w:val="24"/>
                <w:lang w:eastAsia="sv-SE"/>
              </w:rPr>
            </w:pPr>
            <w:r w:rsidRPr="00EB191D">
              <w:rPr>
                <w:szCs w:val="24"/>
              </w:rPr>
              <w:t>4</w:t>
            </w:r>
            <w:r w:rsidR="00F528CF">
              <w:rPr>
                <w:szCs w:val="24"/>
              </w:rPr>
              <w:t>.</w:t>
            </w:r>
            <w:r w:rsidRPr="00EB191D">
              <w:rPr>
                <w:szCs w:val="24"/>
              </w:rPr>
              <w:t>7%</w:t>
            </w:r>
          </w:p>
        </w:tc>
        <w:tc>
          <w:tcPr>
            <w:tcW w:w="388" w:type="pct"/>
            <w:noWrap/>
          </w:tcPr>
          <w:p w14:paraId="06D8C570" w14:textId="707AE27A" w:rsidR="00CC1F9C" w:rsidRPr="00EB191D" w:rsidRDefault="00CC1F9C" w:rsidP="00C34C49">
            <w:pPr>
              <w:spacing w:after="0" w:line="360" w:lineRule="auto"/>
              <w:jc w:val="center"/>
              <w:rPr>
                <w:szCs w:val="24"/>
                <w:lang w:eastAsia="sv-SE"/>
              </w:rPr>
            </w:pPr>
            <w:r w:rsidRPr="00EB191D">
              <w:rPr>
                <w:szCs w:val="24"/>
              </w:rPr>
              <w:t>4</w:t>
            </w:r>
            <w:r w:rsidR="00F528CF">
              <w:rPr>
                <w:szCs w:val="24"/>
              </w:rPr>
              <w:t>.</w:t>
            </w:r>
            <w:r w:rsidRPr="00EB191D">
              <w:rPr>
                <w:szCs w:val="24"/>
              </w:rPr>
              <w:t>0%</w:t>
            </w:r>
          </w:p>
        </w:tc>
        <w:tc>
          <w:tcPr>
            <w:tcW w:w="388" w:type="pct"/>
            <w:noWrap/>
          </w:tcPr>
          <w:p w14:paraId="451B1A6D" w14:textId="41ABBE9E"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5%</w:t>
            </w:r>
          </w:p>
        </w:tc>
        <w:tc>
          <w:tcPr>
            <w:tcW w:w="390" w:type="pct"/>
            <w:noWrap/>
          </w:tcPr>
          <w:p w14:paraId="3BD19F0A" w14:textId="7E97A4F1"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2%</w:t>
            </w:r>
          </w:p>
        </w:tc>
        <w:tc>
          <w:tcPr>
            <w:tcW w:w="387" w:type="pct"/>
            <w:noWrap/>
          </w:tcPr>
          <w:p w14:paraId="73CF1B7F" w14:textId="7D83F310"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1%</w:t>
            </w:r>
          </w:p>
        </w:tc>
        <w:tc>
          <w:tcPr>
            <w:tcW w:w="391" w:type="pct"/>
            <w:noWrap/>
          </w:tcPr>
          <w:p w14:paraId="6B5EC14F" w14:textId="795D8B91" w:rsidR="00CC1F9C" w:rsidRPr="00EB191D" w:rsidRDefault="00CC1F9C" w:rsidP="00C34C49">
            <w:pPr>
              <w:spacing w:after="0" w:line="360" w:lineRule="auto"/>
              <w:jc w:val="center"/>
              <w:rPr>
                <w:szCs w:val="24"/>
                <w:lang w:eastAsia="sv-SE"/>
              </w:rPr>
            </w:pPr>
            <w:r w:rsidRPr="00EB191D">
              <w:rPr>
                <w:szCs w:val="24"/>
              </w:rPr>
              <w:t>3</w:t>
            </w:r>
            <w:r w:rsidR="00F528CF">
              <w:rPr>
                <w:szCs w:val="24"/>
              </w:rPr>
              <w:t>.</w:t>
            </w:r>
            <w:r w:rsidRPr="00EB191D">
              <w:rPr>
                <w:szCs w:val="24"/>
              </w:rPr>
              <w:t>3%</w:t>
            </w:r>
          </w:p>
        </w:tc>
        <w:tc>
          <w:tcPr>
            <w:tcW w:w="372" w:type="pct"/>
            <w:noWrap/>
          </w:tcPr>
          <w:p w14:paraId="2D2ADC60" w14:textId="77777777" w:rsidR="00CC1F9C" w:rsidRPr="00EB191D" w:rsidRDefault="00CC1F9C" w:rsidP="00C34C49">
            <w:pPr>
              <w:spacing w:after="0" w:line="360" w:lineRule="auto"/>
              <w:jc w:val="center"/>
              <w:rPr>
                <w:szCs w:val="24"/>
                <w:lang w:eastAsia="sv-SE"/>
              </w:rPr>
            </w:pPr>
          </w:p>
        </w:tc>
        <w:tc>
          <w:tcPr>
            <w:tcW w:w="867" w:type="pct"/>
            <w:noWrap/>
          </w:tcPr>
          <w:p w14:paraId="60551F45" w14:textId="4A962D5A"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6F7454D2" w14:textId="77777777" w:rsidTr="00FA6305">
        <w:trPr>
          <w:trHeight w:val="91"/>
        </w:trPr>
        <w:tc>
          <w:tcPr>
            <w:tcW w:w="1362" w:type="pct"/>
            <w:noWrap/>
          </w:tcPr>
          <w:p w14:paraId="04A18156" w14:textId="04390FFB" w:rsidR="00CC1F9C" w:rsidRPr="00EB191D" w:rsidRDefault="00CC1F9C" w:rsidP="00FA6305">
            <w:pPr>
              <w:spacing w:after="0" w:line="360" w:lineRule="auto"/>
              <w:rPr>
                <w:szCs w:val="24"/>
                <w:lang w:eastAsia="sv-SE"/>
              </w:rPr>
            </w:pPr>
            <w:r w:rsidRPr="00EB191D">
              <w:rPr>
                <w:szCs w:val="24"/>
                <w:lang w:val="en-US"/>
              </w:rPr>
              <w:t>Endocrine, nutritional and metabolic diseases</w:t>
            </w:r>
          </w:p>
        </w:tc>
        <w:tc>
          <w:tcPr>
            <w:tcW w:w="456" w:type="pct"/>
            <w:noWrap/>
          </w:tcPr>
          <w:p w14:paraId="42EB85A0" w14:textId="2C0C2ED6" w:rsidR="00CC1F9C" w:rsidRPr="00EB191D" w:rsidRDefault="00CC1F9C" w:rsidP="00FA6305">
            <w:pPr>
              <w:spacing w:after="0" w:line="360" w:lineRule="auto"/>
              <w:jc w:val="center"/>
              <w:rPr>
                <w:szCs w:val="24"/>
                <w:lang w:eastAsia="sv-SE"/>
              </w:rPr>
            </w:pPr>
            <w:r w:rsidRPr="00EB191D">
              <w:rPr>
                <w:szCs w:val="24"/>
              </w:rPr>
              <w:t>2</w:t>
            </w:r>
            <w:r w:rsidR="00F528CF">
              <w:rPr>
                <w:szCs w:val="24"/>
              </w:rPr>
              <w:t>.</w:t>
            </w:r>
            <w:r w:rsidRPr="00EB191D">
              <w:rPr>
                <w:szCs w:val="24"/>
              </w:rPr>
              <w:t>7%</w:t>
            </w:r>
          </w:p>
        </w:tc>
        <w:tc>
          <w:tcPr>
            <w:tcW w:w="388" w:type="pct"/>
            <w:noWrap/>
          </w:tcPr>
          <w:p w14:paraId="60722C9B" w14:textId="08BD5B3F"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6%</w:t>
            </w:r>
          </w:p>
        </w:tc>
        <w:tc>
          <w:tcPr>
            <w:tcW w:w="388" w:type="pct"/>
            <w:noWrap/>
          </w:tcPr>
          <w:p w14:paraId="17261C37" w14:textId="4B059530"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6%</w:t>
            </w:r>
          </w:p>
        </w:tc>
        <w:tc>
          <w:tcPr>
            <w:tcW w:w="390" w:type="pct"/>
            <w:noWrap/>
          </w:tcPr>
          <w:p w14:paraId="2C151EA8" w14:textId="1C4A92A2"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7%</w:t>
            </w:r>
          </w:p>
        </w:tc>
        <w:tc>
          <w:tcPr>
            <w:tcW w:w="387" w:type="pct"/>
            <w:noWrap/>
          </w:tcPr>
          <w:p w14:paraId="4145E11B" w14:textId="26B8BF2A"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7%</w:t>
            </w:r>
          </w:p>
        </w:tc>
        <w:tc>
          <w:tcPr>
            <w:tcW w:w="391" w:type="pct"/>
            <w:noWrap/>
          </w:tcPr>
          <w:p w14:paraId="30D9ACFD" w14:textId="127A9C73"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8%</w:t>
            </w:r>
          </w:p>
        </w:tc>
        <w:tc>
          <w:tcPr>
            <w:tcW w:w="372" w:type="pct"/>
            <w:noWrap/>
          </w:tcPr>
          <w:p w14:paraId="29CE3A22" w14:textId="77777777" w:rsidR="00CC1F9C" w:rsidRPr="00EB191D" w:rsidRDefault="00CC1F9C" w:rsidP="00C34C49">
            <w:pPr>
              <w:spacing w:after="0" w:line="360" w:lineRule="auto"/>
              <w:jc w:val="center"/>
              <w:rPr>
                <w:szCs w:val="24"/>
                <w:lang w:eastAsia="sv-SE"/>
              </w:rPr>
            </w:pPr>
          </w:p>
        </w:tc>
        <w:tc>
          <w:tcPr>
            <w:tcW w:w="867" w:type="pct"/>
            <w:noWrap/>
          </w:tcPr>
          <w:p w14:paraId="6798E41F" w14:textId="751FE267" w:rsidR="00CC1F9C" w:rsidRPr="00EB191D" w:rsidRDefault="00CC1F9C" w:rsidP="00C34C49">
            <w:pPr>
              <w:spacing w:after="0" w:line="360" w:lineRule="auto"/>
              <w:rPr>
                <w:szCs w:val="24"/>
                <w:lang w:eastAsia="sv-SE"/>
              </w:rPr>
            </w:pPr>
            <w:r w:rsidRPr="00EB191D">
              <w:rPr>
                <w:szCs w:val="24"/>
              </w:rPr>
              <w:t>Socialstyrelsen</w:t>
            </w:r>
          </w:p>
        </w:tc>
      </w:tr>
      <w:tr w:rsidR="00853E1A" w:rsidRPr="00EB191D" w14:paraId="09A4F371" w14:textId="77777777" w:rsidTr="00FA6305">
        <w:trPr>
          <w:trHeight w:val="255"/>
        </w:trPr>
        <w:tc>
          <w:tcPr>
            <w:tcW w:w="1362" w:type="pct"/>
            <w:noWrap/>
          </w:tcPr>
          <w:p w14:paraId="5CE6FB24" w14:textId="7D24500C" w:rsidR="00CC1F9C" w:rsidRPr="00EB191D" w:rsidRDefault="00CC1F9C" w:rsidP="00FA6305">
            <w:pPr>
              <w:spacing w:after="0" w:line="360" w:lineRule="auto"/>
              <w:rPr>
                <w:szCs w:val="24"/>
                <w:lang w:eastAsia="sv-SE"/>
              </w:rPr>
            </w:pPr>
            <w:r w:rsidRPr="00EB191D">
              <w:rPr>
                <w:szCs w:val="24"/>
                <w:lang w:val="en-US"/>
              </w:rPr>
              <w:t>Certain infectious and parasitic diseases</w:t>
            </w:r>
          </w:p>
        </w:tc>
        <w:tc>
          <w:tcPr>
            <w:tcW w:w="456" w:type="pct"/>
            <w:noWrap/>
          </w:tcPr>
          <w:p w14:paraId="243D81DA" w14:textId="5589F420" w:rsidR="00CC1F9C" w:rsidRPr="00EB191D" w:rsidRDefault="00CC1F9C" w:rsidP="00FA6305">
            <w:pPr>
              <w:spacing w:after="0" w:line="360" w:lineRule="auto"/>
              <w:jc w:val="center"/>
              <w:rPr>
                <w:szCs w:val="24"/>
                <w:lang w:eastAsia="sv-SE"/>
              </w:rPr>
            </w:pPr>
            <w:r w:rsidRPr="00EB191D">
              <w:rPr>
                <w:szCs w:val="24"/>
              </w:rPr>
              <w:t>2</w:t>
            </w:r>
            <w:r w:rsidR="00F528CF">
              <w:rPr>
                <w:szCs w:val="24"/>
              </w:rPr>
              <w:t>.</w:t>
            </w:r>
            <w:r w:rsidRPr="00EB191D">
              <w:rPr>
                <w:szCs w:val="24"/>
              </w:rPr>
              <w:t>2%</w:t>
            </w:r>
          </w:p>
        </w:tc>
        <w:tc>
          <w:tcPr>
            <w:tcW w:w="388" w:type="pct"/>
            <w:noWrap/>
          </w:tcPr>
          <w:p w14:paraId="66AB3FA4" w14:textId="1D4C2DF9"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3%</w:t>
            </w:r>
          </w:p>
        </w:tc>
        <w:tc>
          <w:tcPr>
            <w:tcW w:w="388" w:type="pct"/>
            <w:noWrap/>
          </w:tcPr>
          <w:p w14:paraId="52B5604D" w14:textId="3DE69FAE"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4%</w:t>
            </w:r>
          </w:p>
        </w:tc>
        <w:tc>
          <w:tcPr>
            <w:tcW w:w="390" w:type="pct"/>
            <w:noWrap/>
          </w:tcPr>
          <w:p w14:paraId="133C4F21" w14:textId="3E6C2DAC"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5%</w:t>
            </w:r>
          </w:p>
        </w:tc>
        <w:tc>
          <w:tcPr>
            <w:tcW w:w="387" w:type="pct"/>
            <w:noWrap/>
          </w:tcPr>
          <w:p w14:paraId="0BB460B6" w14:textId="239A1E66"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4%</w:t>
            </w:r>
          </w:p>
        </w:tc>
        <w:tc>
          <w:tcPr>
            <w:tcW w:w="391" w:type="pct"/>
            <w:noWrap/>
          </w:tcPr>
          <w:p w14:paraId="21EED0AE" w14:textId="3ECC142D" w:rsidR="00CC1F9C" w:rsidRPr="00EB191D" w:rsidRDefault="00CC1F9C" w:rsidP="00C34C49">
            <w:pPr>
              <w:spacing w:after="0" w:line="360" w:lineRule="auto"/>
              <w:jc w:val="center"/>
              <w:rPr>
                <w:szCs w:val="24"/>
                <w:lang w:eastAsia="sv-SE"/>
              </w:rPr>
            </w:pPr>
            <w:r w:rsidRPr="00EB191D">
              <w:rPr>
                <w:szCs w:val="24"/>
              </w:rPr>
              <w:t>2</w:t>
            </w:r>
            <w:r w:rsidR="00F528CF">
              <w:rPr>
                <w:szCs w:val="24"/>
              </w:rPr>
              <w:t>.</w:t>
            </w:r>
            <w:r w:rsidRPr="00EB191D">
              <w:rPr>
                <w:szCs w:val="24"/>
              </w:rPr>
              <w:t>5%</w:t>
            </w:r>
          </w:p>
        </w:tc>
        <w:tc>
          <w:tcPr>
            <w:tcW w:w="372" w:type="pct"/>
            <w:noWrap/>
          </w:tcPr>
          <w:p w14:paraId="61C85D47" w14:textId="77777777" w:rsidR="00CC1F9C" w:rsidRPr="00EB191D" w:rsidRDefault="00CC1F9C" w:rsidP="00C34C49">
            <w:pPr>
              <w:spacing w:after="0" w:line="360" w:lineRule="auto"/>
              <w:jc w:val="center"/>
              <w:rPr>
                <w:szCs w:val="24"/>
                <w:lang w:eastAsia="sv-SE"/>
              </w:rPr>
            </w:pPr>
          </w:p>
        </w:tc>
        <w:tc>
          <w:tcPr>
            <w:tcW w:w="867" w:type="pct"/>
            <w:noWrap/>
          </w:tcPr>
          <w:p w14:paraId="5EAF643A" w14:textId="3899BE3F" w:rsidR="00CC1F9C" w:rsidRPr="00EB191D" w:rsidRDefault="00CC1F9C" w:rsidP="00C34C49">
            <w:pPr>
              <w:spacing w:after="0" w:line="360" w:lineRule="auto"/>
              <w:rPr>
                <w:szCs w:val="24"/>
                <w:lang w:eastAsia="sv-SE"/>
              </w:rPr>
            </w:pPr>
            <w:r w:rsidRPr="00EB191D">
              <w:rPr>
                <w:szCs w:val="24"/>
              </w:rPr>
              <w:t>Socialstyrelsen</w:t>
            </w:r>
          </w:p>
        </w:tc>
      </w:tr>
    </w:tbl>
    <w:tbl>
      <w:tblPr>
        <w:tblStyle w:val="TableElegant"/>
        <w:tblpPr w:leftFromText="141" w:rightFromText="141" w:vertAnchor="text" w:horzAnchor="margin" w:tblpY="5509"/>
        <w:tblOverlap w:val="never"/>
        <w:tblW w:w="4829" w:type="pct"/>
        <w:tblLayout w:type="fixed"/>
        <w:tblLook w:val="0000" w:firstRow="0" w:lastRow="0" w:firstColumn="0" w:lastColumn="0" w:noHBand="0" w:noVBand="0"/>
      </w:tblPr>
      <w:tblGrid>
        <w:gridCol w:w="3308"/>
        <w:gridCol w:w="1532"/>
        <w:gridCol w:w="1392"/>
        <w:gridCol w:w="1251"/>
        <w:gridCol w:w="1254"/>
        <w:gridCol w:w="1392"/>
        <w:gridCol w:w="1394"/>
        <w:gridCol w:w="1392"/>
        <w:gridCol w:w="1114"/>
      </w:tblGrid>
      <w:tr w:rsidR="00C34C49" w:rsidRPr="00EB191D" w14:paraId="734DDF34" w14:textId="77777777" w:rsidTr="00C34C49">
        <w:trPr>
          <w:trHeight w:val="255"/>
        </w:trPr>
        <w:tc>
          <w:tcPr>
            <w:tcW w:w="1179" w:type="pct"/>
            <w:noWrap/>
          </w:tcPr>
          <w:p w14:paraId="70B15947" w14:textId="77777777" w:rsidR="00F8108B" w:rsidRPr="00EB191D" w:rsidRDefault="00F8108B" w:rsidP="00FA6305">
            <w:pPr>
              <w:spacing w:after="0" w:line="360" w:lineRule="auto"/>
              <w:rPr>
                <w:szCs w:val="24"/>
                <w:lang w:eastAsia="sv-SE"/>
              </w:rPr>
            </w:pPr>
          </w:p>
        </w:tc>
        <w:tc>
          <w:tcPr>
            <w:tcW w:w="546" w:type="pct"/>
            <w:noWrap/>
          </w:tcPr>
          <w:p w14:paraId="5EBAFCE4" w14:textId="77777777" w:rsidR="00F8108B" w:rsidRPr="00EB191D" w:rsidRDefault="00F8108B" w:rsidP="00FA6305">
            <w:pPr>
              <w:spacing w:after="0" w:line="360" w:lineRule="auto"/>
              <w:jc w:val="center"/>
              <w:rPr>
                <w:b/>
                <w:bCs/>
                <w:szCs w:val="24"/>
                <w:lang w:eastAsia="sv-SE"/>
              </w:rPr>
            </w:pPr>
            <w:r w:rsidRPr="00EB191D">
              <w:rPr>
                <w:b/>
                <w:bCs/>
                <w:szCs w:val="24"/>
                <w:lang w:eastAsia="sv-SE"/>
              </w:rPr>
              <w:t>2010</w:t>
            </w:r>
          </w:p>
        </w:tc>
        <w:tc>
          <w:tcPr>
            <w:tcW w:w="496" w:type="pct"/>
            <w:noWrap/>
          </w:tcPr>
          <w:p w14:paraId="468499A9" w14:textId="77777777" w:rsidR="00F8108B" w:rsidRPr="00EB191D" w:rsidRDefault="00F8108B" w:rsidP="00FA6305">
            <w:pPr>
              <w:spacing w:after="0" w:line="360" w:lineRule="auto"/>
              <w:jc w:val="center"/>
              <w:rPr>
                <w:b/>
                <w:bCs/>
                <w:szCs w:val="24"/>
                <w:lang w:eastAsia="sv-SE"/>
              </w:rPr>
            </w:pPr>
            <w:r w:rsidRPr="00EB191D">
              <w:rPr>
                <w:b/>
                <w:bCs/>
                <w:szCs w:val="24"/>
                <w:lang w:eastAsia="sv-SE"/>
              </w:rPr>
              <w:t>2011</w:t>
            </w:r>
          </w:p>
        </w:tc>
        <w:tc>
          <w:tcPr>
            <w:tcW w:w="446" w:type="pct"/>
            <w:noWrap/>
          </w:tcPr>
          <w:p w14:paraId="6807B246" w14:textId="77777777" w:rsidR="00F8108B" w:rsidRPr="00EB191D" w:rsidRDefault="00F8108B" w:rsidP="00FA6305">
            <w:pPr>
              <w:spacing w:after="0" w:line="360" w:lineRule="auto"/>
              <w:jc w:val="center"/>
              <w:rPr>
                <w:b/>
                <w:bCs/>
                <w:szCs w:val="24"/>
                <w:lang w:eastAsia="sv-SE"/>
              </w:rPr>
            </w:pPr>
            <w:r w:rsidRPr="00EB191D">
              <w:rPr>
                <w:b/>
                <w:bCs/>
                <w:szCs w:val="24"/>
                <w:lang w:eastAsia="sv-SE"/>
              </w:rPr>
              <w:t>2012</w:t>
            </w:r>
          </w:p>
        </w:tc>
        <w:tc>
          <w:tcPr>
            <w:tcW w:w="447" w:type="pct"/>
            <w:noWrap/>
          </w:tcPr>
          <w:p w14:paraId="0A4F0505" w14:textId="77777777" w:rsidR="00F8108B" w:rsidRPr="00EB191D" w:rsidRDefault="00F8108B" w:rsidP="00FA6305">
            <w:pPr>
              <w:spacing w:after="0" w:line="360" w:lineRule="auto"/>
              <w:jc w:val="center"/>
              <w:rPr>
                <w:b/>
                <w:bCs/>
                <w:szCs w:val="24"/>
                <w:lang w:eastAsia="sv-SE"/>
              </w:rPr>
            </w:pPr>
            <w:r w:rsidRPr="00EB191D">
              <w:rPr>
                <w:b/>
                <w:bCs/>
                <w:szCs w:val="24"/>
                <w:lang w:eastAsia="sv-SE"/>
              </w:rPr>
              <w:t>2013</w:t>
            </w:r>
          </w:p>
        </w:tc>
        <w:tc>
          <w:tcPr>
            <w:tcW w:w="496" w:type="pct"/>
            <w:noWrap/>
          </w:tcPr>
          <w:p w14:paraId="14803F46" w14:textId="77777777" w:rsidR="00F8108B" w:rsidRPr="00EB191D" w:rsidRDefault="00F8108B" w:rsidP="00FA6305">
            <w:pPr>
              <w:spacing w:after="0" w:line="360" w:lineRule="auto"/>
              <w:jc w:val="center"/>
              <w:rPr>
                <w:b/>
                <w:bCs/>
                <w:szCs w:val="24"/>
                <w:lang w:eastAsia="sv-SE"/>
              </w:rPr>
            </w:pPr>
            <w:r w:rsidRPr="00EB191D">
              <w:rPr>
                <w:b/>
                <w:bCs/>
                <w:szCs w:val="24"/>
                <w:lang w:eastAsia="sv-SE"/>
              </w:rPr>
              <w:t>2014</w:t>
            </w:r>
          </w:p>
        </w:tc>
        <w:tc>
          <w:tcPr>
            <w:tcW w:w="497" w:type="pct"/>
            <w:noWrap/>
          </w:tcPr>
          <w:p w14:paraId="17082B96" w14:textId="77777777" w:rsidR="00F8108B" w:rsidRPr="00EB191D" w:rsidRDefault="00F8108B" w:rsidP="00FA6305">
            <w:pPr>
              <w:spacing w:after="0" w:line="360" w:lineRule="auto"/>
              <w:jc w:val="center"/>
              <w:rPr>
                <w:b/>
                <w:bCs/>
                <w:szCs w:val="24"/>
                <w:lang w:eastAsia="sv-SE"/>
              </w:rPr>
            </w:pPr>
            <w:r w:rsidRPr="00EB191D">
              <w:rPr>
                <w:b/>
                <w:bCs/>
                <w:szCs w:val="24"/>
                <w:lang w:eastAsia="sv-SE"/>
              </w:rPr>
              <w:t>2015</w:t>
            </w:r>
          </w:p>
        </w:tc>
        <w:tc>
          <w:tcPr>
            <w:tcW w:w="496" w:type="pct"/>
            <w:noWrap/>
          </w:tcPr>
          <w:p w14:paraId="2F7CD416" w14:textId="77777777" w:rsidR="00F8108B" w:rsidRPr="00EB191D" w:rsidRDefault="00F8108B" w:rsidP="00FA6305">
            <w:pPr>
              <w:spacing w:after="0" w:line="360" w:lineRule="auto"/>
              <w:jc w:val="center"/>
              <w:rPr>
                <w:b/>
                <w:szCs w:val="24"/>
                <w:lang w:eastAsia="sv-SE"/>
              </w:rPr>
            </w:pPr>
            <w:r w:rsidRPr="00EB191D">
              <w:rPr>
                <w:b/>
                <w:szCs w:val="24"/>
                <w:lang w:eastAsia="sv-SE"/>
              </w:rPr>
              <w:t>2016</w:t>
            </w:r>
          </w:p>
        </w:tc>
        <w:tc>
          <w:tcPr>
            <w:tcW w:w="397" w:type="pct"/>
            <w:noWrap/>
          </w:tcPr>
          <w:p w14:paraId="62E12B7A" w14:textId="77777777" w:rsidR="00F8108B" w:rsidRPr="00EB191D" w:rsidRDefault="00F8108B" w:rsidP="00FA6305">
            <w:pPr>
              <w:spacing w:after="0" w:line="360" w:lineRule="auto"/>
              <w:rPr>
                <w:szCs w:val="24"/>
                <w:lang w:eastAsia="sv-SE"/>
              </w:rPr>
            </w:pPr>
          </w:p>
        </w:tc>
      </w:tr>
      <w:tr w:rsidR="00C34C49" w:rsidRPr="00EB191D" w14:paraId="7504C0E9" w14:textId="77777777" w:rsidTr="00C34C49">
        <w:trPr>
          <w:trHeight w:val="255"/>
        </w:trPr>
        <w:tc>
          <w:tcPr>
            <w:tcW w:w="1179" w:type="pct"/>
            <w:noWrap/>
          </w:tcPr>
          <w:p w14:paraId="0D78BFB6" w14:textId="1694776A" w:rsidR="00F8108B" w:rsidRPr="00EB191D" w:rsidRDefault="00F8108B" w:rsidP="00FA6305">
            <w:pPr>
              <w:spacing w:after="0" w:line="360" w:lineRule="auto"/>
              <w:rPr>
                <w:szCs w:val="24"/>
                <w:lang w:eastAsia="sv-SE"/>
              </w:rPr>
            </w:pPr>
            <w:r w:rsidRPr="00EB191D">
              <w:rPr>
                <w:szCs w:val="24"/>
                <w:lang w:eastAsia="sv-SE"/>
              </w:rPr>
              <w:t>GDP, current prices, miljon SEK</w:t>
            </w:r>
          </w:p>
        </w:tc>
        <w:tc>
          <w:tcPr>
            <w:tcW w:w="546" w:type="pct"/>
            <w:noWrap/>
          </w:tcPr>
          <w:p w14:paraId="6C5F594B" w14:textId="17C2688E"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519</w:t>
            </w:r>
            <w:r w:rsidR="00FA6305" w:rsidRPr="00482A3A">
              <w:t> </w:t>
            </w:r>
            <w:r w:rsidRPr="00EB191D">
              <w:rPr>
                <w:szCs w:val="24"/>
                <w:lang w:eastAsia="sv-SE"/>
              </w:rPr>
              <w:t>994</w:t>
            </w:r>
          </w:p>
        </w:tc>
        <w:tc>
          <w:tcPr>
            <w:tcW w:w="496" w:type="pct"/>
            <w:noWrap/>
          </w:tcPr>
          <w:p w14:paraId="20F18A95" w14:textId="5E31F10E"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656</w:t>
            </w:r>
            <w:r w:rsidR="00FA6305" w:rsidRPr="00482A3A">
              <w:t> </w:t>
            </w:r>
            <w:r w:rsidRPr="00EB191D">
              <w:rPr>
                <w:szCs w:val="24"/>
                <w:lang w:eastAsia="sv-SE"/>
              </w:rPr>
              <w:t>577</w:t>
            </w:r>
          </w:p>
        </w:tc>
        <w:tc>
          <w:tcPr>
            <w:tcW w:w="446" w:type="pct"/>
            <w:noWrap/>
          </w:tcPr>
          <w:p w14:paraId="6D5E4507" w14:textId="20811EBC"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684</w:t>
            </w:r>
            <w:r w:rsidR="00FA6305" w:rsidRPr="00482A3A">
              <w:t> </w:t>
            </w:r>
            <w:r w:rsidRPr="00EB191D">
              <w:rPr>
                <w:szCs w:val="24"/>
                <w:lang w:eastAsia="sv-SE"/>
              </w:rPr>
              <w:t>800</w:t>
            </w:r>
          </w:p>
        </w:tc>
        <w:tc>
          <w:tcPr>
            <w:tcW w:w="447" w:type="pct"/>
            <w:noWrap/>
          </w:tcPr>
          <w:p w14:paraId="548B01A5" w14:textId="53115E23"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769</w:t>
            </w:r>
            <w:r w:rsidR="00FA6305" w:rsidRPr="00482A3A">
              <w:t> </w:t>
            </w:r>
            <w:r w:rsidRPr="00EB191D">
              <w:rPr>
                <w:szCs w:val="24"/>
                <w:lang w:eastAsia="sv-SE"/>
              </w:rPr>
              <w:t>909</w:t>
            </w:r>
          </w:p>
        </w:tc>
        <w:tc>
          <w:tcPr>
            <w:tcW w:w="496" w:type="pct"/>
            <w:noWrap/>
          </w:tcPr>
          <w:p w14:paraId="73CB0A8E" w14:textId="3F4B294C"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936</w:t>
            </w:r>
            <w:r w:rsidR="00FA6305" w:rsidRPr="00482A3A">
              <w:t> </w:t>
            </w:r>
            <w:r w:rsidRPr="00EB191D">
              <w:rPr>
                <w:szCs w:val="24"/>
                <w:lang w:eastAsia="sv-SE"/>
              </w:rPr>
              <w:t>840</w:t>
            </w:r>
          </w:p>
        </w:tc>
        <w:tc>
          <w:tcPr>
            <w:tcW w:w="497" w:type="pct"/>
            <w:noWrap/>
          </w:tcPr>
          <w:p w14:paraId="4F60CDD7" w14:textId="2881EEE4" w:rsidR="00F8108B" w:rsidRPr="00EB191D" w:rsidRDefault="00F8108B" w:rsidP="00FA6305">
            <w:pPr>
              <w:spacing w:after="0" w:line="360" w:lineRule="auto"/>
              <w:jc w:val="center"/>
              <w:rPr>
                <w:szCs w:val="24"/>
                <w:lang w:eastAsia="sv-SE"/>
              </w:rPr>
            </w:pPr>
            <w:r w:rsidRPr="00EB191D">
              <w:rPr>
                <w:szCs w:val="24"/>
                <w:lang w:eastAsia="sv-SE"/>
              </w:rPr>
              <w:t>4</w:t>
            </w:r>
            <w:r w:rsidR="00FA6305" w:rsidRPr="00482A3A">
              <w:t> </w:t>
            </w:r>
            <w:r w:rsidRPr="00EB191D">
              <w:rPr>
                <w:szCs w:val="24"/>
                <w:lang w:eastAsia="sv-SE"/>
              </w:rPr>
              <w:t>181</w:t>
            </w:r>
            <w:r w:rsidR="00FA6305" w:rsidRPr="00482A3A">
              <w:t> </w:t>
            </w:r>
            <w:r w:rsidRPr="00EB191D">
              <w:rPr>
                <w:szCs w:val="24"/>
                <w:lang w:eastAsia="sv-SE"/>
              </w:rPr>
              <w:t>103</w:t>
            </w:r>
          </w:p>
        </w:tc>
        <w:tc>
          <w:tcPr>
            <w:tcW w:w="496" w:type="pct"/>
            <w:noWrap/>
          </w:tcPr>
          <w:p w14:paraId="4FC58C4B" w14:textId="544838F2" w:rsidR="00F8108B" w:rsidRPr="00EB191D" w:rsidRDefault="00F8108B" w:rsidP="00FA6305">
            <w:pPr>
              <w:spacing w:after="0" w:line="360" w:lineRule="auto"/>
              <w:jc w:val="center"/>
              <w:rPr>
                <w:szCs w:val="24"/>
                <w:lang w:eastAsia="sv-SE"/>
              </w:rPr>
            </w:pPr>
            <w:r w:rsidRPr="00EB191D">
              <w:rPr>
                <w:szCs w:val="24"/>
                <w:lang w:eastAsia="sv-SE"/>
              </w:rPr>
              <w:t>4</w:t>
            </w:r>
            <w:r w:rsidR="00FA6305" w:rsidRPr="00482A3A">
              <w:t> </w:t>
            </w:r>
            <w:r w:rsidRPr="00EB191D">
              <w:rPr>
                <w:szCs w:val="24"/>
                <w:lang w:eastAsia="sv-SE"/>
              </w:rPr>
              <w:t>378</w:t>
            </w:r>
            <w:r w:rsidR="00FA6305" w:rsidRPr="00482A3A">
              <w:t> </w:t>
            </w:r>
            <w:r w:rsidRPr="00EB191D">
              <w:rPr>
                <w:szCs w:val="24"/>
                <w:lang w:eastAsia="sv-SE"/>
              </w:rPr>
              <w:t>578</w:t>
            </w:r>
          </w:p>
        </w:tc>
        <w:tc>
          <w:tcPr>
            <w:tcW w:w="397" w:type="pct"/>
            <w:noWrap/>
          </w:tcPr>
          <w:p w14:paraId="68A3F542" w14:textId="77777777" w:rsidR="00F8108B" w:rsidRPr="00EB191D" w:rsidRDefault="00F8108B" w:rsidP="00FA6305">
            <w:pPr>
              <w:spacing w:after="0" w:line="360" w:lineRule="auto"/>
              <w:rPr>
                <w:szCs w:val="24"/>
                <w:lang w:eastAsia="sv-SE"/>
              </w:rPr>
            </w:pPr>
            <w:r w:rsidRPr="00EB191D">
              <w:rPr>
                <w:szCs w:val="24"/>
                <w:lang w:eastAsia="sv-SE"/>
              </w:rPr>
              <w:t>SCB</w:t>
            </w:r>
          </w:p>
        </w:tc>
      </w:tr>
      <w:tr w:rsidR="00C34C49" w:rsidRPr="00EB191D" w14:paraId="596BB932" w14:textId="77777777" w:rsidTr="00C34C49">
        <w:trPr>
          <w:trHeight w:val="255"/>
        </w:trPr>
        <w:tc>
          <w:tcPr>
            <w:tcW w:w="1179" w:type="pct"/>
            <w:noWrap/>
          </w:tcPr>
          <w:p w14:paraId="5269A5FA" w14:textId="52D15D33" w:rsidR="00F8108B" w:rsidRPr="00EB191D" w:rsidRDefault="00F8108B" w:rsidP="00FA6305">
            <w:pPr>
              <w:spacing w:after="0" w:line="360" w:lineRule="auto"/>
              <w:rPr>
                <w:szCs w:val="24"/>
                <w:lang w:eastAsia="sv-SE"/>
              </w:rPr>
            </w:pPr>
            <w:r w:rsidRPr="00EB191D">
              <w:rPr>
                <w:szCs w:val="24"/>
                <w:lang w:eastAsia="sv-SE"/>
              </w:rPr>
              <w:t>GNI, current prices, miljon SEK</w:t>
            </w:r>
          </w:p>
        </w:tc>
        <w:tc>
          <w:tcPr>
            <w:tcW w:w="546" w:type="pct"/>
            <w:noWrap/>
          </w:tcPr>
          <w:p w14:paraId="3A1140E9" w14:textId="4A8F11B9"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623</w:t>
            </w:r>
            <w:r w:rsidR="00FA6305" w:rsidRPr="00482A3A">
              <w:t> </w:t>
            </w:r>
            <w:r w:rsidRPr="00EB191D">
              <w:rPr>
                <w:szCs w:val="24"/>
                <w:lang w:eastAsia="sv-SE"/>
              </w:rPr>
              <w:t>090</w:t>
            </w:r>
          </w:p>
        </w:tc>
        <w:tc>
          <w:tcPr>
            <w:tcW w:w="496" w:type="pct"/>
            <w:noWrap/>
          </w:tcPr>
          <w:p w14:paraId="42F4035C" w14:textId="79E2657A"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737</w:t>
            </w:r>
            <w:r w:rsidR="00FA6305" w:rsidRPr="00482A3A">
              <w:t> </w:t>
            </w:r>
            <w:r w:rsidRPr="00EB191D">
              <w:rPr>
                <w:szCs w:val="24"/>
                <w:lang w:eastAsia="sv-SE"/>
              </w:rPr>
              <w:t>402</w:t>
            </w:r>
          </w:p>
        </w:tc>
        <w:tc>
          <w:tcPr>
            <w:tcW w:w="446" w:type="pct"/>
            <w:noWrap/>
          </w:tcPr>
          <w:p w14:paraId="2631BCA9" w14:textId="7161B6AF"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775</w:t>
            </w:r>
            <w:r w:rsidR="00FA6305" w:rsidRPr="00482A3A">
              <w:t> </w:t>
            </w:r>
            <w:r w:rsidRPr="00EB191D">
              <w:rPr>
                <w:szCs w:val="24"/>
                <w:lang w:eastAsia="sv-SE"/>
              </w:rPr>
              <w:t>950</w:t>
            </w:r>
          </w:p>
        </w:tc>
        <w:tc>
          <w:tcPr>
            <w:tcW w:w="447" w:type="pct"/>
            <w:noWrap/>
          </w:tcPr>
          <w:p w14:paraId="5D1F69DF" w14:textId="47D668D6" w:rsidR="00F8108B" w:rsidRPr="00EB191D" w:rsidRDefault="00F8108B" w:rsidP="00FA6305">
            <w:pPr>
              <w:spacing w:after="0" w:line="360" w:lineRule="auto"/>
              <w:jc w:val="center"/>
              <w:rPr>
                <w:szCs w:val="24"/>
                <w:lang w:eastAsia="sv-SE"/>
              </w:rPr>
            </w:pPr>
            <w:r w:rsidRPr="00EB191D">
              <w:rPr>
                <w:szCs w:val="24"/>
                <w:lang w:eastAsia="sv-SE"/>
              </w:rPr>
              <w:t>3</w:t>
            </w:r>
            <w:r w:rsidR="00FA6305" w:rsidRPr="00482A3A">
              <w:t> </w:t>
            </w:r>
            <w:r w:rsidRPr="00EB191D">
              <w:rPr>
                <w:szCs w:val="24"/>
                <w:lang w:eastAsia="sv-SE"/>
              </w:rPr>
              <w:t>856</w:t>
            </w:r>
            <w:r w:rsidR="00FA6305" w:rsidRPr="00482A3A">
              <w:t> </w:t>
            </w:r>
            <w:r w:rsidRPr="00EB191D">
              <w:rPr>
                <w:szCs w:val="24"/>
                <w:lang w:eastAsia="sv-SE"/>
              </w:rPr>
              <w:t>569</w:t>
            </w:r>
          </w:p>
        </w:tc>
        <w:tc>
          <w:tcPr>
            <w:tcW w:w="496" w:type="pct"/>
            <w:noWrap/>
          </w:tcPr>
          <w:p w14:paraId="192D7EFC" w14:textId="3969E3D7" w:rsidR="00F8108B" w:rsidRPr="00EB191D" w:rsidRDefault="00F8108B" w:rsidP="00FA6305">
            <w:pPr>
              <w:spacing w:after="0" w:line="360" w:lineRule="auto"/>
              <w:jc w:val="center"/>
              <w:rPr>
                <w:szCs w:val="24"/>
                <w:lang w:eastAsia="sv-SE"/>
              </w:rPr>
            </w:pPr>
            <w:r w:rsidRPr="00EB191D">
              <w:rPr>
                <w:szCs w:val="24"/>
                <w:lang w:eastAsia="sv-SE"/>
              </w:rPr>
              <w:t>4</w:t>
            </w:r>
            <w:r w:rsidR="00FA6305" w:rsidRPr="00482A3A">
              <w:t> </w:t>
            </w:r>
            <w:r w:rsidRPr="00EB191D">
              <w:rPr>
                <w:szCs w:val="24"/>
                <w:lang w:eastAsia="sv-SE"/>
              </w:rPr>
              <w:t>024</w:t>
            </w:r>
            <w:r w:rsidR="00FA6305" w:rsidRPr="00482A3A">
              <w:t> </w:t>
            </w:r>
            <w:r w:rsidRPr="00EB191D">
              <w:rPr>
                <w:szCs w:val="24"/>
                <w:lang w:eastAsia="sv-SE"/>
              </w:rPr>
              <w:t>332</w:t>
            </w:r>
          </w:p>
        </w:tc>
        <w:tc>
          <w:tcPr>
            <w:tcW w:w="497" w:type="pct"/>
            <w:noWrap/>
          </w:tcPr>
          <w:p w14:paraId="016D3D67" w14:textId="1001718D" w:rsidR="00F8108B" w:rsidRPr="00EB191D" w:rsidRDefault="00F8108B" w:rsidP="00FA6305">
            <w:pPr>
              <w:spacing w:after="0" w:line="360" w:lineRule="auto"/>
              <w:jc w:val="center"/>
              <w:rPr>
                <w:szCs w:val="24"/>
                <w:lang w:eastAsia="sv-SE"/>
              </w:rPr>
            </w:pPr>
            <w:r w:rsidRPr="00EB191D">
              <w:rPr>
                <w:szCs w:val="24"/>
                <w:lang w:eastAsia="sv-SE"/>
              </w:rPr>
              <w:t>4</w:t>
            </w:r>
            <w:r w:rsidR="00FA6305" w:rsidRPr="00482A3A">
              <w:t> </w:t>
            </w:r>
            <w:r w:rsidRPr="00EB191D">
              <w:rPr>
                <w:szCs w:val="24"/>
                <w:lang w:eastAsia="sv-SE"/>
              </w:rPr>
              <w:t>245</w:t>
            </w:r>
            <w:r w:rsidR="00FA6305" w:rsidRPr="00482A3A">
              <w:t> </w:t>
            </w:r>
            <w:r w:rsidRPr="00EB191D">
              <w:rPr>
                <w:szCs w:val="24"/>
                <w:lang w:eastAsia="sv-SE"/>
              </w:rPr>
              <w:t>204</w:t>
            </w:r>
          </w:p>
        </w:tc>
        <w:tc>
          <w:tcPr>
            <w:tcW w:w="496" w:type="pct"/>
            <w:noWrap/>
          </w:tcPr>
          <w:p w14:paraId="56D94034" w14:textId="4A81F28D" w:rsidR="00F8108B" w:rsidRPr="00EB191D" w:rsidRDefault="00F8108B" w:rsidP="00FA6305">
            <w:pPr>
              <w:spacing w:after="0" w:line="360" w:lineRule="auto"/>
              <w:jc w:val="center"/>
              <w:rPr>
                <w:szCs w:val="24"/>
                <w:lang w:eastAsia="sv-SE"/>
              </w:rPr>
            </w:pPr>
            <w:r w:rsidRPr="00EB191D">
              <w:rPr>
                <w:szCs w:val="24"/>
                <w:lang w:eastAsia="sv-SE"/>
              </w:rPr>
              <w:t>4</w:t>
            </w:r>
            <w:r w:rsidR="00FA6305" w:rsidRPr="00482A3A">
              <w:t> </w:t>
            </w:r>
            <w:r w:rsidRPr="00EB191D">
              <w:rPr>
                <w:szCs w:val="24"/>
                <w:lang w:eastAsia="sv-SE"/>
              </w:rPr>
              <w:t>448</w:t>
            </w:r>
            <w:r w:rsidR="00FA6305" w:rsidRPr="00482A3A">
              <w:t> </w:t>
            </w:r>
            <w:r w:rsidRPr="00EB191D">
              <w:rPr>
                <w:szCs w:val="24"/>
                <w:lang w:eastAsia="sv-SE"/>
              </w:rPr>
              <w:t>683</w:t>
            </w:r>
          </w:p>
        </w:tc>
        <w:tc>
          <w:tcPr>
            <w:tcW w:w="397" w:type="pct"/>
            <w:noWrap/>
          </w:tcPr>
          <w:p w14:paraId="6780F60A" w14:textId="77777777" w:rsidR="00F8108B" w:rsidRPr="00EB191D" w:rsidRDefault="00F8108B" w:rsidP="00FA6305">
            <w:pPr>
              <w:spacing w:after="0" w:line="360" w:lineRule="auto"/>
              <w:rPr>
                <w:szCs w:val="24"/>
                <w:lang w:eastAsia="sv-SE"/>
              </w:rPr>
            </w:pPr>
            <w:r w:rsidRPr="00EB191D">
              <w:rPr>
                <w:szCs w:val="24"/>
                <w:lang w:eastAsia="sv-SE"/>
              </w:rPr>
              <w:t>SCB</w:t>
            </w:r>
          </w:p>
        </w:tc>
      </w:tr>
      <w:tr w:rsidR="00C34C49" w:rsidRPr="00EB191D" w14:paraId="3D6E659B" w14:textId="77777777" w:rsidTr="00C34C49">
        <w:trPr>
          <w:trHeight w:val="255"/>
        </w:trPr>
        <w:tc>
          <w:tcPr>
            <w:tcW w:w="1179" w:type="pct"/>
            <w:noWrap/>
          </w:tcPr>
          <w:p w14:paraId="14AC8BA8" w14:textId="44F153F4" w:rsidR="00F8108B" w:rsidRPr="00EB191D" w:rsidRDefault="00F8108B" w:rsidP="00FA6305">
            <w:pPr>
              <w:spacing w:after="0" w:line="360" w:lineRule="auto"/>
              <w:rPr>
                <w:szCs w:val="24"/>
                <w:lang w:eastAsia="sv-SE"/>
              </w:rPr>
            </w:pPr>
            <w:r w:rsidRPr="00EB191D">
              <w:rPr>
                <w:szCs w:val="24"/>
                <w:lang w:eastAsia="sv-SE"/>
              </w:rPr>
              <w:t>CPI,</w:t>
            </w:r>
            <w:r w:rsidRPr="00EB191D">
              <w:rPr>
                <w:szCs w:val="24"/>
              </w:rPr>
              <w:t xml:space="preserve"> </w:t>
            </w:r>
            <w:r w:rsidRPr="00EB191D">
              <w:rPr>
                <w:szCs w:val="24"/>
                <w:lang w:eastAsia="sv-SE"/>
              </w:rPr>
              <w:t>percentage change of CPI</w:t>
            </w:r>
          </w:p>
        </w:tc>
        <w:tc>
          <w:tcPr>
            <w:tcW w:w="546" w:type="pct"/>
            <w:noWrap/>
          </w:tcPr>
          <w:p w14:paraId="3A76735D" w14:textId="68588BBE" w:rsidR="00F8108B" w:rsidRPr="00EB191D" w:rsidRDefault="00F8108B" w:rsidP="00FA6305">
            <w:pPr>
              <w:spacing w:after="0" w:line="360" w:lineRule="auto"/>
              <w:jc w:val="center"/>
              <w:rPr>
                <w:szCs w:val="24"/>
                <w:lang w:eastAsia="sv-SE"/>
              </w:rPr>
            </w:pPr>
            <w:r w:rsidRPr="00EB191D">
              <w:rPr>
                <w:szCs w:val="24"/>
                <w:lang w:eastAsia="sv-SE"/>
              </w:rPr>
              <w:t>1</w:t>
            </w:r>
            <w:r w:rsidR="002E3D29">
              <w:rPr>
                <w:szCs w:val="24"/>
                <w:lang w:eastAsia="sv-SE"/>
              </w:rPr>
              <w:t>.</w:t>
            </w:r>
            <w:r w:rsidRPr="00EB191D">
              <w:rPr>
                <w:szCs w:val="24"/>
                <w:lang w:eastAsia="sv-SE"/>
              </w:rPr>
              <w:t>3</w:t>
            </w:r>
          </w:p>
        </w:tc>
        <w:tc>
          <w:tcPr>
            <w:tcW w:w="496" w:type="pct"/>
            <w:noWrap/>
          </w:tcPr>
          <w:p w14:paraId="6D348DA0" w14:textId="5BE0EC9B" w:rsidR="00F8108B" w:rsidRPr="00EB191D" w:rsidRDefault="00F8108B" w:rsidP="00FA6305">
            <w:pPr>
              <w:spacing w:after="0" w:line="360" w:lineRule="auto"/>
              <w:jc w:val="center"/>
              <w:rPr>
                <w:szCs w:val="24"/>
                <w:lang w:eastAsia="sv-SE"/>
              </w:rPr>
            </w:pPr>
            <w:r w:rsidRPr="00EB191D">
              <w:rPr>
                <w:szCs w:val="24"/>
                <w:lang w:eastAsia="sv-SE"/>
              </w:rPr>
              <w:t>2</w:t>
            </w:r>
            <w:r w:rsidR="002E3D29">
              <w:rPr>
                <w:szCs w:val="24"/>
                <w:lang w:eastAsia="sv-SE"/>
              </w:rPr>
              <w:t>.</w:t>
            </w:r>
            <w:r w:rsidRPr="00EB191D">
              <w:rPr>
                <w:szCs w:val="24"/>
                <w:lang w:eastAsia="sv-SE"/>
              </w:rPr>
              <w:t>6</w:t>
            </w:r>
          </w:p>
        </w:tc>
        <w:tc>
          <w:tcPr>
            <w:tcW w:w="446" w:type="pct"/>
            <w:noWrap/>
          </w:tcPr>
          <w:p w14:paraId="142A20F9" w14:textId="174E9B3D" w:rsidR="00F8108B" w:rsidRPr="00EB191D" w:rsidRDefault="00F8108B" w:rsidP="00FA6305">
            <w:pPr>
              <w:spacing w:after="0" w:line="360" w:lineRule="auto"/>
              <w:jc w:val="center"/>
              <w:rPr>
                <w:szCs w:val="24"/>
                <w:lang w:eastAsia="sv-SE"/>
              </w:rPr>
            </w:pPr>
            <w:r w:rsidRPr="00EB191D">
              <w:rPr>
                <w:szCs w:val="24"/>
                <w:lang w:eastAsia="sv-SE"/>
              </w:rPr>
              <w:t>0</w:t>
            </w:r>
            <w:r w:rsidR="002E3D29">
              <w:rPr>
                <w:szCs w:val="24"/>
                <w:lang w:eastAsia="sv-SE"/>
              </w:rPr>
              <w:t>.</w:t>
            </w:r>
            <w:r w:rsidRPr="00EB191D">
              <w:rPr>
                <w:szCs w:val="24"/>
                <w:lang w:eastAsia="sv-SE"/>
              </w:rPr>
              <w:t>9</w:t>
            </w:r>
          </w:p>
        </w:tc>
        <w:tc>
          <w:tcPr>
            <w:tcW w:w="447" w:type="pct"/>
            <w:noWrap/>
          </w:tcPr>
          <w:p w14:paraId="2F3FAEE0" w14:textId="2CA3302E" w:rsidR="00F8108B" w:rsidRPr="00EB191D" w:rsidRDefault="00F8108B" w:rsidP="00FA6305">
            <w:pPr>
              <w:spacing w:after="0" w:line="360" w:lineRule="auto"/>
              <w:jc w:val="center"/>
              <w:rPr>
                <w:szCs w:val="24"/>
                <w:lang w:eastAsia="sv-SE"/>
              </w:rPr>
            </w:pPr>
            <w:r w:rsidRPr="00EB191D">
              <w:rPr>
                <w:szCs w:val="24"/>
                <w:lang w:eastAsia="sv-SE"/>
              </w:rPr>
              <w:t>0</w:t>
            </w:r>
            <w:r w:rsidR="002E3D29">
              <w:rPr>
                <w:szCs w:val="24"/>
                <w:lang w:eastAsia="sv-SE"/>
              </w:rPr>
              <w:t>.</w:t>
            </w:r>
            <w:r w:rsidRPr="00EB191D">
              <w:rPr>
                <w:szCs w:val="24"/>
                <w:lang w:eastAsia="sv-SE"/>
              </w:rPr>
              <w:t>0</w:t>
            </w:r>
          </w:p>
        </w:tc>
        <w:tc>
          <w:tcPr>
            <w:tcW w:w="496" w:type="pct"/>
            <w:noWrap/>
          </w:tcPr>
          <w:p w14:paraId="3924869D" w14:textId="3121E1CD" w:rsidR="00F8108B" w:rsidRPr="00EB191D" w:rsidRDefault="00F8108B" w:rsidP="00FA6305">
            <w:pPr>
              <w:spacing w:after="0" w:line="360" w:lineRule="auto"/>
              <w:jc w:val="center"/>
              <w:rPr>
                <w:szCs w:val="24"/>
                <w:lang w:eastAsia="sv-SE"/>
              </w:rPr>
            </w:pPr>
            <w:r w:rsidRPr="00EB191D">
              <w:rPr>
                <w:szCs w:val="24"/>
                <w:lang w:eastAsia="sv-SE"/>
              </w:rPr>
              <w:t>-0</w:t>
            </w:r>
            <w:r w:rsidR="002E3D29">
              <w:rPr>
                <w:szCs w:val="24"/>
                <w:lang w:eastAsia="sv-SE"/>
              </w:rPr>
              <w:t>.</w:t>
            </w:r>
            <w:r w:rsidRPr="00EB191D">
              <w:rPr>
                <w:szCs w:val="24"/>
                <w:lang w:eastAsia="sv-SE"/>
              </w:rPr>
              <w:t>2</w:t>
            </w:r>
          </w:p>
        </w:tc>
        <w:tc>
          <w:tcPr>
            <w:tcW w:w="497" w:type="pct"/>
            <w:noWrap/>
          </w:tcPr>
          <w:p w14:paraId="494D1A90" w14:textId="63057323" w:rsidR="00F8108B" w:rsidRPr="00EB191D" w:rsidRDefault="00F8108B" w:rsidP="00FA6305">
            <w:pPr>
              <w:spacing w:after="0" w:line="360" w:lineRule="auto"/>
              <w:jc w:val="center"/>
              <w:rPr>
                <w:szCs w:val="24"/>
                <w:lang w:eastAsia="sv-SE"/>
              </w:rPr>
            </w:pPr>
            <w:r w:rsidRPr="00EB191D">
              <w:rPr>
                <w:szCs w:val="24"/>
                <w:lang w:eastAsia="sv-SE"/>
              </w:rPr>
              <w:t>0</w:t>
            </w:r>
            <w:r w:rsidR="002E3D29">
              <w:rPr>
                <w:szCs w:val="24"/>
                <w:lang w:eastAsia="sv-SE"/>
              </w:rPr>
              <w:t>.</w:t>
            </w:r>
            <w:r w:rsidRPr="00EB191D">
              <w:rPr>
                <w:szCs w:val="24"/>
                <w:lang w:eastAsia="sv-SE"/>
              </w:rPr>
              <w:t>0</w:t>
            </w:r>
          </w:p>
        </w:tc>
        <w:tc>
          <w:tcPr>
            <w:tcW w:w="496" w:type="pct"/>
            <w:noWrap/>
          </w:tcPr>
          <w:p w14:paraId="2E00E4E0" w14:textId="32959AB5" w:rsidR="00F8108B" w:rsidRPr="00EB191D" w:rsidRDefault="00F8108B" w:rsidP="00FA6305">
            <w:pPr>
              <w:spacing w:after="0" w:line="360" w:lineRule="auto"/>
              <w:jc w:val="center"/>
              <w:rPr>
                <w:szCs w:val="24"/>
                <w:lang w:eastAsia="sv-SE"/>
              </w:rPr>
            </w:pPr>
            <w:r w:rsidRPr="00EB191D">
              <w:rPr>
                <w:szCs w:val="24"/>
                <w:lang w:eastAsia="sv-SE"/>
              </w:rPr>
              <w:t>1</w:t>
            </w:r>
            <w:r w:rsidR="002E3D29">
              <w:rPr>
                <w:szCs w:val="24"/>
                <w:lang w:eastAsia="sv-SE"/>
              </w:rPr>
              <w:t>.</w:t>
            </w:r>
            <w:r w:rsidRPr="00EB191D">
              <w:rPr>
                <w:szCs w:val="24"/>
                <w:lang w:eastAsia="sv-SE"/>
              </w:rPr>
              <w:t>0</w:t>
            </w:r>
          </w:p>
        </w:tc>
        <w:tc>
          <w:tcPr>
            <w:tcW w:w="397" w:type="pct"/>
            <w:noWrap/>
          </w:tcPr>
          <w:p w14:paraId="735921B1" w14:textId="77777777" w:rsidR="00F8108B" w:rsidRPr="00EB191D" w:rsidRDefault="00F8108B" w:rsidP="00FA6305">
            <w:pPr>
              <w:spacing w:after="0" w:line="360" w:lineRule="auto"/>
              <w:rPr>
                <w:szCs w:val="24"/>
                <w:lang w:eastAsia="sv-SE"/>
              </w:rPr>
            </w:pPr>
            <w:r w:rsidRPr="00EB191D">
              <w:rPr>
                <w:szCs w:val="24"/>
                <w:lang w:eastAsia="sv-SE"/>
              </w:rPr>
              <w:t>SCB/FI</w:t>
            </w:r>
          </w:p>
        </w:tc>
      </w:tr>
      <w:tr w:rsidR="00C34C49" w:rsidRPr="00EB191D" w14:paraId="23729453" w14:textId="77777777" w:rsidTr="00C34C49">
        <w:trPr>
          <w:trHeight w:val="255"/>
        </w:trPr>
        <w:tc>
          <w:tcPr>
            <w:tcW w:w="1179" w:type="pct"/>
            <w:noWrap/>
          </w:tcPr>
          <w:p w14:paraId="4F3CD123" w14:textId="77777777" w:rsidR="00F8108B" w:rsidRPr="00EB191D" w:rsidRDefault="00F8108B" w:rsidP="00FA6305">
            <w:pPr>
              <w:spacing w:after="0" w:line="360" w:lineRule="auto"/>
              <w:rPr>
                <w:szCs w:val="24"/>
                <w:lang w:eastAsia="sv-SE"/>
              </w:rPr>
            </w:pPr>
            <w:r w:rsidRPr="00EB191D">
              <w:rPr>
                <w:szCs w:val="24"/>
                <w:lang w:eastAsia="sv-SE"/>
              </w:rPr>
              <w:t>Annual Growth Rate i GDP</w:t>
            </w:r>
          </w:p>
        </w:tc>
        <w:tc>
          <w:tcPr>
            <w:tcW w:w="546" w:type="pct"/>
            <w:noWrap/>
          </w:tcPr>
          <w:p w14:paraId="6B2FFFC8" w14:textId="760C4BCE" w:rsidR="00F8108B" w:rsidRPr="00EB191D" w:rsidRDefault="00F8108B" w:rsidP="00FA6305">
            <w:pPr>
              <w:spacing w:after="0" w:line="360" w:lineRule="auto"/>
              <w:jc w:val="center"/>
              <w:rPr>
                <w:szCs w:val="24"/>
                <w:lang w:eastAsia="sv-SE"/>
              </w:rPr>
            </w:pPr>
            <w:r w:rsidRPr="00EB191D">
              <w:rPr>
                <w:szCs w:val="24"/>
                <w:lang w:eastAsia="sv-SE"/>
              </w:rPr>
              <w:t>6</w:t>
            </w:r>
            <w:r w:rsidR="002E3D29">
              <w:rPr>
                <w:szCs w:val="24"/>
                <w:lang w:eastAsia="sv-SE"/>
              </w:rPr>
              <w:t>.</w:t>
            </w:r>
            <w:r w:rsidRPr="00EB191D">
              <w:rPr>
                <w:szCs w:val="24"/>
                <w:lang w:eastAsia="sv-SE"/>
              </w:rPr>
              <w:t>0</w:t>
            </w:r>
          </w:p>
        </w:tc>
        <w:tc>
          <w:tcPr>
            <w:tcW w:w="496" w:type="pct"/>
            <w:noWrap/>
          </w:tcPr>
          <w:p w14:paraId="2B749438" w14:textId="326C566B" w:rsidR="00F8108B" w:rsidRPr="00EB191D" w:rsidRDefault="00F8108B" w:rsidP="00FA6305">
            <w:pPr>
              <w:spacing w:after="0" w:line="360" w:lineRule="auto"/>
              <w:jc w:val="center"/>
              <w:rPr>
                <w:szCs w:val="24"/>
                <w:lang w:eastAsia="sv-SE"/>
              </w:rPr>
            </w:pPr>
            <w:r w:rsidRPr="00EB191D">
              <w:rPr>
                <w:szCs w:val="24"/>
                <w:lang w:eastAsia="sv-SE"/>
              </w:rPr>
              <w:t>2</w:t>
            </w:r>
            <w:r w:rsidR="002E3D29">
              <w:rPr>
                <w:szCs w:val="24"/>
                <w:lang w:eastAsia="sv-SE"/>
              </w:rPr>
              <w:t>.</w:t>
            </w:r>
            <w:r w:rsidRPr="00EB191D">
              <w:rPr>
                <w:szCs w:val="24"/>
                <w:lang w:eastAsia="sv-SE"/>
              </w:rPr>
              <w:t>7</w:t>
            </w:r>
          </w:p>
        </w:tc>
        <w:tc>
          <w:tcPr>
            <w:tcW w:w="446" w:type="pct"/>
            <w:noWrap/>
          </w:tcPr>
          <w:p w14:paraId="3266E5DC" w14:textId="7A77DB05" w:rsidR="00F8108B" w:rsidRPr="00EB191D" w:rsidRDefault="00F8108B" w:rsidP="00FA6305">
            <w:pPr>
              <w:spacing w:after="0" w:line="360" w:lineRule="auto"/>
              <w:jc w:val="center"/>
              <w:rPr>
                <w:szCs w:val="24"/>
                <w:lang w:eastAsia="sv-SE"/>
              </w:rPr>
            </w:pPr>
            <w:r w:rsidRPr="00EB191D">
              <w:rPr>
                <w:szCs w:val="24"/>
                <w:lang w:eastAsia="sv-SE"/>
              </w:rPr>
              <w:t>-0</w:t>
            </w:r>
            <w:r w:rsidR="002E3D29">
              <w:rPr>
                <w:szCs w:val="24"/>
                <w:lang w:eastAsia="sv-SE"/>
              </w:rPr>
              <w:t>.</w:t>
            </w:r>
            <w:r w:rsidRPr="00EB191D">
              <w:rPr>
                <w:szCs w:val="24"/>
                <w:lang w:eastAsia="sv-SE"/>
              </w:rPr>
              <w:t>3</w:t>
            </w:r>
          </w:p>
        </w:tc>
        <w:tc>
          <w:tcPr>
            <w:tcW w:w="447" w:type="pct"/>
            <w:noWrap/>
          </w:tcPr>
          <w:p w14:paraId="308D07A2" w14:textId="017645A1" w:rsidR="00F8108B" w:rsidRPr="00EB191D" w:rsidRDefault="00F8108B" w:rsidP="00FA6305">
            <w:pPr>
              <w:spacing w:after="0" w:line="360" w:lineRule="auto"/>
              <w:jc w:val="center"/>
              <w:rPr>
                <w:szCs w:val="24"/>
                <w:lang w:eastAsia="sv-SE"/>
              </w:rPr>
            </w:pPr>
            <w:r w:rsidRPr="00EB191D">
              <w:rPr>
                <w:szCs w:val="24"/>
                <w:lang w:eastAsia="sv-SE"/>
              </w:rPr>
              <w:t>1</w:t>
            </w:r>
            <w:r w:rsidR="002E3D29">
              <w:rPr>
                <w:szCs w:val="24"/>
                <w:lang w:eastAsia="sv-SE"/>
              </w:rPr>
              <w:t>.</w:t>
            </w:r>
            <w:r w:rsidRPr="00EB191D">
              <w:rPr>
                <w:szCs w:val="24"/>
                <w:lang w:eastAsia="sv-SE"/>
              </w:rPr>
              <w:t>2</w:t>
            </w:r>
          </w:p>
        </w:tc>
        <w:tc>
          <w:tcPr>
            <w:tcW w:w="496" w:type="pct"/>
            <w:noWrap/>
          </w:tcPr>
          <w:p w14:paraId="2D6A9C1B" w14:textId="601F0FFF" w:rsidR="00F8108B" w:rsidRPr="00EB191D" w:rsidRDefault="00F8108B" w:rsidP="00FA6305">
            <w:pPr>
              <w:spacing w:after="0" w:line="360" w:lineRule="auto"/>
              <w:jc w:val="center"/>
              <w:rPr>
                <w:szCs w:val="24"/>
                <w:lang w:eastAsia="sv-SE"/>
              </w:rPr>
            </w:pPr>
            <w:r w:rsidRPr="00EB191D">
              <w:rPr>
                <w:szCs w:val="24"/>
                <w:lang w:eastAsia="sv-SE"/>
              </w:rPr>
              <w:t>2</w:t>
            </w:r>
            <w:r w:rsidR="002E3D29">
              <w:rPr>
                <w:szCs w:val="24"/>
                <w:lang w:eastAsia="sv-SE"/>
              </w:rPr>
              <w:t>.</w:t>
            </w:r>
            <w:r w:rsidRPr="00EB191D">
              <w:rPr>
                <w:szCs w:val="24"/>
                <w:lang w:eastAsia="sv-SE"/>
              </w:rPr>
              <w:t>6</w:t>
            </w:r>
          </w:p>
        </w:tc>
        <w:tc>
          <w:tcPr>
            <w:tcW w:w="497" w:type="pct"/>
            <w:noWrap/>
          </w:tcPr>
          <w:p w14:paraId="6DF391DF" w14:textId="2CE9EE45" w:rsidR="00F8108B" w:rsidRPr="00EB191D" w:rsidRDefault="00F8108B" w:rsidP="00FA6305">
            <w:pPr>
              <w:spacing w:after="0" w:line="360" w:lineRule="auto"/>
              <w:jc w:val="center"/>
              <w:rPr>
                <w:szCs w:val="24"/>
                <w:lang w:eastAsia="sv-SE"/>
              </w:rPr>
            </w:pPr>
            <w:r w:rsidRPr="00EB191D">
              <w:rPr>
                <w:szCs w:val="24"/>
                <w:lang w:eastAsia="sv-SE"/>
              </w:rPr>
              <w:t>4</w:t>
            </w:r>
            <w:r w:rsidR="002E3D29">
              <w:rPr>
                <w:szCs w:val="24"/>
                <w:lang w:eastAsia="sv-SE"/>
              </w:rPr>
              <w:t>.</w:t>
            </w:r>
            <w:r w:rsidRPr="00EB191D">
              <w:rPr>
                <w:szCs w:val="24"/>
                <w:lang w:eastAsia="sv-SE"/>
              </w:rPr>
              <w:t>1</w:t>
            </w:r>
          </w:p>
        </w:tc>
        <w:tc>
          <w:tcPr>
            <w:tcW w:w="496" w:type="pct"/>
            <w:noWrap/>
          </w:tcPr>
          <w:p w14:paraId="342FFE97" w14:textId="6DA24983" w:rsidR="00F8108B" w:rsidRPr="00EB191D" w:rsidRDefault="00F8108B" w:rsidP="00FA6305">
            <w:pPr>
              <w:spacing w:after="0" w:line="360" w:lineRule="auto"/>
              <w:jc w:val="center"/>
              <w:rPr>
                <w:szCs w:val="24"/>
                <w:lang w:eastAsia="sv-SE"/>
              </w:rPr>
            </w:pPr>
            <w:r w:rsidRPr="00EB191D">
              <w:rPr>
                <w:szCs w:val="24"/>
                <w:lang w:eastAsia="sv-SE"/>
              </w:rPr>
              <w:t>3</w:t>
            </w:r>
            <w:r w:rsidR="002E3D29">
              <w:rPr>
                <w:szCs w:val="24"/>
                <w:lang w:eastAsia="sv-SE"/>
              </w:rPr>
              <w:t>.</w:t>
            </w:r>
            <w:r w:rsidRPr="00EB191D">
              <w:rPr>
                <w:szCs w:val="24"/>
                <w:lang w:eastAsia="sv-SE"/>
              </w:rPr>
              <w:t>3</w:t>
            </w:r>
          </w:p>
        </w:tc>
        <w:tc>
          <w:tcPr>
            <w:tcW w:w="397" w:type="pct"/>
            <w:noWrap/>
          </w:tcPr>
          <w:p w14:paraId="3046B3F5" w14:textId="77777777" w:rsidR="00F8108B" w:rsidRPr="00EB191D" w:rsidRDefault="00F8108B" w:rsidP="00FA6305">
            <w:pPr>
              <w:spacing w:after="0" w:line="360" w:lineRule="auto"/>
              <w:rPr>
                <w:szCs w:val="24"/>
                <w:lang w:eastAsia="sv-SE"/>
              </w:rPr>
            </w:pPr>
            <w:r w:rsidRPr="00EB191D">
              <w:rPr>
                <w:szCs w:val="24"/>
                <w:lang w:eastAsia="sv-SE"/>
              </w:rPr>
              <w:t>SCB/FI</w:t>
            </w:r>
          </w:p>
        </w:tc>
      </w:tr>
      <w:tr w:rsidR="00C34C49" w:rsidRPr="00EB191D" w14:paraId="0A984325" w14:textId="77777777" w:rsidTr="00C34C49">
        <w:trPr>
          <w:trHeight w:val="255"/>
        </w:trPr>
        <w:tc>
          <w:tcPr>
            <w:tcW w:w="1179" w:type="pct"/>
            <w:noWrap/>
          </w:tcPr>
          <w:p w14:paraId="7DB0F137" w14:textId="77777777" w:rsidR="00F8108B" w:rsidRPr="00EB191D" w:rsidRDefault="00F8108B" w:rsidP="00FA6305">
            <w:pPr>
              <w:spacing w:after="0" w:line="360" w:lineRule="auto"/>
              <w:rPr>
                <w:szCs w:val="24"/>
                <w:lang w:eastAsia="sv-SE"/>
              </w:rPr>
            </w:pPr>
            <w:r w:rsidRPr="00EB191D">
              <w:rPr>
                <w:szCs w:val="24"/>
                <w:lang w:eastAsia="sv-SE"/>
              </w:rPr>
              <w:t>GDP per capita (current prices)</w:t>
            </w:r>
          </w:p>
        </w:tc>
        <w:tc>
          <w:tcPr>
            <w:tcW w:w="546" w:type="pct"/>
            <w:noWrap/>
          </w:tcPr>
          <w:p w14:paraId="0822CC9C" w14:textId="26FA456A" w:rsidR="00F8108B" w:rsidRPr="00EB191D" w:rsidRDefault="00F8108B" w:rsidP="00C34C49">
            <w:pPr>
              <w:spacing w:after="0" w:line="360" w:lineRule="auto"/>
              <w:jc w:val="center"/>
              <w:rPr>
                <w:szCs w:val="24"/>
                <w:lang w:eastAsia="sv-SE"/>
              </w:rPr>
            </w:pPr>
            <w:r w:rsidRPr="00EB191D">
              <w:rPr>
                <w:szCs w:val="24"/>
                <w:lang w:eastAsia="sv-SE"/>
              </w:rPr>
              <w:t>375</w:t>
            </w:r>
            <w:r w:rsidR="00C34C49" w:rsidRPr="00482A3A">
              <w:t> </w:t>
            </w:r>
            <w:r w:rsidRPr="00EB191D">
              <w:rPr>
                <w:szCs w:val="24"/>
                <w:lang w:eastAsia="sv-SE"/>
              </w:rPr>
              <w:t>340</w:t>
            </w:r>
            <w:r w:rsidR="002E3D29">
              <w:rPr>
                <w:szCs w:val="24"/>
                <w:lang w:eastAsia="sv-SE"/>
              </w:rPr>
              <w:t>.</w:t>
            </w:r>
            <w:r w:rsidRPr="00EB191D">
              <w:rPr>
                <w:szCs w:val="24"/>
                <w:lang w:eastAsia="sv-SE"/>
              </w:rPr>
              <w:t>87</w:t>
            </w:r>
          </w:p>
        </w:tc>
        <w:tc>
          <w:tcPr>
            <w:tcW w:w="496" w:type="pct"/>
            <w:noWrap/>
          </w:tcPr>
          <w:p w14:paraId="3A10394A" w14:textId="10799CD0" w:rsidR="00F8108B" w:rsidRPr="00EB191D" w:rsidRDefault="00F8108B" w:rsidP="00C34C49">
            <w:pPr>
              <w:spacing w:after="0" w:line="360" w:lineRule="auto"/>
              <w:jc w:val="center"/>
              <w:rPr>
                <w:szCs w:val="24"/>
                <w:lang w:eastAsia="sv-SE"/>
              </w:rPr>
            </w:pPr>
            <w:r w:rsidRPr="00EB191D">
              <w:rPr>
                <w:szCs w:val="24"/>
                <w:lang w:eastAsia="sv-SE"/>
              </w:rPr>
              <w:t>386</w:t>
            </w:r>
            <w:r w:rsidR="00C34C49" w:rsidRPr="00482A3A">
              <w:t> </w:t>
            </w:r>
            <w:r w:rsidRPr="00EB191D">
              <w:rPr>
                <w:szCs w:val="24"/>
                <w:lang w:eastAsia="sv-SE"/>
              </w:rPr>
              <w:t>971</w:t>
            </w:r>
            <w:r w:rsidR="002E3D29">
              <w:rPr>
                <w:szCs w:val="24"/>
                <w:lang w:eastAsia="sv-SE"/>
              </w:rPr>
              <w:t>.</w:t>
            </w:r>
            <w:r w:rsidRPr="00EB191D">
              <w:rPr>
                <w:szCs w:val="24"/>
                <w:lang w:eastAsia="sv-SE"/>
              </w:rPr>
              <w:t>61</w:t>
            </w:r>
          </w:p>
        </w:tc>
        <w:tc>
          <w:tcPr>
            <w:tcW w:w="446" w:type="pct"/>
            <w:noWrap/>
          </w:tcPr>
          <w:p w14:paraId="1B72A3B4" w14:textId="193B6ABF" w:rsidR="00F8108B" w:rsidRPr="00EB191D" w:rsidRDefault="00F8108B" w:rsidP="00C34C49">
            <w:pPr>
              <w:spacing w:after="0" w:line="360" w:lineRule="auto"/>
              <w:jc w:val="center"/>
              <w:rPr>
                <w:szCs w:val="24"/>
                <w:lang w:eastAsia="sv-SE"/>
              </w:rPr>
            </w:pPr>
            <w:r w:rsidRPr="00EB191D">
              <w:rPr>
                <w:szCs w:val="24"/>
                <w:lang w:eastAsia="sv-SE"/>
              </w:rPr>
              <w:t>387</w:t>
            </w:r>
            <w:r w:rsidR="00C34C49" w:rsidRPr="00482A3A">
              <w:t> </w:t>
            </w:r>
            <w:r w:rsidRPr="00EB191D">
              <w:rPr>
                <w:szCs w:val="24"/>
                <w:lang w:eastAsia="sv-SE"/>
              </w:rPr>
              <w:t>084</w:t>
            </w:r>
            <w:r w:rsidR="002E3D29">
              <w:rPr>
                <w:szCs w:val="24"/>
                <w:lang w:eastAsia="sv-SE"/>
              </w:rPr>
              <w:t>.</w:t>
            </w:r>
            <w:r w:rsidRPr="00EB191D">
              <w:rPr>
                <w:szCs w:val="24"/>
                <w:lang w:eastAsia="sv-SE"/>
              </w:rPr>
              <w:t>2716</w:t>
            </w:r>
          </w:p>
        </w:tc>
        <w:tc>
          <w:tcPr>
            <w:tcW w:w="447" w:type="pct"/>
            <w:noWrap/>
          </w:tcPr>
          <w:p w14:paraId="17FEDF60" w14:textId="60643B83" w:rsidR="00F8108B" w:rsidRPr="00EB191D" w:rsidRDefault="00F8108B" w:rsidP="00C34C49">
            <w:pPr>
              <w:spacing w:after="0" w:line="360" w:lineRule="auto"/>
              <w:jc w:val="center"/>
              <w:rPr>
                <w:szCs w:val="24"/>
                <w:lang w:eastAsia="sv-SE"/>
              </w:rPr>
            </w:pPr>
            <w:r w:rsidRPr="00EB191D">
              <w:rPr>
                <w:szCs w:val="24"/>
                <w:lang w:eastAsia="sv-SE"/>
              </w:rPr>
              <w:t>392</w:t>
            </w:r>
            <w:r w:rsidR="00C34C49" w:rsidRPr="00482A3A">
              <w:t> </w:t>
            </w:r>
            <w:r w:rsidRPr="00EB191D">
              <w:rPr>
                <w:szCs w:val="24"/>
                <w:lang w:eastAsia="sv-SE"/>
              </w:rPr>
              <w:t>683</w:t>
            </w:r>
            <w:r w:rsidR="002E3D29">
              <w:rPr>
                <w:szCs w:val="24"/>
                <w:lang w:eastAsia="sv-SE"/>
              </w:rPr>
              <w:t>.</w:t>
            </w:r>
            <w:r w:rsidRPr="00EB191D">
              <w:rPr>
                <w:szCs w:val="24"/>
                <w:lang w:eastAsia="sv-SE"/>
              </w:rPr>
              <w:t>37</w:t>
            </w:r>
          </w:p>
        </w:tc>
        <w:tc>
          <w:tcPr>
            <w:tcW w:w="496" w:type="pct"/>
            <w:noWrap/>
          </w:tcPr>
          <w:p w14:paraId="27CC1515" w14:textId="7F5E423C" w:rsidR="00F8108B" w:rsidRPr="00EB191D" w:rsidRDefault="00F8108B" w:rsidP="00C34C49">
            <w:pPr>
              <w:spacing w:after="0" w:line="360" w:lineRule="auto"/>
              <w:jc w:val="center"/>
              <w:rPr>
                <w:szCs w:val="24"/>
                <w:lang w:eastAsia="sv-SE"/>
              </w:rPr>
            </w:pPr>
            <w:r w:rsidRPr="00EB191D">
              <w:rPr>
                <w:szCs w:val="24"/>
                <w:lang w:eastAsia="sv-SE"/>
              </w:rPr>
              <w:t>406</w:t>
            </w:r>
            <w:r w:rsidR="00C34C49" w:rsidRPr="00482A3A">
              <w:t> </w:t>
            </w:r>
            <w:r w:rsidRPr="00EB191D">
              <w:rPr>
                <w:szCs w:val="24"/>
                <w:lang w:eastAsia="sv-SE"/>
              </w:rPr>
              <w:t>027</w:t>
            </w:r>
            <w:r w:rsidR="002E3D29">
              <w:rPr>
                <w:szCs w:val="24"/>
                <w:lang w:eastAsia="sv-SE"/>
              </w:rPr>
              <w:t>.</w:t>
            </w:r>
            <w:r w:rsidRPr="00EB191D">
              <w:rPr>
                <w:szCs w:val="24"/>
                <w:lang w:eastAsia="sv-SE"/>
              </w:rPr>
              <w:t>22</w:t>
            </w:r>
          </w:p>
        </w:tc>
        <w:tc>
          <w:tcPr>
            <w:tcW w:w="497" w:type="pct"/>
            <w:noWrap/>
          </w:tcPr>
          <w:p w14:paraId="5B518ABD" w14:textId="0D1AC54F" w:rsidR="00F8108B" w:rsidRPr="00EB191D" w:rsidRDefault="00F8108B" w:rsidP="00C34C49">
            <w:pPr>
              <w:spacing w:after="0" w:line="360" w:lineRule="auto"/>
              <w:jc w:val="center"/>
              <w:rPr>
                <w:szCs w:val="24"/>
                <w:lang w:eastAsia="sv-SE"/>
              </w:rPr>
            </w:pPr>
            <w:r w:rsidRPr="00EB191D">
              <w:rPr>
                <w:szCs w:val="24"/>
                <w:lang w:eastAsia="sv-SE"/>
              </w:rPr>
              <w:t>426</w:t>
            </w:r>
            <w:r w:rsidR="00FA6305" w:rsidRPr="00482A3A">
              <w:t> </w:t>
            </w:r>
            <w:r w:rsidRPr="00EB191D">
              <w:rPr>
                <w:szCs w:val="24"/>
                <w:lang w:eastAsia="sv-SE"/>
              </w:rPr>
              <w:t>678</w:t>
            </w:r>
            <w:r w:rsidR="002E3D29">
              <w:rPr>
                <w:szCs w:val="24"/>
                <w:lang w:eastAsia="sv-SE"/>
              </w:rPr>
              <w:t>.</w:t>
            </w:r>
            <w:r w:rsidRPr="00EB191D">
              <w:rPr>
                <w:szCs w:val="24"/>
                <w:lang w:eastAsia="sv-SE"/>
              </w:rPr>
              <w:t>60</w:t>
            </w:r>
          </w:p>
        </w:tc>
        <w:tc>
          <w:tcPr>
            <w:tcW w:w="496" w:type="pct"/>
            <w:noWrap/>
          </w:tcPr>
          <w:p w14:paraId="624452C5" w14:textId="2195EC03" w:rsidR="00F8108B" w:rsidRPr="00EB191D" w:rsidRDefault="00F8108B" w:rsidP="00C34C49">
            <w:pPr>
              <w:spacing w:after="0" w:line="360" w:lineRule="auto"/>
              <w:jc w:val="center"/>
              <w:rPr>
                <w:szCs w:val="24"/>
                <w:lang w:eastAsia="sv-SE"/>
              </w:rPr>
            </w:pPr>
            <w:r w:rsidRPr="00EB191D">
              <w:rPr>
                <w:szCs w:val="24"/>
                <w:lang w:eastAsia="sv-SE"/>
              </w:rPr>
              <w:t>441</w:t>
            </w:r>
            <w:r w:rsidR="00FA6305" w:rsidRPr="00482A3A">
              <w:t> </w:t>
            </w:r>
            <w:r w:rsidRPr="00EB191D">
              <w:rPr>
                <w:szCs w:val="24"/>
                <w:lang w:eastAsia="sv-SE"/>
              </w:rPr>
              <w:t>255</w:t>
            </w:r>
            <w:r w:rsidR="002E3D29">
              <w:rPr>
                <w:szCs w:val="24"/>
                <w:lang w:eastAsia="sv-SE"/>
              </w:rPr>
              <w:t>.</w:t>
            </w:r>
            <w:r w:rsidRPr="00EB191D">
              <w:rPr>
                <w:szCs w:val="24"/>
                <w:lang w:eastAsia="sv-SE"/>
              </w:rPr>
              <w:t>46</w:t>
            </w:r>
          </w:p>
        </w:tc>
        <w:tc>
          <w:tcPr>
            <w:tcW w:w="397" w:type="pct"/>
            <w:noWrap/>
          </w:tcPr>
          <w:p w14:paraId="72282ECC" w14:textId="77777777" w:rsidR="00F8108B" w:rsidRPr="00EB191D" w:rsidRDefault="00F8108B" w:rsidP="00FA6305">
            <w:pPr>
              <w:spacing w:after="0" w:line="360" w:lineRule="auto"/>
              <w:rPr>
                <w:szCs w:val="24"/>
                <w:lang w:eastAsia="sv-SE"/>
              </w:rPr>
            </w:pPr>
            <w:r w:rsidRPr="00EB191D">
              <w:rPr>
                <w:szCs w:val="24"/>
                <w:lang w:eastAsia="sv-SE"/>
              </w:rPr>
              <w:t>SCB</w:t>
            </w:r>
          </w:p>
        </w:tc>
      </w:tr>
      <w:tr w:rsidR="00C34C49" w:rsidRPr="00EB191D" w14:paraId="5A530DCC" w14:textId="77777777" w:rsidTr="00C34C49">
        <w:trPr>
          <w:trHeight w:val="255"/>
        </w:trPr>
        <w:tc>
          <w:tcPr>
            <w:tcW w:w="1179" w:type="pct"/>
            <w:noWrap/>
          </w:tcPr>
          <w:p w14:paraId="0E549FA9" w14:textId="77777777" w:rsidR="00F8108B" w:rsidRPr="00EB191D" w:rsidRDefault="00F8108B" w:rsidP="00FA6305">
            <w:pPr>
              <w:spacing w:after="0" w:line="360" w:lineRule="auto"/>
              <w:rPr>
                <w:szCs w:val="24"/>
                <w:lang w:eastAsia="sv-SE"/>
              </w:rPr>
            </w:pPr>
            <w:r w:rsidRPr="00EB191D">
              <w:rPr>
                <w:szCs w:val="24"/>
                <w:lang w:eastAsia="sv-SE"/>
              </w:rPr>
              <w:t>Total social expenditures (ESPROSS) as percentage of GDP</w:t>
            </w:r>
          </w:p>
        </w:tc>
        <w:tc>
          <w:tcPr>
            <w:tcW w:w="546" w:type="pct"/>
          </w:tcPr>
          <w:p w14:paraId="5F7DD93B" w14:textId="05A1F94A" w:rsidR="00F8108B" w:rsidRPr="00EB191D" w:rsidRDefault="00F8108B" w:rsidP="00C34C49">
            <w:pPr>
              <w:spacing w:after="0" w:line="360" w:lineRule="auto"/>
              <w:jc w:val="center"/>
              <w:rPr>
                <w:szCs w:val="24"/>
                <w:lang w:eastAsia="sv-SE"/>
              </w:rPr>
            </w:pPr>
            <w:r w:rsidRPr="00EB191D">
              <w:rPr>
                <w:szCs w:val="24"/>
                <w:lang w:eastAsia="sv-SE"/>
              </w:rPr>
              <w:t>28</w:t>
            </w:r>
            <w:r w:rsidR="002E3D29">
              <w:rPr>
                <w:szCs w:val="24"/>
                <w:lang w:eastAsia="sv-SE"/>
              </w:rPr>
              <w:t>.</w:t>
            </w:r>
            <w:r w:rsidRPr="00EB191D">
              <w:rPr>
                <w:szCs w:val="24"/>
                <w:lang w:eastAsia="sv-SE"/>
              </w:rPr>
              <w:t>55</w:t>
            </w:r>
          </w:p>
        </w:tc>
        <w:tc>
          <w:tcPr>
            <w:tcW w:w="496" w:type="pct"/>
          </w:tcPr>
          <w:p w14:paraId="7A03872B" w14:textId="438894E9" w:rsidR="00F8108B" w:rsidRPr="00EB191D" w:rsidRDefault="00F8108B" w:rsidP="00C34C49">
            <w:pPr>
              <w:spacing w:after="0" w:line="360" w:lineRule="auto"/>
              <w:jc w:val="center"/>
              <w:rPr>
                <w:szCs w:val="24"/>
                <w:lang w:eastAsia="sv-SE"/>
              </w:rPr>
            </w:pPr>
            <w:r w:rsidRPr="00EB191D">
              <w:rPr>
                <w:szCs w:val="24"/>
                <w:lang w:eastAsia="sv-SE"/>
              </w:rPr>
              <w:t>28</w:t>
            </w:r>
            <w:r w:rsidR="002E3D29">
              <w:rPr>
                <w:szCs w:val="24"/>
                <w:lang w:eastAsia="sv-SE"/>
              </w:rPr>
              <w:t>.</w:t>
            </w:r>
            <w:r w:rsidRPr="00EB191D">
              <w:rPr>
                <w:szCs w:val="24"/>
                <w:lang w:eastAsia="sv-SE"/>
              </w:rPr>
              <w:t>24</w:t>
            </w:r>
          </w:p>
        </w:tc>
        <w:tc>
          <w:tcPr>
            <w:tcW w:w="446" w:type="pct"/>
          </w:tcPr>
          <w:p w14:paraId="74657B8C" w14:textId="5C2596CB" w:rsidR="00F8108B" w:rsidRPr="00EB191D" w:rsidRDefault="00F8108B" w:rsidP="00C34C49">
            <w:pPr>
              <w:spacing w:after="0" w:line="360" w:lineRule="auto"/>
              <w:jc w:val="center"/>
              <w:rPr>
                <w:szCs w:val="24"/>
                <w:lang w:eastAsia="sv-SE"/>
              </w:rPr>
            </w:pPr>
            <w:r w:rsidRPr="00EB191D">
              <w:rPr>
                <w:szCs w:val="24"/>
                <w:lang w:eastAsia="sv-SE"/>
              </w:rPr>
              <w:t>29</w:t>
            </w:r>
            <w:r w:rsidR="002E3D29">
              <w:rPr>
                <w:szCs w:val="24"/>
                <w:lang w:eastAsia="sv-SE"/>
              </w:rPr>
              <w:t>.</w:t>
            </w:r>
            <w:r w:rsidRPr="00EB191D">
              <w:rPr>
                <w:szCs w:val="24"/>
                <w:lang w:eastAsia="sv-SE"/>
              </w:rPr>
              <w:t>30</w:t>
            </w:r>
          </w:p>
        </w:tc>
        <w:tc>
          <w:tcPr>
            <w:tcW w:w="447" w:type="pct"/>
          </w:tcPr>
          <w:p w14:paraId="74419E85" w14:textId="6A03BB88" w:rsidR="00F8108B" w:rsidRPr="00EB191D" w:rsidRDefault="00F8108B" w:rsidP="00C34C49">
            <w:pPr>
              <w:spacing w:after="0" w:line="360" w:lineRule="auto"/>
              <w:jc w:val="center"/>
              <w:rPr>
                <w:szCs w:val="24"/>
                <w:lang w:eastAsia="sv-SE"/>
              </w:rPr>
            </w:pPr>
            <w:r w:rsidRPr="00EB191D">
              <w:rPr>
                <w:szCs w:val="24"/>
                <w:lang w:eastAsia="sv-SE"/>
              </w:rPr>
              <w:t>30</w:t>
            </w:r>
            <w:r w:rsidR="002E3D29">
              <w:rPr>
                <w:szCs w:val="24"/>
                <w:lang w:eastAsia="sv-SE"/>
              </w:rPr>
              <w:t>.</w:t>
            </w:r>
            <w:r w:rsidRPr="00EB191D">
              <w:rPr>
                <w:szCs w:val="24"/>
                <w:lang w:eastAsia="sv-SE"/>
              </w:rPr>
              <w:t>03</w:t>
            </w:r>
          </w:p>
        </w:tc>
        <w:tc>
          <w:tcPr>
            <w:tcW w:w="496" w:type="pct"/>
          </w:tcPr>
          <w:p w14:paraId="146B4D7A" w14:textId="6BA4B97E" w:rsidR="00F8108B" w:rsidRPr="00EB191D" w:rsidRDefault="00F8108B" w:rsidP="00C34C49">
            <w:pPr>
              <w:spacing w:after="0" w:line="360" w:lineRule="auto"/>
              <w:jc w:val="center"/>
              <w:rPr>
                <w:szCs w:val="24"/>
                <w:lang w:eastAsia="sv-SE"/>
              </w:rPr>
            </w:pPr>
            <w:r w:rsidRPr="00EB191D">
              <w:rPr>
                <w:szCs w:val="24"/>
                <w:lang w:eastAsia="sv-SE"/>
              </w:rPr>
              <w:t>29</w:t>
            </w:r>
            <w:r w:rsidR="002E3D29">
              <w:rPr>
                <w:szCs w:val="24"/>
                <w:lang w:eastAsia="sv-SE"/>
              </w:rPr>
              <w:t>.</w:t>
            </w:r>
            <w:r w:rsidRPr="00EB191D">
              <w:rPr>
                <w:szCs w:val="24"/>
                <w:lang w:eastAsia="sv-SE"/>
              </w:rPr>
              <w:t>51</w:t>
            </w:r>
          </w:p>
        </w:tc>
        <w:tc>
          <w:tcPr>
            <w:tcW w:w="497" w:type="pct"/>
            <w:noWrap/>
          </w:tcPr>
          <w:p w14:paraId="73881038" w14:textId="54969A5A" w:rsidR="00F8108B" w:rsidRPr="00EB191D" w:rsidRDefault="00F8108B" w:rsidP="00C34C49">
            <w:pPr>
              <w:spacing w:after="0" w:line="360" w:lineRule="auto"/>
              <w:jc w:val="center"/>
              <w:rPr>
                <w:szCs w:val="24"/>
                <w:lang w:eastAsia="sv-SE"/>
              </w:rPr>
            </w:pPr>
            <w:r w:rsidRPr="00EB191D">
              <w:rPr>
                <w:szCs w:val="24"/>
                <w:lang w:eastAsia="sv-SE"/>
              </w:rPr>
              <w:t>29</w:t>
            </w:r>
            <w:r w:rsidR="002E3D29">
              <w:rPr>
                <w:szCs w:val="24"/>
                <w:lang w:eastAsia="sv-SE"/>
              </w:rPr>
              <w:t>.</w:t>
            </w:r>
            <w:r w:rsidRPr="00EB191D">
              <w:rPr>
                <w:szCs w:val="24"/>
                <w:lang w:eastAsia="sv-SE"/>
              </w:rPr>
              <w:t>30</w:t>
            </w:r>
          </w:p>
        </w:tc>
        <w:tc>
          <w:tcPr>
            <w:tcW w:w="496" w:type="pct"/>
            <w:noWrap/>
          </w:tcPr>
          <w:p w14:paraId="45E31873" w14:textId="77777777" w:rsidR="00F8108B" w:rsidRPr="00EB191D" w:rsidRDefault="00F8108B" w:rsidP="00FA6305">
            <w:pPr>
              <w:spacing w:after="0" w:line="360" w:lineRule="auto"/>
              <w:jc w:val="center"/>
              <w:rPr>
                <w:szCs w:val="24"/>
                <w:lang w:eastAsia="sv-SE"/>
              </w:rPr>
            </w:pPr>
            <w:r w:rsidRPr="00EB191D">
              <w:rPr>
                <w:szCs w:val="24"/>
                <w:lang w:eastAsia="sv-SE"/>
              </w:rPr>
              <w:t>No information</w:t>
            </w:r>
          </w:p>
        </w:tc>
        <w:tc>
          <w:tcPr>
            <w:tcW w:w="397" w:type="pct"/>
            <w:noWrap/>
          </w:tcPr>
          <w:p w14:paraId="342DC108" w14:textId="77777777" w:rsidR="00F8108B" w:rsidRPr="00EB191D" w:rsidRDefault="00F8108B" w:rsidP="00FA6305">
            <w:pPr>
              <w:spacing w:after="0" w:line="360" w:lineRule="auto"/>
              <w:rPr>
                <w:szCs w:val="24"/>
                <w:lang w:eastAsia="sv-SE"/>
              </w:rPr>
            </w:pPr>
            <w:r w:rsidRPr="00EB191D">
              <w:rPr>
                <w:szCs w:val="24"/>
                <w:lang w:eastAsia="sv-SE"/>
              </w:rPr>
              <w:t>SCB</w:t>
            </w:r>
          </w:p>
        </w:tc>
      </w:tr>
      <w:tr w:rsidR="00C34C49" w:rsidRPr="00EB191D" w14:paraId="0DF707E4" w14:textId="77777777" w:rsidTr="00C34C49">
        <w:trPr>
          <w:trHeight w:val="255"/>
        </w:trPr>
        <w:tc>
          <w:tcPr>
            <w:tcW w:w="1179" w:type="pct"/>
            <w:noWrap/>
          </w:tcPr>
          <w:p w14:paraId="3F45264C" w14:textId="735FEF35" w:rsidR="00F8108B" w:rsidRPr="00EB191D" w:rsidRDefault="00F8108B" w:rsidP="00FA6305">
            <w:pPr>
              <w:spacing w:after="0" w:line="360" w:lineRule="auto"/>
              <w:rPr>
                <w:szCs w:val="24"/>
                <w:lang w:eastAsia="sv-SE"/>
              </w:rPr>
            </w:pPr>
            <w:r w:rsidRPr="00EB191D">
              <w:rPr>
                <w:szCs w:val="24"/>
                <w:lang w:eastAsia="sv-SE"/>
              </w:rPr>
              <w:t>Average household size</w:t>
            </w:r>
          </w:p>
        </w:tc>
        <w:tc>
          <w:tcPr>
            <w:tcW w:w="546" w:type="pct"/>
            <w:noWrap/>
          </w:tcPr>
          <w:p w14:paraId="5ADB0D9F" w14:textId="77777777" w:rsidR="00F8108B" w:rsidRPr="00EB191D" w:rsidRDefault="00F8108B" w:rsidP="00FA6305">
            <w:pPr>
              <w:spacing w:after="0" w:line="360" w:lineRule="auto"/>
              <w:jc w:val="center"/>
              <w:rPr>
                <w:b/>
                <w:bCs/>
                <w:szCs w:val="24"/>
                <w:lang w:eastAsia="sv-SE"/>
              </w:rPr>
            </w:pPr>
            <w:r w:rsidRPr="00EB191D">
              <w:rPr>
                <w:b/>
                <w:bCs/>
                <w:szCs w:val="24"/>
                <w:lang w:eastAsia="sv-SE"/>
              </w:rPr>
              <w:t>-</w:t>
            </w:r>
          </w:p>
        </w:tc>
        <w:tc>
          <w:tcPr>
            <w:tcW w:w="496" w:type="pct"/>
            <w:noWrap/>
          </w:tcPr>
          <w:p w14:paraId="20A668B3" w14:textId="5CC65D2C" w:rsidR="00F8108B" w:rsidRPr="00EB191D" w:rsidRDefault="00F8108B" w:rsidP="00FA6305">
            <w:pPr>
              <w:spacing w:after="0" w:line="360" w:lineRule="auto"/>
              <w:jc w:val="center"/>
              <w:rPr>
                <w:bCs/>
                <w:szCs w:val="24"/>
                <w:lang w:eastAsia="sv-SE"/>
              </w:rPr>
            </w:pPr>
            <w:r w:rsidRPr="00EB191D">
              <w:rPr>
                <w:bCs/>
                <w:szCs w:val="24"/>
                <w:lang w:eastAsia="sv-SE"/>
              </w:rPr>
              <w:t>2</w:t>
            </w:r>
            <w:r w:rsidR="002E3D29">
              <w:rPr>
                <w:bCs/>
                <w:szCs w:val="24"/>
                <w:lang w:eastAsia="sv-SE"/>
              </w:rPr>
              <w:t>.</w:t>
            </w:r>
            <w:r w:rsidRPr="00EB191D">
              <w:rPr>
                <w:bCs/>
                <w:szCs w:val="24"/>
                <w:lang w:eastAsia="sv-SE"/>
              </w:rPr>
              <w:t>18</w:t>
            </w:r>
          </w:p>
        </w:tc>
        <w:tc>
          <w:tcPr>
            <w:tcW w:w="446" w:type="pct"/>
            <w:noWrap/>
          </w:tcPr>
          <w:p w14:paraId="2B0B6FFF" w14:textId="03F704F9" w:rsidR="00F8108B" w:rsidRPr="00EB191D" w:rsidRDefault="00F8108B" w:rsidP="00FA6305">
            <w:pPr>
              <w:spacing w:after="0" w:line="360" w:lineRule="auto"/>
              <w:jc w:val="center"/>
              <w:rPr>
                <w:bCs/>
                <w:szCs w:val="24"/>
                <w:lang w:eastAsia="sv-SE"/>
              </w:rPr>
            </w:pPr>
            <w:r w:rsidRPr="00EB191D">
              <w:rPr>
                <w:bCs/>
                <w:szCs w:val="24"/>
                <w:lang w:eastAsia="sv-SE"/>
              </w:rPr>
              <w:t>2</w:t>
            </w:r>
            <w:r w:rsidR="002E3D29">
              <w:rPr>
                <w:bCs/>
                <w:szCs w:val="24"/>
                <w:lang w:eastAsia="sv-SE"/>
              </w:rPr>
              <w:t>.</w:t>
            </w:r>
            <w:r w:rsidRPr="00EB191D">
              <w:rPr>
                <w:bCs/>
                <w:szCs w:val="24"/>
                <w:lang w:eastAsia="sv-SE"/>
              </w:rPr>
              <w:t>19</w:t>
            </w:r>
          </w:p>
        </w:tc>
        <w:tc>
          <w:tcPr>
            <w:tcW w:w="447" w:type="pct"/>
            <w:noWrap/>
          </w:tcPr>
          <w:p w14:paraId="70D462B9" w14:textId="5D6C57BF" w:rsidR="00F8108B" w:rsidRPr="00EB191D" w:rsidRDefault="00F8108B" w:rsidP="00FA6305">
            <w:pPr>
              <w:spacing w:after="0" w:line="360" w:lineRule="auto"/>
              <w:jc w:val="center"/>
              <w:rPr>
                <w:bCs/>
                <w:szCs w:val="24"/>
                <w:lang w:eastAsia="sv-SE"/>
              </w:rPr>
            </w:pPr>
            <w:r w:rsidRPr="00EB191D">
              <w:rPr>
                <w:bCs/>
                <w:szCs w:val="24"/>
                <w:lang w:eastAsia="sv-SE"/>
              </w:rPr>
              <w:t>2</w:t>
            </w:r>
            <w:r w:rsidR="002E3D29">
              <w:rPr>
                <w:bCs/>
                <w:szCs w:val="24"/>
                <w:lang w:eastAsia="sv-SE"/>
              </w:rPr>
              <w:t>.</w:t>
            </w:r>
            <w:r w:rsidRPr="00EB191D">
              <w:rPr>
                <w:bCs/>
                <w:szCs w:val="24"/>
                <w:lang w:eastAsia="sv-SE"/>
              </w:rPr>
              <w:t>20</w:t>
            </w:r>
          </w:p>
        </w:tc>
        <w:tc>
          <w:tcPr>
            <w:tcW w:w="496" w:type="pct"/>
            <w:noWrap/>
          </w:tcPr>
          <w:p w14:paraId="1EDC524A" w14:textId="64F9B21B" w:rsidR="00F8108B" w:rsidRPr="00EB191D" w:rsidRDefault="00F8108B" w:rsidP="00FA6305">
            <w:pPr>
              <w:spacing w:after="0" w:line="360" w:lineRule="auto"/>
              <w:jc w:val="center"/>
              <w:rPr>
                <w:bCs/>
                <w:szCs w:val="24"/>
                <w:lang w:eastAsia="sv-SE"/>
              </w:rPr>
            </w:pPr>
            <w:r w:rsidRPr="00EB191D">
              <w:rPr>
                <w:bCs/>
                <w:szCs w:val="24"/>
                <w:lang w:eastAsia="sv-SE"/>
              </w:rPr>
              <w:t>2</w:t>
            </w:r>
            <w:r w:rsidR="002E3D29">
              <w:rPr>
                <w:bCs/>
                <w:szCs w:val="24"/>
                <w:lang w:eastAsia="sv-SE"/>
              </w:rPr>
              <w:t>.</w:t>
            </w:r>
            <w:r w:rsidRPr="00EB191D">
              <w:rPr>
                <w:bCs/>
                <w:szCs w:val="24"/>
                <w:lang w:eastAsia="sv-SE"/>
              </w:rPr>
              <w:t>20</w:t>
            </w:r>
          </w:p>
        </w:tc>
        <w:tc>
          <w:tcPr>
            <w:tcW w:w="497" w:type="pct"/>
            <w:noWrap/>
          </w:tcPr>
          <w:p w14:paraId="054D96C3" w14:textId="62477342" w:rsidR="00F8108B" w:rsidRPr="00EB191D" w:rsidRDefault="00F8108B" w:rsidP="00FA6305">
            <w:pPr>
              <w:spacing w:after="0" w:line="360" w:lineRule="auto"/>
              <w:jc w:val="center"/>
              <w:rPr>
                <w:bCs/>
                <w:szCs w:val="24"/>
                <w:lang w:eastAsia="sv-SE"/>
              </w:rPr>
            </w:pPr>
            <w:r w:rsidRPr="00EB191D">
              <w:rPr>
                <w:bCs/>
                <w:szCs w:val="24"/>
                <w:lang w:eastAsia="sv-SE"/>
              </w:rPr>
              <w:t>2</w:t>
            </w:r>
            <w:r w:rsidR="002E3D29">
              <w:rPr>
                <w:bCs/>
                <w:szCs w:val="24"/>
                <w:lang w:eastAsia="sv-SE"/>
              </w:rPr>
              <w:t>.</w:t>
            </w:r>
            <w:r w:rsidRPr="00EB191D">
              <w:rPr>
                <w:bCs/>
                <w:szCs w:val="24"/>
                <w:lang w:eastAsia="sv-SE"/>
              </w:rPr>
              <w:t>20</w:t>
            </w:r>
          </w:p>
        </w:tc>
        <w:tc>
          <w:tcPr>
            <w:tcW w:w="496" w:type="pct"/>
            <w:noWrap/>
          </w:tcPr>
          <w:p w14:paraId="0C9D5AF5" w14:textId="0B0CA5A0" w:rsidR="00F8108B" w:rsidRPr="00EB191D" w:rsidRDefault="00F8108B" w:rsidP="00FA6305">
            <w:pPr>
              <w:spacing w:after="0" w:line="360" w:lineRule="auto"/>
              <w:jc w:val="center"/>
              <w:rPr>
                <w:bCs/>
                <w:szCs w:val="24"/>
                <w:lang w:eastAsia="sv-SE"/>
              </w:rPr>
            </w:pPr>
            <w:r w:rsidRPr="00EB191D">
              <w:rPr>
                <w:bCs/>
                <w:szCs w:val="24"/>
                <w:lang w:eastAsia="sv-SE"/>
              </w:rPr>
              <w:t>2</w:t>
            </w:r>
            <w:r w:rsidR="002E3D29">
              <w:rPr>
                <w:bCs/>
                <w:szCs w:val="24"/>
                <w:lang w:eastAsia="sv-SE"/>
              </w:rPr>
              <w:t>.</w:t>
            </w:r>
            <w:r w:rsidRPr="00EB191D">
              <w:rPr>
                <w:bCs/>
                <w:szCs w:val="24"/>
                <w:lang w:eastAsia="sv-SE"/>
              </w:rPr>
              <w:t>20</w:t>
            </w:r>
          </w:p>
        </w:tc>
        <w:tc>
          <w:tcPr>
            <w:tcW w:w="397" w:type="pct"/>
            <w:noWrap/>
          </w:tcPr>
          <w:p w14:paraId="0BB7319D" w14:textId="77777777" w:rsidR="00F8108B" w:rsidRPr="00EB191D" w:rsidRDefault="00F8108B" w:rsidP="00FA6305">
            <w:pPr>
              <w:spacing w:after="0" w:line="360" w:lineRule="auto"/>
              <w:rPr>
                <w:szCs w:val="24"/>
                <w:lang w:eastAsia="sv-SE"/>
              </w:rPr>
            </w:pPr>
            <w:r w:rsidRPr="00EB191D">
              <w:rPr>
                <w:szCs w:val="24"/>
                <w:lang w:eastAsia="sv-SE"/>
              </w:rPr>
              <w:t>Statistics Sweden</w:t>
            </w:r>
          </w:p>
        </w:tc>
      </w:tr>
      <w:tr w:rsidR="00C34C49" w:rsidRPr="00EB191D" w14:paraId="355A78A9" w14:textId="77777777" w:rsidTr="00C34C49">
        <w:trPr>
          <w:trHeight w:val="255"/>
        </w:trPr>
        <w:tc>
          <w:tcPr>
            <w:tcW w:w="1179" w:type="pct"/>
            <w:noWrap/>
          </w:tcPr>
          <w:p w14:paraId="58F65D9D" w14:textId="51398FFA" w:rsidR="00F8108B" w:rsidRPr="00EB191D" w:rsidRDefault="00F8108B" w:rsidP="00FA6305">
            <w:pPr>
              <w:spacing w:after="0" w:line="360" w:lineRule="auto"/>
              <w:rPr>
                <w:szCs w:val="24"/>
                <w:lang w:eastAsia="sv-SE"/>
              </w:rPr>
            </w:pPr>
            <w:r w:rsidRPr="00EB191D">
              <w:rPr>
                <w:szCs w:val="24"/>
                <w:lang w:eastAsia="sv-SE"/>
              </w:rPr>
              <w:t>Proportion of single-parent households</w:t>
            </w:r>
          </w:p>
        </w:tc>
        <w:tc>
          <w:tcPr>
            <w:tcW w:w="546" w:type="pct"/>
            <w:noWrap/>
          </w:tcPr>
          <w:p w14:paraId="7E723B2E" w14:textId="77777777" w:rsidR="00F8108B" w:rsidRPr="00EB191D" w:rsidRDefault="00F8108B" w:rsidP="00FA6305">
            <w:pPr>
              <w:spacing w:after="0" w:line="360" w:lineRule="auto"/>
              <w:jc w:val="center"/>
              <w:rPr>
                <w:bCs/>
                <w:szCs w:val="24"/>
                <w:lang w:eastAsia="sv-SE"/>
              </w:rPr>
            </w:pPr>
            <w:r w:rsidRPr="00EB191D">
              <w:rPr>
                <w:bCs/>
                <w:szCs w:val="24"/>
                <w:lang w:eastAsia="sv-SE"/>
              </w:rPr>
              <w:t>-</w:t>
            </w:r>
          </w:p>
        </w:tc>
        <w:tc>
          <w:tcPr>
            <w:tcW w:w="496" w:type="pct"/>
            <w:noWrap/>
          </w:tcPr>
          <w:p w14:paraId="7F554A2B" w14:textId="0736A7DF" w:rsidR="00F8108B" w:rsidRPr="00EB191D" w:rsidRDefault="00F8108B" w:rsidP="00FA6305">
            <w:pPr>
              <w:spacing w:after="0" w:line="360" w:lineRule="auto"/>
              <w:jc w:val="center"/>
              <w:rPr>
                <w:bCs/>
                <w:szCs w:val="24"/>
                <w:lang w:eastAsia="sv-SE"/>
              </w:rPr>
            </w:pPr>
            <w:r w:rsidRPr="00EB191D">
              <w:rPr>
                <w:bCs/>
                <w:szCs w:val="24"/>
                <w:lang w:eastAsia="sv-SE"/>
              </w:rPr>
              <w:t>6</w:t>
            </w:r>
            <w:r w:rsidR="002E3D29">
              <w:rPr>
                <w:bCs/>
                <w:szCs w:val="24"/>
                <w:lang w:eastAsia="sv-SE"/>
              </w:rPr>
              <w:t>.</w:t>
            </w:r>
            <w:r w:rsidRPr="00EB191D">
              <w:rPr>
                <w:bCs/>
                <w:szCs w:val="24"/>
                <w:lang w:eastAsia="sv-SE"/>
              </w:rPr>
              <w:t>9</w:t>
            </w:r>
          </w:p>
        </w:tc>
        <w:tc>
          <w:tcPr>
            <w:tcW w:w="446" w:type="pct"/>
            <w:noWrap/>
          </w:tcPr>
          <w:p w14:paraId="060B5A92" w14:textId="6ED09A5B" w:rsidR="00F8108B" w:rsidRPr="00EB191D" w:rsidRDefault="00F8108B" w:rsidP="00FA6305">
            <w:pPr>
              <w:spacing w:after="0" w:line="360" w:lineRule="auto"/>
              <w:jc w:val="center"/>
              <w:rPr>
                <w:bCs/>
                <w:szCs w:val="24"/>
                <w:lang w:eastAsia="sv-SE"/>
              </w:rPr>
            </w:pPr>
            <w:r w:rsidRPr="00EB191D">
              <w:rPr>
                <w:bCs/>
                <w:szCs w:val="24"/>
                <w:lang w:eastAsia="sv-SE"/>
              </w:rPr>
              <w:t>6</w:t>
            </w:r>
            <w:r w:rsidR="002E3D29">
              <w:rPr>
                <w:bCs/>
                <w:szCs w:val="24"/>
                <w:lang w:eastAsia="sv-SE"/>
              </w:rPr>
              <w:t>.</w:t>
            </w:r>
            <w:r w:rsidRPr="00EB191D">
              <w:rPr>
                <w:bCs/>
                <w:szCs w:val="24"/>
                <w:lang w:eastAsia="sv-SE"/>
              </w:rPr>
              <w:t>9</w:t>
            </w:r>
          </w:p>
        </w:tc>
        <w:tc>
          <w:tcPr>
            <w:tcW w:w="447" w:type="pct"/>
            <w:noWrap/>
          </w:tcPr>
          <w:p w14:paraId="7C9E4BC2" w14:textId="50A7C624" w:rsidR="00F8108B" w:rsidRPr="00EB191D" w:rsidRDefault="00F8108B" w:rsidP="00FA6305">
            <w:pPr>
              <w:spacing w:after="0" w:line="360" w:lineRule="auto"/>
              <w:jc w:val="center"/>
              <w:rPr>
                <w:szCs w:val="24"/>
                <w:lang w:eastAsia="sv-SE"/>
              </w:rPr>
            </w:pPr>
            <w:r w:rsidRPr="00EB191D">
              <w:rPr>
                <w:szCs w:val="24"/>
                <w:lang w:eastAsia="sv-SE"/>
              </w:rPr>
              <w:t>7</w:t>
            </w:r>
            <w:r w:rsidR="002E3D29">
              <w:rPr>
                <w:szCs w:val="24"/>
                <w:lang w:eastAsia="sv-SE"/>
              </w:rPr>
              <w:t>.</w:t>
            </w:r>
            <w:r w:rsidRPr="00EB191D">
              <w:rPr>
                <w:szCs w:val="24"/>
                <w:lang w:eastAsia="sv-SE"/>
              </w:rPr>
              <w:t>0</w:t>
            </w:r>
          </w:p>
        </w:tc>
        <w:tc>
          <w:tcPr>
            <w:tcW w:w="496" w:type="pct"/>
            <w:noWrap/>
          </w:tcPr>
          <w:p w14:paraId="5FCD3E92" w14:textId="0F23F99C" w:rsidR="00F8108B" w:rsidRPr="00EB191D" w:rsidRDefault="00F8108B" w:rsidP="00FA6305">
            <w:pPr>
              <w:spacing w:after="0" w:line="360" w:lineRule="auto"/>
              <w:jc w:val="center"/>
              <w:rPr>
                <w:szCs w:val="24"/>
                <w:lang w:eastAsia="sv-SE"/>
              </w:rPr>
            </w:pPr>
            <w:r w:rsidRPr="00EB191D">
              <w:rPr>
                <w:szCs w:val="24"/>
                <w:lang w:eastAsia="sv-SE"/>
              </w:rPr>
              <w:t>7</w:t>
            </w:r>
            <w:r w:rsidR="002E3D29">
              <w:rPr>
                <w:szCs w:val="24"/>
                <w:lang w:eastAsia="sv-SE"/>
              </w:rPr>
              <w:t>.</w:t>
            </w:r>
            <w:r w:rsidRPr="00EB191D">
              <w:rPr>
                <w:szCs w:val="24"/>
                <w:lang w:eastAsia="sv-SE"/>
              </w:rPr>
              <w:t>0</w:t>
            </w:r>
          </w:p>
        </w:tc>
        <w:tc>
          <w:tcPr>
            <w:tcW w:w="497" w:type="pct"/>
            <w:noWrap/>
          </w:tcPr>
          <w:p w14:paraId="5FE652DC" w14:textId="0B9DE3F4" w:rsidR="00F8108B" w:rsidRPr="00EB191D" w:rsidRDefault="00F8108B" w:rsidP="00FA6305">
            <w:pPr>
              <w:spacing w:after="0" w:line="360" w:lineRule="auto"/>
              <w:jc w:val="center"/>
              <w:rPr>
                <w:szCs w:val="24"/>
                <w:lang w:eastAsia="sv-SE"/>
              </w:rPr>
            </w:pPr>
            <w:r w:rsidRPr="00EB191D">
              <w:rPr>
                <w:szCs w:val="24"/>
                <w:lang w:eastAsia="sv-SE"/>
              </w:rPr>
              <w:t>7</w:t>
            </w:r>
            <w:r w:rsidR="002E3D29">
              <w:rPr>
                <w:szCs w:val="24"/>
                <w:lang w:eastAsia="sv-SE"/>
              </w:rPr>
              <w:t>.</w:t>
            </w:r>
            <w:r w:rsidRPr="00EB191D">
              <w:rPr>
                <w:szCs w:val="24"/>
                <w:lang w:eastAsia="sv-SE"/>
              </w:rPr>
              <w:t>0</w:t>
            </w:r>
          </w:p>
        </w:tc>
        <w:tc>
          <w:tcPr>
            <w:tcW w:w="496" w:type="pct"/>
            <w:noWrap/>
          </w:tcPr>
          <w:p w14:paraId="2205AA60" w14:textId="59F0704F" w:rsidR="00F8108B" w:rsidRPr="00EB191D" w:rsidRDefault="00F8108B" w:rsidP="00FA6305">
            <w:pPr>
              <w:spacing w:after="0" w:line="360" w:lineRule="auto"/>
              <w:jc w:val="center"/>
              <w:rPr>
                <w:szCs w:val="24"/>
                <w:lang w:eastAsia="sv-SE"/>
              </w:rPr>
            </w:pPr>
            <w:r w:rsidRPr="00EB191D">
              <w:rPr>
                <w:szCs w:val="24"/>
                <w:lang w:eastAsia="sv-SE"/>
              </w:rPr>
              <w:t>7</w:t>
            </w:r>
            <w:r w:rsidR="002E3D29">
              <w:rPr>
                <w:szCs w:val="24"/>
                <w:lang w:eastAsia="sv-SE"/>
              </w:rPr>
              <w:t>.</w:t>
            </w:r>
            <w:r w:rsidRPr="00EB191D">
              <w:rPr>
                <w:szCs w:val="24"/>
                <w:lang w:eastAsia="sv-SE"/>
              </w:rPr>
              <w:t>0</w:t>
            </w:r>
          </w:p>
        </w:tc>
        <w:tc>
          <w:tcPr>
            <w:tcW w:w="397" w:type="pct"/>
            <w:noWrap/>
          </w:tcPr>
          <w:p w14:paraId="4E65E04B" w14:textId="77777777" w:rsidR="00F8108B" w:rsidRPr="00EB191D" w:rsidRDefault="00F8108B" w:rsidP="00FA6305">
            <w:pPr>
              <w:spacing w:after="0" w:line="360" w:lineRule="auto"/>
              <w:rPr>
                <w:szCs w:val="24"/>
                <w:lang w:eastAsia="sv-SE"/>
              </w:rPr>
            </w:pPr>
            <w:r w:rsidRPr="00EB191D">
              <w:rPr>
                <w:szCs w:val="24"/>
                <w:lang w:eastAsia="sv-SE"/>
              </w:rPr>
              <w:t>Statistics Sweden</w:t>
            </w:r>
          </w:p>
        </w:tc>
      </w:tr>
    </w:tbl>
    <w:p w14:paraId="0A0CE5DE" w14:textId="029E2E7D" w:rsidR="00B63373" w:rsidRDefault="00F8108B">
      <w:r>
        <w:lastRenderedPageBreak/>
        <w:t xml:space="preserve"> </w:t>
      </w:r>
      <w:r w:rsidR="00B63373">
        <w:br w:type="page"/>
      </w:r>
    </w:p>
    <w:tbl>
      <w:tblPr>
        <w:tblStyle w:val="TableElegant"/>
        <w:tblW w:w="12980" w:type="dxa"/>
        <w:tblLook w:val="04A0" w:firstRow="1" w:lastRow="0" w:firstColumn="1" w:lastColumn="0" w:noHBand="0" w:noVBand="1"/>
      </w:tblPr>
      <w:tblGrid>
        <w:gridCol w:w="2996"/>
        <w:gridCol w:w="2820"/>
        <w:gridCol w:w="956"/>
        <w:gridCol w:w="916"/>
        <w:gridCol w:w="756"/>
        <w:gridCol w:w="756"/>
        <w:gridCol w:w="756"/>
        <w:gridCol w:w="756"/>
        <w:gridCol w:w="756"/>
        <w:gridCol w:w="756"/>
        <w:gridCol w:w="756"/>
      </w:tblGrid>
      <w:tr w:rsidR="00F001ED" w:rsidRPr="00EB191D" w14:paraId="34A20EA4" w14:textId="77777777" w:rsidTr="00F62B2B">
        <w:trPr>
          <w:cnfStyle w:val="100000000000" w:firstRow="1" w:lastRow="0" w:firstColumn="0" w:lastColumn="0" w:oddVBand="0" w:evenVBand="0" w:oddHBand="0" w:evenHBand="0" w:firstRowFirstColumn="0" w:firstRowLastColumn="0" w:lastRowFirstColumn="0" w:lastRowLastColumn="0"/>
          <w:trHeight w:val="375"/>
        </w:trPr>
        <w:tc>
          <w:tcPr>
            <w:tcW w:w="12980" w:type="dxa"/>
            <w:gridSpan w:val="11"/>
            <w:noWrap/>
            <w:hideMark/>
          </w:tcPr>
          <w:p w14:paraId="5832EC5A" w14:textId="3C9B6810" w:rsidR="00F001ED" w:rsidRPr="00EB191D" w:rsidRDefault="00F001ED" w:rsidP="00EB191D">
            <w:pPr>
              <w:spacing w:after="0" w:line="360" w:lineRule="auto"/>
              <w:rPr>
                <w:color w:val="000000"/>
                <w:szCs w:val="24"/>
                <w:lang w:val="sv-SE" w:eastAsia="sv-SE"/>
              </w:rPr>
            </w:pPr>
            <w:r w:rsidRPr="00EB191D">
              <w:rPr>
                <w:b/>
                <w:bCs/>
                <w:color w:val="000000"/>
                <w:szCs w:val="24"/>
                <w:lang w:val="sv-SE" w:eastAsia="sv-SE"/>
              </w:rPr>
              <w:lastRenderedPageBreak/>
              <w:t>Material deprivation</w:t>
            </w:r>
          </w:p>
        </w:tc>
      </w:tr>
      <w:tr w:rsidR="00F001ED" w:rsidRPr="00EB191D" w14:paraId="44BFE481" w14:textId="77777777" w:rsidTr="00F001ED">
        <w:trPr>
          <w:trHeight w:val="300"/>
        </w:trPr>
        <w:tc>
          <w:tcPr>
            <w:tcW w:w="2996" w:type="dxa"/>
            <w:noWrap/>
            <w:hideMark/>
          </w:tcPr>
          <w:p w14:paraId="682C87A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Age and gender</w:t>
            </w:r>
          </w:p>
        </w:tc>
        <w:tc>
          <w:tcPr>
            <w:tcW w:w="2820" w:type="dxa"/>
            <w:hideMark/>
          </w:tcPr>
          <w:p w14:paraId="0F5C3343"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F2749E9" w14:textId="77777777" w:rsidR="00F001ED" w:rsidRPr="00EB191D" w:rsidRDefault="00F001ED" w:rsidP="00EB191D">
            <w:pPr>
              <w:spacing w:after="0" w:line="360" w:lineRule="auto"/>
              <w:rPr>
                <w:color w:val="000000"/>
                <w:szCs w:val="24"/>
                <w:lang w:val="sv-SE" w:eastAsia="sv-SE"/>
              </w:rPr>
            </w:pPr>
          </w:p>
        </w:tc>
        <w:tc>
          <w:tcPr>
            <w:tcW w:w="3184" w:type="dxa"/>
            <w:gridSpan w:val="4"/>
            <w:noWrap/>
            <w:hideMark/>
          </w:tcPr>
          <w:p w14:paraId="014B4ECF" w14:textId="7CAB5C90"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Share of people, percentage</w:t>
            </w:r>
          </w:p>
        </w:tc>
        <w:tc>
          <w:tcPr>
            <w:tcW w:w="756" w:type="dxa"/>
            <w:noWrap/>
            <w:hideMark/>
          </w:tcPr>
          <w:p w14:paraId="411B028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443D297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96CD4E1"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5F2FB858" w14:textId="77777777" w:rsidR="00F001ED" w:rsidRPr="00EB191D" w:rsidRDefault="00F001ED" w:rsidP="00EB191D">
            <w:pPr>
              <w:spacing w:after="0" w:line="360" w:lineRule="auto"/>
              <w:rPr>
                <w:color w:val="000000"/>
                <w:szCs w:val="24"/>
                <w:lang w:val="sv-SE" w:eastAsia="sv-SE"/>
              </w:rPr>
            </w:pPr>
          </w:p>
        </w:tc>
      </w:tr>
      <w:tr w:rsidR="00F001ED" w:rsidRPr="00EB191D" w14:paraId="77CE38BC" w14:textId="77777777" w:rsidTr="00F001ED">
        <w:trPr>
          <w:trHeight w:val="300"/>
        </w:trPr>
        <w:tc>
          <w:tcPr>
            <w:tcW w:w="2996" w:type="dxa"/>
            <w:noWrap/>
            <w:hideMark/>
          </w:tcPr>
          <w:p w14:paraId="10AE0F38" w14:textId="77777777" w:rsidR="00F001ED" w:rsidRPr="00EB191D" w:rsidRDefault="00F001ED" w:rsidP="00EB191D">
            <w:pPr>
              <w:spacing w:after="0" w:line="360" w:lineRule="auto"/>
              <w:rPr>
                <w:color w:val="000000"/>
                <w:szCs w:val="24"/>
                <w:lang w:val="sv-SE" w:eastAsia="sv-SE"/>
              </w:rPr>
            </w:pPr>
          </w:p>
        </w:tc>
        <w:tc>
          <w:tcPr>
            <w:tcW w:w="2820" w:type="dxa"/>
            <w:hideMark/>
          </w:tcPr>
          <w:p w14:paraId="008A8F78"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EAEA3F1"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6CD43AF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2008</w:t>
            </w:r>
          </w:p>
        </w:tc>
        <w:tc>
          <w:tcPr>
            <w:tcW w:w="756" w:type="dxa"/>
            <w:noWrap/>
            <w:hideMark/>
          </w:tcPr>
          <w:p w14:paraId="24E779BD"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2009</w:t>
            </w:r>
          </w:p>
        </w:tc>
        <w:tc>
          <w:tcPr>
            <w:tcW w:w="756" w:type="dxa"/>
            <w:noWrap/>
            <w:hideMark/>
          </w:tcPr>
          <w:p w14:paraId="5F36174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2010</w:t>
            </w:r>
          </w:p>
        </w:tc>
        <w:tc>
          <w:tcPr>
            <w:tcW w:w="756" w:type="dxa"/>
            <w:noWrap/>
            <w:hideMark/>
          </w:tcPr>
          <w:p w14:paraId="39290EC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2011</w:t>
            </w:r>
          </w:p>
        </w:tc>
        <w:tc>
          <w:tcPr>
            <w:tcW w:w="756" w:type="dxa"/>
            <w:noWrap/>
            <w:hideMark/>
          </w:tcPr>
          <w:p w14:paraId="7728193E"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2012</w:t>
            </w:r>
          </w:p>
        </w:tc>
        <w:tc>
          <w:tcPr>
            <w:tcW w:w="756" w:type="dxa"/>
            <w:noWrap/>
            <w:hideMark/>
          </w:tcPr>
          <w:p w14:paraId="585D478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2013</w:t>
            </w:r>
          </w:p>
        </w:tc>
        <w:tc>
          <w:tcPr>
            <w:tcW w:w="756" w:type="dxa"/>
            <w:noWrap/>
            <w:hideMark/>
          </w:tcPr>
          <w:p w14:paraId="0D8DBE0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2014</w:t>
            </w:r>
          </w:p>
        </w:tc>
        <w:tc>
          <w:tcPr>
            <w:tcW w:w="756" w:type="dxa"/>
            <w:noWrap/>
            <w:hideMark/>
          </w:tcPr>
          <w:p w14:paraId="11BF6D3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2015</w:t>
            </w:r>
          </w:p>
        </w:tc>
      </w:tr>
      <w:tr w:rsidR="00F001ED" w:rsidRPr="00EB191D" w14:paraId="43E9C8DB" w14:textId="77777777" w:rsidTr="00F001ED">
        <w:trPr>
          <w:trHeight w:val="300"/>
        </w:trPr>
        <w:tc>
          <w:tcPr>
            <w:tcW w:w="2996" w:type="dxa"/>
            <w:noWrap/>
            <w:hideMark/>
          </w:tcPr>
          <w:p w14:paraId="3D638F5D" w14:textId="77777777" w:rsidR="00F001ED" w:rsidRPr="00EB191D" w:rsidRDefault="00F001ED" w:rsidP="00EB191D">
            <w:pPr>
              <w:spacing w:after="0" w:line="360" w:lineRule="auto"/>
              <w:rPr>
                <w:b/>
                <w:bCs/>
                <w:color w:val="000000"/>
                <w:szCs w:val="24"/>
                <w:lang w:val="sv-SE" w:eastAsia="sv-SE"/>
              </w:rPr>
            </w:pPr>
          </w:p>
        </w:tc>
        <w:tc>
          <w:tcPr>
            <w:tcW w:w="2820" w:type="dxa"/>
            <w:hideMark/>
          </w:tcPr>
          <w:p w14:paraId="2F7FC16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All ages</w:t>
            </w:r>
          </w:p>
        </w:tc>
        <w:tc>
          <w:tcPr>
            <w:tcW w:w="956" w:type="dxa"/>
            <w:noWrap/>
            <w:hideMark/>
          </w:tcPr>
          <w:p w14:paraId="532C0F8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5C5C3F80" w14:textId="4F7D4B1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59FCF7B3" w14:textId="58F3C26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58B784F0" w14:textId="50BA342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1373CF25" w14:textId="348E380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5CDE7DC1" w14:textId="38CA6FD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5E8B419C" w14:textId="2AFA0AF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1F60D81D" w14:textId="342BAE6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614F8D3A" w14:textId="255E071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34B86F74" w14:textId="77777777" w:rsidTr="00F001ED">
        <w:trPr>
          <w:trHeight w:val="300"/>
        </w:trPr>
        <w:tc>
          <w:tcPr>
            <w:tcW w:w="2996" w:type="dxa"/>
            <w:noWrap/>
            <w:hideMark/>
          </w:tcPr>
          <w:p w14:paraId="7ACB4AC7" w14:textId="77777777" w:rsidR="00F001ED" w:rsidRPr="00EB191D" w:rsidRDefault="00F001ED" w:rsidP="00EB191D">
            <w:pPr>
              <w:spacing w:after="0" w:line="360" w:lineRule="auto"/>
              <w:rPr>
                <w:color w:val="000000"/>
                <w:szCs w:val="24"/>
                <w:lang w:val="sv-SE" w:eastAsia="sv-SE"/>
              </w:rPr>
            </w:pPr>
          </w:p>
        </w:tc>
        <w:tc>
          <w:tcPr>
            <w:tcW w:w="2820" w:type="dxa"/>
            <w:hideMark/>
          </w:tcPr>
          <w:p w14:paraId="6400B099"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983C49D"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1F1A6526" w14:textId="5A73BAB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52A7196D" w14:textId="3FB50B0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6F875465" w14:textId="42DB1F7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35BD92D0" w14:textId="0C9B89E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44B61399" w14:textId="779238F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181AACDA" w14:textId="5F64ADA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5265D99F" w14:textId="06B950D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285A8BF8" w14:textId="0EA9EFE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16FDB63F" w14:textId="77777777" w:rsidTr="00F001ED">
        <w:trPr>
          <w:trHeight w:val="300"/>
        </w:trPr>
        <w:tc>
          <w:tcPr>
            <w:tcW w:w="2996" w:type="dxa"/>
            <w:noWrap/>
            <w:hideMark/>
          </w:tcPr>
          <w:p w14:paraId="22987E1F" w14:textId="77777777" w:rsidR="00F001ED" w:rsidRPr="00EB191D" w:rsidRDefault="00F001ED" w:rsidP="00EB191D">
            <w:pPr>
              <w:spacing w:after="0" w:line="360" w:lineRule="auto"/>
              <w:rPr>
                <w:color w:val="000000"/>
                <w:szCs w:val="24"/>
                <w:lang w:val="sv-SE" w:eastAsia="sv-SE"/>
              </w:rPr>
            </w:pPr>
          </w:p>
        </w:tc>
        <w:tc>
          <w:tcPr>
            <w:tcW w:w="2820" w:type="dxa"/>
            <w:hideMark/>
          </w:tcPr>
          <w:p w14:paraId="4F2B41F4"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0-15 yrs</w:t>
            </w:r>
          </w:p>
        </w:tc>
        <w:tc>
          <w:tcPr>
            <w:tcW w:w="956" w:type="dxa"/>
            <w:noWrap/>
            <w:hideMark/>
          </w:tcPr>
          <w:p w14:paraId="498E0D8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69AAA0E1" w14:textId="67C59F3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51EABC97" w14:textId="297E2D9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4</w:t>
            </w:r>
          </w:p>
        </w:tc>
        <w:tc>
          <w:tcPr>
            <w:tcW w:w="756" w:type="dxa"/>
            <w:noWrap/>
            <w:hideMark/>
          </w:tcPr>
          <w:p w14:paraId="3551D96D" w14:textId="2BFDF76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200F0C02" w14:textId="76CD6DF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6</w:t>
            </w:r>
          </w:p>
        </w:tc>
        <w:tc>
          <w:tcPr>
            <w:tcW w:w="756" w:type="dxa"/>
            <w:noWrap/>
            <w:hideMark/>
          </w:tcPr>
          <w:p w14:paraId="7C4C614B" w14:textId="4A4FD7E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3</w:t>
            </w:r>
          </w:p>
        </w:tc>
        <w:tc>
          <w:tcPr>
            <w:tcW w:w="756" w:type="dxa"/>
            <w:noWrap/>
            <w:hideMark/>
          </w:tcPr>
          <w:p w14:paraId="193D7FC5" w14:textId="4871ED6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675B7644" w14:textId="6ECBF54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3AD4F668" w14:textId="6B6B779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r>
      <w:tr w:rsidR="00F001ED" w:rsidRPr="00EB191D" w14:paraId="140EAC83" w14:textId="77777777" w:rsidTr="00F001ED">
        <w:trPr>
          <w:trHeight w:val="300"/>
        </w:trPr>
        <w:tc>
          <w:tcPr>
            <w:tcW w:w="2996" w:type="dxa"/>
            <w:noWrap/>
            <w:hideMark/>
          </w:tcPr>
          <w:p w14:paraId="1E4546C9" w14:textId="77777777" w:rsidR="00F001ED" w:rsidRPr="00EB191D" w:rsidRDefault="00F001ED" w:rsidP="00EB191D">
            <w:pPr>
              <w:spacing w:after="0" w:line="360" w:lineRule="auto"/>
              <w:rPr>
                <w:color w:val="000000"/>
                <w:szCs w:val="24"/>
                <w:lang w:val="sv-SE" w:eastAsia="sv-SE"/>
              </w:rPr>
            </w:pPr>
          </w:p>
        </w:tc>
        <w:tc>
          <w:tcPr>
            <w:tcW w:w="2820" w:type="dxa"/>
            <w:hideMark/>
          </w:tcPr>
          <w:p w14:paraId="62B953D3"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7AD1B87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5A9DAB61" w14:textId="3231618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9</w:t>
            </w:r>
          </w:p>
        </w:tc>
        <w:tc>
          <w:tcPr>
            <w:tcW w:w="756" w:type="dxa"/>
            <w:noWrap/>
            <w:hideMark/>
          </w:tcPr>
          <w:p w14:paraId="6DC48A78" w14:textId="25FB84A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4</w:t>
            </w:r>
          </w:p>
        </w:tc>
        <w:tc>
          <w:tcPr>
            <w:tcW w:w="756" w:type="dxa"/>
            <w:noWrap/>
            <w:hideMark/>
          </w:tcPr>
          <w:p w14:paraId="2800FC74" w14:textId="74AF716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48E1C655" w14:textId="7FA9875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18827CB4" w14:textId="43E1288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8</w:t>
            </w:r>
          </w:p>
        </w:tc>
        <w:tc>
          <w:tcPr>
            <w:tcW w:w="756" w:type="dxa"/>
            <w:noWrap/>
            <w:hideMark/>
          </w:tcPr>
          <w:p w14:paraId="60F6C65A" w14:textId="20D685B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6</w:t>
            </w:r>
          </w:p>
        </w:tc>
        <w:tc>
          <w:tcPr>
            <w:tcW w:w="756" w:type="dxa"/>
            <w:noWrap/>
            <w:hideMark/>
          </w:tcPr>
          <w:p w14:paraId="7624570A" w14:textId="28DFA6C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4</w:t>
            </w:r>
          </w:p>
        </w:tc>
        <w:tc>
          <w:tcPr>
            <w:tcW w:w="756" w:type="dxa"/>
            <w:noWrap/>
            <w:hideMark/>
          </w:tcPr>
          <w:p w14:paraId="6B2C0D7F" w14:textId="406673E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r>
      <w:tr w:rsidR="00F001ED" w:rsidRPr="00EB191D" w14:paraId="1D1D6367" w14:textId="77777777" w:rsidTr="00F001ED">
        <w:trPr>
          <w:trHeight w:val="300"/>
        </w:trPr>
        <w:tc>
          <w:tcPr>
            <w:tcW w:w="2996" w:type="dxa"/>
            <w:noWrap/>
            <w:hideMark/>
          </w:tcPr>
          <w:p w14:paraId="11FCDC4F" w14:textId="77777777" w:rsidR="00F001ED" w:rsidRPr="00EB191D" w:rsidRDefault="00F001ED" w:rsidP="00EB191D">
            <w:pPr>
              <w:spacing w:after="0" w:line="360" w:lineRule="auto"/>
              <w:rPr>
                <w:color w:val="000000"/>
                <w:szCs w:val="24"/>
                <w:lang w:val="sv-SE" w:eastAsia="sv-SE"/>
              </w:rPr>
            </w:pPr>
          </w:p>
        </w:tc>
        <w:tc>
          <w:tcPr>
            <w:tcW w:w="2820" w:type="dxa"/>
            <w:hideMark/>
          </w:tcPr>
          <w:p w14:paraId="2C9C777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16-84 yrs</w:t>
            </w:r>
          </w:p>
        </w:tc>
        <w:tc>
          <w:tcPr>
            <w:tcW w:w="956" w:type="dxa"/>
            <w:noWrap/>
            <w:hideMark/>
          </w:tcPr>
          <w:p w14:paraId="099F4BD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F2C9759" w14:textId="053EA31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2CB705ED" w14:textId="6FF08E4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046B31B7" w14:textId="3D7515A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1F5EDA14" w14:textId="0371B30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14E0E545" w14:textId="380251D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12C83DCB" w14:textId="59FCE01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26F7514A" w14:textId="2D430C5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78F654BA" w14:textId="4600296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r>
      <w:tr w:rsidR="00F001ED" w:rsidRPr="00EB191D" w14:paraId="31129B42" w14:textId="77777777" w:rsidTr="00F001ED">
        <w:trPr>
          <w:trHeight w:val="300"/>
        </w:trPr>
        <w:tc>
          <w:tcPr>
            <w:tcW w:w="2996" w:type="dxa"/>
            <w:noWrap/>
            <w:hideMark/>
          </w:tcPr>
          <w:p w14:paraId="0B7B1540" w14:textId="77777777" w:rsidR="00F001ED" w:rsidRPr="00EB191D" w:rsidRDefault="00F001ED" w:rsidP="00EB191D">
            <w:pPr>
              <w:spacing w:after="0" w:line="360" w:lineRule="auto"/>
              <w:rPr>
                <w:color w:val="000000"/>
                <w:szCs w:val="24"/>
                <w:lang w:val="sv-SE" w:eastAsia="sv-SE"/>
              </w:rPr>
            </w:pPr>
          </w:p>
        </w:tc>
        <w:tc>
          <w:tcPr>
            <w:tcW w:w="2820" w:type="dxa"/>
            <w:hideMark/>
          </w:tcPr>
          <w:p w14:paraId="0BEAFFE3"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1674D74"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03133881" w14:textId="35C2C62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136B6CC8" w14:textId="6647953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1</w:t>
            </w:r>
          </w:p>
        </w:tc>
        <w:tc>
          <w:tcPr>
            <w:tcW w:w="756" w:type="dxa"/>
            <w:noWrap/>
            <w:hideMark/>
          </w:tcPr>
          <w:p w14:paraId="1B38E5D0" w14:textId="445A9F3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70D52D08" w14:textId="44E0D1F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3D2D8F42" w14:textId="45904F3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17DD9A7D" w14:textId="453E535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2B7C7A23" w14:textId="01C219B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3</w:t>
            </w:r>
          </w:p>
        </w:tc>
        <w:tc>
          <w:tcPr>
            <w:tcW w:w="756" w:type="dxa"/>
            <w:noWrap/>
            <w:hideMark/>
          </w:tcPr>
          <w:p w14:paraId="61666A8D" w14:textId="39382B6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r>
      <w:tr w:rsidR="00F001ED" w:rsidRPr="00EB191D" w14:paraId="4E0B9006" w14:textId="77777777" w:rsidTr="00F001ED">
        <w:trPr>
          <w:trHeight w:val="300"/>
        </w:trPr>
        <w:tc>
          <w:tcPr>
            <w:tcW w:w="2996" w:type="dxa"/>
            <w:noWrap/>
            <w:hideMark/>
          </w:tcPr>
          <w:p w14:paraId="31DB0C5E" w14:textId="77777777" w:rsidR="00F001ED" w:rsidRPr="00EB191D" w:rsidRDefault="00F001ED" w:rsidP="00EB191D">
            <w:pPr>
              <w:spacing w:after="0" w:line="360" w:lineRule="auto"/>
              <w:rPr>
                <w:color w:val="000000"/>
                <w:szCs w:val="24"/>
                <w:lang w:val="sv-SE" w:eastAsia="sv-SE"/>
              </w:rPr>
            </w:pPr>
          </w:p>
        </w:tc>
        <w:tc>
          <w:tcPr>
            <w:tcW w:w="2820" w:type="dxa"/>
            <w:hideMark/>
          </w:tcPr>
          <w:p w14:paraId="3B76406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16-24 yrs</w:t>
            </w:r>
          </w:p>
        </w:tc>
        <w:tc>
          <w:tcPr>
            <w:tcW w:w="956" w:type="dxa"/>
            <w:noWrap/>
            <w:hideMark/>
          </w:tcPr>
          <w:p w14:paraId="42906EA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9F0E277" w14:textId="13DB2D8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692CD01C" w14:textId="0281B03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3</w:t>
            </w:r>
          </w:p>
        </w:tc>
        <w:tc>
          <w:tcPr>
            <w:tcW w:w="756" w:type="dxa"/>
            <w:noWrap/>
            <w:hideMark/>
          </w:tcPr>
          <w:p w14:paraId="7738BD0D" w14:textId="1CB4B5E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9</w:t>
            </w:r>
          </w:p>
        </w:tc>
        <w:tc>
          <w:tcPr>
            <w:tcW w:w="756" w:type="dxa"/>
            <w:noWrap/>
            <w:hideMark/>
          </w:tcPr>
          <w:p w14:paraId="56B997BA" w14:textId="26F71BA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1</w:t>
            </w:r>
          </w:p>
        </w:tc>
        <w:tc>
          <w:tcPr>
            <w:tcW w:w="756" w:type="dxa"/>
            <w:noWrap/>
            <w:hideMark/>
          </w:tcPr>
          <w:p w14:paraId="28FEAC17" w14:textId="522A523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4D1CA8F3" w14:textId="016BD95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5</w:t>
            </w:r>
          </w:p>
        </w:tc>
        <w:tc>
          <w:tcPr>
            <w:tcW w:w="756" w:type="dxa"/>
            <w:noWrap/>
            <w:hideMark/>
          </w:tcPr>
          <w:p w14:paraId="5F8A4DC3" w14:textId="597F37E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57D629B9"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r>
      <w:tr w:rsidR="00F001ED" w:rsidRPr="00EB191D" w14:paraId="6F8954B7" w14:textId="77777777" w:rsidTr="00F001ED">
        <w:trPr>
          <w:trHeight w:val="300"/>
        </w:trPr>
        <w:tc>
          <w:tcPr>
            <w:tcW w:w="2996" w:type="dxa"/>
            <w:noWrap/>
            <w:hideMark/>
          </w:tcPr>
          <w:p w14:paraId="2CA10CA6" w14:textId="77777777" w:rsidR="00F001ED" w:rsidRPr="00EB191D" w:rsidRDefault="00F001ED" w:rsidP="00EB191D">
            <w:pPr>
              <w:spacing w:after="0" w:line="360" w:lineRule="auto"/>
              <w:rPr>
                <w:color w:val="000000"/>
                <w:szCs w:val="24"/>
                <w:lang w:val="sv-SE" w:eastAsia="sv-SE"/>
              </w:rPr>
            </w:pPr>
          </w:p>
        </w:tc>
        <w:tc>
          <w:tcPr>
            <w:tcW w:w="2820" w:type="dxa"/>
            <w:hideMark/>
          </w:tcPr>
          <w:p w14:paraId="396F074F"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737834B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658B5A92" w14:textId="4BDF5BE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2E1E8A40" w14:textId="5285EE1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6</w:t>
            </w:r>
          </w:p>
        </w:tc>
        <w:tc>
          <w:tcPr>
            <w:tcW w:w="756" w:type="dxa"/>
            <w:noWrap/>
            <w:hideMark/>
          </w:tcPr>
          <w:p w14:paraId="64AA92B6" w14:textId="1312AFC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7ECB4BAC" w14:textId="481278C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4</w:t>
            </w:r>
          </w:p>
        </w:tc>
        <w:tc>
          <w:tcPr>
            <w:tcW w:w="756" w:type="dxa"/>
            <w:noWrap/>
            <w:hideMark/>
          </w:tcPr>
          <w:p w14:paraId="5822F37A" w14:textId="6908611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1</w:t>
            </w:r>
          </w:p>
        </w:tc>
        <w:tc>
          <w:tcPr>
            <w:tcW w:w="756" w:type="dxa"/>
            <w:noWrap/>
            <w:hideMark/>
          </w:tcPr>
          <w:p w14:paraId="4FE38209" w14:textId="021A5D0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2</w:t>
            </w:r>
          </w:p>
        </w:tc>
        <w:tc>
          <w:tcPr>
            <w:tcW w:w="756" w:type="dxa"/>
            <w:noWrap/>
            <w:hideMark/>
          </w:tcPr>
          <w:p w14:paraId="660070A1" w14:textId="6D60725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39EDB6C4" w14:textId="499FA44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r>
      <w:tr w:rsidR="00F001ED" w:rsidRPr="00EB191D" w14:paraId="0378353B" w14:textId="77777777" w:rsidTr="00F001ED">
        <w:trPr>
          <w:trHeight w:val="300"/>
        </w:trPr>
        <w:tc>
          <w:tcPr>
            <w:tcW w:w="2996" w:type="dxa"/>
            <w:noWrap/>
            <w:hideMark/>
          </w:tcPr>
          <w:p w14:paraId="0283F6AE" w14:textId="77777777" w:rsidR="00F001ED" w:rsidRPr="00EB191D" w:rsidRDefault="00F001ED" w:rsidP="00EB191D">
            <w:pPr>
              <w:spacing w:after="0" w:line="360" w:lineRule="auto"/>
              <w:rPr>
                <w:color w:val="000000"/>
                <w:szCs w:val="24"/>
                <w:lang w:val="sv-SE" w:eastAsia="sv-SE"/>
              </w:rPr>
            </w:pPr>
          </w:p>
        </w:tc>
        <w:tc>
          <w:tcPr>
            <w:tcW w:w="2820" w:type="dxa"/>
            <w:hideMark/>
          </w:tcPr>
          <w:p w14:paraId="1B9B30F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25-34 yrs</w:t>
            </w:r>
          </w:p>
        </w:tc>
        <w:tc>
          <w:tcPr>
            <w:tcW w:w="956" w:type="dxa"/>
            <w:noWrap/>
            <w:hideMark/>
          </w:tcPr>
          <w:p w14:paraId="2BB2B06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01263823" w14:textId="646AEC0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1</w:t>
            </w:r>
          </w:p>
        </w:tc>
        <w:tc>
          <w:tcPr>
            <w:tcW w:w="756" w:type="dxa"/>
            <w:noWrap/>
            <w:hideMark/>
          </w:tcPr>
          <w:p w14:paraId="32444C97" w14:textId="6C0B3C8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6</w:t>
            </w:r>
          </w:p>
        </w:tc>
        <w:tc>
          <w:tcPr>
            <w:tcW w:w="756" w:type="dxa"/>
            <w:noWrap/>
            <w:hideMark/>
          </w:tcPr>
          <w:p w14:paraId="013B0757" w14:textId="3528F28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50954259" w14:textId="77FD7AD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6</w:t>
            </w:r>
          </w:p>
        </w:tc>
        <w:tc>
          <w:tcPr>
            <w:tcW w:w="756" w:type="dxa"/>
            <w:noWrap/>
            <w:hideMark/>
          </w:tcPr>
          <w:p w14:paraId="091F3933" w14:textId="73E60D3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9</w:t>
            </w:r>
          </w:p>
        </w:tc>
        <w:tc>
          <w:tcPr>
            <w:tcW w:w="756" w:type="dxa"/>
            <w:noWrap/>
            <w:hideMark/>
          </w:tcPr>
          <w:p w14:paraId="0DE20D3B" w14:textId="476916E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342250A6" w14:textId="3EBA850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237CBD55" w14:textId="391EA6F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r>
      <w:tr w:rsidR="00F001ED" w:rsidRPr="00EB191D" w14:paraId="1C36E817" w14:textId="77777777" w:rsidTr="00F001ED">
        <w:trPr>
          <w:trHeight w:val="300"/>
        </w:trPr>
        <w:tc>
          <w:tcPr>
            <w:tcW w:w="2996" w:type="dxa"/>
            <w:noWrap/>
            <w:hideMark/>
          </w:tcPr>
          <w:p w14:paraId="359ED99F" w14:textId="77777777" w:rsidR="00F001ED" w:rsidRPr="00EB191D" w:rsidRDefault="00F001ED" w:rsidP="00EB191D">
            <w:pPr>
              <w:spacing w:after="0" w:line="360" w:lineRule="auto"/>
              <w:rPr>
                <w:color w:val="000000"/>
                <w:szCs w:val="24"/>
                <w:lang w:val="sv-SE" w:eastAsia="sv-SE"/>
              </w:rPr>
            </w:pPr>
          </w:p>
        </w:tc>
        <w:tc>
          <w:tcPr>
            <w:tcW w:w="2820" w:type="dxa"/>
            <w:hideMark/>
          </w:tcPr>
          <w:p w14:paraId="2A0F83A7"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03A5DC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4A2D9442" w14:textId="455F086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519D7B72" w14:textId="5E9C3ED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3</w:t>
            </w:r>
          </w:p>
        </w:tc>
        <w:tc>
          <w:tcPr>
            <w:tcW w:w="756" w:type="dxa"/>
            <w:noWrap/>
            <w:hideMark/>
          </w:tcPr>
          <w:p w14:paraId="2195AB98" w14:textId="403B9FB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05E49E45" w14:textId="70E502B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5</w:t>
            </w:r>
          </w:p>
        </w:tc>
        <w:tc>
          <w:tcPr>
            <w:tcW w:w="756" w:type="dxa"/>
            <w:noWrap/>
            <w:hideMark/>
          </w:tcPr>
          <w:p w14:paraId="2E986B73" w14:textId="35D4D54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285EDEF7"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p>
        </w:tc>
        <w:tc>
          <w:tcPr>
            <w:tcW w:w="756" w:type="dxa"/>
            <w:noWrap/>
            <w:hideMark/>
          </w:tcPr>
          <w:p w14:paraId="5A9C6872" w14:textId="3F4FE1C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3D5FB887" w14:textId="3E504FB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3</w:t>
            </w:r>
          </w:p>
        </w:tc>
      </w:tr>
      <w:tr w:rsidR="00F001ED" w:rsidRPr="00EB191D" w14:paraId="68C64019" w14:textId="77777777" w:rsidTr="00F001ED">
        <w:trPr>
          <w:trHeight w:val="300"/>
        </w:trPr>
        <w:tc>
          <w:tcPr>
            <w:tcW w:w="2996" w:type="dxa"/>
            <w:noWrap/>
            <w:hideMark/>
          </w:tcPr>
          <w:p w14:paraId="0172740E" w14:textId="77777777" w:rsidR="00F001ED" w:rsidRPr="00EB191D" w:rsidRDefault="00F001ED" w:rsidP="00EB191D">
            <w:pPr>
              <w:spacing w:after="0" w:line="360" w:lineRule="auto"/>
              <w:rPr>
                <w:color w:val="000000"/>
                <w:szCs w:val="24"/>
                <w:lang w:val="sv-SE" w:eastAsia="sv-SE"/>
              </w:rPr>
            </w:pPr>
          </w:p>
        </w:tc>
        <w:tc>
          <w:tcPr>
            <w:tcW w:w="2820" w:type="dxa"/>
            <w:hideMark/>
          </w:tcPr>
          <w:p w14:paraId="1EDAEB5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35-44 yrs</w:t>
            </w:r>
          </w:p>
        </w:tc>
        <w:tc>
          <w:tcPr>
            <w:tcW w:w="956" w:type="dxa"/>
            <w:noWrap/>
            <w:hideMark/>
          </w:tcPr>
          <w:p w14:paraId="4F825F0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5784D517"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1DEFBC68" w14:textId="7E59603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111BAE96"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c>
          <w:tcPr>
            <w:tcW w:w="756" w:type="dxa"/>
            <w:noWrap/>
            <w:hideMark/>
          </w:tcPr>
          <w:p w14:paraId="6E056AEF" w14:textId="3FF8DBE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60E446BD" w14:textId="5554EEB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307A9A80" w14:textId="12C63A2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6A85F22B" w14:textId="6BABFFB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2FA85B60" w14:textId="291C1C6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r>
      <w:tr w:rsidR="00F001ED" w:rsidRPr="00EB191D" w14:paraId="3331DC42" w14:textId="77777777" w:rsidTr="00F001ED">
        <w:trPr>
          <w:trHeight w:val="300"/>
        </w:trPr>
        <w:tc>
          <w:tcPr>
            <w:tcW w:w="2996" w:type="dxa"/>
            <w:noWrap/>
            <w:hideMark/>
          </w:tcPr>
          <w:p w14:paraId="1895F133" w14:textId="77777777" w:rsidR="00F001ED" w:rsidRPr="00EB191D" w:rsidRDefault="00F001ED" w:rsidP="00EB191D">
            <w:pPr>
              <w:spacing w:after="0" w:line="360" w:lineRule="auto"/>
              <w:rPr>
                <w:color w:val="000000"/>
                <w:szCs w:val="24"/>
                <w:lang w:val="sv-SE" w:eastAsia="sv-SE"/>
              </w:rPr>
            </w:pPr>
          </w:p>
        </w:tc>
        <w:tc>
          <w:tcPr>
            <w:tcW w:w="2820" w:type="dxa"/>
            <w:hideMark/>
          </w:tcPr>
          <w:p w14:paraId="4B52FD81"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9D41EB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69AC59E7" w14:textId="655DA39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8</w:t>
            </w:r>
          </w:p>
        </w:tc>
        <w:tc>
          <w:tcPr>
            <w:tcW w:w="756" w:type="dxa"/>
            <w:noWrap/>
            <w:hideMark/>
          </w:tcPr>
          <w:p w14:paraId="1401EEED" w14:textId="04976ED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2937C52D" w14:textId="424C25D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5B942956" w14:textId="2DA062F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5E02A7D9" w14:textId="1CDE981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6</w:t>
            </w:r>
          </w:p>
        </w:tc>
        <w:tc>
          <w:tcPr>
            <w:tcW w:w="756" w:type="dxa"/>
            <w:noWrap/>
            <w:hideMark/>
          </w:tcPr>
          <w:p w14:paraId="26EE2758" w14:textId="38AEC94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196829F2" w14:textId="137A8F5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3</w:t>
            </w:r>
          </w:p>
        </w:tc>
        <w:tc>
          <w:tcPr>
            <w:tcW w:w="756" w:type="dxa"/>
            <w:noWrap/>
            <w:hideMark/>
          </w:tcPr>
          <w:p w14:paraId="4C1DED9F" w14:textId="286257D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r>
      <w:tr w:rsidR="00F001ED" w:rsidRPr="00EB191D" w14:paraId="6765D299" w14:textId="77777777" w:rsidTr="00F001ED">
        <w:trPr>
          <w:trHeight w:val="300"/>
        </w:trPr>
        <w:tc>
          <w:tcPr>
            <w:tcW w:w="2996" w:type="dxa"/>
            <w:noWrap/>
            <w:hideMark/>
          </w:tcPr>
          <w:p w14:paraId="1ADB8E3F" w14:textId="77777777" w:rsidR="00F001ED" w:rsidRPr="00EB191D" w:rsidRDefault="00F001ED" w:rsidP="00EB191D">
            <w:pPr>
              <w:spacing w:after="0" w:line="360" w:lineRule="auto"/>
              <w:rPr>
                <w:color w:val="000000"/>
                <w:szCs w:val="24"/>
                <w:lang w:val="sv-SE" w:eastAsia="sv-SE"/>
              </w:rPr>
            </w:pPr>
          </w:p>
        </w:tc>
        <w:tc>
          <w:tcPr>
            <w:tcW w:w="2820" w:type="dxa"/>
            <w:hideMark/>
          </w:tcPr>
          <w:p w14:paraId="73ECB83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45-54 yrs</w:t>
            </w:r>
          </w:p>
        </w:tc>
        <w:tc>
          <w:tcPr>
            <w:tcW w:w="956" w:type="dxa"/>
            <w:noWrap/>
            <w:hideMark/>
          </w:tcPr>
          <w:p w14:paraId="5B62F73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7EB28A23" w14:textId="6DD65AD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226A5169" w14:textId="737B468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6</w:t>
            </w:r>
          </w:p>
        </w:tc>
        <w:tc>
          <w:tcPr>
            <w:tcW w:w="756" w:type="dxa"/>
            <w:noWrap/>
            <w:hideMark/>
          </w:tcPr>
          <w:p w14:paraId="63C1E3D0" w14:textId="5C041F0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204D8505" w14:textId="0743FA0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58F4DE37" w14:textId="74DC736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44FDD62C" w14:textId="11D2A76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590E28EE" w14:textId="1F3A1FE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0F450F3A"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r>
      <w:tr w:rsidR="00F001ED" w:rsidRPr="00EB191D" w14:paraId="5CEAA698" w14:textId="77777777" w:rsidTr="00F001ED">
        <w:trPr>
          <w:trHeight w:val="300"/>
        </w:trPr>
        <w:tc>
          <w:tcPr>
            <w:tcW w:w="2996" w:type="dxa"/>
            <w:noWrap/>
            <w:hideMark/>
          </w:tcPr>
          <w:p w14:paraId="484D3011" w14:textId="77777777" w:rsidR="00F001ED" w:rsidRPr="00EB191D" w:rsidRDefault="00F001ED" w:rsidP="00EB191D">
            <w:pPr>
              <w:spacing w:after="0" w:line="360" w:lineRule="auto"/>
              <w:rPr>
                <w:color w:val="000000"/>
                <w:szCs w:val="24"/>
                <w:lang w:val="sv-SE" w:eastAsia="sv-SE"/>
              </w:rPr>
            </w:pPr>
          </w:p>
        </w:tc>
        <w:tc>
          <w:tcPr>
            <w:tcW w:w="2820" w:type="dxa"/>
            <w:hideMark/>
          </w:tcPr>
          <w:p w14:paraId="5439D903"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A4723F4"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263B15A5"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43BA11CA" w14:textId="0E3CAAD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8</w:t>
            </w:r>
          </w:p>
        </w:tc>
        <w:tc>
          <w:tcPr>
            <w:tcW w:w="756" w:type="dxa"/>
            <w:noWrap/>
            <w:hideMark/>
          </w:tcPr>
          <w:p w14:paraId="54494AB9" w14:textId="113B3C9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7</w:t>
            </w:r>
          </w:p>
        </w:tc>
        <w:tc>
          <w:tcPr>
            <w:tcW w:w="756" w:type="dxa"/>
            <w:noWrap/>
            <w:hideMark/>
          </w:tcPr>
          <w:p w14:paraId="1AC47AF8" w14:textId="2F5422E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6</w:t>
            </w:r>
          </w:p>
        </w:tc>
        <w:tc>
          <w:tcPr>
            <w:tcW w:w="756" w:type="dxa"/>
            <w:noWrap/>
            <w:hideMark/>
          </w:tcPr>
          <w:p w14:paraId="7EAE34D0"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7C2CFCA8" w14:textId="1563ECB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64E5A4DA" w14:textId="6F208A0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58F227B8" w14:textId="2001489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r>
      <w:tr w:rsidR="00F001ED" w:rsidRPr="00EB191D" w14:paraId="042440BC" w14:textId="77777777" w:rsidTr="00F001ED">
        <w:trPr>
          <w:trHeight w:val="300"/>
        </w:trPr>
        <w:tc>
          <w:tcPr>
            <w:tcW w:w="2996" w:type="dxa"/>
            <w:noWrap/>
            <w:hideMark/>
          </w:tcPr>
          <w:p w14:paraId="3105EC83" w14:textId="77777777" w:rsidR="00F001ED" w:rsidRPr="00EB191D" w:rsidRDefault="00F001ED" w:rsidP="00EB191D">
            <w:pPr>
              <w:spacing w:after="0" w:line="360" w:lineRule="auto"/>
              <w:rPr>
                <w:color w:val="000000"/>
                <w:szCs w:val="24"/>
                <w:lang w:val="sv-SE" w:eastAsia="sv-SE"/>
              </w:rPr>
            </w:pPr>
          </w:p>
        </w:tc>
        <w:tc>
          <w:tcPr>
            <w:tcW w:w="2820" w:type="dxa"/>
            <w:hideMark/>
          </w:tcPr>
          <w:p w14:paraId="4B4F288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55-64 yrs</w:t>
            </w:r>
          </w:p>
        </w:tc>
        <w:tc>
          <w:tcPr>
            <w:tcW w:w="956" w:type="dxa"/>
            <w:noWrap/>
            <w:hideMark/>
          </w:tcPr>
          <w:p w14:paraId="36D2425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B48F800" w14:textId="764A70E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795EE865"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c>
          <w:tcPr>
            <w:tcW w:w="756" w:type="dxa"/>
            <w:noWrap/>
            <w:hideMark/>
          </w:tcPr>
          <w:p w14:paraId="49066712" w14:textId="511347A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15AD0B76" w14:textId="1477126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5</w:t>
            </w:r>
          </w:p>
        </w:tc>
        <w:tc>
          <w:tcPr>
            <w:tcW w:w="756" w:type="dxa"/>
            <w:noWrap/>
            <w:hideMark/>
          </w:tcPr>
          <w:p w14:paraId="2A9D7341" w14:textId="05ED84E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755B3FBB" w14:textId="6B8B687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48A8CED6"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p>
        </w:tc>
        <w:tc>
          <w:tcPr>
            <w:tcW w:w="756" w:type="dxa"/>
            <w:noWrap/>
            <w:hideMark/>
          </w:tcPr>
          <w:p w14:paraId="0F13C2C9" w14:textId="6F7E5A9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r>
      <w:tr w:rsidR="00F001ED" w:rsidRPr="00EB191D" w14:paraId="369F12C0" w14:textId="77777777" w:rsidTr="00F001ED">
        <w:trPr>
          <w:trHeight w:val="300"/>
        </w:trPr>
        <w:tc>
          <w:tcPr>
            <w:tcW w:w="2996" w:type="dxa"/>
            <w:noWrap/>
            <w:hideMark/>
          </w:tcPr>
          <w:p w14:paraId="7DD42A1C" w14:textId="77777777" w:rsidR="00F001ED" w:rsidRPr="00EB191D" w:rsidRDefault="00F001ED" w:rsidP="00EB191D">
            <w:pPr>
              <w:spacing w:after="0" w:line="360" w:lineRule="auto"/>
              <w:rPr>
                <w:color w:val="000000"/>
                <w:szCs w:val="24"/>
                <w:lang w:val="sv-SE" w:eastAsia="sv-SE"/>
              </w:rPr>
            </w:pPr>
          </w:p>
        </w:tc>
        <w:tc>
          <w:tcPr>
            <w:tcW w:w="2820" w:type="dxa"/>
            <w:hideMark/>
          </w:tcPr>
          <w:p w14:paraId="4F606EC1"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185C23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4379C673" w14:textId="33DBD9B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31BF0245" w14:textId="3B4ABC1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07C6D867" w14:textId="5AC15C5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726897E5" w14:textId="5D6B269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9</w:t>
            </w:r>
          </w:p>
        </w:tc>
        <w:tc>
          <w:tcPr>
            <w:tcW w:w="756" w:type="dxa"/>
            <w:noWrap/>
            <w:hideMark/>
          </w:tcPr>
          <w:p w14:paraId="31981A0A" w14:textId="39FCD5F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3</w:t>
            </w:r>
          </w:p>
        </w:tc>
        <w:tc>
          <w:tcPr>
            <w:tcW w:w="756" w:type="dxa"/>
            <w:noWrap/>
            <w:hideMark/>
          </w:tcPr>
          <w:p w14:paraId="332BB00D" w14:textId="01E0158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3</w:t>
            </w:r>
          </w:p>
        </w:tc>
        <w:tc>
          <w:tcPr>
            <w:tcW w:w="756" w:type="dxa"/>
            <w:noWrap/>
            <w:hideMark/>
          </w:tcPr>
          <w:p w14:paraId="2E0DA1F7" w14:textId="7CC8BB9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4</w:t>
            </w:r>
          </w:p>
        </w:tc>
        <w:tc>
          <w:tcPr>
            <w:tcW w:w="756" w:type="dxa"/>
            <w:noWrap/>
            <w:hideMark/>
          </w:tcPr>
          <w:p w14:paraId="5C0B3FE5" w14:textId="04534D0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021796B1" w14:textId="77777777" w:rsidTr="00F001ED">
        <w:trPr>
          <w:trHeight w:val="300"/>
        </w:trPr>
        <w:tc>
          <w:tcPr>
            <w:tcW w:w="2996" w:type="dxa"/>
            <w:noWrap/>
            <w:hideMark/>
          </w:tcPr>
          <w:p w14:paraId="0F9F326F" w14:textId="77777777" w:rsidR="00F001ED" w:rsidRPr="00EB191D" w:rsidRDefault="00F001ED" w:rsidP="00EB191D">
            <w:pPr>
              <w:spacing w:after="0" w:line="360" w:lineRule="auto"/>
              <w:rPr>
                <w:color w:val="000000"/>
                <w:szCs w:val="24"/>
                <w:lang w:val="sv-SE" w:eastAsia="sv-SE"/>
              </w:rPr>
            </w:pPr>
          </w:p>
        </w:tc>
        <w:tc>
          <w:tcPr>
            <w:tcW w:w="2820" w:type="dxa"/>
            <w:hideMark/>
          </w:tcPr>
          <w:p w14:paraId="695E8844"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65-74 yrs</w:t>
            </w:r>
          </w:p>
        </w:tc>
        <w:tc>
          <w:tcPr>
            <w:tcW w:w="956" w:type="dxa"/>
            <w:noWrap/>
            <w:hideMark/>
          </w:tcPr>
          <w:p w14:paraId="6A9E7E8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5D68FB79" w14:textId="378954F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1</w:t>
            </w:r>
          </w:p>
        </w:tc>
        <w:tc>
          <w:tcPr>
            <w:tcW w:w="756" w:type="dxa"/>
            <w:noWrap/>
            <w:hideMark/>
          </w:tcPr>
          <w:p w14:paraId="1F844985" w14:textId="2550F66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3</w:t>
            </w:r>
          </w:p>
        </w:tc>
        <w:tc>
          <w:tcPr>
            <w:tcW w:w="756" w:type="dxa"/>
            <w:noWrap/>
            <w:hideMark/>
          </w:tcPr>
          <w:p w14:paraId="310530C2" w14:textId="67DD9C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9</w:t>
            </w:r>
          </w:p>
        </w:tc>
        <w:tc>
          <w:tcPr>
            <w:tcW w:w="756" w:type="dxa"/>
            <w:noWrap/>
            <w:hideMark/>
          </w:tcPr>
          <w:p w14:paraId="2F2C5A38" w14:textId="15F4F2A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4</w:t>
            </w:r>
          </w:p>
        </w:tc>
        <w:tc>
          <w:tcPr>
            <w:tcW w:w="756" w:type="dxa"/>
            <w:noWrap/>
            <w:hideMark/>
          </w:tcPr>
          <w:p w14:paraId="538DE4B8" w14:textId="5DD3682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5</w:t>
            </w:r>
          </w:p>
        </w:tc>
        <w:tc>
          <w:tcPr>
            <w:tcW w:w="756" w:type="dxa"/>
            <w:noWrap/>
            <w:hideMark/>
          </w:tcPr>
          <w:p w14:paraId="058C4089" w14:textId="704CC6D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3</w:t>
            </w:r>
          </w:p>
        </w:tc>
        <w:tc>
          <w:tcPr>
            <w:tcW w:w="756" w:type="dxa"/>
            <w:noWrap/>
            <w:hideMark/>
          </w:tcPr>
          <w:p w14:paraId="70948B81" w14:textId="535494C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9</w:t>
            </w:r>
          </w:p>
        </w:tc>
        <w:tc>
          <w:tcPr>
            <w:tcW w:w="756" w:type="dxa"/>
            <w:noWrap/>
            <w:hideMark/>
          </w:tcPr>
          <w:p w14:paraId="0DB8B580" w14:textId="2A67BA7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r>
      <w:tr w:rsidR="00F001ED" w:rsidRPr="00EB191D" w14:paraId="413F5CBF" w14:textId="77777777" w:rsidTr="00F001ED">
        <w:trPr>
          <w:trHeight w:val="300"/>
        </w:trPr>
        <w:tc>
          <w:tcPr>
            <w:tcW w:w="2996" w:type="dxa"/>
            <w:noWrap/>
            <w:hideMark/>
          </w:tcPr>
          <w:p w14:paraId="5DFCB7B3" w14:textId="77777777" w:rsidR="00F001ED" w:rsidRPr="00EB191D" w:rsidRDefault="00F001ED" w:rsidP="00EB191D">
            <w:pPr>
              <w:spacing w:after="0" w:line="360" w:lineRule="auto"/>
              <w:rPr>
                <w:color w:val="000000"/>
                <w:szCs w:val="24"/>
                <w:lang w:val="sv-SE" w:eastAsia="sv-SE"/>
              </w:rPr>
            </w:pPr>
          </w:p>
        </w:tc>
        <w:tc>
          <w:tcPr>
            <w:tcW w:w="2820" w:type="dxa"/>
            <w:hideMark/>
          </w:tcPr>
          <w:p w14:paraId="43203F19"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721703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68DB7294" w14:textId="509AD86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6</w:t>
            </w:r>
          </w:p>
        </w:tc>
        <w:tc>
          <w:tcPr>
            <w:tcW w:w="756" w:type="dxa"/>
            <w:noWrap/>
            <w:hideMark/>
          </w:tcPr>
          <w:p w14:paraId="45C78E3A" w14:textId="15CA1D2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13A82795" w14:textId="01B5843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350330CF" w14:textId="6CECDE4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56743915" w14:textId="036761E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8</w:t>
            </w:r>
          </w:p>
        </w:tc>
        <w:tc>
          <w:tcPr>
            <w:tcW w:w="756" w:type="dxa"/>
            <w:noWrap/>
            <w:hideMark/>
          </w:tcPr>
          <w:p w14:paraId="43BECA32" w14:textId="726D8BC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8</w:t>
            </w:r>
          </w:p>
        </w:tc>
        <w:tc>
          <w:tcPr>
            <w:tcW w:w="756" w:type="dxa"/>
            <w:noWrap/>
            <w:hideMark/>
          </w:tcPr>
          <w:p w14:paraId="095FCBC4" w14:textId="5364188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3B18CB63" w14:textId="2FF99E5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4</w:t>
            </w:r>
          </w:p>
        </w:tc>
      </w:tr>
      <w:tr w:rsidR="00F001ED" w:rsidRPr="00EB191D" w14:paraId="57C6EDD8" w14:textId="77777777" w:rsidTr="00F001ED">
        <w:trPr>
          <w:trHeight w:val="300"/>
        </w:trPr>
        <w:tc>
          <w:tcPr>
            <w:tcW w:w="2996" w:type="dxa"/>
            <w:noWrap/>
            <w:hideMark/>
          </w:tcPr>
          <w:p w14:paraId="36D5E5AD" w14:textId="77777777" w:rsidR="00F001ED" w:rsidRPr="00EB191D" w:rsidRDefault="00F001ED" w:rsidP="00EB191D">
            <w:pPr>
              <w:spacing w:after="0" w:line="360" w:lineRule="auto"/>
              <w:rPr>
                <w:color w:val="000000"/>
                <w:szCs w:val="24"/>
                <w:lang w:val="sv-SE" w:eastAsia="sv-SE"/>
              </w:rPr>
            </w:pPr>
          </w:p>
        </w:tc>
        <w:tc>
          <w:tcPr>
            <w:tcW w:w="2820" w:type="dxa"/>
            <w:hideMark/>
          </w:tcPr>
          <w:p w14:paraId="46D8F2F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75-84 yrs</w:t>
            </w:r>
          </w:p>
        </w:tc>
        <w:tc>
          <w:tcPr>
            <w:tcW w:w="956" w:type="dxa"/>
            <w:noWrap/>
            <w:hideMark/>
          </w:tcPr>
          <w:p w14:paraId="0BEDD4C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E07E6F3" w14:textId="44F9D78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c>
          <w:tcPr>
            <w:tcW w:w="756" w:type="dxa"/>
            <w:noWrap/>
            <w:hideMark/>
          </w:tcPr>
          <w:p w14:paraId="5033D543" w14:textId="0C25B51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6F895523" w14:textId="38192EE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3</w:t>
            </w:r>
          </w:p>
        </w:tc>
        <w:tc>
          <w:tcPr>
            <w:tcW w:w="756" w:type="dxa"/>
            <w:noWrap/>
            <w:hideMark/>
          </w:tcPr>
          <w:p w14:paraId="02940BD7" w14:textId="6A15493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0496EEC8" w14:textId="1A3A506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7</w:t>
            </w:r>
          </w:p>
        </w:tc>
        <w:tc>
          <w:tcPr>
            <w:tcW w:w="756" w:type="dxa"/>
            <w:noWrap/>
            <w:hideMark/>
          </w:tcPr>
          <w:p w14:paraId="2D532090" w14:textId="1B995F3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9</w:t>
            </w:r>
          </w:p>
        </w:tc>
        <w:tc>
          <w:tcPr>
            <w:tcW w:w="756" w:type="dxa"/>
            <w:noWrap/>
            <w:hideMark/>
          </w:tcPr>
          <w:p w14:paraId="6914FDBC" w14:textId="03CFE3A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3</w:t>
            </w:r>
          </w:p>
        </w:tc>
        <w:tc>
          <w:tcPr>
            <w:tcW w:w="756" w:type="dxa"/>
            <w:noWrap/>
            <w:hideMark/>
          </w:tcPr>
          <w:p w14:paraId="65570E27"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p>
        </w:tc>
      </w:tr>
      <w:tr w:rsidR="00F001ED" w:rsidRPr="00EB191D" w14:paraId="74E15C86" w14:textId="77777777" w:rsidTr="00F001ED">
        <w:trPr>
          <w:trHeight w:val="300"/>
        </w:trPr>
        <w:tc>
          <w:tcPr>
            <w:tcW w:w="2996" w:type="dxa"/>
            <w:noWrap/>
            <w:hideMark/>
          </w:tcPr>
          <w:p w14:paraId="059F6518" w14:textId="77777777" w:rsidR="00F001ED" w:rsidRPr="00EB191D" w:rsidRDefault="00F001ED" w:rsidP="00EB191D">
            <w:pPr>
              <w:spacing w:after="0" w:line="360" w:lineRule="auto"/>
              <w:rPr>
                <w:color w:val="000000"/>
                <w:szCs w:val="24"/>
                <w:lang w:val="sv-SE" w:eastAsia="sv-SE"/>
              </w:rPr>
            </w:pPr>
          </w:p>
        </w:tc>
        <w:tc>
          <w:tcPr>
            <w:tcW w:w="2820" w:type="dxa"/>
            <w:hideMark/>
          </w:tcPr>
          <w:p w14:paraId="4EF5F33A"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C80EA0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089F3FAD"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605A929B" w14:textId="7C60763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0DB73E72" w14:textId="6D19F7D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8</w:t>
            </w:r>
          </w:p>
        </w:tc>
        <w:tc>
          <w:tcPr>
            <w:tcW w:w="756" w:type="dxa"/>
            <w:noWrap/>
            <w:hideMark/>
          </w:tcPr>
          <w:p w14:paraId="49E351BD" w14:textId="2486F3B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1</w:t>
            </w:r>
          </w:p>
        </w:tc>
        <w:tc>
          <w:tcPr>
            <w:tcW w:w="756" w:type="dxa"/>
            <w:noWrap/>
            <w:hideMark/>
          </w:tcPr>
          <w:p w14:paraId="30C38D96" w14:textId="745C6CC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1</w:t>
            </w:r>
          </w:p>
        </w:tc>
        <w:tc>
          <w:tcPr>
            <w:tcW w:w="756" w:type="dxa"/>
            <w:noWrap/>
            <w:hideMark/>
          </w:tcPr>
          <w:p w14:paraId="591B89BC" w14:textId="0385748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7</w:t>
            </w:r>
          </w:p>
        </w:tc>
        <w:tc>
          <w:tcPr>
            <w:tcW w:w="756" w:type="dxa"/>
            <w:noWrap/>
            <w:hideMark/>
          </w:tcPr>
          <w:p w14:paraId="107FCDC3" w14:textId="2BF1D6D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5</w:t>
            </w:r>
          </w:p>
        </w:tc>
        <w:tc>
          <w:tcPr>
            <w:tcW w:w="756" w:type="dxa"/>
            <w:noWrap/>
            <w:hideMark/>
          </w:tcPr>
          <w:p w14:paraId="12056ADD" w14:textId="04F7C9D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2</w:t>
            </w:r>
          </w:p>
        </w:tc>
      </w:tr>
      <w:tr w:rsidR="00F001ED" w:rsidRPr="00EB191D" w14:paraId="33D9CD5E" w14:textId="77777777" w:rsidTr="00F001ED">
        <w:trPr>
          <w:trHeight w:val="300"/>
        </w:trPr>
        <w:tc>
          <w:tcPr>
            <w:tcW w:w="2996" w:type="dxa"/>
            <w:noWrap/>
            <w:hideMark/>
          </w:tcPr>
          <w:p w14:paraId="04A78262" w14:textId="77777777" w:rsidR="00F001ED" w:rsidRPr="00EB191D" w:rsidRDefault="00F001ED" w:rsidP="00EB191D">
            <w:pPr>
              <w:spacing w:after="0" w:line="360" w:lineRule="auto"/>
              <w:rPr>
                <w:color w:val="000000"/>
                <w:szCs w:val="24"/>
                <w:lang w:val="sv-SE" w:eastAsia="sv-SE"/>
              </w:rPr>
            </w:pPr>
            <w:r w:rsidRPr="00EB191D">
              <w:rPr>
                <w:color w:val="000000"/>
                <w:szCs w:val="24"/>
                <w:lang w:val="sv-SE" w:eastAsia="sv-SE"/>
              </w:rPr>
              <w:t> </w:t>
            </w:r>
          </w:p>
        </w:tc>
        <w:tc>
          <w:tcPr>
            <w:tcW w:w="2820" w:type="dxa"/>
            <w:hideMark/>
          </w:tcPr>
          <w:p w14:paraId="2941AD4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85+ yrs</w:t>
            </w:r>
          </w:p>
        </w:tc>
        <w:tc>
          <w:tcPr>
            <w:tcW w:w="956" w:type="dxa"/>
            <w:noWrap/>
            <w:hideMark/>
          </w:tcPr>
          <w:p w14:paraId="57A0BE0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4CA5FDF6"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w:t>
            </w:r>
          </w:p>
        </w:tc>
        <w:tc>
          <w:tcPr>
            <w:tcW w:w="756" w:type="dxa"/>
            <w:noWrap/>
            <w:hideMark/>
          </w:tcPr>
          <w:p w14:paraId="170C98CB"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w:t>
            </w:r>
          </w:p>
        </w:tc>
        <w:tc>
          <w:tcPr>
            <w:tcW w:w="756" w:type="dxa"/>
            <w:noWrap/>
            <w:hideMark/>
          </w:tcPr>
          <w:p w14:paraId="594E4FBA" w14:textId="7516F5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7</w:t>
            </w:r>
          </w:p>
        </w:tc>
        <w:tc>
          <w:tcPr>
            <w:tcW w:w="756" w:type="dxa"/>
            <w:noWrap/>
            <w:hideMark/>
          </w:tcPr>
          <w:p w14:paraId="2C558450"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w:t>
            </w:r>
          </w:p>
        </w:tc>
        <w:tc>
          <w:tcPr>
            <w:tcW w:w="756" w:type="dxa"/>
            <w:noWrap/>
            <w:hideMark/>
          </w:tcPr>
          <w:p w14:paraId="67C1C08F"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p>
        </w:tc>
        <w:tc>
          <w:tcPr>
            <w:tcW w:w="756" w:type="dxa"/>
            <w:noWrap/>
            <w:hideMark/>
          </w:tcPr>
          <w:p w14:paraId="0F052371" w14:textId="3699A94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9</w:t>
            </w:r>
          </w:p>
        </w:tc>
        <w:tc>
          <w:tcPr>
            <w:tcW w:w="756" w:type="dxa"/>
            <w:noWrap/>
            <w:hideMark/>
          </w:tcPr>
          <w:p w14:paraId="532D5255"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p>
        </w:tc>
        <w:tc>
          <w:tcPr>
            <w:tcW w:w="756" w:type="dxa"/>
            <w:noWrap/>
            <w:hideMark/>
          </w:tcPr>
          <w:p w14:paraId="0CBC6E22"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p>
        </w:tc>
      </w:tr>
      <w:tr w:rsidR="00F001ED" w:rsidRPr="00EB191D" w14:paraId="398224E5" w14:textId="77777777" w:rsidTr="00F001ED">
        <w:trPr>
          <w:trHeight w:val="300"/>
        </w:trPr>
        <w:tc>
          <w:tcPr>
            <w:tcW w:w="2996" w:type="dxa"/>
            <w:noWrap/>
            <w:hideMark/>
          </w:tcPr>
          <w:p w14:paraId="45A85FC5" w14:textId="77777777" w:rsidR="00F001ED" w:rsidRPr="00EB191D" w:rsidRDefault="00F001ED" w:rsidP="00EB191D">
            <w:pPr>
              <w:spacing w:after="0" w:line="360" w:lineRule="auto"/>
              <w:rPr>
                <w:color w:val="000000"/>
                <w:szCs w:val="24"/>
                <w:lang w:val="sv-SE" w:eastAsia="sv-SE"/>
              </w:rPr>
            </w:pPr>
          </w:p>
        </w:tc>
        <w:tc>
          <w:tcPr>
            <w:tcW w:w="2820" w:type="dxa"/>
            <w:hideMark/>
          </w:tcPr>
          <w:p w14:paraId="676EF37D"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267FE3F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1359679B"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p>
        </w:tc>
        <w:tc>
          <w:tcPr>
            <w:tcW w:w="756" w:type="dxa"/>
            <w:noWrap/>
            <w:hideMark/>
          </w:tcPr>
          <w:p w14:paraId="67E855DC" w14:textId="55DFDB7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5</w:t>
            </w:r>
          </w:p>
        </w:tc>
        <w:tc>
          <w:tcPr>
            <w:tcW w:w="756" w:type="dxa"/>
            <w:noWrap/>
            <w:hideMark/>
          </w:tcPr>
          <w:p w14:paraId="5732CDBC" w14:textId="7F2F9AC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530B85F4"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p>
        </w:tc>
        <w:tc>
          <w:tcPr>
            <w:tcW w:w="756" w:type="dxa"/>
            <w:noWrap/>
            <w:hideMark/>
          </w:tcPr>
          <w:p w14:paraId="7C1EC79D"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p>
        </w:tc>
        <w:tc>
          <w:tcPr>
            <w:tcW w:w="756" w:type="dxa"/>
            <w:noWrap/>
            <w:hideMark/>
          </w:tcPr>
          <w:p w14:paraId="43DCDA68"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0AB391BD"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p>
        </w:tc>
        <w:tc>
          <w:tcPr>
            <w:tcW w:w="756" w:type="dxa"/>
            <w:noWrap/>
            <w:hideMark/>
          </w:tcPr>
          <w:p w14:paraId="25EABDDA" w14:textId="303BB47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8</w:t>
            </w:r>
          </w:p>
        </w:tc>
      </w:tr>
      <w:tr w:rsidR="00F001ED" w:rsidRPr="00EB191D" w14:paraId="23F82DD7" w14:textId="77777777" w:rsidTr="00F001ED">
        <w:trPr>
          <w:trHeight w:val="300"/>
        </w:trPr>
        <w:tc>
          <w:tcPr>
            <w:tcW w:w="2996" w:type="dxa"/>
            <w:noWrap/>
            <w:hideMark/>
          </w:tcPr>
          <w:p w14:paraId="50CE30B8" w14:textId="77777777" w:rsidR="00F001ED" w:rsidRPr="00EB191D" w:rsidRDefault="00F001ED" w:rsidP="00EB191D">
            <w:pPr>
              <w:spacing w:after="0" w:line="360" w:lineRule="auto"/>
              <w:rPr>
                <w:color w:val="000000"/>
                <w:szCs w:val="24"/>
                <w:lang w:val="sv-SE" w:eastAsia="sv-SE"/>
              </w:rPr>
            </w:pPr>
          </w:p>
        </w:tc>
        <w:tc>
          <w:tcPr>
            <w:tcW w:w="2820" w:type="dxa"/>
            <w:hideMark/>
          </w:tcPr>
          <w:p w14:paraId="112FE048"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74BBF109"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691AE007"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47114CD3"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DBD2426"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5C20BC6A"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EE91D06"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00B6C50"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5146F993"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2AE1654E" w14:textId="77777777" w:rsidR="00F001ED" w:rsidRPr="00EB191D" w:rsidRDefault="00F001ED" w:rsidP="00EB191D">
            <w:pPr>
              <w:spacing w:after="0" w:line="360" w:lineRule="auto"/>
              <w:rPr>
                <w:color w:val="000000"/>
                <w:szCs w:val="24"/>
                <w:lang w:val="sv-SE" w:eastAsia="sv-SE"/>
              </w:rPr>
            </w:pPr>
          </w:p>
        </w:tc>
      </w:tr>
      <w:tr w:rsidR="00F001ED" w:rsidRPr="00EB191D" w14:paraId="7A3F5194" w14:textId="77777777" w:rsidTr="00F001ED">
        <w:trPr>
          <w:trHeight w:val="300"/>
        </w:trPr>
        <w:tc>
          <w:tcPr>
            <w:tcW w:w="2996" w:type="dxa"/>
            <w:noWrap/>
            <w:hideMark/>
          </w:tcPr>
          <w:p w14:paraId="0303560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Household type and gender</w:t>
            </w:r>
          </w:p>
        </w:tc>
        <w:tc>
          <w:tcPr>
            <w:tcW w:w="2820" w:type="dxa"/>
            <w:hideMark/>
          </w:tcPr>
          <w:p w14:paraId="32089BAB"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F48C764" w14:textId="77777777" w:rsidR="00F001ED" w:rsidRPr="00EB191D" w:rsidRDefault="00F001ED" w:rsidP="00EB191D">
            <w:pPr>
              <w:spacing w:after="0" w:line="360" w:lineRule="auto"/>
              <w:rPr>
                <w:color w:val="000000"/>
                <w:szCs w:val="24"/>
                <w:lang w:val="sv-SE" w:eastAsia="sv-SE"/>
              </w:rPr>
            </w:pPr>
          </w:p>
        </w:tc>
        <w:tc>
          <w:tcPr>
            <w:tcW w:w="3184" w:type="dxa"/>
            <w:gridSpan w:val="4"/>
            <w:noWrap/>
            <w:hideMark/>
          </w:tcPr>
          <w:p w14:paraId="761610C1" w14:textId="18A42701"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Share of people</w:t>
            </w:r>
            <w:r w:rsidR="002E3D29">
              <w:rPr>
                <w:b/>
                <w:bCs/>
                <w:color w:val="000000"/>
                <w:szCs w:val="24"/>
                <w:lang w:val="sv-SE" w:eastAsia="sv-SE"/>
              </w:rPr>
              <w:t>.</w:t>
            </w:r>
            <w:r w:rsidRPr="00EB191D">
              <w:rPr>
                <w:b/>
                <w:bCs/>
                <w:color w:val="000000"/>
                <w:szCs w:val="24"/>
                <w:lang w:val="sv-SE" w:eastAsia="sv-SE"/>
              </w:rPr>
              <w:t xml:space="preserve"> percentage</w:t>
            </w:r>
          </w:p>
        </w:tc>
        <w:tc>
          <w:tcPr>
            <w:tcW w:w="756" w:type="dxa"/>
            <w:noWrap/>
            <w:hideMark/>
          </w:tcPr>
          <w:p w14:paraId="478DBC9D"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2389C0A8"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6B0BCE7"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54BDBE2" w14:textId="77777777" w:rsidR="00F001ED" w:rsidRPr="00EB191D" w:rsidRDefault="00F001ED" w:rsidP="00EB191D">
            <w:pPr>
              <w:spacing w:after="0" w:line="360" w:lineRule="auto"/>
              <w:rPr>
                <w:color w:val="000000"/>
                <w:szCs w:val="24"/>
                <w:lang w:val="sv-SE" w:eastAsia="sv-SE"/>
              </w:rPr>
            </w:pPr>
          </w:p>
        </w:tc>
      </w:tr>
      <w:tr w:rsidR="00F001ED" w:rsidRPr="00EB191D" w14:paraId="6356EF67" w14:textId="77777777" w:rsidTr="00F001ED">
        <w:trPr>
          <w:trHeight w:val="300"/>
        </w:trPr>
        <w:tc>
          <w:tcPr>
            <w:tcW w:w="2996" w:type="dxa"/>
            <w:noWrap/>
            <w:hideMark/>
          </w:tcPr>
          <w:p w14:paraId="6A298AEE" w14:textId="77777777" w:rsidR="00F001ED" w:rsidRPr="00EB191D" w:rsidRDefault="00F001ED" w:rsidP="00EB191D">
            <w:pPr>
              <w:spacing w:after="0" w:line="360" w:lineRule="auto"/>
              <w:rPr>
                <w:color w:val="000000"/>
                <w:szCs w:val="24"/>
                <w:lang w:val="sv-SE" w:eastAsia="sv-SE"/>
              </w:rPr>
            </w:pPr>
          </w:p>
        </w:tc>
        <w:tc>
          <w:tcPr>
            <w:tcW w:w="2820" w:type="dxa"/>
            <w:hideMark/>
          </w:tcPr>
          <w:p w14:paraId="56C3C984"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016ACDD"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70F260F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2008</w:t>
            </w:r>
          </w:p>
        </w:tc>
        <w:tc>
          <w:tcPr>
            <w:tcW w:w="756" w:type="dxa"/>
            <w:noWrap/>
            <w:hideMark/>
          </w:tcPr>
          <w:p w14:paraId="1D7DE26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2009</w:t>
            </w:r>
          </w:p>
        </w:tc>
        <w:tc>
          <w:tcPr>
            <w:tcW w:w="756" w:type="dxa"/>
            <w:noWrap/>
            <w:hideMark/>
          </w:tcPr>
          <w:p w14:paraId="016375FE"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2010</w:t>
            </w:r>
          </w:p>
        </w:tc>
        <w:tc>
          <w:tcPr>
            <w:tcW w:w="756" w:type="dxa"/>
            <w:noWrap/>
            <w:hideMark/>
          </w:tcPr>
          <w:p w14:paraId="5FB24C5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2011</w:t>
            </w:r>
          </w:p>
        </w:tc>
        <w:tc>
          <w:tcPr>
            <w:tcW w:w="756" w:type="dxa"/>
            <w:noWrap/>
            <w:hideMark/>
          </w:tcPr>
          <w:p w14:paraId="56269E5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2012</w:t>
            </w:r>
          </w:p>
        </w:tc>
        <w:tc>
          <w:tcPr>
            <w:tcW w:w="756" w:type="dxa"/>
            <w:noWrap/>
            <w:hideMark/>
          </w:tcPr>
          <w:p w14:paraId="22961A0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2013</w:t>
            </w:r>
          </w:p>
        </w:tc>
        <w:tc>
          <w:tcPr>
            <w:tcW w:w="756" w:type="dxa"/>
            <w:noWrap/>
            <w:hideMark/>
          </w:tcPr>
          <w:p w14:paraId="7372040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2014</w:t>
            </w:r>
          </w:p>
        </w:tc>
        <w:tc>
          <w:tcPr>
            <w:tcW w:w="756" w:type="dxa"/>
            <w:noWrap/>
            <w:hideMark/>
          </w:tcPr>
          <w:p w14:paraId="7811F0F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2015</w:t>
            </w:r>
          </w:p>
        </w:tc>
      </w:tr>
      <w:tr w:rsidR="00F001ED" w:rsidRPr="00EB191D" w14:paraId="3E727A23" w14:textId="77777777" w:rsidTr="00F001ED">
        <w:trPr>
          <w:trHeight w:val="300"/>
        </w:trPr>
        <w:tc>
          <w:tcPr>
            <w:tcW w:w="2996" w:type="dxa"/>
            <w:noWrap/>
            <w:hideMark/>
          </w:tcPr>
          <w:p w14:paraId="192B2600" w14:textId="77777777" w:rsidR="00F001ED" w:rsidRPr="00EB191D" w:rsidRDefault="00F001ED" w:rsidP="00EB191D">
            <w:pPr>
              <w:spacing w:after="0" w:line="360" w:lineRule="auto"/>
              <w:rPr>
                <w:b/>
                <w:bCs/>
                <w:color w:val="000000"/>
                <w:szCs w:val="24"/>
                <w:lang w:val="sv-SE" w:eastAsia="sv-SE"/>
              </w:rPr>
            </w:pPr>
          </w:p>
        </w:tc>
        <w:tc>
          <w:tcPr>
            <w:tcW w:w="2820" w:type="dxa"/>
            <w:hideMark/>
          </w:tcPr>
          <w:p w14:paraId="275D90D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all types of households</w:t>
            </w:r>
          </w:p>
        </w:tc>
        <w:tc>
          <w:tcPr>
            <w:tcW w:w="956" w:type="dxa"/>
            <w:noWrap/>
            <w:hideMark/>
          </w:tcPr>
          <w:p w14:paraId="4B8A3C7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113F1341" w14:textId="7ADAF0D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3BD24C8D" w14:textId="5B56A02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0DCF8FF2" w14:textId="404DE09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6ED1FEC5" w14:textId="4B9C4FB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0927ACD4" w14:textId="3282F95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521DEBA6" w14:textId="7E6EB4F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60E626B4" w14:textId="185FB2C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7867BAB4" w14:textId="3F4EED2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1D553250" w14:textId="77777777" w:rsidTr="00F001ED">
        <w:trPr>
          <w:trHeight w:val="300"/>
        </w:trPr>
        <w:tc>
          <w:tcPr>
            <w:tcW w:w="2996" w:type="dxa"/>
            <w:noWrap/>
            <w:hideMark/>
          </w:tcPr>
          <w:p w14:paraId="48C45606" w14:textId="77777777" w:rsidR="00F001ED" w:rsidRPr="00EB191D" w:rsidRDefault="00F001ED" w:rsidP="00EB191D">
            <w:pPr>
              <w:spacing w:after="0" w:line="360" w:lineRule="auto"/>
              <w:rPr>
                <w:color w:val="000000"/>
                <w:szCs w:val="24"/>
                <w:lang w:val="sv-SE" w:eastAsia="sv-SE"/>
              </w:rPr>
            </w:pPr>
          </w:p>
        </w:tc>
        <w:tc>
          <w:tcPr>
            <w:tcW w:w="2820" w:type="dxa"/>
            <w:hideMark/>
          </w:tcPr>
          <w:p w14:paraId="2F24FEB2"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94BB65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289E68D1" w14:textId="2EB7B3C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6027EB85" w14:textId="1FA6E25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76834619" w14:textId="505ED9A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252525CB" w14:textId="0DD5D17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1D27A834" w14:textId="047AA48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156C82FF" w14:textId="75404BD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7EEA3BA3" w14:textId="067CDB6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7AFED598" w14:textId="60F8E03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23978BAB" w14:textId="77777777" w:rsidTr="00F001ED">
        <w:trPr>
          <w:trHeight w:val="300"/>
        </w:trPr>
        <w:tc>
          <w:tcPr>
            <w:tcW w:w="2996" w:type="dxa"/>
            <w:noWrap/>
            <w:hideMark/>
          </w:tcPr>
          <w:p w14:paraId="6877F7E8" w14:textId="77777777" w:rsidR="00F001ED" w:rsidRPr="00EB191D" w:rsidRDefault="00F001ED" w:rsidP="00EB191D">
            <w:pPr>
              <w:spacing w:after="0" w:line="360" w:lineRule="auto"/>
              <w:rPr>
                <w:color w:val="000000"/>
                <w:szCs w:val="24"/>
                <w:lang w:val="sv-SE" w:eastAsia="sv-SE"/>
              </w:rPr>
            </w:pPr>
          </w:p>
        </w:tc>
        <w:tc>
          <w:tcPr>
            <w:tcW w:w="2820" w:type="dxa"/>
            <w:hideMark/>
          </w:tcPr>
          <w:p w14:paraId="5D6E7F1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single without children</w:t>
            </w:r>
          </w:p>
        </w:tc>
        <w:tc>
          <w:tcPr>
            <w:tcW w:w="956" w:type="dxa"/>
            <w:noWrap/>
            <w:hideMark/>
          </w:tcPr>
          <w:p w14:paraId="730F2A5D"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27D91FC8"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p>
        </w:tc>
        <w:tc>
          <w:tcPr>
            <w:tcW w:w="756" w:type="dxa"/>
            <w:noWrap/>
            <w:hideMark/>
          </w:tcPr>
          <w:p w14:paraId="4FA50802" w14:textId="1F2B04A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8</w:t>
            </w:r>
          </w:p>
        </w:tc>
        <w:tc>
          <w:tcPr>
            <w:tcW w:w="756" w:type="dxa"/>
            <w:noWrap/>
            <w:hideMark/>
          </w:tcPr>
          <w:p w14:paraId="09311217" w14:textId="674E6BD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5</w:t>
            </w:r>
          </w:p>
        </w:tc>
        <w:tc>
          <w:tcPr>
            <w:tcW w:w="756" w:type="dxa"/>
            <w:noWrap/>
            <w:hideMark/>
          </w:tcPr>
          <w:p w14:paraId="3A8FBC45" w14:textId="0AAE5D9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5</w:t>
            </w:r>
          </w:p>
        </w:tc>
        <w:tc>
          <w:tcPr>
            <w:tcW w:w="756" w:type="dxa"/>
            <w:noWrap/>
            <w:hideMark/>
          </w:tcPr>
          <w:p w14:paraId="37367A95" w14:textId="5647E35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3</w:t>
            </w:r>
          </w:p>
        </w:tc>
        <w:tc>
          <w:tcPr>
            <w:tcW w:w="756" w:type="dxa"/>
            <w:noWrap/>
            <w:hideMark/>
          </w:tcPr>
          <w:p w14:paraId="400985F6"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p>
        </w:tc>
        <w:tc>
          <w:tcPr>
            <w:tcW w:w="756" w:type="dxa"/>
            <w:noWrap/>
            <w:hideMark/>
          </w:tcPr>
          <w:p w14:paraId="4865146B" w14:textId="0981DDD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68CD35D8" w14:textId="4B00B56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r>
      <w:tr w:rsidR="00F001ED" w:rsidRPr="00EB191D" w14:paraId="3DF4E8CA" w14:textId="77777777" w:rsidTr="00F001ED">
        <w:trPr>
          <w:trHeight w:val="300"/>
        </w:trPr>
        <w:tc>
          <w:tcPr>
            <w:tcW w:w="2996" w:type="dxa"/>
            <w:noWrap/>
            <w:hideMark/>
          </w:tcPr>
          <w:p w14:paraId="07D5DDB1" w14:textId="77777777" w:rsidR="00F001ED" w:rsidRPr="00EB191D" w:rsidRDefault="00F001ED" w:rsidP="00EB191D">
            <w:pPr>
              <w:spacing w:after="0" w:line="360" w:lineRule="auto"/>
              <w:rPr>
                <w:color w:val="000000"/>
                <w:szCs w:val="24"/>
                <w:lang w:val="sv-SE" w:eastAsia="sv-SE"/>
              </w:rPr>
            </w:pPr>
          </w:p>
        </w:tc>
        <w:tc>
          <w:tcPr>
            <w:tcW w:w="2820" w:type="dxa"/>
            <w:hideMark/>
          </w:tcPr>
          <w:p w14:paraId="32A6761D"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70E13D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321B3E99" w14:textId="47B6D91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3</w:t>
            </w:r>
          </w:p>
        </w:tc>
        <w:tc>
          <w:tcPr>
            <w:tcW w:w="756" w:type="dxa"/>
            <w:noWrap/>
            <w:hideMark/>
          </w:tcPr>
          <w:p w14:paraId="5A3D4F38" w14:textId="71A7DF6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4</w:t>
            </w:r>
          </w:p>
        </w:tc>
        <w:tc>
          <w:tcPr>
            <w:tcW w:w="756" w:type="dxa"/>
            <w:noWrap/>
            <w:hideMark/>
          </w:tcPr>
          <w:p w14:paraId="7D14F6CD" w14:textId="4165BEC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9</w:t>
            </w:r>
          </w:p>
        </w:tc>
        <w:tc>
          <w:tcPr>
            <w:tcW w:w="756" w:type="dxa"/>
            <w:noWrap/>
            <w:hideMark/>
          </w:tcPr>
          <w:p w14:paraId="284D000C" w14:textId="360C992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2D07A3A7" w14:textId="6F35A30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191E0899" w14:textId="3A8935E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9</w:t>
            </w:r>
          </w:p>
        </w:tc>
        <w:tc>
          <w:tcPr>
            <w:tcW w:w="756" w:type="dxa"/>
            <w:noWrap/>
            <w:hideMark/>
          </w:tcPr>
          <w:p w14:paraId="303CA1A3" w14:textId="4CB28F6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2111ABB4" w14:textId="12EDA4D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r>
      <w:tr w:rsidR="00F001ED" w:rsidRPr="00EB191D" w14:paraId="39B528AF" w14:textId="77777777" w:rsidTr="00F001ED">
        <w:trPr>
          <w:trHeight w:val="300"/>
        </w:trPr>
        <w:tc>
          <w:tcPr>
            <w:tcW w:w="2996" w:type="dxa"/>
            <w:noWrap/>
            <w:hideMark/>
          </w:tcPr>
          <w:p w14:paraId="77936366" w14:textId="77777777" w:rsidR="00F001ED" w:rsidRPr="00EB191D" w:rsidRDefault="00F001ED" w:rsidP="00EB191D">
            <w:pPr>
              <w:spacing w:after="0" w:line="360" w:lineRule="auto"/>
              <w:rPr>
                <w:color w:val="000000"/>
                <w:szCs w:val="24"/>
                <w:lang w:val="sv-SE" w:eastAsia="sv-SE"/>
              </w:rPr>
            </w:pPr>
          </w:p>
        </w:tc>
        <w:tc>
          <w:tcPr>
            <w:tcW w:w="2820" w:type="dxa"/>
            <w:hideMark/>
          </w:tcPr>
          <w:p w14:paraId="6C592DF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single parent with children</w:t>
            </w:r>
          </w:p>
        </w:tc>
        <w:tc>
          <w:tcPr>
            <w:tcW w:w="956" w:type="dxa"/>
            <w:noWrap/>
            <w:hideMark/>
          </w:tcPr>
          <w:p w14:paraId="3445954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6C7CAD51"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p>
        </w:tc>
        <w:tc>
          <w:tcPr>
            <w:tcW w:w="756" w:type="dxa"/>
            <w:noWrap/>
            <w:hideMark/>
          </w:tcPr>
          <w:p w14:paraId="0611E52E" w14:textId="265228D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5</w:t>
            </w:r>
          </w:p>
        </w:tc>
        <w:tc>
          <w:tcPr>
            <w:tcW w:w="756" w:type="dxa"/>
            <w:noWrap/>
            <w:hideMark/>
          </w:tcPr>
          <w:p w14:paraId="7791C6A3" w14:textId="5C5D30D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8</w:t>
            </w:r>
          </w:p>
        </w:tc>
        <w:tc>
          <w:tcPr>
            <w:tcW w:w="756" w:type="dxa"/>
            <w:noWrap/>
            <w:hideMark/>
          </w:tcPr>
          <w:p w14:paraId="2E7E4C82" w14:textId="4EE4593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13</w:t>
            </w:r>
            <w:r w:rsidR="002E3D29">
              <w:rPr>
                <w:color w:val="000000"/>
                <w:szCs w:val="24"/>
                <w:lang w:val="sv-SE" w:eastAsia="sv-SE"/>
              </w:rPr>
              <w:t>.</w:t>
            </w:r>
            <w:r w:rsidRPr="00EB191D">
              <w:rPr>
                <w:color w:val="000000"/>
                <w:szCs w:val="24"/>
                <w:lang w:val="sv-SE" w:eastAsia="sv-SE"/>
              </w:rPr>
              <w:t>4</w:t>
            </w:r>
          </w:p>
        </w:tc>
        <w:tc>
          <w:tcPr>
            <w:tcW w:w="756" w:type="dxa"/>
            <w:noWrap/>
            <w:hideMark/>
          </w:tcPr>
          <w:p w14:paraId="3E49E347" w14:textId="235B3D1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18</w:t>
            </w:r>
            <w:r w:rsidR="002E3D29">
              <w:rPr>
                <w:color w:val="000000"/>
                <w:szCs w:val="24"/>
                <w:lang w:val="sv-SE" w:eastAsia="sv-SE"/>
              </w:rPr>
              <w:t>.</w:t>
            </w:r>
            <w:r w:rsidRPr="00EB191D">
              <w:rPr>
                <w:color w:val="000000"/>
                <w:szCs w:val="24"/>
                <w:lang w:val="sv-SE" w:eastAsia="sv-SE"/>
              </w:rPr>
              <w:t>1</w:t>
            </w:r>
          </w:p>
        </w:tc>
        <w:tc>
          <w:tcPr>
            <w:tcW w:w="756" w:type="dxa"/>
            <w:noWrap/>
            <w:hideMark/>
          </w:tcPr>
          <w:p w14:paraId="33A102A5" w14:textId="5E2433B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17</w:t>
            </w:r>
            <w:r w:rsidR="002E3D29">
              <w:rPr>
                <w:color w:val="000000"/>
                <w:szCs w:val="24"/>
                <w:lang w:val="sv-SE" w:eastAsia="sv-SE"/>
              </w:rPr>
              <w:t>.</w:t>
            </w:r>
            <w:r w:rsidRPr="00EB191D">
              <w:rPr>
                <w:color w:val="000000"/>
                <w:szCs w:val="24"/>
                <w:lang w:val="sv-SE" w:eastAsia="sv-SE"/>
              </w:rPr>
              <w:t>6</w:t>
            </w:r>
          </w:p>
        </w:tc>
        <w:tc>
          <w:tcPr>
            <w:tcW w:w="756" w:type="dxa"/>
            <w:noWrap/>
            <w:hideMark/>
          </w:tcPr>
          <w:p w14:paraId="42EF4457" w14:textId="1747E93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8</w:t>
            </w:r>
            <w:r w:rsidR="002E3D29">
              <w:rPr>
                <w:color w:val="000000"/>
                <w:szCs w:val="24"/>
                <w:lang w:val="sv-SE" w:eastAsia="sv-SE"/>
              </w:rPr>
              <w:t>.</w:t>
            </w:r>
            <w:r w:rsidRPr="00EB191D">
              <w:rPr>
                <w:color w:val="000000"/>
                <w:szCs w:val="24"/>
                <w:lang w:val="sv-SE" w:eastAsia="sv-SE"/>
              </w:rPr>
              <w:t>8</w:t>
            </w:r>
          </w:p>
        </w:tc>
        <w:tc>
          <w:tcPr>
            <w:tcW w:w="756" w:type="dxa"/>
            <w:noWrap/>
            <w:hideMark/>
          </w:tcPr>
          <w:p w14:paraId="701D939F" w14:textId="1DBF050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2</w:t>
            </w:r>
          </w:p>
        </w:tc>
      </w:tr>
      <w:tr w:rsidR="00F001ED" w:rsidRPr="00EB191D" w14:paraId="67D848F2" w14:textId="77777777" w:rsidTr="00F001ED">
        <w:trPr>
          <w:trHeight w:val="300"/>
        </w:trPr>
        <w:tc>
          <w:tcPr>
            <w:tcW w:w="2996" w:type="dxa"/>
            <w:noWrap/>
            <w:hideMark/>
          </w:tcPr>
          <w:p w14:paraId="75E68708" w14:textId="77777777" w:rsidR="00F001ED" w:rsidRPr="00EB191D" w:rsidRDefault="00F001ED" w:rsidP="00EB191D">
            <w:pPr>
              <w:spacing w:after="0" w:line="360" w:lineRule="auto"/>
              <w:rPr>
                <w:color w:val="000000"/>
                <w:szCs w:val="24"/>
                <w:lang w:val="sv-SE" w:eastAsia="sv-SE"/>
              </w:rPr>
            </w:pPr>
          </w:p>
        </w:tc>
        <w:tc>
          <w:tcPr>
            <w:tcW w:w="2820" w:type="dxa"/>
            <w:hideMark/>
          </w:tcPr>
          <w:p w14:paraId="27D7265C"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3E752D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5C61DD84" w14:textId="119DB38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18</w:t>
            </w:r>
            <w:r w:rsidR="002E3D29">
              <w:rPr>
                <w:color w:val="000000"/>
                <w:szCs w:val="24"/>
                <w:lang w:val="sv-SE" w:eastAsia="sv-SE"/>
              </w:rPr>
              <w:t>.</w:t>
            </w:r>
            <w:r w:rsidRPr="00EB191D">
              <w:rPr>
                <w:color w:val="000000"/>
                <w:szCs w:val="24"/>
                <w:lang w:val="sv-SE" w:eastAsia="sv-SE"/>
              </w:rPr>
              <w:t>1</w:t>
            </w:r>
          </w:p>
        </w:tc>
        <w:tc>
          <w:tcPr>
            <w:tcW w:w="756" w:type="dxa"/>
            <w:noWrap/>
            <w:hideMark/>
          </w:tcPr>
          <w:p w14:paraId="317C01DF" w14:textId="1752859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17</w:t>
            </w:r>
            <w:r w:rsidR="002E3D29">
              <w:rPr>
                <w:color w:val="000000"/>
                <w:szCs w:val="24"/>
                <w:lang w:val="sv-SE" w:eastAsia="sv-SE"/>
              </w:rPr>
              <w:t>.</w:t>
            </w:r>
            <w:r w:rsidRPr="00EB191D">
              <w:rPr>
                <w:color w:val="000000"/>
                <w:szCs w:val="24"/>
                <w:lang w:val="sv-SE" w:eastAsia="sv-SE"/>
              </w:rPr>
              <w:t>7</w:t>
            </w:r>
          </w:p>
        </w:tc>
        <w:tc>
          <w:tcPr>
            <w:tcW w:w="756" w:type="dxa"/>
            <w:noWrap/>
            <w:hideMark/>
          </w:tcPr>
          <w:p w14:paraId="7D609795" w14:textId="0B70BAF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4</w:t>
            </w:r>
          </w:p>
        </w:tc>
        <w:tc>
          <w:tcPr>
            <w:tcW w:w="756" w:type="dxa"/>
            <w:noWrap/>
            <w:hideMark/>
          </w:tcPr>
          <w:p w14:paraId="7DA42B95" w14:textId="0711AB5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13</w:t>
            </w:r>
            <w:r w:rsidR="002E3D29">
              <w:rPr>
                <w:color w:val="000000"/>
                <w:szCs w:val="24"/>
                <w:lang w:val="sv-SE" w:eastAsia="sv-SE"/>
              </w:rPr>
              <w:t>.</w:t>
            </w:r>
            <w:r w:rsidRPr="00EB191D">
              <w:rPr>
                <w:color w:val="000000"/>
                <w:szCs w:val="24"/>
                <w:lang w:val="sv-SE" w:eastAsia="sv-SE"/>
              </w:rPr>
              <w:t>9</w:t>
            </w:r>
          </w:p>
        </w:tc>
        <w:tc>
          <w:tcPr>
            <w:tcW w:w="756" w:type="dxa"/>
            <w:noWrap/>
            <w:hideMark/>
          </w:tcPr>
          <w:p w14:paraId="1E28E818" w14:textId="7DE1A13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22</w:t>
            </w:r>
            <w:r w:rsidR="002E3D29">
              <w:rPr>
                <w:color w:val="000000"/>
                <w:szCs w:val="24"/>
                <w:lang w:val="sv-SE" w:eastAsia="sv-SE"/>
              </w:rPr>
              <w:t>.</w:t>
            </w:r>
            <w:r w:rsidRPr="00EB191D">
              <w:rPr>
                <w:color w:val="000000"/>
                <w:szCs w:val="24"/>
                <w:lang w:val="sv-SE" w:eastAsia="sv-SE"/>
              </w:rPr>
              <w:t>8</w:t>
            </w:r>
          </w:p>
        </w:tc>
        <w:tc>
          <w:tcPr>
            <w:tcW w:w="756" w:type="dxa"/>
            <w:noWrap/>
            <w:hideMark/>
          </w:tcPr>
          <w:p w14:paraId="225CA907" w14:textId="04D21C1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15</w:t>
            </w:r>
            <w:r w:rsidR="002E3D29">
              <w:rPr>
                <w:color w:val="000000"/>
                <w:szCs w:val="24"/>
                <w:lang w:val="sv-SE" w:eastAsia="sv-SE"/>
              </w:rPr>
              <w:t>.</w:t>
            </w:r>
            <w:r w:rsidRPr="00EB191D">
              <w:rPr>
                <w:color w:val="000000"/>
                <w:szCs w:val="24"/>
                <w:lang w:val="sv-SE" w:eastAsia="sv-SE"/>
              </w:rPr>
              <w:t>3</w:t>
            </w:r>
          </w:p>
        </w:tc>
        <w:tc>
          <w:tcPr>
            <w:tcW w:w="756" w:type="dxa"/>
            <w:noWrap/>
            <w:hideMark/>
          </w:tcPr>
          <w:p w14:paraId="57CD2FE2" w14:textId="071C763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17</w:t>
            </w:r>
            <w:r w:rsidR="002E3D29">
              <w:rPr>
                <w:color w:val="000000"/>
                <w:szCs w:val="24"/>
                <w:lang w:val="sv-SE" w:eastAsia="sv-SE"/>
              </w:rPr>
              <w:t>.</w:t>
            </w:r>
            <w:r w:rsidRPr="00EB191D">
              <w:rPr>
                <w:color w:val="000000"/>
                <w:szCs w:val="24"/>
                <w:lang w:val="sv-SE" w:eastAsia="sv-SE"/>
              </w:rPr>
              <w:t>6</w:t>
            </w:r>
          </w:p>
        </w:tc>
        <w:tc>
          <w:tcPr>
            <w:tcW w:w="756" w:type="dxa"/>
            <w:noWrap/>
            <w:hideMark/>
          </w:tcPr>
          <w:p w14:paraId="75B2CFBC" w14:textId="3785162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4</w:t>
            </w:r>
          </w:p>
        </w:tc>
      </w:tr>
      <w:tr w:rsidR="00F001ED" w:rsidRPr="00EB191D" w14:paraId="655A17B8" w14:textId="77777777" w:rsidTr="00F001ED">
        <w:trPr>
          <w:trHeight w:val="600"/>
        </w:trPr>
        <w:tc>
          <w:tcPr>
            <w:tcW w:w="2996" w:type="dxa"/>
            <w:noWrap/>
            <w:hideMark/>
          </w:tcPr>
          <w:p w14:paraId="6F734A19" w14:textId="77777777" w:rsidR="00F001ED" w:rsidRPr="00EB191D" w:rsidRDefault="00F001ED" w:rsidP="00EB191D">
            <w:pPr>
              <w:spacing w:after="0" w:line="360" w:lineRule="auto"/>
              <w:rPr>
                <w:color w:val="000000"/>
                <w:szCs w:val="24"/>
                <w:lang w:val="sv-SE" w:eastAsia="sv-SE"/>
              </w:rPr>
            </w:pPr>
          </w:p>
        </w:tc>
        <w:tc>
          <w:tcPr>
            <w:tcW w:w="2820" w:type="dxa"/>
            <w:hideMark/>
          </w:tcPr>
          <w:p w14:paraId="34EE874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cohabitation household without children</w:t>
            </w:r>
          </w:p>
        </w:tc>
        <w:tc>
          <w:tcPr>
            <w:tcW w:w="956" w:type="dxa"/>
            <w:noWrap/>
            <w:hideMark/>
          </w:tcPr>
          <w:p w14:paraId="3DC8CC1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5B498C21" w14:textId="66FD895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c>
          <w:tcPr>
            <w:tcW w:w="756" w:type="dxa"/>
            <w:noWrap/>
            <w:hideMark/>
          </w:tcPr>
          <w:p w14:paraId="2F91B3AB" w14:textId="1814D45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4</w:t>
            </w:r>
          </w:p>
        </w:tc>
        <w:tc>
          <w:tcPr>
            <w:tcW w:w="756" w:type="dxa"/>
            <w:noWrap/>
            <w:hideMark/>
          </w:tcPr>
          <w:p w14:paraId="03A66D42" w14:textId="5756E64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4</w:t>
            </w:r>
          </w:p>
        </w:tc>
        <w:tc>
          <w:tcPr>
            <w:tcW w:w="756" w:type="dxa"/>
            <w:noWrap/>
            <w:hideMark/>
          </w:tcPr>
          <w:p w14:paraId="22BA310E" w14:textId="1F0284A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3</w:t>
            </w:r>
          </w:p>
        </w:tc>
        <w:tc>
          <w:tcPr>
            <w:tcW w:w="756" w:type="dxa"/>
            <w:noWrap/>
            <w:hideMark/>
          </w:tcPr>
          <w:p w14:paraId="5BF8A2C7" w14:textId="21B384F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6C898B13" w14:textId="7B6F866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7</w:t>
            </w:r>
          </w:p>
        </w:tc>
        <w:tc>
          <w:tcPr>
            <w:tcW w:w="756" w:type="dxa"/>
            <w:noWrap/>
            <w:hideMark/>
          </w:tcPr>
          <w:p w14:paraId="73A94F7C" w14:textId="6E2DE0E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8</w:t>
            </w:r>
          </w:p>
        </w:tc>
        <w:tc>
          <w:tcPr>
            <w:tcW w:w="756" w:type="dxa"/>
            <w:noWrap/>
            <w:hideMark/>
          </w:tcPr>
          <w:p w14:paraId="415B445A"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p>
        </w:tc>
      </w:tr>
      <w:tr w:rsidR="00F001ED" w:rsidRPr="00EB191D" w14:paraId="618B6A6D" w14:textId="77777777" w:rsidTr="00F001ED">
        <w:trPr>
          <w:trHeight w:val="300"/>
        </w:trPr>
        <w:tc>
          <w:tcPr>
            <w:tcW w:w="2996" w:type="dxa"/>
            <w:noWrap/>
            <w:hideMark/>
          </w:tcPr>
          <w:p w14:paraId="4C4CE4AE" w14:textId="77777777" w:rsidR="00F001ED" w:rsidRPr="00EB191D" w:rsidRDefault="00F001ED" w:rsidP="00EB191D">
            <w:pPr>
              <w:spacing w:after="0" w:line="360" w:lineRule="auto"/>
              <w:rPr>
                <w:color w:val="000000"/>
                <w:szCs w:val="24"/>
                <w:lang w:val="sv-SE" w:eastAsia="sv-SE"/>
              </w:rPr>
            </w:pPr>
          </w:p>
        </w:tc>
        <w:tc>
          <w:tcPr>
            <w:tcW w:w="2820" w:type="dxa"/>
            <w:hideMark/>
          </w:tcPr>
          <w:p w14:paraId="3CEDC433"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88C9BF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1548187E" w14:textId="171576C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c>
          <w:tcPr>
            <w:tcW w:w="756" w:type="dxa"/>
            <w:noWrap/>
            <w:hideMark/>
          </w:tcPr>
          <w:p w14:paraId="09E05160" w14:textId="6B2A5F7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5</w:t>
            </w:r>
          </w:p>
        </w:tc>
        <w:tc>
          <w:tcPr>
            <w:tcW w:w="756" w:type="dxa"/>
            <w:noWrap/>
            <w:hideMark/>
          </w:tcPr>
          <w:p w14:paraId="7D9E7ACE" w14:textId="584A959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43DA341C" w14:textId="28F89AF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6</w:t>
            </w:r>
          </w:p>
        </w:tc>
        <w:tc>
          <w:tcPr>
            <w:tcW w:w="756" w:type="dxa"/>
            <w:noWrap/>
            <w:hideMark/>
          </w:tcPr>
          <w:p w14:paraId="250DF901" w14:textId="598CA8D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2416653F" w14:textId="425EF84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9</w:t>
            </w:r>
          </w:p>
        </w:tc>
        <w:tc>
          <w:tcPr>
            <w:tcW w:w="756" w:type="dxa"/>
            <w:noWrap/>
            <w:hideMark/>
          </w:tcPr>
          <w:p w14:paraId="0A36D91D" w14:textId="3D3B4B6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0</w:t>
            </w:r>
            <w:r w:rsidR="002E3D29">
              <w:rPr>
                <w:color w:val="000000"/>
                <w:szCs w:val="24"/>
                <w:lang w:val="sv-SE" w:eastAsia="sv-SE"/>
              </w:rPr>
              <w:t>.</w:t>
            </w:r>
            <w:r w:rsidRPr="00EB191D">
              <w:rPr>
                <w:color w:val="000000"/>
                <w:szCs w:val="24"/>
                <w:lang w:val="sv-SE" w:eastAsia="sv-SE"/>
              </w:rPr>
              <w:t>7</w:t>
            </w:r>
          </w:p>
        </w:tc>
        <w:tc>
          <w:tcPr>
            <w:tcW w:w="756" w:type="dxa"/>
            <w:noWrap/>
            <w:hideMark/>
          </w:tcPr>
          <w:p w14:paraId="7533DBFD"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p>
        </w:tc>
      </w:tr>
      <w:tr w:rsidR="00F001ED" w:rsidRPr="00EB191D" w14:paraId="0CD54700" w14:textId="77777777" w:rsidTr="00F001ED">
        <w:trPr>
          <w:trHeight w:val="600"/>
        </w:trPr>
        <w:tc>
          <w:tcPr>
            <w:tcW w:w="2996" w:type="dxa"/>
            <w:noWrap/>
            <w:hideMark/>
          </w:tcPr>
          <w:p w14:paraId="3C7EB8A1" w14:textId="77777777" w:rsidR="00F001ED" w:rsidRPr="00EB191D" w:rsidRDefault="00F001ED" w:rsidP="00EB191D">
            <w:pPr>
              <w:spacing w:after="0" w:line="360" w:lineRule="auto"/>
              <w:rPr>
                <w:color w:val="000000"/>
                <w:szCs w:val="24"/>
                <w:lang w:val="sv-SE" w:eastAsia="sv-SE"/>
              </w:rPr>
            </w:pPr>
          </w:p>
        </w:tc>
        <w:tc>
          <w:tcPr>
            <w:tcW w:w="2820" w:type="dxa"/>
            <w:hideMark/>
          </w:tcPr>
          <w:p w14:paraId="647DDAF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cohabitation household with children</w:t>
            </w:r>
          </w:p>
        </w:tc>
        <w:tc>
          <w:tcPr>
            <w:tcW w:w="956" w:type="dxa"/>
            <w:noWrap/>
            <w:hideMark/>
          </w:tcPr>
          <w:p w14:paraId="4B45435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B344641" w14:textId="6A3C069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5F77FE8F" w14:textId="0441AE2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196D90B7" w14:textId="68E7CC2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1B556B03" w14:textId="1B97634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36F72436" w14:textId="1707317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42350874" w14:textId="556327E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07922602" w14:textId="5EFE9AE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0CC8C25E" w14:textId="0DA7CE7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r>
      <w:tr w:rsidR="00F001ED" w:rsidRPr="00EB191D" w14:paraId="49A30602" w14:textId="77777777" w:rsidTr="00F001ED">
        <w:trPr>
          <w:trHeight w:val="300"/>
        </w:trPr>
        <w:tc>
          <w:tcPr>
            <w:tcW w:w="2996" w:type="dxa"/>
            <w:noWrap/>
            <w:hideMark/>
          </w:tcPr>
          <w:p w14:paraId="6D117CFA" w14:textId="77777777" w:rsidR="00F001ED" w:rsidRPr="00EB191D" w:rsidRDefault="00F001ED" w:rsidP="00EB191D">
            <w:pPr>
              <w:spacing w:after="0" w:line="360" w:lineRule="auto"/>
              <w:rPr>
                <w:color w:val="000000"/>
                <w:szCs w:val="24"/>
                <w:lang w:val="sv-SE" w:eastAsia="sv-SE"/>
              </w:rPr>
            </w:pPr>
          </w:p>
        </w:tc>
        <w:tc>
          <w:tcPr>
            <w:tcW w:w="2820" w:type="dxa"/>
            <w:hideMark/>
          </w:tcPr>
          <w:p w14:paraId="52F46294"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476A6D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56EBBFED" w14:textId="4777A34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2D2ED2EC"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785E69D1" w14:textId="6D98284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c>
          <w:tcPr>
            <w:tcW w:w="756" w:type="dxa"/>
            <w:noWrap/>
            <w:hideMark/>
          </w:tcPr>
          <w:p w14:paraId="590E7F12" w14:textId="1BB0459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1C2DB107" w14:textId="7264889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1FED2B11" w14:textId="68F1B85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6899F6A0" w14:textId="66670BD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c>
          <w:tcPr>
            <w:tcW w:w="756" w:type="dxa"/>
            <w:noWrap/>
            <w:hideMark/>
          </w:tcPr>
          <w:p w14:paraId="759754F4" w14:textId="4A113E6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9</w:t>
            </w:r>
          </w:p>
        </w:tc>
      </w:tr>
      <w:tr w:rsidR="00F001ED" w:rsidRPr="00EB191D" w14:paraId="7783A8D3" w14:textId="77777777" w:rsidTr="00F001ED">
        <w:trPr>
          <w:trHeight w:val="300"/>
        </w:trPr>
        <w:tc>
          <w:tcPr>
            <w:tcW w:w="2996" w:type="dxa"/>
            <w:noWrap/>
            <w:hideMark/>
          </w:tcPr>
          <w:p w14:paraId="0E2A4DD3" w14:textId="77777777" w:rsidR="00F001ED" w:rsidRPr="00EB191D" w:rsidRDefault="00F001ED" w:rsidP="00EB191D">
            <w:pPr>
              <w:spacing w:after="0" w:line="360" w:lineRule="auto"/>
              <w:rPr>
                <w:color w:val="000000"/>
                <w:szCs w:val="24"/>
                <w:lang w:val="sv-SE" w:eastAsia="sv-SE"/>
              </w:rPr>
            </w:pPr>
          </w:p>
        </w:tc>
        <w:tc>
          <w:tcPr>
            <w:tcW w:w="2820" w:type="dxa"/>
            <w:hideMark/>
          </w:tcPr>
          <w:p w14:paraId="07F85BFE"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DEDC58F"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05C0F830"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56FDF8DE"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84135A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28B48C82"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317F113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2C481CF"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7B4D4B0"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F5052C1" w14:textId="77777777" w:rsidR="00F001ED" w:rsidRPr="00EB191D" w:rsidRDefault="00F001ED" w:rsidP="00EB191D">
            <w:pPr>
              <w:spacing w:after="0" w:line="360" w:lineRule="auto"/>
              <w:rPr>
                <w:color w:val="000000"/>
                <w:szCs w:val="24"/>
                <w:lang w:val="sv-SE" w:eastAsia="sv-SE"/>
              </w:rPr>
            </w:pPr>
          </w:p>
        </w:tc>
      </w:tr>
      <w:tr w:rsidR="00F001ED" w:rsidRPr="00EB191D" w14:paraId="05CA3F74" w14:textId="77777777" w:rsidTr="00F001ED">
        <w:trPr>
          <w:trHeight w:val="300"/>
        </w:trPr>
        <w:tc>
          <w:tcPr>
            <w:tcW w:w="2996" w:type="dxa"/>
            <w:noWrap/>
            <w:hideMark/>
          </w:tcPr>
          <w:p w14:paraId="10F0AA74" w14:textId="77777777" w:rsidR="00F001ED" w:rsidRPr="00EB191D" w:rsidRDefault="00F001ED" w:rsidP="00EB191D">
            <w:pPr>
              <w:spacing w:after="0" w:line="360" w:lineRule="auto"/>
              <w:rPr>
                <w:color w:val="000000"/>
                <w:szCs w:val="24"/>
                <w:lang w:val="sv-SE" w:eastAsia="sv-SE"/>
              </w:rPr>
            </w:pPr>
          </w:p>
        </w:tc>
        <w:tc>
          <w:tcPr>
            <w:tcW w:w="2820" w:type="dxa"/>
            <w:hideMark/>
          </w:tcPr>
          <w:p w14:paraId="7BC7EB18"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F92F872" w14:textId="77777777" w:rsidR="00F001ED" w:rsidRPr="00EB191D" w:rsidRDefault="00F001ED" w:rsidP="00EB191D">
            <w:pPr>
              <w:spacing w:after="0" w:line="360" w:lineRule="auto"/>
              <w:rPr>
                <w:color w:val="000000"/>
                <w:szCs w:val="24"/>
                <w:lang w:val="sv-SE" w:eastAsia="sv-SE"/>
              </w:rPr>
            </w:pPr>
          </w:p>
        </w:tc>
        <w:tc>
          <w:tcPr>
            <w:tcW w:w="3184" w:type="dxa"/>
            <w:gridSpan w:val="4"/>
            <w:noWrap/>
            <w:hideMark/>
          </w:tcPr>
          <w:p w14:paraId="04520981" w14:textId="3D1AEE93"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Share of people</w:t>
            </w:r>
            <w:r w:rsidR="002E3D29">
              <w:rPr>
                <w:b/>
                <w:bCs/>
                <w:color w:val="000000"/>
                <w:szCs w:val="24"/>
                <w:lang w:val="sv-SE" w:eastAsia="sv-SE"/>
              </w:rPr>
              <w:t>.</w:t>
            </w:r>
            <w:r w:rsidRPr="00EB191D">
              <w:rPr>
                <w:b/>
                <w:bCs/>
                <w:color w:val="000000"/>
                <w:szCs w:val="24"/>
                <w:lang w:val="sv-SE" w:eastAsia="sv-SE"/>
              </w:rPr>
              <w:t xml:space="preserve"> percentage</w:t>
            </w:r>
          </w:p>
        </w:tc>
        <w:tc>
          <w:tcPr>
            <w:tcW w:w="756" w:type="dxa"/>
            <w:noWrap/>
            <w:hideMark/>
          </w:tcPr>
          <w:p w14:paraId="5A435667"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456A4A1"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AF68DF3"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FB09ED6" w14:textId="77777777" w:rsidR="00F001ED" w:rsidRPr="00EB191D" w:rsidRDefault="00F001ED" w:rsidP="00EB191D">
            <w:pPr>
              <w:spacing w:after="0" w:line="360" w:lineRule="auto"/>
              <w:rPr>
                <w:color w:val="000000"/>
                <w:szCs w:val="24"/>
                <w:lang w:val="sv-SE" w:eastAsia="sv-SE"/>
              </w:rPr>
            </w:pPr>
          </w:p>
        </w:tc>
      </w:tr>
      <w:tr w:rsidR="00F001ED" w:rsidRPr="00EB191D" w14:paraId="1D1489CA" w14:textId="77777777" w:rsidTr="00F001ED">
        <w:trPr>
          <w:trHeight w:val="300"/>
        </w:trPr>
        <w:tc>
          <w:tcPr>
            <w:tcW w:w="2996" w:type="dxa"/>
            <w:noWrap/>
            <w:hideMark/>
          </w:tcPr>
          <w:p w14:paraId="3AF0F219" w14:textId="77777777" w:rsidR="00F001ED" w:rsidRPr="00EB191D" w:rsidRDefault="00F001ED" w:rsidP="00EB191D">
            <w:pPr>
              <w:spacing w:after="0" w:line="360" w:lineRule="auto"/>
              <w:rPr>
                <w:b/>
                <w:bCs/>
                <w:color w:val="000000"/>
                <w:szCs w:val="24"/>
                <w:lang w:eastAsia="sv-SE"/>
              </w:rPr>
            </w:pPr>
            <w:r w:rsidRPr="00EB191D">
              <w:rPr>
                <w:b/>
                <w:bCs/>
                <w:color w:val="000000"/>
                <w:szCs w:val="24"/>
                <w:lang w:eastAsia="sv-SE"/>
              </w:rPr>
              <w:t>Level of education and gender</w:t>
            </w:r>
          </w:p>
        </w:tc>
        <w:tc>
          <w:tcPr>
            <w:tcW w:w="2820" w:type="dxa"/>
            <w:hideMark/>
          </w:tcPr>
          <w:p w14:paraId="48848252" w14:textId="77777777" w:rsidR="00F001ED" w:rsidRPr="00EB191D" w:rsidRDefault="00F001ED" w:rsidP="00EB191D">
            <w:pPr>
              <w:spacing w:after="0" w:line="360" w:lineRule="auto"/>
              <w:rPr>
                <w:color w:val="000000"/>
                <w:szCs w:val="24"/>
                <w:lang w:eastAsia="sv-SE"/>
              </w:rPr>
            </w:pPr>
          </w:p>
        </w:tc>
        <w:tc>
          <w:tcPr>
            <w:tcW w:w="956" w:type="dxa"/>
            <w:noWrap/>
            <w:hideMark/>
          </w:tcPr>
          <w:p w14:paraId="1E886A71" w14:textId="77777777" w:rsidR="00F001ED" w:rsidRPr="00EB191D" w:rsidRDefault="00F001ED" w:rsidP="00EB191D">
            <w:pPr>
              <w:spacing w:after="0" w:line="360" w:lineRule="auto"/>
              <w:rPr>
                <w:color w:val="000000"/>
                <w:szCs w:val="24"/>
                <w:lang w:eastAsia="sv-SE"/>
              </w:rPr>
            </w:pPr>
          </w:p>
        </w:tc>
        <w:tc>
          <w:tcPr>
            <w:tcW w:w="916" w:type="dxa"/>
            <w:noWrap/>
            <w:hideMark/>
          </w:tcPr>
          <w:p w14:paraId="7268450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2008</w:t>
            </w:r>
          </w:p>
        </w:tc>
        <w:tc>
          <w:tcPr>
            <w:tcW w:w="756" w:type="dxa"/>
            <w:noWrap/>
            <w:hideMark/>
          </w:tcPr>
          <w:p w14:paraId="252DA89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2009</w:t>
            </w:r>
          </w:p>
        </w:tc>
        <w:tc>
          <w:tcPr>
            <w:tcW w:w="756" w:type="dxa"/>
            <w:noWrap/>
            <w:hideMark/>
          </w:tcPr>
          <w:p w14:paraId="63A96A6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2010</w:t>
            </w:r>
          </w:p>
        </w:tc>
        <w:tc>
          <w:tcPr>
            <w:tcW w:w="756" w:type="dxa"/>
            <w:noWrap/>
            <w:hideMark/>
          </w:tcPr>
          <w:p w14:paraId="7564623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2011</w:t>
            </w:r>
          </w:p>
        </w:tc>
        <w:tc>
          <w:tcPr>
            <w:tcW w:w="756" w:type="dxa"/>
            <w:noWrap/>
            <w:hideMark/>
          </w:tcPr>
          <w:p w14:paraId="2719900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2012</w:t>
            </w:r>
          </w:p>
        </w:tc>
        <w:tc>
          <w:tcPr>
            <w:tcW w:w="756" w:type="dxa"/>
            <w:noWrap/>
            <w:hideMark/>
          </w:tcPr>
          <w:p w14:paraId="1AB8577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2013</w:t>
            </w:r>
          </w:p>
        </w:tc>
        <w:tc>
          <w:tcPr>
            <w:tcW w:w="756" w:type="dxa"/>
            <w:noWrap/>
            <w:hideMark/>
          </w:tcPr>
          <w:p w14:paraId="2CFFEC5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2014</w:t>
            </w:r>
          </w:p>
        </w:tc>
        <w:tc>
          <w:tcPr>
            <w:tcW w:w="756" w:type="dxa"/>
            <w:noWrap/>
            <w:hideMark/>
          </w:tcPr>
          <w:p w14:paraId="711A67F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2015</w:t>
            </w:r>
          </w:p>
        </w:tc>
      </w:tr>
      <w:tr w:rsidR="00F001ED" w:rsidRPr="00EB191D" w14:paraId="623F7C32" w14:textId="77777777" w:rsidTr="00F001ED">
        <w:trPr>
          <w:trHeight w:val="300"/>
        </w:trPr>
        <w:tc>
          <w:tcPr>
            <w:tcW w:w="2996" w:type="dxa"/>
            <w:noWrap/>
            <w:hideMark/>
          </w:tcPr>
          <w:p w14:paraId="37F6D04B" w14:textId="77777777" w:rsidR="00F001ED" w:rsidRPr="00EB191D" w:rsidRDefault="00F001ED" w:rsidP="00EB191D">
            <w:pPr>
              <w:spacing w:after="0" w:line="360" w:lineRule="auto"/>
              <w:rPr>
                <w:b/>
                <w:bCs/>
                <w:color w:val="000000"/>
                <w:szCs w:val="24"/>
                <w:lang w:val="sv-SE" w:eastAsia="sv-SE"/>
              </w:rPr>
            </w:pPr>
          </w:p>
        </w:tc>
        <w:tc>
          <w:tcPr>
            <w:tcW w:w="2820" w:type="dxa"/>
            <w:hideMark/>
          </w:tcPr>
          <w:p w14:paraId="12A192C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all</w:t>
            </w:r>
          </w:p>
        </w:tc>
        <w:tc>
          <w:tcPr>
            <w:tcW w:w="956" w:type="dxa"/>
            <w:noWrap/>
            <w:hideMark/>
          </w:tcPr>
          <w:p w14:paraId="5B88CBB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29FBE2C7" w14:textId="10EBE3B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3F37C815" w14:textId="64C1FC2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5A0394A9" w14:textId="0075E77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566AF8BA" w14:textId="581DFD7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60D4CF89" w14:textId="0381B9B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5F2A9E0C" w14:textId="5B63368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00FE260E" w14:textId="2C1EB50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31068595" w14:textId="73CB439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r>
      <w:tr w:rsidR="00F001ED" w:rsidRPr="00EB191D" w14:paraId="6CCC3CF0" w14:textId="77777777" w:rsidTr="00F001ED">
        <w:trPr>
          <w:trHeight w:val="300"/>
        </w:trPr>
        <w:tc>
          <w:tcPr>
            <w:tcW w:w="2996" w:type="dxa"/>
            <w:noWrap/>
            <w:hideMark/>
          </w:tcPr>
          <w:p w14:paraId="388C720E" w14:textId="77777777" w:rsidR="00F001ED" w:rsidRPr="00EB191D" w:rsidRDefault="00F001ED" w:rsidP="00EB191D">
            <w:pPr>
              <w:spacing w:after="0" w:line="360" w:lineRule="auto"/>
              <w:rPr>
                <w:color w:val="000000"/>
                <w:szCs w:val="24"/>
                <w:lang w:val="sv-SE" w:eastAsia="sv-SE"/>
              </w:rPr>
            </w:pPr>
          </w:p>
        </w:tc>
        <w:tc>
          <w:tcPr>
            <w:tcW w:w="2820" w:type="dxa"/>
            <w:hideMark/>
          </w:tcPr>
          <w:p w14:paraId="7F0043D2"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836CD1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7966EAA8" w14:textId="41F0C1B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7</w:t>
            </w:r>
          </w:p>
        </w:tc>
        <w:tc>
          <w:tcPr>
            <w:tcW w:w="756" w:type="dxa"/>
            <w:noWrap/>
            <w:hideMark/>
          </w:tcPr>
          <w:p w14:paraId="7C45202B" w14:textId="14B7D80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02F01C78"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5080CB09" w14:textId="794C8B6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77F9EEE3" w14:textId="2B812A3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4A4E6A68" w14:textId="73CFF83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3D54FFDB" w14:textId="1AB16B9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00E859DE" w14:textId="265B4A3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r>
      <w:tr w:rsidR="00F001ED" w:rsidRPr="00EB191D" w14:paraId="332BC4D2" w14:textId="77777777" w:rsidTr="00F001ED">
        <w:trPr>
          <w:trHeight w:val="300"/>
        </w:trPr>
        <w:tc>
          <w:tcPr>
            <w:tcW w:w="2996" w:type="dxa"/>
            <w:noWrap/>
            <w:hideMark/>
          </w:tcPr>
          <w:p w14:paraId="724AB23B" w14:textId="77777777" w:rsidR="00F001ED" w:rsidRPr="00EB191D" w:rsidRDefault="00F001ED" w:rsidP="00EB191D">
            <w:pPr>
              <w:spacing w:after="0" w:line="360" w:lineRule="auto"/>
              <w:rPr>
                <w:color w:val="000000"/>
                <w:szCs w:val="24"/>
                <w:lang w:val="sv-SE" w:eastAsia="sv-SE"/>
              </w:rPr>
            </w:pPr>
          </w:p>
        </w:tc>
        <w:tc>
          <w:tcPr>
            <w:tcW w:w="2820" w:type="dxa"/>
            <w:hideMark/>
          </w:tcPr>
          <w:p w14:paraId="36A46E2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primary education</w:t>
            </w:r>
          </w:p>
        </w:tc>
        <w:tc>
          <w:tcPr>
            <w:tcW w:w="956" w:type="dxa"/>
            <w:noWrap/>
            <w:hideMark/>
          </w:tcPr>
          <w:p w14:paraId="5D22BD9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18D00128" w14:textId="742ED69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3</w:t>
            </w:r>
          </w:p>
        </w:tc>
        <w:tc>
          <w:tcPr>
            <w:tcW w:w="756" w:type="dxa"/>
            <w:noWrap/>
            <w:hideMark/>
          </w:tcPr>
          <w:p w14:paraId="7EC910F4" w14:textId="1493C84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4</w:t>
            </w:r>
          </w:p>
        </w:tc>
        <w:tc>
          <w:tcPr>
            <w:tcW w:w="756" w:type="dxa"/>
            <w:noWrap/>
            <w:hideMark/>
          </w:tcPr>
          <w:p w14:paraId="029C4E0A" w14:textId="56D7C53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5</w:t>
            </w:r>
          </w:p>
        </w:tc>
        <w:tc>
          <w:tcPr>
            <w:tcW w:w="756" w:type="dxa"/>
            <w:noWrap/>
            <w:hideMark/>
          </w:tcPr>
          <w:p w14:paraId="416A909A" w14:textId="3AF53F4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303A3BEA" w14:textId="36BAB9F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3</w:t>
            </w:r>
          </w:p>
        </w:tc>
        <w:tc>
          <w:tcPr>
            <w:tcW w:w="756" w:type="dxa"/>
            <w:noWrap/>
            <w:hideMark/>
          </w:tcPr>
          <w:p w14:paraId="451953ED" w14:textId="164D7D3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6</w:t>
            </w:r>
          </w:p>
        </w:tc>
        <w:tc>
          <w:tcPr>
            <w:tcW w:w="756" w:type="dxa"/>
            <w:noWrap/>
            <w:hideMark/>
          </w:tcPr>
          <w:p w14:paraId="77B595B8" w14:textId="0BA8294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0C3D9FE5" w14:textId="36B2FEA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r>
      <w:tr w:rsidR="00F001ED" w:rsidRPr="00EB191D" w14:paraId="1C141B67" w14:textId="77777777" w:rsidTr="00F001ED">
        <w:trPr>
          <w:trHeight w:val="300"/>
        </w:trPr>
        <w:tc>
          <w:tcPr>
            <w:tcW w:w="2996" w:type="dxa"/>
            <w:noWrap/>
            <w:hideMark/>
          </w:tcPr>
          <w:p w14:paraId="312A81B5" w14:textId="77777777" w:rsidR="00F001ED" w:rsidRPr="00EB191D" w:rsidRDefault="00F001ED" w:rsidP="00EB191D">
            <w:pPr>
              <w:spacing w:after="0" w:line="360" w:lineRule="auto"/>
              <w:rPr>
                <w:color w:val="000000"/>
                <w:szCs w:val="24"/>
                <w:lang w:val="sv-SE" w:eastAsia="sv-SE"/>
              </w:rPr>
            </w:pPr>
          </w:p>
        </w:tc>
        <w:tc>
          <w:tcPr>
            <w:tcW w:w="2820" w:type="dxa"/>
            <w:hideMark/>
          </w:tcPr>
          <w:p w14:paraId="46BED94A"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22A2D23D"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5B682648" w14:textId="1393301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4</w:t>
            </w:r>
          </w:p>
        </w:tc>
        <w:tc>
          <w:tcPr>
            <w:tcW w:w="756" w:type="dxa"/>
            <w:noWrap/>
            <w:hideMark/>
          </w:tcPr>
          <w:p w14:paraId="459173DE" w14:textId="0867153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6</w:t>
            </w:r>
          </w:p>
        </w:tc>
        <w:tc>
          <w:tcPr>
            <w:tcW w:w="756" w:type="dxa"/>
            <w:noWrap/>
            <w:hideMark/>
          </w:tcPr>
          <w:p w14:paraId="7816F213" w14:textId="18BDA02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4</w:t>
            </w:r>
          </w:p>
        </w:tc>
        <w:tc>
          <w:tcPr>
            <w:tcW w:w="756" w:type="dxa"/>
            <w:noWrap/>
            <w:hideMark/>
          </w:tcPr>
          <w:p w14:paraId="2351A85B"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p>
        </w:tc>
        <w:tc>
          <w:tcPr>
            <w:tcW w:w="756" w:type="dxa"/>
            <w:noWrap/>
            <w:hideMark/>
          </w:tcPr>
          <w:p w14:paraId="0EB482A7" w14:textId="16AD88E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1</w:t>
            </w:r>
          </w:p>
        </w:tc>
        <w:tc>
          <w:tcPr>
            <w:tcW w:w="756" w:type="dxa"/>
            <w:noWrap/>
            <w:hideMark/>
          </w:tcPr>
          <w:p w14:paraId="3E05011B" w14:textId="098F440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2</w:t>
            </w:r>
          </w:p>
        </w:tc>
        <w:tc>
          <w:tcPr>
            <w:tcW w:w="756" w:type="dxa"/>
            <w:noWrap/>
            <w:hideMark/>
          </w:tcPr>
          <w:p w14:paraId="61084ABD"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16281E03"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r>
      <w:tr w:rsidR="00F001ED" w:rsidRPr="00EB191D" w14:paraId="6C631DDF" w14:textId="77777777" w:rsidTr="00F001ED">
        <w:trPr>
          <w:trHeight w:val="300"/>
        </w:trPr>
        <w:tc>
          <w:tcPr>
            <w:tcW w:w="2996" w:type="dxa"/>
            <w:noWrap/>
            <w:hideMark/>
          </w:tcPr>
          <w:p w14:paraId="4A6C0EBE" w14:textId="77777777" w:rsidR="00F001ED" w:rsidRPr="00EB191D" w:rsidRDefault="00F001ED" w:rsidP="00EB191D">
            <w:pPr>
              <w:spacing w:after="0" w:line="360" w:lineRule="auto"/>
              <w:rPr>
                <w:color w:val="000000"/>
                <w:szCs w:val="24"/>
                <w:lang w:val="sv-SE" w:eastAsia="sv-SE"/>
              </w:rPr>
            </w:pPr>
          </w:p>
        </w:tc>
        <w:tc>
          <w:tcPr>
            <w:tcW w:w="2820" w:type="dxa"/>
            <w:hideMark/>
          </w:tcPr>
          <w:p w14:paraId="2E7E5E1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secondary education</w:t>
            </w:r>
          </w:p>
        </w:tc>
        <w:tc>
          <w:tcPr>
            <w:tcW w:w="956" w:type="dxa"/>
            <w:noWrap/>
            <w:hideMark/>
          </w:tcPr>
          <w:p w14:paraId="40EBCA9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0C77B24" w14:textId="7688772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6FCBD2B7" w14:textId="027840C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795FB0FC" w14:textId="381A8EE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c>
          <w:tcPr>
            <w:tcW w:w="756" w:type="dxa"/>
            <w:noWrap/>
            <w:hideMark/>
          </w:tcPr>
          <w:p w14:paraId="6715B326" w14:textId="4290B7C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46869F88"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35A2FF5F" w14:textId="47F642C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492BA69E" w14:textId="6E25691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c>
          <w:tcPr>
            <w:tcW w:w="756" w:type="dxa"/>
            <w:noWrap/>
            <w:hideMark/>
          </w:tcPr>
          <w:p w14:paraId="2AA3E3B3" w14:textId="5E124EC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23087E6C" w14:textId="77777777" w:rsidTr="00F001ED">
        <w:trPr>
          <w:trHeight w:val="300"/>
        </w:trPr>
        <w:tc>
          <w:tcPr>
            <w:tcW w:w="2996" w:type="dxa"/>
            <w:noWrap/>
            <w:hideMark/>
          </w:tcPr>
          <w:p w14:paraId="317DD7AB" w14:textId="77777777" w:rsidR="00F001ED" w:rsidRPr="00EB191D" w:rsidRDefault="00F001ED" w:rsidP="00EB191D">
            <w:pPr>
              <w:spacing w:after="0" w:line="360" w:lineRule="auto"/>
              <w:rPr>
                <w:color w:val="000000"/>
                <w:szCs w:val="24"/>
                <w:lang w:val="sv-SE" w:eastAsia="sv-SE"/>
              </w:rPr>
            </w:pPr>
          </w:p>
        </w:tc>
        <w:tc>
          <w:tcPr>
            <w:tcW w:w="2820" w:type="dxa"/>
            <w:hideMark/>
          </w:tcPr>
          <w:p w14:paraId="43C784ED"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8434EB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292F9B6C" w14:textId="4F774EA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226A4904" w14:textId="66BAC86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5</w:t>
            </w:r>
          </w:p>
        </w:tc>
        <w:tc>
          <w:tcPr>
            <w:tcW w:w="756" w:type="dxa"/>
            <w:noWrap/>
            <w:hideMark/>
          </w:tcPr>
          <w:p w14:paraId="627FDC91" w14:textId="69E4AC4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5E3D96C4"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7BCDD336" w14:textId="4F54A09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222CC20B" w14:textId="6B519F3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2A1CEA67" w14:textId="535DD4A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5</w:t>
            </w:r>
          </w:p>
        </w:tc>
        <w:tc>
          <w:tcPr>
            <w:tcW w:w="756" w:type="dxa"/>
            <w:noWrap/>
            <w:hideMark/>
          </w:tcPr>
          <w:p w14:paraId="3259330E" w14:textId="02068AB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4E219604" w14:textId="77777777" w:rsidTr="00F001ED">
        <w:trPr>
          <w:trHeight w:val="300"/>
        </w:trPr>
        <w:tc>
          <w:tcPr>
            <w:tcW w:w="2996" w:type="dxa"/>
            <w:noWrap/>
            <w:hideMark/>
          </w:tcPr>
          <w:p w14:paraId="17E6C303" w14:textId="77777777" w:rsidR="00F001ED" w:rsidRPr="00EB191D" w:rsidRDefault="00F001ED" w:rsidP="00EB191D">
            <w:pPr>
              <w:spacing w:after="0" w:line="360" w:lineRule="auto"/>
              <w:rPr>
                <w:color w:val="000000"/>
                <w:szCs w:val="24"/>
                <w:lang w:val="sv-SE" w:eastAsia="sv-SE"/>
              </w:rPr>
            </w:pPr>
          </w:p>
        </w:tc>
        <w:tc>
          <w:tcPr>
            <w:tcW w:w="2820" w:type="dxa"/>
            <w:hideMark/>
          </w:tcPr>
          <w:p w14:paraId="0AD41266" w14:textId="77777777" w:rsidR="00F001ED" w:rsidRPr="00EB191D" w:rsidRDefault="00F001ED" w:rsidP="00EB191D">
            <w:pPr>
              <w:spacing w:after="0" w:line="360" w:lineRule="auto"/>
              <w:rPr>
                <w:b/>
                <w:bCs/>
                <w:color w:val="000000"/>
                <w:szCs w:val="24"/>
                <w:lang w:val="en" w:eastAsia="sv-SE"/>
              </w:rPr>
            </w:pPr>
            <w:r w:rsidRPr="00EB191D">
              <w:rPr>
                <w:b/>
                <w:bCs/>
                <w:color w:val="000000"/>
                <w:szCs w:val="24"/>
                <w:lang w:val="en" w:eastAsia="sv-SE"/>
              </w:rPr>
              <w:t>post-secondary education</w:t>
            </w:r>
          </w:p>
        </w:tc>
        <w:tc>
          <w:tcPr>
            <w:tcW w:w="956" w:type="dxa"/>
            <w:noWrap/>
            <w:hideMark/>
          </w:tcPr>
          <w:p w14:paraId="04D2916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1D20AE54" w14:textId="4E43871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09CC8FCE" w14:textId="71E3F37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07B589A9" w14:textId="73623F2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c>
          <w:tcPr>
            <w:tcW w:w="756" w:type="dxa"/>
            <w:noWrap/>
            <w:hideMark/>
          </w:tcPr>
          <w:p w14:paraId="5A6ED83B" w14:textId="7960698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c>
          <w:tcPr>
            <w:tcW w:w="756" w:type="dxa"/>
            <w:noWrap/>
            <w:hideMark/>
          </w:tcPr>
          <w:p w14:paraId="696A4658" w14:textId="219E6ED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8</w:t>
            </w:r>
          </w:p>
        </w:tc>
        <w:tc>
          <w:tcPr>
            <w:tcW w:w="756" w:type="dxa"/>
            <w:noWrap/>
            <w:hideMark/>
          </w:tcPr>
          <w:p w14:paraId="2D1981ED" w14:textId="155E096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8</w:t>
            </w:r>
          </w:p>
        </w:tc>
        <w:tc>
          <w:tcPr>
            <w:tcW w:w="756" w:type="dxa"/>
            <w:noWrap/>
            <w:hideMark/>
          </w:tcPr>
          <w:p w14:paraId="469A2069" w14:textId="6FCFD1B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4</w:t>
            </w:r>
          </w:p>
        </w:tc>
        <w:tc>
          <w:tcPr>
            <w:tcW w:w="756" w:type="dxa"/>
            <w:noWrap/>
            <w:hideMark/>
          </w:tcPr>
          <w:p w14:paraId="21DA48A5" w14:textId="7CAFAF6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3</w:t>
            </w:r>
          </w:p>
        </w:tc>
      </w:tr>
      <w:tr w:rsidR="00F001ED" w:rsidRPr="00EB191D" w14:paraId="215BF870" w14:textId="77777777" w:rsidTr="00F001ED">
        <w:trPr>
          <w:trHeight w:val="300"/>
        </w:trPr>
        <w:tc>
          <w:tcPr>
            <w:tcW w:w="2996" w:type="dxa"/>
            <w:noWrap/>
            <w:hideMark/>
          </w:tcPr>
          <w:p w14:paraId="7984FA81" w14:textId="77777777" w:rsidR="00F001ED" w:rsidRPr="00EB191D" w:rsidRDefault="00F001ED" w:rsidP="00EB191D">
            <w:pPr>
              <w:spacing w:after="0" w:line="360" w:lineRule="auto"/>
              <w:rPr>
                <w:color w:val="000000"/>
                <w:szCs w:val="24"/>
                <w:lang w:val="sv-SE" w:eastAsia="sv-SE"/>
              </w:rPr>
            </w:pPr>
          </w:p>
        </w:tc>
        <w:tc>
          <w:tcPr>
            <w:tcW w:w="2820" w:type="dxa"/>
            <w:hideMark/>
          </w:tcPr>
          <w:p w14:paraId="7D8B2C02"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F24406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0CC6F2F4" w14:textId="6D354C2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c>
          <w:tcPr>
            <w:tcW w:w="756" w:type="dxa"/>
            <w:noWrap/>
            <w:hideMark/>
          </w:tcPr>
          <w:p w14:paraId="47633E13" w14:textId="1F8FAE0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c>
          <w:tcPr>
            <w:tcW w:w="756" w:type="dxa"/>
            <w:noWrap/>
            <w:hideMark/>
          </w:tcPr>
          <w:p w14:paraId="45514B06" w14:textId="55067B5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5AB80323" w14:textId="7291241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6</w:t>
            </w:r>
          </w:p>
        </w:tc>
        <w:tc>
          <w:tcPr>
            <w:tcW w:w="756" w:type="dxa"/>
            <w:noWrap/>
            <w:hideMark/>
          </w:tcPr>
          <w:p w14:paraId="605D4D60" w14:textId="46B0BB9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766E38C8"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p>
        </w:tc>
        <w:tc>
          <w:tcPr>
            <w:tcW w:w="756" w:type="dxa"/>
            <w:noWrap/>
            <w:hideMark/>
          </w:tcPr>
          <w:p w14:paraId="7D8559D9" w14:textId="308A3B7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9</w:t>
            </w:r>
          </w:p>
        </w:tc>
        <w:tc>
          <w:tcPr>
            <w:tcW w:w="756" w:type="dxa"/>
            <w:noWrap/>
            <w:hideMark/>
          </w:tcPr>
          <w:p w14:paraId="7FD4CA25" w14:textId="48064FB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3</w:t>
            </w:r>
          </w:p>
        </w:tc>
      </w:tr>
      <w:tr w:rsidR="00F001ED" w:rsidRPr="00EB191D" w14:paraId="6975FF3D" w14:textId="77777777" w:rsidTr="00F001ED">
        <w:trPr>
          <w:trHeight w:val="300"/>
        </w:trPr>
        <w:tc>
          <w:tcPr>
            <w:tcW w:w="2996" w:type="dxa"/>
            <w:noWrap/>
            <w:hideMark/>
          </w:tcPr>
          <w:p w14:paraId="60569210" w14:textId="77777777" w:rsidR="00F001ED" w:rsidRPr="00EB191D" w:rsidRDefault="00F001ED" w:rsidP="00EB191D">
            <w:pPr>
              <w:spacing w:after="0" w:line="360" w:lineRule="auto"/>
              <w:rPr>
                <w:color w:val="000000"/>
                <w:szCs w:val="24"/>
                <w:lang w:val="sv-SE" w:eastAsia="sv-SE"/>
              </w:rPr>
            </w:pPr>
          </w:p>
        </w:tc>
        <w:tc>
          <w:tcPr>
            <w:tcW w:w="2820" w:type="dxa"/>
            <w:hideMark/>
          </w:tcPr>
          <w:p w14:paraId="742E648C"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2D44EEA"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15E42AD2"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D4B7C86"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3F51067"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B82EC4C"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8B0183F"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369EED4C"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A02503C"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5CCB630" w14:textId="77777777" w:rsidR="00F001ED" w:rsidRPr="00EB191D" w:rsidRDefault="00F001ED" w:rsidP="00EB191D">
            <w:pPr>
              <w:spacing w:after="0" w:line="360" w:lineRule="auto"/>
              <w:rPr>
                <w:color w:val="000000"/>
                <w:szCs w:val="24"/>
                <w:lang w:val="sv-SE" w:eastAsia="sv-SE"/>
              </w:rPr>
            </w:pPr>
          </w:p>
        </w:tc>
      </w:tr>
      <w:tr w:rsidR="00F001ED" w:rsidRPr="00EB191D" w14:paraId="4AF48DA3" w14:textId="77777777" w:rsidTr="00F001ED">
        <w:trPr>
          <w:trHeight w:val="300"/>
        </w:trPr>
        <w:tc>
          <w:tcPr>
            <w:tcW w:w="2996" w:type="dxa"/>
            <w:noWrap/>
            <w:hideMark/>
          </w:tcPr>
          <w:p w14:paraId="6ECDC304" w14:textId="77777777" w:rsidR="00F001ED" w:rsidRPr="00EB191D" w:rsidRDefault="00F001ED" w:rsidP="00EB191D">
            <w:pPr>
              <w:spacing w:after="0" w:line="360" w:lineRule="auto"/>
              <w:rPr>
                <w:color w:val="000000"/>
                <w:szCs w:val="24"/>
                <w:lang w:val="sv-SE" w:eastAsia="sv-SE"/>
              </w:rPr>
            </w:pPr>
          </w:p>
        </w:tc>
        <w:tc>
          <w:tcPr>
            <w:tcW w:w="2820" w:type="dxa"/>
            <w:hideMark/>
          </w:tcPr>
          <w:p w14:paraId="66BF53F5"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504C03C" w14:textId="77777777" w:rsidR="00F001ED" w:rsidRPr="00EB191D" w:rsidRDefault="00F001ED" w:rsidP="00EB191D">
            <w:pPr>
              <w:spacing w:after="0" w:line="360" w:lineRule="auto"/>
              <w:rPr>
                <w:color w:val="000000"/>
                <w:szCs w:val="24"/>
                <w:lang w:val="sv-SE" w:eastAsia="sv-SE"/>
              </w:rPr>
            </w:pPr>
          </w:p>
        </w:tc>
        <w:tc>
          <w:tcPr>
            <w:tcW w:w="3184" w:type="dxa"/>
            <w:gridSpan w:val="4"/>
            <w:noWrap/>
            <w:hideMark/>
          </w:tcPr>
          <w:p w14:paraId="324F9CA8" w14:textId="0D64BAB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Share of people</w:t>
            </w:r>
            <w:r w:rsidR="002E3D29">
              <w:rPr>
                <w:b/>
                <w:bCs/>
                <w:color w:val="000000"/>
                <w:szCs w:val="24"/>
                <w:lang w:val="sv-SE" w:eastAsia="sv-SE"/>
              </w:rPr>
              <w:t>.</w:t>
            </w:r>
            <w:r w:rsidRPr="00EB191D">
              <w:rPr>
                <w:b/>
                <w:bCs/>
                <w:color w:val="000000"/>
                <w:szCs w:val="24"/>
                <w:lang w:val="sv-SE" w:eastAsia="sv-SE"/>
              </w:rPr>
              <w:t xml:space="preserve"> percentage</w:t>
            </w:r>
          </w:p>
        </w:tc>
        <w:tc>
          <w:tcPr>
            <w:tcW w:w="756" w:type="dxa"/>
            <w:noWrap/>
            <w:hideMark/>
          </w:tcPr>
          <w:p w14:paraId="3339B13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4750A987"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C84875E"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34A0D80" w14:textId="77777777" w:rsidR="00F001ED" w:rsidRPr="00EB191D" w:rsidRDefault="00F001ED" w:rsidP="00EB191D">
            <w:pPr>
              <w:spacing w:after="0" w:line="360" w:lineRule="auto"/>
              <w:rPr>
                <w:color w:val="000000"/>
                <w:szCs w:val="24"/>
                <w:lang w:val="sv-SE" w:eastAsia="sv-SE"/>
              </w:rPr>
            </w:pPr>
          </w:p>
        </w:tc>
      </w:tr>
      <w:tr w:rsidR="00F001ED" w:rsidRPr="00EB191D" w14:paraId="70D87F41" w14:textId="77777777" w:rsidTr="00F001ED">
        <w:trPr>
          <w:trHeight w:val="300"/>
        </w:trPr>
        <w:tc>
          <w:tcPr>
            <w:tcW w:w="2996" w:type="dxa"/>
            <w:noWrap/>
            <w:hideMark/>
          </w:tcPr>
          <w:p w14:paraId="22EA9184"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Foreign/Swedish background</w:t>
            </w:r>
          </w:p>
        </w:tc>
        <w:tc>
          <w:tcPr>
            <w:tcW w:w="2820" w:type="dxa"/>
            <w:hideMark/>
          </w:tcPr>
          <w:p w14:paraId="1BDD43A1"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127846B1"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2B3CA78E"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2008</w:t>
            </w:r>
          </w:p>
        </w:tc>
        <w:tc>
          <w:tcPr>
            <w:tcW w:w="756" w:type="dxa"/>
            <w:noWrap/>
            <w:hideMark/>
          </w:tcPr>
          <w:p w14:paraId="50F4AF5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2009</w:t>
            </w:r>
          </w:p>
        </w:tc>
        <w:tc>
          <w:tcPr>
            <w:tcW w:w="756" w:type="dxa"/>
            <w:noWrap/>
            <w:hideMark/>
          </w:tcPr>
          <w:p w14:paraId="55F7F57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2010</w:t>
            </w:r>
          </w:p>
        </w:tc>
        <w:tc>
          <w:tcPr>
            <w:tcW w:w="756" w:type="dxa"/>
            <w:noWrap/>
            <w:hideMark/>
          </w:tcPr>
          <w:p w14:paraId="249009E1"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2011</w:t>
            </w:r>
          </w:p>
        </w:tc>
        <w:tc>
          <w:tcPr>
            <w:tcW w:w="756" w:type="dxa"/>
            <w:noWrap/>
            <w:hideMark/>
          </w:tcPr>
          <w:p w14:paraId="44D7D30E"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2012</w:t>
            </w:r>
          </w:p>
        </w:tc>
        <w:tc>
          <w:tcPr>
            <w:tcW w:w="756" w:type="dxa"/>
            <w:noWrap/>
            <w:hideMark/>
          </w:tcPr>
          <w:p w14:paraId="26C8A38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2013</w:t>
            </w:r>
          </w:p>
        </w:tc>
        <w:tc>
          <w:tcPr>
            <w:tcW w:w="756" w:type="dxa"/>
            <w:noWrap/>
            <w:hideMark/>
          </w:tcPr>
          <w:p w14:paraId="7A35DA36"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2014</w:t>
            </w:r>
          </w:p>
        </w:tc>
        <w:tc>
          <w:tcPr>
            <w:tcW w:w="756" w:type="dxa"/>
            <w:noWrap/>
            <w:hideMark/>
          </w:tcPr>
          <w:p w14:paraId="7F0152F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2015</w:t>
            </w:r>
          </w:p>
        </w:tc>
      </w:tr>
      <w:tr w:rsidR="00F001ED" w:rsidRPr="00EB191D" w14:paraId="19DE6A5B" w14:textId="77777777" w:rsidTr="00F001ED">
        <w:trPr>
          <w:trHeight w:val="300"/>
        </w:trPr>
        <w:tc>
          <w:tcPr>
            <w:tcW w:w="2996" w:type="dxa"/>
            <w:noWrap/>
            <w:hideMark/>
          </w:tcPr>
          <w:p w14:paraId="3C96E35D" w14:textId="77777777" w:rsidR="00F001ED" w:rsidRPr="00EB191D" w:rsidRDefault="00F001ED" w:rsidP="00EB191D">
            <w:pPr>
              <w:spacing w:after="0" w:line="360" w:lineRule="auto"/>
              <w:rPr>
                <w:b/>
                <w:bCs/>
                <w:color w:val="000000"/>
                <w:szCs w:val="24"/>
                <w:lang w:val="sv-SE" w:eastAsia="sv-SE"/>
              </w:rPr>
            </w:pPr>
          </w:p>
        </w:tc>
        <w:tc>
          <w:tcPr>
            <w:tcW w:w="2820" w:type="dxa"/>
            <w:hideMark/>
          </w:tcPr>
          <w:p w14:paraId="039D3F4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all</w:t>
            </w:r>
          </w:p>
        </w:tc>
        <w:tc>
          <w:tcPr>
            <w:tcW w:w="956" w:type="dxa"/>
            <w:noWrap/>
            <w:hideMark/>
          </w:tcPr>
          <w:p w14:paraId="42914E2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5B6EF877" w14:textId="13C1417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4B3EDB13" w14:textId="13D07AC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45674CAE" w14:textId="7568288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26F594D1" w14:textId="5AB42C7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365AD517" w14:textId="2D0918D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55ADB1EA" w14:textId="3DE566B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038F40B1" w14:textId="1E767DD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29B1823F" w14:textId="412E197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4A2B04B9" w14:textId="77777777" w:rsidTr="00F001ED">
        <w:trPr>
          <w:trHeight w:val="300"/>
        </w:trPr>
        <w:tc>
          <w:tcPr>
            <w:tcW w:w="2996" w:type="dxa"/>
            <w:noWrap/>
            <w:hideMark/>
          </w:tcPr>
          <w:p w14:paraId="04A2D2C5" w14:textId="77777777" w:rsidR="00F001ED" w:rsidRPr="00EB191D" w:rsidRDefault="00F001ED" w:rsidP="00EB191D">
            <w:pPr>
              <w:spacing w:after="0" w:line="360" w:lineRule="auto"/>
              <w:rPr>
                <w:color w:val="000000"/>
                <w:szCs w:val="24"/>
                <w:lang w:val="sv-SE" w:eastAsia="sv-SE"/>
              </w:rPr>
            </w:pPr>
          </w:p>
        </w:tc>
        <w:tc>
          <w:tcPr>
            <w:tcW w:w="2820" w:type="dxa"/>
            <w:hideMark/>
          </w:tcPr>
          <w:p w14:paraId="757C7B66"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396DBD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0D7D5EAB" w14:textId="78C0393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1DA56E23" w14:textId="738F51E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2</w:t>
            </w:r>
          </w:p>
        </w:tc>
        <w:tc>
          <w:tcPr>
            <w:tcW w:w="756" w:type="dxa"/>
            <w:noWrap/>
            <w:hideMark/>
          </w:tcPr>
          <w:p w14:paraId="6E7EE80A" w14:textId="6EC7AE9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1598B1BC" w14:textId="01CC686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1DE73491" w14:textId="1DEF931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49D86C27" w14:textId="766B5B4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0EB9E6F8" w14:textId="7294AF8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0CDE608F" w14:textId="0AC4FAB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28598982" w14:textId="77777777" w:rsidTr="00F001ED">
        <w:trPr>
          <w:trHeight w:val="300"/>
        </w:trPr>
        <w:tc>
          <w:tcPr>
            <w:tcW w:w="2996" w:type="dxa"/>
            <w:noWrap/>
            <w:hideMark/>
          </w:tcPr>
          <w:p w14:paraId="6F60FE94" w14:textId="77777777" w:rsidR="00F001ED" w:rsidRPr="00EB191D" w:rsidRDefault="00F001ED" w:rsidP="00EB191D">
            <w:pPr>
              <w:spacing w:after="0" w:line="360" w:lineRule="auto"/>
              <w:rPr>
                <w:color w:val="000000"/>
                <w:szCs w:val="24"/>
                <w:lang w:val="sv-SE" w:eastAsia="sv-SE"/>
              </w:rPr>
            </w:pPr>
          </w:p>
        </w:tc>
        <w:tc>
          <w:tcPr>
            <w:tcW w:w="2820" w:type="dxa"/>
            <w:hideMark/>
          </w:tcPr>
          <w:p w14:paraId="771357A4" w14:textId="67508109"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foreign background, all</w:t>
            </w:r>
          </w:p>
        </w:tc>
        <w:tc>
          <w:tcPr>
            <w:tcW w:w="956" w:type="dxa"/>
            <w:noWrap/>
            <w:hideMark/>
          </w:tcPr>
          <w:p w14:paraId="3C1633B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ACB37DE" w14:textId="0226E90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8</w:t>
            </w:r>
          </w:p>
        </w:tc>
        <w:tc>
          <w:tcPr>
            <w:tcW w:w="756" w:type="dxa"/>
            <w:noWrap/>
            <w:hideMark/>
          </w:tcPr>
          <w:p w14:paraId="212B1C90" w14:textId="19A5640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6</w:t>
            </w:r>
          </w:p>
        </w:tc>
        <w:tc>
          <w:tcPr>
            <w:tcW w:w="756" w:type="dxa"/>
            <w:noWrap/>
            <w:hideMark/>
          </w:tcPr>
          <w:p w14:paraId="0DF37CC8" w14:textId="40E8A88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3</w:t>
            </w:r>
          </w:p>
        </w:tc>
        <w:tc>
          <w:tcPr>
            <w:tcW w:w="756" w:type="dxa"/>
            <w:noWrap/>
            <w:hideMark/>
          </w:tcPr>
          <w:p w14:paraId="5106CE89" w14:textId="10583CC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3</w:t>
            </w:r>
          </w:p>
        </w:tc>
        <w:tc>
          <w:tcPr>
            <w:tcW w:w="756" w:type="dxa"/>
            <w:noWrap/>
            <w:hideMark/>
          </w:tcPr>
          <w:p w14:paraId="0D2E3B5C" w14:textId="14FCA25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9</w:t>
            </w:r>
          </w:p>
        </w:tc>
        <w:tc>
          <w:tcPr>
            <w:tcW w:w="756" w:type="dxa"/>
            <w:noWrap/>
            <w:hideMark/>
          </w:tcPr>
          <w:p w14:paraId="41A7E6E1" w14:textId="0D47FA5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9</w:t>
            </w:r>
          </w:p>
        </w:tc>
        <w:tc>
          <w:tcPr>
            <w:tcW w:w="756" w:type="dxa"/>
            <w:noWrap/>
            <w:hideMark/>
          </w:tcPr>
          <w:p w14:paraId="615110E4"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p>
        </w:tc>
        <w:tc>
          <w:tcPr>
            <w:tcW w:w="756" w:type="dxa"/>
            <w:noWrap/>
            <w:hideMark/>
          </w:tcPr>
          <w:p w14:paraId="7E01DBC8" w14:textId="38598B4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8</w:t>
            </w:r>
            <w:r w:rsidR="002E3D29">
              <w:rPr>
                <w:color w:val="000000"/>
                <w:szCs w:val="24"/>
                <w:lang w:val="sv-SE" w:eastAsia="sv-SE"/>
              </w:rPr>
              <w:t>.</w:t>
            </w:r>
            <w:r w:rsidRPr="00EB191D">
              <w:rPr>
                <w:color w:val="000000"/>
                <w:szCs w:val="24"/>
                <w:lang w:val="sv-SE" w:eastAsia="sv-SE"/>
              </w:rPr>
              <w:t>8</w:t>
            </w:r>
          </w:p>
        </w:tc>
      </w:tr>
      <w:tr w:rsidR="00F001ED" w:rsidRPr="00EB191D" w14:paraId="7AFB59E8" w14:textId="77777777" w:rsidTr="00F001ED">
        <w:trPr>
          <w:trHeight w:val="300"/>
        </w:trPr>
        <w:tc>
          <w:tcPr>
            <w:tcW w:w="2996" w:type="dxa"/>
            <w:noWrap/>
            <w:hideMark/>
          </w:tcPr>
          <w:p w14:paraId="0DFD11D4" w14:textId="77777777" w:rsidR="00F001ED" w:rsidRPr="00EB191D" w:rsidRDefault="00F001ED" w:rsidP="00EB191D">
            <w:pPr>
              <w:spacing w:after="0" w:line="360" w:lineRule="auto"/>
              <w:rPr>
                <w:color w:val="000000"/>
                <w:szCs w:val="24"/>
                <w:lang w:val="sv-SE" w:eastAsia="sv-SE"/>
              </w:rPr>
            </w:pPr>
          </w:p>
        </w:tc>
        <w:tc>
          <w:tcPr>
            <w:tcW w:w="2820" w:type="dxa"/>
            <w:hideMark/>
          </w:tcPr>
          <w:p w14:paraId="40A19E13"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133A114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35B48FA1" w14:textId="51FC614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3</w:t>
            </w:r>
          </w:p>
        </w:tc>
        <w:tc>
          <w:tcPr>
            <w:tcW w:w="756" w:type="dxa"/>
            <w:noWrap/>
            <w:hideMark/>
          </w:tcPr>
          <w:p w14:paraId="6AF6E2FC" w14:textId="159E3D1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7</w:t>
            </w:r>
          </w:p>
        </w:tc>
        <w:tc>
          <w:tcPr>
            <w:tcW w:w="756" w:type="dxa"/>
            <w:noWrap/>
            <w:hideMark/>
          </w:tcPr>
          <w:p w14:paraId="1C6ED309" w14:textId="1DB0A50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5</w:t>
            </w:r>
          </w:p>
        </w:tc>
        <w:tc>
          <w:tcPr>
            <w:tcW w:w="756" w:type="dxa"/>
            <w:noWrap/>
            <w:hideMark/>
          </w:tcPr>
          <w:p w14:paraId="62A2D2EA" w14:textId="6B578D3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1</w:t>
            </w:r>
          </w:p>
        </w:tc>
        <w:tc>
          <w:tcPr>
            <w:tcW w:w="756" w:type="dxa"/>
            <w:noWrap/>
            <w:hideMark/>
          </w:tcPr>
          <w:p w14:paraId="1B824243" w14:textId="249FA99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9</w:t>
            </w:r>
          </w:p>
        </w:tc>
        <w:tc>
          <w:tcPr>
            <w:tcW w:w="756" w:type="dxa"/>
            <w:noWrap/>
            <w:hideMark/>
          </w:tcPr>
          <w:p w14:paraId="6F34C35A" w14:textId="6FE0888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8</w:t>
            </w:r>
          </w:p>
        </w:tc>
        <w:tc>
          <w:tcPr>
            <w:tcW w:w="756" w:type="dxa"/>
            <w:noWrap/>
            <w:hideMark/>
          </w:tcPr>
          <w:p w14:paraId="56374AAE" w14:textId="6A74BCA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8</w:t>
            </w:r>
            <w:r w:rsidR="002E3D29">
              <w:rPr>
                <w:color w:val="000000"/>
                <w:szCs w:val="24"/>
                <w:lang w:val="sv-SE" w:eastAsia="sv-SE"/>
              </w:rPr>
              <w:t>.</w:t>
            </w:r>
            <w:r w:rsidRPr="00EB191D">
              <w:rPr>
                <w:color w:val="000000"/>
                <w:szCs w:val="24"/>
                <w:lang w:val="sv-SE" w:eastAsia="sv-SE"/>
              </w:rPr>
              <w:t>5</w:t>
            </w:r>
          </w:p>
        </w:tc>
        <w:tc>
          <w:tcPr>
            <w:tcW w:w="756" w:type="dxa"/>
            <w:noWrap/>
            <w:hideMark/>
          </w:tcPr>
          <w:p w14:paraId="2238E023" w14:textId="0B29942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5</w:t>
            </w:r>
          </w:p>
        </w:tc>
      </w:tr>
      <w:tr w:rsidR="00F001ED" w:rsidRPr="00EB191D" w14:paraId="0722885A" w14:textId="77777777" w:rsidTr="00F001ED">
        <w:trPr>
          <w:trHeight w:val="600"/>
        </w:trPr>
        <w:tc>
          <w:tcPr>
            <w:tcW w:w="2996" w:type="dxa"/>
            <w:noWrap/>
            <w:hideMark/>
          </w:tcPr>
          <w:p w14:paraId="17B50628" w14:textId="77777777" w:rsidR="00F001ED" w:rsidRPr="00EB191D" w:rsidRDefault="00F001ED" w:rsidP="00EB191D">
            <w:pPr>
              <w:spacing w:after="0" w:line="360" w:lineRule="auto"/>
              <w:rPr>
                <w:color w:val="000000"/>
                <w:szCs w:val="24"/>
                <w:lang w:val="sv-SE" w:eastAsia="sv-SE"/>
              </w:rPr>
            </w:pPr>
          </w:p>
        </w:tc>
        <w:tc>
          <w:tcPr>
            <w:tcW w:w="2820" w:type="dxa"/>
            <w:hideMark/>
          </w:tcPr>
          <w:p w14:paraId="16B9DD2A" w14:textId="167313C8"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foreign background, born abroad</w:t>
            </w:r>
          </w:p>
        </w:tc>
        <w:tc>
          <w:tcPr>
            <w:tcW w:w="956" w:type="dxa"/>
            <w:noWrap/>
            <w:hideMark/>
          </w:tcPr>
          <w:p w14:paraId="7366434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531309A" w14:textId="0A29C95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4</w:t>
            </w:r>
          </w:p>
        </w:tc>
        <w:tc>
          <w:tcPr>
            <w:tcW w:w="756" w:type="dxa"/>
            <w:noWrap/>
            <w:hideMark/>
          </w:tcPr>
          <w:p w14:paraId="3B224402" w14:textId="66313A8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4</w:t>
            </w:r>
          </w:p>
        </w:tc>
        <w:tc>
          <w:tcPr>
            <w:tcW w:w="756" w:type="dxa"/>
            <w:noWrap/>
            <w:hideMark/>
          </w:tcPr>
          <w:p w14:paraId="2C97E62E" w14:textId="4CFC4D5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6</w:t>
            </w:r>
          </w:p>
        </w:tc>
        <w:tc>
          <w:tcPr>
            <w:tcW w:w="756" w:type="dxa"/>
            <w:noWrap/>
            <w:hideMark/>
          </w:tcPr>
          <w:p w14:paraId="5A664A4D" w14:textId="685EC66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8</w:t>
            </w:r>
          </w:p>
        </w:tc>
        <w:tc>
          <w:tcPr>
            <w:tcW w:w="756" w:type="dxa"/>
            <w:noWrap/>
            <w:hideMark/>
          </w:tcPr>
          <w:p w14:paraId="213D52C7" w14:textId="36C2C2E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4</w:t>
            </w:r>
          </w:p>
        </w:tc>
        <w:tc>
          <w:tcPr>
            <w:tcW w:w="756" w:type="dxa"/>
            <w:noWrap/>
            <w:hideMark/>
          </w:tcPr>
          <w:p w14:paraId="489D57DC" w14:textId="660F141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2</w:t>
            </w:r>
          </w:p>
        </w:tc>
        <w:tc>
          <w:tcPr>
            <w:tcW w:w="756" w:type="dxa"/>
            <w:noWrap/>
            <w:hideMark/>
          </w:tcPr>
          <w:p w14:paraId="57407C45" w14:textId="2526115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8</w:t>
            </w:r>
            <w:r w:rsidR="002E3D29">
              <w:rPr>
                <w:color w:val="000000"/>
                <w:szCs w:val="24"/>
                <w:lang w:val="sv-SE" w:eastAsia="sv-SE"/>
              </w:rPr>
              <w:t>.</w:t>
            </w:r>
            <w:r w:rsidRPr="00EB191D">
              <w:rPr>
                <w:color w:val="000000"/>
                <w:szCs w:val="24"/>
                <w:lang w:val="sv-SE" w:eastAsia="sv-SE"/>
              </w:rPr>
              <w:t>8</w:t>
            </w:r>
          </w:p>
        </w:tc>
        <w:tc>
          <w:tcPr>
            <w:tcW w:w="756" w:type="dxa"/>
            <w:noWrap/>
            <w:hideMark/>
          </w:tcPr>
          <w:p w14:paraId="5FEC4BBD" w14:textId="43DAC6B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3</w:t>
            </w:r>
          </w:p>
        </w:tc>
      </w:tr>
      <w:tr w:rsidR="00F001ED" w:rsidRPr="00EB191D" w14:paraId="0E2D582E" w14:textId="77777777" w:rsidTr="00F001ED">
        <w:trPr>
          <w:trHeight w:val="300"/>
        </w:trPr>
        <w:tc>
          <w:tcPr>
            <w:tcW w:w="2996" w:type="dxa"/>
            <w:noWrap/>
            <w:hideMark/>
          </w:tcPr>
          <w:p w14:paraId="52D58D61" w14:textId="77777777" w:rsidR="00F001ED" w:rsidRPr="00EB191D" w:rsidRDefault="00F001ED" w:rsidP="00EB191D">
            <w:pPr>
              <w:spacing w:after="0" w:line="360" w:lineRule="auto"/>
              <w:rPr>
                <w:color w:val="000000"/>
                <w:szCs w:val="24"/>
                <w:lang w:val="sv-SE" w:eastAsia="sv-SE"/>
              </w:rPr>
            </w:pPr>
          </w:p>
        </w:tc>
        <w:tc>
          <w:tcPr>
            <w:tcW w:w="2820" w:type="dxa"/>
            <w:hideMark/>
          </w:tcPr>
          <w:p w14:paraId="659DB447"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6E19F32A"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74927742" w14:textId="7CBDC9A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6</w:t>
            </w:r>
          </w:p>
        </w:tc>
        <w:tc>
          <w:tcPr>
            <w:tcW w:w="756" w:type="dxa"/>
            <w:noWrap/>
            <w:hideMark/>
          </w:tcPr>
          <w:p w14:paraId="31F6197C" w14:textId="29C4A5A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5</w:t>
            </w:r>
          </w:p>
        </w:tc>
        <w:tc>
          <w:tcPr>
            <w:tcW w:w="756" w:type="dxa"/>
            <w:noWrap/>
            <w:hideMark/>
          </w:tcPr>
          <w:p w14:paraId="493C8349" w14:textId="06B5BFE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4</w:t>
            </w:r>
          </w:p>
        </w:tc>
        <w:tc>
          <w:tcPr>
            <w:tcW w:w="756" w:type="dxa"/>
            <w:noWrap/>
            <w:hideMark/>
          </w:tcPr>
          <w:p w14:paraId="31856E2C" w14:textId="66B47D6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3</w:t>
            </w:r>
          </w:p>
        </w:tc>
        <w:tc>
          <w:tcPr>
            <w:tcW w:w="756" w:type="dxa"/>
            <w:noWrap/>
            <w:hideMark/>
          </w:tcPr>
          <w:p w14:paraId="66E061FA" w14:textId="31C9E6D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9</w:t>
            </w:r>
          </w:p>
        </w:tc>
        <w:tc>
          <w:tcPr>
            <w:tcW w:w="756" w:type="dxa"/>
            <w:noWrap/>
            <w:hideMark/>
          </w:tcPr>
          <w:p w14:paraId="491BA569" w14:textId="6FD0A5E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8</w:t>
            </w:r>
          </w:p>
        </w:tc>
        <w:tc>
          <w:tcPr>
            <w:tcW w:w="756" w:type="dxa"/>
            <w:noWrap/>
            <w:hideMark/>
          </w:tcPr>
          <w:p w14:paraId="44A59512" w14:textId="64C33AE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8</w:t>
            </w:r>
            <w:r w:rsidR="002E3D29">
              <w:rPr>
                <w:color w:val="000000"/>
                <w:szCs w:val="24"/>
                <w:lang w:val="sv-SE" w:eastAsia="sv-SE"/>
              </w:rPr>
              <w:t>.</w:t>
            </w:r>
            <w:r w:rsidRPr="00EB191D">
              <w:rPr>
                <w:color w:val="000000"/>
                <w:szCs w:val="24"/>
                <w:lang w:val="sv-SE" w:eastAsia="sv-SE"/>
              </w:rPr>
              <w:t>3</w:t>
            </w:r>
          </w:p>
        </w:tc>
        <w:tc>
          <w:tcPr>
            <w:tcW w:w="756" w:type="dxa"/>
            <w:noWrap/>
            <w:hideMark/>
          </w:tcPr>
          <w:p w14:paraId="1F54AAE8" w14:textId="74339D4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9</w:t>
            </w:r>
          </w:p>
        </w:tc>
      </w:tr>
      <w:tr w:rsidR="00F001ED" w:rsidRPr="00EB191D" w14:paraId="53966845" w14:textId="77777777" w:rsidTr="00F001ED">
        <w:trPr>
          <w:trHeight w:val="900"/>
        </w:trPr>
        <w:tc>
          <w:tcPr>
            <w:tcW w:w="2996" w:type="dxa"/>
            <w:noWrap/>
            <w:hideMark/>
          </w:tcPr>
          <w:p w14:paraId="7C9CA4A4" w14:textId="77777777" w:rsidR="00F001ED" w:rsidRPr="00EB191D" w:rsidRDefault="00F001ED" w:rsidP="00EB191D">
            <w:pPr>
              <w:spacing w:after="0" w:line="360" w:lineRule="auto"/>
              <w:rPr>
                <w:color w:val="000000"/>
                <w:szCs w:val="24"/>
                <w:lang w:val="sv-SE" w:eastAsia="sv-SE"/>
              </w:rPr>
            </w:pPr>
          </w:p>
        </w:tc>
        <w:tc>
          <w:tcPr>
            <w:tcW w:w="2820" w:type="dxa"/>
            <w:hideMark/>
          </w:tcPr>
          <w:p w14:paraId="20650FCE" w14:textId="57CAAD81" w:rsidR="00F001ED" w:rsidRPr="00EB191D" w:rsidRDefault="00F001ED" w:rsidP="00EB191D">
            <w:pPr>
              <w:spacing w:after="0" w:line="360" w:lineRule="auto"/>
              <w:rPr>
                <w:b/>
                <w:bCs/>
                <w:color w:val="000000"/>
                <w:szCs w:val="24"/>
                <w:lang w:eastAsia="sv-SE"/>
              </w:rPr>
            </w:pPr>
            <w:r w:rsidRPr="00EB191D">
              <w:rPr>
                <w:b/>
                <w:bCs/>
                <w:color w:val="000000"/>
                <w:szCs w:val="24"/>
                <w:lang w:eastAsia="sv-SE"/>
              </w:rPr>
              <w:t>foreign background, native born with two foreign born parents</w:t>
            </w:r>
          </w:p>
        </w:tc>
        <w:tc>
          <w:tcPr>
            <w:tcW w:w="956" w:type="dxa"/>
            <w:noWrap/>
            <w:hideMark/>
          </w:tcPr>
          <w:p w14:paraId="601C1EC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1D5F3C4" w14:textId="4ED79B7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1</w:t>
            </w:r>
          </w:p>
        </w:tc>
        <w:tc>
          <w:tcPr>
            <w:tcW w:w="756" w:type="dxa"/>
            <w:noWrap/>
            <w:hideMark/>
          </w:tcPr>
          <w:p w14:paraId="77F56B82" w14:textId="5777D83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1</w:t>
            </w:r>
          </w:p>
        </w:tc>
        <w:tc>
          <w:tcPr>
            <w:tcW w:w="756" w:type="dxa"/>
            <w:noWrap/>
            <w:hideMark/>
          </w:tcPr>
          <w:p w14:paraId="1D2A5B1B" w14:textId="731281B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12</w:t>
            </w:r>
            <w:r w:rsidR="002E3D29">
              <w:rPr>
                <w:color w:val="000000"/>
                <w:szCs w:val="24"/>
                <w:lang w:val="sv-SE" w:eastAsia="sv-SE"/>
              </w:rPr>
              <w:t>.</w:t>
            </w:r>
            <w:r w:rsidRPr="00EB191D">
              <w:rPr>
                <w:color w:val="000000"/>
                <w:szCs w:val="24"/>
                <w:lang w:val="sv-SE" w:eastAsia="sv-SE"/>
              </w:rPr>
              <w:t>9</w:t>
            </w:r>
          </w:p>
        </w:tc>
        <w:tc>
          <w:tcPr>
            <w:tcW w:w="756" w:type="dxa"/>
            <w:noWrap/>
            <w:hideMark/>
          </w:tcPr>
          <w:p w14:paraId="7CF5DE77" w14:textId="1AADC06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7</w:t>
            </w:r>
          </w:p>
        </w:tc>
        <w:tc>
          <w:tcPr>
            <w:tcW w:w="756" w:type="dxa"/>
            <w:noWrap/>
            <w:hideMark/>
          </w:tcPr>
          <w:p w14:paraId="7F647C41" w14:textId="03022CD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11</w:t>
            </w:r>
            <w:r w:rsidR="002E3D29">
              <w:rPr>
                <w:color w:val="000000"/>
                <w:szCs w:val="24"/>
                <w:lang w:val="sv-SE" w:eastAsia="sv-SE"/>
              </w:rPr>
              <w:t>.</w:t>
            </w:r>
            <w:r w:rsidRPr="00EB191D">
              <w:rPr>
                <w:color w:val="000000"/>
                <w:szCs w:val="24"/>
                <w:lang w:val="sv-SE" w:eastAsia="sv-SE"/>
              </w:rPr>
              <w:t>1</w:t>
            </w:r>
          </w:p>
        </w:tc>
        <w:tc>
          <w:tcPr>
            <w:tcW w:w="756" w:type="dxa"/>
            <w:noWrap/>
            <w:hideMark/>
          </w:tcPr>
          <w:p w14:paraId="4CFFC193" w14:textId="6FEEB7A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3</w:t>
            </w:r>
          </w:p>
        </w:tc>
        <w:tc>
          <w:tcPr>
            <w:tcW w:w="756" w:type="dxa"/>
            <w:noWrap/>
            <w:hideMark/>
          </w:tcPr>
          <w:p w14:paraId="0AB1F6E7" w14:textId="4708D92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6</w:t>
            </w:r>
          </w:p>
        </w:tc>
        <w:tc>
          <w:tcPr>
            <w:tcW w:w="756" w:type="dxa"/>
            <w:noWrap/>
            <w:hideMark/>
          </w:tcPr>
          <w:p w14:paraId="6859AEDE" w14:textId="4AEC8B2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3</w:t>
            </w:r>
          </w:p>
        </w:tc>
      </w:tr>
      <w:tr w:rsidR="00F001ED" w:rsidRPr="00EB191D" w14:paraId="7B7E925A" w14:textId="77777777" w:rsidTr="00F001ED">
        <w:trPr>
          <w:trHeight w:val="300"/>
        </w:trPr>
        <w:tc>
          <w:tcPr>
            <w:tcW w:w="2996" w:type="dxa"/>
            <w:noWrap/>
            <w:hideMark/>
          </w:tcPr>
          <w:p w14:paraId="4C2AEEF1" w14:textId="77777777" w:rsidR="00F001ED" w:rsidRPr="00EB191D" w:rsidRDefault="00F001ED" w:rsidP="00EB191D">
            <w:pPr>
              <w:spacing w:after="0" w:line="360" w:lineRule="auto"/>
              <w:rPr>
                <w:color w:val="000000"/>
                <w:szCs w:val="24"/>
                <w:lang w:val="sv-SE" w:eastAsia="sv-SE"/>
              </w:rPr>
            </w:pPr>
          </w:p>
        </w:tc>
        <w:tc>
          <w:tcPr>
            <w:tcW w:w="2820" w:type="dxa"/>
            <w:hideMark/>
          </w:tcPr>
          <w:p w14:paraId="261D5F28"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FD83F9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360BAD2A" w14:textId="078FE1C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13</w:t>
            </w:r>
            <w:r w:rsidR="002E3D29">
              <w:rPr>
                <w:color w:val="000000"/>
                <w:szCs w:val="24"/>
                <w:lang w:val="sv-SE" w:eastAsia="sv-SE"/>
              </w:rPr>
              <w:t>.</w:t>
            </w:r>
            <w:r w:rsidRPr="00EB191D">
              <w:rPr>
                <w:color w:val="000000"/>
                <w:szCs w:val="24"/>
                <w:lang w:val="sv-SE" w:eastAsia="sv-SE"/>
              </w:rPr>
              <w:t>4</w:t>
            </w:r>
          </w:p>
        </w:tc>
        <w:tc>
          <w:tcPr>
            <w:tcW w:w="756" w:type="dxa"/>
            <w:noWrap/>
            <w:hideMark/>
          </w:tcPr>
          <w:p w14:paraId="78FEF806" w14:textId="655AABD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16</w:t>
            </w:r>
            <w:r w:rsidR="002E3D29">
              <w:rPr>
                <w:color w:val="000000"/>
                <w:szCs w:val="24"/>
                <w:lang w:val="sv-SE" w:eastAsia="sv-SE"/>
              </w:rPr>
              <w:t>.</w:t>
            </w:r>
            <w:r w:rsidRPr="00EB191D">
              <w:rPr>
                <w:color w:val="000000"/>
                <w:szCs w:val="24"/>
                <w:lang w:val="sv-SE" w:eastAsia="sv-SE"/>
              </w:rPr>
              <w:t>5</w:t>
            </w:r>
          </w:p>
        </w:tc>
        <w:tc>
          <w:tcPr>
            <w:tcW w:w="756" w:type="dxa"/>
            <w:noWrap/>
            <w:hideMark/>
          </w:tcPr>
          <w:p w14:paraId="687E013A" w14:textId="1EB4392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10</w:t>
            </w:r>
            <w:r w:rsidR="002E3D29">
              <w:rPr>
                <w:color w:val="000000"/>
                <w:szCs w:val="24"/>
                <w:lang w:val="sv-SE" w:eastAsia="sv-SE"/>
              </w:rPr>
              <w:t>.</w:t>
            </w:r>
            <w:r w:rsidRPr="00EB191D">
              <w:rPr>
                <w:color w:val="000000"/>
                <w:szCs w:val="24"/>
                <w:lang w:val="sv-SE" w:eastAsia="sv-SE"/>
              </w:rPr>
              <w:t>7</w:t>
            </w:r>
          </w:p>
        </w:tc>
        <w:tc>
          <w:tcPr>
            <w:tcW w:w="756" w:type="dxa"/>
            <w:noWrap/>
            <w:hideMark/>
          </w:tcPr>
          <w:p w14:paraId="4502026F" w14:textId="6C5D156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13</w:t>
            </w:r>
            <w:r w:rsidR="002E3D29">
              <w:rPr>
                <w:color w:val="000000"/>
                <w:szCs w:val="24"/>
                <w:lang w:val="sv-SE" w:eastAsia="sv-SE"/>
              </w:rPr>
              <w:t>.</w:t>
            </w:r>
            <w:r w:rsidRPr="00EB191D">
              <w:rPr>
                <w:color w:val="000000"/>
                <w:szCs w:val="24"/>
                <w:lang w:val="sv-SE" w:eastAsia="sv-SE"/>
              </w:rPr>
              <w:t>8</w:t>
            </w:r>
          </w:p>
        </w:tc>
        <w:tc>
          <w:tcPr>
            <w:tcW w:w="756" w:type="dxa"/>
            <w:noWrap/>
            <w:hideMark/>
          </w:tcPr>
          <w:p w14:paraId="79243988" w14:textId="2A29D72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15</w:t>
            </w:r>
            <w:r w:rsidR="002E3D29">
              <w:rPr>
                <w:color w:val="000000"/>
                <w:szCs w:val="24"/>
                <w:lang w:val="sv-SE" w:eastAsia="sv-SE"/>
              </w:rPr>
              <w:t>.</w:t>
            </w:r>
            <w:r w:rsidRPr="00EB191D">
              <w:rPr>
                <w:color w:val="000000"/>
                <w:szCs w:val="24"/>
                <w:lang w:val="sv-SE" w:eastAsia="sv-SE"/>
              </w:rPr>
              <w:t>4</w:t>
            </w:r>
          </w:p>
        </w:tc>
        <w:tc>
          <w:tcPr>
            <w:tcW w:w="756" w:type="dxa"/>
            <w:noWrap/>
            <w:hideMark/>
          </w:tcPr>
          <w:p w14:paraId="7DC0151B" w14:textId="21AFD6A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15</w:t>
            </w:r>
            <w:r w:rsidR="002E3D29">
              <w:rPr>
                <w:color w:val="000000"/>
                <w:szCs w:val="24"/>
                <w:lang w:val="sv-SE" w:eastAsia="sv-SE"/>
              </w:rPr>
              <w:t>.</w:t>
            </w:r>
            <w:r w:rsidRPr="00EB191D">
              <w:rPr>
                <w:color w:val="000000"/>
                <w:szCs w:val="24"/>
                <w:lang w:val="sv-SE" w:eastAsia="sv-SE"/>
              </w:rPr>
              <w:t>3</w:t>
            </w:r>
          </w:p>
        </w:tc>
        <w:tc>
          <w:tcPr>
            <w:tcW w:w="756" w:type="dxa"/>
            <w:noWrap/>
            <w:hideMark/>
          </w:tcPr>
          <w:p w14:paraId="4CF6B301" w14:textId="2C570FF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9</w:t>
            </w:r>
            <w:r w:rsidR="002E3D29">
              <w:rPr>
                <w:color w:val="000000"/>
                <w:szCs w:val="24"/>
                <w:lang w:val="sv-SE" w:eastAsia="sv-SE"/>
              </w:rPr>
              <w:t>.</w:t>
            </w:r>
            <w:r w:rsidRPr="00EB191D">
              <w:rPr>
                <w:color w:val="000000"/>
                <w:szCs w:val="24"/>
                <w:lang w:val="sv-SE" w:eastAsia="sv-SE"/>
              </w:rPr>
              <w:t>4</w:t>
            </w:r>
          </w:p>
        </w:tc>
        <w:tc>
          <w:tcPr>
            <w:tcW w:w="756" w:type="dxa"/>
            <w:noWrap/>
            <w:hideMark/>
          </w:tcPr>
          <w:p w14:paraId="2F3E137E" w14:textId="0499370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4</w:t>
            </w:r>
          </w:p>
        </w:tc>
      </w:tr>
      <w:tr w:rsidR="00F001ED" w:rsidRPr="00EB191D" w14:paraId="0D797550" w14:textId="77777777" w:rsidTr="00F001ED">
        <w:trPr>
          <w:trHeight w:val="300"/>
        </w:trPr>
        <w:tc>
          <w:tcPr>
            <w:tcW w:w="2996" w:type="dxa"/>
            <w:noWrap/>
            <w:hideMark/>
          </w:tcPr>
          <w:p w14:paraId="41C16EC5" w14:textId="77777777" w:rsidR="00F001ED" w:rsidRPr="00EB191D" w:rsidRDefault="00F001ED" w:rsidP="00EB191D">
            <w:pPr>
              <w:spacing w:after="0" w:line="360" w:lineRule="auto"/>
              <w:rPr>
                <w:color w:val="000000"/>
                <w:szCs w:val="24"/>
                <w:lang w:val="sv-SE" w:eastAsia="sv-SE"/>
              </w:rPr>
            </w:pPr>
          </w:p>
        </w:tc>
        <w:tc>
          <w:tcPr>
            <w:tcW w:w="2820" w:type="dxa"/>
            <w:hideMark/>
          </w:tcPr>
          <w:p w14:paraId="34C360F2" w14:textId="156F2381"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swedish background, all</w:t>
            </w:r>
          </w:p>
        </w:tc>
        <w:tc>
          <w:tcPr>
            <w:tcW w:w="956" w:type="dxa"/>
            <w:noWrap/>
            <w:hideMark/>
          </w:tcPr>
          <w:p w14:paraId="466AF48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103416B2" w14:textId="6CE9D25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395765DC" w14:textId="7C63F5E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68EB6F6D" w14:textId="577D2EB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2B1EA5E1" w14:textId="6C7E474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51CE7730" w14:textId="719E921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78BF4D18"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c>
          <w:tcPr>
            <w:tcW w:w="756" w:type="dxa"/>
            <w:noWrap/>
            <w:hideMark/>
          </w:tcPr>
          <w:p w14:paraId="5DFD77B2" w14:textId="0F0E7F4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5FE5C9BE" w14:textId="50338F1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r>
      <w:tr w:rsidR="00F001ED" w:rsidRPr="00EB191D" w14:paraId="2328F81C" w14:textId="77777777" w:rsidTr="00F001ED">
        <w:trPr>
          <w:trHeight w:val="300"/>
        </w:trPr>
        <w:tc>
          <w:tcPr>
            <w:tcW w:w="2996" w:type="dxa"/>
            <w:noWrap/>
            <w:hideMark/>
          </w:tcPr>
          <w:p w14:paraId="07963823" w14:textId="77777777" w:rsidR="00F001ED" w:rsidRPr="00EB191D" w:rsidRDefault="00F001ED" w:rsidP="00EB191D">
            <w:pPr>
              <w:spacing w:after="0" w:line="360" w:lineRule="auto"/>
              <w:rPr>
                <w:color w:val="000000"/>
                <w:szCs w:val="24"/>
                <w:lang w:val="sv-SE" w:eastAsia="sv-SE"/>
              </w:rPr>
            </w:pPr>
          </w:p>
        </w:tc>
        <w:tc>
          <w:tcPr>
            <w:tcW w:w="2820" w:type="dxa"/>
            <w:hideMark/>
          </w:tcPr>
          <w:p w14:paraId="28F4416D"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D7EBA9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41C99524" w14:textId="7DDE812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6D6B4ED5" w14:textId="69D5BFD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48BC2987"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c>
          <w:tcPr>
            <w:tcW w:w="756" w:type="dxa"/>
            <w:noWrap/>
            <w:hideMark/>
          </w:tcPr>
          <w:p w14:paraId="75920C50" w14:textId="3F045DB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c>
          <w:tcPr>
            <w:tcW w:w="756" w:type="dxa"/>
            <w:noWrap/>
            <w:hideMark/>
          </w:tcPr>
          <w:p w14:paraId="7EEF44F5" w14:textId="1585E09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c>
          <w:tcPr>
            <w:tcW w:w="756" w:type="dxa"/>
            <w:noWrap/>
            <w:hideMark/>
          </w:tcPr>
          <w:p w14:paraId="3C355A6C" w14:textId="187B46A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65DABEF8" w14:textId="7537104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6</w:t>
            </w:r>
          </w:p>
        </w:tc>
        <w:tc>
          <w:tcPr>
            <w:tcW w:w="756" w:type="dxa"/>
            <w:noWrap/>
            <w:hideMark/>
          </w:tcPr>
          <w:p w14:paraId="13DD12DA" w14:textId="1853BDC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9</w:t>
            </w:r>
          </w:p>
        </w:tc>
      </w:tr>
      <w:tr w:rsidR="00F001ED" w:rsidRPr="00EB191D" w14:paraId="09CAD523" w14:textId="77777777" w:rsidTr="00F001ED">
        <w:trPr>
          <w:trHeight w:val="900"/>
        </w:trPr>
        <w:tc>
          <w:tcPr>
            <w:tcW w:w="2996" w:type="dxa"/>
            <w:noWrap/>
            <w:hideMark/>
          </w:tcPr>
          <w:p w14:paraId="75C30583" w14:textId="77777777" w:rsidR="00F001ED" w:rsidRPr="00EB191D" w:rsidRDefault="00F001ED" w:rsidP="00EB191D">
            <w:pPr>
              <w:spacing w:after="0" w:line="360" w:lineRule="auto"/>
              <w:rPr>
                <w:color w:val="000000"/>
                <w:szCs w:val="24"/>
                <w:lang w:val="sv-SE" w:eastAsia="sv-SE"/>
              </w:rPr>
            </w:pPr>
          </w:p>
        </w:tc>
        <w:tc>
          <w:tcPr>
            <w:tcW w:w="2820" w:type="dxa"/>
            <w:hideMark/>
          </w:tcPr>
          <w:p w14:paraId="55B76D65" w14:textId="63B1C615" w:rsidR="00F001ED" w:rsidRPr="00EB191D" w:rsidRDefault="00F001ED" w:rsidP="00EB191D">
            <w:pPr>
              <w:spacing w:after="0" w:line="360" w:lineRule="auto"/>
              <w:rPr>
                <w:b/>
                <w:bCs/>
                <w:color w:val="000000"/>
                <w:szCs w:val="24"/>
                <w:lang w:eastAsia="sv-SE"/>
              </w:rPr>
            </w:pPr>
            <w:r w:rsidRPr="00EB191D">
              <w:rPr>
                <w:b/>
                <w:bCs/>
                <w:color w:val="000000"/>
                <w:szCs w:val="24"/>
                <w:lang w:eastAsia="sv-SE"/>
              </w:rPr>
              <w:t>swedish background, native born with one foreign born and one native born parent</w:t>
            </w:r>
          </w:p>
        </w:tc>
        <w:tc>
          <w:tcPr>
            <w:tcW w:w="956" w:type="dxa"/>
            <w:noWrap/>
            <w:hideMark/>
          </w:tcPr>
          <w:p w14:paraId="78ECB0CD"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2B47A501"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7691ECDA" w14:textId="3D7FB53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7</w:t>
            </w:r>
          </w:p>
        </w:tc>
        <w:tc>
          <w:tcPr>
            <w:tcW w:w="756" w:type="dxa"/>
            <w:noWrap/>
            <w:hideMark/>
          </w:tcPr>
          <w:p w14:paraId="57387110" w14:textId="555EB53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3</w:t>
            </w:r>
          </w:p>
        </w:tc>
        <w:tc>
          <w:tcPr>
            <w:tcW w:w="756" w:type="dxa"/>
            <w:noWrap/>
            <w:hideMark/>
          </w:tcPr>
          <w:p w14:paraId="2B56550C" w14:textId="3E9117D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7</w:t>
            </w:r>
          </w:p>
        </w:tc>
        <w:tc>
          <w:tcPr>
            <w:tcW w:w="756" w:type="dxa"/>
            <w:noWrap/>
            <w:hideMark/>
          </w:tcPr>
          <w:p w14:paraId="2A0965DB" w14:textId="41DA4A4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4</w:t>
            </w:r>
          </w:p>
        </w:tc>
        <w:tc>
          <w:tcPr>
            <w:tcW w:w="756" w:type="dxa"/>
            <w:noWrap/>
            <w:hideMark/>
          </w:tcPr>
          <w:p w14:paraId="45955AC0" w14:textId="7709FCB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2</w:t>
            </w:r>
          </w:p>
        </w:tc>
        <w:tc>
          <w:tcPr>
            <w:tcW w:w="756" w:type="dxa"/>
            <w:noWrap/>
            <w:hideMark/>
          </w:tcPr>
          <w:p w14:paraId="0DC74993" w14:textId="54818F2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5</w:t>
            </w:r>
          </w:p>
        </w:tc>
        <w:tc>
          <w:tcPr>
            <w:tcW w:w="756" w:type="dxa"/>
            <w:noWrap/>
            <w:hideMark/>
          </w:tcPr>
          <w:p w14:paraId="315E4D5E" w14:textId="5F6F188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r>
      <w:tr w:rsidR="00F001ED" w:rsidRPr="00EB191D" w14:paraId="089B47C3" w14:textId="77777777" w:rsidTr="00F001ED">
        <w:trPr>
          <w:trHeight w:val="300"/>
        </w:trPr>
        <w:tc>
          <w:tcPr>
            <w:tcW w:w="2996" w:type="dxa"/>
            <w:noWrap/>
            <w:hideMark/>
          </w:tcPr>
          <w:p w14:paraId="455F45DA" w14:textId="77777777" w:rsidR="00F001ED" w:rsidRPr="00EB191D" w:rsidRDefault="00F001ED" w:rsidP="00EB191D">
            <w:pPr>
              <w:spacing w:after="0" w:line="360" w:lineRule="auto"/>
              <w:rPr>
                <w:color w:val="000000"/>
                <w:szCs w:val="24"/>
                <w:lang w:val="sv-SE" w:eastAsia="sv-SE"/>
              </w:rPr>
            </w:pPr>
          </w:p>
        </w:tc>
        <w:tc>
          <w:tcPr>
            <w:tcW w:w="2820" w:type="dxa"/>
            <w:hideMark/>
          </w:tcPr>
          <w:p w14:paraId="7307A77D"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7B16AD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3C5B5F8A" w14:textId="4D364FC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3</w:t>
            </w:r>
          </w:p>
        </w:tc>
        <w:tc>
          <w:tcPr>
            <w:tcW w:w="756" w:type="dxa"/>
            <w:noWrap/>
            <w:hideMark/>
          </w:tcPr>
          <w:p w14:paraId="186D10E5" w14:textId="0AD4B4E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7</w:t>
            </w:r>
            <w:r w:rsidR="002E3D29">
              <w:rPr>
                <w:color w:val="000000"/>
                <w:szCs w:val="24"/>
                <w:lang w:val="sv-SE" w:eastAsia="sv-SE"/>
              </w:rPr>
              <w:t>.</w:t>
            </w:r>
            <w:r w:rsidRPr="00EB191D">
              <w:rPr>
                <w:color w:val="000000"/>
                <w:szCs w:val="24"/>
                <w:lang w:val="sv-SE" w:eastAsia="sv-SE"/>
              </w:rPr>
              <w:t>2</w:t>
            </w:r>
          </w:p>
        </w:tc>
        <w:tc>
          <w:tcPr>
            <w:tcW w:w="756" w:type="dxa"/>
            <w:noWrap/>
            <w:hideMark/>
          </w:tcPr>
          <w:p w14:paraId="2B2DD9EA" w14:textId="76C22A1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6</w:t>
            </w:r>
            <w:r w:rsidR="002E3D29">
              <w:rPr>
                <w:color w:val="000000"/>
                <w:szCs w:val="24"/>
                <w:lang w:val="sv-SE" w:eastAsia="sv-SE"/>
              </w:rPr>
              <w:t>.</w:t>
            </w:r>
            <w:r w:rsidRPr="00EB191D">
              <w:rPr>
                <w:color w:val="000000"/>
                <w:szCs w:val="24"/>
                <w:lang w:val="sv-SE" w:eastAsia="sv-SE"/>
              </w:rPr>
              <w:t>9</w:t>
            </w:r>
          </w:p>
        </w:tc>
        <w:tc>
          <w:tcPr>
            <w:tcW w:w="756" w:type="dxa"/>
            <w:noWrap/>
            <w:hideMark/>
          </w:tcPr>
          <w:p w14:paraId="190DACBE" w14:textId="445EB82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3CA8BA7C" w14:textId="0EB033B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9</w:t>
            </w:r>
          </w:p>
        </w:tc>
        <w:tc>
          <w:tcPr>
            <w:tcW w:w="756" w:type="dxa"/>
            <w:noWrap/>
            <w:hideMark/>
          </w:tcPr>
          <w:p w14:paraId="3006E923" w14:textId="0915B23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1</w:t>
            </w:r>
          </w:p>
        </w:tc>
        <w:tc>
          <w:tcPr>
            <w:tcW w:w="756" w:type="dxa"/>
            <w:noWrap/>
            <w:hideMark/>
          </w:tcPr>
          <w:p w14:paraId="142A9F23" w14:textId="62BD00A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4</w:t>
            </w:r>
          </w:p>
        </w:tc>
        <w:tc>
          <w:tcPr>
            <w:tcW w:w="756" w:type="dxa"/>
            <w:noWrap/>
            <w:hideMark/>
          </w:tcPr>
          <w:p w14:paraId="4227B6C4" w14:textId="0FEBE15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r>
      <w:tr w:rsidR="00F001ED" w:rsidRPr="00EB191D" w14:paraId="16962D98" w14:textId="77777777" w:rsidTr="00F001ED">
        <w:trPr>
          <w:trHeight w:val="900"/>
        </w:trPr>
        <w:tc>
          <w:tcPr>
            <w:tcW w:w="2996" w:type="dxa"/>
            <w:noWrap/>
            <w:hideMark/>
          </w:tcPr>
          <w:p w14:paraId="481CAD0D" w14:textId="77777777" w:rsidR="00F001ED" w:rsidRPr="00EB191D" w:rsidRDefault="00F001ED" w:rsidP="00EB191D">
            <w:pPr>
              <w:spacing w:after="0" w:line="360" w:lineRule="auto"/>
              <w:rPr>
                <w:color w:val="000000"/>
                <w:szCs w:val="24"/>
                <w:lang w:val="sv-SE" w:eastAsia="sv-SE"/>
              </w:rPr>
            </w:pPr>
          </w:p>
        </w:tc>
        <w:tc>
          <w:tcPr>
            <w:tcW w:w="2820" w:type="dxa"/>
            <w:hideMark/>
          </w:tcPr>
          <w:p w14:paraId="0F27A1D2" w14:textId="3608F2A4" w:rsidR="00F001ED" w:rsidRPr="00EB191D" w:rsidRDefault="00F001ED" w:rsidP="00EB191D">
            <w:pPr>
              <w:spacing w:after="0" w:line="360" w:lineRule="auto"/>
              <w:rPr>
                <w:b/>
                <w:bCs/>
                <w:color w:val="000000"/>
                <w:szCs w:val="24"/>
                <w:lang w:eastAsia="sv-SE"/>
              </w:rPr>
            </w:pPr>
            <w:r w:rsidRPr="00EB191D">
              <w:rPr>
                <w:b/>
                <w:bCs/>
                <w:color w:val="000000"/>
                <w:szCs w:val="24"/>
                <w:lang w:eastAsia="sv-SE"/>
              </w:rPr>
              <w:t>swedish background, native born with two native born parents</w:t>
            </w:r>
          </w:p>
        </w:tc>
        <w:tc>
          <w:tcPr>
            <w:tcW w:w="956" w:type="dxa"/>
            <w:noWrap/>
            <w:hideMark/>
          </w:tcPr>
          <w:p w14:paraId="7E779D7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4DE02C67" w14:textId="462D92D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c>
          <w:tcPr>
            <w:tcW w:w="756" w:type="dxa"/>
            <w:noWrap/>
            <w:hideMark/>
          </w:tcPr>
          <w:p w14:paraId="2C144D5A" w14:textId="321E74E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21E838AF" w14:textId="05F0817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c>
          <w:tcPr>
            <w:tcW w:w="756" w:type="dxa"/>
            <w:noWrap/>
            <w:hideMark/>
          </w:tcPr>
          <w:p w14:paraId="64D353E2" w14:textId="0F6ED7D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1A45FBCA"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p>
        </w:tc>
        <w:tc>
          <w:tcPr>
            <w:tcW w:w="756" w:type="dxa"/>
            <w:noWrap/>
            <w:hideMark/>
          </w:tcPr>
          <w:p w14:paraId="09D94370" w14:textId="5E54E43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c>
          <w:tcPr>
            <w:tcW w:w="756" w:type="dxa"/>
            <w:noWrap/>
            <w:hideMark/>
          </w:tcPr>
          <w:p w14:paraId="6EFCC500" w14:textId="4CFDD0B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c>
          <w:tcPr>
            <w:tcW w:w="756" w:type="dxa"/>
            <w:noWrap/>
            <w:hideMark/>
          </w:tcPr>
          <w:p w14:paraId="721E7C5F" w14:textId="2603529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5</w:t>
            </w:r>
          </w:p>
        </w:tc>
      </w:tr>
      <w:tr w:rsidR="00F001ED" w:rsidRPr="00EB191D" w14:paraId="1427B9DE" w14:textId="77777777" w:rsidTr="00F001ED">
        <w:trPr>
          <w:trHeight w:val="300"/>
        </w:trPr>
        <w:tc>
          <w:tcPr>
            <w:tcW w:w="2996" w:type="dxa"/>
            <w:noWrap/>
            <w:hideMark/>
          </w:tcPr>
          <w:p w14:paraId="1A5FD50C" w14:textId="77777777" w:rsidR="00F001ED" w:rsidRPr="00EB191D" w:rsidRDefault="00F001ED" w:rsidP="00EB191D">
            <w:pPr>
              <w:spacing w:after="0" w:line="360" w:lineRule="auto"/>
              <w:rPr>
                <w:color w:val="000000"/>
                <w:szCs w:val="24"/>
                <w:lang w:val="sv-SE" w:eastAsia="sv-SE"/>
              </w:rPr>
            </w:pPr>
          </w:p>
        </w:tc>
        <w:tc>
          <w:tcPr>
            <w:tcW w:w="2820" w:type="dxa"/>
            <w:hideMark/>
          </w:tcPr>
          <w:p w14:paraId="697CE301"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771D9FA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468311BA" w14:textId="4C5C68B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2D4BE5A9" w14:textId="236F239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53B65D1C" w14:textId="09BB17A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c>
          <w:tcPr>
            <w:tcW w:w="756" w:type="dxa"/>
            <w:noWrap/>
            <w:hideMark/>
          </w:tcPr>
          <w:p w14:paraId="161ED769" w14:textId="58C22E0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c>
          <w:tcPr>
            <w:tcW w:w="756" w:type="dxa"/>
            <w:noWrap/>
            <w:hideMark/>
          </w:tcPr>
          <w:p w14:paraId="383AA1A0" w14:textId="102E281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c>
          <w:tcPr>
            <w:tcW w:w="756" w:type="dxa"/>
            <w:noWrap/>
            <w:hideMark/>
          </w:tcPr>
          <w:p w14:paraId="3C573FBB" w14:textId="70E6C8B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7</w:t>
            </w:r>
          </w:p>
        </w:tc>
        <w:tc>
          <w:tcPr>
            <w:tcW w:w="756" w:type="dxa"/>
            <w:noWrap/>
            <w:hideMark/>
          </w:tcPr>
          <w:p w14:paraId="7A34C325" w14:textId="6087395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c>
          <w:tcPr>
            <w:tcW w:w="756" w:type="dxa"/>
            <w:noWrap/>
            <w:hideMark/>
          </w:tcPr>
          <w:p w14:paraId="552F56F4" w14:textId="018F45C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1</w:t>
            </w:r>
            <w:r w:rsidR="002E3D29">
              <w:rPr>
                <w:color w:val="000000"/>
                <w:szCs w:val="24"/>
                <w:lang w:val="sv-SE" w:eastAsia="sv-SE"/>
              </w:rPr>
              <w:t>.</w:t>
            </w:r>
            <w:r w:rsidRPr="00EB191D">
              <w:rPr>
                <w:color w:val="000000"/>
                <w:szCs w:val="24"/>
                <w:lang w:val="sv-SE" w:eastAsia="sv-SE"/>
              </w:rPr>
              <w:t>7</w:t>
            </w:r>
          </w:p>
        </w:tc>
      </w:tr>
      <w:tr w:rsidR="00F001ED" w:rsidRPr="00EB191D" w14:paraId="689E470F" w14:textId="77777777" w:rsidTr="00F001ED">
        <w:trPr>
          <w:trHeight w:val="300"/>
        </w:trPr>
        <w:tc>
          <w:tcPr>
            <w:tcW w:w="2996" w:type="dxa"/>
            <w:noWrap/>
            <w:hideMark/>
          </w:tcPr>
          <w:p w14:paraId="53122A5A" w14:textId="77777777" w:rsidR="00F001ED" w:rsidRPr="00EB191D" w:rsidRDefault="00F001ED" w:rsidP="00EB191D">
            <w:pPr>
              <w:spacing w:after="0" w:line="360" w:lineRule="auto"/>
              <w:rPr>
                <w:color w:val="000000"/>
                <w:szCs w:val="24"/>
                <w:lang w:val="sv-SE" w:eastAsia="sv-SE"/>
              </w:rPr>
            </w:pPr>
          </w:p>
        </w:tc>
        <w:tc>
          <w:tcPr>
            <w:tcW w:w="2820" w:type="dxa"/>
            <w:hideMark/>
          </w:tcPr>
          <w:p w14:paraId="7AEF9B14"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551D4D0B"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602185B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113E52D"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734B9017"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34E3AAA8"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D16CE6B"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EF99B1E"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8C082E0"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2C698EF6" w14:textId="77777777" w:rsidR="00F001ED" w:rsidRPr="00EB191D" w:rsidRDefault="00F001ED" w:rsidP="00EB191D">
            <w:pPr>
              <w:spacing w:after="0" w:line="360" w:lineRule="auto"/>
              <w:rPr>
                <w:color w:val="000000"/>
                <w:szCs w:val="24"/>
                <w:lang w:val="sv-SE" w:eastAsia="sv-SE"/>
              </w:rPr>
            </w:pPr>
          </w:p>
        </w:tc>
      </w:tr>
      <w:tr w:rsidR="00F001ED" w:rsidRPr="00EB191D" w14:paraId="4AE10092" w14:textId="77777777" w:rsidTr="00F001ED">
        <w:trPr>
          <w:trHeight w:val="300"/>
        </w:trPr>
        <w:tc>
          <w:tcPr>
            <w:tcW w:w="2996" w:type="dxa"/>
            <w:noWrap/>
            <w:hideMark/>
          </w:tcPr>
          <w:p w14:paraId="1B190688" w14:textId="77777777" w:rsidR="00F001ED" w:rsidRPr="00EB191D" w:rsidRDefault="00F001ED" w:rsidP="00EB191D">
            <w:pPr>
              <w:spacing w:after="0" w:line="360" w:lineRule="auto"/>
              <w:rPr>
                <w:color w:val="000000"/>
                <w:szCs w:val="24"/>
                <w:lang w:val="sv-SE" w:eastAsia="sv-SE"/>
              </w:rPr>
            </w:pPr>
          </w:p>
        </w:tc>
        <w:tc>
          <w:tcPr>
            <w:tcW w:w="2820" w:type="dxa"/>
            <w:hideMark/>
          </w:tcPr>
          <w:p w14:paraId="2A1C6174"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1DD37503" w14:textId="77777777" w:rsidR="00F001ED" w:rsidRPr="00EB191D" w:rsidRDefault="00F001ED" w:rsidP="00EB191D">
            <w:pPr>
              <w:spacing w:after="0" w:line="360" w:lineRule="auto"/>
              <w:rPr>
                <w:color w:val="000000"/>
                <w:szCs w:val="24"/>
                <w:lang w:val="sv-SE" w:eastAsia="sv-SE"/>
              </w:rPr>
            </w:pPr>
          </w:p>
        </w:tc>
        <w:tc>
          <w:tcPr>
            <w:tcW w:w="3184" w:type="dxa"/>
            <w:gridSpan w:val="4"/>
            <w:noWrap/>
            <w:hideMark/>
          </w:tcPr>
          <w:p w14:paraId="543CADB5" w14:textId="32D73865"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Share of people</w:t>
            </w:r>
            <w:r w:rsidR="002E3D29">
              <w:rPr>
                <w:b/>
                <w:bCs/>
                <w:color w:val="000000"/>
                <w:szCs w:val="24"/>
                <w:lang w:val="sv-SE" w:eastAsia="sv-SE"/>
              </w:rPr>
              <w:t>.</w:t>
            </w:r>
            <w:r w:rsidRPr="00EB191D">
              <w:rPr>
                <w:b/>
                <w:bCs/>
                <w:color w:val="000000"/>
                <w:szCs w:val="24"/>
                <w:lang w:val="sv-SE" w:eastAsia="sv-SE"/>
              </w:rPr>
              <w:t xml:space="preserve"> percentage</w:t>
            </w:r>
          </w:p>
        </w:tc>
        <w:tc>
          <w:tcPr>
            <w:tcW w:w="756" w:type="dxa"/>
            <w:noWrap/>
            <w:hideMark/>
          </w:tcPr>
          <w:p w14:paraId="36E0ECBE"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6DE715C1"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553A7A0F"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3F696F56" w14:textId="77777777" w:rsidR="00F001ED" w:rsidRPr="00EB191D" w:rsidRDefault="00F001ED" w:rsidP="00EB191D">
            <w:pPr>
              <w:spacing w:after="0" w:line="360" w:lineRule="auto"/>
              <w:rPr>
                <w:color w:val="000000"/>
                <w:szCs w:val="24"/>
                <w:lang w:val="sv-SE" w:eastAsia="sv-SE"/>
              </w:rPr>
            </w:pPr>
          </w:p>
        </w:tc>
      </w:tr>
      <w:tr w:rsidR="00F001ED" w:rsidRPr="00EB191D" w14:paraId="279EB77C" w14:textId="77777777" w:rsidTr="00F001ED">
        <w:trPr>
          <w:trHeight w:val="300"/>
        </w:trPr>
        <w:tc>
          <w:tcPr>
            <w:tcW w:w="2996" w:type="dxa"/>
            <w:noWrap/>
            <w:hideMark/>
          </w:tcPr>
          <w:p w14:paraId="34DFC212" w14:textId="77777777" w:rsidR="00F001ED" w:rsidRPr="00EB191D" w:rsidRDefault="00F001ED" w:rsidP="00EB191D">
            <w:pPr>
              <w:spacing w:after="0" w:line="360" w:lineRule="auto"/>
              <w:rPr>
                <w:b/>
                <w:bCs/>
                <w:color w:val="000000"/>
                <w:szCs w:val="24"/>
                <w:lang w:val="en" w:eastAsia="sv-SE"/>
              </w:rPr>
            </w:pPr>
            <w:r w:rsidRPr="00EB191D">
              <w:rPr>
                <w:b/>
                <w:bCs/>
                <w:color w:val="000000"/>
                <w:szCs w:val="24"/>
                <w:lang w:val="en" w:eastAsia="sv-SE"/>
              </w:rPr>
              <w:t>Municipality and gender</w:t>
            </w:r>
          </w:p>
        </w:tc>
        <w:tc>
          <w:tcPr>
            <w:tcW w:w="2820" w:type="dxa"/>
            <w:hideMark/>
          </w:tcPr>
          <w:p w14:paraId="07250F00"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3BD1A0A" w14:textId="77777777" w:rsidR="00F001ED" w:rsidRPr="00EB191D" w:rsidRDefault="00F001ED" w:rsidP="00EB191D">
            <w:pPr>
              <w:spacing w:after="0" w:line="360" w:lineRule="auto"/>
              <w:rPr>
                <w:color w:val="000000"/>
                <w:szCs w:val="24"/>
                <w:lang w:val="sv-SE" w:eastAsia="sv-SE"/>
              </w:rPr>
            </w:pPr>
          </w:p>
        </w:tc>
        <w:tc>
          <w:tcPr>
            <w:tcW w:w="916" w:type="dxa"/>
            <w:noWrap/>
            <w:hideMark/>
          </w:tcPr>
          <w:p w14:paraId="789CBD7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2008</w:t>
            </w:r>
          </w:p>
        </w:tc>
        <w:tc>
          <w:tcPr>
            <w:tcW w:w="756" w:type="dxa"/>
            <w:noWrap/>
            <w:hideMark/>
          </w:tcPr>
          <w:p w14:paraId="301D2AD0"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2009</w:t>
            </w:r>
          </w:p>
        </w:tc>
        <w:tc>
          <w:tcPr>
            <w:tcW w:w="756" w:type="dxa"/>
            <w:noWrap/>
            <w:hideMark/>
          </w:tcPr>
          <w:p w14:paraId="6A004A65"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2010</w:t>
            </w:r>
          </w:p>
        </w:tc>
        <w:tc>
          <w:tcPr>
            <w:tcW w:w="756" w:type="dxa"/>
            <w:noWrap/>
            <w:hideMark/>
          </w:tcPr>
          <w:p w14:paraId="283306EB"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2011</w:t>
            </w:r>
          </w:p>
        </w:tc>
        <w:tc>
          <w:tcPr>
            <w:tcW w:w="756" w:type="dxa"/>
            <w:noWrap/>
            <w:hideMark/>
          </w:tcPr>
          <w:p w14:paraId="489D335F"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2012</w:t>
            </w:r>
          </w:p>
        </w:tc>
        <w:tc>
          <w:tcPr>
            <w:tcW w:w="756" w:type="dxa"/>
            <w:noWrap/>
            <w:hideMark/>
          </w:tcPr>
          <w:p w14:paraId="51C8A0B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2013</w:t>
            </w:r>
          </w:p>
        </w:tc>
        <w:tc>
          <w:tcPr>
            <w:tcW w:w="756" w:type="dxa"/>
            <w:noWrap/>
            <w:hideMark/>
          </w:tcPr>
          <w:p w14:paraId="18CAB18D"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2014</w:t>
            </w:r>
          </w:p>
        </w:tc>
        <w:tc>
          <w:tcPr>
            <w:tcW w:w="756" w:type="dxa"/>
            <w:noWrap/>
            <w:hideMark/>
          </w:tcPr>
          <w:p w14:paraId="330A279E"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2015</w:t>
            </w:r>
          </w:p>
        </w:tc>
      </w:tr>
      <w:tr w:rsidR="00F001ED" w:rsidRPr="00EB191D" w14:paraId="129DDA76" w14:textId="77777777" w:rsidTr="00F001ED">
        <w:trPr>
          <w:trHeight w:val="300"/>
        </w:trPr>
        <w:tc>
          <w:tcPr>
            <w:tcW w:w="2996" w:type="dxa"/>
            <w:noWrap/>
            <w:hideMark/>
          </w:tcPr>
          <w:p w14:paraId="0EF1D6C8" w14:textId="77777777" w:rsidR="00F001ED" w:rsidRPr="00EB191D" w:rsidRDefault="00F001ED" w:rsidP="00EB191D">
            <w:pPr>
              <w:spacing w:after="0" w:line="360" w:lineRule="auto"/>
              <w:rPr>
                <w:b/>
                <w:bCs/>
                <w:color w:val="000000"/>
                <w:szCs w:val="24"/>
                <w:lang w:val="sv-SE" w:eastAsia="sv-SE"/>
              </w:rPr>
            </w:pPr>
          </w:p>
        </w:tc>
        <w:tc>
          <w:tcPr>
            <w:tcW w:w="2820" w:type="dxa"/>
            <w:hideMark/>
          </w:tcPr>
          <w:p w14:paraId="6EC97C1D" w14:textId="77777777" w:rsidR="00F001ED" w:rsidRPr="00EB191D" w:rsidRDefault="00F001ED" w:rsidP="00EB191D">
            <w:pPr>
              <w:spacing w:after="0" w:line="360" w:lineRule="auto"/>
              <w:rPr>
                <w:b/>
                <w:bCs/>
                <w:color w:val="000000"/>
                <w:szCs w:val="24"/>
                <w:lang w:val="en" w:eastAsia="sv-SE"/>
              </w:rPr>
            </w:pPr>
            <w:r w:rsidRPr="00EB191D">
              <w:rPr>
                <w:b/>
                <w:bCs/>
                <w:color w:val="000000"/>
                <w:szCs w:val="24"/>
                <w:lang w:val="en" w:eastAsia="sv-SE"/>
              </w:rPr>
              <w:t>all municipalities</w:t>
            </w:r>
          </w:p>
        </w:tc>
        <w:tc>
          <w:tcPr>
            <w:tcW w:w="956" w:type="dxa"/>
            <w:noWrap/>
            <w:hideMark/>
          </w:tcPr>
          <w:p w14:paraId="42AB4CFC"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40B54154" w14:textId="2F801FB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04980EEF" w14:textId="4CBDC29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58818B03" w14:textId="4F3F064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7CBEE806" w14:textId="3989FAB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42D82AA3" w14:textId="79668DC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79E87DD0" w14:textId="2FB7657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672F8328" w14:textId="3304BD3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24C77345" w14:textId="7BA7A07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693784B2" w14:textId="77777777" w:rsidTr="00F001ED">
        <w:trPr>
          <w:trHeight w:val="300"/>
        </w:trPr>
        <w:tc>
          <w:tcPr>
            <w:tcW w:w="2996" w:type="dxa"/>
            <w:noWrap/>
            <w:hideMark/>
          </w:tcPr>
          <w:p w14:paraId="4CD2A3C7" w14:textId="77777777" w:rsidR="00F001ED" w:rsidRPr="00EB191D" w:rsidRDefault="00F001ED" w:rsidP="00EB191D">
            <w:pPr>
              <w:spacing w:after="0" w:line="360" w:lineRule="auto"/>
              <w:rPr>
                <w:color w:val="000000"/>
                <w:szCs w:val="24"/>
                <w:lang w:val="sv-SE" w:eastAsia="sv-SE"/>
              </w:rPr>
            </w:pPr>
          </w:p>
        </w:tc>
        <w:tc>
          <w:tcPr>
            <w:tcW w:w="2820" w:type="dxa"/>
            <w:hideMark/>
          </w:tcPr>
          <w:p w14:paraId="47E1EB00"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41013372"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661F6B16" w14:textId="22B64E1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5E5C208E" w14:textId="072F4BA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3</w:t>
            </w:r>
          </w:p>
        </w:tc>
        <w:tc>
          <w:tcPr>
            <w:tcW w:w="756" w:type="dxa"/>
            <w:noWrap/>
            <w:hideMark/>
          </w:tcPr>
          <w:p w14:paraId="0F59C134"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0155A4A9" w14:textId="40553DC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4D9AA6C9" w14:textId="1CF721D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40FD3A1F" w14:textId="6731F54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4DAB990B" w14:textId="22E877E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4B1B1669" w14:textId="7DDF561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r>
      <w:tr w:rsidR="00F001ED" w:rsidRPr="00EB191D" w14:paraId="3D1F95E5" w14:textId="77777777" w:rsidTr="00F001ED">
        <w:trPr>
          <w:trHeight w:val="600"/>
        </w:trPr>
        <w:tc>
          <w:tcPr>
            <w:tcW w:w="2996" w:type="dxa"/>
            <w:noWrap/>
            <w:hideMark/>
          </w:tcPr>
          <w:p w14:paraId="11EA969B" w14:textId="77777777" w:rsidR="00F001ED" w:rsidRPr="00EB191D" w:rsidRDefault="00F001ED" w:rsidP="00EB191D">
            <w:pPr>
              <w:spacing w:after="0" w:line="360" w:lineRule="auto"/>
              <w:rPr>
                <w:color w:val="000000"/>
                <w:szCs w:val="24"/>
                <w:lang w:val="sv-SE" w:eastAsia="sv-SE"/>
              </w:rPr>
            </w:pPr>
          </w:p>
        </w:tc>
        <w:tc>
          <w:tcPr>
            <w:tcW w:w="2820" w:type="dxa"/>
            <w:hideMark/>
          </w:tcPr>
          <w:p w14:paraId="6FA0680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metropolitan areas and suburbs</w:t>
            </w:r>
          </w:p>
        </w:tc>
        <w:tc>
          <w:tcPr>
            <w:tcW w:w="956" w:type="dxa"/>
            <w:noWrap/>
            <w:hideMark/>
          </w:tcPr>
          <w:p w14:paraId="77C4162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3892E428" w14:textId="573B79B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7647B476" w14:textId="251091D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37E2FC38" w14:textId="0C4AAD04"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19F2B2A8" w14:textId="461A90F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7</w:t>
            </w:r>
          </w:p>
        </w:tc>
        <w:tc>
          <w:tcPr>
            <w:tcW w:w="756" w:type="dxa"/>
            <w:noWrap/>
            <w:hideMark/>
          </w:tcPr>
          <w:p w14:paraId="0EBCA75C" w14:textId="5542357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766D1D1B" w14:textId="4CDED3F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530286D9" w14:textId="0F0CFD2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22FC1E35" w14:textId="7608498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r>
      <w:tr w:rsidR="00F001ED" w:rsidRPr="00EB191D" w14:paraId="5E2DAA31" w14:textId="77777777" w:rsidTr="00F001ED">
        <w:trPr>
          <w:trHeight w:val="300"/>
        </w:trPr>
        <w:tc>
          <w:tcPr>
            <w:tcW w:w="2996" w:type="dxa"/>
            <w:noWrap/>
            <w:hideMark/>
          </w:tcPr>
          <w:p w14:paraId="7FC64655" w14:textId="77777777" w:rsidR="00F001ED" w:rsidRPr="00EB191D" w:rsidRDefault="00F001ED" w:rsidP="00EB191D">
            <w:pPr>
              <w:spacing w:after="0" w:line="360" w:lineRule="auto"/>
              <w:rPr>
                <w:color w:val="000000"/>
                <w:szCs w:val="24"/>
                <w:lang w:val="sv-SE" w:eastAsia="sv-SE"/>
              </w:rPr>
            </w:pPr>
          </w:p>
        </w:tc>
        <w:tc>
          <w:tcPr>
            <w:tcW w:w="2820" w:type="dxa"/>
            <w:hideMark/>
          </w:tcPr>
          <w:p w14:paraId="74852A67"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3B8B777"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5063286C" w14:textId="1EE7E63A"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0712890F" w14:textId="34F6701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9</w:t>
            </w:r>
          </w:p>
        </w:tc>
        <w:tc>
          <w:tcPr>
            <w:tcW w:w="756" w:type="dxa"/>
            <w:noWrap/>
            <w:hideMark/>
          </w:tcPr>
          <w:p w14:paraId="6D20C569" w14:textId="1FEF648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1D42397E" w14:textId="7554CFB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7</w:t>
            </w:r>
          </w:p>
        </w:tc>
        <w:tc>
          <w:tcPr>
            <w:tcW w:w="756" w:type="dxa"/>
            <w:noWrap/>
            <w:hideMark/>
          </w:tcPr>
          <w:p w14:paraId="10A46347"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0D815FBB" w14:textId="071C355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7</w:t>
            </w:r>
          </w:p>
        </w:tc>
        <w:tc>
          <w:tcPr>
            <w:tcW w:w="756" w:type="dxa"/>
            <w:noWrap/>
            <w:hideMark/>
          </w:tcPr>
          <w:p w14:paraId="3742409B" w14:textId="2F63C90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9</w:t>
            </w:r>
          </w:p>
        </w:tc>
        <w:tc>
          <w:tcPr>
            <w:tcW w:w="756" w:type="dxa"/>
            <w:noWrap/>
            <w:hideMark/>
          </w:tcPr>
          <w:p w14:paraId="03B55294" w14:textId="59BEA11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r>
      <w:tr w:rsidR="00F001ED" w:rsidRPr="00EB191D" w14:paraId="65EEEAB6" w14:textId="77777777" w:rsidTr="00F001ED">
        <w:trPr>
          <w:trHeight w:val="900"/>
        </w:trPr>
        <w:tc>
          <w:tcPr>
            <w:tcW w:w="2996" w:type="dxa"/>
            <w:noWrap/>
            <w:hideMark/>
          </w:tcPr>
          <w:p w14:paraId="18E6FD02" w14:textId="77777777" w:rsidR="00F001ED" w:rsidRPr="00EB191D" w:rsidRDefault="00F001ED" w:rsidP="00EB191D">
            <w:pPr>
              <w:spacing w:after="0" w:line="360" w:lineRule="auto"/>
              <w:rPr>
                <w:color w:val="000000"/>
                <w:szCs w:val="24"/>
                <w:lang w:val="sv-SE" w:eastAsia="sv-SE"/>
              </w:rPr>
            </w:pPr>
          </w:p>
        </w:tc>
        <w:tc>
          <w:tcPr>
            <w:tcW w:w="2820" w:type="dxa"/>
            <w:hideMark/>
          </w:tcPr>
          <w:p w14:paraId="7084FC15" w14:textId="10513D58" w:rsidR="00F001ED" w:rsidRPr="00EB191D" w:rsidRDefault="00F001ED" w:rsidP="00EB191D">
            <w:pPr>
              <w:spacing w:after="0" w:line="360" w:lineRule="auto"/>
              <w:rPr>
                <w:b/>
                <w:bCs/>
                <w:color w:val="000000"/>
                <w:szCs w:val="24"/>
                <w:lang w:val="en" w:eastAsia="sv-SE"/>
              </w:rPr>
            </w:pPr>
            <w:r w:rsidRPr="00EB191D">
              <w:rPr>
                <w:b/>
                <w:bCs/>
                <w:color w:val="000000"/>
                <w:szCs w:val="24"/>
                <w:lang w:val="en" w:eastAsia="sv-SE"/>
              </w:rPr>
              <w:t>larger cities, municipalities with &gt;25000 inhabitants and commuting municipalities</w:t>
            </w:r>
          </w:p>
        </w:tc>
        <w:tc>
          <w:tcPr>
            <w:tcW w:w="956" w:type="dxa"/>
            <w:noWrap/>
            <w:hideMark/>
          </w:tcPr>
          <w:p w14:paraId="38C7A0F9"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5D774726" w14:textId="4562E562"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43F15CB7" w14:textId="6059DEA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6</w:t>
            </w:r>
          </w:p>
        </w:tc>
        <w:tc>
          <w:tcPr>
            <w:tcW w:w="756" w:type="dxa"/>
            <w:noWrap/>
            <w:hideMark/>
          </w:tcPr>
          <w:p w14:paraId="1D7E9F24"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p>
        </w:tc>
        <w:tc>
          <w:tcPr>
            <w:tcW w:w="756" w:type="dxa"/>
            <w:noWrap/>
            <w:hideMark/>
          </w:tcPr>
          <w:p w14:paraId="1DABE692" w14:textId="315CCE2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6</w:t>
            </w:r>
          </w:p>
        </w:tc>
        <w:tc>
          <w:tcPr>
            <w:tcW w:w="756" w:type="dxa"/>
            <w:noWrap/>
            <w:hideMark/>
          </w:tcPr>
          <w:p w14:paraId="66B9353F" w14:textId="5E2CA98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6A3C934B" w14:textId="0C8EA39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30EB832E" w14:textId="1DB95198"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9</w:t>
            </w:r>
          </w:p>
        </w:tc>
        <w:tc>
          <w:tcPr>
            <w:tcW w:w="756" w:type="dxa"/>
            <w:noWrap/>
            <w:hideMark/>
          </w:tcPr>
          <w:p w14:paraId="56145ADE" w14:textId="53A7CFF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1</w:t>
            </w:r>
          </w:p>
        </w:tc>
      </w:tr>
      <w:tr w:rsidR="00F001ED" w:rsidRPr="00EB191D" w14:paraId="19AB7E54" w14:textId="77777777" w:rsidTr="00F001ED">
        <w:trPr>
          <w:trHeight w:val="300"/>
        </w:trPr>
        <w:tc>
          <w:tcPr>
            <w:tcW w:w="2996" w:type="dxa"/>
            <w:noWrap/>
            <w:hideMark/>
          </w:tcPr>
          <w:p w14:paraId="19AF2FD2" w14:textId="77777777" w:rsidR="00F001ED" w:rsidRPr="00EB191D" w:rsidRDefault="00F001ED" w:rsidP="00EB191D">
            <w:pPr>
              <w:spacing w:after="0" w:line="360" w:lineRule="auto"/>
              <w:rPr>
                <w:color w:val="000000"/>
                <w:szCs w:val="24"/>
                <w:lang w:val="sv-SE" w:eastAsia="sv-SE"/>
              </w:rPr>
            </w:pPr>
          </w:p>
        </w:tc>
        <w:tc>
          <w:tcPr>
            <w:tcW w:w="2820" w:type="dxa"/>
            <w:hideMark/>
          </w:tcPr>
          <w:p w14:paraId="70CA4DBF"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1C159D03"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043542E7"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0A543DFC" w14:textId="08BF39D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5</w:t>
            </w:r>
          </w:p>
        </w:tc>
        <w:tc>
          <w:tcPr>
            <w:tcW w:w="756" w:type="dxa"/>
            <w:noWrap/>
            <w:hideMark/>
          </w:tcPr>
          <w:p w14:paraId="5CDAAA83" w14:textId="1E7F6675"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4BCC45BF" w14:textId="109A81F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7</w:t>
            </w:r>
          </w:p>
        </w:tc>
        <w:tc>
          <w:tcPr>
            <w:tcW w:w="756" w:type="dxa"/>
            <w:noWrap/>
            <w:hideMark/>
          </w:tcPr>
          <w:p w14:paraId="769C8846" w14:textId="119EB3C6"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4</w:t>
            </w:r>
          </w:p>
        </w:tc>
        <w:tc>
          <w:tcPr>
            <w:tcW w:w="756" w:type="dxa"/>
            <w:noWrap/>
            <w:hideMark/>
          </w:tcPr>
          <w:p w14:paraId="6E24E81A" w14:textId="5181A84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18E92542" w14:textId="683F7050"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1</w:t>
            </w:r>
          </w:p>
        </w:tc>
        <w:tc>
          <w:tcPr>
            <w:tcW w:w="756" w:type="dxa"/>
            <w:noWrap/>
            <w:hideMark/>
          </w:tcPr>
          <w:p w14:paraId="43471989" w14:textId="6404CBB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r>
      <w:tr w:rsidR="00F001ED" w:rsidRPr="00EB191D" w14:paraId="2F3E3172" w14:textId="77777777" w:rsidTr="00F001ED">
        <w:trPr>
          <w:trHeight w:val="300"/>
        </w:trPr>
        <w:tc>
          <w:tcPr>
            <w:tcW w:w="2996" w:type="dxa"/>
            <w:noWrap/>
            <w:hideMark/>
          </w:tcPr>
          <w:p w14:paraId="631A2305" w14:textId="77777777" w:rsidR="00F001ED" w:rsidRPr="00EB191D" w:rsidRDefault="00F001ED" w:rsidP="00EB191D">
            <w:pPr>
              <w:spacing w:after="0" w:line="360" w:lineRule="auto"/>
              <w:rPr>
                <w:color w:val="000000"/>
                <w:szCs w:val="24"/>
                <w:lang w:val="sv-SE" w:eastAsia="sv-SE"/>
              </w:rPr>
            </w:pPr>
          </w:p>
        </w:tc>
        <w:tc>
          <w:tcPr>
            <w:tcW w:w="2820" w:type="dxa"/>
            <w:hideMark/>
          </w:tcPr>
          <w:p w14:paraId="7CBE741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other municipalities</w:t>
            </w:r>
          </w:p>
        </w:tc>
        <w:tc>
          <w:tcPr>
            <w:tcW w:w="956" w:type="dxa"/>
            <w:noWrap/>
            <w:hideMark/>
          </w:tcPr>
          <w:p w14:paraId="3178B188"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men</w:t>
            </w:r>
          </w:p>
        </w:tc>
        <w:tc>
          <w:tcPr>
            <w:tcW w:w="916" w:type="dxa"/>
            <w:noWrap/>
            <w:hideMark/>
          </w:tcPr>
          <w:p w14:paraId="7E3F8F23" w14:textId="22F0921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5</w:t>
            </w:r>
          </w:p>
        </w:tc>
        <w:tc>
          <w:tcPr>
            <w:tcW w:w="756" w:type="dxa"/>
            <w:noWrap/>
            <w:hideMark/>
          </w:tcPr>
          <w:p w14:paraId="67631EA9" w14:textId="59808DF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2</w:t>
            </w:r>
          </w:p>
        </w:tc>
        <w:tc>
          <w:tcPr>
            <w:tcW w:w="756" w:type="dxa"/>
            <w:noWrap/>
            <w:hideMark/>
          </w:tcPr>
          <w:p w14:paraId="609C1747" w14:textId="2CA3D5BF"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4</w:t>
            </w:r>
          </w:p>
        </w:tc>
        <w:tc>
          <w:tcPr>
            <w:tcW w:w="756" w:type="dxa"/>
            <w:noWrap/>
            <w:hideMark/>
          </w:tcPr>
          <w:p w14:paraId="5F35EF7C" w14:textId="77777777"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p>
        </w:tc>
        <w:tc>
          <w:tcPr>
            <w:tcW w:w="756" w:type="dxa"/>
            <w:noWrap/>
            <w:hideMark/>
          </w:tcPr>
          <w:p w14:paraId="33314915" w14:textId="0D47918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04CD66BA" w14:textId="3667A3CE"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8</w:t>
            </w:r>
          </w:p>
        </w:tc>
        <w:tc>
          <w:tcPr>
            <w:tcW w:w="756" w:type="dxa"/>
            <w:noWrap/>
            <w:hideMark/>
          </w:tcPr>
          <w:p w14:paraId="56EA949B" w14:textId="4B401D5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2</w:t>
            </w:r>
          </w:p>
        </w:tc>
        <w:tc>
          <w:tcPr>
            <w:tcW w:w="756" w:type="dxa"/>
            <w:noWrap/>
            <w:hideMark/>
          </w:tcPr>
          <w:p w14:paraId="0053F081" w14:textId="7808DD3D"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8</w:t>
            </w:r>
          </w:p>
        </w:tc>
      </w:tr>
      <w:tr w:rsidR="00F001ED" w:rsidRPr="00EB191D" w14:paraId="05C06293" w14:textId="77777777" w:rsidTr="00F001ED">
        <w:trPr>
          <w:trHeight w:val="300"/>
        </w:trPr>
        <w:tc>
          <w:tcPr>
            <w:tcW w:w="2996" w:type="dxa"/>
            <w:noWrap/>
            <w:hideMark/>
          </w:tcPr>
          <w:p w14:paraId="7FFBBF2C" w14:textId="77777777" w:rsidR="00F001ED" w:rsidRPr="00EB191D" w:rsidRDefault="00F001ED" w:rsidP="00EB191D">
            <w:pPr>
              <w:spacing w:after="0" w:line="360" w:lineRule="auto"/>
              <w:rPr>
                <w:color w:val="000000"/>
                <w:szCs w:val="24"/>
                <w:lang w:val="sv-SE" w:eastAsia="sv-SE"/>
              </w:rPr>
            </w:pPr>
          </w:p>
        </w:tc>
        <w:tc>
          <w:tcPr>
            <w:tcW w:w="2820" w:type="dxa"/>
            <w:hideMark/>
          </w:tcPr>
          <w:p w14:paraId="77E204A0"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34D861E4" w14:textId="77777777" w:rsidR="00F001ED" w:rsidRPr="00EB191D" w:rsidRDefault="00F001ED" w:rsidP="00EB191D">
            <w:pPr>
              <w:spacing w:after="0" w:line="360" w:lineRule="auto"/>
              <w:rPr>
                <w:b/>
                <w:bCs/>
                <w:color w:val="000000"/>
                <w:szCs w:val="24"/>
                <w:lang w:val="sv-SE" w:eastAsia="sv-SE"/>
              </w:rPr>
            </w:pPr>
            <w:r w:rsidRPr="00EB191D">
              <w:rPr>
                <w:b/>
                <w:bCs/>
                <w:color w:val="000000"/>
                <w:szCs w:val="24"/>
                <w:lang w:val="sv-SE" w:eastAsia="sv-SE"/>
              </w:rPr>
              <w:t>women</w:t>
            </w:r>
          </w:p>
        </w:tc>
        <w:tc>
          <w:tcPr>
            <w:tcW w:w="916" w:type="dxa"/>
            <w:noWrap/>
            <w:hideMark/>
          </w:tcPr>
          <w:p w14:paraId="6C3033BA" w14:textId="67322AD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1</w:t>
            </w:r>
          </w:p>
        </w:tc>
        <w:tc>
          <w:tcPr>
            <w:tcW w:w="756" w:type="dxa"/>
            <w:noWrap/>
            <w:hideMark/>
          </w:tcPr>
          <w:p w14:paraId="103D66DA" w14:textId="7D89F6C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7</w:t>
            </w:r>
          </w:p>
        </w:tc>
        <w:tc>
          <w:tcPr>
            <w:tcW w:w="756" w:type="dxa"/>
            <w:noWrap/>
            <w:hideMark/>
          </w:tcPr>
          <w:p w14:paraId="1E9F6B79" w14:textId="297F6943"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c>
          <w:tcPr>
            <w:tcW w:w="756" w:type="dxa"/>
            <w:noWrap/>
            <w:hideMark/>
          </w:tcPr>
          <w:p w14:paraId="64EAD639" w14:textId="51E27CE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5</w:t>
            </w:r>
            <w:r w:rsidR="002E3D29">
              <w:rPr>
                <w:color w:val="000000"/>
                <w:szCs w:val="24"/>
                <w:lang w:val="sv-SE" w:eastAsia="sv-SE"/>
              </w:rPr>
              <w:t>.</w:t>
            </w:r>
            <w:r w:rsidRPr="00EB191D">
              <w:rPr>
                <w:color w:val="000000"/>
                <w:szCs w:val="24"/>
                <w:lang w:val="sv-SE" w:eastAsia="sv-SE"/>
              </w:rPr>
              <w:t>3</w:t>
            </w:r>
          </w:p>
        </w:tc>
        <w:tc>
          <w:tcPr>
            <w:tcW w:w="756" w:type="dxa"/>
            <w:noWrap/>
            <w:hideMark/>
          </w:tcPr>
          <w:p w14:paraId="20293DAC" w14:textId="67DC34FB"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8</w:t>
            </w:r>
          </w:p>
        </w:tc>
        <w:tc>
          <w:tcPr>
            <w:tcW w:w="756" w:type="dxa"/>
            <w:noWrap/>
            <w:hideMark/>
          </w:tcPr>
          <w:p w14:paraId="692FB7B7" w14:textId="66B16BB1"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4</w:t>
            </w:r>
            <w:r w:rsidR="002E3D29">
              <w:rPr>
                <w:color w:val="000000"/>
                <w:szCs w:val="24"/>
                <w:lang w:val="sv-SE" w:eastAsia="sv-SE"/>
              </w:rPr>
              <w:t>.</w:t>
            </w:r>
            <w:r w:rsidRPr="00EB191D">
              <w:rPr>
                <w:color w:val="000000"/>
                <w:szCs w:val="24"/>
                <w:lang w:val="sv-SE" w:eastAsia="sv-SE"/>
              </w:rPr>
              <w:t>3</w:t>
            </w:r>
          </w:p>
        </w:tc>
        <w:tc>
          <w:tcPr>
            <w:tcW w:w="756" w:type="dxa"/>
            <w:noWrap/>
            <w:hideMark/>
          </w:tcPr>
          <w:p w14:paraId="66A7C537" w14:textId="45647D4C"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2</w:t>
            </w:r>
            <w:r w:rsidR="002E3D29">
              <w:rPr>
                <w:color w:val="000000"/>
                <w:szCs w:val="24"/>
                <w:lang w:val="sv-SE" w:eastAsia="sv-SE"/>
              </w:rPr>
              <w:t>.</w:t>
            </w:r>
            <w:r w:rsidRPr="00EB191D">
              <w:rPr>
                <w:color w:val="000000"/>
                <w:szCs w:val="24"/>
                <w:lang w:val="sv-SE" w:eastAsia="sv-SE"/>
              </w:rPr>
              <w:t>3</w:t>
            </w:r>
          </w:p>
        </w:tc>
        <w:tc>
          <w:tcPr>
            <w:tcW w:w="756" w:type="dxa"/>
            <w:noWrap/>
            <w:hideMark/>
          </w:tcPr>
          <w:p w14:paraId="4D45B1BC" w14:textId="7D3483E9" w:rsidR="00F001ED" w:rsidRPr="00EB191D" w:rsidRDefault="00F001ED" w:rsidP="00EB191D">
            <w:pPr>
              <w:spacing w:after="0" w:line="360" w:lineRule="auto"/>
              <w:jc w:val="right"/>
              <w:rPr>
                <w:color w:val="000000"/>
                <w:szCs w:val="24"/>
                <w:lang w:val="sv-SE" w:eastAsia="sv-SE"/>
              </w:rPr>
            </w:pPr>
            <w:r w:rsidRPr="00EB191D">
              <w:rPr>
                <w:color w:val="000000"/>
                <w:szCs w:val="24"/>
                <w:lang w:val="sv-SE" w:eastAsia="sv-SE"/>
              </w:rPr>
              <w:t>3</w:t>
            </w:r>
            <w:r w:rsidR="002E3D29">
              <w:rPr>
                <w:color w:val="000000"/>
                <w:szCs w:val="24"/>
                <w:lang w:val="sv-SE" w:eastAsia="sv-SE"/>
              </w:rPr>
              <w:t>.</w:t>
            </w:r>
            <w:r w:rsidRPr="00EB191D">
              <w:rPr>
                <w:color w:val="000000"/>
                <w:szCs w:val="24"/>
                <w:lang w:val="sv-SE" w:eastAsia="sv-SE"/>
              </w:rPr>
              <w:t>2</w:t>
            </w:r>
          </w:p>
        </w:tc>
      </w:tr>
      <w:tr w:rsidR="00F001ED" w:rsidRPr="00EB191D" w14:paraId="4CF2552F" w14:textId="77777777" w:rsidTr="00F001ED">
        <w:trPr>
          <w:trHeight w:val="300"/>
        </w:trPr>
        <w:tc>
          <w:tcPr>
            <w:tcW w:w="2996" w:type="dxa"/>
            <w:noWrap/>
            <w:hideMark/>
          </w:tcPr>
          <w:p w14:paraId="40925CBF" w14:textId="77777777" w:rsidR="00F001ED" w:rsidRPr="00EB191D" w:rsidRDefault="00F001ED" w:rsidP="00EB191D">
            <w:pPr>
              <w:spacing w:after="0" w:line="360" w:lineRule="auto"/>
              <w:rPr>
                <w:color w:val="000000"/>
                <w:szCs w:val="24"/>
                <w:lang w:val="sv-SE" w:eastAsia="sv-SE"/>
              </w:rPr>
            </w:pPr>
          </w:p>
        </w:tc>
        <w:tc>
          <w:tcPr>
            <w:tcW w:w="2820" w:type="dxa"/>
            <w:hideMark/>
          </w:tcPr>
          <w:p w14:paraId="49FCDFD5" w14:textId="77777777" w:rsidR="00F001ED" w:rsidRPr="00EB191D" w:rsidRDefault="00F001ED" w:rsidP="00EB191D">
            <w:pPr>
              <w:spacing w:after="0" w:line="360" w:lineRule="auto"/>
              <w:rPr>
                <w:color w:val="000000"/>
                <w:szCs w:val="24"/>
                <w:lang w:val="sv-SE" w:eastAsia="sv-SE"/>
              </w:rPr>
            </w:pPr>
          </w:p>
        </w:tc>
        <w:tc>
          <w:tcPr>
            <w:tcW w:w="956" w:type="dxa"/>
            <w:noWrap/>
            <w:hideMark/>
          </w:tcPr>
          <w:p w14:paraId="0523BD0F" w14:textId="77777777" w:rsidR="00F001ED" w:rsidRPr="00EB191D" w:rsidRDefault="00F001ED" w:rsidP="00EB191D">
            <w:pPr>
              <w:spacing w:after="0" w:line="360" w:lineRule="auto"/>
              <w:rPr>
                <w:b/>
                <w:bCs/>
                <w:color w:val="000000"/>
                <w:szCs w:val="24"/>
                <w:lang w:val="sv-SE" w:eastAsia="sv-SE"/>
              </w:rPr>
            </w:pPr>
          </w:p>
        </w:tc>
        <w:tc>
          <w:tcPr>
            <w:tcW w:w="916" w:type="dxa"/>
            <w:noWrap/>
            <w:hideMark/>
          </w:tcPr>
          <w:p w14:paraId="47189149"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48A7723"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F09367C"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3F7BF270"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11107FCB"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41033EB3"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34893C75" w14:textId="77777777" w:rsidR="00F001ED" w:rsidRPr="00EB191D" w:rsidRDefault="00F001ED" w:rsidP="00EB191D">
            <w:pPr>
              <w:spacing w:after="0" w:line="360" w:lineRule="auto"/>
              <w:rPr>
                <w:color w:val="000000"/>
                <w:szCs w:val="24"/>
                <w:lang w:val="sv-SE" w:eastAsia="sv-SE"/>
              </w:rPr>
            </w:pPr>
          </w:p>
        </w:tc>
        <w:tc>
          <w:tcPr>
            <w:tcW w:w="756" w:type="dxa"/>
            <w:noWrap/>
            <w:hideMark/>
          </w:tcPr>
          <w:p w14:paraId="0FE12FC5" w14:textId="77777777" w:rsidR="00F001ED" w:rsidRPr="00EB191D" w:rsidRDefault="00F001ED" w:rsidP="00EB191D">
            <w:pPr>
              <w:spacing w:after="0" w:line="360" w:lineRule="auto"/>
              <w:rPr>
                <w:color w:val="000000"/>
                <w:szCs w:val="24"/>
                <w:lang w:val="sv-SE" w:eastAsia="sv-SE"/>
              </w:rPr>
            </w:pPr>
          </w:p>
        </w:tc>
      </w:tr>
      <w:tr w:rsidR="00F001ED" w:rsidRPr="00EB191D" w14:paraId="5E6D28CE" w14:textId="77777777" w:rsidTr="00F001ED">
        <w:trPr>
          <w:trHeight w:val="300"/>
        </w:trPr>
        <w:tc>
          <w:tcPr>
            <w:tcW w:w="2996" w:type="dxa"/>
            <w:noWrap/>
            <w:hideMark/>
          </w:tcPr>
          <w:p w14:paraId="07BAC3E5" w14:textId="0A3B3E53" w:rsidR="00F001ED" w:rsidRPr="00EB191D" w:rsidRDefault="00F001ED" w:rsidP="00EB191D">
            <w:pPr>
              <w:spacing w:after="0" w:line="360" w:lineRule="auto"/>
              <w:rPr>
                <w:color w:val="000000"/>
                <w:szCs w:val="24"/>
                <w:lang w:eastAsia="sv-SE"/>
              </w:rPr>
            </w:pPr>
            <w:r w:rsidRPr="00EB191D">
              <w:rPr>
                <w:color w:val="000000"/>
                <w:szCs w:val="24"/>
                <w:lang w:eastAsia="sv-SE"/>
              </w:rPr>
              <w:t>Souce: S</w:t>
            </w:r>
            <w:r w:rsidR="00A863A3" w:rsidRPr="00EB191D">
              <w:rPr>
                <w:color w:val="000000"/>
                <w:szCs w:val="24"/>
                <w:lang w:eastAsia="sv-SE"/>
              </w:rPr>
              <w:t>tatistics Sweden</w:t>
            </w:r>
          </w:p>
        </w:tc>
        <w:tc>
          <w:tcPr>
            <w:tcW w:w="2820" w:type="dxa"/>
            <w:hideMark/>
          </w:tcPr>
          <w:p w14:paraId="22F9D72C" w14:textId="77777777" w:rsidR="00F001ED" w:rsidRPr="00EB191D" w:rsidRDefault="00F001ED" w:rsidP="00EB191D">
            <w:pPr>
              <w:spacing w:after="0" w:line="360" w:lineRule="auto"/>
              <w:rPr>
                <w:color w:val="000000"/>
                <w:szCs w:val="24"/>
                <w:lang w:eastAsia="sv-SE"/>
              </w:rPr>
            </w:pPr>
          </w:p>
        </w:tc>
        <w:tc>
          <w:tcPr>
            <w:tcW w:w="956" w:type="dxa"/>
            <w:noWrap/>
            <w:hideMark/>
          </w:tcPr>
          <w:p w14:paraId="65C0888D" w14:textId="77777777" w:rsidR="00F001ED" w:rsidRPr="00EB191D" w:rsidRDefault="00F001ED" w:rsidP="00EB191D">
            <w:pPr>
              <w:spacing w:after="0" w:line="360" w:lineRule="auto"/>
              <w:rPr>
                <w:b/>
                <w:bCs/>
                <w:color w:val="000000"/>
                <w:szCs w:val="24"/>
                <w:lang w:eastAsia="sv-SE"/>
              </w:rPr>
            </w:pPr>
          </w:p>
        </w:tc>
        <w:tc>
          <w:tcPr>
            <w:tcW w:w="916" w:type="dxa"/>
            <w:noWrap/>
            <w:hideMark/>
          </w:tcPr>
          <w:p w14:paraId="264373B3" w14:textId="77777777" w:rsidR="00F001ED" w:rsidRPr="00EB191D" w:rsidRDefault="00F001ED" w:rsidP="00EB191D">
            <w:pPr>
              <w:spacing w:after="0" w:line="360" w:lineRule="auto"/>
              <w:rPr>
                <w:color w:val="000000"/>
                <w:szCs w:val="24"/>
                <w:lang w:eastAsia="sv-SE"/>
              </w:rPr>
            </w:pPr>
          </w:p>
        </w:tc>
        <w:tc>
          <w:tcPr>
            <w:tcW w:w="756" w:type="dxa"/>
            <w:noWrap/>
            <w:hideMark/>
          </w:tcPr>
          <w:p w14:paraId="04BA51C7" w14:textId="77777777" w:rsidR="00F001ED" w:rsidRPr="00EB191D" w:rsidRDefault="00F001ED" w:rsidP="00EB191D">
            <w:pPr>
              <w:spacing w:after="0" w:line="360" w:lineRule="auto"/>
              <w:rPr>
                <w:color w:val="000000"/>
                <w:szCs w:val="24"/>
                <w:lang w:eastAsia="sv-SE"/>
              </w:rPr>
            </w:pPr>
          </w:p>
        </w:tc>
        <w:tc>
          <w:tcPr>
            <w:tcW w:w="756" w:type="dxa"/>
            <w:noWrap/>
            <w:hideMark/>
          </w:tcPr>
          <w:p w14:paraId="7ADFF829" w14:textId="77777777" w:rsidR="00F001ED" w:rsidRPr="00EB191D" w:rsidRDefault="00F001ED" w:rsidP="00EB191D">
            <w:pPr>
              <w:spacing w:after="0" w:line="360" w:lineRule="auto"/>
              <w:rPr>
                <w:color w:val="000000"/>
                <w:szCs w:val="24"/>
                <w:lang w:eastAsia="sv-SE"/>
              </w:rPr>
            </w:pPr>
          </w:p>
        </w:tc>
        <w:tc>
          <w:tcPr>
            <w:tcW w:w="756" w:type="dxa"/>
            <w:noWrap/>
            <w:hideMark/>
          </w:tcPr>
          <w:p w14:paraId="7D4037EC" w14:textId="77777777" w:rsidR="00F001ED" w:rsidRPr="00EB191D" w:rsidRDefault="00F001ED" w:rsidP="00EB191D">
            <w:pPr>
              <w:spacing w:after="0" w:line="360" w:lineRule="auto"/>
              <w:rPr>
                <w:color w:val="000000"/>
                <w:szCs w:val="24"/>
                <w:lang w:eastAsia="sv-SE"/>
              </w:rPr>
            </w:pPr>
          </w:p>
        </w:tc>
        <w:tc>
          <w:tcPr>
            <w:tcW w:w="756" w:type="dxa"/>
            <w:noWrap/>
            <w:hideMark/>
          </w:tcPr>
          <w:p w14:paraId="23AE62AE" w14:textId="77777777" w:rsidR="00F001ED" w:rsidRPr="00EB191D" w:rsidRDefault="00F001ED" w:rsidP="00EB191D">
            <w:pPr>
              <w:spacing w:after="0" w:line="360" w:lineRule="auto"/>
              <w:rPr>
                <w:color w:val="000000"/>
                <w:szCs w:val="24"/>
                <w:lang w:eastAsia="sv-SE"/>
              </w:rPr>
            </w:pPr>
          </w:p>
        </w:tc>
        <w:tc>
          <w:tcPr>
            <w:tcW w:w="756" w:type="dxa"/>
            <w:noWrap/>
            <w:hideMark/>
          </w:tcPr>
          <w:p w14:paraId="740C701E" w14:textId="77777777" w:rsidR="00F001ED" w:rsidRPr="00EB191D" w:rsidRDefault="00F001ED" w:rsidP="00EB191D">
            <w:pPr>
              <w:spacing w:after="0" w:line="360" w:lineRule="auto"/>
              <w:rPr>
                <w:color w:val="000000"/>
                <w:szCs w:val="24"/>
                <w:lang w:eastAsia="sv-SE"/>
              </w:rPr>
            </w:pPr>
          </w:p>
        </w:tc>
        <w:tc>
          <w:tcPr>
            <w:tcW w:w="756" w:type="dxa"/>
            <w:noWrap/>
            <w:hideMark/>
          </w:tcPr>
          <w:p w14:paraId="1C3636F9" w14:textId="77777777" w:rsidR="00F001ED" w:rsidRPr="00EB191D" w:rsidRDefault="00F001ED" w:rsidP="00EB191D">
            <w:pPr>
              <w:spacing w:after="0" w:line="360" w:lineRule="auto"/>
              <w:rPr>
                <w:color w:val="000000"/>
                <w:szCs w:val="24"/>
                <w:lang w:eastAsia="sv-SE"/>
              </w:rPr>
            </w:pPr>
          </w:p>
        </w:tc>
        <w:tc>
          <w:tcPr>
            <w:tcW w:w="756" w:type="dxa"/>
            <w:noWrap/>
            <w:hideMark/>
          </w:tcPr>
          <w:p w14:paraId="66E79C89" w14:textId="77777777" w:rsidR="00F001ED" w:rsidRPr="00EB191D" w:rsidRDefault="00F001ED" w:rsidP="00EB191D">
            <w:pPr>
              <w:spacing w:after="0" w:line="360" w:lineRule="auto"/>
              <w:rPr>
                <w:color w:val="000000"/>
                <w:szCs w:val="24"/>
                <w:lang w:eastAsia="sv-SE"/>
              </w:rPr>
            </w:pPr>
          </w:p>
        </w:tc>
      </w:tr>
    </w:tbl>
    <w:p w14:paraId="5CBC1EB1" w14:textId="77777777" w:rsidR="00F001ED" w:rsidRPr="00EB191D" w:rsidRDefault="00F001ED" w:rsidP="00EB191D">
      <w:pPr>
        <w:spacing w:line="360" w:lineRule="auto"/>
        <w:rPr>
          <w:szCs w:val="24"/>
        </w:rPr>
      </w:pPr>
    </w:p>
    <w:p w14:paraId="37694426" w14:textId="5C683BF9" w:rsidR="00F001ED" w:rsidRPr="00EB191D" w:rsidRDefault="00F001ED" w:rsidP="00EB191D">
      <w:pPr>
        <w:spacing w:line="360" w:lineRule="auto"/>
        <w:rPr>
          <w:szCs w:val="24"/>
        </w:rPr>
      </w:pPr>
    </w:p>
    <w:p w14:paraId="25D194F4" w14:textId="77777777" w:rsidR="00853E1A" w:rsidRPr="00F001ED" w:rsidRDefault="00853E1A" w:rsidP="00F001ED">
      <w:pPr>
        <w:sectPr w:rsidR="00853E1A" w:rsidRPr="00F001ED" w:rsidSect="00614215">
          <w:headerReference w:type="even" r:id="rId19"/>
          <w:headerReference w:type="default" r:id="rId20"/>
          <w:pgSz w:w="16840" w:h="11907" w:orient="landscape" w:code="9"/>
          <w:pgMar w:top="567" w:right="1134" w:bottom="1134" w:left="1134" w:header="720" w:footer="720" w:gutter="0"/>
          <w:cols w:space="720"/>
          <w:noEndnote/>
        </w:sectPr>
      </w:pPr>
    </w:p>
    <w:p w14:paraId="05993DA5" w14:textId="5C97BC67" w:rsidR="00671E71" w:rsidRPr="00EB191D" w:rsidRDefault="00243B20" w:rsidP="00EB191D">
      <w:pPr>
        <w:spacing w:line="360" w:lineRule="auto"/>
        <w:rPr>
          <w:b/>
          <w:szCs w:val="24"/>
        </w:rPr>
      </w:pPr>
      <w:r w:rsidRPr="00EB191D">
        <w:rPr>
          <w:b/>
          <w:szCs w:val="24"/>
        </w:rPr>
        <w:lastRenderedPageBreak/>
        <w:t>Appendix 3</w:t>
      </w:r>
    </w:p>
    <w:p w14:paraId="3B8F557E" w14:textId="17AB228D" w:rsidR="00C87128" w:rsidRPr="00EB191D" w:rsidRDefault="008D498E" w:rsidP="00EB191D">
      <w:pPr>
        <w:spacing w:line="360" w:lineRule="auto"/>
        <w:rPr>
          <w:szCs w:val="24"/>
        </w:rPr>
      </w:pPr>
      <w:r w:rsidRPr="00EB191D">
        <w:rPr>
          <w:b/>
          <w:szCs w:val="24"/>
        </w:rPr>
        <w:t>At risk of poverty rate</w:t>
      </w:r>
      <w:r w:rsidR="00C87128" w:rsidRPr="00EB191D">
        <w:rPr>
          <w:b/>
          <w:szCs w:val="24"/>
        </w:rPr>
        <w:t>,</w:t>
      </w:r>
      <w:r w:rsidRPr="00EB191D">
        <w:rPr>
          <w:szCs w:val="24"/>
        </w:rPr>
        <w:t xml:space="preserve"> </w:t>
      </w:r>
      <w:r w:rsidRPr="00B61F88">
        <w:rPr>
          <w:b/>
          <w:szCs w:val="24"/>
        </w:rPr>
        <w:t>2011-2015</w:t>
      </w:r>
    </w:p>
    <w:p w14:paraId="0E3ACFB2" w14:textId="1B593CF0" w:rsidR="00671E71" w:rsidRPr="00EB191D" w:rsidRDefault="008D498E" w:rsidP="00EB191D">
      <w:pPr>
        <w:spacing w:line="360" w:lineRule="auto"/>
        <w:rPr>
          <w:szCs w:val="24"/>
        </w:rPr>
      </w:pPr>
      <w:r w:rsidRPr="00EB191D">
        <w:rPr>
          <w:szCs w:val="24"/>
        </w:rPr>
        <w:t>Share of persons with low equalised disposable income, income &lt;60% of the median.</w:t>
      </w:r>
    </w:p>
    <w:tbl>
      <w:tblPr>
        <w:tblW w:w="43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1163"/>
        <w:gridCol w:w="1163"/>
        <w:gridCol w:w="1163"/>
        <w:gridCol w:w="1163"/>
        <w:gridCol w:w="1165"/>
      </w:tblGrid>
      <w:tr w:rsidR="008E709F" w:rsidRPr="00EB191D" w14:paraId="0391CE99" w14:textId="77777777" w:rsidTr="00A04FA0">
        <w:tc>
          <w:tcPr>
            <w:tcW w:w="1544" w:type="pct"/>
            <w:shd w:val="clear" w:color="auto" w:fill="auto"/>
          </w:tcPr>
          <w:p w14:paraId="3DC3F104" w14:textId="4EA04EEB" w:rsidR="008E709F" w:rsidRPr="00B61F88" w:rsidRDefault="008E709F" w:rsidP="00C34C49">
            <w:pPr>
              <w:spacing w:after="0" w:line="360" w:lineRule="auto"/>
              <w:rPr>
                <w:b/>
                <w:szCs w:val="24"/>
              </w:rPr>
            </w:pPr>
            <w:r w:rsidRPr="00B61F88">
              <w:rPr>
                <w:b/>
                <w:szCs w:val="24"/>
              </w:rPr>
              <w:t>Population</w:t>
            </w:r>
          </w:p>
        </w:tc>
        <w:tc>
          <w:tcPr>
            <w:tcW w:w="691" w:type="pct"/>
            <w:shd w:val="clear" w:color="auto" w:fill="auto"/>
          </w:tcPr>
          <w:p w14:paraId="2101E88B" w14:textId="5B0CDC17" w:rsidR="008E709F" w:rsidRPr="00B61F88" w:rsidRDefault="008E709F" w:rsidP="00C34C49">
            <w:pPr>
              <w:spacing w:after="0" w:line="360" w:lineRule="auto"/>
              <w:jc w:val="right"/>
              <w:rPr>
                <w:b/>
                <w:szCs w:val="24"/>
              </w:rPr>
            </w:pPr>
            <w:r w:rsidRPr="00B61F88">
              <w:rPr>
                <w:b/>
                <w:szCs w:val="24"/>
              </w:rPr>
              <w:t>2011</w:t>
            </w:r>
          </w:p>
        </w:tc>
        <w:tc>
          <w:tcPr>
            <w:tcW w:w="691" w:type="pct"/>
            <w:shd w:val="clear" w:color="auto" w:fill="auto"/>
          </w:tcPr>
          <w:p w14:paraId="6142D7EA" w14:textId="5837879D" w:rsidR="008E709F" w:rsidRPr="00B61F88" w:rsidRDefault="008E709F" w:rsidP="00C34C49">
            <w:pPr>
              <w:spacing w:after="0" w:line="360" w:lineRule="auto"/>
              <w:jc w:val="right"/>
              <w:rPr>
                <w:b/>
                <w:szCs w:val="24"/>
              </w:rPr>
            </w:pPr>
            <w:r w:rsidRPr="00B61F88">
              <w:rPr>
                <w:b/>
                <w:szCs w:val="24"/>
              </w:rPr>
              <w:t>2012</w:t>
            </w:r>
          </w:p>
        </w:tc>
        <w:tc>
          <w:tcPr>
            <w:tcW w:w="691" w:type="pct"/>
            <w:shd w:val="clear" w:color="auto" w:fill="auto"/>
          </w:tcPr>
          <w:p w14:paraId="5C62076B" w14:textId="522ECCE6" w:rsidR="008E709F" w:rsidRPr="00B61F88" w:rsidRDefault="008E709F" w:rsidP="00C34C49">
            <w:pPr>
              <w:spacing w:after="0" w:line="360" w:lineRule="auto"/>
              <w:jc w:val="right"/>
              <w:rPr>
                <w:b/>
                <w:szCs w:val="24"/>
              </w:rPr>
            </w:pPr>
            <w:r w:rsidRPr="00B61F88">
              <w:rPr>
                <w:b/>
                <w:szCs w:val="24"/>
              </w:rPr>
              <w:t>2013</w:t>
            </w:r>
          </w:p>
        </w:tc>
        <w:tc>
          <w:tcPr>
            <w:tcW w:w="691" w:type="pct"/>
            <w:shd w:val="clear" w:color="auto" w:fill="auto"/>
          </w:tcPr>
          <w:p w14:paraId="37C384CA" w14:textId="7E7B7936" w:rsidR="008E709F" w:rsidRPr="00B61F88" w:rsidRDefault="008E709F" w:rsidP="00C34C49">
            <w:pPr>
              <w:spacing w:after="0" w:line="360" w:lineRule="auto"/>
              <w:jc w:val="right"/>
              <w:rPr>
                <w:b/>
                <w:szCs w:val="24"/>
              </w:rPr>
            </w:pPr>
            <w:r w:rsidRPr="00B61F88">
              <w:rPr>
                <w:b/>
                <w:szCs w:val="24"/>
              </w:rPr>
              <w:t>2014</w:t>
            </w:r>
          </w:p>
        </w:tc>
        <w:tc>
          <w:tcPr>
            <w:tcW w:w="691" w:type="pct"/>
            <w:shd w:val="clear" w:color="auto" w:fill="auto"/>
          </w:tcPr>
          <w:p w14:paraId="62CA08F4" w14:textId="20E1D9A4" w:rsidR="008E709F" w:rsidRPr="00B61F88" w:rsidRDefault="008E709F" w:rsidP="00C34C49">
            <w:pPr>
              <w:spacing w:after="0" w:line="360" w:lineRule="auto"/>
              <w:jc w:val="right"/>
              <w:rPr>
                <w:b/>
                <w:szCs w:val="24"/>
              </w:rPr>
            </w:pPr>
            <w:r w:rsidRPr="00B61F88">
              <w:rPr>
                <w:b/>
                <w:szCs w:val="24"/>
              </w:rPr>
              <w:t>2015</w:t>
            </w:r>
          </w:p>
        </w:tc>
      </w:tr>
      <w:tr w:rsidR="008E709F" w:rsidRPr="00EB191D" w14:paraId="76935065" w14:textId="77777777" w:rsidTr="00A04FA0">
        <w:tc>
          <w:tcPr>
            <w:tcW w:w="1544" w:type="pct"/>
            <w:shd w:val="clear" w:color="auto" w:fill="auto"/>
          </w:tcPr>
          <w:p w14:paraId="0BAF63A8" w14:textId="77777777" w:rsidR="008E709F" w:rsidRPr="00EB191D" w:rsidRDefault="008E709F" w:rsidP="00C34C49">
            <w:pPr>
              <w:spacing w:after="0" w:line="360" w:lineRule="auto"/>
              <w:rPr>
                <w:szCs w:val="24"/>
              </w:rPr>
            </w:pPr>
          </w:p>
        </w:tc>
        <w:tc>
          <w:tcPr>
            <w:tcW w:w="691" w:type="pct"/>
            <w:shd w:val="clear" w:color="auto" w:fill="auto"/>
          </w:tcPr>
          <w:p w14:paraId="628ECD9D" w14:textId="77777777" w:rsidR="008E709F" w:rsidRPr="00EB191D" w:rsidRDefault="008E709F" w:rsidP="00C34C49">
            <w:pPr>
              <w:spacing w:after="0" w:line="360" w:lineRule="auto"/>
              <w:jc w:val="right"/>
              <w:rPr>
                <w:szCs w:val="24"/>
              </w:rPr>
            </w:pPr>
            <w:r w:rsidRPr="00EB191D">
              <w:rPr>
                <w:szCs w:val="24"/>
              </w:rPr>
              <w:t>%</w:t>
            </w:r>
          </w:p>
        </w:tc>
        <w:tc>
          <w:tcPr>
            <w:tcW w:w="691" w:type="pct"/>
            <w:shd w:val="clear" w:color="auto" w:fill="auto"/>
          </w:tcPr>
          <w:p w14:paraId="1B72F8F9" w14:textId="77777777" w:rsidR="008E709F" w:rsidRPr="00EB191D" w:rsidRDefault="008E709F" w:rsidP="00C34C49">
            <w:pPr>
              <w:spacing w:after="0" w:line="360" w:lineRule="auto"/>
              <w:jc w:val="right"/>
              <w:rPr>
                <w:szCs w:val="24"/>
              </w:rPr>
            </w:pPr>
            <w:r w:rsidRPr="00EB191D">
              <w:rPr>
                <w:szCs w:val="24"/>
              </w:rPr>
              <w:t>%</w:t>
            </w:r>
          </w:p>
        </w:tc>
        <w:tc>
          <w:tcPr>
            <w:tcW w:w="691" w:type="pct"/>
            <w:shd w:val="clear" w:color="auto" w:fill="auto"/>
          </w:tcPr>
          <w:p w14:paraId="24C62261" w14:textId="77777777" w:rsidR="008E709F" w:rsidRPr="00EB191D" w:rsidRDefault="008E709F" w:rsidP="00C34C49">
            <w:pPr>
              <w:spacing w:after="0" w:line="360" w:lineRule="auto"/>
              <w:jc w:val="right"/>
              <w:rPr>
                <w:szCs w:val="24"/>
              </w:rPr>
            </w:pPr>
            <w:r w:rsidRPr="00EB191D">
              <w:rPr>
                <w:szCs w:val="24"/>
              </w:rPr>
              <w:t>%</w:t>
            </w:r>
          </w:p>
        </w:tc>
        <w:tc>
          <w:tcPr>
            <w:tcW w:w="691" w:type="pct"/>
            <w:shd w:val="clear" w:color="auto" w:fill="auto"/>
          </w:tcPr>
          <w:p w14:paraId="6021A65F" w14:textId="77777777" w:rsidR="008E709F" w:rsidRPr="00EB191D" w:rsidRDefault="008E709F" w:rsidP="00C34C49">
            <w:pPr>
              <w:spacing w:after="0" w:line="360" w:lineRule="auto"/>
              <w:jc w:val="right"/>
              <w:rPr>
                <w:szCs w:val="24"/>
              </w:rPr>
            </w:pPr>
            <w:r w:rsidRPr="00EB191D">
              <w:rPr>
                <w:szCs w:val="24"/>
              </w:rPr>
              <w:t>%</w:t>
            </w:r>
          </w:p>
        </w:tc>
        <w:tc>
          <w:tcPr>
            <w:tcW w:w="691" w:type="pct"/>
            <w:shd w:val="clear" w:color="auto" w:fill="auto"/>
          </w:tcPr>
          <w:p w14:paraId="05F88121" w14:textId="77777777" w:rsidR="008E709F" w:rsidRPr="00EB191D" w:rsidRDefault="008E709F" w:rsidP="00C34C49">
            <w:pPr>
              <w:spacing w:after="0" w:line="360" w:lineRule="auto"/>
              <w:jc w:val="right"/>
              <w:rPr>
                <w:szCs w:val="24"/>
              </w:rPr>
            </w:pPr>
            <w:r w:rsidRPr="00EB191D">
              <w:rPr>
                <w:szCs w:val="24"/>
              </w:rPr>
              <w:t>%</w:t>
            </w:r>
          </w:p>
        </w:tc>
      </w:tr>
      <w:tr w:rsidR="008E709F" w:rsidRPr="00EB191D" w14:paraId="0789841C" w14:textId="77777777" w:rsidTr="00A04FA0">
        <w:tc>
          <w:tcPr>
            <w:tcW w:w="1544" w:type="pct"/>
            <w:shd w:val="clear" w:color="auto" w:fill="auto"/>
          </w:tcPr>
          <w:p w14:paraId="0C80305A" w14:textId="4E1AF205" w:rsidR="008E709F" w:rsidRPr="00EB191D" w:rsidRDefault="008E709F" w:rsidP="00C34C49">
            <w:pPr>
              <w:spacing w:after="0" w:line="360" w:lineRule="auto"/>
              <w:rPr>
                <w:szCs w:val="24"/>
              </w:rPr>
            </w:pPr>
            <w:r w:rsidRPr="00EB191D">
              <w:rPr>
                <w:szCs w:val="24"/>
              </w:rPr>
              <w:t>All (0+ years)</w:t>
            </w:r>
          </w:p>
        </w:tc>
        <w:tc>
          <w:tcPr>
            <w:tcW w:w="691" w:type="pct"/>
            <w:shd w:val="clear" w:color="auto" w:fill="auto"/>
          </w:tcPr>
          <w:p w14:paraId="2CCB9156" w14:textId="78D41936"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9</w:t>
            </w:r>
          </w:p>
        </w:tc>
        <w:tc>
          <w:tcPr>
            <w:tcW w:w="691" w:type="pct"/>
            <w:shd w:val="clear" w:color="auto" w:fill="auto"/>
          </w:tcPr>
          <w:p w14:paraId="18936344" w14:textId="545A508C"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8</w:t>
            </w:r>
          </w:p>
        </w:tc>
        <w:tc>
          <w:tcPr>
            <w:tcW w:w="691" w:type="pct"/>
            <w:shd w:val="clear" w:color="auto" w:fill="auto"/>
          </w:tcPr>
          <w:p w14:paraId="6953E511" w14:textId="17DC0AEC"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8</w:t>
            </w:r>
          </w:p>
        </w:tc>
        <w:tc>
          <w:tcPr>
            <w:tcW w:w="691" w:type="pct"/>
            <w:shd w:val="clear" w:color="auto" w:fill="auto"/>
          </w:tcPr>
          <w:p w14:paraId="5287B450" w14:textId="42FD72E0" w:rsidR="008E709F" w:rsidRPr="00EB191D" w:rsidRDefault="00052077" w:rsidP="00C34C49">
            <w:pPr>
              <w:spacing w:after="0" w:line="360" w:lineRule="auto"/>
              <w:jc w:val="right"/>
              <w:rPr>
                <w:szCs w:val="24"/>
              </w:rPr>
            </w:pPr>
            <w:r w:rsidRPr="00EB191D">
              <w:rPr>
                <w:szCs w:val="24"/>
              </w:rPr>
              <w:t>14</w:t>
            </w:r>
            <w:r w:rsidR="002E3D29">
              <w:rPr>
                <w:szCs w:val="24"/>
              </w:rPr>
              <w:t>.</w:t>
            </w:r>
            <w:r w:rsidRPr="00EB191D">
              <w:rPr>
                <w:szCs w:val="24"/>
              </w:rPr>
              <w:t>4</w:t>
            </w:r>
          </w:p>
        </w:tc>
        <w:tc>
          <w:tcPr>
            <w:tcW w:w="691" w:type="pct"/>
            <w:shd w:val="clear" w:color="auto" w:fill="auto"/>
          </w:tcPr>
          <w:p w14:paraId="3B1D338F" w14:textId="23C5A79A" w:rsidR="008E709F" w:rsidRPr="00EB191D" w:rsidRDefault="00052077" w:rsidP="00C34C49">
            <w:pPr>
              <w:spacing w:after="0" w:line="360" w:lineRule="auto"/>
              <w:jc w:val="right"/>
              <w:rPr>
                <w:szCs w:val="24"/>
              </w:rPr>
            </w:pPr>
            <w:r w:rsidRPr="00EB191D">
              <w:rPr>
                <w:szCs w:val="24"/>
              </w:rPr>
              <w:t>14</w:t>
            </w:r>
            <w:r w:rsidR="002E3D29">
              <w:rPr>
                <w:szCs w:val="24"/>
              </w:rPr>
              <w:t>.</w:t>
            </w:r>
            <w:r w:rsidRPr="00EB191D">
              <w:rPr>
                <w:szCs w:val="24"/>
              </w:rPr>
              <w:t>8</w:t>
            </w:r>
          </w:p>
        </w:tc>
      </w:tr>
      <w:tr w:rsidR="008E709F" w:rsidRPr="00EB191D" w14:paraId="146A619B" w14:textId="77777777" w:rsidTr="00A04FA0">
        <w:tc>
          <w:tcPr>
            <w:tcW w:w="1544" w:type="pct"/>
            <w:shd w:val="clear" w:color="auto" w:fill="auto"/>
          </w:tcPr>
          <w:p w14:paraId="419DC98A" w14:textId="00D53DEF" w:rsidR="008E709F" w:rsidRPr="00EB191D" w:rsidRDefault="008E709F" w:rsidP="00C34C49">
            <w:pPr>
              <w:spacing w:after="0" w:line="360" w:lineRule="auto"/>
              <w:rPr>
                <w:szCs w:val="24"/>
              </w:rPr>
            </w:pPr>
            <w:r w:rsidRPr="00EB191D">
              <w:rPr>
                <w:szCs w:val="24"/>
              </w:rPr>
              <w:t>Women (0+ years)</w:t>
            </w:r>
          </w:p>
        </w:tc>
        <w:tc>
          <w:tcPr>
            <w:tcW w:w="691" w:type="pct"/>
            <w:shd w:val="clear" w:color="auto" w:fill="auto"/>
          </w:tcPr>
          <w:p w14:paraId="5D4982C8" w14:textId="64D34BDE" w:rsidR="008E709F" w:rsidRPr="00EB191D" w:rsidRDefault="00052077" w:rsidP="00C34C49">
            <w:pPr>
              <w:spacing w:after="0" w:line="360" w:lineRule="auto"/>
              <w:jc w:val="right"/>
              <w:rPr>
                <w:szCs w:val="24"/>
              </w:rPr>
            </w:pPr>
            <w:r w:rsidRPr="00EB191D">
              <w:rPr>
                <w:szCs w:val="24"/>
              </w:rPr>
              <w:t>14</w:t>
            </w:r>
            <w:r w:rsidR="002E3D29">
              <w:rPr>
                <w:szCs w:val="24"/>
              </w:rPr>
              <w:t>.</w:t>
            </w:r>
            <w:r w:rsidRPr="00EB191D">
              <w:rPr>
                <w:szCs w:val="24"/>
              </w:rPr>
              <w:t>8</w:t>
            </w:r>
          </w:p>
        </w:tc>
        <w:tc>
          <w:tcPr>
            <w:tcW w:w="691" w:type="pct"/>
            <w:shd w:val="clear" w:color="auto" w:fill="auto"/>
          </w:tcPr>
          <w:p w14:paraId="682B0FB7" w14:textId="71CA085F" w:rsidR="008E709F" w:rsidRPr="00EB191D" w:rsidRDefault="00052077" w:rsidP="00C34C49">
            <w:pPr>
              <w:spacing w:after="0" w:line="360" w:lineRule="auto"/>
              <w:jc w:val="right"/>
              <w:rPr>
                <w:szCs w:val="24"/>
              </w:rPr>
            </w:pPr>
            <w:r w:rsidRPr="00EB191D">
              <w:rPr>
                <w:szCs w:val="24"/>
              </w:rPr>
              <w:t>14</w:t>
            </w:r>
            <w:r w:rsidR="002E3D29">
              <w:rPr>
                <w:szCs w:val="24"/>
              </w:rPr>
              <w:t>.</w:t>
            </w:r>
            <w:r w:rsidRPr="00EB191D">
              <w:rPr>
                <w:szCs w:val="24"/>
              </w:rPr>
              <w:t>6</w:t>
            </w:r>
          </w:p>
        </w:tc>
        <w:tc>
          <w:tcPr>
            <w:tcW w:w="691" w:type="pct"/>
            <w:shd w:val="clear" w:color="auto" w:fill="auto"/>
          </w:tcPr>
          <w:p w14:paraId="5706D03F" w14:textId="7432EC9B" w:rsidR="008E709F" w:rsidRPr="00EB191D" w:rsidRDefault="00052077" w:rsidP="00C34C49">
            <w:pPr>
              <w:spacing w:after="0" w:line="360" w:lineRule="auto"/>
              <w:jc w:val="right"/>
              <w:rPr>
                <w:szCs w:val="24"/>
              </w:rPr>
            </w:pPr>
            <w:r w:rsidRPr="00EB191D">
              <w:rPr>
                <w:szCs w:val="24"/>
              </w:rPr>
              <w:t>14</w:t>
            </w:r>
            <w:r w:rsidR="002E3D29">
              <w:rPr>
                <w:szCs w:val="24"/>
              </w:rPr>
              <w:t>.</w:t>
            </w:r>
            <w:r w:rsidRPr="00EB191D">
              <w:rPr>
                <w:szCs w:val="24"/>
              </w:rPr>
              <w:t>5</w:t>
            </w:r>
          </w:p>
        </w:tc>
        <w:tc>
          <w:tcPr>
            <w:tcW w:w="691" w:type="pct"/>
            <w:shd w:val="clear" w:color="auto" w:fill="auto"/>
          </w:tcPr>
          <w:p w14:paraId="3B6FE8E3" w14:textId="409B4BA6" w:rsidR="008E709F" w:rsidRPr="00EB191D" w:rsidRDefault="00052077" w:rsidP="00C34C49">
            <w:pPr>
              <w:spacing w:after="0" w:line="360" w:lineRule="auto"/>
              <w:jc w:val="right"/>
              <w:rPr>
                <w:szCs w:val="24"/>
              </w:rPr>
            </w:pPr>
            <w:r w:rsidRPr="00EB191D">
              <w:rPr>
                <w:szCs w:val="24"/>
              </w:rPr>
              <w:t>15</w:t>
            </w:r>
            <w:r w:rsidR="002E3D29">
              <w:rPr>
                <w:szCs w:val="24"/>
              </w:rPr>
              <w:t>.</w:t>
            </w:r>
            <w:r w:rsidRPr="00EB191D">
              <w:rPr>
                <w:szCs w:val="24"/>
              </w:rPr>
              <w:t>2</w:t>
            </w:r>
          </w:p>
        </w:tc>
        <w:tc>
          <w:tcPr>
            <w:tcW w:w="691" w:type="pct"/>
            <w:shd w:val="clear" w:color="auto" w:fill="auto"/>
          </w:tcPr>
          <w:p w14:paraId="4F462ACD" w14:textId="637C96F8" w:rsidR="008E709F" w:rsidRPr="00EB191D" w:rsidRDefault="00052077" w:rsidP="00C34C49">
            <w:pPr>
              <w:spacing w:after="0" w:line="360" w:lineRule="auto"/>
              <w:jc w:val="right"/>
              <w:rPr>
                <w:szCs w:val="24"/>
              </w:rPr>
            </w:pPr>
            <w:r w:rsidRPr="00EB191D">
              <w:rPr>
                <w:szCs w:val="24"/>
              </w:rPr>
              <w:t>15</w:t>
            </w:r>
            <w:r w:rsidR="002E3D29">
              <w:rPr>
                <w:szCs w:val="24"/>
              </w:rPr>
              <w:t>.</w:t>
            </w:r>
            <w:r w:rsidRPr="00EB191D">
              <w:rPr>
                <w:szCs w:val="24"/>
              </w:rPr>
              <w:t>7</w:t>
            </w:r>
          </w:p>
        </w:tc>
      </w:tr>
      <w:tr w:rsidR="008E709F" w:rsidRPr="00EB191D" w14:paraId="7D92CCA1" w14:textId="77777777" w:rsidTr="00A04FA0">
        <w:tc>
          <w:tcPr>
            <w:tcW w:w="1544" w:type="pct"/>
            <w:shd w:val="clear" w:color="auto" w:fill="auto"/>
          </w:tcPr>
          <w:p w14:paraId="502F2F21" w14:textId="219BB7B7" w:rsidR="008E709F" w:rsidRPr="00EB191D" w:rsidRDefault="008E709F" w:rsidP="00C34C49">
            <w:pPr>
              <w:spacing w:after="0" w:line="360" w:lineRule="auto"/>
              <w:rPr>
                <w:szCs w:val="24"/>
              </w:rPr>
            </w:pPr>
            <w:r w:rsidRPr="00EB191D">
              <w:rPr>
                <w:szCs w:val="24"/>
              </w:rPr>
              <w:t>Men (0+ years)</w:t>
            </w:r>
          </w:p>
        </w:tc>
        <w:tc>
          <w:tcPr>
            <w:tcW w:w="691" w:type="pct"/>
            <w:shd w:val="clear" w:color="auto" w:fill="auto"/>
          </w:tcPr>
          <w:p w14:paraId="3D2FEB31" w14:textId="6DD5B788"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0</w:t>
            </w:r>
          </w:p>
        </w:tc>
        <w:tc>
          <w:tcPr>
            <w:tcW w:w="691" w:type="pct"/>
            <w:shd w:val="clear" w:color="auto" w:fill="auto"/>
          </w:tcPr>
          <w:p w14:paraId="725E8759" w14:textId="77644BEB"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1</w:t>
            </w:r>
          </w:p>
        </w:tc>
        <w:tc>
          <w:tcPr>
            <w:tcW w:w="691" w:type="pct"/>
            <w:shd w:val="clear" w:color="auto" w:fill="auto"/>
          </w:tcPr>
          <w:p w14:paraId="2F7B454A" w14:textId="6378855B"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2</w:t>
            </w:r>
          </w:p>
        </w:tc>
        <w:tc>
          <w:tcPr>
            <w:tcW w:w="691" w:type="pct"/>
            <w:shd w:val="clear" w:color="auto" w:fill="auto"/>
          </w:tcPr>
          <w:p w14:paraId="271DE733" w14:textId="32975040"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6</w:t>
            </w:r>
          </w:p>
        </w:tc>
        <w:tc>
          <w:tcPr>
            <w:tcW w:w="691" w:type="pct"/>
            <w:shd w:val="clear" w:color="auto" w:fill="auto"/>
          </w:tcPr>
          <w:p w14:paraId="413B55A9" w14:textId="662E7D46" w:rsidR="008E709F" w:rsidRPr="00EB191D" w:rsidRDefault="00052077" w:rsidP="00C34C49">
            <w:pPr>
              <w:spacing w:after="0" w:line="360" w:lineRule="auto"/>
              <w:jc w:val="right"/>
              <w:rPr>
                <w:szCs w:val="24"/>
              </w:rPr>
            </w:pPr>
            <w:r w:rsidRPr="00EB191D">
              <w:rPr>
                <w:szCs w:val="24"/>
              </w:rPr>
              <w:t>13</w:t>
            </w:r>
            <w:r w:rsidR="002E3D29">
              <w:rPr>
                <w:szCs w:val="24"/>
              </w:rPr>
              <w:t>.</w:t>
            </w:r>
            <w:r w:rsidRPr="00EB191D">
              <w:rPr>
                <w:szCs w:val="24"/>
              </w:rPr>
              <w:t>8</w:t>
            </w:r>
          </w:p>
        </w:tc>
      </w:tr>
      <w:tr w:rsidR="008E709F" w:rsidRPr="00EB191D" w14:paraId="39A03228" w14:textId="77777777" w:rsidTr="00A04FA0">
        <w:tc>
          <w:tcPr>
            <w:tcW w:w="1544" w:type="pct"/>
            <w:shd w:val="clear" w:color="auto" w:fill="auto"/>
          </w:tcPr>
          <w:p w14:paraId="03C149CF" w14:textId="77777777" w:rsidR="008E709F" w:rsidRPr="00EB191D" w:rsidRDefault="008E709F" w:rsidP="00C34C49">
            <w:pPr>
              <w:spacing w:after="0" w:line="360" w:lineRule="auto"/>
              <w:rPr>
                <w:szCs w:val="24"/>
              </w:rPr>
            </w:pPr>
            <w:r w:rsidRPr="00EB191D">
              <w:rPr>
                <w:szCs w:val="24"/>
              </w:rPr>
              <w:t>Born in Sweden (20+ years)</w:t>
            </w:r>
          </w:p>
        </w:tc>
        <w:tc>
          <w:tcPr>
            <w:tcW w:w="691" w:type="pct"/>
            <w:shd w:val="clear" w:color="auto" w:fill="auto"/>
          </w:tcPr>
          <w:p w14:paraId="29392D58" w14:textId="3E4CAECD" w:rsidR="008E709F" w:rsidRPr="00EB191D" w:rsidRDefault="00052077" w:rsidP="00C34C49">
            <w:pPr>
              <w:spacing w:after="0" w:line="360" w:lineRule="auto"/>
              <w:jc w:val="right"/>
              <w:rPr>
                <w:szCs w:val="24"/>
              </w:rPr>
            </w:pPr>
            <w:r w:rsidRPr="00EB191D">
              <w:rPr>
                <w:szCs w:val="24"/>
              </w:rPr>
              <w:t>10</w:t>
            </w:r>
            <w:r w:rsidR="002E3D29">
              <w:rPr>
                <w:szCs w:val="24"/>
              </w:rPr>
              <w:t>.</w:t>
            </w:r>
            <w:r w:rsidRPr="00EB191D">
              <w:rPr>
                <w:szCs w:val="24"/>
              </w:rPr>
              <w:t>0</w:t>
            </w:r>
          </w:p>
        </w:tc>
        <w:tc>
          <w:tcPr>
            <w:tcW w:w="691" w:type="pct"/>
            <w:shd w:val="clear" w:color="auto" w:fill="auto"/>
          </w:tcPr>
          <w:p w14:paraId="118D43B7" w14:textId="497A3FC9" w:rsidR="008E709F" w:rsidRPr="00EB191D" w:rsidRDefault="00052077" w:rsidP="00C34C49">
            <w:pPr>
              <w:spacing w:after="0" w:line="360" w:lineRule="auto"/>
              <w:jc w:val="right"/>
              <w:rPr>
                <w:szCs w:val="24"/>
              </w:rPr>
            </w:pPr>
            <w:r w:rsidRPr="00EB191D">
              <w:rPr>
                <w:szCs w:val="24"/>
              </w:rPr>
              <w:t>9</w:t>
            </w:r>
            <w:r w:rsidR="002E3D29">
              <w:rPr>
                <w:szCs w:val="24"/>
              </w:rPr>
              <w:t>.</w:t>
            </w:r>
            <w:r w:rsidRPr="00EB191D">
              <w:rPr>
                <w:szCs w:val="24"/>
              </w:rPr>
              <w:t>8</w:t>
            </w:r>
          </w:p>
        </w:tc>
        <w:tc>
          <w:tcPr>
            <w:tcW w:w="691" w:type="pct"/>
            <w:shd w:val="clear" w:color="auto" w:fill="auto"/>
          </w:tcPr>
          <w:p w14:paraId="736B868A" w14:textId="5003B6F8" w:rsidR="008E709F" w:rsidRPr="00EB191D" w:rsidRDefault="00052077" w:rsidP="00C34C49">
            <w:pPr>
              <w:spacing w:after="0" w:line="360" w:lineRule="auto"/>
              <w:jc w:val="right"/>
              <w:rPr>
                <w:szCs w:val="24"/>
              </w:rPr>
            </w:pPr>
            <w:r w:rsidRPr="00EB191D">
              <w:rPr>
                <w:szCs w:val="24"/>
              </w:rPr>
              <w:t>9</w:t>
            </w:r>
            <w:r w:rsidR="002E3D29">
              <w:rPr>
                <w:szCs w:val="24"/>
              </w:rPr>
              <w:t>.</w:t>
            </w:r>
            <w:r w:rsidRPr="00EB191D">
              <w:rPr>
                <w:szCs w:val="24"/>
              </w:rPr>
              <w:t>6</w:t>
            </w:r>
          </w:p>
        </w:tc>
        <w:tc>
          <w:tcPr>
            <w:tcW w:w="691" w:type="pct"/>
            <w:shd w:val="clear" w:color="auto" w:fill="auto"/>
          </w:tcPr>
          <w:p w14:paraId="7F154BC6" w14:textId="436BDB9E" w:rsidR="008E709F" w:rsidRPr="00EB191D" w:rsidRDefault="00052077" w:rsidP="00C34C49">
            <w:pPr>
              <w:spacing w:after="0" w:line="360" w:lineRule="auto"/>
              <w:jc w:val="right"/>
              <w:rPr>
                <w:szCs w:val="24"/>
              </w:rPr>
            </w:pPr>
            <w:r w:rsidRPr="00EB191D">
              <w:rPr>
                <w:szCs w:val="24"/>
              </w:rPr>
              <w:t>10</w:t>
            </w:r>
            <w:r w:rsidR="002E3D29">
              <w:rPr>
                <w:szCs w:val="24"/>
              </w:rPr>
              <w:t>.</w:t>
            </w:r>
            <w:r w:rsidRPr="00EB191D">
              <w:rPr>
                <w:szCs w:val="24"/>
              </w:rPr>
              <w:t>2</w:t>
            </w:r>
          </w:p>
        </w:tc>
        <w:tc>
          <w:tcPr>
            <w:tcW w:w="691" w:type="pct"/>
            <w:shd w:val="clear" w:color="auto" w:fill="auto"/>
          </w:tcPr>
          <w:p w14:paraId="6F08DD7E" w14:textId="576A035A" w:rsidR="008E709F" w:rsidRPr="00EB191D" w:rsidRDefault="00052077" w:rsidP="00C34C49">
            <w:pPr>
              <w:spacing w:after="0" w:line="360" w:lineRule="auto"/>
              <w:jc w:val="right"/>
              <w:rPr>
                <w:szCs w:val="24"/>
              </w:rPr>
            </w:pPr>
            <w:r w:rsidRPr="00EB191D">
              <w:rPr>
                <w:szCs w:val="24"/>
              </w:rPr>
              <w:t>10</w:t>
            </w:r>
            <w:r w:rsidR="002E3D29">
              <w:rPr>
                <w:szCs w:val="24"/>
              </w:rPr>
              <w:t>.</w:t>
            </w:r>
            <w:r w:rsidRPr="00EB191D">
              <w:rPr>
                <w:szCs w:val="24"/>
              </w:rPr>
              <w:t>6</w:t>
            </w:r>
          </w:p>
        </w:tc>
      </w:tr>
      <w:tr w:rsidR="008E709F" w:rsidRPr="00EB191D" w14:paraId="7460D2E6" w14:textId="77777777" w:rsidTr="00A04FA0">
        <w:tc>
          <w:tcPr>
            <w:tcW w:w="1544" w:type="pct"/>
            <w:shd w:val="clear" w:color="auto" w:fill="auto"/>
          </w:tcPr>
          <w:p w14:paraId="51B0FC9A" w14:textId="77777777" w:rsidR="008E709F" w:rsidRPr="00EB191D" w:rsidRDefault="008E709F" w:rsidP="00C34C49">
            <w:pPr>
              <w:spacing w:after="0" w:line="360" w:lineRule="auto"/>
              <w:rPr>
                <w:szCs w:val="24"/>
              </w:rPr>
            </w:pPr>
            <w:r w:rsidRPr="00EB191D">
              <w:rPr>
                <w:szCs w:val="24"/>
              </w:rPr>
              <w:t>Foreign born (20+ years)</w:t>
            </w:r>
          </w:p>
        </w:tc>
        <w:tc>
          <w:tcPr>
            <w:tcW w:w="691" w:type="pct"/>
            <w:shd w:val="clear" w:color="auto" w:fill="auto"/>
          </w:tcPr>
          <w:p w14:paraId="0DD77225" w14:textId="7F37BA75" w:rsidR="008E709F" w:rsidRPr="00EB191D" w:rsidRDefault="00052077" w:rsidP="00C34C49">
            <w:pPr>
              <w:spacing w:after="0" w:line="360" w:lineRule="auto"/>
              <w:jc w:val="right"/>
              <w:rPr>
                <w:szCs w:val="24"/>
              </w:rPr>
            </w:pPr>
            <w:r w:rsidRPr="00EB191D">
              <w:rPr>
                <w:szCs w:val="24"/>
              </w:rPr>
              <w:t>28</w:t>
            </w:r>
            <w:r w:rsidR="002E3D29">
              <w:rPr>
                <w:szCs w:val="24"/>
              </w:rPr>
              <w:t>.</w:t>
            </w:r>
            <w:r w:rsidRPr="00EB191D">
              <w:rPr>
                <w:szCs w:val="24"/>
              </w:rPr>
              <w:t>1</w:t>
            </w:r>
          </w:p>
        </w:tc>
        <w:tc>
          <w:tcPr>
            <w:tcW w:w="691" w:type="pct"/>
            <w:shd w:val="clear" w:color="auto" w:fill="auto"/>
          </w:tcPr>
          <w:p w14:paraId="1D42B2E3" w14:textId="487CFAC7" w:rsidR="008E709F" w:rsidRPr="00EB191D" w:rsidRDefault="00052077" w:rsidP="00C34C49">
            <w:pPr>
              <w:spacing w:after="0" w:line="360" w:lineRule="auto"/>
              <w:jc w:val="right"/>
              <w:rPr>
                <w:szCs w:val="24"/>
              </w:rPr>
            </w:pPr>
            <w:r w:rsidRPr="00EB191D">
              <w:rPr>
                <w:szCs w:val="24"/>
              </w:rPr>
              <w:t>27</w:t>
            </w:r>
            <w:r w:rsidR="002E3D29">
              <w:rPr>
                <w:szCs w:val="24"/>
              </w:rPr>
              <w:t>.</w:t>
            </w:r>
            <w:r w:rsidRPr="00EB191D">
              <w:rPr>
                <w:szCs w:val="24"/>
              </w:rPr>
              <w:t>9</w:t>
            </w:r>
          </w:p>
        </w:tc>
        <w:tc>
          <w:tcPr>
            <w:tcW w:w="691" w:type="pct"/>
            <w:shd w:val="clear" w:color="auto" w:fill="auto"/>
          </w:tcPr>
          <w:p w14:paraId="22D55FD8" w14:textId="06B52E88" w:rsidR="008E709F" w:rsidRPr="00EB191D" w:rsidRDefault="00052077" w:rsidP="00C34C49">
            <w:pPr>
              <w:spacing w:after="0" w:line="360" w:lineRule="auto"/>
              <w:jc w:val="right"/>
              <w:rPr>
                <w:szCs w:val="24"/>
              </w:rPr>
            </w:pPr>
            <w:r w:rsidRPr="00EB191D">
              <w:rPr>
                <w:szCs w:val="24"/>
              </w:rPr>
              <w:t>27</w:t>
            </w:r>
            <w:r w:rsidR="002E3D29">
              <w:rPr>
                <w:szCs w:val="24"/>
              </w:rPr>
              <w:t>.</w:t>
            </w:r>
            <w:r w:rsidRPr="00EB191D">
              <w:rPr>
                <w:szCs w:val="24"/>
              </w:rPr>
              <w:t>4</w:t>
            </w:r>
          </w:p>
        </w:tc>
        <w:tc>
          <w:tcPr>
            <w:tcW w:w="691" w:type="pct"/>
            <w:shd w:val="clear" w:color="auto" w:fill="auto"/>
          </w:tcPr>
          <w:p w14:paraId="6ECAAFD7" w14:textId="395946A7" w:rsidR="008E709F" w:rsidRPr="00EB191D" w:rsidRDefault="00052077" w:rsidP="00C34C49">
            <w:pPr>
              <w:spacing w:after="0" w:line="360" w:lineRule="auto"/>
              <w:jc w:val="right"/>
              <w:rPr>
                <w:szCs w:val="24"/>
              </w:rPr>
            </w:pPr>
            <w:r w:rsidRPr="00EB191D">
              <w:rPr>
                <w:szCs w:val="24"/>
              </w:rPr>
              <w:t>27</w:t>
            </w:r>
            <w:r w:rsidR="002E3D29">
              <w:rPr>
                <w:szCs w:val="24"/>
              </w:rPr>
              <w:t>.</w:t>
            </w:r>
            <w:r w:rsidRPr="00EB191D">
              <w:rPr>
                <w:szCs w:val="24"/>
              </w:rPr>
              <w:t>9</w:t>
            </w:r>
          </w:p>
        </w:tc>
        <w:tc>
          <w:tcPr>
            <w:tcW w:w="691" w:type="pct"/>
            <w:shd w:val="clear" w:color="auto" w:fill="auto"/>
          </w:tcPr>
          <w:p w14:paraId="70C8CB28" w14:textId="3F78B374" w:rsidR="008E709F" w:rsidRPr="00EB191D" w:rsidRDefault="00052077" w:rsidP="00C34C49">
            <w:pPr>
              <w:spacing w:after="0" w:line="360" w:lineRule="auto"/>
              <w:jc w:val="right"/>
              <w:rPr>
                <w:szCs w:val="24"/>
              </w:rPr>
            </w:pPr>
            <w:r w:rsidRPr="00EB191D">
              <w:rPr>
                <w:szCs w:val="24"/>
              </w:rPr>
              <w:t>28</w:t>
            </w:r>
            <w:r w:rsidR="002E3D29">
              <w:rPr>
                <w:szCs w:val="24"/>
              </w:rPr>
              <w:t>.</w:t>
            </w:r>
            <w:r w:rsidRPr="00EB191D">
              <w:rPr>
                <w:szCs w:val="24"/>
              </w:rPr>
              <w:t>2</w:t>
            </w:r>
          </w:p>
        </w:tc>
      </w:tr>
      <w:tr w:rsidR="00052077" w:rsidRPr="00EB191D" w14:paraId="54208D93" w14:textId="77777777" w:rsidTr="00ED7448">
        <w:tc>
          <w:tcPr>
            <w:tcW w:w="5000" w:type="pct"/>
            <w:gridSpan w:val="6"/>
            <w:shd w:val="clear" w:color="auto" w:fill="auto"/>
          </w:tcPr>
          <w:p w14:paraId="76346C02" w14:textId="24002353" w:rsidR="00052077" w:rsidRPr="00B61F88" w:rsidRDefault="00052077" w:rsidP="00C34C49">
            <w:pPr>
              <w:spacing w:after="0" w:line="360" w:lineRule="auto"/>
              <w:rPr>
                <w:b/>
                <w:szCs w:val="24"/>
              </w:rPr>
            </w:pPr>
            <w:r w:rsidRPr="00B61F88">
              <w:rPr>
                <w:b/>
                <w:szCs w:val="24"/>
              </w:rPr>
              <w:t>Duration of stay in Sweden (0+ years)</w:t>
            </w:r>
          </w:p>
        </w:tc>
      </w:tr>
      <w:tr w:rsidR="008E709F" w:rsidRPr="00EB191D" w14:paraId="790048A0" w14:textId="77777777" w:rsidTr="00A04FA0">
        <w:tc>
          <w:tcPr>
            <w:tcW w:w="1544" w:type="pct"/>
            <w:shd w:val="clear" w:color="auto" w:fill="auto"/>
          </w:tcPr>
          <w:p w14:paraId="1CC1CA77" w14:textId="77777777" w:rsidR="008E709F" w:rsidRPr="00EB191D" w:rsidRDefault="008E709F" w:rsidP="00C34C49">
            <w:pPr>
              <w:spacing w:after="0" w:line="360" w:lineRule="auto"/>
              <w:rPr>
                <w:szCs w:val="24"/>
              </w:rPr>
            </w:pPr>
            <w:r w:rsidRPr="00EB191D">
              <w:rPr>
                <w:szCs w:val="24"/>
              </w:rPr>
              <w:t>0-5 years</w:t>
            </w:r>
          </w:p>
        </w:tc>
        <w:tc>
          <w:tcPr>
            <w:tcW w:w="691" w:type="pct"/>
            <w:shd w:val="clear" w:color="auto" w:fill="auto"/>
          </w:tcPr>
          <w:p w14:paraId="5180E5E9" w14:textId="6F5A3A2F" w:rsidR="008E709F" w:rsidRPr="00EB191D" w:rsidRDefault="00052077" w:rsidP="00C34C49">
            <w:pPr>
              <w:spacing w:after="0" w:line="360" w:lineRule="auto"/>
              <w:jc w:val="right"/>
              <w:rPr>
                <w:szCs w:val="24"/>
              </w:rPr>
            </w:pPr>
            <w:r w:rsidRPr="00EB191D">
              <w:rPr>
                <w:szCs w:val="24"/>
              </w:rPr>
              <w:t>51</w:t>
            </w:r>
            <w:r w:rsidR="002E3D29">
              <w:rPr>
                <w:szCs w:val="24"/>
              </w:rPr>
              <w:t>.</w:t>
            </w:r>
            <w:r w:rsidRPr="00EB191D">
              <w:rPr>
                <w:szCs w:val="24"/>
              </w:rPr>
              <w:t>5</w:t>
            </w:r>
          </w:p>
        </w:tc>
        <w:tc>
          <w:tcPr>
            <w:tcW w:w="691" w:type="pct"/>
            <w:shd w:val="clear" w:color="auto" w:fill="auto"/>
          </w:tcPr>
          <w:p w14:paraId="5900FBB4" w14:textId="381EA768" w:rsidR="008E709F" w:rsidRPr="00EB191D" w:rsidRDefault="00052077" w:rsidP="00C34C49">
            <w:pPr>
              <w:spacing w:after="0" w:line="360" w:lineRule="auto"/>
              <w:jc w:val="right"/>
              <w:rPr>
                <w:szCs w:val="24"/>
              </w:rPr>
            </w:pPr>
            <w:r w:rsidRPr="00EB191D">
              <w:rPr>
                <w:szCs w:val="24"/>
              </w:rPr>
              <w:t>50</w:t>
            </w:r>
            <w:r w:rsidR="002E3D29">
              <w:rPr>
                <w:szCs w:val="24"/>
              </w:rPr>
              <w:t>.</w:t>
            </w:r>
            <w:r w:rsidRPr="00EB191D">
              <w:rPr>
                <w:szCs w:val="24"/>
              </w:rPr>
              <w:t>6</w:t>
            </w:r>
          </w:p>
        </w:tc>
        <w:tc>
          <w:tcPr>
            <w:tcW w:w="691" w:type="pct"/>
            <w:shd w:val="clear" w:color="auto" w:fill="auto"/>
          </w:tcPr>
          <w:p w14:paraId="15C4FCFD" w14:textId="77FB8FAC" w:rsidR="008E709F" w:rsidRPr="00EB191D" w:rsidRDefault="00052077" w:rsidP="00C34C49">
            <w:pPr>
              <w:spacing w:after="0" w:line="360" w:lineRule="auto"/>
              <w:jc w:val="right"/>
              <w:rPr>
                <w:szCs w:val="24"/>
              </w:rPr>
            </w:pPr>
            <w:r w:rsidRPr="00EB191D">
              <w:rPr>
                <w:szCs w:val="24"/>
              </w:rPr>
              <w:t>48</w:t>
            </w:r>
            <w:r w:rsidR="002E3D29">
              <w:rPr>
                <w:szCs w:val="24"/>
              </w:rPr>
              <w:t>.</w:t>
            </w:r>
            <w:r w:rsidRPr="00EB191D">
              <w:rPr>
                <w:szCs w:val="24"/>
              </w:rPr>
              <w:t>7</w:t>
            </w:r>
          </w:p>
        </w:tc>
        <w:tc>
          <w:tcPr>
            <w:tcW w:w="691" w:type="pct"/>
            <w:shd w:val="clear" w:color="auto" w:fill="auto"/>
          </w:tcPr>
          <w:p w14:paraId="412A2C29" w14:textId="5516C4F2" w:rsidR="008E709F" w:rsidRPr="00EB191D" w:rsidRDefault="00052077" w:rsidP="00C34C49">
            <w:pPr>
              <w:spacing w:after="0" w:line="360" w:lineRule="auto"/>
              <w:jc w:val="right"/>
              <w:rPr>
                <w:szCs w:val="24"/>
              </w:rPr>
            </w:pPr>
            <w:r w:rsidRPr="00EB191D">
              <w:rPr>
                <w:szCs w:val="24"/>
              </w:rPr>
              <w:t>48</w:t>
            </w:r>
            <w:r w:rsidR="002E3D29">
              <w:rPr>
                <w:szCs w:val="24"/>
              </w:rPr>
              <w:t>.</w:t>
            </w:r>
            <w:r w:rsidRPr="00EB191D">
              <w:rPr>
                <w:szCs w:val="24"/>
              </w:rPr>
              <w:t>4</w:t>
            </w:r>
          </w:p>
        </w:tc>
        <w:tc>
          <w:tcPr>
            <w:tcW w:w="691" w:type="pct"/>
            <w:shd w:val="clear" w:color="auto" w:fill="auto"/>
          </w:tcPr>
          <w:p w14:paraId="09ECE7DB" w14:textId="21A6767C" w:rsidR="008E709F" w:rsidRPr="00EB191D" w:rsidRDefault="00052077" w:rsidP="00C34C49">
            <w:pPr>
              <w:spacing w:after="0" w:line="360" w:lineRule="auto"/>
              <w:jc w:val="right"/>
              <w:rPr>
                <w:szCs w:val="24"/>
              </w:rPr>
            </w:pPr>
            <w:r w:rsidRPr="00EB191D">
              <w:rPr>
                <w:szCs w:val="24"/>
              </w:rPr>
              <w:t>48</w:t>
            </w:r>
            <w:r w:rsidR="002E3D29">
              <w:rPr>
                <w:szCs w:val="24"/>
              </w:rPr>
              <w:t>.</w:t>
            </w:r>
            <w:r w:rsidRPr="00EB191D">
              <w:rPr>
                <w:szCs w:val="24"/>
              </w:rPr>
              <w:t>3</w:t>
            </w:r>
          </w:p>
        </w:tc>
      </w:tr>
      <w:tr w:rsidR="008E709F" w:rsidRPr="00EB191D" w14:paraId="799A5962" w14:textId="77777777" w:rsidTr="00A04FA0">
        <w:tc>
          <w:tcPr>
            <w:tcW w:w="1544" w:type="pct"/>
            <w:shd w:val="clear" w:color="auto" w:fill="auto"/>
          </w:tcPr>
          <w:p w14:paraId="1AEF1DAF" w14:textId="77777777" w:rsidR="008E709F" w:rsidRPr="00EB191D" w:rsidRDefault="008E709F" w:rsidP="00C34C49">
            <w:pPr>
              <w:spacing w:after="0" w:line="360" w:lineRule="auto"/>
              <w:rPr>
                <w:szCs w:val="24"/>
              </w:rPr>
            </w:pPr>
            <w:r w:rsidRPr="00EB191D">
              <w:rPr>
                <w:szCs w:val="24"/>
              </w:rPr>
              <w:t>6-10 years</w:t>
            </w:r>
          </w:p>
        </w:tc>
        <w:tc>
          <w:tcPr>
            <w:tcW w:w="691" w:type="pct"/>
            <w:shd w:val="clear" w:color="auto" w:fill="auto"/>
          </w:tcPr>
          <w:p w14:paraId="62528A47" w14:textId="75B3CC33" w:rsidR="008E709F" w:rsidRPr="00EB191D" w:rsidRDefault="00052077" w:rsidP="00C34C49">
            <w:pPr>
              <w:spacing w:after="0" w:line="360" w:lineRule="auto"/>
              <w:jc w:val="right"/>
              <w:rPr>
                <w:szCs w:val="24"/>
              </w:rPr>
            </w:pPr>
            <w:r w:rsidRPr="00EB191D">
              <w:rPr>
                <w:szCs w:val="24"/>
              </w:rPr>
              <w:t>37</w:t>
            </w:r>
            <w:r w:rsidR="002E3D29">
              <w:rPr>
                <w:szCs w:val="24"/>
              </w:rPr>
              <w:t>.</w:t>
            </w:r>
            <w:r w:rsidRPr="00EB191D">
              <w:rPr>
                <w:szCs w:val="24"/>
              </w:rPr>
              <w:t>9</w:t>
            </w:r>
          </w:p>
        </w:tc>
        <w:tc>
          <w:tcPr>
            <w:tcW w:w="691" w:type="pct"/>
            <w:shd w:val="clear" w:color="auto" w:fill="auto"/>
          </w:tcPr>
          <w:p w14:paraId="138FBF7B" w14:textId="5F0C68FD" w:rsidR="008E709F" w:rsidRPr="00EB191D" w:rsidRDefault="00052077" w:rsidP="00C34C49">
            <w:pPr>
              <w:spacing w:after="0" w:line="360" w:lineRule="auto"/>
              <w:jc w:val="right"/>
              <w:rPr>
                <w:szCs w:val="24"/>
              </w:rPr>
            </w:pPr>
            <w:r w:rsidRPr="00EB191D">
              <w:rPr>
                <w:szCs w:val="24"/>
              </w:rPr>
              <w:t>39</w:t>
            </w:r>
            <w:r w:rsidR="002E3D29">
              <w:rPr>
                <w:szCs w:val="24"/>
              </w:rPr>
              <w:t>.</w:t>
            </w:r>
            <w:r w:rsidRPr="00EB191D">
              <w:rPr>
                <w:szCs w:val="24"/>
              </w:rPr>
              <w:t>2</w:t>
            </w:r>
          </w:p>
        </w:tc>
        <w:tc>
          <w:tcPr>
            <w:tcW w:w="691" w:type="pct"/>
            <w:shd w:val="clear" w:color="auto" w:fill="auto"/>
          </w:tcPr>
          <w:p w14:paraId="0CB18490" w14:textId="6BF47E2A" w:rsidR="008E709F" w:rsidRPr="00EB191D" w:rsidRDefault="00052077" w:rsidP="00C34C49">
            <w:pPr>
              <w:spacing w:after="0" w:line="360" w:lineRule="auto"/>
              <w:jc w:val="right"/>
              <w:rPr>
                <w:szCs w:val="24"/>
              </w:rPr>
            </w:pPr>
            <w:r w:rsidRPr="00EB191D">
              <w:rPr>
                <w:szCs w:val="24"/>
              </w:rPr>
              <w:t>40</w:t>
            </w:r>
            <w:r w:rsidR="002E3D29">
              <w:rPr>
                <w:szCs w:val="24"/>
              </w:rPr>
              <w:t>.</w:t>
            </w:r>
            <w:r w:rsidRPr="00EB191D">
              <w:rPr>
                <w:szCs w:val="24"/>
              </w:rPr>
              <w:t>3</w:t>
            </w:r>
          </w:p>
        </w:tc>
        <w:tc>
          <w:tcPr>
            <w:tcW w:w="691" w:type="pct"/>
            <w:shd w:val="clear" w:color="auto" w:fill="auto"/>
          </w:tcPr>
          <w:p w14:paraId="1137489B" w14:textId="10011E81" w:rsidR="008E709F" w:rsidRPr="00EB191D" w:rsidRDefault="00052077" w:rsidP="00C34C49">
            <w:pPr>
              <w:spacing w:after="0" w:line="360" w:lineRule="auto"/>
              <w:jc w:val="right"/>
              <w:rPr>
                <w:szCs w:val="24"/>
              </w:rPr>
            </w:pPr>
            <w:r w:rsidRPr="00EB191D">
              <w:rPr>
                <w:szCs w:val="24"/>
              </w:rPr>
              <w:t>40</w:t>
            </w:r>
            <w:r w:rsidR="002E3D29">
              <w:rPr>
                <w:szCs w:val="24"/>
              </w:rPr>
              <w:t>.</w:t>
            </w:r>
            <w:r w:rsidRPr="00EB191D">
              <w:rPr>
                <w:szCs w:val="24"/>
              </w:rPr>
              <w:t>5</w:t>
            </w:r>
          </w:p>
        </w:tc>
        <w:tc>
          <w:tcPr>
            <w:tcW w:w="691" w:type="pct"/>
            <w:shd w:val="clear" w:color="auto" w:fill="auto"/>
          </w:tcPr>
          <w:p w14:paraId="10E90FF1" w14:textId="7BA8C025" w:rsidR="008E709F" w:rsidRPr="00EB191D" w:rsidRDefault="00052077" w:rsidP="00C34C49">
            <w:pPr>
              <w:spacing w:after="0" w:line="360" w:lineRule="auto"/>
              <w:jc w:val="right"/>
              <w:rPr>
                <w:szCs w:val="24"/>
              </w:rPr>
            </w:pPr>
            <w:r w:rsidRPr="00EB191D">
              <w:rPr>
                <w:szCs w:val="24"/>
              </w:rPr>
              <w:t>39</w:t>
            </w:r>
            <w:r w:rsidR="002E3D29">
              <w:rPr>
                <w:szCs w:val="24"/>
              </w:rPr>
              <w:t>.</w:t>
            </w:r>
            <w:r w:rsidRPr="00EB191D">
              <w:rPr>
                <w:szCs w:val="24"/>
              </w:rPr>
              <w:t>3</w:t>
            </w:r>
          </w:p>
        </w:tc>
      </w:tr>
      <w:tr w:rsidR="008E709F" w:rsidRPr="00EB191D" w14:paraId="4F3557D7" w14:textId="77777777" w:rsidTr="00A04FA0">
        <w:tc>
          <w:tcPr>
            <w:tcW w:w="1544" w:type="pct"/>
            <w:shd w:val="clear" w:color="auto" w:fill="auto"/>
          </w:tcPr>
          <w:p w14:paraId="3163ECD4" w14:textId="77777777" w:rsidR="008E709F" w:rsidRPr="00EB191D" w:rsidRDefault="008E709F" w:rsidP="00C34C49">
            <w:pPr>
              <w:spacing w:after="0" w:line="360" w:lineRule="auto"/>
              <w:rPr>
                <w:szCs w:val="24"/>
              </w:rPr>
            </w:pPr>
            <w:r w:rsidRPr="00EB191D">
              <w:rPr>
                <w:szCs w:val="24"/>
              </w:rPr>
              <w:t>11-20 years</w:t>
            </w:r>
          </w:p>
        </w:tc>
        <w:tc>
          <w:tcPr>
            <w:tcW w:w="691" w:type="pct"/>
            <w:shd w:val="clear" w:color="auto" w:fill="auto"/>
          </w:tcPr>
          <w:p w14:paraId="61814DF7" w14:textId="20B9D3FC" w:rsidR="008E709F" w:rsidRPr="00EB191D" w:rsidRDefault="00052077" w:rsidP="00C34C49">
            <w:pPr>
              <w:spacing w:after="0" w:line="360" w:lineRule="auto"/>
              <w:jc w:val="right"/>
              <w:rPr>
                <w:szCs w:val="24"/>
              </w:rPr>
            </w:pPr>
            <w:r w:rsidRPr="00EB191D">
              <w:rPr>
                <w:szCs w:val="24"/>
              </w:rPr>
              <w:t>27</w:t>
            </w:r>
            <w:r w:rsidR="002E3D29">
              <w:rPr>
                <w:szCs w:val="24"/>
              </w:rPr>
              <w:t>.</w:t>
            </w:r>
            <w:r w:rsidRPr="00EB191D">
              <w:rPr>
                <w:szCs w:val="24"/>
              </w:rPr>
              <w:t>4</w:t>
            </w:r>
          </w:p>
        </w:tc>
        <w:tc>
          <w:tcPr>
            <w:tcW w:w="691" w:type="pct"/>
            <w:shd w:val="clear" w:color="auto" w:fill="auto"/>
          </w:tcPr>
          <w:p w14:paraId="3898EB7A" w14:textId="4AD1714E" w:rsidR="008E709F" w:rsidRPr="00EB191D" w:rsidRDefault="00052077" w:rsidP="00C34C49">
            <w:pPr>
              <w:spacing w:after="0" w:line="360" w:lineRule="auto"/>
              <w:jc w:val="right"/>
              <w:rPr>
                <w:szCs w:val="24"/>
              </w:rPr>
            </w:pPr>
            <w:r w:rsidRPr="00EB191D">
              <w:rPr>
                <w:szCs w:val="24"/>
              </w:rPr>
              <w:t>27</w:t>
            </w:r>
            <w:r w:rsidR="002E3D29">
              <w:rPr>
                <w:szCs w:val="24"/>
              </w:rPr>
              <w:t>.</w:t>
            </w:r>
            <w:r w:rsidRPr="00EB191D">
              <w:rPr>
                <w:szCs w:val="24"/>
              </w:rPr>
              <w:t>0</w:t>
            </w:r>
          </w:p>
        </w:tc>
        <w:tc>
          <w:tcPr>
            <w:tcW w:w="691" w:type="pct"/>
            <w:shd w:val="clear" w:color="auto" w:fill="auto"/>
          </w:tcPr>
          <w:p w14:paraId="5D8E6CA1" w14:textId="489CE563" w:rsidR="008E709F" w:rsidRPr="00EB191D" w:rsidRDefault="00052077" w:rsidP="00C34C49">
            <w:pPr>
              <w:spacing w:after="0" w:line="360" w:lineRule="auto"/>
              <w:jc w:val="right"/>
              <w:rPr>
                <w:szCs w:val="24"/>
              </w:rPr>
            </w:pPr>
            <w:r w:rsidRPr="00EB191D">
              <w:rPr>
                <w:szCs w:val="24"/>
              </w:rPr>
              <w:t>26</w:t>
            </w:r>
            <w:r w:rsidR="002E3D29">
              <w:rPr>
                <w:szCs w:val="24"/>
              </w:rPr>
              <w:t>.</w:t>
            </w:r>
            <w:r w:rsidRPr="00EB191D">
              <w:rPr>
                <w:szCs w:val="24"/>
              </w:rPr>
              <w:t>8</w:t>
            </w:r>
          </w:p>
        </w:tc>
        <w:tc>
          <w:tcPr>
            <w:tcW w:w="691" w:type="pct"/>
            <w:shd w:val="clear" w:color="auto" w:fill="auto"/>
          </w:tcPr>
          <w:p w14:paraId="3BEA3701" w14:textId="41E5827C" w:rsidR="008E709F" w:rsidRPr="00EB191D" w:rsidRDefault="00052077" w:rsidP="00C34C49">
            <w:pPr>
              <w:spacing w:after="0" w:line="360" w:lineRule="auto"/>
              <w:jc w:val="right"/>
              <w:rPr>
                <w:szCs w:val="24"/>
              </w:rPr>
            </w:pPr>
            <w:r w:rsidRPr="00EB191D">
              <w:rPr>
                <w:szCs w:val="24"/>
              </w:rPr>
              <w:t>27</w:t>
            </w:r>
            <w:r w:rsidR="002E3D29">
              <w:rPr>
                <w:szCs w:val="24"/>
              </w:rPr>
              <w:t>.</w:t>
            </w:r>
            <w:r w:rsidRPr="00EB191D">
              <w:rPr>
                <w:szCs w:val="24"/>
              </w:rPr>
              <w:t>8</w:t>
            </w:r>
          </w:p>
        </w:tc>
        <w:tc>
          <w:tcPr>
            <w:tcW w:w="691" w:type="pct"/>
            <w:shd w:val="clear" w:color="auto" w:fill="auto"/>
          </w:tcPr>
          <w:p w14:paraId="234CE507" w14:textId="4BA50370" w:rsidR="008E709F" w:rsidRPr="00EB191D" w:rsidRDefault="00052077" w:rsidP="00C34C49">
            <w:pPr>
              <w:spacing w:after="0" w:line="360" w:lineRule="auto"/>
              <w:jc w:val="right"/>
              <w:rPr>
                <w:szCs w:val="24"/>
              </w:rPr>
            </w:pPr>
            <w:r w:rsidRPr="00EB191D">
              <w:rPr>
                <w:szCs w:val="24"/>
              </w:rPr>
              <w:t>28</w:t>
            </w:r>
            <w:r w:rsidR="002E3D29">
              <w:rPr>
                <w:szCs w:val="24"/>
              </w:rPr>
              <w:t>.</w:t>
            </w:r>
            <w:r w:rsidRPr="00EB191D">
              <w:rPr>
                <w:szCs w:val="24"/>
              </w:rPr>
              <w:t>2</w:t>
            </w:r>
          </w:p>
        </w:tc>
      </w:tr>
      <w:tr w:rsidR="008E709F" w:rsidRPr="00EB191D" w14:paraId="65BC3496" w14:textId="77777777" w:rsidTr="00A04FA0">
        <w:tc>
          <w:tcPr>
            <w:tcW w:w="1544" w:type="pct"/>
            <w:shd w:val="clear" w:color="auto" w:fill="auto"/>
          </w:tcPr>
          <w:p w14:paraId="4C77A29B" w14:textId="77777777" w:rsidR="008E709F" w:rsidRPr="00EB191D" w:rsidRDefault="008E709F" w:rsidP="00C34C49">
            <w:pPr>
              <w:spacing w:after="0" w:line="360" w:lineRule="auto"/>
              <w:rPr>
                <w:szCs w:val="24"/>
              </w:rPr>
            </w:pPr>
            <w:r w:rsidRPr="00EB191D">
              <w:rPr>
                <w:szCs w:val="24"/>
              </w:rPr>
              <w:t>21+ years</w:t>
            </w:r>
          </w:p>
        </w:tc>
        <w:tc>
          <w:tcPr>
            <w:tcW w:w="691" w:type="pct"/>
            <w:shd w:val="clear" w:color="auto" w:fill="auto"/>
          </w:tcPr>
          <w:p w14:paraId="24A5E36F" w14:textId="51F907B8" w:rsidR="008E709F" w:rsidRPr="00EB191D" w:rsidRDefault="00052077" w:rsidP="00C34C49">
            <w:pPr>
              <w:spacing w:after="0" w:line="360" w:lineRule="auto"/>
              <w:jc w:val="right"/>
              <w:rPr>
                <w:szCs w:val="24"/>
              </w:rPr>
            </w:pPr>
            <w:r w:rsidRPr="00EB191D">
              <w:rPr>
                <w:szCs w:val="24"/>
              </w:rPr>
              <w:t>16</w:t>
            </w:r>
            <w:r w:rsidR="002E3D29">
              <w:rPr>
                <w:szCs w:val="24"/>
              </w:rPr>
              <w:t>.</w:t>
            </w:r>
            <w:r w:rsidRPr="00EB191D">
              <w:rPr>
                <w:szCs w:val="24"/>
              </w:rPr>
              <w:t>5</w:t>
            </w:r>
          </w:p>
        </w:tc>
        <w:tc>
          <w:tcPr>
            <w:tcW w:w="691" w:type="pct"/>
            <w:shd w:val="clear" w:color="auto" w:fill="auto"/>
          </w:tcPr>
          <w:p w14:paraId="0B12EBF9" w14:textId="6AD74BFE" w:rsidR="008E709F" w:rsidRPr="00EB191D" w:rsidRDefault="00052077" w:rsidP="00C34C49">
            <w:pPr>
              <w:spacing w:after="0" w:line="360" w:lineRule="auto"/>
              <w:jc w:val="right"/>
              <w:rPr>
                <w:szCs w:val="24"/>
              </w:rPr>
            </w:pPr>
            <w:r w:rsidRPr="00EB191D">
              <w:rPr>
                <w:szCs w:val="24"/>
              </w:rPr>
              <w:t>16</w:t>
            </w:r>
            <w:r w:rsidR="002E3D29">
              <w:rPr>
                <w:szCs w:val="24"/>
              </w:rPr>
              <w:t>.</w:t>
            </w:r>
            <w:r w:rsidRPr="00EB191D">
              <w:rPr>
                <w:szCs w:val="24"/>
              </w:rPr>
              <w:t>5</w:t>
            </w:r>
          </w:p>
        </w:tc>
        <w:tc>
          <w:tcPr>
            <w:tcW w:w="691" w:type="pct"/>
            <w:shd w:val="clear" w:color="auto" w:fill="auto"/>
          </w:tcPr>
          <w:p w14:paraId="6FF37058" w14:textId="56C0632E" w:rsidR="008E709F" w:rsidRPr="00EB191D" w:rsidRDefault="00052077" w:rsidP="00C34C49">
            <w:pPr>
              <w:spacing w:after="0" w:line="360" w:lineRule="auto"/>
              <w:jc w:val="right"/>
              <w:rPr>
                <w:szCs w:val="24"/>
              </w:rPr>
            </w:pPr>
            <w:r w:rsidRPr="00EB191D">
              <w:rPr>
                <w:szCs w:val="24"/>
              </w:rPr>
              <w:t>16</w:t>
            </w:r>
            <w:r w:rsidR="002E3D29">
              <w:rPr>
                <w:szCs w:val="24"/>
              </w:rPr>
              <w:t>.</w:t>
            </w:r>
            <w:r w:rsidRPr="00EB191D">
              <w:rPr>
                <w:szCs w:val="24"/>
              </w:rPr>
              <w:t>3</w:t>
            </w:r>
          </w:p>
        </w:tc>
        <w:tc>
          <w:tcPr>
            <w:tcW w:w="691" w:type="pct"/>
            <w:shd w:val="clear" w:color="auto" w:fill="auto"/>
          </w:tcPr>
          <w:p w14:paraId="6929C558" w14:textId="62A3D406" w:rsidR="008E709F" w:rsidRPr="00EB191D" w:rsidRDefault="00052077" w:rsidP="00C34C49">
            <w:pPr>
              <w:spacing w:after="0" w:line="360" w:lineRule="auto"/>
              <w:jc w:val="right"/>
              <w:rPr>
                <w:szCs w:val="24"/>
              </w:rPr>
            </w:pPr>
            <w:r w:rsidRPr="00EB191D">
              <w:rPr>
                <w:szCs w:val="24"/>
              </w:rPr>
              <w:t>17</w:t>
            </w:r>
            <w:r w:rsidR="002E3D29">
              <w:rPr>
                <w:szCs w:val="24"/>
              </w:rPr>
              <w:t>.</w:t>
            </w:r>
            <w:r w:rsidRPr="00EB191D">
              <w:rPr>
                <w:szCs w:val="24"/>
              </w:rPr>
              <w:t>3</w:t>
            </w:r>
          </w:p>
        </w:tc>
        <w:tc>
          <w:tcPr>
            <w:tcW w:w="691" w:type="pct"/>
            <w:shd w:val="clear" w:color="auto" w:fill="auto"/>
          </w:tcPr>
          <w:p w14:paraId="0284B809" w14:textId="0C3E9F28" w:rsidR="008E709F" w:rsidRPr="00EB191D" w:rsidRDefault="00052077" w:rsidP="00C34C49">
            <w:pPr>
              <w:spacing w:after="0" w:line="360" w:lineRule="auto"/>
              <w:jc w:val="right"/>
              <w:rPr>
                <w:szCs w:val="24"/>
              </w:rPr>
            </w:pPr>
            <w:r w:rsidRPr="00EB191D">
              <w:rPr>
                <w:szCs w:val="24"/>
              </w:rPr>
              <w:t>18</w:t>
            </w:r>
            <w:r w:rsidR="002E3D29">
              <w:rPr>
                <w:szCs w:val="24"/>
              </w:rPr>
              <w:t>.</w:t>
            </w:r>
            <w:r w:rsidRPr="00EB191D">
              <w:rPr>
                <w:szCs w:val="24"/>
              </w:rPr>
              <w:t>7</w:t>
            </w:r>
          </w:p>
        </w:tc>
      </w:tr>
      <w:tr w:rsidR="00052077" w:rsidRPr="00EB191D" w14:paraId="5547C1A4" w14:textId="77777777" w:rsidTr="00ED7448">
        <w:tc>
          <w:tcPr>
            <w:tcW w:w="5000" w:type="pct"/>
            <w:gridSpan w:val="6"/>
            <w:shd w:val="clear" w:color="auto" w:fill="auto"/>
          </w:tcPr>
          <w:p w14:paraId="6E2600F1" w14:textId="214C89F8" w:rsidR="00052077" w:rsidRPr="00B61F88" w:rsidRDefault="00052077" w:rsidP="00C34C49">
            <w:pPr>
              <w:spacing w:after="0" w:line="360" w:lineRule="auto"/>
              <w:rPr>
                <w:b/>
                <w:szCs w:val="24"/>
              </w:rPr>
            </w:pPr>
            <w:r w:rsidRPr="00B61F88">
              <w:rPr>
                <w:b/>
                <w:szCs w:val="24"/>
              </w:rPr>
              <w:t>Birth region (0+ years)</w:t>
            </w:r>
            <w:r w:rsidR="000D720A" w:rsidRPr="00B61F88" w:rsidDel="000D720A">
              <w:rPr>
                <w:b/>
                <w:szCs w:val="24"/>
              </w:rPr>
              <w:t xml:space="preserve"> </w:t>
            </w:r>
          </w:p>
        </w:tc>
      </w:tr>
      <w:tr w:rsidR="008E709F" w:rsidRPr="00EB191D" w14:paraId="78931BB3" w14:textId="77777777" w:rsidTr="00A04FA0">
        <w:tc>
          <w:tcPr>
            <w:tcW w:w="1544" w:type="pct"/>
            <w:shd w:val="clear" w:color="auto" w:fill="auto"/>
          </w:tcPr>
          <w:p w14:paraId="3CDC974E" w14:textId="77777777" w:rsidR="008E709F" w:rsidRPr="00EB191D" w:rsidRDefault="008E709F" w:rsidP="00C34C49">
            <w:pPr>
              <w:spacing w:after="0" w:line="360" w:lineRule="auto"/>
              <w:rPr>
                <w:szCs w:val="24"/>
              </w:rPr>
            </w:pPr>
            <w:r w:rsidRPr="00EB191D">
              <w:rPr>
                <w:szCs w:val="24"/>
              </w:rPr>
              <w:t>Scandinavia</w:t>
            </w:r>
          </w:p>
        </w:tc>
        <w:tc>
          <w:tcPr>
            <w:tcW w:w="691" w:type="pct"/>
            <w:shd w:val="clear" w:color="auto" w:fill="auto"/>
          </w:tcPr>
          <w:p w14:paraId="75A5664C" w14:textId="2F3C51A2" w:rsidR="008E709F" w:rsidRPr="00EB191D" w:rsidRDefault="00052077" w:rsidP="00C34C49">
            <w:pPr>
              <w:spacing w:after="0" w:line="360" w:lineRule="auto"/>
              <w:jc w:val="right"/>
              <w:rPr>
                <w:szCs w:val="24"/>
              </w:rPr>
            </w:pPr>
            <w:r w:rsidRPr="00EB191D">
              <w:rPr>
                <w:szCs w:val="24"/>
              </w:rPr>
              <w:t>11</w:t>
            </w:r>
            <w:r w:rsidR="002E3D29">
              <w:rPr>
                <w:szCs w:val="24"/>
              </w:rPr>
              <w:t>.</w:t>
            </w:r>
            <w:r w:rsidRPr="00EB191D">
              <w:rPr>
                <w:szCs w:val="24"/>
              </w:rPr>
              <w:t>5</w:t>
            </w:r>
          </w:p>
        </w:tc>
        <w:tc>
          <w:tcPr>
            <w:tcW w:w="691" w:type="pct"/>
            <w:shd w:val="clear" w:color="auto" w:fill="auto"/>
          </w:tcPr>
          <w:p w14:paraId="65525F14" w14:textId="0852E80E" w:rsidR="008E709F" w:rsidRPr="00EB191D" w:rsidRDefault="00052077" w:rsidP="00C34C49">
            <w:pPr>
              <w:spacing w:after="0" w:line="360" w:lineRule="auto"/>
              <w:jc w:val="right"/>
              <w:rPr>
                <w:szCs w:val="24"/>
              </w:rPr>
            </w:pPr>
            <w:r w:rsidRPr="00EB191D">
              <w:rPr>
                <w:szCs w:val="24"/>
              </w:rPr>
              <w:t>11</w:t>
            </w:r>
            <w:r w:rsidR="002E3D29">
              <w:rPr>
                <w:szCs w:val="24"/>
              </w:rPr>
              <w:t>.</w:t>
            </w:r>
            <w:r w:rsidRPr="00EB191D">
              <w:rPr>
                <w:szCs w:val="24"/>
              </w:rPr>
              <w:t>4</w:t>
            </w:r>
          </w:p>
        </w:tc>
        <w:tc>
          <w:tcPr>
            <w:tcW w:w="691" w:type="pct"/>
            <w:shd w:val="clear" w:color="auto" w:fill="auto"/>
          </w:tcPr>
          <w:p w14:paraId="24166AA5" w14:textId="75BAE60C" w:rsidR="008E709F" w:rsidRPr="00EB191D" w:rsidRDefault="00052077" w:rsidP="00C34C49">
            <w:pPr>
              <w:spacing w:after="0" w:line="360" w:lineRule="auto"/>
              <w:jc w:val="right"/>
              <w:rPr>
                <w:szCs w:val="24"/>
              </w:rPr>
            </w:pPr>
            <w:r w:rsidRPr="00EB191D">
              <w:rPr>
                <w:szCs w:val="24"/>
              </w:rPr>
              <w:t>11</w:t>
            </w:r>
            <w:r w:rsidR="002E3D29">
              <w:rPr>
                <w:szCs w:val="24"/>
              </w:rPr>
              <w:t>.</w:t>
            </w:r>
            <w:r w:rsidRPr="00EB191D">
              <w:rPr>
                <w:szCs w:val="24"/>
              </w:rPr>
              <w:t>3</w:t>
            </w:r>
          </w:p>
        </w:tc>
        <w:tc>
          <w:tcPr>
            <w:tcW w:w="691" w:type="pct"/>
            <w:shd w:val="clear" w:color="auto" w:fill="auto"/>
          </w:tcPr>
          <w:p w14:paraId="0B05F065" w14:textId="2352065C" w:rsidR="008E709F" w:rsidRPr="00EB191D" w:rsidRDefault="00052077" w:rsidP="00C34C49">
            <w:pPr>
              <w:spacing w:after="0" w:line="360" w:lineRule="auto"/>
              <w:jc w:val="right"/>
              <w:rPr>
                <w:szCs w:val="24"/>
              </w:rPr>
            </w:pPr>
            <w:r w:rsidRPr="00EB191D">
              <w:rPr>
                <w:szCs w:val="24"/>
              </w:rPr>
              <w:t>11</w:t>
            </w:r>
            <w:r w:rsidR="002E3D29">
              <w:rPr>
                <w:szCs w:val="24"/>
              </w:rPr>
              <w:t>.</w:t>
            </w:r>
            <w:r w:rsidRPr="00EB191D">
              <w:rPr>
                <w:szCs w:val="24"/>
              </w:rPr>
              <w:t>8</w:t>
            </w:r>
          </w:p>
        </w:tc>
        <w:tc>
          <w:tcPr>
            <w:tcW w:w="691" w:type="pct"/>
            <w:shd w:val="clear" w:color="auto" w:fill="auto"/>
          </w:tcPr>
          <w:p w14:paraId="7DE40BDC" w14:textId="29A5C1B7" w:rsidR="008E709F" w:rsidRPr="00EB191D" w:rsidRDefault="00052077" w:rsidP="00C34C49">
            <w:pPr>
              <w:spacing w:after="0" w:line="360" w:lineRule="auto"/>
              <w:jc w:val="right"/>
              <w:rPr>
                <w:szCs w:val="24"/>
              </w:rPr>
            </w:pPr>
            <w:r w:rsidRPr="00EB191D">
              <w:rPr>
                <w:szCs w:val="24"/>
              </w:rPr>
              <w:t>12</w:t>
            </w:r>
            <w:r w:rsidR="002E3D29">
              <w:rPr>
                <w:szCs w:val="24"/>
              </w:rPr>
              <w:t>.</w:t>
            </w:r>
            <w:r w:rsidRPr="00EB191D">
              <w:rPr>
                <w:szCs w:val="24"/>
              </w:rPr>
              <w:t>1</w:t>
            </w:r>
          </w:p>
        </w:tc>
      </w:tr>
      <w:tr w:rsidR="008E709F" w:rsidRPr="00EB191D" w14:paraId="0241FBC3" w14:textId="77777777" w:rsidTr="00A04FA0">
        <w:tc>
          <w:tcPr>
            <w:tcW w:w="1544" w:type="pct"/>
            <w:shd w:val="clear" w:color="auto" w:fill="auto"/>
          </w:tcPr>
          <w:p w14:paraId="3E9A9E2F" w14:textId="2912B771" w:rsidR="008E709F" w:rsidRPr="00EB191D" w:rsidRDefault="00525878" w:rsidP="00C34C49">
            <w:pPr>
              <w:spacing w:after="0" w:line="360" w:lineRule="auto"/>
              <w:rPr>
                <w:szCs w:val="24"/>
              </w:rPr>
            </w:pPr>
            <w:r w:rsidRPr="00EB191D">
              <w:rPr>
                <w:szCs w:val="24"/>
              </w:rPr>
              <w:t>EU27 (not Scandinavia)</w:t>
            </w:r>
          </w:p>
        </w:tc>
        <w:tc>
          <w:tcPr>
            <w:tcW w:w="691" w:type="pct"/>
            <w:shd w:val="clear" w:color="auto" w:fill="auto"/>
          </w:tcPr>
          <w:p w14:paraId="4CB3558D" w14:textId="01E8D32F" w:rsidR="008E709F" w:rsidRPr="00EB191D" w:rsidRDefault="00052077" w:rsidP="00C34C49">
            <w:pPr>
              <w:spacing w:after="0" w:line="360" w:lineRule="auto"/>
              <w:jc w:val="right"/>
              <w:rPr>
                <w:szCs w:val="24"/>
              </w:rPr>
            </w:pPr>
            <w:r w:rsidRPr="00EB191D">
              <w:rPr>
                <w:szCs w:val="24"/>
              </w:rPr>
              <w:t>23</w:t>
            </w:r>
            <w:r w:rsidR="002E3D29">
              <w:rPr>
                <w:szCs w:val="24"/>
              </w:rPr>
              <w:t>.</w:t>
            </w:r>
            <w:r w:rsidRPr="00EB191D">
              <w:rPr>
                <w:szCs w:val="24"/>
              </w:rPr>
              <w:t>3</w:t>
            </w:r>
          </w:p>
        </w:tc>
        <w:tc>
          <w:tcPr>
            <w:tcW w:w="691" w:type="pct"/>
            <w:shd w:val="clear" w:color="auto" w:fill="auto"/>
          </w:tcPr>
          <w:p w14:paraId="16E5F251" w14:textId="310AF8E8" w:rsidR="008E709F" w:rsidRPr="00EB191D" w:rsidRDefault="00052077" w:rsidP="00C34C49">
            <w:pPr>
              <w:spacing w:after="0" w:line="360" w:lineRule="auto"/>
              <w:jc w:val="right"/>
              <w:rPr>
                <w:szCs w:val="24"/>
              </w:rPr>
            </w:pPr>
            <w:r w:rsidRPr="00EB191D">
              <w:rPr>
                <w:szCs w:val="24"/>
              </w:rPr>
              <w:t>23</w:t>
            </w:r>
            <w:r w:rsidR="002E3D29">
              <w:rPr>
                <w:szCs w:val="24"/>
              </w:rPr>
              <w:t>.</w:t>
            </w:r>
            <w:r w:rsidRPr="00EB191D">
              <w:rPr>
                <w:szCs w:val="24"/>
              </w:rPr>
              <w:t>3</w:t>
            </w:r>
          </w:p>
        </w:tc>
        <w:tc>
          <w:tcPr>
            <w:tcW w:w="691" w:type="pct"/>
            <w:shd w:val="clear" w:color="auto" w:fill="auto"/>
          </w:tcPr>
          <w:p w14:paraId="0E8DDD14" w14:textId="2C6778E3" w:rsidR="008E709F" w:rsidRPr="00EB191D" w:rsidRDefault="00525878" w:rsidP="00C34C49">
            <w:pPr>
              <w:spacing w:after="0" w:line="360" w:lineRule="auto"/>
              <w:jc w:val="right"/>
              <w:rPr>
                <w:szCs w:val="24"/>
              </w:rPr>
            </w:pPr>
            <w:r w:rsidRPr="00EB191D">
              <w:rPr>
                <w:szCs w:val="24"/>
              </w:rPr>
              <w:t>22</w:t>
            </w:r>
            <w:r w:rsidR="002E3D29">
              <w:rPr>
                <w:szCs w:val="24"/>
              </w:rPr>
              <w:t>.</w:t>
            </w:r>
            <w:r w:rsidRPr="00EB191D">
              <w:rPr>
                <w:szCs w:val="24"/>
              </w:rPr>
              <w:t>6</w:t>
            </w:r>
          </w:p>
        </w:tc>
        <w:tc>
          <w:tcPr>
            <w:tcW w:w="691" w:type="pct"/>
            <w:shd w:val="clear" w:color="auto" w:fill="auto"/>
          </w:tcPr>
          <w:p w14:paraId="7366FEF6" w14:textId="380DE9D6" w:rsidR="008E709F" w:rsidRPr="00EB191D" w:rsidRDefault="00525878" w:rsidP="00C34C49">
            <w:pPr>
              <w:spacing w:after="0" w:line="360" w:lineRule="auto"/>
              <w:jc w:val="right"/>
              <w:rPr>
                <w:szCs w:val="24"/>
              </w:rPr>
            </w:pPr>
            <w:r w:rsidRPr="00EB191D">
              <w:rPr>
                <w:szCs w:val="24"/>
              </w:rPr>
              <w:t>22</w:t>
            </w:r>
            <w:r w:rsidR="002E3D29">
              <w:rPr>
                <w:szCs w:val="24"/>
              </w:rPr>
              <w:t>.</w:t>
            </w:r>
            <w:r w:rsidRPr="00EB191D">
              <w:rPr>
                <w:szCs w:val="24"/>
              </w:rPr>
              <w:t>6</w:t>
            </w:r>
          </w:p>
        </w:tc>
        <w:tc>
          <w:tcPr>
            <w:tcW w:w="691" w:type="pct"/>
            <w:shd w:val="clear" w:color="auto" w:fill="auto"/>
          </w:tcPr>
          <w:p w14:paraId="51501422" w14:textId="4527ABB7" w:rsidR="008E709F" w:rsidRPr="00EB191D" w:rsidRDefault="00525878" w:rsidP="00C34C49">
            <w:pPr>
              <w:spacing w:after="0" w:line="360" w:lineRule="auto"/>
              <w:jc w:val="right"/>
              <w:rPr>
                <w:szCs w:val="24"/>
              </w:rPr>
            </w:pPr>
            <w:r w:rsidRPr="00EB191D">
              <w:rPr>
                <w:szCs w:val="24"/>
              </w:rPr>
              <w:t>22</w:t>
            </w:r>
            <w:r w:rsidR="002E3D29">
              <w:rPr>
                <w:szCs w:val="24"/>
              </w:rPr>
              <w:t>.</w:t>
            </w:r>
            <w:r w:rsidRPr="00EB191D">
              <w:rPr>
                <w:szCs w:val="24"/>
              </w:rPr>
              <w:t>4</w:t>
            </w:r>
          </w:p>
        </w:tc>
      </w:tr>
      <w:tr w:rsidR="008E709F" w:rsidRPr="00EB191D" w14:paraId="22913D03" w14:textId="77777777" w:rsidTr="00A04FA0">
        <w:tc>
          <w:tcPr>
            <w:tcW w:w="1544" w:type="pct"/>
            <w:shd w:val="clear" w:color="auto" w:fill="auto"/>
          </w:tcPr>
          <w:p w14:paraId="38640E5B" w14:textId="72732BE9" w:rsidR="008E709F" w:rsidRPr="00EB191D" w:rsidRDefault="00525878" w:rsidP="00C34C49">
            <w:pPr>
              <w:spacing w:after="0" w:line="360" w:lineRule="auto"/>
              <w:rPr>
                <w:szCs w:val="24"/>
              </w:rPr>
            </w:pPr>
            <w:r w:rsidRPr="00EB191D">
              <w:rPr>
                <w:szCs w:val="24"/>
              </w:rPr>
              <w:t>Other Europe (not EU27 and Scandinavia)</w:t>
            </w:r>
          </w:p>
        </w:tc>
        <w:tc>
          <w:tcPr>
            <w:tcW w:w="691" w:type="pct"/>
            <w:shd w:val="clear" w:color="auto" w:fill="auto"/>
          </w:tcPr>
          <w:p w14:paraId="71877A78" w14:textId="1B43E654" w:rsidR="008E709F" w:rsidRPr="00EB191D" w:rsidRDefault="00525878" w:rsidP="00C34C49">
            <w:pPr>
              <w:spacing w:after="0" w:line="360" w:lineRule="auto"/>
              <w:jc w:val="right"/>
              <w:rPr>
                <w:szCs w:val="24"/>
              </w:rPr>
            </w:pPr>
            <w:r w:rsidRPr="00EB191D">
              <w:rPr>
                <w:szCs w:val="24"/>
              </w:rPr>
              <w:t>25</w:t>
            </w:r>
            <w:r w:rsidR="002E3D29">
              <w:rPr>
                <w:szCs w:val="24"/>
              </w:rPr>
              <w:t>.</w:t>
            </w:r>
            <w:r w:rsidRPr="00EB191D">
              <w:rPr>
                <w:szCs w:val="24"/>
              </w:rPr>
              <w:t>9</w:t>
            </w:r>
          </w:p>
        </w:tc>
        <w:tc>
          <w:tcPr>
            <w:tcW w:w="691" w:type="pct"/>
            <w:shd w:val="clear" w:color="auto" w:fill="auto"/>
          </w:tcPr>
          <w:p w14:paraId="75725463" w14:textId="5A0D9DA6" w:rsidR="008E709F" w:rsidRPr="00EB191D" w:rsidRDefault="00525878" w:rsidP="00C34C49">
            <w:pPr>
              <w:spacing w:after="0" w:line="360" w:lineRule="auto"/>
              <w:jc w:val="right"/>
              <w:rPr>
                <w:szCs w:val="24"/>
              </w:rPr>
            </w:pPr>
            <w:r w:rsidRPr="00EB191D">
              <w:rPr>
                <w:szCs w:val="24"/>
              </w:rPr>
              <w:t>25</w:t>
            </w:r>
            <w:r w:rsidR="002E3D29">
              <w:rPr>
                <w:szCs w:val="24"/>
              </w:rPr>
              <w:t>.</w:t>
            </w:r>
            <w:r w:rsidRPr="00EB191D">
              <w:rPr>
                <w:szCs w:val="24"/>
              </w:rPr>
              <w:t>4</w:t>
            </w:r>
          </w:p>
        </w:tc>
        <w:tc>
          <w:tcPr>
            <w:tcW w:w="691" w:type="pct"/>
            <w:shd w:val="clear" w:color="auto" w:fill="auto"/>
          </w:tcPr>
          <w:p w14:paraId="3E1C517A" w14:textId="75F0B4A1" w:rsidR="008E709F" w:rsidRPr="00EB191D" w:rsidRDefault="00525878" w:rsidP="00C34C49">
            <w:pPr>
              <w:spacing w:after="0" w:line="360" w:lineRule="auto"/>
              <w:jc w:val="right"/>
              <w:rPr>
                <w:szCs w:val="24"/>
              </w:rPr>
            </w:pPr>
            <w:r w:rsidRPr="00EB191D">
              <w:rPr>
                <w:szCs w:val="24"/>
              </w:rPr>
              <w:t>25</w:t>
            </w:r>
            <w:r w:rsidR="002E3D29">
              <w:rPr>
                <w:szCs w:val="24"/>
              </w:rPr>
              <w:t>.</w:t>
            </w:r>
            <w:r w:rsidRPr="00EB191D">
              <w:rPr>
                <w:szCs w:val="24"/>
              </w:rPr>
              <w:t>3</w:t>
            </w:r>
          </w:p>
        </w:tc>
        <w:tc>
          <w:tcPr>
            <w:tcW w:w="691" w:type="pct"/>
            <w:shd w:val="clear" w:color="auto" w:fill="auto"/>
          </w:tcPr>
          <w:p w14:paraId="5F6E845E" w14:textId="11ECB297" w:rsidR="008E709F" w:rsidRPr="00EB191D" w:rsidRDefault="00525878" w:rsidP="00C34C49">
            <w:pPr>
              <w:spacing w:after="0" w:line="360" w:lineRule="auto"/>
              <w:jc w:val="right"/>
              <w:rPr>
                <w:szCs w:val="24"/>
              </w:rPr>
            </w:pPr>
            <w:r w:rsidRPr="00EB191D">
              <w:rPr>
                <w:szCs w:val="24"/>
              </w:rPr>
              <w:t>25</w:t>
            </w:r>
            <w:r w:rsidR="002E3D29">
              <w:rPr>
                <w:szCs w:val="24"/>
              </w:rPr>
              <w:t>.</w:t>
            </w:r>
            <w:r w:rsidRPr="00EB191D">
              <w:rPr>
                <w:szCs w:val="24"/>
              </w:rPr>
              <w:t>1</w:t>
            </w:r>
          </w:p>
        </w:tc>
        <w:tc>
          <w:tcPr>
            <w:tcW w:w="691" w:type="pct"/>
            <w:shd w:val="clear" w:color="auto" w:fill="auto"/>
          </w:tcPr>
          <w:p w14:paraId="2DD8FC31" w14:textId="56B42886" w:rsidR="008E709F" w:rsidRPr="00EB191D" w:rsidRDefault="00525878" w:rsidP="00C34C49">
            <w:pPr>
              <w:spacing w:after="0" w:line="360" w:lineRule="auto"/>
              <w:jc w:val="right"/>
              <w:rPr>
                <w:szCs w:val="24"/>
              </w:rPr>
            </w:pPr>
            <w:r w:rsidRPr="00EB191D">
              <w:rPr>
                <w:szCs w:val="24"/>
              </w:rPr>
              <w:t>24</w:t>
            </w:r>
            <w:r w:rsidR="002E3D29">
              <w:rPr>
                <w:szCs w:val="24"/>
              </w:rPr>
              <w:t>.</w:t>
            </w:r>
            <w:r w:rsidRPr="00EB191D">
              <w:rPr>
                <w:szCs w:val="24"/>
              </w:rPr>
              <w:t>9</w:t>
            </w:r>
          </w:p>
        </w:tc>
      </w:tr>
      <w:tr w:rsidR="008E709F" w:rsidRPr="00EB191D" w14:paraId="579D6F7A" w14:textId="77777777" w:rsidTr="00A04FA0">
        <w:tc>
          <w:tcPr>
            <w:tcW w:w="1544" w:type="pct"/>
            <w:shd w:val="clear" w:color="auto" w:fill="auto"/>
          </w:tcPr>
          <w:p w14:paraId="1374F803" w14:textId="514D06DA" w:rsidR="008E709F" w:rsidRPr="00EB191D" w:rsidRDefault="008E709F" w:rsidP="00C34C49">
            <w:pPr>
              <w:spacing w:after="0" w:line="360" w:lineRule="auto"/>
              <w:rPr>
                <w:szCs w:val="24"/>
              </w:rPr>
            </w:pPr>
            <w:r w:rsidRPr="00EB191D">
              <w:rPr>
                <w:szCs w:val="24"/>
              </w:rPr>
              <w:t>Africa</w:t>
            </w:r>
          </w:p>
        </w:tc>
        <w:tc>
          <w:tcPr>
            <w:tcW w:w="691" w:type="pct"/>
            <w:shd w:val="clear" w:color="auto" w:fill="auto"/>
          </w:tcPr>
          <w:p w14:paraId="095B5952" w14:textId="4663BE1E" w:rsidR="008E709F" w:rsidRPr="00EB191D" w:rsidRDefault="00525878" w:rsidP="00C34C49">
            <w:pPr>
              <w:spacing w:after="0" w:line="360" w:lineRule="auto"/>
              <w:jc w:val="right"/>
              <w:rPr>
                <w:szCs w:val="24"/>
              </w:rPr>
            </w:pPr>
            <w:r w:rsidRPr="00EB191D">
              <w:rPr>
                <w:szCs w:val="24"/>
              </w:rPr>
              <w:t>49</w:t>
            </w:r>
            <w:r w:rsidR="002E3D29">
              <w:rPr>
                <w:szCs w:val="24"/>
              </w:rPr>
              <w:t>.</w:t>
            </w:r>
            <w:r w:rsidRPr="00EB191D">
              <w:rPr>
                <w:szCs w:val="24"/>
              </w:rPr>
              <w:t>9</w:t>
            </w:r>
          </w:p>
        </w:tc>
        <w:tc>
          <w:tcPr>
            <w:tcW w:w="691" w:type="pct"/>
            <w:shd w:val="clear" w:color="auto" w:fill="auto"/>
          </w:tcPr>
          <w:p w14:paraId="107E442E" w14:textId="2DA923FF" w:rsidR="008E709F" w:rsidRPr="00EB191D" w:rsidRDefault="00525878" w:rsidP="00C34C49">
            <w:pPr>
              <w:spacing w:after="0" w:line="360" w:lineRule="auto"/>
              <w:jc w:val="right"/>
              <w:rPr>
                <w:szCs w:val="24"/>
              </w:rPr>
            </w:pPr>
            <w:r w:rsidRPr="00EB191D">
              <w:rPr>
                <w:szCs w:val="24"/>
              </w:rPr>
              <w:t>50</w:t>
            </w:r>
            <w:r w:rsidR="002E3D29">
              <w:rPr>
                <w:szCs w:val="24"/>
              </w:rPr>
              <w:t>.</w:t>
            </w:r>
            <w:r w:rsidRPr="00EB191D">
              <w:rPr>
                <w:szCs w:val="24"/>
              </w:rPr>
              <w:t>6</w:t>
            </w:r>
          </w:p>
        </w:tc>
        <w:tc>
          <w:tcPr>
            <w:tcW w:w="691" w:type="pct"/>
            <w:shd w:val="clear" w:color="auto" w:fill="auto"/>
          </w:tcPr>
          <w:p w14:paraId="570A64B0" w14:textId="651CF719" w:rsidR="008E709F" w:rsidRPr="00EB191D" w:rsidRDefault="00525878" w:rsidP="00C34C49">
            <w:pPr>
              <w:spacing w:after="0" w:line="360" w:lineRule="auto"/>
              <w:jc w:val="right"/>
              <w:rPr>
                <w:szCs w:val="24"/>
              </w:rPr>
            </w:pPr>
            <w:r w:rsidRPr="00EB191D">
              <w:rPr>
                <w:szCs w:val="24"/>
              </w:rPr>
              <w:t>50</w:t>
            </w:r>
            <w:r w:rsidR="002E3D29">
              <w:rPr>
                <w:szCs w:val="24"/>
              </w:rPr>
              <w:t>.</w:t>
            </w:r>
            <w:r w:rsidRPr="00EB191D">
              <w:rPr>
                <w:szCs w:val="24"/>
              </w:rPr>
              <w:t>0</w:t>
            </w:r>
          </w:p>
        </w:tc>
        <w:tc>
          <w:tcPr>
            <w:tcW w:w="691" w:type="pct"/>
            <w:shd w:val="clear" w:color="auto" w:fill="auto"/>
          </w:tcPr>
          <w:p w14:paraId="44C594D2" w14:textId="76089498" w:rsidR="008E709F" w:rsidRPr="00EB191D" w:rsidRDefault="00525878" w:rsidP="00C34C49">
            <w:pPr>
              <w:spacing w:after="0" w:line="360" w:lineRule="auto"/>
              <w:jc w:val="right"/>
              <w:rPr>
                <w:szCs w:val="24"/>
              </w:rPr>
            </w:pPr>
            <w:r w:rsidRPr="00EB191D">
              <w:rPr>
                <w:szCs w:val="24"/>
              </w:rPr>
              <w:t>52</w:t>
            </w:r>
            <w:r w:rsidR="002E3D29">
              <w:rPr>
                <w:szCs w:val="24"/>
              </w:rPr>
              <w:t>.</w:t>
            </w:r>
            <w:r w:rsidRPr="00EB191D">
              <w:rPr>
                <w:szCs w:val="24"/>
              </w:rPr>
              <w:t>0</w:t>
            </w:r>
          </w:p>
        </w:tc>
        <w:tc>
          <w:tcPr>
            <w:tcW w:w="691" w:type="pct"/>
            <w:shd w:val="clear" w:color="auto" w:fill="auto"/>
          </w:tcPr>
          <w:p w14:paraId="6AEB10CE" w14:textId="31AFA220" w:rsidR="008E709F" w:rsidRPr="00EB191D" w:rsidRDefault="00525878" w:rsidP="00C34C49">
            <w:pPr>
              <w:spacing w:after="0" w:line="360" w:lineRule="auto"/>
              <w:jc w:val="right"/>
              <w:rPr>
                <w:szCs w:val="24"/>
              </w:rPr>
            </w:pPr>
            <w:r w:rsidRPr="00EB191D">
              <w:rPr>
                <w:szCs w:val="24"/>
              </w:rPr>
              <w:t>51</w:t>
            </w:r>
            <w:r w:rsidR="002E3D29">
              <w:rPr>
                <w:szCs w:val="24"/>
              </w:rPr>
              <w:t>.</w:t>
            </w:r>
            <w:r w:rsidRPr="00EB191D">
              <w:rPr>
                <w:szCs w:val="24"/>
              </w:rPr>
              <w:t>7</w:t>
            </w:r>
          </w:p>
        </w:tc>
      </w:tr>
      <w:tr w:rsidR="008E709F" w:rsidRPr="00EB191D" w14:paraId="3C3FEC95" w14:textId="77777777" w:rsidTr="00A04FA0">
        <w:tc>
          <w:tcPr>
            <w:tcW w:w="1544" w:type="pct"/>
            <w:shd w:val="clear" w:color="auto" w:fill="auto"/>
          </w:tcPr>
          <w:p w14:paraId="4AFFB7CA" w14:textId="28491EC1" w:rsidR="008E709F" w:rsidRPr="00EB191D" w:rsidRDefault="008E709F" w:rsidP="00C34C49">
            <w:pPr>
              <w:spacing w:after="0" w:line="360" w:lineRule="auto"/>
              <w:rPr>
                <w:szCs w:val="24"/>
              </w:rPr>
            </w:pPr>
            <w:r w:rsidRPr="00EB191D">
              <w:rPr>
                <w:szCs w:val="24"/>
              </w:rPr>
              <w:t>Asia</w:t>
            </w:r>
          </w:p>
        </w:tc>
        <w:tc>
          <w:tcPr>
            <w:tcW w:w="691" w:type="pct"/>
            <w:shd w:val="clear" w:color="auto" w:fill="auto"/>
          </w:tcPr>
          <w:p w14:paraId="4F3AA35D" w14:textId="17D10913" w:rsidR="008E709F" w:rsidRPr="00EB191D" w:rsidRDefault="00525878" w:rsidP="00C34C49">
            <w:pPr>
              <w:spacing w:after="0" w:line="360" w:lineRule="auto"/>
              <w:jc w:val="right"/>
              <w:rPr>
                <w:szCs w:val="24"/>
              </w:rPr>
            </w:pPr>
            <w:r w:rsidRPr="00EB191D">
              <w:rPr>
                <w:szCs w:val="24"/>
              </w:rPr>
              <w:t>41</w:t>
            </w:r>
            <w:r w:rsidR="002E3D29">
              <w:rPr>
                <w:szCs w:val="24"/>
              </w:rPr>
              <w:t>.</w:t>
            </w:r>
            <w:r w:rsidRPr="00EB191D">
              <w:rPr>
                <w:szCs w:val="24"/>
              </w:rPr>
              <w:t>9</w:t>
            </w:r>
          </w:p>
        </w:tc>
        <w:tc>
          <w:tcPr>
            <w:tcW w:w="691" w:type="pct"/>
            <w:shd w:val="clear" w:color="auto" w:fill="auto"/>
          </w:tcPr>
          <w:p w14:paraId="1799FE9B" w14:textId="7B99300E" w:rsidR="008E709F" w:rsidRPr="00EB191D" w:rsidRDefault="00525878" w:rsidP="00C34C49">
            <w:pPr>
              <w:spacing w:after="0" w:line="360" w:lineRule="auto"/>
              <w:jc w:val="right"/>
              <w:rPr>
                <w:szCs w:val="24"/>
              </w:rPr>
            </w:pPr>
            <w:r w:rsidRPr="00EB191D">
              <w:rPr>
                <w:szCs w:val="24"/>
              </w:rPr>
              <w:t>40</w:t>
            </w:r>
            <w:r w:rsidR="002E3D29">
              <w:rPr>
                <w:szCs w:val="24"/>
              </w:rPr>
              <w:t>.</w:t>
            </w:r>
            <w:r w:rsidRPr="00EB191D">
              <w:rPr>
                <w:szCs w:val="24"/>
              </w:rPr>
              <w:t>9</w:t>
            </w:r>
          </w:p>
        </w:tc>
        <w:tc>
          <w:tcPr>
            <w:tcW w:w="691" w:type="pct"/>
            <w:shd w:val="clear" w:color="auto" w:fill="auto"/>
          </w:tcPr>
          <w:p w14:paraId="09C92F4B" w14:textId="1F995DB9" w:rsidR="008E709F" w:rsidRPr="00EB191D" w:rsidRDefault="00525878" w:rsidP="00C34C49">
            <w:pPr>
              <w:spacing w:after="0" w:line="360" w:lineRule="auto"/>
              <w:jc w:val="right"/>
              <w:rPr>
                <w:szCs w:val="24"/>
              </w:rPr>
            </w:pPr>
            <w:r w:rsidRPr="00EB191D">
              <w:rPr>
                <w:szCs w:val="24"/>
              </w:rPr>
              <w:t>40</w:t>
            </w:r>
            <w:r w:rsidR="002E3D29">
              <w:rPr>
                <w:szCs w:val="24"/>
              </w:rPr>
              <w:t>.</w:t>
            </w:r>
            <w:r w:rsidRPr="00EB191D">
              <w:rPr>
                <w:szCs w:val="24"/>
              </w:rPr>
              <w:t>0</w:t>
            </w:r>
          </w:p>
        </w:tc>
        <w:tc>
          <w:tcPr>
            <w:tcW w:w="691" w:type="pct"/>
            <w:shd w:val="clear" w:color="auto" w:fill="auto"/>
          </w:tcPr>
          <w:p w14:paraId="0627FF74" w14:textId="675590B3" w:rsidR="008E709F" w:rsidRPr="00EB191D" w:rsidRDefault="00525878" w:rsidP="00C34C49">
            <w:pPr>
              <w:spacing w:after="0" w:line="360" w:lineRule="auto"/>
              <w:jc w:val="right"/>
              <w:rPr>
                <w:szCs w:val="24"/>
              </w:rPr>
            </w:pPr>
            <w:r w:rsidRPr="00EB191D">
              <w:rPr>
                <w:szCs w:val="24"/>
              </w:rPr>
              <w:t>39</w:t>
            </w:r>
            <w:r w:rsidR="002E3D29">
              <w:rPr>
                <w:szCs w:val="24"/>
              </w:rPr>
              <w:t>.</w:t>
            </w:r>
            <w:r w:rsidRPr="00EB191D">
              <w:rPr>
                <w:szCs w:val="24"/>
              </w:rPr>
              <w:t>8</w:t>
            </w:r>
          </w:p>
        </w:tc>
        <w:tc>
          <w:tcPr>
            <w:tcW w:w="691" w:type="pct"/>
            <w:shd w:val="clear" w:color="auto" w:fill="auto"/>
          </w:tcPr>
          <w:p w14:paraId="477FC940" w14:textId="1A3BBB36" w:rsidR="008E709F" w:rsidRPr="00EB191D" w:rsidRDefault="00525878" w:rsidP="00C34C49">
            <w:pPr>
              <w:spacing w:after="0" w:line="360" w:lineRule="auto"/>
              <w:jc w:val="right"/>
              <w:rPr>
                <w:szCs w:val="24"/>
              </w:rPr>
            </w:pPr>
            <w:r w:rsidRPr="00EB191D">
              <w:rPr>
                <w:szCs w:val="24"/>
              </w:rPr>
              <w:t>40</w:t>
            </w:r>
            <w:r w:rsidR="002E3D29">
              <w:rPr>
                <w:szCs w:val="24"/>
              </w:rPr>
              <w:t>.</w:t>
            </w:r>
            <w:r w:rsidRPr="00EB191D">
              <w:rPr>
                <w:szCs w:val="24"/>
              </w:rPr>
              <w:t>0</w:t>
            </w:r>
          </w:p>
        </w:tc>
      </w:tr>
      <w:tr w:rsidR="008E709F" w:rsidRPr="00EB191D" w14:paraId="2F611100" w14:textId="77777777" w:rsidTr="00A04FA0">
        <w:tc>
          <w:tcPr>
            <w:tcW w:w="1544" w:type="pct"/>
            <w:shd w:val="clear" w:color="auto" w:fill="auto"/>
          </w:tcPr>
          <w:p w14:paraId="7B63F1D5" w14:textId="152C31A2" w:rsidR="008E709F" w:rsidRPr="00EB191D" w:rsidRDefault="00525878" w:rsidP="00C34C49">
            <w:pPr>
              <w:spacing w:after="0" w:line="360" w:lineRule="auto"/>
              <w:rPr>
                <w:szCs w:val="24"/>
              </w:rPr>
            </w:pPr>
            <w:r w:rsidRPr="00EB191D">
              <w:rPr>
                <w:szCs w:val="24"/>
              </w:rPr>
              <w:t>North A</w:t>
            </w:r>
            <w:r w:rsidR="008E709F" w:rsidRPr="00EB191D">
              <w:rPr>
                <w:szCs w:val="24"/>
              </w:rPr>
              <w:t>merica</w:t>
            </w:r>
          </w:p>
        </w:tc>
        <w:tc>
          <w:tcPr>
            <w:tcW w:w="691" w:type="pct"/>
            <w:shd w:val="clear" w:color="auto" w:fill="auto"/>
          </w:tcPr>
          <w:p w14:paraId="44417330" w14:textId="3F2AD717" w:rsidR="008E709F" w:rsidRPr="00EB191D" w:rsidRDefault="00525878" w:rsidP="00C34C49">
            <w:pPr>
              <w:spacing w:after="0" w:line="360" w:lineRule="auto"/>
              <w:jc w:val="right"/>
              <w:rPr>
                <w:szCs w:val="24"/>
              </w:rPr>
            </w:pPr>
            <w:r w:rsidRPr="00EB191D">
              <w:rPr>
                <w:szCs w:val="24"/>
              </w:rPr>
              <w:t>21</w:t>
            </w:r>
            <w:r w:rsidR="002E3D29">
              <w:rPr>
                <w:szCs w:val="24"/>
              </w:rPr>
              <w:t>.</w:t>
            </w:r>
            <w:r w:rsidRPr="00EB191D">
              <w:rPr>
                <w:szCs w:val="24"/>
              </w:rPr>
              <w:t>6</w:t>
            </w:r>
          </w:p>
        </w:tc>
        <w:tc>
          <w:tcPr>
            <w:tcW w:w="691" w:type="pct"/>
            <w:shd w:val="clear" w:color="auto" w:fill="auto"/>
          </w:tcPr>
          <w:p w14:paraId="1DECC731" w14:textId="7B4181D8" w:rsidR="008E709F" w:rsidRPr="00EB191D" w:rsidRDefault="00525878" w:rsidP="00C34C49">
            <w:pPr>
              <w:spacing w:after="0" w:line="360" w:lineRule="auto"/>
              <w:jc w:val="right"/>
              <w:rPr>
                <w:szCs w:val="24"/>
              </w:rPr>
            </w:pPr>
            <w:r w:rsidRPr="00EB191D">
              <w:rPr>
                <w:szCs w:val="24"/>
              </w:rPr>
              <w:t>21</w:t>
            </w:r>
            <w:r w:rsidR="002E3D29">
              <w:rPr>
                <w:szCs w:val="24"/>
              </w:rPr>
              <w:t>.</w:t>
            </w:r>
            <w:r w:rsidRPr="00EB191D">
              <w:rPr>
                <w:szCs w:val="24"/>
              </w:rPr>
              <w:t>3</w:t>
            </w:r>
          </w:p>
        </w:tc>
        <w:tc>
          <w:tcPr>
            <w:tcW w:w="691" w:type="pct"/>
            <w:shd w:val="clear" w:color="auto" w:fill="auto"/>
          </w:tcPr>
          <w:p w14:paraId="1FA2529B" w14:textId="164CDDBD" w:rsidR="008E709F" w:rsidRPr="00EB191D" w:rsidRDefault="00525878" w:rsidP="00C34C49">
            <w:pPr>
              <w:spacing w:after="0" w:line="360" w:lineRule="auto"/>
              <w:jc w:val="right"/>
              <w:rPr>
                <w:szCs w:val="24"/>
              </w:rPr>
            </w:pPr>
            <w:r w:rsidRPr="00EB191D">
              <w:rPr>
                <w:szCs w:val="24"/>
              </w:rPr>
              <w:t>20</w:t>
            </w:r>
            <w:r w:rsidR="002E3D29">
              <w:rPr>
                <w:szCs w:val="24"/>
              </w:rPr>
              <w:t>.</w:t>
            </w:r>
            <w:r w:rsidRPr="00EB191D">
              <w:rPr>
                <w:szCs w:val="24"/>
              </w:rPr>
              <w:t>9</w:t>
            </w:r>
          </w:p>
        </w:tc>
        <w:tc>
          <w:tcPr>
            <w:tcW w:w="691" w:type="pct"/>
            <w:shd w:val="clear" w:color="auto" w:fill="auto"/>
          </w:tcPr>
          <w:p w14:paraId="3147D9CE" w14:textId="3393AC92" w:rsidR="008E709F" w:rsidRPr="00EB191D" w:rsidRDefault="00525878" w:rsidP="00C34C49">
            <w:pPr>
              <w:spacing w:after="0" w:line="360" w:lineRule="auto"/>
              <w:jc w:val="right"/>
              <w:rPr>
                <w:szCs w:val="24"/>
              </w:rPr>
            </w:pPr>
            <w:r w:rsidRPr="00EB191D">
              <w:rPr>
                <w:szCs w:val="24"/>
              </w:rPr>
              <w:t>20</w:t>
            </w:r>
            <w:r w:rsidR="002E3D29">
              <w:rPr>
                <w:szCs w:val="24"/>
              </w:rPr>
              <w:t>.</w:t>
            </w:r>
            <w:r w:rsidRPr="00EB191D">
              <w:rPr>
                <w:szCs w:val="24"/>
              </w:rPr>
              <w:t>4</w:t>
            </w:r>
          </w:p>
        </w:tc>
        <w:tc>
          <w:tcPr>
            <w:tcW w:w="691" w:type="pct"/>
            <w:shd w:val="clear" w:color="auto" w:fill="auto"/>
          </w:tcPr>
          <w:p w14:paraId="2C7B70FB" w14:textId="751FE0E2" w:rsidR="008E709F" w:rsidRPr="00EB191D" w:rsidRDefault="00525878" w:rsidP="00C34C49">
            <w:pPr>
              <w:spacing w:after="0" w:line="360" w:lineRule="auto"/>
              <w:jc w:val="right"/>
              <w:rPr>
                <w:szCs w:val="24"/>
              </w:rPr>
            </w:pPr>
            <w:r w:rsidRPr="00EB191D">
              <w:rPr>
                <w:szCs w:val="24"/>
              </w:rPr>
              <w:t>20</w:t>
            </w:r>
            <w:r w:rsidR="002E3D29">
              <w:rPr>
                <w:szCs w:val="24"/>
              </w:rPr>
              <w:t>.</w:t>
            </w:r>
            <w:r w:rsidRPr="00EB191D">
              <w:rPr>
                <w:szCs w:val="24"/>
              </w:rPr>
              <w:t>4</w:t>
            </w:r>
          </w:p>
        </w:tc>
      </w:tr>
      <w:tr w:rsidR="00525878" w:rsidRPr="00EB191D" w14:paraId="0582BF93" w14:textId="77777777" w:rsidTr="00A04FA0">
        <w:tc>
          <w:tcPr>
            <w:tcW w:w="1544" w:type="pct"/>
            <w:shd w:val="clear" w:color="auto" w:fill="auto"/>
          </w:tcPr>
          <w:p w14:paraId="32CB7EC9" w14:textId="465284FF" w:rsidR="00525878" w:rsidRPr="00EB191D" w:rsidRDefault="00525878" w:rsidP="00C34C49">
            <w:pPr>
              <w:spacing w:after="0" w:line="360" w:lineRule="auto"/>
              <w:rPr>
                <w:szCs w:val="24"/>
              </w:rPr>
            </w:pPr>
            <w:r w:rsidRPr="00EB191D">
              <w:rPr>
                <w:szCs w:val="24"/>
              </w:rPr>
              <w:lastRenderedPageBreak/>
              <w:t>Ocea</w:t>
            </w:r>
            <w:r w:rsidR="006C0DE5" w:rsidRPr="00EB191D">
              <w:rPr>
                <w:szCs w:val="24"/>
              </w:rPr>
              <w:t>nia</w:t>
            </w:r>
          </w:p>
        </w:tc>
        <w:tc>
          <w:tcPr>
            <w:tcW w:w="691" w:type="pct"/>
            <w:shd w:val="clear" w:color="auto" w:fill="auto"/>
          </w:tcPr>
          <w:p w14:paraId="43CBBA23" w14:textId="0F575E0E" w:rsidR="00525878" w:rsidRPr="00EB191D" w:rsidRDefault="006C0DE5" w:rsidP="00C34C49">
            <w:pPr>
              <w:spacing w:after="0" w:line="360" w:lineRule="auto"/>
              <w:jc w:val="right"/>
              <w:rPr>
                <w:szCs w:val="24"/>
              </w:rPr>
            </w:pPr>
            <w:r w:rsidRPr="00EB191D">
              <w:rPr>
                <w:szCs w:val="24"/>
              </w:rPr>
              <w:t>17</w:t>
            </w:r>
            <w:r w:rsidR="002E3D29">
              <w:rPr>
                <w:szCs w:val="24"/>
              </w:rPr>
              <w:t>.</w:t>
            </w:r>
            <w:r w:rsidRPr="00EB191D">
              <w:rPr>
                <w:szCs w:val="24"/>
              </w:rPr>
              <w:t>5</w:t>
            </w:r>
          </w:p>
        </w:tc>
        <w:tc>
          <w:tcPr>
            <w:tcW w:w="691" w:type="pct"/>
            <w:shd w:val="clear" w:color="auto" w:fill="auto"/>
          </w:tcPr>
          <w:p w14:paraId="79B0B7BD" w14:textId="4E2882BC" w:rsidR="00525878" w:rsidRPr="00EB191D" w:rsidRDefault="006C0DE5" w:rsidP="00C34C49">
            <w:pPr>
              <w:spacing w:after="0" w:line="360" w:lineRule="auto"/>
              <w:jc w:val="right"/>
              <w:rPr>
                <w:szCs w:val="24"/>
              </w:rPr>
            </w:pPr>
            <w:r w:rsidRPr="00EB191D">
              <w:rPr>
                <w:szCs w:val="24"/>
              </w:rPr>
              <w:t>17</w:t>
            </w:r>
            <w:r w:rsidR="002E3D29">
              <w:rPr>
                <w:szCs w:val="24"/>
              </w:rPr>
              <w:t>.</w:t>
            </w:r>
            <w:r w:rsidRPr="00EB191D">
              <w:rPr>
                <w:szCs w:val="24"/>
              </w:rPr>
              <w:t>5</w:t>
            </w:r>
          </w:p>
        </w:tc>
        <w:tc>
          <w:tcPr>
            <w:tcW w:w="691" w:type="pct"/>
            <w:shd w:val="clear" w:color="auto" w:fill="auto"/>
          </w:tcPr>
          <w:p w14:paraId="0B85C480" w14:textId="56E40B03" w:rsidR="00525878" w:rsidRPr="00EB191D" w:rsidRDefault="006C0DE5" w:rsidP="00C34C49">
            <w:pPr>
              <w:spacing w:after="0" w:line="360" w:lineRule="auto"/>
              <w:jc w:val="right"/>
              <w:rPr>
                <w:szCs w:val="24"/>
              </w:rPr>
            </w:pPr>
            <w:r w:rsidRPr="00EB191D">
              <w:rPr>
                <w:szCs w:val="24"/>
              </w:rPr>
              <w:t>16</w:t>
            </w:r>
            <w:r w:rsidR="002E3D29">
              <w:rPr>
                <w:szCs w:val="24"/>
              </w:rPr>
              <w:t>.</w:t>
            </w:r>
            <w:r w:rsidRPr="00EB191D">
              <w:rPr>
                <w:szCs w:val="24"/>
              </w:rPr>
              <w:t>5</w:t>
            </w:r>
          </w:p>
        </w:tc>
        <w:tc>
          <w:tcPr>
            <w:tcW w:w="691" w:type="pct"/>
            <w:shd w:val="clear" w:color="auto" w:fill="auto"/>
          </w:tcPr>
          <w:p w14:paraId="25D01920" w14:textId="322575E3" w:rsidR="00525878" w:rsidRPr="00EB191D" w:rsidRDefault="006C0DE5" w:rsidP="00C34C49">
            <w:pPr>
              <w:spacing w:after="0" w:line="360" w:lineRule="auto"/>
              <w:jc w:val="right"/>
              <w:rPr>
                <w:szCs w:val="24"/>
              </w:rPr>
            </w:pPr>
            <w:r w:rsidRPr="00EB191D">
              <w:rPr>
                <w:szCs w:val="24"/>
              </w:rPr>
              <w:t>16</w:t>
            </w:r>
            <w:r w:rsidR="002E3D29">
              <w:rPr>
                <w:szCs w:val="24"/>
              </w:rPr>
              <w:t>.</w:t>
            </w:r>
            <w:r w:rsidRPr="00EB191D">
              <w:rPr>
                <w:szCs w:val="24"/>
              </w:rPr>
              <w:t>4</w:t>
            </w:r>
          </w:p>
        </w:tc>
        <w:tc>
          <w:tcPr>
            <w:tcW w:w="691" w:type="pct"/>
            <w:shd w:val="clear" w:color="auto" w:fill="auto"/>
          </w:tcPr>
          <w:p w14:paraId="3B60A410" w14:textId="41198DCD" w:rsidR="00525878" w:rsidRPr="00EB191D" w:rsidRDefault="006C0DE5" w:rsidP="00C34C49">
            <w:pPr>
              <w:spacing w:after="0" w:line="360" w:lineRule="auto"/>
              <w:jc w:val="right"/>
              <w:rPr>
                <w:szCs w:val="24"/>
              </w:rPr>
            </w:pPr>
            <w:r w:rsidRPr="00EB191D">
              <w:rPr>
                <w:szCs w:val="24"/>
              </w:rPr>
              <w:t>16</w:t>
            </w:r>
            <w:r w:rsidR="002E3D29">
              <w:rPr>
                <w:szCs w:val="24"/>
              </w:rPr>
              <w:t>.</w:t>
            </w:r>
            <w:r w:rsidRPr="00EB191D">
              <w:rPr>
                <w:szCs w:val="24"/>
              </w:rPr>
              <w:t>5</w:t>
            </w:r>
          </w:p>
        </w:tc>
      </w:tr>
      <w:tr w:rsidR="00525878" w:rsidRPr="00EB191D" w14:paraId="4A7556E1" w14:textId="77777777" w:rsidTr="00A04FA0">
        <w:tc>
          <w:tcPr>
            <w:tcW w:w="1544" w:type="pct"/>
            <w:shd w:val="clear" w:color="auto" w:fill="auto"/>
          </w:tcPr>
          <w:p w14:paraId="45A58C55" w14:textId="259E4C67" w:rsidR="00525878" w:rsidRPr="00EB191D" w:rsidRDefault="006C0DE5" w:rsidP="00C34C49">
            <w:pPr>
              <w:spacing w:after="0" w:line="360" w:lineRule="auto"/>
              <w:rPr>
                <w:szCs w:val="24"/>
              </w:rPr>
            </w:pPr>
            <w:r w:rsidRPr="00EB191D">
              <w:rPr>
                <w:szCs w:val="24"/>
              </w:rPr>
              <w:t>South America</w:t>
            </w:r>
          </w:p>
        </w:tc>
        <w:tc>
          <w:tcPr>
            <w:tcW w:w="691" w:type="pct"/>
            <w:shd w:val="clear" w:color="auto" w:fill="auto"/>
          </w:tcPr>
          <w:p w14:paraId="7B056C0C" w14:textId="2070BA56" w:rsidR="00525878" w:rsidRPr="00EB191D" w:rsidRDefault="006C0DE5" w:rsidP="00C34C49">
            <w:pPr>
              <w:spacing w:after="0" w:line="360" w:lineRule="auto"/>
              <w:jc w:val="right"/>
              <w:rPr>
                <w:szCs w:val="24"/>
              </w:rPr>
            </w:pPr>
            <w:r w:rsidRPr="00EB191D">
              <w:rPr>
                <w:szCs w:val="24"/>
              </w:rPr>
              <w:t>20</w:t>
            </w:r>
            <w:r w:rsidR="002E3D29">
              <w:rPr>
                <w:szCs w:val="24"/>
              </w:rPr>
              <w:t>.</w:t>
            </w:r>
            <w:r w:rsidRPr="00EB191D">
              <w:rPr>
                <w:szCs w:val="24"/>
              </w:rPr>
              <w:t>8</w:t>
            </w:r>
          </w:p>
        </w:tc>
        <w:tc>
          <w:tcPr>
            <w:tcW w:w="691" w:type="pct"/>
            <w:shd w:val="clear" w:color="auto" w:fill="auto"/>
          </w:tcPr>
          <w:p w14:paraId="1A0EFA07" w14:textId="3C93B294" w:rsidR="00525878" w:rsidRPr="00EB191D" w:rsidRDefault="006C0DE5" w:rsidP="00C34C49">
            <w:pPr>
              <w:spacing w:after="0" w:line="360" w:lineRule="auto"/>
              <w:jc w:val="right"/>
              <w:rPr>
                <w:szCs w:val="24"/>
              </w:rPr>
            </w:pPr>
            <w:r w:rsidRPr="00EB191D">
              <w:rPr>
                <w:szCs w:val="24"/>
              </w:rPr>
              <w:t>20</w:t>
            </w:r>
            <w:r w:rsidR="002E3D29">
              <w:rPr>
                <w:szCs w:val="24"/>
              </w:rPr>
              <w:t>.</w:t>
            </w:r>
            <w:r w:rsidRPr="00EB191D">
              <w:rPr>
                <w:szCs w:val="24"/>
              </w:rPr>
              <w:t>7</w:t>
            </w:r>
          </w:p>
        </w:tc>
        <w:tc>
          <w:tcPr>
            <w:tcW w:w="691" w:type="pct"/>
            <w:shd w:val="clear" w:color="auto" w:fill="auto"/>
          </w:tcPr>
          <w:p w14:paraId="4B9AA726" w14:textId="117F2209" w:rsidR="00525878" w:rsidRPr="00EB191D" w:rsidRDefault="006C0DE5" w:rsidP="00C34C49">
            <w:pPr>
              <w:spacing w:after="0" w:line="360" w:lineRule="auto"/>
              <w:jc w:val="right"/>
              <w:rPr>
                <w:szCs w:val="24"/>
              </w:rPr>
            </w:pPr>
            <w:r w:rsidRPr="00EB191D">
              <w:rPr>
                <w:szCs w:val="24"/>
              </w:rPr>
              <w:t>20</w:t>
            </w:r>
            <w:r w:rsidR="002E3D29">
              <w:rPr>
                <w:szCs w:val="24"/>
              </w:rPr>
              <w:t>.</w:t>
            </w:r>
            <w:r w:rsidRPr="00EB191D">
              <w:rPr>
                <w:szCs w:val="24"/>
              </w:rPr>
              <w:t>1</w:t>
            </w:r>
          </w:p>
        </w:tc>
        <w:tc>
          <w:tcPr>
            <w:tcW w:w="691" w:type="pct"/>
            <w:shd w:val="clear" w:color="auto" w:fill="auto"/>
          </w:tcPr>
          <w:p w14:paraId="070B3706" w14:textId="7EE2DD6E" w:rsidR="00525878" w:rsidRPr="00EB191D" w:rsidRDefault="006C0DE5" w:rsidP="00C34C49">
            <w:pPr>
              <w:spacing w:after="0" w:line="360" w:lineRule="auto"/>
              <w:jc w:val="right"/>
              <w:rPr>
                <w:szCs w:val="24"/>
              </w:rPr>
            </w:pPr>
            <w:r w:rsidRPr="00EB191D">
              <w:rPr>
                <w:szCs w:val="24"/>
              </w:rPr>
              <w:t>20</w:t>
            </w:r>
            <w:r w:rsidR="002E3D29">
              <w:rPr>
                <w:szCs w:val="24"/>
              </w:rPr>
              <w:t>.</w:t>
            </w:r>
            <w:r w:rsidRPr="00EB191D">
              <w:rPr>
                <w:szCs w:val="24"/>
              </w:rPr>
              <w:t>2</w:t>
            </w:r>
          </w:p>
        </w:tc>
        <w:tc>
          <w:tcPr>
            <w:tcW w:w="691" w:type="pct"/>
            <w:shd w:val="clear" w:color="auto" w:fill="auto"/>
          </w:tcPr>
          <w:p w14:paraId="544A88F7" w14:textId="55CFEA20" w:rsidR="00525878" w:rsidRPr="00EB191D" w:rsidRDefault="006C0DE5" w:rsidP="00C34C49">
            <w:pPr>
              <w:spacing w:after="0" w:line="360" w:lineRule="auto"/>
              <w:jc w:val="right"/>
              <w:rPr>
                <w:szCs w:val="24"/>
              </w:rPr>
            </w:pPr>
            <w:r w:rsidRPr="00EB191D">
              <w:rPr>
                <w:szCs w:val="24"/>
              </w:rPr>
              <w:t>19</w:t>
            </w:r>
            <w:r w:rsidR="002E3D29">
              <w:rPr>
                <w:szCs w:val="24"/>
              </w:rPr>
              <w:t>.</w:t>
            </w:r>
            <w:r w:rsidRPr="00EB191D">
              <w:rPr>
                <w:szCs w:val="24"/>
              </w:rPr>
              <w:t>5</w:t>
            </w:r>
          </w:p>
        </w:tc>
      </w:tr>
      <w:tr w:rsidR="006C0DE5" w:rsidRPr="00EB191D" w14:paraId="14791029" w14:textId="77777777" w:rsidTr="00ED7448">
        <w:tc>
          <w:tcPr>
            <w:tcW w:w="5000" w:type="pct"/>
            <w:gridSpan w:val="6"/>
            <w:shd w:val="clear" w:color="auto" w:fill="auto"/>
          </w:tcPr>
          <w:p w14:paraId="236FD632" w14:textId="3B76CBC9" w:rsidR="006C0DE5" w:rsidRPr="00B61F88" w:rsidRDefault="006C0DE5" w:rsidP="00C34C49">
            <w:pPr>
              <w:spacing w:after="0" w:line="360" w:lineRule="auto"/>
              <w:rPr>
                <w:b/>
                <w:szCs w:val="24"/>
              </w:rPr>
            </w:pPr>
            <w:r w:rsidRPr="00B61F88">
              <w:rPr>
                <w:b/>
                <w:szCs w:val="24"/>
              </w:rPr>
              <w:t>Household (20+ years)</w:t>
            </w:r>
          </w:p>
        </w:tc>
      </w:tr>
      <w:tr w:rsidR="008E709F" w:rsidRPr="00EB191D" w14:paraId="63FA0A57" w14:textId="77777777" w:rsidTr="00A04FA0">
        <w:tc>
          <w:tcPr>
            <w:tcW w:w="1544" w:type="pct"/>
            <w:shd w:val="clear" w:color="auto" w:fill="auto"/>
          </w:tcPr>
          <w:p w14:paraId="6A2B45D7" w14:textId="3F095A2E" w:rsidR="008E709F" w:rsidRPr="00EB191D" w:rsidRDefault="008E709F" w:rsidP="00C34C49">
            <w:pPr>
              <w:spacing w:after="0" w:line="360" w:lineRule="auto"/>
              <w:rPr>
                <w:szCs w:val="24"/>
              </w:rPr>
            </w:pPr>
            <w:r w:rsidRPr="00EB191D">
              <w:rPr>
                <w:szCs w:val="24"/>
              </w:rPr>
              <w:t>Single women</w:t>
            </w:r>
          </w:p>
        </w:tc>
        <w:tc>
          <w:tcPr>
            <w:tcW w:w="691" w:type="pct"/>
            <w:shd w:val="clear" w:color="auto" w:fill="auto"/>
          </w:tcPr>
          <w:p w14:paraId="19233E39" w14:textId="04B8B566" w:rsidR="008E709F" w:rsidRPr="00EB191D" w:rsidRDefault="006C0DE5" w:rsidP="00C34C49">
            <w:pPr>
              <w:spacing w:after="0" w:line="360" w:lineRule="auto"/>
              <w:jc w:val="right"/>
              <w:rPr>
                <w:szCs w:val="24"/>
              </w:rPr>
            </w:pPr>
            <w:r w:rsidRPr="00EB191D">
              <w:rPr>
                <w:szCs w:val="24"/>
              </w:rPr>
              <w:t>26</w:t>
            </w:r>
            <w:r w:rsidR="002E3D29">
              <w:rPr>
                <w:szCs w:val="24"/>
              </w:rPr>
              <w:t>.</w:t>
            </w:r>
            <w:r w:rsidRPr="00EB191D">
              <w:rPr>
                <w:szCs w:val="24"/>
              </w:rPr>
              <w:t>9</w:t>
            </w:r>
          </w:p>
        </w:tc>
        <w:tc>
          <w:tcPr>
            <w:tcW w:w="691" w:type="pct"/>
            <w:shd w:val="clear" w:color="auto" w:fill="auto"/>
          </w:tcPr>
          <w:p w14:paraId="7816C082" w14:textId="38B70373" w:rsidR="008E709F" w:rsidRPr="00EB191D" w:rsidRDefault="006C0DE5" w:rsidP="00C34C49">
            <w:pPr>
              <w:spacing w:after="0" w:line="360" w:lineRule="auto"/>
              <w:jc w:val="right"/>
              <w:rPr>
                <w:szCs w:val="24"/>
              </w:rPr>
            </w:pPr>
            <w:r w:rsidRPr="00EB191D">
              <w:rPr>
                <w:szCs w:val="24"/>
              </w:rPr>
              <w:t>25</w:t>
            </w:r>
            <w:r w:rsidR="002E3D29">
              <w:rPr>
                <w:szCs w:val="24"/>
              </w:rPr>
              <w:t>.</w:t>
            </w:r>
            <w:r w:rsidRPr="00EB191D">
              <w:rPr>
                <w:szCs w:val="24"/>
              </w:rPr>
              <w:t>7</w:t>
            </w:r>
          </w:p>
        </w:tc>
        <w:tc>
          <w:tcPr>
            <w:tcW w:w="691" w:type="pct"/>
            <w:shd w:val="clear" w:color="auto" w:fill="auto"/>
          </w:tcPr>
          <w:p w14:paraId="1BE43716" w14:textId="4EBC53B3" w:rsidR="008E709F" w:rsidRPr="00EB191D" w:rsidRDefault="006C0DE5" w:rsidP="00C34C49">
            <w:pPr>
              <w:spacing w:after="0" w:line="360" w:lineRule="auto"/>
              <w:jc w:val="right"/>
              <w:rPr>
                <w:szCs w:val="24"/>
              </w:rPr>
            </w:pPr>
            <w:r w:rsidRPr="00EB191D">
              <w:rPr>
                <w:szCs w:val="24"/>
              </w:rPr>
              <w:t>24</w:t>
            </w:r>
            <w:r w:rsidR="002E3D29">
              <w:rPr>
                <w:szCs w:val="24"/>
              </w:rPr>
              <w:t>.</w:t>
            </w:r>
            <w:r w:rsidRPr="00EB191D">
              <w:rPr>
                <w:szCs w:val="24"/>
              </w:rPr>
              <w:t>5</w:t>
            </w:r>
          </w:p>
        </w:tc>
        <w:tc>
          <w:tcPr>
            <w:tcW w:w="691" w:type="pct"/>
            <w:shd w:val="clear" w:color="auto" w:fill="auto"/>
          </w:tcPr>
          <w:p w14:paraId="1D220436" w14:textId="237D663F" w:rsidR="008E709F" w:rsidRPr="00EB191D" w:rsidRDefault="006C0DE5" w:rsidP="00C34C49">
            <w:pPr>
              <w:spacing w:after="0" w:line="360" w:lineRule="auto"/>
              <w:jc w:val="right"/>
              <w:rPr>
                <w:szCs w:val="24"/>
              </w:rPr>
            </w:pPr>
            <w:r w:rsidRPr="00EB191D">
              <w:rPr>
                <w:szCs w:val="24"/>
              </w:rPr>
              <w:t>27</w:t>
            </w:r>
            <w:r w:rsidR="002E3D29">
              <w:rPr>
                <w:szCs w:val="24"/>
              </w:rPr>
              <w:t>.</w:t>
            </w:r>
            <w:r w:rsidRPr="00EB191D">
              <w:rPr>
                <w:szCs w:val="24"/>
              </w:rPr>
              <w:t>3</w:t>
            </w:r>
          </w:p>
        </w:tc>
        <w:tc>
          <w:tcPr>
            <w:tcW w:w="691" w:type="pct"/>
            <w:shd w:val="clear" w:color="auto" w:fill="auto"/>
          </w:tcPr>
          <w:p w14:paraId="3D084E74" w14:textId="498E30F2" w:rsidR="008E709F" w:rsidRPr="00EB191D" w:rsidRDefault="006C0DE5" w:rsidP="00C34C49">
            <w:pPr>
              <w:spacing w:after="0" w:line="360" w:lineRule="auto"/>
              <w:jc w:val="right"/>
              <w:rPr>
                <w:szCs w:val="24"/>
              </w:rPr>
            </w:pPr>
            <w:r w:rsidRPr="00EB191D">
              <w:rPr>
                <w:szCs w:val="24"/>
              </w:rPr>
              <w:t>30</w:t>
            </w:r>
            <w:r w:rsidR="002E3D29">
              <w:rPr>
                <w:szCs w:val="24"/>
              </w:rPr>
              <w:t>.</w:t>
            </w:r>
            <w:r w:rsidRPr="00EB191D">
              <w:rPr>
                <w:szCs w:val="24"/>
              </w:rPr>
              <w:t>1</w:t>
            </w:r>
          </w:p>
        </w:tc>
      </w:tr>
      <w:tr w:rsidR="008E709F" w:rsidRPr="00EB191D" w14:paraId="44287B45" w14:textId="77777777" w:rsidTr="00A04FA0">
        <w:tc>
          <w:tcPr>
            <w:tcW w:w="1544" w:type="pct"/>
            <w:shd w:val="clear" w:color="auto" w:fill="auto"/>
          </w:tcPr>
          <w:p w14:paraId="0A6B8DB1" w14:textId="77777777" w:rsidR="008E709F" w:rsidRPr="00EB191D" w:rsidRDefault="008E709F" w:rsidP="00C34C49">
            <w:pPr>
              <w:spacing w:after="0" w:line="360" w:lineRule="auto"/>
              <w:rPr>
                <w:szCs w:val="24"/>
              </w:rPr>
            </w:pPr>
            <w:r w:rsidRPr="00EB191D">
              <w:rPr>
                <w:szCs w:val="24"/>
              </w:rPr>
              <w:t>Single men</w:t>
            </w:r>
          </w:p>
        </w:tc>
        <w:tc>
          <w:tcPr>
            <w:tcW w:w="691" w:type="pct"/>
            <w:shd w:val="clear" w:color="auto" w:fill="auto"/>
          </w:tcPr>
          <w:p w14:paraId="5B2769DC" w14:textId="503218FC" w:rsidR="008E709F" w:rsidRPr="00EB191D" w:rsidRDefault="006C0DE5" w:rsidP="00C34C49">
            <w:pPr>
              <w:spacing w:after="0" w:line="360" w:lineRule="auto"/>
              <w:jc w:val="right"/>
              <w:rPr>
                <w:szCs w:val="24"/>
              </w:rPr>
            </w:pPr>
            <w:r w:rsidRPr="00EB191D">
              <w:rPr>
                <w:szCs w:val="24"/>
              </w:rPr>
              <w:t>22</w:t>
            </w:r>
            <w:r w:rsidR="002E3D29">
              <w:rPr>
                <w:szCs w:val="24"/>
              </w:rPr>
              <w:t>.</w:t>
            </w:r>
            <w:r w:rsidRPr="00EB191D">
              <w:rPr>
                <w:szCs w:val="24"/>
              </w:rPr>
              <w:t>5</w:t>
            </w:r>
          </w:p>
        </w:tc>
        <w:tc>
          <w:tcPr>
            <w:tcW w:w="691" w:type="pct"/>
            <w:shd w:val="clear" w:color="auto" w:fill="auto"/>
          </w:tcPr>
          <w:p w14:paraId="1214FD5C" w14:textId="59CB54CB" w:rsidR="008E709F" w:rsidRPr="00EB191D" w:rsidRDefault="006C0DE5" w:rsidP="00C34C49">
            <w:pPr>
              <w:spacing w:after="0" w:line="360" w:lineRule="auto"/>
              <w:jc w:val="right"/>
              <w:rPr>
                <w:szCs w:val="24"/>
              </w:rPr>
            </w:pPr>
            <w:r w:rsidRPr="00EB191D">
              <w:rPr>
                <w:szCs w:val="24"/>
              </w:rPr>
              <w:t>22</w:t>
            </w:r>
            <w:r w:rsidR="002E3D29">
              <w:rPr>
                <w:szCs w:val="24"/>
              </w:rPr>
              <w:t>.</w:t>
            </w:r>
            <w:r w:rsidRPr="00EB191D">
              <w:rPr>
                <w:szCs w:val="24"/>
              </w:rPr>
              <w:t>3</w:t>
            </w:r>
          </w:p>
        </w:tc>
        <w:tc>
          <w:tcPr>
            <w:tcW w:w="691" w:type="pct"/>
            <w:shd w:val="clear" w:color="auto" w:fill="auto"/>
          </w:tcPr>
          <w:p w14:paraId="4A485D21" w14:textId="3040CB7A" w:rsidR="008E709F" w:rsidRPr="00EB191D" w:rsidRDefault="006C0DE5" w:rsidP="00C34C49">
            <w:pPr>
              <w:spacing w:after="0" w:line="360" w:lineRule="auto"/>
              <w:jc w:val="right"/>
              <w:rPr>
                <w:szCs w:val="24"/>
              </w:rPr>
            </w:pPr>
            <w:r w:rsidRPr="00EB191D">
              <w:rPr>
                <w:szCs w:val="24"/>
              </w:rPr>
              <w:t>22</w:t>
            </w:r>
            <w:r w:rsidR="002E3D29">
              <w:rPr>
                <w:szCs w:val="24"/>
              </w:rPr>
              <w:t>.</w:t>
            </w:r>
            <w:r w:rsidRPr="00EB191D">
              <w:rPr>
                <w:szCs w:val="24"/>
              </w:rPr>
              <w:t>2</w:t>
            </w:r>
          </w:p>
        </w:tc>
        <w:tc>
          <w:tcPr>
            <w:tcW w:w="691" w:type="pct"/>
            <w:shd w:val="clear" w:color="auto" w:fill="auto"/>
          </w:tcPr>
          <w:p w14:paraId="5529A95B" w14:textId="3DEE2474" w:rsidR="008E709F" w:rsidRPr="00EB191D" w:rsidRDefault="006C0DE5" w:rsidP="00C34C49">
            <w:pPr>
              <w:spacing w:after="0" w:line="360" w:lineRule="auto"/>
              <w:jc w:val="right"/>
              <w:rPr>
                <w:szCs w:val="24"/>
              </w:rPr>
            </w:pPr>
            <w:r w:rsidRPr="00EB191D">
              <w:rPr>
                <w:szCs w:val="24"/>
              </w:rPr>
              <w:t>23</w:t>
            </w:r>
            <w:r w:rsidR="002E3D29">
              <w:rPr>
                <w:szCs w:val="24"/>
              </w:rPr>
              <w:t>.</w:t>
            </w:r>
            <w:r w:rsidRPr="00EB191D">
              <w:rPr>
                <w:szCs w:val="24"/>
              </w:rPr>
              <w:t>7</w:t>
            </w:r>
          </w:p>
        </w:tc>
        <w:tc>
          <w:tcPr>
            <w:tcW w:w="691" w:type="pct"/>
            <w:shd w:val="clear" w:color="auto" w:fill="auto"/>
          </w:tcPr>
          <w:p w14:paraId="3A52F741" w14:textId="3C283CC1" w:rsidR="008E709F" w:rsidRPr="00EB191D" w:rsidRDefault="006C0DE5" w:rsidP="00C34C49">
            <w:pPr>
              <w:spacing w:after="0" w:line="360" w:lineRule="auto"/>
              <w:jc w:val="right"/>
              <w:rPr>
                <w:szCs w:val="24"/>
              </w:rPr>
            </w:pPr>
            <w:r w:rsidRPr="00EB191D">
              <w:rPr>
                <w:szCs w:val="24"/>
              </w:rPr>
              <w:t>25</w:t>
            </w:r>
            <w:r w:rsidR="002E3D29">
              <w:rPr>
                <w:szCs w:val="24"/>
              </w:rPr>
              <w:t>.</w:t>
            </w:r>
            <w:r w:rsidRPr="00EB191D">
              <w:rPr>
                <w:szCs w:val="24"/>
              </w:rPr>
              <w:t>0</w:t>
            </w:r>
          </w:p>
        </w:tc>
      </w:tr>
      <w:tr w:rsidR="006C0DE5" w:rsidRPr="00EB191D" w14:paraId="06D8144F" w14:textId="77777777" w:rsidTr="00ED7448">
        <w:tc>
          <w:tcPr>
            <w:tcW w:w="5000" w:type="pct"/>
            <w:gridSpan w:val="6"/>
            <w:shd w:val="clear" w:color="auto" w:fill="auto"/>
          </w:tcPr>
          <w:p w14:paraId="7EB1F303" w14:textId="42FA440E" w:rsidR="006C0DE5" w:rsidRPr="00B61F88" w:rsidRDefault="006C0DE5" w:rsidP="00C34C49">
            <w:pPr>
              <w:spacing w:after="0" w:line="360" w:lineRule="auto"/>
              <w:rPr>
                <w:b/>
                <w:szCs w:val="24"/>
              </w:rPr>
            </w:pPr>
            <w:r w:rsidRPr="00B61F88">
              <w:rPr>
                <w:b/>
                <w:szCs w:val="24"/>
              </w:rPr>
              <w:t>Cohabiting</w:t>
            </w:r>
          </w:p>
        </w:tc>
      </w:tr>
      <w:tr w:rsidR="008E709F" w:rsidRPr="00EB191D" w14:paraId="480EE894" w14:textId="77777777" w:rsidTr="00A04FA0">
        <w:tc>
          <w:tcPr>
            <w:tcW w:w="1544" w:type="pct"/>
            <w:shd w:val="clear" w:color="auto" w:fill="auto"/>
          </w:tcPr>
          <w:p w14:paraId="2A8FDB10" w14:textId="77777777" w:rsidR="008E709F" w:rsidRPr="00EB191D" w:rsidRDefault="008E709F" w:rsidP="00C34C49">
            <w:pPr>
              <w:spacing w:after="0" w:line="360" w:lineRule="auto"/>
              <w:rPr>
                <w:szCs w:val="24"/>
              </w:rPr>
            </w:pPr>
            <w:r w:rsidRPr="00EB191D">
              <w:rPr>
                <w:szCs w:val="24"/>
              </w:rPr>
              <w:t>Without children at home</w:t>
            </w:r>
          </w:p>
        </w:tc>
        <w:tc>
          <w:tcPr>
            <w:tcW w:w="691" w:type="pct"/>
            <w:shd w:val="clear" w:color="auto" w:fill="auto"/>
          </w:tcPr>
          <w:p w14:paraId="6BD3CFC6" w14:textId="6267B953" w:rsidR="008E709F" w:rsidRPr="00EB191D" w:rsidRDefault="006C0DE5" w:rsidP="00C34C49">
            <w:pPr>
              <w:spacing w:after="0" w:line="360" w:lineRule="auto"/>
              <w:jc w:val="right"/>
              <w:rPr>
                <w:szCs w:val="24"/>
              </w:rPr>
            </w:pPr>
            <w:r w:rsidRPr="00EB191D">
              <w:rPr>
                <w:szCs w:val="24"/>
              </w:rPr>
              <w:t>4</w:t>
            </w:r>
            <w:r w:rsidR="002E3D29">
              <w:rPr>
                <w:szCs w:val="24"/>
              </w:rPr>
              <w:t>.</w:t>
            </w:r>
            <w:r w:rsidRPr="00EB191D">
              <w:rPr>
                <w:szCs w:val="24"/>
              </w:rPr>
              <w:t>8</w:t>
            </w:r>
          </w:p>
        </w:tc>
        <w:tc>
          <w:tcPr>
            <w:tcW w:w="691" w:type="pct"/>
            <w:shd w:val="clear" w:color="auto" w:fill="auto"/>
          </w:tcPr>
          <w:p w14:paraId="37D6CC67" w14:textId="166AF7D7" w:rsidR="008E709F" w:rsidRPr="00EB191D" w:rsidRDefault="006C0DE5" w:rsidP="00C34C49">
            <w:pPr>
              <w:spacing w:after="0" w:line="360" w:lineRule="auto"/>
              <w:jc w:val="right"/>
              <w:rPr>
                <w:szCs w:val="24"/>
              </w:rPr>
            </w:pPr>
            <w:r w:rsidRPr="00EB191D">
              <w:rPr>
                <w:szCs w:val="24"/>
              </w:rPr>
              <w:t>4</w:t>
            </w:r>
            <w:r w:rsidR="002E3D29">
              <w:rPr>
                <w:szCs w:val="24"/>
              </w:rPr>
              <w:t>.</w:t>
            </w:r>
            <w:r w:rsidRPr="00EB191D">
              <w:rPr>
                <w:szCs w:val="24"/>
              </w:rPr>
              <w:t>6</w:t>
            </w:r>
          </w:p>
        </w:tc>
        <w:tc>
          <w:tcPr>
            <w:tcW w:w="691" w:type="pct"/>
            <w:shd w:val="clear" w:color="auto" w:fill="auto"/>
          </w:tcPr>
          <w:p w14:paraId="466C4D6E" w14:textId="00D5B1FF" w:rsidR="008E709F" w:rsidRPr="00EB191D" w:rsidRDefault="006C0DE5" w:rsidP="00C34C49">
            <w:pPr>
              <w:spacing w:after="0" w:line="360" w:lineRule="auto"/>
              <w:jc w:val="right"/>
              <w:rPr>
                <w:szCs w:val="24"/>
              </w:rPr>
            </w:pPr>
            <w:r w:rsidRPr="00EB191D">
              <w:rPr>
                <w:szCs w:val="24"/>
              </w:rPr>
              <w:t>4</w:t>
            </w:r>
            <w:r w:rsidR="002E3D29">
              <w:rPr>
                <w:szCs w:val="24"/>
              </w:rPr>
              <w:t>.</w:t>
            </w:r>
            <w:r w:rsidRPr="00EB191D">
              <w:rPr>
                <w:szCs w:val="24"/>
              </w:rPr>
              <w:t>5</w:t>
            </w:r>
          </w:p>
        </w:tc>
        <w:tc>
          <w:tcPr>
            <w:tcW w:w="691" w:type="pct"/>
            <w:shd w:val="clear" w:color="auto" w:fill="auto"/>
          </w:tcPr>
          <w:p w14:paraId="43E34FC6" w14:textId="02CA475B" w:rsidR="008E709F" w:rsidRPr="00EB191D" w:rsidRDefault="006C0DE5" w:rsidP="00C34C49">
            <w:pPr>
              <w:spacing w:after="0" w:line="360" w:lineRule="auto"/>
              <w:jc w:val="right"/>
              <w:rPr>
                <w:szCs w:val="24"/>
              </w:rPr>
            </w:pPr>
            <w:r w:rsidRPr="00EB191D">
              <w:rPr>
                <w:szCs w:val="24"/>
              </w:rPr>
              <w:t>4</w:t>
            </w:r>
            <w:r w:rsidR="002E3D29">
              <w:rPr>
                <w:szCs w:val="24"/>
              </w:rPr>
              <w:t>.</w:t>
            </w:r>
            <w:r w:rsidRPr="00EB191D">
              <w:rPr>
                <w:szCs w:val="24"/>
              </w:rPr>
              <w:t>8</w:t>
            </w:r>
          </w:p>
        </w:tc>
        <w:tc>
          <w:tcPr>
            <w:tcW w:w="691" w:type="pct"/>
            <w:shd w:val="clear" w:color="auto" w:fill="auto"/>
          </w:tcPr>
          <w:p w14:paraId="02783E78" w14:textId="5AAC7DC9" w:rsidR="008E709F" w:rsidRPr="00EB191D" w:rsidRDefault="006C0DE5" w:rsidP="00C34C49">
            <w:pPr>
              <w:spacing w:after="0" w:line="360" w:lineRule="auto"/>
              <w:jc w:val="right"/>
              <w:rPr>
                <w:szCs w:val="24"/>
              </w:rPr>
            </w:pPr>
            <w:r w:rsidRPr="00EB191D">
              <w:rPr>
                <w:szCs w:val="24"/>
              </w:rPr>
              <w:t>5</w:t>
            </w:r>
            <w:r w:rsidR="002E3D29">
              <w:rPr>
                <w:szCs w:val="24"/>
              </w:rPr>
              <w:t>.</w:t>
            </w:r>
            <w:r w:rsidRPr="00EB191D">
              <w:rPr>
                <w:szCs w:val="24"/>
              </w:rPr>
              <w:t>0</w:t>
            </w:r>
          </w:p>
        </w:tc>
      </w:tr>
      <w:tr w:rsidR="008E709F" w:rsidRPr="00EB191D" w14:paraId="1E10D3BD" w14:textId="77777777" w:rsidTr="00A04FA0">
        <w:tc>
          <w:tcPr>
            <w:tcW w:w="1544" w:type="pct"/>
            <w:shd w:val="clear" w:color="auto" w:fill="auto"/>
          </w:tcPr>
          <w:p w14:paraId="7EFD475C" w14:textId="42CD3DC2" w:rsidR="008E709F" w:rsidRPr="00EB191D" w:rsidRDefault="008E709F" w:rsidP="00C34C49">
            <w:pPr>
              <w:spacing w:after="0" w:line="360" w:lineRule="auto"/>
              <w:rPr>
                <w:szCs w:val="24"/>
              </w:rPr>
            </w:pPr>
            <w:r w:rsidRPr="00EB191D">
              <w:rPr>
                <w:szCs w:val="24"/>
              </w:rPr>
              <w:t>Dependent children 0-1</w:t>
            </w:r>
            <w:r w:rsidR="006C0DE5" w:rsidRPr="00EB191D">
              <w:rPr>
                <w:szCs w:val="24"/>
              </w:rPr>
              <w:t>9</w:t>
            </w:r>
            <w:r w:rsidRPr="00EB191D">
              <w:rPr>
                <w:szCs w:val="24"/>
              </w:rPr>
              <w:t xml:space="preserve"> years;</w:t>
            </w:r>
          </w:p>
        </w:tc>
        <w:tc>
          <w:tcPr>
            <w:tcW w:w="691" w:type="pct"/>
            <w:shd w:val="clear" w:color="auto" w:fill="auto"/>
          </w:tcPr>
          <w:p w14:paraId="55A78D35" w14:textId="2A0FD703" w:rsidR="008E709F" w:rsidRPr="00EB191D" w:rsidRDefault="006C0DE5" w:rsidP="00C34C49">
            <w:pPr>
              <w:spacing w:after="0" w:line="360" w:lineRule="auto"/>
              <w:jc w:val="right"/>
              <w:rPr>
                <w:szCs w:val="24"/>
              </w:rPr>
            </w:pPr>
            <w:r w:rsidRPr="00EB191D">
              <w:rPr>
                <w:szCs w:val="24"/>
              </w:rPr>
              <w:t>9</w:t>
            </w:r>
            <w:r w:rsidR="002E3D29">
              <w:rPr>
                <w:szCs w:val="24"/>
              </w:rPr>
              <w:t>.</w:t>
            </w:r>
            <w:r w:rsidRPr="00EB191D">
              <w:rPr>
                <w:szCs w:val="24"/>
              </w:rPr>
              <w:t>3</w:t>
            </w:r>
          </w:p>
        </w:tc>
        <w:tc>
          <w:tcPr>
            <w:tcW w:w="691" w:type="pct"/>
            <w:shd w:val="clear" w:color="auto" w:fill="auto"/>
          </w:tcPr>
          <w:p w14:paraId="17E0FC9A" w14:textId="0866D36C" w:rsidR="008E709F" w:rsidRPr="00EB191D" w:rsidRDefault="006C0DE5" w:rsidP="00C34C49">
            <w:pPr>
              <w:spacing w:after="0" w:line="360" w:lineRule="auto"/>
              <w:jc w:val="right"/>
              <w:rPr>
                <w:szCs w:val="24"/>
              </w:rPr>
            </w:pPr>
            <w:r w:rsidRPr="00EB191D">
              <w:rPr>
                <w:szCs w:val="24"/>
              </w:rPr>
              <w:t>9</w:t>
            </w:r>
            <w:r w:rsidR="002E3D29">
              <w:rPr>
                <w:szCs w:val="24"/>
              </w:rPr>
              <w:t>.</w:t>
            </w:r>
            <w:r w:rsidRPr="00EB191D">
              <w:rPr>
                <w:szCs w:val="24"/>
              </w:rPr>
              <w:t>5</w:t>
            </w:r>
          </w:p>
        </w:tc>
        <w:tc>
          <w:tcPr>
            <w:tcW w:w="691" w:type="pct"/>
            <w:shd w:val="clear" w:color="auto" w:fill="auto"/>
          </w:tcPr>
          <w:p w14:paraId="2D476B53" w14:textId="2ED16FFD" w:rsidR="008E709F" w:rsidRPr="00EB191D" w:rsidRDefault="006C0DE5" w:rsidP="00C34C49">
            <w:pPr>
              <w:spacing w:after="0" w:line="360" w:lineRule="auto"/>
              <w:jc w:val="right"/>
              <w:rPr>
                <w:szCs w:val="24"/>
              </w:rPr>
            </w:pPr>
            <w:r w:rsidRPr="00EB191D">
              <w:rPr>
                <w:szCs w:val="24"/>
              </w:rPr>
              <w:t>9</w:t>
            </w:r>
            <w:r w:rsidR="002E3D29">
              <w:rPr>
                <w:szCs w:val="24"/>
              </w:rPr>
              <w:t>.</w:t>
            </w:r>
            <w:r w:rsidRPr="00EB191D">
              <w:rPr>
                <w:szCs w:val="24"/>
              </w:rPr>
              <w:t>7</w:t>
            </w:r>
          </w:p>
        </w:tc>
        <w:tc>
          <w:tcPr>
            <w:tcW w:w="691" w:type="pct"/>
            <w:shd w:val="clear" w:color="auto" w:fill="auto"/>
          </w:tcPr>
          <w:p w14:paraId="27ED1EA7" w14:textId="343B001A" w:rsidR="008E709F" w:rsidRPr="00EB191D" w:rsidRDefault="006C0DE5" w:rsidP="00C34C49">
            <w:pPr>
              <w:spacing w:after="0" w:line="360" w:lineRule="auto"/>
              <w:jc w:val="right"/>
              <w:rPr>
                <w:szCs w:val="24"/>
              </w:rPr>
            </w:pPr>
            <w:r w:rsidRPr="00EB191D">
              <w:rPr>
                <w:szCs w:val="24"/>
              </w:rPr>
              <w:t>9</w:t>
            </w:r>
            <w:r w:rsidR="002E3D29">
              <w:rPr>
                <w:szCs w:val="24"/>
              </w:rPr>
              <w:t>.</w:t>
            </w:r>
            <w:r w:rsidRPr="00EB191D">
              <w:rPr>
                <w:szCs w:val="24"/>
              </w:rPr>
              <w:t>8</w:t>
            </w:r>
          </w:p>
        </w:tc>
        <w:tc>
          <w:tcPr>
            <w:tcW w:w="691" w:type="pct"/>
            <w:shd w:val="clear" w:color="auto" w:fill="auto"/>
          </w:tcPr>
          <w:p w14:paraId="4EBDBBCB" w14:textId="7A9E4A6F" w:rsidR="008E709F" w:rsidRPr="00EB191D" w:rsidRDefault="006C0DE5" w:rsidP="00C34C49">
            <w:pPr>
              <w:spacing w:after="0" w:line="360" w:lineRule="auto"/>
              <w:jc w:val="right"/>
              <w:rPr>
                <w:szCs w:val="24"/>
              </w:rPr>
            </w:pPr>
            <w:r w:rsidRPr="00EB191D">
              <w:rPr>
                <w:szCs w:val="24"/>
              </w:rPr>
              <w:t>9</w:t>
            </w:r>
            <w:r w:rsidR="002E3D29">
              <w:rPr>
                <w:szCs w:val="24"/>
              </w:rPr>
              <w:t>.</w:t>
            </w:r>
            <w:r w:rsidRPr="00EB191D">
              <w:rPr>
                <w:szCs w:val="24"/>
              </w:rPr>
              <w:t>9</w:t>
            </w:r>
          </w:p>
        </w:tc>
      </w:tr>
      <w:tr w:rsidR="008E709F" w:rsidRPr="00EB191D" w14:paraId="2D59BC06" w14:textId="77777777" w:rsidTr="00A04FA0">
        <w:tc>
          <w:tcPr>
            <w:tcW w:w="1544" w:type="pct"/>
            <w:shd w:val="clear" w:color="auto" w:fill="auto"/>
          </w:tcPr>
          <w:p w14:paraId="2045385E" w14:textId="77777777" w:rsidR="008E709F" w:rsidRPr="00EB191D" w:rsidRDefault="008E709F" w:rsidP="00C34C49">
            <w:pPr>
              <w:spacing w:after="0" w:line="360" w:lineRule="auto"/>
              <w:rPr>
                <w:szCs w:val="24"/>
              </w:rPr>
            </w:pPr>
            <w:r w:rsidRPr="00EB191D">
              <w:rPr>
                <w:szCs w:val="24"/>
              </w:rPr>
              <w:t>Dependent children 0-18 years;</w:t>
            </w:r>
          </w:p>
        </w:tc>
        <w:tc>
          <w:tcPr>
            <w:tcW w:w="691" w:type="pct"/>
            <w:shd w:val="clear" w:color="auto" w:fill="auto"/>
          </w:tcPr>
          <w:p w14:paraId="1A902932" w14:textId="02E46C97"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27891BBD" w14:textId="102684F2" w:rsidR="008E709F" w:rsidRPr="00B61F88" w:rsidRDefault="006C0DE5" w:rsidP="00C34C49">
            <w:pPr>
              <w:spacing w:after="0" w:line="360" w:lineRule="auto"/>
              <w:jc w:val="right"/>
              <w:rPr>
                <w:b/>
                <w:szCs w:val="24"/>
              </w:rPr>
            </w:pPr>
            <w:r w:rsidRPr="00B61F88">
              <w:rPr>
                <w:b/>
                <w:szCs w:val="24"/>
              </w:rPr>
              <w:t>-</w:t>
            </w:r>
          </w:p>
        </w:tc>
        <w:tc>
          <w:tcPr>
            <w:tcW w:w="691" w:type="pct"/>
            <w:shd w:val="clear" w:color="auto" w:fill="auto"/>
          </w:tcPr>
          <w:p w14:paraId="51F9DA74" w14:textId="30C6F236"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793E8834" w14:textId="5B46D83C"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6EFC1A97" w14:textId="47E24EBD" w:rsidR="008E709F" w:rsidRPr="00EB191D" w:rsidRDefault="006C0DE5" w:rsidP="00C34C49">
            <w:pPr>
              <w:spacing w:after="0" w:line="360" w:lineRule="auto"/>
              <w:jc w:val="right"/>
              <w:rPr>
                <w:szCs w:val="24"/>
              </w:rPr>
            </w:pPr>
            <w:r w:rsidRPr="00EB191D">
              <w:rPr>
                <w:szCs w:val="24"/>
              </w:rPr>
              <w:t>-</w:t>
            </w:r>
          </w:p>
        </w:tc>
      </w:tr>
      <w:tr w:rsidR="006C0DE5" w:rsidRPr="00EB191D" w14:paraId="1547008D" w14:textId="77777777" w:rsidTr="00ED7448">
        <w:tc>
          <w:tcPr>
            <w:tcW w:w="5000" w:type="pct"/>
            <w:gridSpan w:val="6"/>
            <w:shd w:val="clear" w:color="auto" w:fill="auto"/>
          </w:tcPr>
          <w:p w14:paraId="761EC3B5" w14:textId="44F3D8E3" w:rsidR="006C0DE5" w:rsidRPr="00B61F88" w:rsidRDefault="006C0DE5" w:rsidP="00C34C49">
            <w:pPr>
              <w:spacing w:after="0" w:line="360" w:lineRule="auto"/>
              <w:rPr>
                <w:b/>
                <w:szCs w:val="24"/>
              </w:rPr>
            </w:pPr>
            <w:r w:rsidRPr="00B61F88">
              <w:rPr>
                <w:b/>
                <w:szCs w:val="24"/>
              </w:rPr>
              <w:t>Single with children 0-19 years</w:t>
            </w:r>
          </w:p>
        </w:tc>
      </w:tr>
      <w:tr w:rsidR="008E709F" w:rsidRPr="00EB191D" w14:paraId="5DE6B088" w14:textId="77777777" w:rsidTr="00A04FA0">
        <w:tc>
          <w:tcPr>
            <w:tcW w:w="1544" w:type="pct"/>
            <w:shd w:val="clear" w:color="auto" w:fill="auto"/>
          </w:tcPr>
          <w:p w14:paraId="4A9A3C78" w14:textId="77777777" w:rsidR="008E709F" w:rsidRPr="00EB191D" w:rsidRDefault="008E709F" w:rsidP="00C34C49">
            <w:pPr>
              <w:spacing w:after="0" w:line="360" w:lineRule="auto"/>
              <w:rPr>
                <w:szCs w:val="24"/>
              </w:rPr>
            </w:pPr>
            <w:r w:rsidRPr="00EB191D">
              <w:rPr>
                <w:szCs w:val="24"/>
              </w:rPr>
              <w:t>Women</w:t>
            </w:r>
          </w:p>
        </w:tc>
        <w:tc>
          <w:tcPr>
            <w:tcW w:w="691" w:type="pct"/>
            <w:shd w:val="clear" w:color="auto" w:fill="auto"/>
          </w:tcPr>
          <w:p w14:paraId="1A0EABA0" w14:textId="336DC5B5" w:rsidR="008E709F" w:rsidRPr="00EB191D" w:rsidRDefault="006C0DE5" w:rsidP="00C34C49">
            <w:pPr>
              <w:spacing w:after="0" w:line="360" w:lineRule="auto"/>
              <w:jc w:val="right"/>
              <w:rPr>
                <w:szCs w:val="24"/>
              </w:rPr>
            </w:pPr>
            <w:r w:rsidRPr="00EB191D">
              <w:rPr>
                <w:szCs w:val="24"/>
              </w:rPr>
              <w:t>38</w:t>
            </w:r>
            <w:r w:rsidR="002E3D29">
              <w:rPr>
                <w:szCs w:val="24"/>
              </w:rPr>
              <w:t>.</w:t>
            </w:r>
            <w:r w:rsidRPr="00EB191D">
              <w:rPr>
                <w:szCs w:val="24"/>
              </w:rPr>
              <w:t>1</w:t>
            </w:r>
          </w:p>
        </w:tc>
        <w:tc>
          <w:tcPr>
            <w:tcW w:w="691" w:type="pct"/>
            <w:shd w:val="clear" w:color="auto" w:fill="auto"/>
          </w:tcPr>
          <w:p w14:paraId="3FDADF68" w14:textId="49F2CC6C" w:rsidR="008E709F" w:rsidRPr="00EB191D" w:rsidRDefault="006C0DE5" w:rsidP="00C34C49">
            <w:pPr>
              <w:spacing w:after="0" w:line="360" w:lineRule="auto"/>
              <w:jc w:val="right"/>
              <w:rPr>
                <w:szCs w:val="24"/>
              </w:rPr>
            </w:pPr>
            <w:r w:rsidRPr="00EB191D">
              <w:rPr>
                <w:szCs w:val="24"/>
              </w:rPr>
              <w:t>37</w:t>
            </w:r>
            <w:r w:rsidR="002E3D29">
              <w:rPr>
                <w:szCs w:val="24"/>
              </w:rPr>
              <w:t>.</w:t>
            </w:r>
            <w:r w:rsidRPr="00EB191D">
              <w:rPr>
                <w:szCs w:val="24"/>
              </w:rPr>
              <w:t>4</w:t>
            </w:r>
          </w:p>
        </w:tc>
        <w:tc>
          <w:tcPr>
            <w:tcW w:w="691" w:type="pct"/>
            <w:shd w:val="clear" w:color="auto" w:fill="auto"/>
          </w:tcPr>
          <w:p w14:paraId="4AB98128" w14:textId="48F0B2E9" w:rsidR="008E709F" w:rsidRPr="00EB191D" w:rsidRDefault="006C0DE5" w:rsidP="00C34C49">
            <w:pPr>
              <w:spacing w:after="0" w:line="360" w:lineRule="auto"/>
              <w:jc w:val="right"/>
              <w:rPr>
                <w:szCs w:val="24"/>
              </w:rPr>
            </w:pPr>
            <w:r w:rsidRPr="00EB191D">
              <w:rPr>
                <w:szCs w:val="24"/>
              </w:rPr>
              <w:t>38</w:t>
            </w:r>
            <w:r w:rsidR="002E3D29">
              <w:rPr>
                <w:szCs w:val="24"/>
              </w:rPr>
              <w:t>.</w:t>
            </w:r>
            <w:r w:rsidRPr="00EB191D">
              <w:rPr>
                <w:szCs w:val="24"/>
              </w:rPr>
              <w:t>2</w:t>
            </w:r>
          </w:p>
        </w:tc>
        <w:tc>
          <w:tcPr>
            <w:tcW w:w="691" w:type="pct"/>
            <w:shd w:val="clear" w:color="auto" w:fill="auto"/>
          </w:tcPr>
          <w:p w14:paraId="499CB658" w14:textId="57C3E18F" w:rsidR="008E709F" w:rsidRPr="00EB191D" w:rsidRDefault="006C0DE5" w:rsidP="00C34C49">
            <w:pPr>
              <w:spacing w:after="0" w:line="360" w:lineRule="auto"/>
              <w:jc w:val="right"/>
              <w:rPr>
                <w:szCs w:val="24"/>
              </w:rPr>
            </w:pPr>
            <w:r w:rsidRPr="00EB191D">
              <w:rPr>
                <w:szCs w:val="24"/>
              </w:rPr>
              <w:t>38</w:t>
            </w:r>
            <w:r w:rsidR="002E3D29">
              <w:rPr>
                <w:szCs w:val="24"/>
              </w:rPr>
              <w:t>.</w:t>
            </w:r>
            <w:r w:rsidRPr="00EB191D">
              <w:rPr>
                <w:szCs w:val="24"/>
              </w:rPr>
              <w:t>8</w:t>
            </w:r>
          </w:p>
        </w:tc>
        <w:tc>
          <w:tcPr>
            <w:tcW w:w="691" w:type="pct"/>
            <w:shd w:val="clear" w:color="auto" w:fill="auto"/>
          </w:tcPr>
          <w:p w14:paraId="1C0C2D81" w14:textId="737BBAC2" w:rsidR="008E709F" w:rsidRPr="00EB191D" w:rsidRDefault="006C0DE5" w:rsidP="00C34C49">
            <w:pPr>
              <w:spacing w:after="0" w:line="360" w:lineRule="auto"/>
              <w:jc w:val="right"/>
              <w:rPr>
                <w:szCs w:val="24"/>
              </w:rPr>
            </w:pPr>
            <w:r w:rsidRPr="00EB191D">
              <w:rPr>
                <w:szCs w:val="24"/>
              </w:rPr>
              <w:t>38</w:t>
            </w:r>
            <w:r w:rsidR="002E3D29">
              <w:rPr>
                <w:szCs w:val="24"/>
              </w:rPr>
              <w:t>.</w:t>
            </w:r>
            <w:r w:rsidRPr="00EB191D">
              <w:rPr>
                <w:szCs w:val="24"/>
              </w:rPr>
              <w:t>8</w:t>
            </w:r>
          </w:p>
        </w:tc>
      </w:tr>
      <w:tr w:rsidR="008E709F" w:rsidRPr="00EB191D" w14:paraId="23C85E8D" w14:textId="77777777" w:rsidTr="00A04FA0">
        <w:tc>
          <w:tcPr>
            <w:tcW w:w="1544" w:type="pct"/>
            <w:shd w:val="clear" w:color="auto" w:fill="auto"/>
          </w:tcPr>
          <w:p w14:paraId="760F2732" w14:textId="77777777" w:rsidR="008E709F" w:rsidRPr="00EB191D" w:rsidRDefault="008E709F" w:rsidP="00C34C49">
            <w:pPr>
              <w:spacing w:after="0" w:line="360" w:lineRule="auto"/>
              <w:rPr>
                <w:szCs w:val="24"/>
              </w:rPr>
            </w:pPr>
            <w:r w:rsidRPr="00EB191D">
              <w:rPr>
                <w:szCs w:val="24"/>
              </w:rPr>
              <w:t>Men</w:t>
            </w:r>
          </w:p>
        </w:tc>
        <w:tc>
          <w:tcPr>
            <w:tcW w:w="691" w:type="pct"/>
            <w:shd w:val="clear" w:color="auto" w:fill="auto"/>
          </w:tcPr>
          <w:p w14:paraId="3E5FA88B" w14:textId="7F6D9D2A" w:rsidR="008E709F" w:rsidRPr="00EB191D" w:rsidRDefault="006C0DE5" w:rsidP="00C34C49">
            <w:pPr>
              <w:spacing w:after="0" w:line="360" w:lineRule="auto"/>
              <w:jc w:val="right"/>
              <w:rPr>
                <w:szCs w:val="24"/>
              </w:rPr>
            </w:pPr>
            <w:r w:rsidRPr="00EB191D">
              <w:rPr>
                <w:szCs w:val="24"/>
              </w:rPr>
              <w:t>20</w:t>
            </w:r>
            <w:r w:rsidR="002E3D29">
              <w:rPr>
                <w:szCs w:val="24"/>
              </w:rPr>
              <w:t>.</w:t>
            </w:r>
            <w:r w:rsidRPr="00EB191D">
              <w:rPr>
                <w:szCs w:val="24"/>
              </w:rPr>
              <w:t>8</w:t>
            </w:r>
          </w:p>
        </w:tc>
        <w:tc>
          <w:tcPr>
            <w:tcW w:w="691" w:type="pct"/>
            <w:shd w:val="clear" w:color="auto" w:fill="auto"/>
          </w:tcPr>
          <w:p w14:paraId="76D1AE3D" w14:textId="6CABF40F" w:rsidR="008E709F" w:rsidRPr="00EB191D" w:rsidRDefault="006C0DE5" w:rsidP="00C34C49">
            <w:pPr>
              <w:spacing w:after="0" w:line="360" w:lineRule="auto"/>
              <w:jc w:val="right"/>
              <w:rPr>
                <w:szCs w:val="24"/>
              </w:rPr>
            </w:pPr>
            <w:r w:rsidRPr="00EB191D">
              <w:rPr>
                <w:szCs w:val="24"/>
              </w:rPr>
              <w:t>21</w:t>
            </w:r>
            <w:r w:rsidR="002E3D29">
              <w:rPr>
                <w:szCs w:val="24"/>
              </w:rPr>
              <w:t>.</w:t>
            </w:r>
            <w:r w:rsidRPr="00EB191D">
              <w:rPr>
                <w:szCs w:val="24"/>
              </w:rPr>
              <w:t>2</w:t>
            </w:r>
          </w:p>
        </w:tc>
        <w:tc>
          <w:tcPr>
            <w:tcW w:w="691" w:type="pct"/>
            <w:shd w:val="clear" w:color="auto" w:fill="auto"/>
          </w:tcPr>
          <w:p w14:paraId="651660E1" w14:textId="01DA95C1" w:rsidR="008E709F" w:rsidRPr="00EB191D" w:rsidRDefault="006C0DE5" w:rsidP="00C34C49">
            <w:pPr>
              <w:spacing w:after="0" w:line="360" w:lineRule="auto"/>
              <w:jc w:val="right"/>
              <w:rPr>
                <w:szCs w:val="24"/>
              </w:rPr>
            </w:pPr>
            <w:r w:rsidRPr="00EB191D">
              <w:rPr>
                <w:szCs w:val="24"/>
              </w:rPr>
              <w:t>22</w:t>
            </w:r>
            <w:r w:rsidR="002E3D29">
              <w:rPr>
                <w:szCs w:val="24"/>
              </w:rPr>
              <w:t>.</w:t>
            </w:r>
            <w:r w:rsidRPr="00EB191D">
              <w:rPr>
                <w:szCs w:val="24"/>
              </w:rPr>
              <w:t>0</w:t>
            </w:r>
          </w:p>
        </w:tc>
        <w:tc>
          <w:tcPr>
            <w:tcW w:w="691" w:type="pct"/>
            <w:shd w:val="clear" w:color="auto" w:fill="auto"/>
          </w:tcPr>
          <w:p w14:paraId="268F8835" w14:textId="25DE19A5" w:rsidR="008E709F" w:rsidRPr="00EB191D" w:rsidRDefault="006C0DE5" w:rsidP="00C34C49">
            <w:pPr>
              <w:spacing w:after="0" w:line="360" w:lineRule="auto"/>
              <w:jc w:val="right"/>
              <w:rPr>
                <w:szCs w:val="24"/>
              </w:rPr>
            </w:pPr>
            <w:r w:rsidRPr="00EB191D">
              <w:rPr>
                <w:szCs w:val="24"/>
              </w:rPr>
              <w:t>22</w:t>
            </w:r>
            <w:r w:rsidR="002E3D29">
              <w:rPr>
                <w:szCs w:val="24"/>
              </w:rPr>
              <w:t>.</w:t>
            </w:r>
            <w:r w:rsidRPr="00EB191D">
              <w:rPr>
                <w:szCs w:val="24"/>
              </w:rPr>
              <w:t>3</w:t>
            </w:r>
          </w:p>
        </w:tc>
        <w:tc>
          <w:tcPr>
            <w:tcW w:w="691" w:type="pct"/>
            <w:shd w:val="clear" w:color="auto" w:fill="auto"/>
          </w:tcPr>
          <w:p w14:paraId="6B692561" w14:textId="639433B1" w:rsidR="008E709F" w:rsidRPr="00EB191D" w:rsidRDefault="006C0DE5" w:rsidP="00C34C49">
            <w:pPr>
              <w:spacing w:after="0" w:line="360" w:lineRule="auto"/>
              <w:jc w:val="right"/>
              <w:rPr>
                <w:szCs w:val="24"/>
              </w:rPr>
            </w:pPr>
            <w:r w:rsidRPr="00EB191D">
              <w:rPr>
                <w:szCs w:val="24"/>
              </w:rPr>
              <w:t>22</w:t>
            </w:r>
            <w:r w:rsidR="002E3D29">
              <w:rPr>
                <w:szCs w:val="24"/>
              </w:rPr>
              <w:t>.</w:t>
            </w:r>
            <w:r w:rsidRPr="00EB191D">
              <w:rPr>
                <w:szCs w:val="24"/>
              </w:rPr>
              <w:t>1</w:t>
            </w:r>
          </w:p>
        </w:tc>
      </w:tr>
      <w:tr w:rsidR="006C0DE5" w:rsidRPr="00EB191D" w14:paraId="22180659" w14:textId="77777777" w:rsidTr="00ED7448">
        <w:tc>
          <w:tcPr>
            <w:tcW w:w="5000" w:type="pct"/>
            <w:gridSpan w:val="6"/>
            <w:shd w:val="clear" w:color="auto" w:fill="auto"/>
          </w:tcPr>
          <w:p w14:paraId="7AA1892A" w14:textId="4818FA61" w:rsidR="006C0DE5" w:rsidRPr="00B61F88" w:rsidRDefault="006C0DE5" w:rsidP="00C34C49">
            <w:pPr>
              <w:spacing w:after="0" w:line="360" w:lineRule="auto"/>
              <w:rPr>
                <w:b/>
                <w:szCs w:val="24"/>
              </w:rPr>
            </w:pPr>
            <w:r w:rsidRPr="00B61F88">
              <w:rPr>
                <w:b/>
                <w:szCs w:val="24"/>
              </w:rPr>
              <w:t>Socio-economic group (20-64 years)</w:t>
            </w:r>
          </w:p>
        </w:tc>
      </w:tr>
      <w:tr w:rsidR="008E709F" w:rsidRPr="00EB191D" w14:paraId="0AF3316B" w14:textId="77777777" w:rsidTr="00A04FA0">
        <w:tc>
          <w:tcPr>
            <w:tcW w:w="1544" w:type="pct"/>
            <w:shd w:val="clear" w:color="auto" w:fill="auto"/>
          </w:tcPr>
          <w:p w14:paraId="1A76AADF" w14:textId="77777777" w:rsidR="008E709F" w:rsidRPr="00EB191D" w:rsidRDefault="008E709F" w:rsidP="00C34C49">
            <w:pPr>
              <w:spacing w:after="0" w:line="360" w:lineRule="auto"/>
              <w:rPr>
                <w:szCs w:val="24"/>
              </w:rPr>
            </w:pPr>
            <w:r w:rsidRPr="00EB191D">
              <w:rPr>
                <w:szCs w:val="24"/>
              </w:rPr>
              <w:t>Workers</w:t>
            </w:r>
          </w:p>
        </w:tc>
        <w:tc>
          <w:tcPr>
            <w:tcW w:w="691" w:type="pct"/>
            <w:shd w:val="clear" w:color="auto" w:fill="auto"/>
          </w:tcPr>
          <w:p w14:paraId="5585EA87" w14:textId="6F58D8FD"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0D831BC1" w14:textId="3E896748"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79CC855D" w14:textId="384C1B49"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36254137" w14:textId="5ABF8919" w:rsidR="008E709F" w:rsidRPr="00EB191D" w:rsidRDefault="006C0DE5" w:rsidP="00C34C49">
            <w:pPr>
              <w:spacing w:after="0" w:line="360" w:lineRule="auto"/>
              <w:jc w:val="right"/>
              <w:rPr>
                <w:szCs w:val="24"/>
              </w:rPr>
            </w:pPr>
            <w:r w:rsidRPr="00EB191D">
              <w:rPr>
                <w:szCs w:val="24"/>
              </w:rPr>
              <w:t>-</w:t>
            </w:r>
          </w:p>
        </w:tc>
        <w:tc>
          <w:tcPr>
            <w:tcW w:w="691" w:type="pct"/>
            <w:shd w:val="clear" w:color="auto" w:fill="auto"/>
          </w:tcPr>
          <w:p w14:paraId="4E439B32" w14:textId="00FB6C29" w:rsidR="008E709F" w:rsidRPr="00EB191D" w:rsidRDefault="006C0DE5" w:rsidP="00C34C49">
            <w:pPr>
              <w:spacing w:after="0" w:line="360" w:lineRule="auto"/>
              <w:jc w:val="right"/>
              <w:rPr>
                <w:szCs w:val="24"/>
              </w:rPr>
            </w:pPr>
            <w:r w:rsidRPr="00EB191D">
              <w:rPr>
                <w:szCs w:val="24"/>
              </w:rPr>
              <w:t>-</w:t>
            </w:r>
          </w:p>
        </w:tc>
      </w:tr>
      <w:tr w:rsidR="008E709F" w:rsidRPr="00EB191D" w14:paraId="7B9401DC" w14:textId="77777777" w:rsidTr="00A04FA0">
        <w:tc>
          <w:tcPr>
            <w:tcW w:w="1544" w:type="pct"/>
            <w:shd w:val="clear" w:color="auto" w:fill="auto"/>
          </w:tcPr>
          <w:p w14:paraId="2EBB9BEE" w14:textId="77777777" w:rsidR="008E709F" w:rsidRPr="00EB191D" w:rsidRDefault="008E709F" w:rsidP="00C34C49">
            <w:pPr>
              <w:spacing w:after="0" w:line="360" w:lineRule="auto"/>
              <w:rPr>
                <w:szCs w:val="24"/>
              </w:rPr>
            </w:pPr>
            <w:r w:rsidRPr="00EB191D">
              <w:rPr>
                <w:szCs w:val="24"/>
              </w:rPr>
              <w:t>Senior officials</w:t>
            </w:r>
          </w:p>
        </w:tc>
        <w:tc>
          <w:tcPr>
            <w:tcW w:w="691" w:type="pct"/>
            <w:shd w:val="clear" w:color="auto" w:fill="auto"/>
          </w:tcPr>
          <w:p w14:paraId="6E59CCEE" w14:textId="48711FD6" w:rsidR="008E709F" w:rsidRPr="00EB191D" w:rsidRDefault="00EE61C6" w:rsidP="00C34C49">
            <w:pPr>
              <w:spacing w:after="0" w:line="360" w:lineRule="auto"/>
              <w:jc w:val="right"/>
              <w:rPr>
                <w:szCs w:val="24"/>
              </w:rPr>
            </w:pPr>
            <w:r w:rsidRPr="00EB191D">
              <w:rPr>
                <w:szCs w:val="24"/>
              </w:rPr>
              <w:t>-</w:t>
            </w:r>
          </w:p>
        </w:tc>
        <w:tc>
          <w:tcPr>
            <w:tcW w:w="691" w:type="pct"/>
            <w:shd w:val="clear" w:color="auto" w:fill="auto"/>
          </w:tcPr>
          <w:p w14:paraId="0617ADA4" w14:textId="36DF1E66" w:rsidR="008E709F" w:rsidRPr="00EB191D" w:rsidRDefault="00EE61C6" w:rsidP="00C34C49">
            <w:pPr>
              <w:spacing w:after="0" w:line="360" w:lineRule="auto"/>
              <w:jc w:val="right"/>
              <w:rPr>
                <w:szCs w:val="24"/>
              </w:rPr>
            </w:pPr>
            <w:r w:rsidRPr="00EB191D">
              <w:rPr>
                <w:szCs w:val="24"/>
              </w:rPr>
              <w:t>-</w:t>
            </w:r>
          </w:p>
        </w:tc>
        <w:tc>
          <w:tcPr>
            <w:tcW w:w="691" w:type="pct"/>
            <w:shd w:val="clear" w:color="auto" w:fill="auto"/>
          </w:tcPr>
          <w:p w14:paraId="556D24B3" w14:textId="289E0333" w:rsidR="008E709F" w:rsidRPr="00EB191D" w:rsidRDefault="00EE61C6" w:rsidP="00C34C49">
            <w:pPr>
              <w:spacing w:after="0" w:line="360" w:lineRule="auto"/>
              <w:jc w:val="right"/>
              <w:rPr>
                <w:szCs w:val="24"/>
              </w:rPr>
            </w:pPr>
            <w:r w:rsidRPr="00EB191D">
              <w:rPr>
                <w:szCs w:val="24"/>
              </w:rPr>
              <w:t>-</w:t>
            </w:r>
          </w:p>
        </w:tc>
        <w:tc>
          <w:tcPr>
            <w:tcW w:w="691" w:type="pct"/>
            <w:shd w:val="clear" w:color="auto" w:fill="auto"/>
          </w:tcPr>
          <w:p w14:paraId="5725C2BD" w14:textId="50ED94B1" w:rsidR="008E709F" w:rsidRPr="00EB191D" w:rsidRDefault="00EE61C6" w:rsidP="00C34C49">
            <w:pPr>
              <w:spacing w:after="0" w:line="360" w:lineRule="auto"/>
              <w:jc w:val="right"/>
              <w:rPr>
                <w:szCs w:val="24"/>
              </w:rPr>
            </w:pPr>
            <w:r w:rsidRPr="00EB191D">
              <w:rPr>
                <w:szCs w:val="24"/>
              </w:rPr>
              <w:t>-</w:t>
            </w:r>
          </w:p>
        </w:tc>
        <w:tc>
          <w:tcPr>
            <w:tcW w:w="691" w:type="pct"/>
            <w:shd w:val="clear" w:color="auto" w:fill="auto"/>
          </w:tcPr>
          <w:p w14:paraId="5EACB316" w14:textId="456E29FC" w:rsidR="008E709F" w:rsidRPr="00EB191D" w:rsidRDefault="00EE61C6" w:rsidP="00C34C49">
            <w:pPr>
              <w:spacing w:after="0" w:line="360" w:lineRule="auto"/>
              <w:jc w:val="right"/>
              <w:rPr>
                <w:szCs w:val="24"/>
              </w:rPr>
            </w:pPr>
            <w:r w:rsidRPr="00EB191D">
              <w:rPr>
                <w:szCs w:val="24"/>
              </w:rPr>
              <w:t>-</w:t>
            </w:r>
          </w:p>
        </w:tc>
      </w:tr>
      <w:tr w:rsidR="008E709F" w:rsidRPr="00EB191D" w14:paraId="59955BDB" w14:textId="77777777" w:rsidTr="00A04FA0">
        <w:tc>
          <w:tcPr>
            <w:tcW w:w="1544" w:type="pct"/>
            <w:shd w:val="clear" w:color="auto" w:fill="auto"/>
          </w:tcPr>
          <w:p w14:paraId="78184490" w14:textId="77777777" w:rsidR="008E709F" w:rsidRPr="00EB191D" w:rsidRDefault="008E709F" w:rsidP="00C34C49">
            <w:pPr>
              <w:spacing w:after="0" w:line="360" w:lineRule="auto"/>
              <w:rPr>
                <w:szCs w:val="24"/>
              </w:rPr>
            </w:pPr>
            <w:r w:rsidRPr="00EB191D">
              <w:rPr>
                <w:szCs w:val="24"/>
              </w:rPr>
              <w:t>Employment status (20-64 years)</w:t>
            </w:r>
          </w:p>
        </w:tc>
        <w:tc>
          <w:tcPr>
            <w:tcW w:w="691" w:type="pct"/>
            <w:shd w:val="clear" w:color="auto" w:fill="auto"/>
          </w:tcPr>
          <w:p w14:paraId="560B3AE0" w14:textId="77777777" w:rsidR="008E709F" w:rsidRPr="00EB191D" w:rsidRDefault="008E709F" w:rsidP="00C34C49">
            <w:pPr>
              <w:spacing w:after="0" w:line="360" w:lineRule="auto"/>
              <w:jc w:val="right"/>
              <w:rPr>
                <w:szCs w:val="24"/>
              </w:rPr>
            </w:pPr>
          </w:p>
        </w:tc>
        <w:tc>
          <w:tcPr>
            <w:tcW w:w="691" w:type="pct"/>
            <w:shd w:val="clear" w:color="auto" w:fill="auto"/>
          </w:tcPr>
          <w:p w14:paraId="07DE993E" w14:textId="77777777" w:rsidR="008E709F" w:rsidRPr="00EB191D" w:rsidRDefault="008E709F" w:rsidP="00C34C49">
            <w:pPr>
              <w:spacing w:after="0" w:line="360" w:lineRule="auto"/>
              <w:jc w:val="right"/>
              <w:rPr>
                <w:szCs w:val="24"/>
              </w:rPr>
            </w:pPr>
          </w:p>
        </w:tc>
        <w:tc>
          <w:tcPr>
            <w:tcW w:w="691" w:type="pct"/>
            <w:shd w:val="clear" w:color="auto" w:fill="auto"/>
          </w:tcPr>
          <w:p w14:paraId="01A9884A" w14:textId="77777777" w:rsidR="008E709F" w:rsidRPr="00EB191D" w:rsidRDefault="008E709F" w:rsidP="00C34C49">
            <w:pPr>
              <w:spacing w:after="0" w:line="360" w:lineRule="auto"/>
              <w:jc w:val="right"/>
              <w:rPr>
                <w:szCs w:val="24"/>
              </w:rPr>
            </w:pPr>
          </w:p>
        </w:tc>
        <w:tc>
          <w:tcPr>
            <w:tcW w:w="691" w:type="pct"/>
            <w:shd w:val="clear" w:color="auto" w:fill="auto"/>
          </w:tcPr>
          <w:p w14:paraId="5FDE2B2A" w14:textId="77777777" w:rsidR="008E709F" w:rsidRPr="00EB191D" w:rsidRDefault="008E709F" w:rsidP="00C34C49">
            <w:pPr>
              <w:spacing w:after="0" w:line="360" w:lineRule="auto"/>
              <w:jc w:val="right"/>
              <w:rPr>
                <w:szCs w:val="24"/>
              </w:rPr>
            </w:pPr>
          </w:p>
        </w:tc>
        <w:tc>
          <w:tcPr>
            <w:tcW w:w="691" w:type="pct"/>
            <w:shd w:val="clear" w:color="auto" w:fill="auto"/>
          </w:tcPr>
          <w:p w14:paraId="692AD182" w14:textId="77777777" w:rsidR="008E709F" w:rsidRPr="00EB191D" w:rsidRDefault="008E709F" w:rsidP="00C34C49">
            <w:pPr>
              <w:spacing w:after="0" w:line="360" w:lineRule="auto"/>
              <w:jc w:val="right"/>
              <w:rPr>
                <w:szCs w:val="24"/>
              </w:rPr>
            </w:pPr>
          </w:p>
        </w:tc>
      </w:tr>
      <w:tr w:rsidR="008E709F" w:rsidRPr="00EB191D" w14:paraId="01E66106" w14:textId="77777777" w:rsidTr="00A04FA0">
        <w:tc>
          <w:tcPr>
            <w:tcW w:w="1544" w:type="pct"/>
            <w:shd w:val="clear" w:color="auto" w:fill="auto"/>
          </w:tcPr>
          <w:p w14:paraId="51F1D705" w14:textId="77777777" w:rsidR="008E709F" w:rsidRPr="00EB191D" w:rsidRDefault="008E709F" w:rsidP="00C34C49">
            <w:pPr>
              <w:spacing w:after="0" w:line="360" w:lineRule="auto"/>
              <w:rPr>
                <w:szCs w:val="24"/>
              </w:rPr>
            </w:pPr>
            <w:r w:rsidRPr="00EB191D">
              <w:rPr>
                <w:szCs w:val="24"/>
              </w:rPr>
              <w:t>Employment</w:t>
            </w:r>
          </w:p>
        </w:tc>
        <w:tc>
          <w:tcPr>
            <w:tcW w:w="691" w:type="pct"/>
            <w:shd w:val="clear" w:color="auto" w:fill="auto"/>
          </w:tcPr>
          <w:p w14:paraId="45D2BB53" w14:textId="7AADF330" w:rsidR="008E709F" w:rsidRPr="00EB191D" w:rsidRDefault="00EE61C6" w:rsidP="00C34C49">
            <w:pPr>
              <w:spacing w:after="0" w:line="360" w:lineRule="auto"/>
              <w:jc w:val="right"/>
              <w:rPr>
                <w:szCs w:val="24"/>
              </w:rPr>
            </w:pPr>
            <w:r w:rsidRPr="00EB191D">
              <w:rPr>
                <w:szCs w:val="24"/>
              </w:rPr>
              <w:t>3</w:t>
            </w:r>
            <w:r w:rsidR="002E3D29">
              <w:rPr>
                <w:szCs w:val="24"/>
              </w:rPr>
              <w:t>.</w:t>
            </w:r>
            <w:r w:rsidRPr="00EB191D">
              <w:rPr>
                <w:szCs w:val="24"/>
              </w:rPr>
              <w:t>5</w:t>
            </w:r>
          </w:p>
        </w:tc>
        <w:tc>
          <w:tcPr>
            <w:tcW w:w="691" w:type="pct"/>
            <w:shd w:val="clear" w:color="auto" w:fill="auto"/>
          </w:tcPr>
          <w:p w14:paraId="40693732" w14:textId="7E8DA85F" w:rsidR="008E709F" w:rsidRPr="00EB191D" w:rsidRDefault="00EE61C6" w:rsidP="00C34C49">
            <w:pPr>
              <w:spacing w:after="0" w:line="360" w:lineRule="auto"/>
              <w:jc w:val="right"/>
              <w:rPr>
                <w:szCs w:val="24"/>
              </w:rPr>
            </w:pPr>
            <w:r w:rsidRPr="00EB191D">
              <w:rPr>
                <w:szCs w:val="24"/>
              </w:rPr>
              <w:t>3</w:t>
            </w:r>
            <w:r w:rsidR="002E3D29">
              <w:rPr>
                <w:szCs w:val="24"/>
              </w:rPr>
              <w:t>.</w:t>
            </w:r>
            <w:r w:rsidRPr="00EB191D">
              <w:rPr>
                <w:szCs w:val="24"/>
              </w:rPr>
              <w:t>6</w:t>
            </w:r>
          </w:p>
        </w:tc>
        <w:tc>
          <w:tcPr>
            <w:tcW w:w="691" w:type="pct"/>
            <w:shd w:val="clear" w:color="auto" w:fill="auto"/>
          </w:tcPr>
          <w:p w14:paraId="1F773D0D" w14:textId="47E2C17D" w:rsidR="008E709F" w:rsidRPr="00EB191D" w:rsidRDefault="00EE61C6" w:rsidP="00C34C49">
            <w:pPr>
              <w:spacing w:after="0" w:line="360" w:lineRule="auto"/>
              <w:jc w:val="right"/>
              <w:rPr>
                <w:szCs w:val="24"/>
              </w:rPr>
            </w:pPr>
            <w:r w:rsidRPr="00EB191D">
              <w:rPr>
                <w:szCs w:val="24"/>
              </w:rPr>
              <w:t>3</w:t>
            </w:r>
            <w:r w:rsidR="002E3D29">
              <w:rPr>
                <w:szCs w:val="24"/>
              </w:rPr>
              <w:t>.</w:t>
            </w:r>
            <w:r w:rsidRPr="00EB191D">
              <w:rPr>
                <w:szCs w:val="24"/>
              </w:rPr>
              <w:t>7</w:t>
            </w:r>
          </w:p>
        </w:tc>
        <w:tc>
          <w:tcPr>
            <w:tcW w:w="691" w:type="pct"/>
            <w:shd w:val="clear" w:color="auto" w:fill="auto"/>
          </w:tcPr>
          <w:p w14:paraId="3C6DE4EE" w14:textId="7D50FD23" w:rsidR="008E709F" w:rsidRPr="00EB191D" w:rsidRDefault="00EE61C6" w:rsidP="00C34C49">
            <w:pPr>
              <w:spacing w:after="0" w:line="360" w:lineRule="auto"/>
              <w:jc w:val="right"/>
              <w:rPr>
                <w:szCs w:val="24"/>
              </w:rPr>
            </w:pPr>
            <w:r w:rsidRPr="00EB191D">
              <w:rPr>
                <w:szCs w:val="24"/>
              </w:rPr>
              <w:t>3</w:t>
            </w:r>
            <w:r w:rsidR="002E3D29">
              <w:rPr>
                <w:szCs w:val="24"/>
              </w:rPr>
              <w:t>.</w:t>
            </w:r>
            <w:r w:rsidRPr="00EB191D">
              <w:rPr>
                <w:szCs w:val="24"/>
              </w:rPr>
              <w:t>7</w:t>
            </w:r>
          </w:p>
        </w:tc>
        <w:tc>
          <w:tcPr>
            <w:tcW w:w="691" w:type="pct"/>
            <w:shd w:val="clear" w:color="auto" w:fill="auto"/>
          </w:tcPr>
          <w:p w14:paraId="5EF443B1" w14:textId="155EF6D6" w:rsidR="008E709F" w:rsidRPr="00EB191D" w:rsidRDefault="00EE61C6" w:rsidP="00C34C49">
            <w:pPr>
              <w:spacing w:after="0" w:line="360" w:lineRule="auto"/>
              <w:jc w:val="right"/>
              <w:rPr>
                <w:szCs w:val="24"/>
              </w:rPr>
            </w:pPr>
            <w:r w:rsidRPr="00EB191D">
              <w:rPr>
                <w:szCs w:val="24"/>
              </w:rPr>
              <w:t>3</w:t>
            </w:r>
            <w:r w:rsidR="002E3D29">
              <w:rPr>
                <w:szCs w:val="24"/>
              </w:rPr>
              <w:t>.</w:t>
            </w:r>
            <w:r w:rsidRPr="00EB191D">
              <w:rPr>
                <w:szCs w:val="24"/>
              </w:rPr>
              <w:t>7</w:t>
            </w:r>
          </w:p>
        </w:tc>
      </w:tr>
      <w:tr w:rsidR="008E709F" w:rsidRPr="00EB191D" w14:paraId="3098CBC8" w14:textId="77777777" w:rsidTr="00A04FA0">
        <w:tc>
          <w:tcPr>
            <w:tcW w:w="1544" w:type="pct"/>
            <w:shd w:val="clear" w:color="auto" w:fill="auto"/>
          </w:tcPr>
          <w:p w14:paraId="7E24CD49" w14:textId="77777777" w:rsidR="008E709F" w:rsidRPr="00EB191D" w:rsidRDefault="008E709F" w:rsidP="00C34C49">
            <w:pPr>
              <w:spacing w:after="0" w:line="360" w:lineRule="auto"/>
              <w:rPr>
                <w:szCs w:val="24"/>
              </w:rPr>
            </w:pPr>
            <w:r w:rsidRPr="00EB191D">
              <w:rPr>
                <w:szCs w:val="24"/>
              </w:rPr>
              <w:t>Students</w:t>
            </w:r>
          </w:p>
        </w:tc>
        <w:tc>
          <w:tcPr>
            <w:tcW w:w="691" w:type="pct"/>
            <w:shd w:val="clear" w:color="auto" w:fill="auto"/>
          </w:tcPr>
          <w:p w14:paraId="64E46CDF" w14:textId="0C1A54A6" w:rsidR="008E709F" w:rsidRPr="00EB191D" w:rsidRDefault="00EE61C6" w:rsidP="00C34C49">
            <w:pPr>
              <w:spacing w:after="0" w:line="360" w:lineRule="auto"/>
              <w:jc w:val="right"/>
              <w:rPr>
                <w:szCs w:val="24"/>
              </w:rPr>
            </w:pPr>
            <w:r w:rsidRPr="00EB191D">
              <w:rPr>
                <w:szCs w:val="24"/>
              </w:rPr>
              <w:t>30</w:t>
            </w:r>
            <w:r w:rsidR="002E3D29">
              <w:rPr>
                <w:szCs w:val="24"/>
              </w:rPr>
              <w:t>.</w:t>
            </w:r>
            <w:r w:rsidRPr="00EB191D">
              <w:rPr>
                <w:szCs w:val="24"/>
              </w:rPr>
              <w:t>3</w:t>
            </w:r>
          </w:p>
        </w:tc>
        <w:tc>
          <w:tcPr>
            <w:tcW w:w="691" w:type="pct"/>
            <w:shd w:val="clear" w:color="auto" w:fill="auto"/>
          </w:tcPr>
          <w:p w14:paraId="2A318174" w14:textId="2A360F9A" w:rsidR="008E709F" w:rsidRPr="00EB191D" w:rsidRDefault="00EE61C6" w:rsidP="00C34C49">
            <w:pPr>
              <w:spacing w:after="0" w:line="360" w:lineRule="auto"/>
              <w:jc w:val="right"/>
              <w:rPr>
                <w:szCs w:val="24"/>
              </w:rPr>
            </w:pPr>
            <w:r w:rsidRPr="00EB191D">
              <w:rPr>
                <w:szCs w:val="24"/>
              </w:rPr>
              <w:t>29</w:t>
            </w:r>
            <w:r w:rsidR="002E3D29">
              <w:rPr>
                <w:szCs w:val="24"/>
              </w:rPr>
              <w:t>.</w:t>
            </w:r>
            <w:r w:rsidRPr="00EB191D">
              <w:rPr>
                <w:szCs w:val="24"/>
              </w:rPr>
              <w:t>6</w:t>
            </w:r>
          </w:p>
        </w:tc>
        <w:tc>
          <w:tcPr>
            <w:tcW w:w="691" w:type="pct"/>
            <w:shd w:val="clear" w:color="auto" w:fill="auto"/>
          </w:tcPr>
          <w:p w14:paraId="483FFBD5" w14:textId="0A949493" w:rsidR="008E709F" w:rsidRPr="00EB191D" w:rsidRDefault="00EE61C6" w:rsidP="00C34C49">
            <w:pPr>
              <w:spacing w:after="0" w:line="360" w:lineRule="auto"/>
              <w:jc w:val="right"/>
              <w:rPr>
                <w:szCs w:val="24"/>
              </w:rPr>
            </w:pPr>
            <w:r w:rsidRPr="00EB191D">
              <w:rPr>
                <w:szCs w:val="24"/>
              </w:rPr>
              <w:t>29</w:t>
            </w:r>
            <w:r w:rsidR="002E3D29">
              <w:rPr>
                <w:szCs w:val="24"/>
              </w:rPr>
              <w:t>.</w:t>
            </w:r>
            <w:r w:rsidRPr="00EB191D">
              <w:rPr>
                <w:szCs w:val="24"/>
              </w:rPr>
              <w:t>7</w:t>
            </w:r>
          </w:p>
        </w:tc>
        <w:tc>
          <w:tcPr>
            <w:tcW w:w="691" w:type="pct"/>
            <w:shd w:val="clear" w:color="auto" w:fill="auto"/>
          </w:tcPr>
          <w:p w14:paraId="59ACF929" w14:textId="0B8AC172" w:rsidR="008E709F" w:rsidRPr="00EB191D" w:rsidRDefault="00EE61C6" w:rsidP="00C34C49">
            <w:pPr>
              <w:spacing w:after="0" w:line="360" w:lineRule="auto"/>
              <w:jc w:val="right"/>
              <w:rPr>
                <w:szCs w:val="24"/>
              </w:rPr>
            </w:pPr>
            <w:r w:rsidRPr="00EB191D">
              <w:rPr>
                <w:szCs w:val="24"/>
              </w:rPr>
              <w:t>30</w:t>
            </w:r>
            <w:r w:rsidR="002E3D29">
              <w:rPr>
                <w:szCs w:val="24"/>
              </w:rPr>
              <w:t>.</w:t>
            </w:r>
            <w:r w:rsidRPr="00EB191D">
              <w:rPr>
                <w:szCs w:val="24"/>
              </w:rPr>
              <w:t>0</w:t>
            </w:r>
          </w:p>
        </w:tc>
        <w:tc>
          <w:tcPr>
            <w:tcW w:w="691" w:type="pct"/>
            <w:shd w:val="clear" w:color="auto" w:fill="auto"/>
          </w:tcPr>
          <w:p w14:paraId="5BDF917B" w14:textId="62585F65" w:rsidR="008E709F" w:rsidRPr="00EB191D" w:rsidRDefault="00EE61C6" w:rsidP="00C34C49">
            <w:pPr>
              <w:spacing w:after="0" w:line="360" w:lineRule="auto"/>
              <w:jc w:val="right"/>
              <w:rPr>
                <w:szCs w:val="24"/>
              </w:rPr>
            </w:pPr>
            <w:r w:rsidRPr="00EB191D">
              <w:rPr>
                <w:szCs w:val="24"/>
              </w:rPr>
              <w:t>27</w:t>
            </w:r>
            <w:r w:rsidR="002E3D29">
              <w:rPr>
                <w:szCs w:val="24"/>
              </w:rPr>
              <w:t>.</w:t>
            </w:r>
            <w:r w:rsidRPr="00EB191D">
              <w:rPr>
                <w:szCs w:val="24"/>
              </w:rPr>
              <w:t>7</w:t>
            </w:r>
          </w:p>
        </w:tc>
      </w:tr>
      <w:tr w:rsidR="008E709F" w:rsidRPr="00EB191D" w14:paraId="1E848F3C" w14:textId="77777777" w:rsidTr="00A04FA0">
        <w:tc>
          <w:tcPr>
            <w:tcW w:w="1544" w:type="pct"/>
            <w:shd w:val="clear" w:color="auto" w:fill="auto"/>
          </w:tcPr>
          <w:p w14:paraId="70CE7CD0" w14:textId="77777777" w:rsidR="008E709F" w:rsidRPr="00EB191D" w:rsidRDefault="008E709F" w:rsidP="00C34C49">
            <w:pPr>
              <w:spacing w:after="0" w:line="360" w:lineRule="auto"/>
              <w:rPr>
                <w:szCs w:val="24"/>
              </w:rPr>
            </w:pPr>
            <w:r w:rsidRPr="00EB191D">
              <w:rPr>
                <w:szCs w:val="24"/>
              </w:rPr>
              <w:t>Unemployed /sick / early retirement</w:t>
            </w:r>
          </w:p>
        </w:tc>
        <w:tc>
          <w:tcPr>
            <w:tcW w:w="691" w:type="pct"/>
            <w:shd w:val="clear" w:color="auto" w:fill="auto"/>
          </w:tcPr>
          <w:p w14:paraId="3C972A81" w14:textId="72CECF5A" w:rsidR="008E709F" w:rsidRPr="00EB191D" w:rsidRDefault="00075F5C" w:rsidP="00C34C49">
            <w:pPr>
              <w:spacing w:after="0" w:line="360" w:lineRule="auto"/>
              <w:jc w:val="right"/>
              <w:rPr>
                <w:szCs w:val="24"/>
              </w:rPr>
            </w:pPr>
            <w:r w:rsidRPr="00EB191D">
              <w:rPr>
                <w:szCs w:val="24"/>
              </w:rPr>
              <w:t>37</w:t>
            </w:r>
            <w:r w:rsidR="002E3D29">
              <w:rPr>
                <w:szCs w:val="24"/>
              </w:rPr>
              <w:t>.</w:t>
            </w:r>
            <w:r w:rsidRPr="00EB191D">
              <w:rPr>
                <w:szCs w:val="24"/>
              </w:rPr>
              <w:t>3</w:t>
            </w:r>
          </w:p>
        </w:tc>
        <w:tc>
          <w:tcPr>
            <w:tcW w:w="691" w:type="pct"/>
            <w:shd w:val="clear" w:color="auto" w:fill="auto"/>
          </w:tcPr>
          <w:p w14:paraId="0E4662C5" w14:textId="22FA43E1" w:rsidR="008E709F" w:rsidRPr="00EB191D" w:rsidRDefault="00075F5C" w:rsidP="00C34C49">
            <w:pPr>
              <w:spacing w:after="0" w:line="360" w:lineRule="auto"/>
              <w:jc w:val="right"/>
              <w:rPr>
                <w:szCs w:val="24"/>
              </w:rPr>
            </w:pPr>
            <w:r w:rsidRPr="00EB191D">
              <w:rPr>
                <w:szCs w:val="24"/>
              </w:rPr>
              <w:t>38</w:t>
            </w:r>
            <w:r w:rsidR="002E3D29">
              <w:rPr>
                <w:szCs w:val="24"/>
              </w:rPr>
              <w:t>.</w:t>
            </w:r>
            <w:r w:rsidRPr="00EB191D">
              <w:rPr>
                <w:szCs w:val="24"/>
              </w:rPr>
              <w:t>2</w:t>
            </w:r>
          </w:p>
        </w:tc>
        <w:tc>
          <w:tcPr>
            <w:tcW w:w="691" w:type="pct"/>
            <w:shd w:val="clear" w:color="auto" w:fill="auto"/>
          </w:tcPr>
          <w:p w14:paraId="3D47D31E" w14:textId="1605FDF1" w:rsidR="008E709F" w:rsidRPr="00EB191D" w:rsidRDefault="00075F5C" w:rsidP="00C34C49">
            <w:pPr>
              <w:spacing w:after="0" w:line="360" w:lineRule="auto"/>
              <w:jc w:val="right"/>
              <w:rPr>
                <w:szCs w:val="24"/>
              </w:rPr>
            </w:pPr>
            <w:r w:rsidRPr="00EB191D">
              <w:rPr>
                <w:szCs w:val="24"/>
              </w:rPr>
              <w:t>38</w:t>
            </w:r>
            <w:r w:rsidR="002E3D29">
              <w:rPr>
                <w:szCs w:val="24"/>
              </w:rPr>
              <w:t>.</w:t>
            </w:r>
            <w:r w:rsidRPr="00EB191D">
              <w:rPr>
                <w:szCs w:val="24"/>
              </w:rPr>
              <w:t>6</w:t>
            </w:r>
          </w:p>
        </w:tc>
        <w:tc>
          <w:tcPr>
            <w:tcW w:w="691" w:type="pct"/>
            <w:shd w:val="clear" w:color="auto" w:fill="auto"/>
          </w:tcPr>
          <w:p w14:paraId="077AFE8B" w14:textId="37268F5E" w:rsidR="008E709F" w:rsidRPr="00EB191D" w:rsidRDefault="00075F5C" w:rsidP="00C34C49">
            <w:pPr>
              <w:spacing w:after="0" w:line="360" w:lineRule="auto"/>
              <w:jc w:val="right"/>
              <w:rPr>
                <w:szCs w:val="24"/>
              </w:rPr>
            </w:pPr>
            <w:r w:rsidRPr="00EB191D">
              <w:rPr>
                <w:szCs w:val="24"/>
              </w:rPr>
              <w:t>40</w:t>
            </w:r>
            <w:r w:rsidR="002E3D29">
              <w:rPr>
                <w:szCs w:val="24"/>
              </w:rPr>
              <w:t>.</w:t>
            </w:r>
            <w:r w:rsidRPr="00EB191D">
              <w:rPr>
                <w:szCs w:val="24"/>
              </w:rPr>
              <w:t>3</w:t>
            </w:r>
          </w:p>
        </w:tc>
        <w:tc>
          <w:tcPr>
            <w:tcW w:w="691" w:type="pct"/>
            <w:shd w:val="clear" w:color="auto" w:fill="auto"/>
          </w:tcPr>
          <w:p w14:paraId="1483C967" w14:textId="6799E93D" w:rsidR="008E709F" w:rsidRPr="00EB191D" w:rsidRDefault="00075F5C" w:rsidP="00C34C49">
            <w:pPr>
              <w:spacing w:after="0" w:line="360" w:lineRule="auto"/>
              <w:jc w:val="right"/>
              <w:rPr>
                <w:szCs w:val="24"/>
              </w:rPr>
            </w:pPr>
            <w:r w:rsidRPr="00EB191D">
              <w:rPr>
                <w:szCs w:val="24"/>
              </w:rPr>
              <w:t>41</w:t>
            </w:r>
            <w:r w:rsidR="002E3D29">
              <w:rPr>
                <w:szCs w:val="24"/>
              </w:rPr>
              <w:t>.</w:t>
            </w:r>
            <w:r w:rsidRPr="00EB191D">
              <w:rPr>
                <w:szCs w:val="24"/>
              </w:rPr>
              <w:t>6</w:t>
            </w:r>
          </w:p>
        </w:tc>
      </w:tr>
      <w:tr w:rsidR="00075F5C" w:rsidRPr="00EB191D" w14:paraId="05D0478C" w14:textId="77777777" w:rsidTr="00ED7448">
        <w:tc>
          <w:tcPr>
            <w:tcW w:w="5000" w:type="pct"/>
            <w:gridSpan w:val="6"/>
            <w:shd w:val="clear" w:color="auto" w:fill="auto"/>
          </w:tcPr>
          <w:p w14:paraId="48F1F852" w14:textId="4A616B24" w:rsidR="00075F5C" w:rsidRPr="00B61F88" w:rsidRDefault="00075F5C" w:rsidP="00C34C49">
            <w:pPr>
              <w:spacing w:after="0" w:line="360" w:lineRule="auto"/>
              <w:rPr>
                <w:b/>
                <w:szCs w:val="24"/>
              </w:rPr>
            </w:pPr>
            <w:r w:rsidRPr="00B61F88">
              <w:rPr>
                <w:b/>
                <w:szCs w:val="24"/>
              </w:rPr>
              <w:t>Age group (0+ years)</w:t>
            </w:r>
          </w:p>
        </w:tc>
      </w:tr>
      <w:tr w:rsidR="008E709F" w:rsidRPr="00EB191D" w14:paraId="40F79F45" w14:textId="77777777" w:rsidTr="00A04FA0">
        <w:tc>
          <w:tcPr>
            <w:tcW w:w="1544" w:type="pct"/>
            <w:shd w:val="clear" w:color="auto" w:fill="auto"/>
          </w:tcPr>
          <w:p w14:paraId="7F27A45A" w14:textId="77777777" w:rsidR="008E709F" w:rsidRPr="00EB191D" w:rsidRDefault="008E709F" w:rsidP="00C34C49">
            <w:pPr>
              <w:spacing w:after="0" w:line="360" w:lineRule="auto"/>
              <w:rPr>
                <w:szCs w:val="24"/>
              </w:rPr>
            </w:pPr>
            <w:r w:rsidRPr="00EB191D">
              <w:rPr>
                <w:szCs w:val="24"/>
              </w:rPr>
              <w:t>0-19 years</w:t>
            </w:r>
          </w:p>
        </w:tc>
        <w:tc>
          <w:tcPr>
            <w:tcW w:w="691" w:type="pct"/>
            <w:shd w:val="clear" w:color="auto" w:fill="auto"/>
          </w:tcPr>
          <w:p w14:paraId="2ED90642" w14:textId="076CB3BA" w:rsidR="008E709F" w:rsidRPr="00EB191D" w:rsidRDefault="00075F5C" w:rsidP="00C34C49">
            <w:pPr>
              <w:spacing w:after="0" w:line="360" w:lineRule="auto"/>
              <w:jc w:val="right"/>
              <w:rPr>
                <w:szCs w:val="24"/>
              </w:rPr>
            </w:pPr>
            <w:r w:rsidRPr="00EB191D">
              <w:rPr>
                <w:szCs w:val="24"/>
              </w:rPr>
              <w:t>17</w:t>
            </w:r>
            <w:r w:rsidR="002E3D29">
              <w:rPr>
                <w:szCs w:val="24"/>
              </w:rPr>
              <w:t>.</w:t>
            </w:r>
            <w:r w:rsidRPr="00EB191D">
              <w:rPr>
                <w:szCs w:val="24"/>
              </w:rPr>
              <w:t>5</w:t>
            </w:r>
          </w:p>
        </w:tc>
        <w:tc>
          <w:tcPr>
            <w:tcW w:w="691" w:type="pct"/>
            <w:shd w:val="clear" w:color="auto" w:fill="auto"/>
          </w:tcPr>
          <w:p w14:paraId="56D1EBAA" w14:textId="1DBC2B73" w:rsidR="008E709F" w:rsidRPr="00EB191D" w:rsidRDefault="00075F5C" w:rsidP="00C34C49">
            <w:pPr>
              <w:spacing w:after="0" w:line="360" w:lineRule="auto"/>
              <w:jc w:val="right"/>
              <w:rPr>
                <w:szCs w:val="24"/>
              </w:rPr>
            </w:pPr>
            <w:r w:rsidRPr="00EB191D">
              <w:rPr>
                <w:szCs w:val="24"/>
              </w:rPr>
              <w:t>17</w:t>
            </w:r>
            <w:r w:rsidR="002E3D29">
              <w:rPr>
                <w:szCs w:val="24"/>
              </w:rPr>
              <w:t>.</w:t>
            </w:r>
            <w:r w:rsidRPr="00EB191D">
              <w:rPr>
                <w:szCs w:val="24"/>
              </w:rPr>
              <w:t>7</w:t>
            </w:r>
          </w:p>
        </w:tc>
        <w:tc>
          <w:tcPr>
            <w:tcW w:w="691" w:type="pct"/>
            <w:shd w:val="clear" w:color="auto" w:fill="auto"/>
          </w:tcPr>
          <w:p w14:paraId="4E4AC2DB" w14:textId="444E32D9" w:rsidR="008E709F" w:rsidRPr="00EB191D" w:rsidRDefault="00075F5C" w:rsidP="00C34C49">
            <w:pPr>
              <w:spacing w:after="0" w:line="360" w:lineRule="auto"/>
              <w:jc w:val="right"/>
              <w:rPr>
                <w:szCs w:val="24"/>
              </w:rPr>
            </w:pPr>
            <w:r w:rsidRPr="00EB191D">
              <w:rPr>
                <w:szCs w:val="24"/>
              </w:rPr>
              <w:t>18</w:t>
            </w:r>
            <w:r w:rsidR="002E3D29">
              <w:rPr>
                <w:szCs w:val="24"/>
              </w:rPr>
              <w:t>.</w:t>
            </w:r>
            <w:r w:rsidRPr="00EB191D">
              <w:rPr>
                <w:szCs w:val="24"/>
              </w:rPr>
              <w:t>1</w:t>
            </w:r>
          </w:p>
        </w:tc>
        <w:tc>
          <w:tcPr>
            <w:tcW w:w="691" w:type="pct"/>
            <w:shd w:val="clear" w:color="auto" w:fill="auto"/>
          </w:tcPr>
          <w:p w14:paraId="25222D31" w14:textId="616EF9F2" w:rsidR="008E709F" w:rsidRPr="00EB191D" w:rsidRDefault="00075F5C" w:rsidP="00C34C49">
            <w:pPr>
              <w:spacing w:after="0" w:line="360" w:lineRule="auto"/>
              <w:jc w:val="right"/>
              <w:rPr>
                <w:szCs w:val="24"/>
              </w:rPr>
            </w:pPr>
            <w:r w:rsidRPr="00EB191D">
              <w:rPr>
                <w:szCs w:val="24"/>
              </w:rPr>
              <w:t>18</w:t>
            </w:r>
            <w:r w:rsidR="002E3D29">
              <w:rPr>
                <w:szCs w:val="24"/>
              </w:rPr>
              <w:t>.</w:t>
            </w:r>
            <w:r w:rsidRPr="00EB191D">
              <w:rPr>
                <w:szCs w:val="24"/>
              </w:rPr>
              <w:t>5</w:t>
            </w:r>
          </w:p>
        </w:tc>
        <w:tc>
          <w:tcPr>
            <w:tcW w:w="691" w:type="pct"/>
            <w:shd w:val="clear" w:color="auto" w:fill="auto"/>
          </w:tcPr>
          <w:p w14:paraId="2B2C7E47" w14:textId="000E50B2" w:rsidR="008E709F" w:rsidRPr="00EB191D" w:rsidRDefault="00075F5C" w:rsidP="00C34C49">
            <w:pPr>
              <w:spacing w:after="0" w:line="360" w:lineRule="auto"/>
              <w:jc w:val="right"/>
              <w:rPr>
                <w:szCs w:val="24"/>
              </w:rPr>
            </w:pPr>
            <w:r w:rsidRPr="00EB191D">
              <w:rPr>
                <w:szCs w:val="24"/>
              </w:rPr>
              <w:t>18</w:t>
            </w:r>
            <w:r w:rsidR="002E3D29">
              <w:rPr>
                <w:szCs w:val="24"/>
              </w:rPr>
              <w:t>.</w:t>
            </w:r>
            <w:r w:rsidRPr="00EB191D">
              <w:rPr>
                <w:szCs w:val="24"/>
              </w:rPr>
              <w:t>6</w:t>
            </w:r>
          </w:p>
        </w:tc>
      </w:tr>
      <w:tr w:rsidR="008E709F" w:rsidRPr="00EB191D" w14:paraId="43600C31" w14:textId="77777777" w:rsidTr="00A04FA0">
        <w:tc>
          <w:tcPr>
            <w:tcW w:w="1544" w:type="pct"/>
            <w:shd w:val="clear" w:color="auto" w:fill="auto"/>
          </w:tcPr>
          <w:p w14:paraId="76A5F8C6" w14:textId="77777777" w:rsidR="008E709F" w:rsidRPr="00EB191D" w:rsidRDefault="008E709F" w:rsidP="00C34C49">
            <w:pPr>
              <w:spacing w:after="0" w:line="360" w:lineRule="auto"/>
              <w:rPr>
                <w:szCs w:val="24"/>
              </w:rPr>
            </w:pPr>
            <w:r w:rsidRPr="00EB191D">
              <w:rPr>
                <w:szCs w:val="24"/>
              </w:rPr>
              <w:t>20-24 years</w:t>
            </w:r>
          </w:p>
        </w:tc>
        <w:tc>
          <w:tcPr>
            <w:tcW w:w="691" w:type="pct"/>
            <w:shd w:val="clear" w:color="auto" w:fill="auto"/>
          </w:tcPr>
          <w:p w14:paraId="5845B48C" w14:textId="1E3A57C0" w:rsidR="008E709F" w:rsidRPr="00EB191D" w:rsidRDefault="00075F5C" w:rsidP="00C34C49">
            <w:pPr>
              <w:spacing w:after="0" w:line="360" w:lineRule="auto"/>
              <w:jc w:val="right"/>
              <w:rPr>
                <w:szCs w:val="24"/>
              </w:rPr>
            </w:pPr>
            <w:r w:rsidRPr="00EB191D">
              <w:rPr>
                <w:szCs w:val="24"/>
              </w:rPr>
              <w:t>20</w:t>
            </w:r>
            <w:r w:rsidR="002E3D29">
              <w:rPr>
                <w:szCs w:val="24"/>
              </w:rPr>
              <w:t>.</w:t>
            </w:r>
            <w:r w:rsidRPr="00EB191D">
              <w:rPr>
                <w:szCs w:val="24"/>
              </w:rPr>
              <w:t>4</w:t>
            </w:r>
          </w:p>
        </w:tc>
        <w:tc>
          <w:tcPr>
            <w:tcW w:w="691" w:type="pct"/>
            <w:shd w:val="clear" w:color="auto" w:fill="auto"/>
          </w:tcPr>
          <w:p w14:paraId="052C3901" w14:textId="5D390C49" w:rsidR="008E709F" w:rsidRPr="00EB191D" w:rsidRDefault="00075F5C" w:rsidP="00C34C49">
            <w:pPr>
              <w:spacing w:after="0" w:line="360" w:lineRule="auto"/>
              <w:jc w:val="right"/>
              <w:rPr>
                <w:szCs w:val="24"/>
              </w:rPr>
            </w:pPr>
            <w:r w:rsidRPr="00EB191D">
              <w:rPr>
                <w:szCs w:val="24"/>
              </w:rPr>
              <w:t>20</w:t>
            </w:r>
            <w:r w:rsidR="002E3D29">
              <w:rPr>
                <w:szCs w:val="24"/>
              </w:rPr>
              <w:t>.</w:t>
            </w:r>
            <w:r w:rsidRPr="00EB191D">
              <w:rPr>
                <w:szCs w:val="24"/>
              </w:rPr>
              <w:t>0</w:t>
            </w:r>
          </w:p>
        </w:tc>
        <w:tc>
          <w:tcPr>
            <w:tcW w:w="691" w:type="pct"/>
            <w:shd w:val="clear" w:color="auto" w:fill="auto"/>
          </w:tcPr>
          <w:p w14:paraId="0C937C2F" w14:textId="40DF8C62" w:rsidR="008E709F" w:rsidRPr="00EB191D" w:rsidRDefault="00075F5C" w:rsidP="00C34C49">
            <w:pPr>
              <w:spacing w:after="0" w:line="360" w:lineRule="auto"/>
              <w:jc w:val="right"/>
              <w:rPr>
                <w:szCs w:val="24"/>
              </w:rPr>
            </w:pPr>
            <w:r w:rsidRPr="00EB191D">
              <w:rPr>
                <w:szCs w:val="24"/>
              </w:rPr>
              <w:t>20</w:t>
            </w:r>
            <w:r w:rsidR="002E3D29">
              <w:rPr>
                <w:szCs w:val="24"/>
              </w:rPr>
              <w:t>.</w:t>
            </w:r>
            <w:r w:rsidRPr="00EB191D">
              <w:rPr>
                <w:szCs w:val="24"/>
              </w:rPr>
              <w:t>0</w:t>
            </w:r>
          </w:p>
        </w:tc>
        <w:tc>
          <w:tcPr>
            <w:tcW w:w="691" w:type="pct"/>
            <w:shd w:val="clear" w:color="auto" w:fill="auto"/>
          </w:tcPr>
          <w:p w14:paraId="110FDFFC" w14:textId="79246868" w:rsidR="008E709F" w:rsidRPr="00EB191D" w:rsidRDefault="00075F5C" w:rsidP="00C34C49">
            <w:pPr>
              <w:spacing w:after="0" w:line="360" w:lineRule="auto"/>
              <w:jc w:val="right"/>
              <w:rPr>
                <w:szCs w:val="24"/>
              </w:rPr>
            </w:pPr>
            <w:r w:rsidRPr="00EB191D">
              <w:rPr>
                <w:szCs w:val="24"/>
              </w:rPr>
              <w:t>19</w:t>
            </w:r>
            <w:r w:rsidR="002E3D29">
              <w:rPr>
                <w:szCs w:val="24"/>
              </w:rPr>
              <w:t>.</w:t>
            </w:r>
            <w:r w:rsidRPr="00EB191D">
              <w:rPr>
                <w:szCs w:val="24"/>
              </w:rPr>
              <w:t>7</w:t>
            </w:r>
          </w:p>
        </w:tc>
        <w:tc>
          <w:tcPr>
            <w:tcW w:w="691" w:type="pct"/>
            <w:shd w:val="clear" w:color="auto" w:fill="auto"/>
          </w:tcPr>
          <w:p w14:paraId="29106FE9" w14:textId="4A860D7B" w:rsidR="008E709F" w:rsidRPr="00EB191D" w:rsidRDefault="00075F5C" w:rsidP="00C34C49">
            <w:pPr>
              <w:spacing w:after="0" w:line="360" w:lineRule="auto"/>
              <w:jc w:val="right"/>
              <w:rPr>
                <w:szCs w:val="24"/>
              </w:rPr>
            </w:pPr>
            <w:r w:rsidRPr="00EB191D">
              <w:rPr>
                <w:szCs w:val="24"/>
              </w:rPr>
              <w:t>18</w:t>
            </w:r>
            <w:r w:rsidR="002E3D29">
              <w:rPr>
                <w:szCs w:val="24"/>
              </w:rPr>
              <w:t>.</w:t>
            </w:r>
            <w:r w:rsidRPr="00EB191D">
              <w:rPr>
                <w:szCs w:val="24"/>
              </w:rPr>
              <w:t>2</w:t>
            </w:r>
          </w:p>
        </w:tc>
      </w:tr>
      <w:tr w:rsidR="008E709F" w:rsidRPr="00EB191D" w14:paraId="079924FA" w14:textId="77777777" w:rsidTr="00A04FA0">
        <w:tc>
          <w:tcPr>
            <w:tcW w:w="1544" w:type="pct"/>
            <w:shd w:val="clear" w:color="auto" w:fill="auto"/>
          </w:tcPr>
          <w:p w14:paraId="56C07DFB" w14:textId="77777777" w:rsidR="008E709F" w:rsidRPr="00EB191D" w:rsidRDefault="008E709F" w:rsidP="00C34C49">
            <w:pPr>
              <w:spacing w:after="0" w:line="360" w:lineRule="auto"/>
              <w:rPr>
                <w:szCs w:val="24"/>
              </w:rPr>
            </w:pPr>
            <w:r w:rsidRPr="00EB191D">
              <w:rPr>
                <w:szCs w:val="24"/>
              </w:rPr>
              <w:t>25-44 years</w:t>
            </w:r>
          </w:p>
        </w:tc>
        <w:tc>
          <w:tcPr>
            <w:tcW w:w="691" w:type="pct"/>
            <w:shd w:val="clear" w:color="auto" w:fill="auto"/>
          </w:tcPr>
          <w:p w14:paraId="31ADD948" w14:textId="493515C6" w:rsidR="008E709F" w:rsidRPr="00EB191D" w:rsidRDefault="00075F5C" w:rsidP="00C34C49">
            <w:pPr>
              <w:spacing w:after="0" w:line="360" w:lineRule="auto"/>
              <w:jc w:val="right"/>
              <w:rPr>
                <w:szCs w:val="24"/>
              </w:rPr>
            </w:pPr>
            <w:r w:rsidRPr="00EB191D">
              <w:rPr>
                <w:szCs w:val="24"/>
              </w:rPr>
              <w:t>14</w:t>
            </w:r>
            <w:r w:rsidR="002E3D29">
              <w:rPr>
                <w:szCs w:val="24"/>
              </w:rPr>
              <w:t>.</w:t>
            </w:r>
            <w:r w:rsidRPr="00EB191D">
              <w:rPr>
                <w:szCs w:val="24"/>
              </w:rPr>
              <w:t>0</w:t>
            </w:r>
          </w:p>
        </w:tc>
        <w:tc>
          <w:tcPr>
            <w:tcW w:w="691" w:type="pct"/>
            <w:shd w:val="clear" w:color="auto" w:fill="auto"/>
          </w:tcPr>
          <w:p w14:paraId="7575637D" w14:textId="1DDCD883" w:rsidR="008E709F" w:rsidRPr="00EB191D" w:rsidRDefault="00075F5C" w:rsidP="00C34C49">
            <w:pPr>
              <w:spacing w:after="0" w:line="360" w:lineRule="auto"/>
              <w:jc w:val="right"/>
              <w:rPr>
                <w:szCs w:val="24"/>
              </w:rPr>
            </w:pPr>
            <w:r w:rsidRPr="00EB191D">
              <w:rPr>
                <w:szCs w:val="24"/>
              </w:rPr>
              <w:t>14</w:t>
            </w:r>
            <w:r w:rsidR="002E3D29">
              <w:rPr>
                <w:szCs w:val="24"/>
              </w:rPr>
              <w:t>.</w:t>
            </w:r>
            <w:r w:rsidRPr="00EB191D">
              <w:rPr>
                <w:szCs w:val="24"/>
              </w:rPr>
              <w:t>2</w:t>
            </w:r>
          </w:p>
        </w:tc>
        <w:tc>
          <w:tcPr>
            <w:tcW w:w="691" w:type="pct"/>
            <w:shd w:val="clear" w:color="auto" w:fill="auto"/>
          </w:tcPr>
          <w:p w14:paraId="3376A56D" w14:textId="6841373C" w:rsidR="008E709F" w:rsidRPr="00EB191D" w:rsidRDefault="00075F5C" w:rsidP="00C34C49">
            <w:pPr>
              <w:spacing w:after="0" w:line="360" w:lineRule="auto"/>
              <w:jc w:val="right"/>
              <w:rPr>
                <w:szCs w:val="24"/>
              </w:rPr>
            </w:pPr>
            <w:r w:rsidRPr="00EB191D">
              <w:rPr>
                <w:szCs w:val="24"/>
              </w:rPr>
              <w:t>14</w:t>
            </w:r>
            <w:r w:rsidR="002E3D29">
              <w:rPr>
                <w:szCs w:val="24"/>
              </w:rPr>
              <w:t>.</w:t>
            </w:r>
            <w:r w:rsidRPr="00EB191D">
              <w:rPr>
                <w:szCs w:val="24"/>
              </w:rPr>
              <w:t>4</w:t>
            </w:r>
          </w:p>
        </w:tc>
        <w:tc>
          <w:tcPr>
            <w:tcW w:w="691" w:type="pct"/>
            <w:shd w:val="clear" w:color="auto" w:fill="auto"/>
          </w:tcPr>
          <w:p w14:paraId="69B5198B" w14:textId="3B969453" w:rsidR="008E709F" w:rsidRPr="00EB191D" w:rsidRDefault="00075F5C" w:rsidP="00C34C49">
            <w:pPr>
              <w:spacing w:after="0" w:line="360" w:lineRule="auto"/>
              <w:jc w:val="right"/>
              <w:rPr>
                <w:szCs w:val="24"/>
              </w:rPr>
            </w:pPr>
            <w:r w:rsidRPr="00EB191D">
              <w:rPr>
                <w:szCs w:val="24"/>
              </w:rPr>
              <w:t>14</w:t>
            </w:r>
            <w:r w:rsidR="002E3D29">
              <w:rPr>
                <w:szCs w:val="24"/>
              </w:rPr>
              <w:t>.</w:t>
            </w:r>
            <w:r w:rsidRPr="00EB191D">
              <w:rPr>
                <w:szCs w:val="24"/>
              </w:rPr>
              <w:t>6</w:t>
            </w:r>
          </w:p>
        </w:tc>
        <w:tc>
          <w:tcPr>
            <w:tcW w:w="691" w:type="pct"/>
            <w:shd w:val="clear" w:color="auto" w:fill="auto"/>
          </w:tcPr>
          <w:p w14:paraId="63A1C641" w14:textId="142F8107" w:rsidR="008E709F" w:rsidRPr="00EB191D" w:rsidRDefault="00075F5C" w:rsidP="00C34C49">
            <w:pPr>
              <w:spacing w:after="0" w:line="360" w:lineRule="auto"/>
              <w:jc w:val="right"/>
              <w:rPr>
                <w:szCs w:val="24"/>
              </w:rPr>
            </w:pPr>
            <w:r w:rsidRPr="00EB191D">
              <w:rPr>
                <w:szCs w:val="24"/>
              </w:rPr>
              <w:t>14</w:t>
            </w:r>
            <w:r w:rsidR="002E3D29">
              <w:rPr>
                <w:szCs w:val="24"/>
              </w:rPr>
              <w:t>.</w:t>
            </w:r>
            <w:r w:rsidRPr="00EB191D">
              <w:rPr>
                <w:szCs w:val="24"/>
              </w:rPr>
              <w:t>5</w:t>
            </w:r>
          </w:p>
        </w:tc>
      </w:tr>
      <w:tr w:rsidR="008E709F" w:rsidRPr="00EB191D" w14:paraId="6411A148" w14:textId="77777777" w:rsidTr="00A04FA0">
        <w:tc>
          <w:tcPr>
            <w:tcW w:w="1544" w:type="pct"/>
            <w:shd w:val="clear" w:color="auto" w:fill="auto"/>
          </w:tcPr>
          <w:p w14:paraId="192C41AC" w14:textId="77777777" w:rsidR="008E709F" w:rsidRPr="00EB191D" w:rsidRDefault="008E709F" w:rsidP="00C34C49">
            <w:pPr>
              <w:spacing w:after="0" w:line="360" w:lineRule="auto"/>
              <w:rPr>
                <w:szCs w:val="24"/>
              </w:rPr>
            </w:pPr>
            <w:r w:rsidRPr="00EB191D">
              <w:rPr>
                <w:szCs w:val="24"/>
              </w:rPr>
              <w:t>45-64 years</w:t>
            </w:r>
          </w:p>
        </w:tc>
        <w:tc>
          <w:tcPr>
            <w:tcW w:w="691" w:type="pct"/>
            <w:shd w:val="clear" w:color="auto" w:fill="auto"/>
          </w:tcPr>
          <w:p w14:paraId="51E01576" w14:textId="244C3808" w:rsidR="008E709F" w:rsidRPr="00EB191D" w:rsidRDefault="00075F5C" w:rsidP="00C34C49">
            <w:pPr>
              <w:spacing w:after="0" w:line="360" w:lineRule="auto"/>
              <w:jc w:val="right"/>
              <w:rPr>
                <w:szCs w:val="24"/>
              </w:rPr>
            </w:pPr>
            <w:r w:rsidRPr="00EB191D">
              <w:rPr>
                <w:szCs w:val="24"/>
              </w:rPr>
              <w:t>9</w:t>
            </w:r>
            <w:r w:rsidR="002E3D29">
              <w:rPr>
                <w:szCs w:val="24"/>
              </w:rPr>
              <w:t>.</w:t>
            </w:r>
            <w:r w:rsidRPr="00EB191D">
              <w:rPr>
                <w:szCs w:val="24"/>
              </w:rPr>
              <w:t>0</w:t>
            </w:r>
          </w:p>
        </w:tc>
        <w:tc>
          <w:tcPr>
            <w:tcW w:w="691" w:type="pct"/>
            <w:shd w:val="clear" w:color="auto" w:fill="auto"/>
          </w:tcPr>
          <w:p w14:paraId="1CA42FA1" w14:textId="11F1086D" w:rsidR="008E709F" w:rsidRPr="00EB191D" w:rsidRDefault="00075F5C" w:rsidP="00C34C49">
            <w:pPr>
              <w:spacing w:after="0" w:line="360" w:lineRule="auto"/>
              <w:jc w:val="right"/>
              <w:rPr>
                <w:szCs w:val="24"/>
              </w:rPr>
            </w:pPr>
            <w:r w:rsidRPr="00EB191D">
              <w:rPr>
                <w:szCs w:val="24"/>
              </w:rPr>
              <w:t>9</w:t>
            </w:r>
            <w:r w:rsidR="002E3D29">
              <w:rPr>
                <w:szCs w:val="24"/>
              </w:rPr>
              <w:t>.</w:t>
            </w:r>
            <w:r w:rsidRPr="00EB191D">
              <w:rPr>
                <w:szCs w:val="24"/>
              </w:rPr>
              <w:t>2</w:t>
            </w:r>
          </w:p>
        </w:tc>
        <w:tc>
          <w:tcPr>
            <w:tcW w:w="691" w:type="pct"/>
            <w:shd w:val="clear" w:color="auto" w:fill="auto"/>
          </w:tcPr>
          <w:p w14:paraId="61C3EC35" w14:textId="43D7460F" w:rsidR="008E709F" w:rsidRPr="00EB191D" w:rsidRDefault="00075F5C" w:rsidP="00C34C49">
            <w:pPr>
              <w:spacing w:after="0" w:line="360" w:lineRule="auto"/>
              <w:jc w:val="right"/>
              <w:rPr>
                <w:szCs w:val="24"/>
              </w:rPr>
            </w:pPr>
            <w:r w:rsidRPr="00EB191D">
              <w:rPr>
                <w:szCs w:val="24"/>
              </w:rPr>
              <w:t>9</w:t>
            </w:r>
            <w:r w:rsidR="002E3D29">
              <w:rPr>
                <w:szCs w:val="24"/>
              </w:rPr>
              <w:t>.</w:t>
            </w:r>
            <w:r w:rsidRPr="00EB191D">
              <w:rPr>
                <w:szCs w:val="24"/>
              </w:rPr>
              <w:t>3</w:t>
            </w:r>
          </w:p>
        </w:tc>
        <w:tc>
          <w:tcPr>
            <w:tcW w:w="691" w:type="pct"/>
            <w:shd w:val="clear" w:color="auto" w:fill="auto"/>
          </w:tcPr>
          <w:p w14:paraId="34499A5A" w14:textId="1A1AB244" w:rsidR="008E709F" w:rsidRPr="00EB191D" w:rsidRDefault="00075F5C" w:rsidP="00C34C49">
            <w:pPr>
              <w:spacing w:after="0" w:line="360" w:lineRule="auto"/>
              <w:jc w:val="right"/>
              <w:rPr>
                <w:szCs w:val="24"/>
              </w:rPr>
            </w:pPr>
            <w:r w:rsidRPr="00EB191D">
              <w:rPr>
                <w:szCs w:val="24"/>
              </w:rPr>
              <w:t>9</w:t>
            </w:r>
            <w:r w:rsidR="002E3D29">
              <w:rPr>
                <w:szCs w:val="24"/>
              </w:rPr>
              <w:t>.</w:t>
            </w:r>
            <w:r w:rsidRPr="00EB191D">
              <w:rPr>
                <w:szCs w:val="24"/>
              </w:rPr>
              <w:t>7</w:t>
            </w:r>
          </w:p>
        </w:tc>
        <w:tc>
          <w:tcPr>
            <w:tcW w:w="691" w:type="pct"/>
            <w:shd w:val="clear" w:color="auto" w:fill="auto"/>
          </w:tcPr>
          <w:p w14:paraId="06B33428" w14:textId="5A1DD212" w:rsidR="008E709F" w:rsidRPr="00EB191D" w:rsidRDefault="00075F5C" w:rsidP="00C34C49">
            <w:pPr>
              <w:spacing w:after="0" w:line="360" w:lineRule="auto"/>
              <w:jc w:val="right"/>
              <w:rPr>
                <w:szCs w:val="24"/>
              </w:rPr>
            </w:pPr>
            <w:r w:rsidRPr="00EB191D">
              <w:rPr>
                <w:szCs w:val="24"/>
              </w:rPr>
              <w:t>10</w:t>
            </w:r>
            <w:r w:rsidR="002E3D29">
              <w:rPr>
                <w:szCs w:val="24"/>
              </w:rPr>
              <w:t>.</w:t>
            </w:r>
            <w:r w:rsidRPr="00EB191D">
              <w:rPr>
                <w:szCs w:val="24"/>
              </w:rPr>
              <w:t>1</w:t>
            </w:r>
          </w:p>
        </w:tc>
      </w:tr>
      <w:tr w:rsidR="008E709F" w:rsidRPr="00EB191D" w14:paraId="71CED177" w14:textId="77777777" w:rsidTr="00A04FA0">
        <w:tc>
          <w:tcPr>
            <w:tcW w:w="1544" w:type="pct"/>
            <w:shd w:val="clear" w:color="auto" w:fill="auto"/>
          </w:tcPr>
          <w:p w14:paraId="1365439D" w14:textId="77777777" w:rsidR="008E709F" w:rsidRPr="00EB191D" w:rsidRDefault="008E709F" w:rsidP="00C34C49">
            <w:pPr>
              <w:spacing w:after="0" w:line="360" w:lineRule="auto"/>
              <w:rPr>
                <w:szCs w:val="24"/>
              </w:rPr>
            </w:pPr>
            <w:r w:rsidRPr="00EB191D">
              <w:rPr>
                <w:szCs w:val="24"/>
              </w:rPr>
              <w:lastRenderedPageBreak/>
              <w:t>65-74 years</w:t>
            </w:r>
          </w:p>
        </w:tc>
        <w:tc>
          <w:tcPr>
            <w:tcW w:w="691" w:type="pct"/>
            <w:shd w:val="clear" w:color="auto" w:fill="auto"/>
          </w:tcPr>
          <w:p w14:paraId="2EDFAC90" w14:textId="36192994" w:rsidR="008E709F" w:rsidRPr="00EB191D" w:rsidRDefault="00075F5C" w:rsidP="00C34C49">
            <w:pPr>
              <w:spacing w:after="0" w:line="360" w:lineRule="auto"/>
              <w:jc w:val="right"/>
              <w:rPr>
                <w:szCs w:val="24"/>
              </w:rPr>
            </w:pPr>
            <w:r w:rsidRPr="00EB191D">
              <w:rPr>
                <w:szCs w:val="24"/>
              </w:rPr>
              <w:t>9</w:t>
            </w:r>
            <w:r w:rsidR="002E3D29">
              <w:rPr>
                <w:szCs w:val="24"/>
              </w:rPr>
              <w:t>.</w:t>
            </w:r>
            <w:r w:rsidRPr="00EB191D">
              <w:rPr>
                <w:szCs w:val="24"/>
              </w:rPr>
              <w:t>1</w:t>
            </w:r>
          </w:p>
        </w:tc>
        <w:tc>
          <w:tcPr>
            <w:tcW w:w="691" w:type="pct"/>
            <w:shd w:val="clear" w:color="auto" w:fill="auto"/>
          </w:tcPr>
          <w:p w14:paraId="55EBD193" w14:textId="4C0ADDB5" w:rsidR="008E709F" w:rsidRPr="00EB191D" w:rsidRDefault="00075F5C" w:rsidP="00C34C49">
            <w:pPr>
              <w:spacing w:after="0" w:line="360" w:lineRule="auto"/>
              <w:jc w:val="right"/>
              <w:rPr>
                <w:szCs w:val="24"/>
              </w:rPr>
            </w:pPr>
            <w:r w:rsidRPr="00EB191D">
              <w:rPr>
                <w:szCs w:val="24"/>
              </w:rPr>
              <w:t>8</w:t>
            </w:r>
            <w:r w:rsidR="002E3D29">
              <w:rPr>
                <w:szCs w:val="24"/>
              </w:rPr>
              <w:t>.</w:t>
            </w:r>
            <w:r w:rsidRPr="00EB191D">
              <w:rPr>
                <w:szCs w:val="24"/>
              </w:rPr>
              <w:t>8</w:t>
            </w:r>
          </w:p>
        </w:tc>
        <w:tc>
          <w:tcPr>
            <w:tcW w:w="691" w:type="pct"/>
            <w:shd w:val="clear" w:color="auto" w:fill="auto"/>
          </w:tcPr>
          <w:p w14:paraId="52D3D642" w14:textId="04835091" w:rsidR="008E709F" w:rsidRPr="00EB191D" w:rsidRDefault="00075F5C" w:rsidP="00C34C49">
            <w:pPr>
              <w:spacing w:after="0" w:line="360" w:lineRule="auto"/>
              <w:jc w:val="right"/>
              <w:rPr>
                <w:szCs w:val="24"/>
              </w:rPr>
            </w:pPr>
            <w:r w:rsidRPr="00EB191D">
              <w:rPr>
                <w:szCs w:val="24"/>
              </w:rPr>
              <w:t>8</w:t>
            </w:r>
            <w:r w:rsidR="002E3D29">
              <w:rPr>
                <w:szCs w:val="24"/>
              </w:rPr>
              <w:t>.</w:t>
            </w:r>
            <w:r w:rsidRPr="00EB191D">
              <w:rPr>
                <w:szCs w:val="24"/>
              </w:rPr>
              <w:t>1</w:t>
            </w:r>
          </w:p>
        </w:tc>
        <w:tc>
          <w:tcPr>
            <w:tcW w:w="691" w:type="pct"/>
            <w:shd w:val="clear" w:color="auto" w:fill="auto"/>
          </w:tcPr>
          <w:p w14:paraId="23CF845C" w14:textId="4062EC38" w:rsidR="008E709F" w:rsidRPr="00EB191D" w:rsidRDefault="00075F5C" w:rsidP="00C34C49">
            <w:pPr>
              <w:spacing w:after="0" w:line="360" w:lineRule="auto"/>
              <w:jc w:val="right"/>
              <w:rPr>
                <w:szCs w:val="24"/>
              </w:rPr>
            </w:pPr>
            <w:r w:rsidRPr="00EB191D">
              <w:rPr>
                <w:szCs w:val="24"/>
              </w:rPr>
              <w:t>9</w:t>
            </w:r>
            <w:r w:rsidR="002E3D29">
              <w:rPr>
                <w:szCs w:val="24"/>
              </w:rPr>
              <w:t>.</w:t>
            </w:r>
            <w:r w:rsidRPr="00EB191D">
              <w:rPr>
                <w:szCs w:val="24"/>
              </w:rPr>
              <w:t>2</w:t>
            </w:r>
          </w:p>
        </w:tc>
        <w:tc>
          <w:tcPr>
            <w:tcW w:w="691" w:type="pct"/>
            <w:shd w:val="clear" w:color="auto" w:fill="auto"/>
          </w:tcPr>
          <w:p w14:paraId="6B1583DA" w14:textId="42C9F00A" w:rsidR="008E709F" w:rsidRPr="00EB191D" w:rsidRDefault="00075F5C" w:rsidP="00C34C49">
            <w:pPr>
              <w:spacing w:after="0" w:line="360" w:lineRule="auto"/>
              <w:jc w:val="right"/>
              <w:rPr>
                <w:szCs w:val="24"/>
              </w:rPr>
            </w:pPr>
            <w:r w:rsidRPr="00EB191D">
              <w:rPr>
                <w:szCs w:val="24"/>
              </w:rPr>
              <w:t>10</w:t>
            </w:r>
            <w:r w:rsidR="002E3D29">
              <w:rPr>
                <w:szCs w:val="24"/>
              </w:rPr>
              <w:t>.</w:t>
            </w:r>
            <w:r w:rsidRPr="00EB191D">
              <w:rPr>
                <w:szCs w:val="24"/>
              </w:rPr>
              <w:t>5</w:t>
            </w:r>
          </w:p>
        </w:tc>
      </w:tr>
      <w:tr w:rsidR="008E709F" w:rsidRPr="00EB191D" w14:paraId="75A6421E" w14:textId="77777777" w:rsidTr="00A04FA0">
        <w:tc>
          <w:tcPr>
            <w:tcW w:w="1544" w:type="pct"/>
            <w:shd w:val="clear" w:color="auto" w:fill="auto"/>
          </w:tcPr>
          <w:p w14:paraId="2646AD28" w14:textId="77777777" w:rsidR="008E709F" w:rsidRPr="00EB191D" w:rsidRDefault="008E709F" w:rsidP="00C34C49">
            <w:pPr>
              <w:spacing w:after="0" w:line="360" w:lineRule="auto"/>
              <w:rPr>
                <w:szCs w:val="24"/>
              </w:rPr>
            </w:pPr>
            <w:r w:rsidRPr="00EB191D">
              <w:rPr>
                <w:szCs w:val="24"/>
              </w:rPr>
              <w:t>75+ years</w:t>
            </w:r>
          </w:p>
        </w:tc>
        <w:tc>
          <w:tcPr>
            <w:tcW w:w="691" w:type="pct"/>
            <w:shd w:val="clear" w:color="auto" w:fill="auto"/>
          </w:tcPr>
          <w:p w14:paraId="006D92CE" w14:textId="27A4B47E" w:rsidR="008E709F" w:rsidRPr="00EB191D" w:rsidRDefault="00075F5C" w:rsidP="00C34C49">
            <w:pPr>
              <w:spacing w:after="0" w:line="360" w:lineRule="auto"/>
              <w:jc w:val="right"/>
              <w:rPr>
                <w:szCs w:val="24"/>
              </w:rPr>
            </w:pPr>
            <w:r w:rsidRPr="00EB191D">
              <w:rPr>
                <w:szCs w:val="24"/>
              </w:rPr>
              <w:t>19</w:t>
            </w:r>
            <w:r w:rsidR="002E3D29">
              <w:rPr>
                <w:szCs w:val="24"/>
              </w:rPr>
              <w:t>.</w:t>
            </w:r>
            <w:r w:rsidRPr="00EB191D">
              <w:rPr>
                <w:szCs w:val="24"/>
              </w:rPr>
              <w:t>7</w:t>
            </w:r>
          </w:p>
        </w:tc>
        <w:tc>
          <w:tcPr>
            <w:tcW w:w="691" w:type="pct"/>
            <w:shd w:val="clear" w:color="auto" w:fill="auto"/>
          </w:tcPr>
          <w:p w14:paraId="06A58FF4" w14:textId="2E0D7974" w:rsidR="008E709F" w:rsidRPr="00EB191D" w:rsidRDefault="00075F5C" w:rsidP="00C34C49">
            <w:pPr>
              <w:spacing w:after="0" w:line="360" w:lineRule="auto"/>
              <w:jc w:val="right"/>
              <w:rPr>
                <w:szCs w:val="24"/>
              </w:rPr>
            </w:pPr>
            <w:r w:rsidRPr="00EB191D">
              <w:rPr>
                <w:szCs w:val="24"/>
              </w:rPr>
              <w:t>18</w:t>
            </w:r>
            <w:r w:rsidR="002E3D29">
              <w:rPr>
                <w:szCs w:val="24"/>
              </w:rPr>
              <w:t>.</w:t>
            </w:r>
            <w:r w:rsidRPr="00EB191D">
              <w:rPr>
                <w:szCs w:val="24"/>
              </w:rPr>
              <w:t>0</w:t>
            </w:r>
          </w:p>
        </w:tc>
        <w:tc>
          <w:tcPr>
            <w:tcW w:w="691" w:type="pct"/>
            <w:shd w:val="clear" w:color="auto" w:fill="auto"/>
          </w:tcPr>
          <w:p w14:paraId="18903014" w14:textId="52187308" w:rsidR="008E709F" w:rsidRPr="00EB191D" w:rsidRDefault="00075F5C" w:rsidP="00C34C49">
            <w:pPr>
              <w:spacing w:after="0" w:line="360" w:lineRule="auto"/>
              <w:jc w:val="right"/>
              <w:rPr>
                <w:szCs w:val="24"/>
              </w:rPr>
            </w:pPr>
            <w:r w:rsidRPr="00EB191D">
              <w:rPr>
                <w:szCs w:val="24"/>
              </w:rPr>
              <w:t>16</w:t>
            </w:r>
            <w:r w:rsidR="002E3D29">
              <w:rPr>
                <w:szCs w:val="24"/>
              </w:rPr>
              <w:t>.</w:t>
            </w:r>
            <w:r w:rsidRPr="00EB191D">
              <w:rPr>
                <w:szCs w:val="24"/>
              </w:rPr>
              <w:t>5</w:t>
            </w:r>
          </w:p>
        </w:tc>
        <w:tc>
          <w:tcPr>
            <w:tcW w:w="691" w:type="pct"/>
            <w:shd w:val="clear" w:color="auto" w:fill="auto"/>
          </w:tcPr>
          <w:p w14:paraId="6E91233A" w14:textId="52AF68DF" w:rsidR="008E709F" w:rsidRPr="00EB191D" w:rsidRDefault="00075F5C" w:rsidP="00C34C49">
            <w:pPr>
              <w:spacing w:after="0" w:line="360" w:lineRule="auto"/>
              <w:jc w:val="right"/>
              <w:rPr>
                <w:szCs w:val="24"/>
              </w:rPr>
            </w:pPr>
            <w:r w:rsidRPr="00EB191D">
              <w:rPr>
                <w:szCs w:val="24"/>
              </w:rPr>
              <w:t>19</w:t>
            </w:r>
            <w:r w:rsidR="002E3D29">
              <w:rPr>
                <w:szCs w:val="24"/>
              </w:rPr>
              <w:t>.</w:t>
            </w:r>
            <w:r w:rsidRPr="00EB191D">
              <w:rPr>
                <w:szCs w:val="24"/>
              </w:rPr>
              <w:t>1</w:t>
            </w:r>
          </w:p>
        </w:tc>
        <w:tc>
          <w:tcPr>
            <w:tcW w:w="691" w:type="pct"/>
            <w:shd w:val="clear" w:color="auto" w:fill="auto"/>
          </w:tcPr>
          <w:p w14:paraId="510153DB" w14:textId="5C4FDBF8" w:rsidR="008E709F" w:rsidRPr="00EB191D" w:rsidRDefault="00075F5C" w:rsidP="00C34C49">
            <w:pPr>
              <w:spacing w:after="0" w:line="360" w:lineRule="auto"/>
              <w:jc w:val="right"/>
              <w:rPr>
                <w:szCs w:val="24"/>
              </w:rPr>
            </w:pPr>
            <w:r w:rsidRPr="00EB191D">
              <w:rPr>
                <w:szCs w:val="24"/>
              </w:rPr>
              <w:t>22</w:t>
            </w:r>
            <w:r w:rsidR="002E3D29">
              <w:rPr>
                <w:szCs w:val="24"/>
              </w:rPr>
              <w:t>.</w:t>
            </w:r>
            <w:r w:rsidRPr="00EB191D">
              <w:rPr>
                <w:szCs w:val="24"/>
              </w:rPr>
              <w:t>1</w:t>
            </w:r>
          </w:p>
        </w:tc>
      </w:tr>
    </w:tbl>
    <w:p w14:paraId="06436B8B" w14:textId="52A556F1" w:rsidR="00671E71" w:rsidRPr="00EB191D" w:rsidRDefault="00671E71" w:rsidP="00EB191D">
      <w:pPr>
        <w:spacing w:line="360" w:lineRule="auto"/>
        <w:rPr>
          <w:szCs w:val="24"/>
        </w:rPr>
      </w:pPr>
      <w:r w:rsidRPr="00EB191D">
        <w:rPr>
          <w:szCs w:val="24"/>
        </w:rPr>
        <w:t xml:space="preserve">Source: </w:t>
      </w:r>
      <w:r w:rsidR="00075F5C" w:rsidRPr="00EB191D">
        <w:rPr>
          <w:szCs w:val="24"/>
        </w:rPr>
        <w:t>TRIF</w:t>
      </w:r>
      <w:r w:rsidRPr="00EB191D">
        <w:rPr>
          <w:szCs w:val="24"/>
        </w:rPr>
        <w:t>. Statistics Sweden</w:t>
      </w:r>
      <w:r w:rsidRPr="00EB191D">
        <w:rPr>
          <w:szCs w:val="24"/>
        </w:rPr>
        <w:tab/>
      </w:r>
      <w:r w:rsidRPr="00EB191D">
        <w:rPr>
          <w:szCs w:val="24"/>
        </w:rPr>
        <w:tab/>
      </w:r>
      <w:r w:rsidRPr="00EB191D">
        <w:rPr>
          <w:szCs w:val="24"/>
        </w:rPr>
        <w:tab/>
      </w:r>
      <w:r w:rsidRPr="00EB191D">
        <w:rPr>
          <w:szCs w:val="24"/>
        </w:rPr>
        <w:tab/>
      </w:r>
      <w:r w:rsidRPr="00EB191D">
        <w:rPr>
          <w:szCs w:val="24"/>
        </w:rPr>
        <w:tab/>
      </w:r>
      <w:r w:rsidRPr="00EB191D">
        <w:rPr>
          <w:szCs w:val="24"/>
        </w:rPr>
        <w:tab/>
      </w:r>
    </w:p>
    <w:p w14:paraId="6578AC72" w14:textId="79D18751" w:rsidR="00D50CC9" w:rsidRPr="00EB191D" w:rsidRDefault="00D50CC9" w:rsidP="00EB191D">
      <w:pPr>
        <w:pStyle w:val="RKnormal"/>
        <w:spacing w:line="360" w:lineRule="auto"/>
        <w:rPr>
          <w:rFonts w:ascii="Times New Roman" w:hAnsi="Times New Roman"/>
          <w:szCs w:val="24"/>
          <w:lang w:val="en-GB"/>
        </w:rPr>
        <w:sectPr w:rsidR="00D50CC9" w:rsidRPr="00EB191D" w:rsidSect="00FA39DE">
          <w:pgSz w:w="11907" w:h="16840" w:code="9"/>
          <w:pgMar w:top="1134" w:right="1134" w:bottom="1134" w:left="1134" w:header="720" w:footer="720" w:gutter="0"/>
          <w:cols w:space="720"/>
          <w:noEndnote/>
        </w:sectPr>
      </w:pPr>
    </w:p>
    <w:p w14:paraId="617C8E51" w14:textId="77777777" w:rsidR="00EF4C5C" w:rsidRPr="00EB191D" w:rsidRDefault="00EF4C5C" w:rsidP="00EB191D">
      <w:pPr>
        <w:spacing w:line="360" w:lineRule="auto"/>
        <w:rPr>
          <w:b/>
          <w:szCs w:val="24"/>
        </w:rPr>
      </w:pPr>
      <w:r w:rsidRPr="00EB191D">
        <w:rPr>
          <w:b/>
          <w:szCs w:val="24"/>
        </w:rPr>
        <w:lastRenderedPageBreak/>
        <w:t>Appendix 4</w:t>
      </w:r>
    </w:p>
    <w:p w14:paraId="026CB1C4" w14:textId="49838221" w:rsidR="00EF4C5C" w:rsidRPr="00EB191D" w:rsidRDefault="00EF4C5C" w:rsidP="00EB191D">
      <w:pPr>
        <w:pStyle w:val="RKnormal"/>
        <w:spacing w:line="360" w:lineRule="auto"/>
        <w:rPr>
          <w:rFonts w:ascii="Times New Roman" w:hAnsi="Times New Roman"/>
          <w:szCs w:val="24"/>
          <w:lang w:val="en-GB"/>
        </w:rPr>
      </w:pPr>
      <w:r w:rsidRPr="00EB191D">
        <w:rPr>
          <w:rFonts w:ascii="Times New Roman" w:hAnsi="Times New Roman"/>
          <w:szCs w:val="24"/>
          <w:lang w:val="en-GB"/>
        </w:rPr>
        <w:t xml:space="preserve">Statistics on the number of pupils in compulsory education (Source: National Agency for Education, NAE). </w:t>
      </w:r>
    </w:p>
    <w:p w14:paraId="1EEC54BE" w14:textId="77777777" w:rsidR="00EF4C5C" w:rsidRPr="00EB191D" w:rsidRDefault="00EF4C5C" w:rsidP="00EB191D">
      <w:pPr>
        <w:pStyle w:val="RKnormal"/>
        <w:spacing w:line="360" w:lineRule="auto"/>
        <w:rPr>
          <w:rFonts w:ascii="Times New Roman" w:hAnsi="Times New Roman"/>
          <w:szCs w:val="24"/>
          <w:lang w:val="en-GB"/>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4"/>
        <w:gridCol w:w="920"/>
        <w:gridCol w:w="920"/>
        <w:gridCol w:w="920"/>
        <w:gridCol w:w="920"/>
        <w:gridCol w:w="920"/>
        <w:gridCol w:w="920"/>
        <w:gridCol w:w="920"/>
        <w:gridCol w:w="920"/>
        <w:gridCol w:w="920"/>
        <w:gridCol w:w="1100"/>
      </w:tblGrid>
      <w:tr w:rsidR="00D50CC9" w:rsidRPr="002A6B86" w14:paraId="0370B8AD" w14:textId="77777777" w:rsidTr="002A6B86">
        <w:trPr>
          <w:trHeight w:val="305"/>
        </w:trPr>
        <w:tc>
          <w:tcPr>
            <w:tcW w:w="0" w:type="auto"/>
          </w:tcPr>
          <w:p w14:paraId="41E1C4B1" w14:textId="0F720450" w:rsidR="00D50CC9" w:rsidRPr="002A6B86" w:rsidRDefault="00D50CC9" w:rsidP="00EB191D">
            <w:pPr>
              <w:autoSpaceDE w:val="0"/>
              <w:autoSpaceDN w:val="0"/>
              <w:adjustRightInd w:val="0"/>
              <w:spacing w:after="0" w:line="360" w:lineRule="auto"/>
              <w:rPr>
                <w:color w:val="000000"/>
                <w:szCs w:val="24"/>
              </w:rPr>
            </w:pPr>
          </w:p>
        </w:tc>
        <w:tc>
          <w:tcPr>
            <w:tcW w:w="0" w:type="auto"/>
          </w:tcPr>
          <w:p w14:paraId="0D439651"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1</w:t>
            </w:r>
          </w:p>
        </w:tc>
        <w:tc>
          <w:tcPr>
            <w:tcW w:w="0" w:type="auto"/>
          </w:tcPr>
          <w:p w14:paraId="74EA56FF"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2</w:t>
            </w:r>
          </w:p>
        </w:tc>
        <w:tc>
          <w:tcPr>
            <w:tcW w:w="0" w:type="auto"/>
          </w:tcPr>
          <w:p w14:paraId="5D186FF8"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3</w:t>
            </w:r>
          </w:p>
        </w:tc>
        <w:tc>
          <w:tcPr>
            <w:tcW w:w="0" w:type="auto"/>
          </w:tcPr>
          <w:p w14:paraId="0D8C5630"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4</w:t>
            </w:r>
          </w:p>
        </w:tc>
        <w:tc>
          <w:tcPr>
            <w:tcW w:w="0" w:type="auto"/>
          </w:tcPr>
          <w:p w14:paraId="5BD321CA"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5</w:t>
            </w:r>
          </w:p>
        </w:tc>
        <w:tc>
          <w:tcPr>
            <w:tcW w:w="0" w:type="auto"/>
          </w:tcPr>
          <w:p w14:paraId="4DC41E9E"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6</w:t>
            </w:r>
          </w:p>
        </w:tc>
        <w:tc>
          <w:tcPr>
            <w:tcW w:w="0" w:type="auto"/>
          </w:tcPr>
          <w:p w14:paraId="77D7843D"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7</w:t>
            </w:r>
          </w:p>
        </w:tc>
        <w:tc>
          <w:tcPr>
            <w:tcW w:w="0" w:type="auto"/>
          </w:tcPr>
          <w:p w14:paraId="21F90722"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8</w:t>
            </w:r>
          </w:p>
        </w:tc>
        <w:tc>
          <w:tcPr>
            <w:tcW w:w="0" w:type="auto"/>
          </w:tcPr>
          <w:p w14:paraId="69935746"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Year 9</w:t>
            </w:r>
          </w:p>
        </w:tc>
        <w:tc>
          <w:tcPr>
            <w:tcW w:w="0" w:type="auto"/>
          </w:tcPr>
          <w:p w14:paraId="548813E9"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Total</w:t>
            </w:r>
          </w:p>
        </w:tc>
      </w:tr>
      <w:tr w:rsidR="00D50CC9" w:rsidRPr="002A6B86" w14:paraId="5CA84A13" w14:textId="77777777" w:rsidTr="002A6B86">
        <w:trPr>
          <w:trHeight w:val="247"/>
        </w:trPr>
        <w:tc>
          <w:tcPr>
            <w:tcW w:w="0" w:type="auto"/>
          </w:tcPr>
          <w:p w14:paraId="16696EF6" w14:textId="77777777" w:rsidR="00D50CC9" w:rsidRPr="002A6B86" w:rsidRDefault="00D50CC9" w:rsidP="00EB191D">
            <w:pPr>
              <w:autoSpaceDE w:val="0"/>
              <w:autoSpaceDN w:val="0"/>
              <w:adjustRightInd w:val="0"/>
              <w:spacing w:after="0" w:line="360" w:lineRule="auto"/>
              <w:rPr>
                <w:color w:val="000000"/>
                <w:szCs w:val="24"/>
                <w:lang w:eastAsia="sv-SE"/>
              </w:rPr>
            </w:pPr>
            <w:r w:rsidRPr="002A6B86">
              <w:rPr>
                <w:color w:val="000000"/>
                <w:szCs w:val="24"/>
                <w:lang w:eastAsia="sv-SE"/>
              </w:rPr>
              <w:t>Number of pupils</w:t>
            </w:r>
          </w:p>
        </w:tc>
        <w:tc>
          <w:tcPr>
            <w:tcW w:w="0" w:type="auto"/>
          </w:tcPr>
          <w:p w14:paraId="65D289FD" w14:textId="77777777" w:rsidR="00D50CC9" w:rsidRPr="002A6B86" w:rsidRDefault="00D50CC9" w:rsidP="00EB191D">
            <w:pPr>
              <w:autoSpaceDE w:val="0"/>
              <w:autoSpaceDN w:val="0"/>
              <w:adjustRightInd w:val="0"/>
              <w:spacing w:after="0" w:line="360" w:lineRule="auto"/>
              <w:rPr>
                <w:color w:val="000000"/>
                <w:szCs w:val="24"/>
                <w:lang w:eastAsia="sv-SE"/>
              </w:rPr>
            </w:pPr>
          </w:p>
        </w:tc>
        <w:tc>
          <w:tcPr>
            <w:tcW w:w="0" w:type="auto"/>
          </w:tcPr>
          <w:p w14:paraId="590498B5"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06343E1"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1B2FC656"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12D8A28B"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1BE0650C"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0A9139D5"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006443E6"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18D85C7"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D51F81D"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r>
      <w:tr w:rsidR="00D50CC9" w:rsidRPr="002A6B86" w14:paraId="0BE525A7" w14:textId="77777777" w:rsidTr="002A6B86">
        <w:trPr>
          <w:trHeight w:val="262"/>
        </w:trPr>
        <w:tc>
          <w:tcPr>
            <w:tcW w:w="0" w:type="auto"/>
          </w:tcPr>
          <w:p w14:paraId="3F2E9711" w14:textId="77777777" w:rsidR="00D50CC9" w:rsidRPr="002A6B86" w:rsidRDefault="00D50CC9" w:rsidP="00EB191D">
            <w:pPr>
              <w:autoSpaceDE w:val="0"/>
              <w:autoSpaceDN w:val="0"/>
              <w:adjustRightInd w:val="0"/>
              <w:spacing w:after="0" w:line="360" w:lineRule="auto"/>
              <w:rPr>
                <w:i/>
                <w:color w:val="000000"/>
                <w:szCs w:val="24"/>
                <w:lang w:eastAsia="sv-SE"/>
              </w:rPr>
            </w:pPr>
            <w:r w:rsidRPr="002A6B86">
              <w:rPr>
                <w:i/>
                <w:color w:val="000000"/>
                <w:szCs w:val="24"/>
                <w:lang w:eastAsia="sv-SE"/>
              </w:rPr>
              <w:t xml:space="preserve">S.Year </w:t>
            </w:r>
            <w:r w:rsidR="00AC4663" w:rsidRPr="002A6B86">
              <w:rPr>
                <w:i/>
                <w:color w:val="000000"/>
                <w:szCs w:val="24"/>
                <w:lang w:eastAsia="sv-SE"/>
              </w:rPr>
              <w:t>12/13</w:t>
            </w:r>
          </w:p>
        </w:tc>
        <w:tc>
          <w:tcPr>
            <w:tcW w:w="0" w:type="auto"/>
          </w:tcPr>
          <w:p w14:paraId="79662AAF" w14:textId="77777777" w:rsidR="00D50CC9" w:rsidRPr="002A6B86" w:rsidRDefault="00D50CC9" w:rsidP="00EB191D">
            <w:pPr>
              <w:autoSpaceDE w:val="0"/>
              <w:autoSpaceDN w:val="0"/>
              <w:adjustRightInd w:val="0"/>
              <w:spacing w:after="0" w:line="360" w:lineRule="auto"/>
              <w:rPr>
                <w:color w:val="000000"/>
                <w:szCs w:val="24"/>
                <w:lang w:eastAsia="sv-SE"/>
              </w:rPr>
            </w:pPr>
          </w:p>
        </w:tc>
        <w:tc>
          <w:tcPr>
            <w:tcW w:w="0" w:type="auto"/>
          </w:tcPr>
          <w:p w14:paraId="5F806EAA"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D224998"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076E4442"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C3D4B01"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6733397"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C8EF39C"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32473A7"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8758830"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FF66DF4"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r>
      <w:tr w:rsidR="00AC4663" w:rsidRPr="002A6B86" w14:paraId="5CD917B2" w14:textId="77777777" w:rsidTr="002A6B86">
        <w:trPr>
          <w:trHeight w:val="247"/>
        </w:trPr>
        <w:tc>
          <w:tcPr>
            <w:tcW w:w="0" w:type="auto"/>
          </w:tcPr>
          <w:p w14:paraId="70E21C61" w14:textId="77777777" w:rsidR="00AC4663" w:rsidRPr="002A6B86" w:rsidRDefault="00AC4663" w:rsidP="00EB191D">
            <w:pPr>
              <w:autoSpaceDE w:val="0"/>
              <w:autoSpaceDN w:val="0"/>
              <w:adjustRightInd w:val="0"/>
              <w:spacing w:after="0" w:line="360" w:lineRule="auto"/>
              <w:rPr>
                <w:bCs/>
                <w:color w:val="000000"/>
                <w:szCs w:val="24"/>
                <w:lang w:eastAsia="sv-SE"/>
              </w:rPr>
            </w:pPr>
            <w:r w:rsidRPr="002A6B86">
              <w:rPr>
                <w:bCs/>
                <w:color w:val="000000"/>
                <w:szCs w:val="24"/>
                <w:lang w:eastAsia="sv-SE"/>
              </w:rPr>
              <w:t>Total</w:t>
            </w:r>
          </w:p>
        </w:tc>
        <w:tc>
          <w:tcPr>
            <w:tcW w:w="0" w:type="auto"/>
          </w:tcPr>
          <w:p w14:paraId="2D67B598"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106 361</w:t>
            </w:r>
          </w:p>
        </w:tc>
        <w:tc>
          <w:tcPr>
            <w:tcW w:w="0" w:type="auto"/>
          </w:tcPr>
          <w:p w14:paraId="7EAE418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105 642</w:t>
            </w:r>
          </w:p>
        </w:tc>
        <w:tc>
          <w:tcPr>
            <w:tcW w:w="0" w:type="auto"/>
          </w:tcPr>
          <w:p w14:paraId="7E15233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104 266</w:t>
            </w:r>
          </w:p>
        </w:tc>
        <w:tc>
          <w:tcPr>
            <w:tcW w:w="0" w:type="auto"/>
          </w:tcPr>
          <w:p w14:paraId="0BF6191B"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101 162</w:t>
            </w:r>
          </w:p>
        </w:tc>
        <w:tc>
          <w:tcPr>
            <w:tcW w:w="0" w:type="auto"/>
          </w:tcPr>
          <w:p w14:paraId="7B2DE5F7"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97 552</w:t>
            </w:r>
          </w:p>
        </w:tc>
        <w:tc>
          <w:tcPr>
            <w:tcW w:w="0" w:type="auto"/>
          </w:tcPr>
          <w:p w14:paraId="2ADC27A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96 858</w:t>
            </w:r>
          </w:p>
        </w:tc>
        <w:tc>
          <w:tcPr>
            <w:tcW w:w="0" w:type="auto"/>
          </w:tcPr>
          <w:p w14:paraId="5AEABD6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94 455</w:t>
            </w:r>
          </w:p>
        </w:tc>
        <w:tc>
          <w:tcPr>
            <w:tcW w:w="0" w:type="auto"/>
          </w:tcPr>
          <w:p w14:paraId="7A7058E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95 973</w:t>
            </w:r>
          </w:p>
        </w:tc>
        <w:tc>
          <w:tcPr>
            <w:tcW w:w="0" w:type="auto"/>
          </w:tcPr>
          <w:p w14:paraId="430E886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96 916</w:t>
            </w:r>
          </w:p>
        </w:tc>
        <w:tc>
          <w:tcPr>
            <w:tcW w:w="0" w:type="auto"/>
          </w:tcPr>
          <w:p w14:paraId="1F92C69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899 185</w:t>
            </w:r>
          </w:p>
        </w:tc>
      </w:tr>
      <w:tr w:rsidR="00AC4663" w:rsidRPr="002A6B86" w14:paraId="40FBF26E" w14:textId="77777777" w:rsidTr="002A6B86">
        <w:trPr>
          <w:trHeight w:val="247"/>
        </w:trPr>
        <w:tc>
          <w:tcPr>
            <w:tcW w:w="0" w:type="auto"/>
          </w:tcPr>
          <w:p w14:paraId="0F6EF224"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Girls</w:t>
            </w:r>
          </w:p>
        </w:tc>
        <w:tc>
          <w:tcPr>
            <w:tcW w:w="0" w:type="auto"/>
          </w:tcPr>
          <w:p w14:paraId="2E4C06D4"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51 761</w:t>
            </w:r>
          </w:p>
        </w:tc>
        <w:tc>
          <w:tcPr>
            <w:tcW w:w="0" w:type="auto"/>
          </w:tcPr>
          <w:p w14:paraId="35AEABE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51 336</w:t>
            </w:r>
          </w:p>
        </w:tc>
        <w:tc>
          <w:tcPr>
            <w:tcW w:w="0" w:type="auto"/>
          </w:tcPr>
          <w:p w14:paraId="0904F82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50 939</w:t>
            </w:r>
          </w:p>
        </w:tc>
        <w:tc>
          <w:tcPr>
            <w:tcW w:w="0" w:type="auto"/>
          </w:tcPr>
          <w:p w14:paraId="1EB013E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49 521</w:t>
            </w:r>
          </w:p>
        </w:tc>
        <w:tc>
          <w:tcPr>
            <w:tcW w:w="0" w:type="auto"/>
          </w:tcPr>
          <w:p w14:paraId="63F97AA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47 377</w:t>
            </w:r>
          </w:p>
        </w:tc>
        <w:tc>
          <w:tcPr>
            <w:tcW w:w="0" w:type="auto"/>
          </w:tcPr>
          <w:p w14:paraId="74E3802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47 022</w:t>
            </w:r>
          </w:p>
        </w:tc>
        <w:tc>
          <w:tcPr>
            <w:tcW w:w="0" w:type="auto"/>
          </w:tcPr>
          <w:p w14:paraId="56B770EA"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46 099</w:t>
            </w:r>
          </w:p>
        </w:tc>
        <w:tc>
          <w:tcPr>
            <w:tcW w:w="0" w:type="auto"/>
          </w:tcPr>
          <w:p w14:paraId="5673B5A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46 487</w:t>
            </w:r>
          </w:p>
        </w:tc>
        <w:tc>
          <w:tcPr>
            <w:tcW w:w="0" w:type="auto"/>
          </w:tcPr>
          <w:p w14:paraId="300D5A3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46 988</w:t>
            </w:r>
          </w:p>
        </w:tc>
        <w:tc>
          <w:tcPr>
            <w:tcW w:w="0" w:type="auto"/>
          </w:tcPr>
          <w:p w14:paraId="0B4A6B1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437 530</w:t>
            </w:r>
          </w:p>
        </w:tc>
      </w:tr>
      <w:tr w:rsidR="00AC4663" w:rsidRPr="002A6B86" w14:paraId="0D7C779F" w14:textId="77777777" w:rsidTr="002A6B86">
        <w:trPr>
          <w:trHeight w:val="262"/>
        </w:trPr>
        <w:tc>
          <w:tcPr>
            <w:tcW w:w="0" w:type="auto"/>
          </w:tcPr>
          <w:p w14:paraId="1C9036F6"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Boys</w:t>
            </w:r>
          </w:p>
        </w:tc>
        <w:tc>
          <w:tcPr>
            <w:tcW w:w="0" w:type="auto"/>
          </w:tcPr>
          <w:p w14:paraId="63993C67"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54 600</w:t>
            </w:r>
          </w:p>
        </w:tc>
        <w:tc>
          <w:tcPr>
            <w:tcW w:w="0" w:type="auto"/>
          </w:tcPr>
          <w:p w14:paraId="08AF2EB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54 306</w:t>
            </w:r>
          </w:p>
        </w:tc>
        <w:tc>
          <w:tcPr>
            <w:tcW w:w="0" w:type="auto"/>
          </w:tcPr>
          <w:p w14:paraId="43A0AAA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53 327</w:t>
            </w:r>
          </w:p>
        </w:tc>
        <w:tc>
          <w:tcPr>
            <w:tcW w:w="0" w:type="auto"/>
          </w:tcPr>
          <w:p w14:paraId="05C09A86"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51 641</w:t>
            </w:r>
          </w:p>
        </w:tc>
        <w:tc>
          <w:tcPr>
            <w:tcW w:w="0" w:type="auto"/>
          </w:tcPr>
          <w:p w14:paraId="48F4BAD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50 175</w:t>
            </w:r>
          </w:p>
        </w:tc>
        <w:tc>
          <w:tcPr>
            <w:tcW w:w="0" w:type="auto"/>
          </w:tcPr>
          <w:p w14:paraId="6FB0410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49 836</w:t>
            </w:r>
          </w:p>
        </w:tc>
        <w:tc>
          <w:tcPr>
            <w:tcW w:w="0" w:type="auto"/>
          </w:tcPr>
          <w:p w14:paraId="57BBF74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48 356</w:t>
            </w:r>
          </w:p>
        </w:tc>
        <w:tc>
          <w:tcPr>
            <w:tcW w:w="0" w:type="auto"/>
          </w:tcPr>
          <w:p w14:paraId="610AF03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49 486</w:t>
            </w:r>
          </w:p>
        </w:tc>
        <w:tc>
          <w:tcPr>
            <w:tcW w:w="0" w:type="auto"/>
          </w:tcPr>
          <w:p w14:paraId="7BADF3A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49 928</w:t>
            </w:r>
          </w:p>
        </w:tc>
        <w:tc>
          <w:tcPr>
            <w:tcW w:w="0" w:type="auto"/>
          </w:tcPr>
          <w:p w14:paraId="5B6A063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461 655</w:t>
            </w:r>
          </w:p>
        </w:tc>
      </w:tr>
      <w:tr w:rsidR="00D50CC9" w:rsidRPr="002A6B86" w14:paraId="05E9DE5F" w14:textId="77777777" w:rsidTr="002A6B86">
        <w:trPr>
          <w:trHeight w:val="262"/>
        </w:trPr>
        <w:tc>
          <w:tcPr>
            <w:tcW w:w="0" w:type="auto"/>
          </w:tcPr>
          <w:p w14:paraId="7B05BEDD" w14:textId="77777777" w:rsidR="00D50CC9" w:rsidRPr="002A6B86" w:rsidRDefault="00D50CC9" w:rsidP="00EB191D">
            <w:pPr>
              <w:autoSpaceDE w:val="0"/>
              <w:autoSpaceDN w:val="0"/>
              <w:adjustRightInd w:val="0"/>
              <w:spacing w:after="0" w:line="360" w:lineRule="auto"/>
              <w:rPr>
                <w:i/>
                <w:color w:val="000000"/>
                <w:szCs w:val="24"/>
                <w:lang w:eastAsia="sv-SE"/>
              </w:rPr>
            </w:pPr>
            <w:r w:rsidRPr="002A6B86">
              <w:rPr>
                <w:i/>
                <w:color w:val="000000"/>
                <w:szCs w:val="24"/>
                <w:lang w:eastAsia="sv-SE"/>
              </w:rPr>
              <w:t xml:space="preserve">S.Year </w:t>
            </w:r>
            <w:r w:rsidR="00AC4663" w:rsidRPr="002A6B86">
              <w:rPr>
                <w:i/>
                <w:color w:val="000000"/>
                <w:szCs w:val="24"/>
                <w:lang w:eastAsia="sv-SE"/>
              </w:rPr>
              <w:t>13/14</w:t>
            </w:r>
          </w:p>
        </w:tc>
        <w:tc>
          <w:tcPr>
            <w:tcW w:w="0" w:type="auto"/>
          </w:tcPr>
          <w:p w14:paraId="267815A7" w14:textId="77777777" w:rsidR="00D50CC9" w:rsidRPr="002A6B86" w:rsidRDefault="00D50CC9" w:rsidP="00EB191D">
            <w:pPr>
              <w:autoSpaceDE w:val="0"/>
              <w:autoSpaceDN w:val="0"/>
              <w:adjustRightInd w:val="0"/>
              <w:spacing w:after="0" w:line="360" w:lineRule="auto"/>
              <w:rPr>
                <w:color w:val="000000"/>
                <w:szCs w:val="24"/>
                <w:lang w:eastAsia="sv-SE"/>
              </w:rPr>
            </w:pPr>
          </w:p>
        </w:tc>
        <w:tc>
          <w:tcPr>
            <w:tcW w:w="0" w:type="auto"/>
          </w:tcPr>
          <w:p w14:paraId="67E37AC3"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1CE9758A"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34EFBC9"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81E20E4"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6E0A09F"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327ECCC7"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582C00A"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40E1FFE"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6CEE1D60"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r>
      <w:tr w:rsidR="00AC4663" w:rsidRPr="002A6B86" w14:paraId="5504C64F" w14:textId="77777777" w:rsidTr="002A6B86">
        <w:trPr>
          <w:trHeight w:val="247"/>
        </w:trPr>
        <w:tc>
          <w:tcPr>
            <w:tcW w:w="0" w:type="auto"/>
          </w:tcPr>
          <w:p w14:paraId="7804849A" w14:textId="77777777" w:rsidR="00AC4663" w:rsidRPr="002A6B86" w:rsidRDefault="00AC4663" w:rsidP="00EB191D">
            <w:pPr>
              <w:autoSpaceDE w:val="0"/>
              <w:autoSpaceDN w:val="0"/>
              <w:adjustRightInd w:val="0"/>
              <w:spacing w:after="0" w:line="360" w:lineRule="auto"/>
              <w:rPr>
                <w:bCs/>
                <w:color w:val="000000"/>
                <w:szCs w:val="24"/>
                <w:lang w:eastAsia="sv-SE"/>
              </w:rPr>
            </w:pPr>
            <w:r w:rsidRPr="002A6B86">
              <w:rPr>
                <w:bCs/>
                <w:color w:val="000000"/>
                <w:szCs w:val="24"/>
                <w:lang w:eastAsia="sv-SE"/>
              </w:rPr>
              <w:t>Total</w:t>
            </w:r>
          </w:p>
        </w:tc>
        <w:tc>
          <w:tcPr>
            <w:tcW w:w="0" w:type="auto"/>
          </w:tcPr>
          <w:p w14:paraId="605FFA95"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111 045</w:t>
            </w:r>
          </w:p>
        </w:tc>
        <w:tc>
          <w:tcPr>
            <w:tcW w:w="0" w:type="auto"/>
          </w:tcPr>
          <w:p w14:paraId="5D1D22E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106 977</w:t>
            </w:r>
          </w:p>
        </w:tc>
        <w:tc>
          <w:tcPr>
            <w:tcW w:w="0" w:type="auto"/>
          </w:tcPr>
          <w:p w14:paraId="41D0228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106 782</w:t>
            </w:r>
          </w:p>
        </w:tc>
        <w:tc>
          <w:tcPr>
            <w:tcW w:w="0" w:type="auto"/>
          </w:tcPr>
          <w:p w14:paraId="68C85FA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105 060</w:t>
            </w:r>
          </w:p>
        </w:tc>
        <w:tc>
          <w:tcPr>
            <w:tcW w:w="0" w:type="auto"/>
          </w:tcPr>
          <w:p w14:paraId="6A09F9EE"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102 041</w:t>
            </w:r>
          </w:p>
        </w:tc>
        <w:tc>
          <w:tcPr>
            <w:tcW w:w="0" w:type="auto"/>
          </w:tcPr>
          <w:p w14:paraId="1BC61A1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98 176</w:t>
            </w:r>
          </w:p>
        </w:tc>
        <w:tc>
          <w:tcPr>
            <w:tcW w:w="0" w:type="auto"/>
          </w:tcPr>
          <w:p w14:paraId="19E4D80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97 811</w:t>
            </w:r>
          </w:p>
        </w:tc>
        <w:tc>
          <w:tcPr>
            <w:tcW w:w="0" w:type="auto"/>
          </w:tcPr>
          <w:p w14:paraId="7B3F4F7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95 867</w:t>
            </w:r>
          </w:p>
        </w:tc>
        <w:tc>
          <w:tcPr>
            <w:tcW w:w="0" w:type="auto"/>
          </w:tcPr>
          <w:p w14:paraId="46D77AEA"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97 238</w:t>
            </w:r>
          </w:p>
        </w:tc>
        <w:tc>
          <w:tcPr>
            <w:tcW w:w="0" w:type="auto"/>
          </w:tcPr>
          <w:p w14:paraId="53934D2E"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920 997</w:t>
            </w:r>
          </w:p>
        </w:tc>
      </w:tr>
      <w:tr w:rsidR="00AC4663" w:rsidRPr="002A6B86" w14:paraId="3047DC18" w14:textId="77777777" w:rsidTr="002A6B86">
        <w:trPr>
          <w:trHeight w:val="247"/>
        </w:trPr>
        <w:tc>
          <w:tcPr>
            <w:tcW w:w="0" w:type="auto"/>
          </w:tcPr>
          <w:p w14:paraId="3338B46B"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Girls</w:t>
            </w:r>
          </w:p>
        </w:tc>
        <w:tc>
          <w:tcPr>
            <w:tcW w:w="0" w:type="auto"/>
          </w:tcPr>
          <w:p w14:paraId="216E400B"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54 024</w:t>
            </w:r>
          </w:p>
        </w:tc>
        <w:tc>
          <w:tcPr>
            <w:tcW w:w="0" w:type="auto"/>
          </w:tcPr>
          <w:p w14:paraId="1D9BB14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52 164</w:t>
            </w:r>
          </w:p>
        </w:tc>
        <w:tc>
          <w:tcPr>
            <w:tcW w:w="0" w:type="auto"/>
          </w:tcPr>
          <w:p w14:paraId="78ED9F8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51 846</w:t>
            </w:r>
          </w:p>
        </w:tc>
        <w:tc>
          <w:tcPr>
            <w:tcW w:w="0" w:type="auto"/>
          </w:tcPr>
          <w:p w14:paraId="4F0CEB1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51 354</w:t>
            </w:r>
          </w:p>
        </w:tc>
        <w:tc>
          <w:tcPr>
            <w:tcW w:w="0" w:type="auto"/>
          </w:tcPr>
          <w:p w14:paraId="3DA4638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49 946</w:t>
            </w:r>
          </w:p>
        </w:tc>
        <w:tc>
          <w:tcPr>
            <w:tcW w:w="0" w:type="auto"/>
          </w:tcPr>
          <w:p w14:paraId="668AB0B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47 700</w:t>
            </w:r>
          </w:p>
        </w:tc>
        <w:tc>
          <w:tcPr>
            <w:tcW w:w="0" w:type="auto"/>
          </w:tcPr>
          <w:p w14:paraId="71A96C2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47 490</w:t>
            </w:r>
          </w:p>
        </w:tc>
        <w:tc>
          <w:tcPr>
            <w:tcW w:w="0" w:type="auto"/>
          </w:tcPr>
          <w:p w14:paraId="0BA7566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46 698</w:t>
            </w:r>
          </w:p>
        </w:tc>
        <w:tc>
          <w:tcPr>
            <w:tcW w:w="0" w:type="auto"/>
          </w:tcPr>
          <w:p w14:paraId="2DA9C04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47 006</w:t>
            </w:r>
          </w:p>
        </w:tc>
        <w:tc>
          <w:tcPr>
            <w:tcW w:w="0" w:type="auto"/>
          </w:tcPr>
          <w:p w14:paraId="6441182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448 228</w:t>
            </w:r>
          </w:p>
        </w:tc>
      </w:tr>
      <w:tr w:rsidR="00AC4663" w:rsidRPr="002A6B86" w14:paraId="692C05EA" w14:textId="77777777" w:rsidTr="002A6B86">
        <w:trPr>
          <w:trHeight w:val="247"/>
        </w:trPr>
        <w:tc>
          <w:tcPr>
            <w:tcW w:w="0" w:type="auto"/>
          </w:tcPr>
          <w:p w14:paraId="4FD35557"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Boys</w:t>
            </w:r>
          </w:p>
        </w:tc>
        <w:tc>
          <w:tcPr>
            <w:tcW w:w="0" w:type="auto"/>
          </w:tcPr>
          <w:p w14:paraId="797DD586"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57 021</w:t>
            </w:r>
          </w:p>
        </w:tc>
        <w:tc>
          <w:tcPr>
            <w:tcW w:w="0" w:type="auto"/>
          </w:tcPr>
          <w:p w14:paraId="6B757D9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54 813</w:t>
            </w:r>
          </w:p>
        </w:tc>
        <w:tc>
          <w:tcPr>
            <w:tcW w:w="0" w:type="auto"/>
          </w:tcPr>
          <w:p w14:paraId="1560437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54 936</w:t>
            </w:r>
          </w:p>
        </w:tc>
        <w:tc>
          <w:tcPr>
            <w:tcW w:w="0" w:type="auto"/>
          </w:tcPr>
          <w:p w14:paraId="2908902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53 706</w:t>
            </w:r>
          </w:p>
        </w:tc>
        <w:tc>
          <w:tcPr>
            <w:tcW w:w="0" w:type="auto"/>
          </w:tcPr>
          <w:p w14:paraId="488E3DC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52 095</w:t>
            </w:r>
          </w:p>
        </w:tc>
        <w:tc>
          <w:tcPr>
            <w:tcW w:w="0" w:type="auto"/>
          </w:tcPr>
          <w:p w14:paraId="13E48B1B"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50 476</w:t>
            </w:r>
          </w:p>
        </w:tc>
        <w:tc>
          <w:tcPr>
            <w:tcW w:w="0" w:type="auto"/>
          </w:tcPr>
          <w:p w14:paraId="41B94AC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50 321</w:t>
            </w:r>
          </w:p>
        </w:tc>
        <w:tc>
          <w:tcPr>
            <w:tcW w:w="0" w:type="auto"/>
          </w:tcPr>
          <w:p w14:paraId="7C775297"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49 169</w:t>
            </w:r>
          </w:p>
        </w:tc>
        <w:tc>
          <w:tcPr>
            <w:tcW w:w="0" w:type="auto"/>
          </w:tcPr>
          <w:p w14:paraId="08A86CE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50 232</w:t>
            </w:r>
          </w:p>
        </w:tc>
        <w:tc>
          <w:tcPr>
            <w:tcW w:w="0" w:type="auto"/>
          </w:tcPr>
          <w:p w14:paraId="4067CCE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472 769</w:t>
            </w:r>
          </w:p>
        </w:tc>
      </w:tr>
      <w:tr w:rsidR="00D50CC9" w:rsidRPr="002A6B86" w14:paraId="212DE54F" w14:textId="77777777" w:rsidTr="002A6B86">
        <w:trPr>
          <w:trHeight w:val="262"/>
        </w:trPr>
        <w:tc>
          <w:tcPr>
            <w:tcW w:w="0" w:type="auto"/>
          </w:tcPr>
          <w:p w14:paraId="58EBDFF6" w14:textId="77777777" w:rsidR="00D50CC9" w:rsidRPr="002A6B86" w:rsidRDefault="00D50CC9" w:rsidP="00EB191D">
            <w:pPr>
              <w:autoSpaceDE w:val="0"/>
              <w:autoSpaceDN w:val="0"/>
              <w:adjustRightInd w:val="0"/>
              <w:spacing w:after="0" w:line="360" w:lineRule="auto"/>
              <w:rPr>
                <w:i/>
                <w:color w:val="000000"/>
                <w:szCs w:val="24"/>
                <w:lang w:eastAsia="sv-SE"/>
              </w:rPr>
            </w:pPr>
            <w:r w:rsidRPr="002A6B86">
              <w:rPr>
                <w:i/>
                <w:color w:val="000000"/>
                <w:szCs w:val="24"/>
                <w:lang w:eastAsia="sv-SE"/>
              </w:rPr>
              <w:t xml:space="preserve">S.Year </w:t>
            </w:r>
            <w:r w:rsidR="00AC4663" w:rsidRPr="002A6B86">
              <w:rPr>
                <w:i/>
                <w:color w:val="000000"/>
                <w:szCs w:val="24"/>
                <w:lang w:eastAsia="sv-SE"/>
              </w:rPr>
              <w:t>14/15</w:t>
            </w:r>
          </w:p>
        </w:tc>
        <w:tc>
          <w:tcPr>
            <w:tcW w:w="0" w:type="auto"/>
          </w:tcPr>
          <w:p w14:paraId="6BFBC72B" w14:textId="77777777" w:rsidR="00D50CC9" w:rsidRPr="002A6B86" w:rsidRDefault="00D50CC9" w:rsidP="00EB191D">
            <w:pPr>
              <w:autoSpaceDE w:val="0"/>
              <w:autoSpaceDN w:val="0"/>
              <w:adjustRightInd w:val="0"/>
              <w:spacing w:after="0" w:line="360" w:lineRule="auto"/>
              <w:rPr>
                <w:color w:val="000000"/>
                <w:szCs w:val="24"/>
                <w:lang w:eastAsia="sv-SE"/>
              </w:rPr>
            </w:pPr>
          </w:p>
        </w:tc>
        <w:tc>
          <w:tcPr>
            <w:tcW w:w="0" w:type="auto"/>
          </w:tcPr>
          <w:p w14:paraId="35149E8E"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731370A5"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BD55996"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2DA9BB2"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793CB17"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6BE2F982"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7D8AED5A"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5C0A2EF"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A3793CC"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r>
      <w:tr w:rsidR="00AC4663" w:rsidRPr="002A6B86" w14:paraId="7F336AE2" w14:textId="77777777" w:rsidTr="002A6B86">
        <w:trPr>
          <w:trHeight w:val="247"/>
        </w:trPr>
        <w:tc>
          <w:tcPr>
            <w:tcW w:w="0" w:type="auto"/>
          </w:tcPr>
          <w:p w14:paraId="78C2C643" w14:textId="77777777" w:rsidR="00AC4663" w:rsidRPr="002A6B86" w:rsidRDefault="00AC4663" w:rsidP="00EB191D">
            <w:pPr>
              <w:autoSpaceDE w:val="0"/>
              <w:autoSpaceDN w:val="0"/>
              <w:adjustRightInd w:val="0"/>
              <w:spacing w:after="0" w:line="360" w:lineRule="auto"/>
              <w:rPr>
                <w:bCs/>
                <w:color w:val="000000"/>
                <w:szCs w:val="24"/>
                <w:lang w:eastAsia="sv-SE"/>
              </w:rPr>
            </w:pPr>
            <w:r w:rsidRPr="002A6B86">
              <w:rPr>
                <w:bCs/>
                <w:color w:val="000000"/>
                <w:szCs w:val="24"/>
                <w:lang w:eastAsia="sv-SE"/>
              </w:rPr>
              <w:t>Total</w:t>
            </w:r>
          </w:p>
        </w:tc>
        <w:tc>
          <w:tcPr>
            <w:tcW w:w="0" w:type="auto"/>
          </w:tcPr>
          <w:p w14:paraId="633CEBE1"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113 339</w:t>
            </w:r>
          </w:p>
        </w:tc>
        <w:tc>
          <w:tcPr>
            <w:tcW w:w="0" w:type="auto"/>
          </w:tcPr>
          <w:p w14:paraId="3331F406"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112 288</w:t>
            </w:r>
          </w:p>
        </w:tc>
        <w:tc>
          <w:tcPr>
            <w:tcW w:w="0" w:type="auto"/>
          </w:tcPr>
          <w:p w14:paraId="1E6B697E"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108 535</w:t>
            </w:r>
          </w:p>
        </w:tc>
        <w:tc>
          <w:tcPr>
            <w:tcW w:w="0" w:type="auto"/>
          </w:tcPr>
          <w:p w14:paraId="19BABC0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108 200</w:t>
            </w:r>
          </w:p>
        </w:tc>
        <w:tc>
          <w:tcPr>
            <w:tcW w:w="0" w:type="auto"/>
          </w:tcPr>
          <w:p w14:paraId="2BCCF7D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106 291</w:t>
            </w:r>
          </w:p>
        </w:tc>
        <w:tc>
          <w:tcPr>
            <w:tcW w:w="0" w:type="auto"/>
          </w:tcPr>
          <w:p w14:paraId="714BF67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103 489</w:t>
            </w:r>
          </w:p>
        </w:tc>
        <w:tc>
          <w:tcPr>
            <w:tcW w:w="0" w:type="auto"/>
          </w:tcPr>
          <w:p w14:paraId="0A3C63B8"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99 972</w:t>
            </w:r>
          </w:p>
        </w:tc>
        <w:tc>
          <w:tcPr>
            <w:tcW w:w="0" w:type="auto"/>
          </w:tcPr>
          <w:p w14:paraId="49CA4DCE"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99 647</w:t>
            </w:r>
          </w:p>
        </w:tc>
        <w:tc>
          <w:tcPr>
            <w:tcW w:w="0" w:type="auto"/>
          </w:tcPr>
          <w:p w14:paraId="7117A80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97 699</w:t>
            </w:r>
          </w:p>
        </w:tc>
        <w:tc>
          <w:tcPr>
            <w:tcW w:w="0" w:type="auto"/>
          </w:tcPr>
          <w:p w14:paraId="33953C3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949 460</w:t>
            </w:r>
          </w:p>
        </w:tc>
      </w:tr>
      <w:tr w:rsidR="00AC4663" w:rsidRPr="002A6B86" w14:paraId="50949B9A" w14:textId="77777777" w:rsidTr="002A6B86">
        <w:trPr>
          <w:trHeight w:val="247"/>
        </w:trPr>
        <w:tc>
          <w:tcPr>
            <w:tcW w:w="0" w:type="auto"/>
          </w:tcPr>
          <w:p w14:paraId="729851B1"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Girls</w:t>
            </w:r>
          </w:p>
        </w:tc>
        <w:tc>
          <w:tcPr>
            <w:tcW w:w="0" w:type="auto"/>
          </w:tcPr>
          <w:p w14:paraId="5882DB3A"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55 072</w:t>
            </w:r>
          </w:p>
        </w:tc>
        <w:tc>
          <w:tcPr>
            <w:tcW w:w="0" w:type="auto"/>
          </w:tcPr>
          <w:p w14:paraId="2F21178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54 672</w:t>
            </w:r>
          </w:p>
        </w:tc>
        <w:tc>
          <w:tcPr>
            <w:tcW w:w="0" w:type="auto"/>
          </w:tcPr>
          <w:p w14:paraId="238FD57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52 957</w:t>
            </w:r>
          </w:p>
        </w:tc>
        <w:tc>
          <w:tcPr>
            <w:tcW w:w="0" w:type="auto"/>
          </w:tcPr>
          <w:p w14:paraId="5FFCAD5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52 531</w:t>
            </w:r>
          </w:p>
        </w:tc>
        <w:tc>
          <w:tcPr>
            <w:tcW w:w="0" w:type="auto"/>
          </w:tcPr>
          <w:p w14:paraId="7B91BEA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51 843</w:t>
            </w:r>
          </w:p>
        </w:tc>
        <w:tc>
          <w:tcPr>
            <w:tcW w:w="0" w:type="auto"/>
          </w:tcPr>
          <w:p w14:paraId="214C491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50 618</w:t>
            </w:r>
          </w:p>
        </w:tc>
        <w:tc>
          <w:tcPr>
            <w:tcW w:w="0" w:type="auto"/>
          </w:tcPr>
          <w:p w14:paraId="069DB0C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48 535</w:t>
            </w:r>
          </w:p>
        </w:tc>
        <w:tc>
          <w:tcPr>
            <w:tcW w:w="0" w:type="auto"/>
          </w:tcPr>
          <w:p w14:paraId="6A93BAE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48 273</w:t>
            </w:r>
          </w:p>
        </w:tc>
        <w:tc>
          <w:tcPr>
            <w:tcW w:w="0" w:type="auto"/>
          </w:tcPr>
          <w:p w14:paraId="407700D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47 376</w:t>
            </w:r>
          </w:p>
        </w:tc>
        <w:tc>
          <w:tcPr>
            <w:tcW w:w="0" w:type="auto"/>
          </w:tcPr>
          <w:p w14:paraId="30693EA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461 877</w:t>
            </w:r>
          </w:p>
        </w:tc>
      </w:tr>
      <w:tr w:rsidR="00AC4663" w:rsidRPr="002A6B86" w14:paraId="331C1C09" w14:textId="77777777" w:rsidTr="002A6B86">
        <w:trPr>
          <w:trHeight w:val="247"/>
        </w:trPr>
        <w:tc>
          <w:tcPr>
            <w:tcW w:w="0" w:type="auto"/>
          </w:tcPr>
          <w:p w14:paraId="7022391C"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Boys</w:t>
            </w:r>
          </w:p>
        </w:tc>
        <w:tc>
          <w:tcPr>
            <w:tcW w:w="0" w:type="auto"/>
          </w:tcPr>
          <w:p w14:paraId="6BF5E307"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58 267</w:t>
            </w:r>
          </w:p>
        </w:tc>
        <w:tc>
          <w:tcPr>
            <w:tcW w:w="0" w:type="auto"/>
          </w:tcPr>
          <w:p w14:paraId="5313671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57 616</w:t>
            </w:r>
          </w:p>
        </w:tc>
        <w:tc>
          <w:tcPr>
            <w:tcW w:w="0" w:type="auto"/>
          </w:tcPr>
          <w:p w14:paraId="2A67F98A"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55 578</w:t>
            </w:r>
          </w:p>
        </w:tc>
        <w:tc>
          <w:tcPr>
            <w:tcW w:w="0" w:type="auto"/>
          </w:tcPr>
          <w:p w14:paraId="71DCDE7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55 669</w:t>
            </w:r>
          </w:p>
        </w:tc>
        <w:tc>
          <w:tcPr>
            <w:tcW w:w="0" w:type="auto"/>
          </w:tcPr>
          <w:p w14:paraId="414FC2C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54 448</w:t>
            </w:r>
          </w:p>
        </w:tc>
        <w:tc>
          <w:tcPr>
            <w:tcW w:w="0" w:type="auto"/>
          </w:tcPr>
          <w:p w14:paraId="2BEFA7F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52 871</w:t>
            </w:r>
          </w:p>
        </w:tc>
        <w:tc>
          <w:tcPr>
            <w:tcW w:w="0" w:type="auto"/>
          </w:tcPr>
          <w:p w14:paraId="240B11C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51 437</w:t>
            </w:r>
          </w:p>
        </w:tc>
        <w:tc>
          <w:tcPr>
            <w:tcW w:w="0" w:type="auto"/>
          </w:tcPr>
          <w:p w14:paraId="57B707B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51 374</w:t>
            </w:r>
          </w:p>
        </w:tc>
        <w:tc>
          <w:tcPr>
            <w:tcW w:w="0" w:type="auto"/>
          </w:tcPr>
          <w:p w14:paraId="23AEF4C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50 323</w:t>
            </w:r>
          </w:p>
        </w:tc>
        <w:tc>
          <w:tcPr>
            <w:tcW w:w="0" w:type="auto"/>
          </w:tcPr>
          <w:p w14:paraId="09F2651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487 583</w:t>
            </w:r>
          </w:p>
        </w:tc>
      </w:tr>
      <w:tr w:rsidR="00D50CC9" w:rsidRPr="002A6B86" w14:paraId="79E95791" w14:textId="77777777" w:rsidTr="002A6B86">
        <w:trPr>
          <w:trHeight w:val="262"/>
        </w:trPr>
        <w:tc>
          <w:tcPr>
            <w:tcW w:w="0" w:type="auto"/>
          </w:tcPr>
          <w:p w14:paraId="586C5D75" w14:textId="77777777" w:rsidR="00D50CC9" w:rsidRPr="002A6B86" w:rsidRDefault="00D50CC9" w:rsidP="00EB191D">
            <w:pPr>
              <w:autoSpaceDE w:val="0"/>
              <w:autoSpaceDN w:val="0"/>
              <w:adjustRightInd w:val="0"/>
              <w:spacing w:after="0" w:line="360" w:lineRule="auto"/>
              <w:rPr>
                <w:i/>
                <w:color w:val="000000"/>
                <w:szCs w:val="24"/>
                <w:lang w:eastAsia="sv-SE"/>
              </w:rPr>
            </w:pPr>
            <w:r w:rsidRPr="002A6B86">
              <w:rPr>
                <w:i/>
                <w:color w:val="000000"/>
                <w:szCs w:val="24"/>
                <w:lang w:eastAsia="sv-SE"/>
              </w:rPr>
              <w:t xml:space="preserve">S.Year </w:t>
            </w:r>
            <w:r w:rsidR="00AC4663" w:rsidRPr="002A6B86">
              <w:rPr>
                <w:i/>
                <w:color w:val="000000"/>
                <w:szCs w:val="24"/>
                <w:lang w:eastAsia="sv-SE"/>
              </w:rPr>
              <w:t>15/16</w:t>
            </w:r>
          </w:p>
        </w:tc>
        <w:tc>
          <w:tcPr>
            <w:tcW w:w="0" w:type="auto"/>
          </w:tcPr>
          <w:p w14:paraId="504A49B0" w14:textId="77777777" w:rsidR="00D50CC9" w:rsidRPr="002A6B86" w:rsidRDefault="00D50CC9" w:rsidP="00EB191D">
            <w:pPr>
              <w:autoSpaceDE w:val="0"/>
              <w:autoSpaceDN w:val="0"/>
              <w:adjustRightInd w:val="0"/>
              <w:spacing w:after="0" w:line="360" w:lineRule="auto"/>
              <w:rPr>
                <w:color w:val="000000"/>
                <w:szCs w:val="24"/>
                <w:lang w:eastAsia="sv-SE"/>
              </w:rPr>
            </w:pPr>
          </w:p>
        </w:tc>
        <w:tc>
          <w:tcPr>
            <w:tcW w:w="0" w:type="auto"/>
          </w:tcPr>
          <w:p w14:paraId="4CF9CC43"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61E12B0"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6ABFB670"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7C6D1FC"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01728E96"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2D4C266"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732757B"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5D1DE64"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1F4D7760"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r>
      <w:tr w:rsidR="00AC4663" w:rsidRPr="002A6B86" w14:paraId="33CD7CAB" w14:textId="77777777" w:rsidTr="002A6B86">
        <w:trPr>
          <w:trHeight w:val="247"/>
        </w:trPr>
        <w:tc>
          <w:tcPr>
            <w:tcW w:w="0" w:type="auto"/>
          </w:tcPr>
          <w:p w14:paraId="07D150A3" w14:textId="77777777" w:rsidR="00AC4663" w:rsidRPr="002A6B86" w:rsidRDefault="00AC4663" w:rsidP="00EB191D">
            <w:pPr>
              <w:autoSpaceDE w:val="0"/>
              <w:autoSpaceDN w:val="0"/>
              <w:adjustRightInd w:val="0"/>
              <w:spacing w:after="0" w:line="360" w:lineRule="auto"/>
              <w:rPr>
                <w:bCs/>
                <w:color w:val="000000"/>
                <w:szCs w:val="24"/>
                <w:lang w:eastAsia="sv-SE"/>
              </w:rPr>
            </w:pPr>
            <w:r w:rsidRPr="002A6B86">
              <w:rPr>
                <w:bCs/>
                <w:color w:val="000000"/>
                <w:szCs w:val="24"/>
                <w:lang w:eastAsia="sv-SE"/>
              </w:rPr>
              <w:t>Total</w:t>
            </w:r>
          </w:p>
        </w:tc>
        <w:tc>
          <w:tcPr>
            <w:tcW w:w="0" w:type="auto"/>
          </w:tcPr>
          <w:p w14:paraId="040F338B"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116 488</w:t>
            </w:r>
          </w:p>
        </w:tc>
        <w:tc>
          <w:tcPr>
            <w:tcW w:w="0" w:type="auto"/>
          </w:tcPr>
          <w:p w14:paraId="5639030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114 836</w:t>
            </w:r>
          </w:p>
        </w:tc>
        <w:tc>
          <w:tcPr>
            <w:tcW w:w="0" w:type="auto"/>
          </w:tcPr>
          <w:p w14:paraId="64372CB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114 045</w:t>
            </w:r>
          </w:p>
        </w:tc>
        <w:tc>
          <w:tcPr>
            <w:tcW w:w="0" w:type="auto"/>
          </w:tcPr>
          <w:p w14:paraId="33BA5EC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110 320</w:t>
            </w:r>
          </w:p>
        </w:tc>
        <w:tc>
          <w:tcPr>
            <w:tcW w:w="0" w:type="auto"/>
          </w:tcPr>
          <w:p w14:paraId="0FD23E3A"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109 838</w:t>
            </w:r>
          </w:p>
        </w:tc>
        <w:tc>
          <w:tcPr>
            <w:tcW w:w="0" w:type="auto"/>
          </w:tcPr>
          <w:p w14:paraId="0FA9F35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108 042</w:t>
            </w:r>
          </w:p>
        </w:tc>
        <w:tc>
          <w:tcPr>
            <w:tcW w:w="0" w:type="auto"/>
          </w:tcPr>
          <w:p w14:paraId="05E81F67"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105 701</w:t>
            </w:r>
          </w:p>
        </w:tc>
        <w:tc>
          <w:tcPr>
            <w:tcW w:w="0" w:type="auto"/>
          </w:tcPr>
          <w:p w14:paraId="3509760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102 945</w:t>
            </w:r>
          </w:p>
        </w:tc>
        <w:tc>
          <w:tcPr>
            <w:tcW w:w="0" w:type="auto"/>
          </w:tcPr>
          <w:p w14:paraId="4700D80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103 405</w:t>
            </w:r>
          </w:p>
        </w:tc>
        <w:tc>
          <w:tcPr>
            <w:tcW w:w="0" w:type="auto"/>
          </w:tcPr>
          <w:p w14:paraId="066D8D2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985 620</w:t>
            </w:r>
          </w:p>
        </w:tc>
      </w:tr>
      <w:tr w:rsidR="00AC4663" w:rsidRPr="002A6B86" w14:paraId="78ACC890" w14:textId="77777777" w:rsidTr="002A6B86">
        <w:trPr>
          <w:trHeight w:val="247"/>
        </w:trPr>
        <w:tc>
          <w:tcPr>
            <w:tcW w:w="0" w:type="auto"/>
          </w:tcPr>
          <w:p w14:paraId="6D3481FD"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Girls</w:t>
            </w:r>
          </w:p>
        </w:tc>
        <w:tc>
          <w:tcPr>
            <w:tcW w:w="0" w:type="auto"/>
          </w:tcPr>
          <w:p w14:paraId="126BA6E5"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56 437</w:t>
            </w:r>
          </w:p>
        </w:tc>
        <w:tc>
          <w:tcPr>
            <w:tcW w:w="0" w:type="auto"/>
          </w:tcPr>
          <w:p w14:paraId="46EE6CE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55 815</w:t>
            </w:r>
          </w:p>
        </w:tc>
        <w:tc>
          <w:tcPr>
            <w:tcW w:w="0" w:type="auto"/>
          </w:tcPr>
          <w:p w14:paraId="43D44E87"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55 502</w:t>
            </w:r>
          </w:p>
        </w:tc>
        <w:tc>
          <w:tcPr>
            <w:tcW w:w="0" w:type="auto"/>
          </w:tcPr>
          <w:p w14:paraId="42D579DE"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53 846</w:t>
            </w:r>
          </w:p>
        </w:tc>
        <w:tc>
          <w:tcPr>
            <w:tcW w:w="0" w:type="auto"/>
          </w:tcPr>
          <w:p w14:paraId="12B117E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53 310</w:t>
            </w:r>
          </w:p>
        </w:tc>
        <w:tc>
          <w:tcPr>
            <w:tcW w:w="0" w:type="auto"/>
          </w:tcPr>
          <w:p w14:paraId="2EEF0C7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52 628</w:t>
            </w:r>
          </w:p>
        </w:tc>
        <w:tc>
          <w:tcPr>
            <w:tcW w:w="0" w:type="auto"/>
          </w:tcPr>
          <w:p w14:paraId="23BD8A9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51 510</w:t>
            </w:r>
          </w:p>
        </w:tc>
        <w:tc>
          <w:tcPr>
            <w:tcW w:w="0" w:type="auto"/>
          </w:tcPr>
          <w:p w14:paraId="3979C10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49 487</w:t>
            </w:r>
          </w:p>
        </w:tc>
        <w:tc>
          <w:tcPr>
            <w:tcW w:w="0" w:type="auto"/>
          </w:tcPr>
          <w:p w14:paraId="0EEE2586"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49 216</w:t>
            </w:r>
          </w:p>
        </w:tc>
        <w:tc>
          <w:tcPr>
            <w:tcW w:w="0" w:type="auto"/>
          </w:tcPr>
          <w:p w14:paraId="6122373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477 751</w:t>
            </w:r>
          </w:p>
        </w:tc>
      </w:tr>
      <w:tr w:rsidR="00AC4663" w:rsidRPr="002A6B86" w14:paraId="17C91AA7" w14:textId="77777777" w:rsidTr="002A6B86">
        <w:trPr>
          <w:trHeight w:val="262"/>
        </w:trPr>
        <w:tc>
          <w:tcPr>
            <w:tcW w:w="0" w:type="auto"/>
          </w:tcPr>
          <w:p w14:paraId="17973420"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Boys</w:t>
            </w:r>
          </w:p>
        </w:tc>
        <w:tc>
          <w:tcPr>
            <w:tcW w:w="0" w:type="auto"/>
          </w:tcPr>
          <w:p w14:paraId="1EB77430"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60 051</w:t>
            </w:r>
          </w:p>
        </w:tc>
        <w:tc>
          <w:tcPr>
            <w:tcW w:w="0" w:type="auto"/>
          </w:tcPr>
          <w:p w14:paraId="7EF110A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59 021</w:t>
            </w:r>
          </w:p>
        </w:tc>
        <w:tc>
          <w:tcPr>
            <w:tcW w:w="0" w:type="auto"/>
          </w:tcPr>
          <w:p w14:paraId="0117DD5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58 543</w:t>
            </w:r>
          </w:p>
        </w:tc>
        <w:tc>
          <w:tcPr>
            <w:tcW w:w="0" w:type="auto"/>
          </w:tcPr>
          <w:p w14:paraId="0B93E96B"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56 474</w:t>
            </w:r>
          </w:p>
        </w:tc>
        <w:tc>
          <w:tcPr>
            <w:tcW w:w="0" w:type="auto"/>
          </w:tcPr>
          <w:p w14:paraId="446E5CE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56 528</w:t>
            </w:r>
          </w:p>
        </w:tc>
        <w:tc>
          <w:tcPr>
            <w:tcW w:w="0" w:type="auto"/>
          </w:tcPr>
          <w:p w14:paraId="58EFD822"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55 414</w:t>
            </w:r>
          </w:p>
        </w:tc>
        <w:tc>
          <w:tcPr>
            <w:tcW w:w="0" w:type="auto"/>
          </w:tcPr>
          <w:p w14:paraId="0443856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54 191</w:t>
            </w:r>
          </w:p>
        </w:tc>
        <w:tc>
          <w:tcPr>
            <w:tcW w:w="0" w:type="auto"/>
          </w:tcPr>
          <w:p w14:paraId="2D611C87"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53 458</w:t>
            </w:r>
          </w:p>
        </w:tc>
        <w:tc>
          <w:tcPr>
            <w:tcW w:w="0" w:type="auto"/>
          </w:tcPr>
          <w:p w14:paraId="019040A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54 189</w:t>
            </w:r>
          </w:p>
        </w:tc>
        <w:tc>
          <w:tcPr>
            <w:tcW w:w="0" w:type="auto"/>
          </w:tcPr>
          <w:p w14:paraId="160D502A"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507 869</w:t>
            </w:r>
          </w:p>
        </w:tc>
      </w:tr>
      <w:tr w:rsidR="00D50CC9" w:rsidRPr="002A6B86" w14:paraId="4FB8FDAC" w14:textId="77777777" w:rsidTr="002A6B86">
        <w:trPr>
          <w:trHeight w:val="262"/>
        </w:trPr>
        <w:tc>
          <w:tcPr>
            <w:tcW w:w="0" w:type="auto"/>
          </w:tcPr>
          <w:p w14:paraId="19102AE9" w14:textId="77777777" w:rsidR="00D50CC9" w:rsidRPr="002A6B86" w:rsidRDefault="00D50CC9" w:rsidP="00EB191D">
            <w:pPr>
              <w:autoSpaceDE w:val="0"/>
              <w:autoSpaceDN w:val="0"/>
              <w:adjustRightInd w:val="0"/>
              <w:spacing w:after="0" w:line="360" w:lineRule="auto"/>
              <w:rPr>
                <w:i/>
                <w:color w:val="000000"/>
                <w:szCs w:val="24"/>
                <w:lang w:eastAsia="sv-SE"/>
              </w:rPr>
            </w:pPr>
            <w:r w:rsidRPr="002A6B86">
              <w:rPr>
                <w:i/>
                <w:color w:val="000000"/>
                <w:szCs w:val="24"/>
                <w:lang w:eastAsia="sv-SE"/>
              </w:rPr>
              <w:t xml:space="preserve">S.Year </w:t>
            </w:r>
            <w:r w:rsidR="00AC4663" w:rsidRPr="002A6B86">
              <w:rPr>
                <w:i/>
                <w:color w:val="000000"/>
                <w:szCs w:val="24"/>
                <w:lang w:eastAsia="sv-SE"/>
              </w:rPr>
              <w:t>16/17</w:t>
            </w:r>
          </w:p>
        </w:tc>
        <w:tc>
          <w:tcPr>
            <w:tcW w:w="0" w:type="auto"/>
          </w:tcPr>
          <w:p w14:paraId="1C4AEB40" w14:textId="77777777" w:rsidR="00D50CC9" w:rsidRPr="002A6B86" w:rsidRDefault="00D50CC9" w:rsidP="00EB191D">
            <w:pPr>
              <w:autoSpaceDE w:val="0"/>
              <w:autoSpaceDN w:val="0"/>
              <w:adjustRightInd w:val="0"/>
              <w:spacing w:after="0" w:line="360" w:lineRule="auto"/>
              <w:rPr>
                <w:color w:val="000000"/>
                <w:szCs w:val="24"/>
                <w:lang w:eastAsia="sv-SE"/>
              </w:rPr>
            </w:pPr>
          </w:p>
        </w:tc>
        <w:tc>
          <w:tcPr>
            <w:tcW w:w="0" w:type="auto"/>
          </w:tcPr>
          <w:p w14:paraId="012FB3BC"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1E0ED4FB"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3A0D5A51"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D4EBACE"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40614176"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6E19106D"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52980727"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2D57500A"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c>
          <w:tcPr>
            <w:tcW w:w="0" w:type="auto"/>
          </w:tcPr>
          <w:p w14:paraId="09A6668E" w14:textId="77777777" w:rsidR="00D50CC9" w:rsidRPr="002A6B86" w:rsidRDefault="00D50CC9" w:rsidP="00EB191D">
            <w:pPr>
              <w:autoSpaceDE w:val="0"/>
              <w:autoSpaceDN w:val="0"/>
              <w:adjustRightInd w:val="0"/>
              <w:spacing w:after="0" w:line="360" w:lineRule="auto"/>
              <w:jc w:val="right"/>
              <w:rPr>
                <w:color w:val="000000"/>
                <w:szCs w:val="24"/>
                <w:lang w:eastAsia="sv-SE"/>
              </w:rPr>
            </w:pPr>
          </w:p>
        </w:tc>
      </w:tr>
      <w:tr w:rsidR="00D50CC9" w:rsidRPr="002A6B86" w14:paraId="492E2D17" w14:textId="77777777" w:rsidTr="002A6B86">
        <w:trPr>
          <w:trHeight w:val="247"/>
        </w:trPr>
        <w:tc>
          <w:tcPr>
            <w:tcW w:w="0" w:type="auto"/>
          </w:tcPr>
          <w:p w14:paraId="06E89025" w14:textId="77777777" w:rsidR="00D50CC9" w:rsidRPr="002A6B86" w:rsidRDefault="00D50CC9" w:rsidP="00EB191D">
            <w:pPr>
              <w:autoSpaceDE w:val="0"/>
              <w:autoSpaceDN w:val="0"/>
              <w:adjustRightInd w:val="0"/>
              <w:spacing w:after="0" w:line="360" w:lineRule="auto"/>
              <w:rPr>
                <w:bCs/>
                <w:color w:val="000000"/>
                <w:szCs w:val="24"/>
                <w:lang w:eastAsia="sv-SE"/>
              </w:rPr>
            </w:pPr>
            <w:r w:rsidRPr="002A6B86">
              <w:rPr>
                <w:bCs/>
                <w:color w:val="000000"/>
                <w:szCs w:val="24"/>
                <w:lang w:eastAsia="sv-SE"/>
              </w:rPr>
              <w:t>Total</w:t>
            </w:r>
          </w:p>
        </w:tc>
        <w:tc>
          <w:tcPr>
            <w:tcW w:w="0" w:type="auto"/>
          </w:tcPr>
          <w:p w14:paraId="22EE9B0F" w14:textId="77777777" w:rsidR="00D50CC9"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120 413</w:t>
            </w:r>
          </w:p>
        </w:tc>
        <w:tc>
          <w:tcPr>
            <w:tcW w:w="0" w:type="auto"/>
          </w:tcPr>
          <w:p w14:paraId="36BF4A18"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118 292</w:t>
            </w:r>
          </w:p>
        </w:tc>
        <w:tc>
          <w:tcPr>
            <w:tcW w:w="0" w:type="auto"/>
          </w:tcPr>
          <w:p w14:paraId="638A44AC"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116 941</w:t>
            </w:r>
          </w:p>
        </w:tc>
        <w:tc>
          <w:tcPr>
            <w:tcW w:w="0" w:type="auto"/>
          </w:tcPr>
          <w:p w14:paraId="4A795F0A"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115 976</w:t>
            </w:r>
          </w:p>
        </w:tc>
        <w:tc>
          <w:tcPr>
            <w:tcW w:w="0" w:type="auto"/>
          </w:tcPr>
          <w:p w14:paraId="2D3FD355"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112 222</w:t>
            </w:r>
          </w:p>
        </w:tc>
        <w:tc>
          <w:tcPr>
            <w:tcW w:w="0" w:type="auto"/>
          </w:tcPr>
          <w:p w14:paraId="049B2F69"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111 879</w:t>
            </w:r>
          </w:p>
        </w:tc>
        <w:tc>
          <w:tcPr>
            <w:tcW w:w="0" w:type="auto"/>
          </w:tcPr>
          <w:p w14:paraId="50768637"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110 410</w:t>
            </w:r>
          </w:p>
        </w:tc>
        <w:tc>
          <w:tcPr>
            <w:tcW w:w="0" w:type="auto"/>
          </w:tcPr>
          <w:p w14:paraId="6E07D939"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109 305</w:t>
            </w:r>
          </w:p>
        </w:tc>
        <w:tc>
          <w:tcPr>
            <w:tcW w:w="0" w:type="auto"/>
          </w:tcPr>
          <w:p w14:paraId="3E255977"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108 518</w:t>
            </w:r>
          </w:p>
        </w:tc>
        <w:tc>
          <w:tcPr>
            <w:tcW w:w="0" w:type="auto"/>
          </w:tcPr>
          <w:p w14:paraId="39E60A84" w14:textId="77777777" w:rsidR="00D50CC9"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1 023 956</w:t>
            </w:r>
          </w:p>
        </w:tc>
      </w:tr>
      <w:tr w:rsidR="00AC4663" w:rsidRPr="002A6B86" w14:paraId="29EE86C4" w14:textId="77777777" w:rsidTr="002A6B86">
        <w:trPr>
          <w:trHeight w:val="247"/>
        </w:trPr>
        <w:tc>
          <w:tcPr>
            <w:tcW w:w="0" w:type="auto"/>
          </w:tcPr>
          <w:p w14:paraId="0B849B9B"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Girls</w:t>
            </w:r>
          </w:p>
        </w:tc>
        <w:tc>
          <w:tcPr>
            <w:tcW w:w="0" w:type="auto"/>
          </w:tcPr>
          <w:p w14:paraId="79525163"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58 447</w:t>
            </w:r>
          </w:p>
        </w:tc>
        <w:tc>
          <w:tcPr>
            <w:tcW w:w="0" w:type="auto"/>
          </w:tcPr>
          <w:p w14:paraId="6609392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57 337</w:t>
            </w:r>
          </w:p>
        </w:tc>
        <w:tc>
          <w:tcPr>
            <w:tcW w:w="0" w:type="auto"/>
          </w:tcPr>
          <w:p w14:paraId="0AE16BB3"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56 806</w:t>
            </w:r>
          </w:p>
        </w:tc>
        <w:tc>
          <w:tcPr>
            <w:tcW w:w="0" w:type="auto"/>
          </w:tcPr>
          <w:p w14:paraId="04ED7B2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56 334</w:t>
            </w:r>
          </w:p>
        </w:tc>
        <w:tc>
          <w:tcPr>
            <w:tcW w:w="0" w:type="auto"/>
          </w:tcPr>
          <w:p w14:paraId="259A9229"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54 667</w:t>
            </w:r>
          </w:p>
        </w:tc>
        <w:tc>
          <w:tcPr>
            <w:tcW w:w="0" w:type="auto"/>
          </w:tcPr>
          <w:p w14:paraId="35E60690"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54 122</w:t>
            </w:r>
          </w:p>
        </w:tc>
        <w:tc>
          <w:tcPr>
            <w:tcW w:w="0" w:type="auto"/>
          </w:tcPr>
          <w:p w14:paraId="549689B8"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53 549</w:t>
            </w:r>
          </w:p>
        </w:tc>
        <w:tc>
          <w:tcPr>
            <w:tcW w:w="0" w:type="auto"/>
          </w:tcPr>
          <w:p w14:paraId="2E2E35A8"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52 524</w:t>
            </w:r>
          </w:p>
        </w:tc>
        <w:tc>
          <w:tcPr>
            <w:tcW w:w="0" w:type="auto"/>
          </w:tcPr>
          <w:p w14:paraId="3DCD316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50 615</w:t>
            </w:r>
          </w:p>
        </w:tc>
        <w:tc>
          <w:tcPr>
            <w:tcW w:w="0" w:type="auto"/>
          </w:tcPr>
          <w:p w14:paraId="03ECAE7C"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494 401</w:t>
            </w:r>
          </w:p>
        </w:tc>
      </w:tr>
      <w:tr w:rsidR="00AC4663" w:rsidRPr="002A6B86" w14:paraId="5CAD507A" w14:textId="77777777" w:rsidTr="002A6B86">
        <w:trPr>
          <w:trHeight w:val="247"/>
        </w:trPr>
        <w:tc>
          <w:tcPr>
            <w:tcW w:w="0" w:type="auto"/>
          </w:tcPr>
          <w:p w14:paraId="3EB4DE20"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Boys</w:t>
            </w:r>
          </w:p>
        </w:tc>
        <w:tc>
          <w:tcPr>
            <w:tcW w:w="0" w:type="auto"/>
          </w:tcPr>
          <w:p w14:paraId="3BBA520F" w14:textId="77777777" w:rsidR="00AC4663" w:rsidRPr="002A6B86" w:rsidRDefault="00AC4663" w:rsidP="00EB191D">
            <w:pPr>
              <w:autoSpaceDE w:val="0"/>
              <w:autoSpaceDN w:val="0"/>
              <w:adjustRightInd w:val="0"/>
              <w:spacing w:after="0" w:line="360" w:lineRule="auto"/>
              <w:rPr>
                <w:color w:val="000000"/>
                <w:szCs w:val="24"/>
                <w:lang w:eastAsia="sv-SE"/>
              </w:rPr>
            </w:pPr>
            <w:r w:rsidRPr="002A6B86">
              <w:rPr>
                <w:color w:val="000000"/>
                <w:szCs w:val="24"/>
                <w:lang w:eastAsia="sv-SE"/>
              </w:rPr>
              <w:t>61 966</w:t>
            </w:r>
          </w:p>
        </w:tc>
        <w:tc>
          <w:tcPr>
            <w:tcW w:w="0" w:type="auto"/>
          </w:tcPr>
          <w:p w14:paraId="75EADA8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60 955</w:t>
            </w:r>
          </w:p>
        </w:tc>
        <w:tc>
          <w:tcPr>
            <w:tcW w:w="0" w:type="auto"/>
          </w:tcPr>
          <w:p w14:paraId="4DCE0EAF"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60 135</w:t>
            </w:r>
          </w:p>
        </w:tc>
        <w:tc>
          <w:tcPr>
            <w:tcW w:w="0" w:type="auto"/>
          </w:tcPr>
          <w:p w14:paraId="75163ED7"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59 642</w:t>
            </w:r>
          </w:p>
        </w:tc>
        <w:tc>
          <w:tcPr>
            <w:tcW w:w="0" w:type="auto"/>
          </w:tcPr>
          <w:p w14:paraId="7175B431"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57 555</w:t>
            </w:r>
          </w:p>
        </w:tc>
        <w:tc>
          <w:tcPr>
            <w:tcW w:w="0" w:type="auto"/>
          </w:tcPr>
          <w:p w14:paraId="4B8E9FD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57 757</w:t>
            </w:r>
          </w:p>
        </w:tc>
        <w:tc>
          <w:tcPr>
            <w:tcW w:w="0" w:type="auto"/>
          </w:tcPr>
          <w:p w14:paraId="399674BD"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56 861</w:t>
            </w:r>
          </w:p>
        </w:tc>
        <w:tc>
          <w:tcPr>
            <w:tcW w:w="0" w:type="auto"/>
          </w:tcPr>
          <w:p w14:paraId="5C093FA4"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56 781</w:t>
            </w:r>
          </w:p>
        </w:tc>
        <w:tc>
          <w:tcPr>
            <w:tcW w:w="0" w:type="auto"/>
          </w:tcPr>
          <w:p w14:paraId="69DB4D45"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57 903</w:t>
            </w:r>
          </w:p>
        </w:tc>
        <w:tc>
          <w:tcPr>
            <w:tcW w:w="0" w:type="auto"/>
          </w:tcPr>
          <w:p w14:paraId="1D302FFA" w14:textId="77777777" w:rsidR="00AC4663" w:rsidRPr="002A6B86" w:rsidRDefault="00AC4663" w:rsidP="00EB191D">
            <w:pPr>
              <w:autoSpaceDE w:val="0"/>
              <w:autoSpaceDN w:val="0"/>
              <w:adjustRightInd w:val="0"/>
              <w:spacing w:after="0" w:line="360" w:lineRule="auto"/>
              <w:jc w:val="right"/>
              <w:rPr>
                <w:color w:val="000000"/>
                <w:szCs w:val="24"/>
                <w:lang w:eastAsia="sv-SE"/>
              </w:rPr>
            </w:pPr>
            <w:r w:rsidRPr="002A6B86">
              <w:rPr>
                <w:color w:val="000000"/>
                <w:szCs w:val="24"/>
                <w:lang w:eastAsia="sv-SE"/>
              </w:rPr>
              <w:t>529 555</w:t>
            </w:r>
          </w:p>
        </w:tc>
      </w:tr>
    </w:tbl>
    <w:p w14:paraId="7FF53D2C" w14:textId="77777777" w:rsidR="00892546" w:rsidRPr="002A6B86" w:rsidRDefault="00892546" w:rsidP="00EB191D">
      <w:pPr>
        <w:pStyle w:val="RKnormal"/>
        <w:spacing w:line="360" w:lineRule="auto"/>
        <w:rPr>
          <w:rFonts w:ascii="Times New Roman" w:hAnsi="Times New Roman"/>
          <w:szCs w:val="24"/>
          <w:lang w:val="en-GB" w:eastAsia="sv-SE"/>
        </w:rPr>
      </w:pPr>
    </w:p>
    <w:p w14:paraId="3FC4B1F4" w14:textId="77777777" w:rsidR="002A6B86" w:rsidRDefault="002A6B86" w:rsidP="00EB191D">
      <w:pPr>
        <w:pStyle w:val="RKnormal"/>
        <w:spacing w:line="360" w:lineRule="auto"/>
        <w:rPr>
          <w:rFonts w:ascii="Times New Roman" w:hAnsi="Times New Roman"/>
          <w:szCs w:val="24"/>
          <w:lang w:val="en-GB" w:eastAsia="sv-SE"/>
        </w:rPr>
        <w:sectPr w:rsidR="002A6B86" w:rsidSect="002A6B86">
          <w:pgSz w:w="16840" w:h="11907" w:orient="landscape" w:code="9"/>
          <w:pgMar w:top="1134" w:right="1134" w:bottom="1134" w:left="1134" w:header="720" w:footer="720" w:gutter="0"/>
          <w:cols w:space="720"/>
          <w:noEndnote/>
        </w:sectPr>
      </w:pPr>
    </w:p>
    <w:p w14:paraId="7E38AD8D" w14:textId="6382ECA1" w:rsidR="00892546" w:rsidRPr="00B82A87" w:rsidRDefault="00892546" w:rsidP="00EB191D">
      <w:pPr>
        <w:pStyle w:val="RKnormal"/>
        <w:spacing w:line="360" w:lineRule="auto"/>
        <w:rPr>
          <w:rFonts w:ascii="Arial" w:hAnsi="Arial" w:cs="Arial"/>
          <w:b/>
          <w:sz w:val="20"/>
          <w:lang w:val="en-GB" w:eastAsia="sv-SE"/>
        </w:rPr>
      </w:pPr>
      <w:r w:rsidRPr="00B82A87">
        <w:rPr>
          <w:b/>
          <w:lang w:val="en-GB"/>
        </w:rPr>
        <w:lastRenderedPageBreak/>
        <w:t>Appendix 5</w:t>
      </w:r>
    </w:p>
    <w:p w14:paraId="5F670211" w14:textId="5F93839F" w:rsidR="00892546" w:rsidRPr="00B82A87" w:rsidRDefault="00892546" w:rsidP="00892546">
      <w:r w:rsidRPr="00B82A87">
        <w:t>Overview of GDP, Consumer price index, Public sector revenue and expenditure and central government budget balance etc</w:t>
      </w:r>
    </w:p>
    <w:p w14:paraId="6A2DA5EB" w14:textId="77777777" w:rsidR="00D50CC9" w:rsidRPr="00B82A87" w:rsidRDefault="00D50CC9" w:rsidP="00920AA4">
      <w:pPr>
        <w:pStyle w:val="RKnormal"/>
        <w:rPr>
          <w:rFonts w:ascii="Arial" w:hAnsi="Arial" w:cs="Arial"/>
          <w:sz w:val="20"/>
          <w:lang w:val="en-GB" w:eastAsia="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701"/>
        <w:gridCol w:w="1843"/>
        <w:gridCol w:w="2126"/>
      </w:tblGrid>
      <w:tr w:rsidR="00217EF0" w:rsidRPr="00CB7DA6" w14:paraId="03D18DD0" w14:textId="77777777" w:rsidTr="001B6892">
        <w:trPr>
          <w:trHeight w:val="460"/>
        </w:trPr>
        <w:tc>
          <w:tcPr>
            <w:tcW w:w="4106" w:type="dxa"/>
            <w:shd w:val="clear" w:color="auto" w:fill="auto"/>
          </w:tcPr>
          <w:p w14:paraId="35F7382E" w14:textId="77777777" w:rsidR="00217EF0" w:rsidRPr="005E42E5" w:rsidRDefault="00217EF0" w:rsidP="001B6892">
            <w:pPr>
              <w:pStyle w:val="RKnormal"/>
              <w:rPr>
                <w:lang w:val="en-GB"/>
              </w:rPr>
            </w:pPr>
          </w:p>
        </w:tc>
        <w:tc>
          <w:tcPr>
            <w:tcW w:w="1701" w:type="dxa"/>
            <w:shd w:val="clear" w:color="auto" w:fill="auto"/>
          </w:tcPr>
          <w:p w14:paraId="68330264" w14:textId="77777777" w:rsidR="00217EF0" w:rsidRPr="005E42E5" w:rsidRDefault="00217EF0" w:rsidP="001B6892">
            <w:pPr>
              <w:pStyle w:val="RKnormal"/>
              <w:rPr>
                <w:b/>
                <w:bCs/>
                <w:lang w:val="en-GB"/>
              </w:rPr>
            </w:pPr>
            <w:r w:rsidRPr="005E42E5">
              <w:rPr>
                <w:b/>
                <w:bCs/>
                <w:lang w:val="en-GB"/>
              </w:rPr>
              <w:t xml:space="preserve"> Actual 2016</w:t>
            </w:r>
          </w:p>
        </w:tc>
        <w:tc>
          <w:tcPr>
            <w:tcW w:w="1843" w:type="dxa"/>
            <w:shd w:val="clear" w:color="auto" w:fill="auto"/>
          </w:tcPr>
          <w:p w14:paraId="07EFB3B0" w14:textId="77777777" w:rsidR="00217EF0" w:rsidRPr="005E42E5" w:rsidRDefault="00217EF0" w:rsidP="001B6892">
            <w:pPr>
              <w:pStyle w:val="RKnormal"/>
              <w:rPr>
                <w:b/>
                <w:bCs/>
                <w:lang w:val="en-GB"/>
              </w:rPr>
            </w:pPr>
            <w:r w:rsidRPr="005E42E5">
              <w:rPr>
                <w:b/>
                <w:bCs/>
                <w:lang w:val="en-GB"/>
              </w:rPr>
              <w:t xml:space="preserve"> Forecast 2017</w:t>
            </w:r>
          </w:p>
        </w:tc>
        <w:tc>
          <w:tcPr>
            <w:tcW w:w="2126" w:type="dxa"/>
            <w:shd w:val="clear" w:color="auto" w:fill="auto"/>
          </w:tcPr>
          <w:p w14:paraId="11CD15FF" w14:textId="77777777" w:rsidR="00217EF0" w:rsidRPr="005E42E5" w:rsidRDefault="00217EF0" w:rsidP="001B6892">
            <w:pPr>
              <w:pStyle w:val="RKnormal"/>
              <w:rPr>
                <w:b/>
                <w:bCs/>
                <w:lang w:val="en-GB"/>
              </w:rPr>
            </w:pPr>
            <w:r w:rsidRPr="005E42E5">
              <w:rPr>
                <w:b/>
                <w:bCs/>
                <w:lang w:val="en-GB"/>
              </w:rPr>
              <w:t xml:space="preserve"> Forecast 2018</w:t>
            </w:r>
          </w:p>
        </w:tc>
      </w:tr>
      <w:tr w:rsidR="00217EF0" w:rsidRPr="00CB7DA6" w14:paraId="619A737C" w14:textId="77777777" w:rsidTr="001B6892">
        <w:trPr>
          <w:trHeight w:val="460"/>
        </w:trPr>
        <w:tc>
          <w:tcPr>
            <w:tcW w:w="4106" w:type="dxa"/>
            <w:shd w:val="clear" w:color="auto" w:fill="auto"/>
          </w:tcPr>
          <w:p w14:paraId="193A248E" w14:textId="77777777" w:rsidR="00217EF0" w:rsidRPr="005E42E5" w:rsidRDefault="00217EF0" w:rsidP="001B6892">
            <w:pPr>
              <w:pStyle w:val="RKnormal"/>
              <w:rPr>
                <w:lang w:val="en-GB"/>
              </w:rPr>
            </w:pPr>
            <w:r w:rsidRPr="005E42E5">
              <w:rPr>
                <w:lang w:val="en-GB"/>
              </w:rPr>
              <w:t>Household consumption incl. NPISH</w:t>
            </w:r>
          </w:p>
        </w:tc>
        <w:tc>
          <w:tcPr>
            <w:tcW w:w="1701" w:type="dxa"/>
            <w:shd w:val="clear" w:color="auto" w:fill="auto"/>
          </w:tcPr>
          <w:p w14:paraId="669913B5" w14:textId="77777777" w:rsidR="00217EF0" w:rsidRPr="005E42E5" w:rsidRDefault="00217EF0" w:rsidP="001B6892">
            <w:pPr>
              <w:pStyle w:val="RKnormal"/>
              <w:rPr>
                <w:lang w:val="en-GB"/>
              </w:rPr>
            </w:pPr>
            <w:r w:rsidRPr="005E42E5">
              <w:rPr>
                <w:lang w:val="en-GB"/>
              </w:rPr>
              <w:t>1 926  bn</w:t>
            </w:r>
          </w:p>
        </w:tc>
        <w:tc>
          <w:tcPr>
            <w:tcW w:w="1843" w:type="dxa"/>
            <w:shd w:val="clear" w:color="auto" w:fill="auto"/>
          </w:tcPr>
          <w:p w14:paraId="1995E278" w14:textId="77777777" w:rsidR="00217EF0" w:rsidRPr="005E42E5" w:rsidRDefault="00217EF0" w:rsidP="001B6892">
            <w:pPr>
              <w:pStyle w:val="RKnormal"/>
              <w:rPr>
                <w:lang w:val="en-GB"/>
              </w:rPr>
            </w:pPr>
            <w:r w:rsidRPr="005E42E5">
              <w:rPr>
                <w:lang w:val="en-GB"/>
              </w:rPr>
              <w:t>2.3%</w:t>
            </w:r>
          </w:p>
        </w:tc>
        <w:tc>
          <w:tcPr>
            <w:tcW w:w="2126" w:type="dxa"/>
            <w:shd w:val="clear" w:color="auto" w:fill="auto"/>
          </w:tcPr>
          <w:p w14:paraId="261DD5A9" w14:textId="77777777" w:rsidR="00217EF0" w:rsidRPr="005E42E5" w:rsidRDefault="00217EF0" w:rsidP="001B6892">
            <w:pPr>
              <w:pStyle w:val="RKnormal"/>
              <w:rPr>
                <w:lang w:val="en-GB"/>
              </w:rPr>
            </w:pPr>
            <w:r w:rsidRPr="005E42E5">
              <w:rPr>
                <w:lang w:val="en-GB"/>
              </w:rPr>
              <w:t>2.6%</w:t>
            </w:r>
          </w:p>
        </w:tc>
      </w:tr>
      <w:tr w:rsidR="00217EF0" w:rsidRPr="00CB7DA6" w14:paraId="2C1264F4" w14:textId="77777777" w:rsidTr="001B6892">
        <w:trPr>
          <w:trHeight w:val="460"/>
        </w:trPr>
        <w:tc>
          <w:tcPr>
            <w:tcW w:w="4106" w:type="dxa"/>
            <w:shd w:val="clear" w:color="auto" w:fill="auto"/>
          </w:tcPr>
          <w:p w14:paraId="7D4D33A2" w14:textId="77777777" w:rsidR="00217EF0" w:rsidRPr="005E42E5" w:rsidRDefault="00217EF0" w:rsidP="001B6892">
            <w:pPr>
              <w:pStyle w:val="RKnormal"/>
              <w:rPr>
                <w:lang w:val="en-GB"/>
              </w:rPr>
            </w:pPr>
            <w:r w:rsidRPr="005E42E5">
              <w:rPr>
                <w:lang w:val="en-GB"/>
              </w:rPr>
              <w:t>Public sector consumption</w:t>
            </w:r>
          </w:p>
        </w:tc>
        <w:tc>
          <w:tcPr>
            <w:tcW w:w="1701" w:type="dxa"/>
            <w:shd w:val="clear" w:color="auto" w:fill="auto"/>
          </w:tcPr>
          <w:p w14:paraId="15C2DB05" w14:textId="77777777" w:rsidR="00217EF0" w:rsidRPr="005E42E5" w:rsidRDefault="00217EF0" w:rsidP="001B6892">
            <w:pPr>
              <w:pStyle w:val="RKnormal"/>
              <w:rPr>
                <w:lang w:val="en-GB"/>
              </w:rPr>
            </w:pPr>
            <w:r w:rsidRPr="005E42E5">
              <w:rPr>
                <w:lang w:val="en-GB"/>
              </w:rPr>
              <w:t>1 120 bn</w:t>
            </w:r>
          </w:p>
        </w:tc>
        <w:tc>
          <w:tcPr>
            <w:tcW w:w="1843" w:type="dxa"/>
            <w:shd w:val="clear" w:color="auto" w:fill="auto"/>
          </w:tcPr>
          <w:p w14:paraId="6F590A62" w14:textId="77777777" w:rsidR="00217EF0" w:rsidRPr="005E42E5" w:rsidRDefault="00217EF0" w:rsidP="001B6892">
            <w:pPr>
              <w:pStyle w:val="RKnormal"/>
              <w:rPr>
                <w:lang w:val="en-GB"/>
              </w:rPr>
            </w:pPr>
            <w:r w:rsidRPr="005E42E5">
              <w:rPr>
                <w:lang w:val="en-GB"/>
              </w:rPr>
              <w:t>2.0%</w:t>
            </w:r>
          </w:p>
        </w:tc>
        <w:tc>
          <w:tcPr>
            <w:tcW w:w="2126" w:type="dxa"/>
            <w:shd w:val="clear" w:color="auto" w:fill="auto"/>
          </w:tcPr>
          <w:p w14:paraId="45F03AF3" w14:textId="77777777" w:rsidR="00217EF0" w:rsidRPr="005E42E5" w:rsidRDefault="00217EF0" w:rsidP="001B6892">
            <w:pPr>
              <w:pStyle w:val="RKnormal"/>
              <w:rPr>
                <w:lang w:val="en-GB"/>
              </w:rPr>
            </w:pPr>
            <w:r w:rsidRPr="005E42E5">
              <w:rPr>
                <w:lang w:val="en-GB"/>
              </w:rPr>
              <w:t>-0.3%</w:t>
            </w:r>
          </w:p>
        </w:tc>
      </w:tr>
      <w:tr w:rsidR="00217EF0" w:rsidRPr="00CB7DA6" w14:paraId="470F7654" w14:textId="77777777" w:rsidTr="001B6892">
        <w:trPr>
          <w:trHeight w:val="460"/>
        </w:trPr>
        <w:tc>
          <w:tcPr>
            <w:tcW w:w="4106" w:type="dxa"/>
            <w:shd w:val="clear" w:color="auto" w:fill="auto"/>
          </w:tcPr>
          <w:p w14:paraId="58B7B4F6" w14:textId="77777777" w:rsidR="00217EF0" w:rsidRPr="005E42E5" w:rsidRDefault="00217EF0" w:rsidP="001B6892">
            <w:pPr>
              <w:pStyle w:val="RKnormal"/>
              <w:rPr>
                <w:lang w:val="en-GB"/>
              </w:rPr>
            </w:pPr>
            <w:r w:rsidRPr="005E42E5">
              <w:rPr>
                <w:lang w:val="en-GB"/>
              </w:rPr>
              <w:t>Gross fixed capital formation</w:t>
            </w:r>
          </w:p>
        </w:tc>
        <w:tc>
          <w:tcPr>
            <w:tcW w:w="1701" w:type="dxa"/>
            <w:shd w:val="clear" w:color="auto" w:fill="auto"/>
          </w:tcPr>
          <w:p w14:paraId="1AA636C8" w14:textId="77777777" w:rsidR="00217EF0" w:rsidRPr="005E42E5" w:rsidRDefault="00217EF0" w:rsidP="001B6892">
            <w:pPr>
              <w:pStyle w:val="RKnormal"/>
              <w:rPr>
                <w:lang w:val="en-GB"/>
              </w:rPr>
            </w:pPr>
            <w:r w:rsidRPr="005E42E5">
              <w:rPr>
                <w:lang w:val="en-GB"/>
              </w:rPr>
              <w:t>1 047 bn</w:t>
            </w:r>
          </w:p>
        </w:tc>
        <w:tc>
          <w:tcPr>
            <w:tcW w:w="1843" w:type="dxa"/>
            <w:shd w:val="clear" w:color="auto" w:fill="auto"/>
          </w:tcPr>
          <w:p w14:paraId="75906255" w14:textId="77777777" w:rsidR="00217EF0" w:rsidRPr="005E42E5" w:rsidRDefault="00217EF0" w:rsidP="001B6892">
            <w:pPr>
              <w:pStyle w:val="RKnormal"/>
              <w:rPr>
                <w:lang w:val="en-GB"/>
              </w:rPr>
            </w:pPr>
            <w:r w:rsidRPr="005E42E5">
              <w:rPr>
                <w:lang w:val="en-GB"/>
              </w:rPr>
              <w:t>3.3%</w:t>
            </w:r>
          </w:p>
        </w:tc>
        <w:tc>
          <w:tcPr>
            <w:tcW w:w="2126" w:type="dxa"/>
            <w:shd w:val="clear" w:color="auto" w:fill="auto"/>
          </w:tcPr>
          <w:p w14:paraId="3F194240" w14:textId="77777777" w:rsidR="00217EF0" w:rsidRPr="005E42E5" w:rsidRDefault="00217EF0" w:rsidP="001B6892">
            <w:pPr>
              <w:pStyle w:val="RKnormal"/>
              <w:rPr>
                <w:lang w:val="en-GB"/>
              </w:rPr>
            </w:pPr>
            <w:r w:rsidRPr="005E42E5">
              <w:rPr>
                <w:lang w:val="en-GB"/>
              </w:rPr>
              <w:t>3.2%</w:t>
            </w:r>
          </w:p>
        </w:tc>
      </w:tr>
      <w:tr w:rsidR="00217EF0" w:rsidRPr="00CB7DA6" w14:paraId="05D43145" w14:textId="77777777" w:rsidTr="001B6892">
        <w:trPr>
          <w:trHeight w:val="460"/>
        </w:trPr>
        <w:tc>
          <w:tcPr>
            <w:tcW w:w="4106" w:type="dxa"/>
            <w:shd w:val="clear" w:color="auto" w:fill="auto"/>
          </w:tcPr>
          <w:p w14:paraId="373B4FA1" w14:textId="77777777" w:rsidR="00217EF0" w:rsidRPr="005E42E5" w:rsidRDefault="00217EF0" w:rsidP="001B6892">
            <w:pPr>
              <w:pStyle w:val="RKnormal"/>
              <w:rPr>
                <w:lang w:val="en-GB"/>
              </w:rPr>
            </w:pPr>
            <w:r w:rsidRPr="005E42E5">
              <w:rPr>
                <w:lang w:val="en-GB"/>
              </w:rPr>
              <w:t>Changes in inventories</w:t>
            </w:r>
            <w:r w:rsidRPr="005E42E5">
              <w:rPr>
                <w:vertAlign w:val="superscript"/>
                <w:lang w:val="en-GB"/>
              </w:rPr>
              <w:t>1</w:t>
            </w:r>
          </w:p>
        </w:tc>
        <w:tc>
          <w:tcPr>
            <w:tcW w:w="1701" w:type="dxa"/>
            <w:shd w:val="clear" w:color="auto" w:fill="auto"/>
          </w:tcPr>
          <w:p w14:paraId="796AA887" w14:textId="77777777" w:rsidR="00217EF0" w:rsidRPr="005E42E5" w:rsidRDefault="00217EF0" w:rsidP="001B6892">
            <w:pPr>
              <w:pStyle w:val="RKnormal"/>
              <w:rPr>
                <w:lang w:val="en-GB"/>
              </w:rPr>
            </w:pPr>
            <w:r w:rsidRPr="005E42E5">
              <w:rPr>
                <w:lang w:val="en-GB"/>
              </w:rPr>
              <w:t>27 bn</w:t>
            </w:r>
          </w:p>
        </w:tc>
        <w:tc>
          <w:tcPr>
            <w:tcW w:w="1843" w:type="dxa"/>
            <w:shd w:val="clear" w:color="auto" w:fill="auto"/>
          </w:tcPr>
          <w:p w14:paraId="0BD04978" w14:textId="77777777" w:rsidR="00217EF0" w:rsidRPr="005E42E5" w:rsidRDefault="00217EF0" w:rsidP="001B6892">
            <w:pPr>
              <w:pStyle w:val="RKnormal"/>
              <w:rPr>
                <w:lang w:val="en-GB"/>
              </w:rPr>
            </w:pPr>
            <w:r w:rsidRPr="005E42E5">
              <w:rPr>
                <w:lang w:val="en-GB"/>
              </w:rPr>
              <w:t>-0.1%</w:t>
            </w:r>
          </w:p>
        </w:tc>
        <w:tc>
          <w:tcPr>
            <w:tcW w:w="2126" w:type="dxa"/>
            <w:shd w:val="clear" w:color="auto" w:fill="auto"/>
          </w:tcPr>
          <w:p w14:paraId="509F2ED3" w14:textId="77777777" w:rsidR="00217EF0" w:rsidRPr="005E42E5" w:rsidRDefault="00217EF0" w:rsidP="001B6892">
            <w:pPr>
              <w:pStyle w:val="RKnormal"/>
              <w:rPr>
                <w:lang w:val="en-GB"/>
              </w:rPr>
            </w:pPr>
            <w:r w:rsidRPr="005E42E5">
              <w:rPr>
                <w:lang w:val="en-GB"/>
              </w:rPr>
              <w:t>0.0%</w:t>
            </w:r>
          </w:p>
        </w:tc>
      </w:tr>
      <w:tr w:rsidR="00217EF0" w:rsidRPr="00CB7DA6" w14:paraId="235B3332" w14:textId="77777777" w:rsidTr="001B6892">
        <w:trPr>
          <w:trHeight w:val="460"/>
        </w:trPr>
        <w:tc>
          <w:tcPr>
            <w:tcW w:w="4106" w:type="dxa"/>
            <w:shd w:val="clear" w:color="auto" w:fill="auto"/>
          </w:tcPr>
          <w:p w14:paraId="3872C4A9" w14:textId="77777777" w:rsidR="00217EF0" w:rsidRPr="005E42E5" w:rsidRDefault="00217EF0" w:rsidP="001B6892">
            <w:pPr>
              <w:pStyle w:val="RKnormal"/>
              <w:rPr>
                <w:lang w:val="en-GB"/>
              </w:rPr>
            </w:pPr>
            <w:r w:rsidRPr="005E42E5">
              <w:rPr>
                <w:lang w:val="en-GB"/>
              </w:rPr>
              <w:t>Exports</w:t>
            </w:r>
          </w:p>
        </w:tc>
        <w:tc>
          <w:tcPr>
            <w:tcW w:w="1701" w:type="dxa"/>
            <w:shd w:val="clear" w:color="auto" w:fill="auto"/>
          </w:tcPr>
          <w:p w14:paraId="25EF61C3" w14:textId="77777777" w:rsidR="00217EF0" w:rsidRPr="005E42E5" w:rsidRDefault="00217EF0" w:rsidP="001B6892">
            <w:pPr>
              <w:pStyle w:val="RKnormal"/>
              <w:rPr>
                <w:lang w:val="en-GB"/>
              </w:rPr>
            </w:pPr>
            <w:r w:rsidRPr="005E42E5">
              <w:rPr>
                <w:lang w:val="en-GB"/>
              </w:rPr>
              <w:t>1 970 bn</w:t>
            </w:r>
          </w:p>
        </w:tc>
        <w:tc>
          <w:tcPr>
            <w:tcW w:w="1843" w:type="dxa"/>
            <w:shd w:val="clear" w:color="auto" w:fill="auto"/>
          </w:tcPr>
          <w:p w14:paraId="6B862B90" w14:textId="77777777" w:rsidR="00217EF0" w:rsidRPr="005E42E5" w:rsidRDefault="00217EF0" w:rsidP="001B6892">
            <w:pPr>
              <w:pStyle w:val="RKnormal"/>
              <w:rPr>
                <w:lang w:val="en-GB"/>
              </w:rPr>
            </w:pPr>
            <w:r w:rsidRPr="005E42E5">
              <w:rPr>
                <w:lang w:val="en-GB"/>
              </w:rPr>
              <w:t>4.4%</w:t>
            </w:r>
          </w:p>
        </w:tc>
        <w:tc>
          <w:tcPr>
            <w:tcW w:w="2126" w:type="dxa"/>
            <w:shd w:val="clear" w:color="auto" w:fill="auto"/>
          </w:tcPr>
          <w:p w14:paraId="15421639" w14:textId="77777777" w:rsidR="00217EF0" w:rsidRPr="005E42E5" w:rsidRDefault="00217EF0" w:rsidP="001B6892">
            <w:pPr>
              <w:pStyle w:val="RKnormal"/>
              <w:rPr>
                <w:lang w:val="en-GB"/>
              </w:rPr>
            </w:pPr>
            <w:r w:rsidRPr="005E42E5">
              <w:rPr>
                <w:lang w:val="en-GB"/>
              </w:rPr>
              <w:t>3.9%</w:t>
            </w:r>
          </w:p>
        </w:tc>
      </w:tr>
      <w:tr w:rsidR="00217EF0" w:rsidRPr="00CB7DA6" w14:paraId="6E4E3DA2" w14:textId="77777777" w:rsidTr="001B6892">
        <w:trPr>
          <w:trHeight w:val="460"/>
        </w:trPr>
        <w:tc>
          <w:tcPr>
            <w:tcW w:w="4106" w:type="dxa"/>
            <w:shd w:val="clear" w:color="auto" w:fill="auto"/>
          </w:tcPr>
          <w:p w14:paraId="7CC7B843" w14:textId="77777777" w:rsidR="00217EF0" w:rsidRPr="005E42E5" w:rsidRDefault="00217EF0" w:rsidP="001B6892">
            <w:pPr>
              <w:pStyle w:val="RKnormal"/>
              <w:rPr>
                <w:lang w:val="en-GB"/>
              </w:rPr>
            </w:pPr>
            <w:r w:rsidRPr="005E42E5">
              <w:rPr>
                <w:lang w:val="en-GB"/>
              </w:rPr>
              <w:t>Imports</w:t>
            </w:r>
          </w:p>
        </w:tc>
        <w:tc>
          <w:tcPr>
            <w:tcW w:w="1701" w:type="dxa"/>
            <w:shd w:val="clear" w:color="auto" w:fill="auto"/>
          </w:tcPr>
          <w:p w14:paraId="14F4DDE6" w14:textId="77777777" w:rsidR="00217EF0" w:rsidRPr="005E42E5" w:rsidRDefault="00217EF0" w:rsidP="001B6892">
            <w:pPr>
              <w:pStyle w:val="RKnormal"/>
              <w:rPr>
                <w:lang w:val="en-GB"/>
              </w:rPr>
            </w:pPr>
            <w:r w:rsidRPr="005E42E5">
              <w:rPr>
                <w:lang w:val="en-GB"/>
              </w:rPr>
              <w:t>1 771 bn</w:t>
            </w:r>
          </w:p>
        </w:tc>
        <w:tc>
          <w:tcPr>
            <w:tcW w:w="1843" w:type="dxa"/>
            <w:shd w:val="clear" w:color="auto" w:fill="auto"/>
          </w:tcPr>
          <w:p w14:paraId="10F18844" w14:textId="77777777" w:rsidR="00217EF0" w:rsidRPr="005E42E5" w:rsidRDefault="00217EF0" w:rsidP="001B6892">
            <w:pPr>
              <w:pStyle w:val="RKnormal"/>
              <w:rPr>
                <w:lang w:val="en-GB"/>
              </w:rPr>
            </w:pPr>
            <w:r w:rsidRPr="005E42E5">
              <w:rPr>
                <w:lang w:val="en-GB"/>
              </w:rPr>
              <w:t>3.8%</w:t>
            </w:r>
          </w:p>
        </w:tc>
        <w:tc>
          <w:tcPr>
            <w:tcW w:w="2126" w:type="dxa"/>
            <w:shd w:val="clear" w:color="auto" w:fill="auto"/>
          </w:tcPr>
          <w:p w14:paraId="1D0545AA" w14:textId="77777777" w:rsidR="00217EF0" w:rsidRPr="005E42E5" w:rsidRDefault="00217EF0" w:rsidP="001B6892">
            <w:pPr>
              <w:pStyle w:val="RKnormal"/>
              <w:rPr>
                <w:lang w:val="en-GB"/>
              </w:rPr>
            </w:pPr>
            <w:r w:rsidRPr="005E42E5">
              <w:rPr>
                <w:lang w:val="en-GB"/>
              </w:rPr>
              <w:t>3.7%</w:t>
            </w:r>
          </w:p>
        </w:tc>
      </w:tr>
      <w:tr w:rsidR="00217EF0" w:rsidRPr="00CB7DA6" w14:paraId="37158B4D" w14:textId="77777777" w:rsidTr="001B6892">
        <w:trPr>
          <w:trHeight w:val="460"/>
        </w:trPr>
        <w:tc>
          <w:tcPr>
            <w:tcW w:w="4106" w:type="dxa"/>
            <w:shd w:val="clear" w:color="auto" w:fill="auto"/>
          </w:tcPr>
          <w:p w14:paraId="4A9F5681" w14:textId="77777777" w:rsidR="00217EF0" w:rsidRPr="005E42E5" w:rsidRDefault="00217EF0" w:rsidP="001B6892">
            <w:pPr>
              <w:pStyle w:val="RKnormal"/>
              <w:rPr>
                <w:b/>
                <w:bCs/>
                <w:lang w:val="en-GB"/>
              </w:rPr>
            </w:pPr>
            <w:r w:rsidRPr="005E42E5">
              <w:rPr>
                <w:b/>
                <w:bCs/>
                <w:lang w:val="en-GB"/>
              </w:rPr>
              <w:t>GDP</w:t>
            </w:r>
          </w:p>
        </w:tc>
        <w:tc>
          <w:tcPr>
            <w:tcW w:w="1701" w:type="dxa"/>
            <w:shd w:val="clear" w:color="auto" w:fill="auto"/>
          </w:tcPr>
          <w:p w14:paraId="5DC666DB" w14:textId="650E74AB" w:rsidR="00217EF0" w:rsidRPr="005E42E5" w:rsidRDefault="00217EF0" w:rsidP="001B6892">
            <w:pPr>
              <w:pStyle w:val="RKnormal"/>
              <w:rPr>
                <w:b/>
                <w:bCs/>
                <w:lang w:val="en-GB"/>
              </w:rPr>
            </w:pPr>
            <w:r w:rsidRPr="005E42E5">
              <w:rPr>
                <w:b/>
                <w:bCs/>
                <w:lang w:val="en-GB"/>
              </w:rPr>
              <w:t>4 320 bn</w:t>
            </w:r>
          </w:p>
        </w:tc>
        <w:tc>
          <w:tcPr>
            <w:tcW w:w="1843" w:type="dxa"/>
            <w:shd w:val="clear" w:color="auto" w:fill="auto"/>
          </w:tcPr>
          <w:p w14:paraId="1F64D127" w14:textId="77777777" w:rsidR="00217EF0" w:rsidRPr="005E42E5" w:rsidRDefault="00217EF0" w:rsidP="001B6892">
            <w:pPr>
              <w:pStyle w:val="RKnormal"/>
              <w:rPr>
                <w:b/>
                <w:bCs/>
                <w:lang w:val="en-GB"/>
              </w:rPr>
            </w:pPr>
            <w:r w:rsidRPr="005E42E5">
              <w:rPr>
                <w:b/>
                <w:bCs/>
                <w:lang w:val="en-GB"/>
              </w:rPr>
              <w:t>2.6%</w:t>
            </w:r>
          </w:p>
        </w:tc>
        <w:tc>
          <w:tcPr>
            <w:tcW w:w="2126" w:type="dxa"/>
            <w:shd w:val="clear" w:color="auto" w:fill="auto"/>
          </w:tcPr>
          <w:p w14:paraId="79B886BA" w14:textId="77777777" w:rsidR="00217EF0" w:rsidRPr="005E42E5" w:rsidRDefault="00217EF0" w:rsidP="001B6892">
            <w:pPr>
              <w:pStyle w:val="RKnormal"/>
              <w:rPr>
                <w:b/>
                <w:bCs/>
                <w:lang w:val="en-GB"/>
              </w:rPr>
            </w:pPr>
            <w:r w:rsidRPr="005E42E5">
              <w:rPr>
                <w:b/>
                <w:bCs/>
                <w:lang w:val="en-GB"/>
              </w:rPr>
              <w:t>2.1%</w:t>
            </w:r>
          </w:p>
        </w:tc>
      </w:tr>
    </w:tbl>
    <w:p w14:paraId="03308227" w14:textId="48520E90" w:rsidR="003A0B2B" w:rsidRPr="00B82A87" w:rsidRDefault="003A0B2B" w:rsidP="00920AA4">
      <w:pPr>
        <w:pStyle w:val="RKnormal"/>
        <w:rPr>
          <w:rFonts w:ascii="Arial" w:hAnsi="Arial" w:cs="Arial"/>
          <w:sz w:val="20"/>
          <w:lang w:val="en-GB" w:eastAsia="sv-SE"/>
        </w:rPr>
      </w:pPr>
      <w:r w:rsidRPr="00B82A87">
        <w:rPr>
          <w:rFonts w:ascii="Arial" w:hAnsi="Arial" w:cs="Arial"/>
          <w:sz w:val="20"/>
          <w:lang w:val="en-GB" w:eastAsia="sv-SE"/>
        </w:rPr>
        <w:t>Comments: Real figures with 2015 as base year</w:t>
      </w:r>
    </w:p>
    <w:p w14:paraId="76FDCFE8" w14:textId="77777777" w:rsidR="003A0B2B" w:rsidRDefault="003A0B2B" w:rsidP="003A0B2B">
      <w:pPr>
        <w:pStyle w:val="RKnormal"/>
        <w:rPr>
          <w:rFonts w:ascii="Arial" w:hAnsi="Arial" w:cs="Arial"/>
          <w:sz w:val="20"/>
          <w:lang w:val="en-GB" w:eastAsia="sv-SE"/>
        </w:rPr>
      </w:pPr>
      <w:r w:rsidRPr="00B82A87">
        <w:rPr>
          <w:rFonts w:ascii="Arial" w:hAnsi="Arial" w:cs="Arial"/>
          <w:sz w:val="20"/>
          <w:vertAlign w:val="superscript"/>
          <w:lang w:val="en-GB" w:eastAsia="sv-SE"/>
        </w:rPr>
        <w:t xml:space="preserve">1 </w:t>
      </w:r>
      <w:r w:rsidRPr="00B82A87">
        <w:rPr>
          <w:rFonts w:ascii="Arial" w:hAnsi="Arial" w:cs="Arial"/>
          <w:sz w:val="20"/>
          <w:lang w:val="en-GB" w:eastAsia="sv-SE"/>
        </w:rPr>
        <w:t>Measured as contributions to total GDP</w:t>
      </w:r>
    </w:p>
    <w:p w14:paraId="60D0933D" w14:textId="3D67EEA1" w:rsidR="00A863A3" w:rsidRPr="00B82A87" w:rsidRDefault="00A863A3" w:rsidP="003A0B2B">
      <w:pPr>
        <w:pStyle w:val="RKnormal"/>
        <w:rPr>
          <w:rFonts w:ascii="Arial" w:hAnsi="Arial" w:cs="Arial"/>
          <w:sz w:val="20"/>
          <w:lang w:val="en-GB" w:eastAsia="sv-SE"/>
        </w:rPr>
      </w:pPr>
      <w:r>
        <w:rPr>
          <w:rFonts w:ascii="Arial" w:hAnsi="Arial" w:cs="Arial"/>
          <w:sz w:val="20"/>
          <w:lang w:val="en-GB" w:eastAsia="sv-SE"/>
        </w:rPr>
        <w:t xml:space="preserve">Source: </w:t>
      </w:r>
      <w:r w:rsidR="004B5299">
        <w:rPr>
          <w:rFonts w:ascii="Arial" w:hAnsi="Arial" w:cs="Arial"/>
          <w:sz w:val="20"/>
          <w:lang w:val="en-GB" w:eastAsia="sv-SE"/>
        </w:rPr>
        <w:t>Statistics Sweden and the Ministy of Finance</w:t>
      </w:r>
    </w:p>
    <w:p w14:paraId="3084BBCF" w14:textId="77777777" w:rsidR="002A6B86" w:rsidRDefault="002A6B86">
      <w:pPr>
        <w:spacing w:after="0"/>
        <w:rPr>
          <w:rFonts w:ascii="Arial" w:hAnsi="Arial" w:cs="Arial"/>
          <w:b/>
          <w:sz w:val="20"/>
          <w:lang w:eastAsia="sv-SE"/>
        </w:rPr>
        <w:sectPr w:rsidR="002A6B86" w:rsidSect="002A6B86">
          <w:pgSz w:w="11907" w:h="16840" w:code="9"/>
          <w:pgMar w:top="1134" w:right="1134" w:bottom="1134" w:left="1134" w:header="720" w:footer="720" w:gutter="0"/>
          <w:cols w:space="720"/>
          <w:noEndnote/>
        </w:sectPr>
      </w:pPr>
    </w:p>
    <w:p w14:paraId="71132CED" w14:textId="77777777" w:rsidR="00016BB8" w:rsidRPr="00B82A87" w:rsidRDefault="00016BB8" w:rsidP="00016BB8">
      <w:pPr>
        <w:pStyle w:val="Default"/>
        <w:framePr w:w="4836" w:wrap="auto" w:vAnchor="page" w:hAnchor="page" w:x="775" w:y="595"/>
        <w:rPr>
          <w:color w:val="042796"/>
          <w:sz w:val="64"/>
          <w:szCs w:val="64"/>
          <w:lang w:val="en-GB"/>
        </w:rPr>
      </w:pPr>
      <w:r w:rsidRPr="00B82A87">
        <w:rPr>
          <w:b/>
          <w:bCs/>
          <w:color w:val="042796"/>
          <w:sz w:val="64"/>
          <w:szCs w:val="64"/>
          <w:lang w:val="en-GB"/>
        </w:rPr>
        <w:lastRenderedPageBreak/>
        <w:t>GDP in Sweden</w:t>
      </w:r>
    </w:p>
    <w:p w14:paraId="07AF772A" w14:textId="77777777" w:rsidR="00016BB8" w:rsidRDefault="00016BB8" w:rsidP="00016BB8">
      <w:pPr>
        <w:pStyle w:val="RKnormal"/>
        <w:rPr>
          <w:rFonts w:ascii="Arial" w:hAnsi="Arial" w:cs="Arial"/>
          <w:sz w:val="20"/>
          <w:lang w:val="en-GB" w:eastAsia="sv-SE"/>
        </w:rPr>
      </w:pPr>
    </w:p>
    <w:p w14:paraId="717B2B7F" w14:textId="77777777" w:rsidR="00016BB8" w:rsidRPr="00912219" w:rsidRDefault="00016BB8" w:rsidP="00016BB8">
      <w:pPr>
        <w:rPr>
          <w:lang w:eastAsia="sv-SE"/>
        </w:rPr>
      </w:pPr>
    </w:p>
    <w:p w14:paraId="1D408B8B" w14:textId="77777777" w:rsidR="00016BB8" w:rsidRPr="00912219" w:rsidRDefault="00016BB8" w:rsidP="00016BB8">
      <w:pPr>
        <w:rPr>
          <w:lang w:eastAsia="sv-SE"/>
        </w:rPr>
      </w:pPr>
    </w:p>
    <w:p w14:paraId="50361642" w14:textId="77777777" w:rsidR="00016BB8" w:rsidRPr="00912219" w:rsidRDefault="00016BB8" w:rsidP="00016BB8">
      <w:pPr>
        <w:rPr>
          <w:lang w:eastAsia="sv-SE"/>
        </w:rPr>
      </w:pPr>
    </w:p>
    <w:p w14:paraId="4600B5BF" w14:textId="77777777" w:rsidR="00016BB8" w:rsidRPr="00912219" w:rsidRDefault="00016BB8" w:rsidP="00016BB8">
      <w:pPr>
        <w:rPr>
          <w:lang w:eastAsia="sv-SE"/>
        </w:rPr>
      </w:pPr>
    </w:p>
    <w:p w14:paraId="24493D13" w14:textId="77777777" w:rsidR="00016BB8" w:rsidRPr="00912219" w:rsidRDefault="00016BB8" w:rsidP="00016BB8">
      <w:pPr>
        <w:rPr>
          <w:lang w:eastAsia="sv-SE"/>
        </w:rPr>
      </w:pPr>
    </w:p>
    <w:p w14:paraId="28B8CFD4" w14:textId="77777777" w:rsidR="00016BB8" w:rsidRPr="00912219" w:rsidRDefault="00016BB8" w:rsidP="00016BB8">
      <w:pPr>
        <w:rPr>
          <w:lang w:eastAsia="sv-SE"/>
        </w:rPr>
      </w:pPr>
    </w:p>
    <w:p w14:paraId="5509CE42" w14:textId="77777777" w:rsidR="00016BB8" w:rsidRDefault="00016BB8" w:rsidP="00016BB8">
      <w:pPr>
        <w:pStyle w:val="Default"/>
        <w:framePr w:w="8641" w:wrap="auto" w:vAnchor="page" w:hAnchor="page" w:x="802" w:y="1499"/>
        <w:rPr>
          <w:b/>
          <w:bCs/>
          <w:sz w:val="36"/>
          <w:szCs w:val="36"/>
          <w:lang w:val="en-GB"/>
        </w:rPr>
      </w:pPr>
      <w:r w:rsidRPr="00B82A87">
        <w:rPr>
          <w:b/>
          <w:bCs/>
          <w:sz w:val="36"/>
          <w:szCs w:val="36"/>
          <w:lang w:val="en-GB"/>
        </w:rPr>
        <w:t>Percentage</w:t>
      </w:r>
      <w:r w:rsidRPr="00B82A87">
        <w:rPr>
          <w:rFonts w:ascii="Times New Roman" w:hAnsi="Times New Roman" w:cs="Times New Roman"/>
          <w:sz w:val="36"/>
          <w:szCs w:val="36"/>
          <w:lang w:val="en-GB"/>
        </w:rPr>
        <w:t xml:space="preserve"> </w:t>
      </w:r>
      <w:r w:rsidRPr="00B82A87">
        <w:rPr>
          <w:b/>
          <w:bCs/>
          <w:sz w:val="36"/>
          <w:szCs w:val="36"/>
          <w:lang w:val="en-GB"/>
        </w:rPr>
        <w:t>change</w:t>
      </w:r>
      <w:r w:rsidRPr="00B82A87">
        <w:rPr>
          <w:rFonts w:ascii="Times New Roman" w:hAnsi="Times New Roman" w:cs="Times New Roman"/>
          <w:sz w:val="36"/>
          <w:szCs w:val="36"/>
          <w:lang w:val="en-GB"/>
        </w:rPr>
        <w:t xml:space="preserve"> </w:t>
      </w:r>
      <w:r w:rsidRPr="00B82A87">
        <w:rPr>
          <w:b/>
          <w:bCs/>
          <w:sz w:val="36"/>
          <w:szCs w:val="36"/>
          <w:lang w:val="en-GB"/>
        </w:rPr>
        <w:t>in GDP 2007-2020</w:t>
      </w:r>
    </w:p>
    <w:p w14:paraId="743A966F" w14:textId="77777777" w:rsidR="00016BB8" w:rsidRPr="00E63B3A" w:rsidRDefault="00016BB8" w:rsidP="00016BB8">
      <w:pPr>
        <w:pStyle w:val="Default"/>
        <w:framePr w:w="8641" w:wrap="auto" w:vAnchor="page" w:hAnchor="page" w:x="802" w:y="1499"/>
        <w:rPr>
          <w:rFonts w:ascii="FAOOP F+ Trade Gothic Pro" w:hAnsi="FAOOP F+ Trade Gothic Pro" w:cs="FAOOP F+ Trade Gothic Pro"/>
          <w:sz w:val="23"/>
          <w:szCs w:val="23"/>
          <w:lang w:val="en-GB"/>
        </w:rPr>
      </w:pPr>
      <w:r>
        <w:rPr>
          <w:rFonts w:ascii="FAOOP F+ Trade Gothic Pro" w:hAnsi="FAOOP F+ Trade Gothic Pro" w:cs="FAOOP F+ Trade Gothic Pro"/>
          <w:i/>
          <w:iCs/>
          <w:sz w:val="23"/>
          <w:szCs w:val="23"/>
          <w:lang w:val="en-GB"/>
        </w:rPr>
        <w:t xml:space="preserve">Sources: Statistics Sweden </w:t>
      </w:r>
      <w:r w:rsidRPr="00E63B3A">
        <w:rPr>
          <w:rFonts w:ascii="FAOOP F+ Trade Gothic Pro" w:hAnsi="FAOOP F+ Trade Gothic Pro" w:cs="FAOOP F+ Trade Gothic Pro"/>
          <w:i/>
          <w:iCs/>
          <w:sz w:val="23"/>
          <w:szCs w:val="23"/>
          <w:lang w:val="en-GB"/>
        </w:rPr>
        <w:t>and the Ministry of Finance</w:t>
      </w:r>
    </w:p>
    <w:p w14:paraId="06AA2613" w14:textId="77777777" w:rsidR="00016BB8" w:rsidRDefault="00016BB8" w:rsidP="00016BB8">
      <w:pPr>
        <w:pStyle w:val="Default"/>
        <w:framePr w:w="8641" w:wrap="auto" w:vAnchor="page" w:hAnchor="page" w:x="802" w:y="1499"/>
        <w:rPr>
          <w:b/>
          <w:bCs/>
          <w:sz w:val="36"/>
          <w:szCs w:val="36"/>
          <w:lang w:val="en-GB"/>
        </w:rPr>
      </w:pPr>
    </w:p>
    <w:p w14:paraId="48836338" w14:textId="77777777" w:rsidR="00016BB8" w:rsidRDefault="00016BB8" w:rsidP="00016BB8">
      <w:pPr>
        <w:pStyle w:val="Default"/>
        <w:framePr w:w="8641" w:wrap="auto" w:vAnchor="page" w:hAnchor="page" w:x="802" w:y="1499"/>
        <w:rPr>
          <w:b/>
          <w:bCs/>
          <w:sz w:val="36"/>
          <w:szCs w:val="36"/>
          <w:lang w:val="en-GB"/>
        </w:rPr>
      </w:pPr>
    </w:p>
    <w:p w14:paraId="73823DA6" w14:textId="77777777" w:rsidR="00016BB8" w:rsidRDefault="00016BB8" w:rsidP="00016BB8">
      <w:pPr>
        <w:pStyle w:val="Default"/>
        <w:framePr w:w="8641" w:wrap="auto" w:vAnchor="page" w:hAnchor="page" w:x="802" w:y="1499"/>
        <w:rPr>
          <w:b/>
          <w:bCs/>
          <w:sz w:val="36"/>
          <w:szCs w:val="36"/>
          <w:lang w:val="en-GB"/>
        </w:rPr>
      </w:pPr>
      <w:r w:rsidRPr="00B82A87">
        <w:rPr>
          <w:lang w:val="en-GB"/>
        </w:rPr>
        <w:object w:dxaOrig="9526" w:dyaOrig="5085" w14:anchorId="7CDE23DF">
          <v:shape id="_x0000_i1027" type="#_x0000_t75" style="width:528.4pt;height:205.35pt" o:ole="">
            <v:imagedata r:id="rId21" o:title=""/>
          </v:shape>
          <o:OLEObject Type="Embed" ProgID="EViews.Workfile.2" ShapeID="_x0000_i1027" DrawAspect="Content" ObjectID="_1585459039" r:id="rId22"/>
        </w:object>
      </w:r>
    </w:p>
    <w:p w14:paraId="6683EF21" w14:textId="77777777" w:rsidR="00016BB8" w:rsidRPr="00B82A87" w:rsidRDefault="00016BB8" w:rsidP="00016BB8">
      <w:pPr>
        <w:pStyle w:val="Default"/>
        <w:framePr w:w="8641" w:wrap="auto" w:vAnchor="page" w:hAnchor="page" w:x="802" w:y="1499"/>
        <w:rPr>
          <w:sz w:val="36"/>
          <w:szCs w:val="36"/>
          <w:lang w:val="en-GB"/>
        </w:rPr>
      </w:pPr>
    </w:p>
    <w:p w14:paraId="6E79BF7E" w14:textId="77777777" w:rsidR="00016BB8" w:rsidRPr="00B82A87" w:rsidRDefault="00016BB8" w:rsidP="00016BB8">
      <w:pPr>
        <w:pStyle w:val="RKnormal"/>
        <w:rPr>
          <w:lang w:val="en-GB"/>
        </w:rPr>
      </w:pPr>
    </w:p>
    <w:p w14:paraId="4FB4444D" w14:textId="77777777" w:rsidR="00016BB8" w:rsidRPr="00B82A87" w:rsidRDefault="00016BB8" w:rsidP="00016BB8">
      <w:pPr>
        <w:rPr>
          <w:rFonts w:ascii="TradeGothic CondEighteen" w:hAnsi="TradeGothic CondEighteen"/>
          <w:sz w:val="22"/>
          <w:szCs w:val="22"/>
        </w:rPr>
      </w:pPr>
    </w:p>
    <w:p w14:paraId="51AD1DA8" w14:textId="77777777" w:rsidR="00016BB8" w:rsidRPr="00B82A87" w:rsidRDefault="00016BB8" w:rsidP="00016BB8">
      <w:pPr>
        <w:rPr>
          <w:rFonts w:ascii="TradeGothic CondEighteen" w:hAnsi="TradeGothic CondEighteen"/>
          <w:sz w:val="22"/>
          <w:szCs w:val="22"/>
        </w:rPr>
      </w:pPr>
    </w:p>
    <w:p w14:paraId="79578E25" w14:textId="77777777" w:rsidR="00016BB8" w:rsidRPr="00B82A87" w:rsidRDefault="00016BB8" w:rsidP="00016BB8">
      <w:pPr>
        <w:rPr>
          <w:rFonts w:ascii="TradeGothic CondEighteen" w:hAnsi="TradeGothic CondEighteen"/>
          <w:sz w:val="22"/>
          <w:szCs w:val="22"/>
        </w:rPr>
      </w:pPr>
    </w:p>
    <w:p w14:paraId="2EF512A9" w14:textId="77777777" w:rsidR="00016BB8" w:rsidRDefault="00016BB8" w:rsidP="00016BB8">
      <w:pPr>
        <w:rPr>
          <w:rFonts w:ascii="TradeGothic CondEighteen" w:hAnsi="TradeGothic CondEighteen"/>
          <w:sz w:val="22"/>
          <w:szCs w:val="22"/>
        </w:rPr>
      </w:pPr>
    </w:p>
    <w:p w14:paraId="0465B4DA" w14:textId="77777777" w:rsidR="0045289A" w:rsidRDefault="0045289A" w:rsidP="00016BB8">
      <w:pPr>
        <w:rPr>
          <w:rFonts w:ascii="TradeGothic CondEighteen" w:hAnsi="TradeGothic CondEighteen"/>
          <w:sz w:val="22"/>
          <w:szCs w:val="22"/>
        </w:rPr>
      </w:pPr>
    </w:p>
    <w:p w14:paraId="4CD7C07F" w14:textId="77777777" w:rsidR="0045289A" w:rsidRDefault="0045289A" w:rsidP="00016BB8">
      <w:pPr>
        <w:rPr>
          <w:rFonts w:ascii="TradeGothic CondEighteen" w:hAnsi="TradeGothic CondEighteen"/>
          <w:sz w:val="22"/>
          <w:szCs w:val="22"/>
        </w:rPr>
      </w:pPr>
    </w:p>
    <w:p w14:paraId="0C00B5E9" w14:textId="77777777" w:rsidR="0045289A" w:rsidRPr="00B82A87" w:rsidRDefault="0045289A" w:rsidP="00016BB8">
      <w:pPr>
        <w:rPr>
          <w:rFonts w:ascii="TradeGothic CondEighteen" w:hAnsi="TradeGothic CondEighteen"/>
          <w:sz w:val="22"/>
          <w:szCs w:val="22"/>
        </w:rPr>
      </w:pPr>
    </w:p>
    <w:p w14:paraId="0AD9A28F" w14:textId="77777777" w:rsidR="00016BB8" w:rsidRPr="00B82A87" w:rsidRDefault="00016BB8" w:rsidP="00016BB8">
      <w:pPr>
        <w:rPr>
          <w:rFonts w:ascii="TradeGothic CondEighteen" w:hAnsi="TradeGothic CondEighteen"/>
          <w:sz w:val="22"/>
          <w:szCs w:val="22"/>
        </w:rPr>
      </w:pPr>
    </w:p>
    <w:p w14:paraId="5A3DEE29" w14:textId="77777777" w:rsidR="00016BB8" w:rsidRPr="00B82A87" w:rsidRDefault="00016BB8" w:rsidP="00016BB8">
      <w:pPr>
        <w:rPr>
          <w:rFonts w:ascii="TradeGothic CondEighteen" w:hAnsi="TradeGothic CondEighteen"/>
          <w:sz w:val="22"/>
          <w:szCs w:val="22"/>
        </w:rPr>
      </w:pPr>
    </w:p>
    <w:p w14:paraId="26F79D99" w14:textId="77777777" w:rsidR="0045289A" w:rsidRDefault="0045289A">
      <w:pPr>
        <w:spacing w:after="0"/>
        <w:rPr>
          <w:rFonts w:ascii="Arial" w:hAnsi="Arial" w:cs="Arial"/>
          <w:b/>
          <w:sz w:val="20"/>
          <w:lang w:eastAsia="sv-SE"/>
        </w:rPr>
        <w:sectPr w:rsidR="0045289A" w:rsidSect="0045289A">
          <w:pgSz w:w="11907" w:h="16840" w:code="9"/>
          <w:pgMar w:top="1134" w:right="1134" w:bottom="1134" w:left="1134" w:header="720" w:footer="720" w:gutter="0"/>
          <w:cols w:space="720"/>
          <w:noEndnote/>
        </w:sectPr>
      </w:pPr>
    </w:p>
    <w:p w14:paraId="09CBE4AD" w14:textId="77777777" w:rsidR="00016BB8" w:rsidRPr="00B82A87" w:rsidRDefault="00016BB8" w:rsidP="00016BB8">
      <w:pPr>
        <w:pStyle w:val="Default"/>
        <w:framePr w:w="10782" w:wrap="auto" w:vAnchor="page" w:hAnchor="page" w:x="903" w:y="622"/>
        <w:rPr>
          <w:rFonts w:cs="Times New Roman"/>
          <w:color w:val="042796"/>
          <w:sz w:val="64"/>
          <w:szCs w:val="64"/>
          <w:lang w:val="en-GB"/>
        </w:rPr>
      </w:pPr>
      <w:r w:rsidRPr="00B82A87">
        <w:rPr>
          <w:rFonts w:cs="Times New Roman"/>
          <w:b/>
          <w:bCs/>
          <w:color w:val="042796"/>
          <w:sz w:val="64"/>
          <w:szCs w:val="64"/>
          <w:lang w:val="en-GB"/>
        </w:rPr>
        <w:lastRenderedPageBreak/>
        <w:t>The consumer price index in Sweden</w:t>
      </w:r>
    </w:p>
    <w:p w14:paraId="6E107A2A" w14:textId="77777777" w:rsidR="00016BB8" w:rsidRDefault="00016BB8" w:rsidP="00016BB8">
      <w:pPr>
        <w:pStyle w:val="Default"/>
        <w:framePr w:w="12424" w:wrap="auto" w:vAnchor="page" w:hAnchor="page" w:x="1" w:y="1702"/>
        <w:rPr>
          <w:b/>
          <w:bCs/>
          <w:sz w:val="32"/>
          <w:szCs w:val="32"/>
          <w:lang w:val="en-GB"/>
        </w:rPr>
      </w:pPr>
      <w:r w:rsidRPr="00B82A87">
        <w:rPr>
          <w:rFonts w:cs="Times New Roman"/>
          <w:b/>
          <w:bCs/>
          <w:sz w:val="32"/>
          <w:szCs w:val="32"/>
          <w:lang w:val="en-GB"/>
        </w:rPr>
        <w:t xml:space="preserve">         Percentage change in consumer price index (annual average)</w:t>
      </w:r>
      <w:r w:rsidRPr="00B82A87">
        <w:rPr>
          <w:rFonts w:ascii="Times New Roman" w:hAnsi="Times New Roman" w:cs="Times New Roman"/>
          <w:sz w:val="32"/>
          <w:szCs w:val="32"/>
          <w:lang w:val="en-GB"/>
        </w:rPr>
        <w:t xml:space="preserve"> </w:t>
      </w:r>
      <w:r w:rsidRPr="00B82A87">
        <w:rPr>
          <w:b/>
          <w:bCs/>
          <w:sz w:val="32"/>
          <w:szCs w:val="32"/>
          <w:lang w:val="en-GB"/>
        </w:rPr>
        <w:t>2007-2020</w:t>
      </w:r>
    </w:p>
    <w:p w14:paraId="092B9BBE" w14:textId="77777777" w:rsidR="00016BB8" w:rsidRPr="00B82A87" w:rsidRDefault="00016BB8" w:rsidP="00016BB8">
      <w:pPr>
        <w:pStyle w:val="Default"/>
        <w:framePr w:w="12424" w:wrap="auto" w:vAnchor="page" w:hAnchor="page" w:x="1" w:y="1702"/>
        <w:rPr>
          <w:sz w:val="32"/>
          <w:szCs w:val="32"/>
          <w:lang w:val="en-GB"/>
        </w:rPr>
      </w:pPr>
      <w:r>
        <w:rPr>
          <w:sz w:val="32"/>
          <w:szCs w:val="32"/>
          <w:lang w:val="en-GB"/>
        </w:rPr>
        <w:t xml:space="preserve">         </w:t>
      </w:r>
      <w:r w:rsidRPr="00B82A87">
        <w:rPr>
          <w:rFonts w:ascii="FAOOP F+ Trade Gothic Pro" w:hAnsi="FAOOP F+ Trade Gothic Pro" w:cs="FAOOP F+ Trade Gothic Pro"/>
          <w:i/>
          <w:iCs/>
          <w:sz w:val="23"/>
          <w:szCs w:val="23"/>
          <w:lang w:val="en-GB"/>
        </w:rPr>
        <w:t>Sources: Statistics Sweden and the Ministry of Finance</w:t>
      </w:r>
    </w:p>
    <w:p w14:paraId="69026C83" w14:textId="77777777" w:rsidR="00016BB8" w:rsidRPr="00B82A87" w:rsidRDefault="00016BB8" w:rsidP="00016BB8">
      <w:pPr>
        <w:pStyle w:val="Default"/>
        <w:rPr>
          <w:rFonts w:cs="Times New Roman"/>
          <w:color w:val="auto"/>
          <w:lang w:val="en-GB"/>
        </w:rPr>
      </w:pPr>
    </w:p>
    <w:p w14:paraId="1D09C90A" w14:textId="77777777" w:rsidR="00016BB8" w:rsidRPr="00B82A87" w:rsidRDefault="00016BB8" w:rsidP="00016BB8">
      <w:pPr>
        <w:pStyle w:val="Default"/>
        <w:rPr>
          <w:rFonts w:cs="Times New Roman"/>
          <w:color w:val="auto"/>
          <w:lang w:val="en-GB"/>
        </w:rPr>
      </w:pPr>
    </w:p>
    <w:p w14:paraId="0A96FC8D" w14:textId="77777777" w:rsidR="00016BB8" w:rsidRPr="00B82A87" w:rsidRDefault="00016BB8" w:rsidP="00016BB8">
      <w:pPr>
        <w:pStyle w:val="Default"/>
        <w:framePr w:w="54" w:h="137" w:hRule="exact" w:wrap="auto" w:vAnchor="page" w:hAnchor="page" w:x="1443" w:y="9622"/>
        <w:rPr>
          <w:rFonts w:ascii="FAOOP F+ Trade Gothic Pro" w:hAnsi="FAOOP F+ Trade Gothic Pro" w:cs="FAOOP F+ Trade Gothic Pro"/>
          <w:sz w:val="23"/>
          <w:szCs w:val="23"/>
          <w:lang w:val="en-GB"/>
        </w:rPr>
      </w:pPr>
    </w:p>
    <w:p w14:paraId="4290A22D" w14:textId="2DE9DA1E" w:rsidR="00016BB8" w:rsidRDefault="00016BB8" w:rsidP="00016BB8">
      <w:pPr>
        <w:spacing w:after="0"/>
        <w:rPr>
          <w:rFonts w:ascii="Arial" w:hAnsi="Arial" w:cs="Arial"/>
          <w:b/>
          <w:sz w:val="20"/>
          <w:lang w:eastAsia="sv-SE"/>
        </w:rPr>
      </w:pPr>
      <w:r w:rsidRPr="00B82A87">
        <w:rPr>
          <w:rFonts w:ascii="TradeGothic" w:hAnsi="TradeGothic" w:cs="TradeGothic"/>
          <w:noProof/>
          <w:color w:val="000000"/>
          <w:sz w:val="40"/>
          <w:szCs w:val="40"/>
          <w:lang w:eastAsia="en-GB"/>
        </w:rPr>
        <mc:AlternateContent>
          <mc:Choice Requires="wps">
            <w:drawing>
              <wp:anchor distT="0" distB="0" distL="114300" distR="114300" simplePos="0" relativeHeight="251660800" behindDoc="0" locked="0" layoutInCell="1" allowOverlap="1" wp14:anchorId="48760537" wp14:editId="58E9AACD">
                <wp:simplePos x="0" y="0"/>
                <wp:positionH relativeFrom="column">
                  <wp:posOffset>-1379855</wp:posOffset>
                </wp:positionH>
                <wp:positionV relativeFrom="paragraph">
                  <wp:posOffset>2513294</wp:posOffset>
                </wp:positionV>
                <wp:extent cx="1257300" cy="800100"/>
                <wp:effectExtent l="0" t="0" r="0" b="0"/>
                <wp:wrapNone/>
                <wp:docPr id="3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3AC5B" id="Rectangle 7" o:spid="_x0000_s1026" style="position:absolute;margin-left:-108.65pt;margin-top:197.9pt;width:99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" stroked="f"/>
            </w:pict>
          </mc:Fallback>
        </mc:AlternateContent>
      </w:r>
    </w:p>
    <w:p w14:paraId="184B58DF" w14:textId="5CE1874D" w:rsidR="003A0B2B" w:rsidRDefault="0045289A" w:rsidP="00920AA4">
      <w:pPr>
        <w:pStyle w:val="RKnormal"/>
        <w:rPr>
          <w:rFonts w:ascii="Arial" w:hAnsi="Arial" w:cs="Arial"/>
          <w:b/>
          <w:sz w:val="20"/>
          <w:lang w:val="en-GB" w:eastAsia="sv-SE"/>
        </w:rPr>
      </w:pPr>
      <w:r>
        <w:rPr>
          <w:rFonts w:ascii="TradeGothic" w:hAnsi="TradeGothic" w:cs="TradeGothic"/>
          <w:noProof/>
          <w:color w:val="000000"/>
          <w:szCs w:val="24"/>
          <w:lang w:val="en-GB" w:eastAsia="en-GB"/>
        </w:rPr>
        <w:drawing>
          <wp:anchor distT="0" distB="0" distL="114300" distR="114300" simplePos="0" relativeHeight="251661824" behindDoc="0" locked="0" layoutInCell="1" allowOverlap="1" wp14:anchorId="2D073D6A" wp14:editId="5310793A">
            <wp:simplePos x="0" y="0"/>
            <wp:positionH relativeFrom="column">
              <wp:posOffset>-48260</wp:posOffset>
            </wp:positionH>
            <wp:positionV relativeFrom="paragraph">
              <wp:posOffset>47625</wp:posOffset>
            </wp:positionV>
            <wp:extent cx="4732655" cy="2526665"/>
            <wp:effectExtent l="0" t="0" r="0" b="0"/>
            <wp:wrapSquare wrapText="bothSides"/>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32655" cy="2526665"/>
                    </a:xfrm>
                    <a:prstGeom prst="rect">
                      <a:avLst/>
                    </a:prstGeom>
                    <a:noFill/>
                  </pic:spPr>
                </pic:pic>
              </a:graphicData>
            </a:graphic>
            <wp14:sizeRelH relativeFrom="page">
              <wp14:pctWidth>0</wp14:pctWidth>
            </wp14:sizeRelH>
            <wp14:sizeRelV relativeFrom="page">
              <wp14:pctHeight>0</wp14:pctHeight>
            </wp14:sizeRelV>
          </wp:anchor>
        </w:drawing>
      </w:r>
    </w:p>
    <w:p w14:paraId="7515FF19" w14:textId="77777777" w:rsidR="0045289A" w:rsidRDefault="0045289A" w:rsidP="00920AA4">
      <w:pPr>
        <w:pStyle w:val="RKnormal"/>
        <w:rPr>
          <w:rFonts w:ascii="Arial" w:hAnsi="Arial" w:cs="Arial"/>
          <w:b/>
          <w:sz w:val="20"/>
          <w:lang w:val="en-GB" w:eastAsia="sv-SE"/>
        </w:rPr>
      </w:pPr>
    </w:p>
    <w:p w14:paraId="4E1DB4F3" w14:textId="77777777" w:rsidR="0045289A" w:rsidRDefault="0045289A" w:rsidP="00920AA4">
      <w:pPr>
        <w:pStyle w:val="RKnormal"/>
        <w:rPr>
          <w:rFonts w:ascii="Arial" w:hAnsi="Arial" w:cs="Arial"/>
          <w:b/>
          <w:sz w:val="20"/>
          <w:lang w:val="en-GB" w:eastAsia="sv-SE"/>
        </w:rPr>
      </w:pPr>
    </w:p>
    <w:p w14:paraId="28426EF6" w14:textId="77777777" w:rsidR="0045289A" w:rsidRDefault="0045289A" w:rsidP="00920AA4">
      <w:pPr>
        <w:pStyle w:val="RKnormal"/>
        <w:rPr>
          <w:rFonts w:ascii="Arial" w:hAnsi="Arial" w:cs="Arial"/>
          <w:b/>
          <w:sz w:val="20"/>
          <w:lang w:val="en-GB" w:eastAsia="sv-SE"/>
        </w:rPr>
      </w:pPr>
    </w:p>
    <w:p w14:paraId="33DC1E06" w14:textId="77777777" w:rsidR="0045289A" w:rsidRDefault="0045289A" w:rsidP="00920AA4">
      <w:pPr>
        <w:pStyle w:val="RKnormal"/>
        <w:rPr>
          <w:rFonts w:ascii="Arial" w:hAnsi="Arial" w:cs="Arial"/>
          <w:b/>
          <w:sz w:val="20"/>
          <w:lang w:val="en-GB" w:eastAsia="sv-SE"/>
        </w:rPr>
      </w:pPr>
    </w:p>
    <w:p w14:paraId="0CD25707" w14:textId="77777777" w:rsidR="0045289A" w:rsidRDefault="0045289A" w:rsidP="00920AA4">
      <w:pPr>
        <w:pStyle w:val="RKnormal"/>
        <w:rPr>
          <w:rFonts w:ascii="Arial" w:hAnsi="Arial" w:cs="Arial"/>
          <w:b/>
          <w:sz w:val="20"/>
          <w:lang w:val="en-GB" w:eastAsia="sv-SE"/>
        </w:rPr>
      </w:pPr>
    </w:p>
    <w:p w14:paraId="7C615505" w14:textId="77777777" w:rsidR="0045289A" w:rsidRDefault="0045289A" w:rsidP="00920AA4">
      <w:pPr>
        <w:pStyle w:val="RKnormal"/>
        <w:rPr>
          <w:rFonts w:ascii="Arial" w:hAnsi="Arial" w:cs="Arial"/>
          <w:b/>
          <w:sz w:val="20"/>
          <w:lang w:val="en-GB" w:eastAsia="sv-SE"/>
        </w:rPr>
      </w:pPr>
    </w:p>
    <w:p w14:paraId="3D07AAD6" w14:textId="77777777" w:rsidR="0045289A" w:rsidRDefault="0045289A" w:rsidP="00920AA4">
      <w:pPr>
        <w:pStyle w:val="RKnormal"/>
        <w:rPr>
          <w:rFonts w:ascii="Arial" w:hAnsi="Arial" w:cs="Arial"/>
          <w:b/>
          <w:sz w:val="20"/>
          <w:lang w:val="en-GB" w:eastAsia="sv-SE"/>
        </w:rPr>
      </w:pPr>
    </w:p>
    <w:p w14:paraId="6A319D8B" w14:textId="77777777" w:rsidR="0045289A" w:rsidRDefault="0045289A" w:rsidP="00920AA4">
      <w:pPr>
        <w:pStyle w:val="RKnormal"/>
        <w:rPr>
          <w:rFonts w:ascii="Arial" w:hAnsi="Arial" w:cs="Arial"/>
          <w:b/>
          <w:sz w:val="20"/>
          <w:lang w:val="en-GB" w:eastAsia="sv-SE"/>
        </w:rPr>
      </w:pPr>
    </w:p>
    <w:p w14:paraId="0C75DA7B" w14:textId="77777777" w:rsidR="0045289A" w:rsidRDefault="0045289A" w:rsidP="00920AA4">
      <w:pPr>
        <w:pStyle w:val="RKnormal"/>
        <w:rPr>
          <w:rFonts w:ascii="Arial" w:hAnsi="Arial" w:cs="Arial"/>
          <w:b/>
          <w:sz w:val="20"/>
          <w:lang w:val="en-GB" w:eastAsia="sv-SE"/>
        </w:rPr>
      </w:pPr>
    </w:p>
    <w:p w14:paraId="204B5343" w14:textId="77777777" w:rsidR="0045289A" w:rsidRDefault="0045289A" w:rsidP="00920AA4">
      <w:pPr>
        <w:pStyle w:val="RKnormal"/>
        <w:rPr>
          <w:rFonts w:ascii="Arial" w:hAnsi="Arial" w:cs="Arial"/>
          <w:b/>
          <w:sz w:val="20"/>
          <w:lang w:val="en-GB" w:eastAsia="sv-SE"/>
        </w:rPr>
      </w:pPr>
    </w:p>
    <w:p w14:paraId="04C5FC1F" w14:textId="77777777" w:rsidR="0045289A" w:rsidRDefault="0045289A" w:rsidP="00920AA4">
      <w:pPr>
        <w:pStyle w:val="RKnormal"/>
        <w:rPr>
          <w:rFonts w:ascii="Arial" w:hAnsi="Arial" w:cs="Arial"/>
          <w:b/>
          <w:sz w:val="20"/>
          <w:lang w:val="en-GB" w:eastAsia="sv-SE"/>
        </w:rPr>
      </w:pPr>
    </w:p>
    <w:p w14:paraId="3A65EF61" w14:textId="77777777" w:rsidR="0045289A" w:rsidRDefault="0045289A" w:rsidP="00920AA4">
      <w:pPr>
        <w:pStyle w:val="RKnormal"/>
        <w:rPr>
          <w:rFonts w:ascii="Arial" w:hAnsi="Arial" w:cs="Arial"/>
          <w:b/>
          <w:sz w:val="20"/>
          <w:lang w:val="en-GB" w:eastAsia="sv-SE"/>
        </w:rPr>
      </w:pPr>
    </w:p>
    <w:p w14:paraId="739D25F7" w14:textId="77777777" w:rsidR="0045289A" w:rsidRDefault="0045289A" w:rsidP="00920AA4">
      <w:pPr>
        <w:pStyle w:val="RKnormal"/>
        <w:rPr>
          <w:rFonts w:ascii="Arial" w:hAnsi="Arial" w:cs="Arial"/>
          <w:b/>
          <w:sz w:val="20"/>
          <w:lang w:val="en-GB" w:eastAsia="sv-SE"/>
        </w:rPr>
      </w:pPr>
    </w:p>
    <w:p w14:paraId="6EC66ABD" w14:textId="77777777" w:rsidR="0045289A" w:rsidRDefault="0045289A" w:rsidP="00920AA4">
      <w:pPr>
        <w:pStyle w:val="RKnormal"/>
        <w:rPr>
          <w:rFonts w:ascii="Arial" w:hAnsi="Arial" w:cs="Arial"/>
          <w:b/>
          <w:sz w:val="20"/>
          <w:lang w:val="en-GB" w:eastAsia="sv-SE"/>
        </w:rPr>
      </w:pPr>
    </w:p>
    <w:p w14:paraId="4CF9D829" w14:textId="77777777" w:rsidR="0045289A" w:rsidRDefault="0045289A" w:rsidP="00920AA4">
      <w:pPr>
        <w:pStyle w:val="RKnormal"/>
        <w:rPr>
          <w:rFonts w:ascii="Arial" w:hAnsi="Arial" w:cs="Arial"/>
          <w:b/>
          <w:sz w:val="20"/>
          <w:lang w:val="en-GB" w:eastAsia="sv-SE"/>
        </w:rPr>
      </w:pPr>
    </w:p>
    <w:p w14:paraId="27E66E58" w14:textId="77777777" w:rsidR="0045289A" w:rsidRDefault="0045289A" w:rsidP="00920AA4">
      <w:pPr>
        <w:pStyle w:val="RKnormal"/>
        <w:rPr>
          <w:rFonts w:ascii="Arial" w:hAnsi="Arial" w:cs="Arial"/>
          <w:b/>
          <w:sz w:val="20"/>
          <w:lang w:val="en-GB" w:eastAsia="sv-SE"/>
        </w:rPr>
      </w:pPr>
    </w:p>
    <w:p w14:paraId="25664250" w14:textId="77777777" w:rsidR="0045289A" w:rsidRPr="005E42E5" w:rsidRDefault="0045289A" w:rsidP="00920AA4">
      <w:pPr>
        <w:pStyle w:val="RKnormal"/>
        <w:rPr>
          <w:rFonts w:ascii="Arial" w:hAnsi="Arial" w:cs="Arial"/>
          <w:b/>
          <w:sz w:val="20"/>
          <w:lang w:val="en-GB" w:eastAsia="sv-SE"/>
        </w:rPr>
      </w:pPr>
    </w:p>
    <w:p w14:paraId="50C94E73" w14:textId="61A04770" w:rsidR="00275FBE" w:rsidRDefault="00275FBE">
      <w:pPr>
        <w:spacing w:after="0"/>
        <w:rPr>
          <w:rFonts w:ascii="Arial" w:hAnsi="Arial" w:cs="Arial"/>
          <w:sz w:val="20"/>
          <w:lang w:eastAsia="sv-SE"/>
        </w:rPr>
      </w:pPr>
      <w:r>
        <w:rPr>
          <w:rFonts w:ascii="Arial" w:hAnsi="Arial" w:cs="Arial"/>
          <w:sz w:val="20"/>
          <w:lang w:eastAsia="sv-SE"/>
        </w:rPr>
        <w:br w:type="page"/>
      </w:r>
    </w:p>
    <w:p w14:paraId="50EB38B6" w14:textId="42A29396" w:rsidR="0045289A" w:rsidRDefault="0045289A">
      <w:pPr>
        <w:spacing w:after="0"/>
        <w:rPr>
          <w:rFonts w:ascii="Arial" w:hAnsi="Arial" w:cs="Arial"/>
          <w:sz w:val="20"/>
          <w:lang w:eastAsia="sv-SE"/>
        </w:rPr>
      </w:pPr>
    </w:p>
    <w:p w14:paraId="682ECF1C" w14:textId="77777777" w:rsidR="0045289A" w:rsidRDefault="0045289A">
      <w:pPr>
        <w:spacing w:after="0"/>
        <w:rPr>
          <w:rFonts w:ascii="Arial" w:hAnsi="Arial" w:cs="Arial"/>
          <w:sz w:val="20"/>
          <w:lang w:eastAsia="sv-SE"/>
        </w:rPr>
      </w:pPr>
    </w:p>
    <w:p w14:paraId="66CC61ED" w14:textId="77777777" w:rsidR="0045289A" w:rsidRDefault="0045289A">
      <w:pPr>
        <w:spacing w:after="0"/>
        <w:rPr>
          <w:rFonts w:ascii="Arial" w:hAnsi="Arial" w:cs="Arial"/>
          <w:sz w:val="20"/>
          <w:lang w:eastAsia="sv-SE"/>
        </w:rPr>
      </w:pPr>
    </w:p>
    <w:p w14:paraId="477585E7" w14:textId="7204B87B" w:rsidR="00D42C73" w:rsidRDefault="00D42C73">
      <w:pPr>
        <w:spacing w:after="0"/>
        <w:rPr>
          <w:rFonts w:ascii="Arial" w:hAnsi="Arial" w:cs="Arial"/>
          <w:sz w:val="20"/>
          <w:lang w:eastAsia="sv-SE"/>
        </w:rPr>
      </w:pPr>
      <w:r w:rsidRPr="00B82A87">
        <w:rPr>
          <w:noProof/>
          <w:lang w:eastAsia="en-GB"/>
        </w:rPr>
        <w:drawing>
          <wp:inline distT="0" distB="0" distL="0" distR="0" wp14:anchorId="3A264277" wp14:editId="1707C775">
            <wp:extent cx="4908431" cy="2743200"/>
            <wp:effectExtent l="0" t="0" r="26035" b="19050"/>
            <wp:docPr id="35" name="Diagram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29EBDE5" w14:textId="77777777" w:rsidR="00D42C73" w:rsidRDefault="00D42C73">
      <w:pPr>
        <w:spacing w:after="0"/>
        <w:rPr>
          <w:rFonts w:ascii="Arial" w:hAnsi="Arial" w:cs="Arial"/>
          <w:sz w:val="20"/>
          <w:lang w:eastAsia="sv-SE"/>
        </w:rPr>
      </w:pPr>
    </w:p>
    <w:p w14:paraId="1EE7BEE7" w14:textId="77777777" w:rsidR="00D42C73" w:rsidRDefault="00D42C73">
      <w:pPr>
        <w:spacing w:after="0"/>
        <w:rPr>
          <w:rFonts w:ascii="Arial" w:hAnsi="Arial" w:cs="Arial"/>
          <w:sz w:val="20"/>
          <w:lang w:eastAsia="sv-SE"/>
        </w:rPr>
      </w:pPr>
    </w:p>
    <w:p w14:paraId="3B936D0D" w14:textId="77777777" w:rsidR="00D42C73" w:rsidRDefault="00D42C73">
      <w:pPr>
        <w:spacing w:after="0"/>
        <w:rPr>
          <w:rFonts w:ascii="Arial" w:hAnsi="Arial" w:cs="Arial"/>
          <w:sz w:val="20"/>
          <w:lang w:eastAsia="sv-SE"/>
        </w:rPr>
      </w:pPr>
    </w:p>
    <w:p w14:paraId="21CB60FE" w14:textId="77777777" w:rsidR="00D42C73" w:rsidRDefault="00D42C73">
      <w:pPr>
        <w:spacing w:after="0"/>
        <w:rPr>
          <w:rFonts w:ascii="Arial" w:hAnsi="Arial" w:cs="Arial"/>
          <w:sz w:val="20"/>
          <w:lang w:eastAsia="sv-SE"/>
        </w:rPr>
      </w:pPr>
    </w:p>
    <w:p w14:paraId="49D5AB7F" w14:textId="00BF642A" w:rsidR="0045289A" w:rsidRDefault="00D42C73">
      <w:pPr>
        <w:spacing w:after="0"/>
        <w:rPr>
          <w:rFonts w:ascii="Arial" w:hAnsi="Arial" w:cs="Arial"/>
          <w:sz w:val="20"/>
          <w:lang w:eastAsia="sv-SE"/>
        </w:rPr>
      </w:pPr>
      <w:r w:rsidRPr="00B82A87">
        <w:rPr>
          <w:rFonts w:ascii="FAOOP F+ Trade Gothic Pro" w:hAnsi="FAOOP F+ Trade Gothic Pro" w:cs="FAOOP F+ Trade Gothic Pro"/>
          <w:i/>
          <w:iCs/>
          <w:sz w:val="23"/>
          <w:szCs w:val="23"/>
        </w:rPr>
        <w:t>Source:</w:t>
      </w:r>
      <w:r>
        <w:rPr>
          <w:rFonts w:ascii="FAOOP F+ Trade Gothic Pro" w:hAnsi="FAOOP F+ Trade Gothic Pro" w:cs="FAOOP F+ Trade Gothic Pro"/>
          <w:i/>
          <w:iCs/>
          <w:sz w:val="23"/>
          <w:szCs w:val="23"/>
        </w:rPr>
        <w:t xml:space="preserve"> </w:t>
      </w:r>
      <w:r w:rsidRPr="00800252">
        <w:rPr>
          <w:rFonts w:ascii="FAOOP F+ Trade Gothic Pro" w:hAnsi="FAOOP F+ Trade Gothic Pro" w:cs="FAOOP F+ Trade Gothic Pro"/>
          <w:i/>
          <w:iCs/>
          <w:sz w:val="23"/>
          <w:szCs w:val="23"/>
        </w:rPr>
        <w:t>Statistics Sweden</w:t>
      </w:r>
    </w:p>
    <w:p w14:paraId="2520FE48" w14:textId="77777777" w:rsidR="0045289A" w:rsidRDefault="0045289A">
      <w:pPr>
        <w:spacing w:after="0"/>
        <w:rPr>
          <w:rFonts w:ascii="Arial" w:hAnsi="Arial" w:cs="Arial"/>
          <w:sz w:val="20"/>
          <w:lang w:eastAsia="sv-SE"/>
        </w:rPr>
      </w:pPr>
    </w:p>
    <w:p w14:paraId="7DC7CD25" w14:textId="77777777" w:rsidR="0045289A" w:rsidRDefault="0045289A">
      <w:pPr>
        <w:spacing w:after="0"/>
        <w:rPr>
          <w:rFonts w:ascii="Arial" w:hAnsi="Arial" w:cs="Arial"/>
          <w:sz w:val="20"/>
          <w:lang w:eastAsia="sv-SE"/>
        </w:rPr>
      </w:pPr>
    </w:p>
    <w:p w14:paraId="7F1D52BC" w14:textId="77777777" w:rsidR="00DA7FEA" w:rsidRDefault="00275FBE">
      <w:pPr>
        <w:spacing w:after="0"/>
        <w:rPr>
          <w:rFonts w:ascii="Arial" w:hAnsi="Arial" w:cs="Arial"/>
          <w:sz w:val="20"/>
          <w:lang w:eastAsia="sv-SE"/>
        </w:rPr>
      </w:pPr>
      <w:r>
        <w:rPr>
          <w:rFonts w:ascii="Arial" w:hAnsi="Arial" w:cs="Arial"/>
          <w:sz w:val="20"/>
          <w:lang w:eastAsia="sv-SE"/>
        </w:rPr>
        <w:br w:type="page"/>
      </w:r>
    </w:p>
    <w:p w14:paraId="380C9429" w14:textId="77777777" w:rsidR="00DA7FEA" w:rsidRDefault="00DA7FEA">
      <w:pPr>
        <w:spacing w:after="0"/>
        <w:rPr>
          <w:rFonts w:ascii="Arial" w:hAnsi="Arial" w:cs="Arial"/>
          <w:sz w:val="20"/>
          <w:lang w:eastAsia="sv-SE"/>
        </w:rPr>
      </w:pPr>
    </w:p>
    <w:p w14:paraId="0D051F85" w14:textId="77777777" w:rsidR="00DA7FEA" w:rsidRDefault="00DA7FEA">
      <w:pPr>
        <w:spacing w:after="0"/>
        <w:rPr>
          <w:rFonts w:ascii="Arial" w:hAnsi="Arial" w:cs="Arial"/>
          <w:sz w:val="20"/>
          <w:lang w:eastAsia="sv-SE"/>
        </w:rPr>
      </w:pPr>
    </w:p>
    <w:p w14:paraId="1896FC2C" w14:textId="77777777" w:rsidR="00DA7FEA" w:rsidRDefault="00DA7FEA">
      <w:pPr>
        <w:spacing w:after="0"/>
        <w:rPr>
          <w:rFonts w:ascii="Arial" w:hAnsi="Arial" w:cs="Arial"/>
          <w:sz w:val="20"/>
          <w:lang w:eastAsia="sv-SE"/>
        </w:rPr>
      </w:pPr>
    </w:p>
    <w:p w14:paraId="3454F201" w14:textId="6B5F7A9F" w:rsidR="00DA7FEA" w:rsidRDefault="00DA7FEA">
      <w:pPr>
        <w:spacing w:after="0"/>
        <w:rPr>
          <w:rFonts w:ascii="Arial" w:hAnsi="Arial" w:cs="Arial"/>
          <w:sz w:val="20"/>
          <w:lang w:eastAsia="sv-SE"/>
        </w:rPr>
      </w:pPr>
      <w:del w:id="1" w:author="Ulrika Wickelgren" w:date="2017-08-04T18:39:00Z">
        <w:r w:rsidRPr="00B82A87" w:rsidDel="00C87531">
          <w:rPr>
            <w:noProof/>
            <w:lang w:eastAsia="en-GB"/>
          </w:rPr>
          <w:drawing>
            <wp:inline distT="0" distB="0" distL="0" distR="0" wp14:anchorId="48F00E10" wp14:editId="3C584FA8">
              <wp:extent cx="6090249" cy="3372928"/>
              <wp:effectExtent l="0" t="0" r="25400" b="18415"/>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del>
    </w:p>
    <w:p w14:paraId="39D4D260" w14:textId="77777777" w:rsidR="00DA7FEA" w:rsidRDefault="00DA7FEA">
      <w:pPr>
        <w:spacing w:after="0"/>
        <w:rPr>
          <w:rFonts w:ascii="Arial" w:hAnsi="Arial" w:cs="Arial"/>
          <w:sz w:val="20"/>
          <w:lang w:eastAsia="sv-SE"/>
        </w:rPr>
      </w:pPr>
    </w:p>
    <w:p w14:paraId="349787B0" w14:textId="77777777" w:rsidR="00DA7FEA" w:rsidRDefault="00DA7FEA">
      <w:pPr>
        <w:spacing w:after="0"/>
        <w:rPr>
          <w:rFonts w:ascii="Arial" w:hAnsi="Arial" w:cs="Arial"/>
          <w:sz w:val="20"/>
          <w:lang w:eastAsia="sv-SE"/>
        </w:rPr>
      </w:pPr>
    </w:p>
    <w:p w14:paraId="2E5ECE23" w14:textId="77777777" w:rsidR="00DA7FEA" w:rsidRPr="00B82A87" w:rsidRDefault="00DA7FEA" w:rsidP="00DA7FEA">
      <w:pPr>
        <w:pStyle w:val="Default"/>
        <w:rPr>
          <w:rFonts w:ascii="FAOOP F+ Trade Gothic Pro" w:hAnsi="FAOOP F+ Trade Gothic Pro" w:cs="FAOOP F+ Trade Gothic Pro"/>
          <w:sz w:val="23"/>
          <w:szCs w:val="23"/>
          <w:lang w:val="en-GB"/>
        </w:rPr>
      </w:pPr>
      <w:r w:rsidRPr="00B82A87">
        <w:rPr>
          <w:rFonts w:ascii="FAOOP F+ Trade Gothic Pro" w:hAnsi="FAOOP F+ Trade Gothic Pro" w:cs="FAOOP F+ Trade Gothic Pro"/>
          <w:i/>
          <w:iCs/>
          <w:sz w:val="23"/>
          <w:szCs w:val="23"/>
          <w:lang w:val="en-GB"/>
        </w:rPr>
        <w:t>Source:</w:t>
      </w:r>
      <w:r>
        <w:rPr>
          <w:rFonts w:ascii="FAOOP F+ Trade Gothic Pro" w:hAnsi="FAOOP F+ Trade Gothic Pro" w:cs="FAOOP F+ Trade Gothic Pro"/>
          <w:i/>
          <w:iCs/>
          <w:sz w:val="23"/>
          <w:szCs w:val="23"/>
          <w:lang w:val="en-GB"/>
        </w:rPr>
        <w:t xml:space="preserve"> </w:t>
      </w:r>
      <w:r w:rsidRPr="00800252">
        <w:rPr>
          <w:rFonts w:ascii="FAOOP F+ Trade Gothic Pro" w:hAnsi="FAOOP F+ Trade Gothic Pro" w:cs="FAOOP F+ Trade Gothic Pro"/>
          <w:i/>
          <w:iCs/>
          <w:sz w:val="23"/>
          <w:szCs w:val="23"/>
          <w:lang w:val="en-GB"/>
        </w:rPr>
        <w:t>Statistics Sweden</w:t>
      </w:r>
    </w:p>
    <w:p w14:paraId="343D4A79" w14:textId="77777777" w:rsidR="00DA7FEA" w:rsidRDefault="00DA7FEA">
      <w:pPr>
        <w:spacing w:after="0"/>
        <w:rPr>
          <w:rFonts w:ascii="Arial" w:hAnsi="Arial" w:cs="Arial"/>
          <w:sz w:val="20"/>
          <w:lang w:eastAsia="sv-SE"/>
        </w:rPr>
      </w:pPr>
    </w:p>
    <w:p w14:paraId="78B3E5CE" w14:textId="77777777" w:rsidR="00DA7FEA" w:rsidRDefault="00DA7FEA">
      <w:pPr>
        <w:spacing w:after="0"/>
        <w:rPr>
          <w:rFonts w:ascii="Arial" w:hAnsi="Arial" w:cs="Arial"/>
          <w:sz w:val="20"/>
          <w:lang w:eastAsia="sv-SE"/>
        </w:rPr>
      </w:pPr>
    </w:p>
    <w:p w14:paraId="58C7DC0D" w14:textId="22FBFC58" w:rsidR="00851B5C" w:rsidRDefault="00851B5C">
      <w:pPr>
        <w:spacing w:after="0"/>
        <w:rPr>
          <w:rFonts w:ascii="Arial" w:hAnsi="Arial" w:cs="Arial"/>
          <w:sz w:val="20"/>
          <w:lang w:eastAsia="sv-SE"/>
        </w:rPr>
      </w:pPr>
      <w:r>
        <w:rPr>
          <w:rFonts w:ascii="Arial" w:hAnsi="Arial" w:cs="Arial"/>
          <w:sz w:val="20"/>
          <w:lang w:eastAsia="sv-SE"/>
        </w:rPr>
        <w:br w:type="page"/>
      </w:r>
    </w:p>
    <w:p w14:paraId="6EFFB094" w14:textId="77777777" w:rsidR="006F1946" w:rsidRPr="00B82A87" w:rsidRDefault="006F1946" w:rsidP="006F1946">
      <w:pPr>
        <w:pStyle w:val="Default"/>
        <w:rPr>
          <w:rFonts w:cs="Times New Roman"/>
          <w:color w:val="auto"/>
          <w:lang w:val="en-GB"/>
        </w:rPr>
        <w:sectPr w:rsidR="006F1946" w:rsidRPr="00B82A87" w:rsidSect="00C04F76">
          <w:pgSz w:w="11907" w:h="16840" w:code="9"/>
          <w:pgMar w:top="261" w:right="249" w:bottom="476" w:left="902" w:header="720" w:footer="720" w:gutter="0"/>
          <w:cols w:space="720"/>
          <w:noEndnote/>
        </w:sectPr>
      </w:pPr>
    </w:p>
    <w:p w14:paraId="62260371" w14:textId="77777777" w:rsidR="00C04F76" w:rsidRPr="00B82A87" w:rsidRDefault="00C04F76" w:rsidP="00C04F76">
      <w:pPr>
        <w:pStyle w:val="Default"/>
        <w:framePr w:w="7479" w:wrap="auto" w:vAnchor="page" w:hAnchor="page" w:x="903" w:y="622"/>
        <w:rPr>
          <w:color w:val="042796"/>
          <w:sz w:val="64"/>
          <w:szCs w:val="64"/>
          <w:lang w:val="en-GB"/>
        </w:rPr>
      </w:pPr>
      <w:r w:rsidRPr="00B82A87">
        <w:rPr>
          <w:rFonts w:cs="Times New Roman"/>
          <w:b/>
          <w:bCs/>
          <w:color w:val="042796"/>
          <w:sz w:val="64"/>
          <w:szCs w:val="64"/>
          <w:lang w:val="en-GB"/>
        </w:rPr>
        <w:lastRenderedPageBreak/>
        <w:t>Public sector</w:t>
      </w:r>
      <w:r w:rsidRPr="00B82A87">
        <w:rPr>
          <w:rFonts w:ascii="Times New Roman" w:hAnsi="Times New Roman" w:cs="Times New Roman"/>
          <w:color w:val="042796"/>
          <w:sz w:val="64"/>
          <w:szCs w:val="64"/>
          <w:lang w:val="en-GB"/>
        </w:rPr>
        <w:t xml:space="preserve"> </w:t>
      </w:r>
      <w:r w:rsidRPr="00B82A87">
        <w:rPr>
          <w:b/>
          <w:bCs/>
          <w:color w:val="042796"/>
          <w:sz w:val="64"/>
          <w:szCs w:val="64"/>
          <w:lang w:val="en-GB"/>
        </w:rPr>
        <w:t>net</w:t>
      </w:r>
      <w:r w:rsidRPr="00B82A87">
        <w:rPr>
          <w:rFonts w:ascii="Times New Roman" w:hAnsi="Times New Roman" w:cs="Times New Roman"/>
          <w:color w:val="042796"/>
          <w:sz w:val="64"/>
          <w:szCs w:val="64"/>
          <w:lang w:val="en-GB"/>
        </w:rPr>
        <w:t xml:space="preserve"> </w:t>
      </w:r>
      <w:r w:rsidRPr="00B82A87">
        <w:rPr>
          <w:b/>
          <w:bCs/>
          <w:color w:val="042796"/>
          <w:sz w:val="64"/>
          <w:szCs w:val="64"/>
          <w:lang w:val="en-GB"/>
        </w:rPr>
        <w:t>lending</w:t>
      </w:r>
    </w:p>
    <w:p w14:paraId="675EF29F" w14:textId="77777777" w:rsidR="006F1946" w:rsidRPr="00B82A87" w:rsidRDefault="006F1946" w:rsidP="006F1946">
      <w:pPr>
        <w:pStyle w:val="Default"/>
        <w:rPr>
          <w:rFonts w:cs="Times New Roman"/>
          <w:color w:val="auto"/>
          <w:lang w:val="en-GB"/>
        </w:rPr>
      </w:pPr>
    </w:p>
    <w:p w14:paraId="408E9F2B" w14:textId="4B5DF4E6" w:rsidR="006F1946" w:rsidRPr="00B82A87" w:rsidRDefault="00F503B7" w:rsidP="0025600E">
      <w:pPr>
        <w:pStyle w:val="Default"/>
        <w:framePr w:w="10405" w:wrap="auto" w:vAnchor="page" w:hAnchor="page" w:x="993" w:y="2645"/>
        <w:ind w:left="-567"/>
        <w:rPr>
          <w:color w:val="042796"/>
          <w:sz w:val="64"/>
          <w:szCs w:val="64"/>
          <w:lang w:val="en-GB"/>
        </w:rPr>
      </w:pPr>
      <w:r w:rsidRPr="00B82A87">
        <w:rPr>
          <w:noProof/>
          <w:lang w:val="en-GB" w:eastAsia="en-GB"/>
        </w:rPr>
        <w:drawing>
          <wp:inline distT="0" distB="0" distL="0" distR="0" wp14:anchorId="2FA3344B" wp14:editId="11CFAC38">
            <wp:extent cx="5972810" cy="3068320"/>
            <wp:effectExtent l="0" t="0" r="27940" b="17780"/>
            <wp:docPr id="34" name="Diagram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A7D138E" w14:textId="3CBE1467" w:rsidR="00A0079B" w:rsidRPr="00B82A87" w:rsidRDefault="00A0079B" w:rsidP="0025600E">
      <w:pPr>
        <w:pStyle w:val="Default"/>
        <w:framePr w:w="9931" w:wrap="auto" w:vAnchor="page" w:hAnchor="page" w:x="1461" w:y="2645"/>
        <w:ind w:left="-567"/>
        <w:rPr>
          <w:color w:val="042796"/>
          <w:sz w:val="64"/>
          <w:szCs w:val="64"/>
          <w:lang w:val="en-GB"/>
        </w:rPr>
      </w:pPr>
    </w:p>
    <w:p w14:paraId="6B640DBE" w14:textId="03C7820F" w:rsidR="006F1946" w:rsidRPr="00B82A87" w:rsidRDefault="006F1946" w:rsidP="0025600E">
      <w:pPr>
        <w:pStyle w:val="Default"/>
        <w:framePr w:w="3140" w:wrap="auto" w:vAnchor="page" w:hAnchor="page" w:x="6794" w:y="7894"/>
        <w:rPr>
          <w:rFonts w:ascii="FAOOP F+ Trade Gothic Pro" w:hAnsi="FAOOP F+ Trade Gothic Pro" w:cs="FAOOP F+ Trade Gothic Pro"/>
          <w:sz w:val="23"/>
          <w:szCs w:val="23"/>
          <w:lang w:val="en-GB"/>
        </w:rPr>
      </w:pPr>
      <w:r w:rsidRPr="00B82A87">
        <w:rPr>
          <w:rFonts w:ascii="FAOOP F+ Trade Gothic Pro" w:hAnsi="FAOOP F+ Trade Gothic Pro" w:cs="FAOOP F+ Trade Gothic Pro"/>
          <w:i/>
          <w:iCs/>
          <w:sz w:val="23"/>
          <w:szCs w:val="23"/>
          <w:lang w:val="en-GB"/>
        </w:rPr>
        <w:t xml:space="preserve">Source: </w:t>
      </w:r>
      <w:r w:rsidR="0025600E" w:rsidRPr="0025600E">
        <w:rPr>
          <w:rFonts w:ascii="FAOOP F+ Trade Gothic Pro" w:hAnsi="FAOOP F+ Trade Gothic Pro" w:cs="FAOOP F+ Trade Gothic Pro"/>
          <w:i/>
          <w:iCs/>
          <w:sz w:val="23"/>
          <w:szCs w:val="23"/>
          <w:lang w:val="en-GB"/>
        </w:rPr>
        <w:t>Ministry of Finance</w:t>
      </w:r>
    </w:p>
    <w:p w14:paraId="017201C6" w14:textId="392D4BF2" w:rsidR="006F1946" w:rsidRPr="00B82A87" w:rsidRDefault="006F1946" w:rsidP="0025600E">
      <w:pPr>
        <w:pStyle w:val="Default"/>
        <w:framePr w:w="4371" w:wrap="auto" w:vAnchor="page" w:hAnchor="page" w:x="911" w:y="1522"/>
        <w:rPr>
          <w:sz w:val="36"/>
          <w:szCs w:val="36"/>
          <w:lang w:val="en-GB"/>
        </w:rPr>
      </w:pPr>
      <w:r w:rsidRPr="00B82A87">
        <w:rPr>
          <w:b/>
          <w:bCs/>
          <w:sz w:val="36"/>
          <w:szCs w:val="36"/>
          <w:lang w:val="en-GB"/>
        </w:rPr>
        <w:t>2002-20</w:t>
      </w:r>
      <w:r w:rsidR="00F503B7" w:rsidRPr="00B82A87">
        <w:rPr>
          <w:b/>
          <w:bCs/>
          <w:sz w:val="36"/>
          <w:szCs w:val="36"/>
          <w:lang w:val="en-GB"/>
        </w:rPr>
        <w:t>20</w:t>
      </w:r>
      <w:r w:rsidRPr="00B82A87">
        <w:rPr>
          <w:b/>
          <w:bCs/>
          <w:sz w:val="36"/>
          <w:szCs w:val="36"/>
          <w:lang w:val="en-GB"/>
        </w:rPr>
        <w:t>, SEK billion</w:t>
      </w:r>
    </w:p>
    <w:p w14:paraId="0DBAAC13" w14:textId="77777777" w:rsidR="006F1946" w:rsidRPr="00B82A87" w:rsidRDefault="006F1946" w:rsidP="006F1946">
      <w:pPr>
        <w:pStyle w:val="Default"/>
        <w:rPr>
          <w:rFonts w:cs="Times New Roman"/>
          <w:color w:val="auto"/>
          <w:lang w:val="en-GB"/>
        </w:rPr>
        <w:sectPr w:rsidR="006F1946" w:rsidRPr="00B82A87" w:rsidSect="00C04F76">
          <w:pgSz w:w="11907" w:h="16840" w:code="9"/>
          <w:pgMar w:top="261" w:right="249" w:bottom="476" w:left="902" w:header="720" w:footer="720" w:gutter="0"/>
          <w:cols w:space="720"/>
          <w:noEndnote/>
        </w:sectPr>
      </w:pPr>
    </w:p>
    <w:p w14:paraId="3479200F" w14:textId="19C74CF2" w:rsidR="0025600E" w:rsidRDefault="0025600E" w:rsidP="00EB191D">
      <w:pPr>
        <w:pStyle w:val="Default"/>
        <w:framePr w:w="4371" w:h="504" w:hRule="exact" w:wrap="auto" w:vAnchor="page" w:hAnchor="page" w:x="924" w:y="1862"/>
        <w:rPr>
          <w:b/>
          <w:bCs/>
          <w:sz w:val="36"/>
          <w:szCs w:val="36"/>
          <w:lang w:val="en-GB"/>
        </w:rPr>
      </w:pPr>
      <w:r w:rsidRPr="00B82A87">
        <w:rPr>
          <w:b/>
          <w:bCs/>
          <w:sz w:val="36"/>
          <w:szCs w:val="36"/>
          <w:lang w:val="en-GB"/>
        </w:rPr>
        <w:lastRenderedPageBreak/>
        <w:t>2000-2020, SEK billion</w:t>
      </w:r>
    </w:p>
    <w:p w14:paraId="25CFAE5A" w14:textId="77777777" w:rsidR="0025600E" w:rsidRDefault="0025600E" w:rsidP="00EB191D">
      <w:pPr>
        <w:pStyle w:val="Default"/>
        <w:framePr w:w="4371" w:h="504" w:hRule="exact" w:wrap="auto" w:vAnchor="page" w:hAnchor="page" w:x="924" w:y="1862"/>
        <w:rPr>
          <w:sz w:val="36"/>
          <w:szCs w:val="36"/>
          <w:lang w:val="en-GB"/>
        </w:rPr>
      </w:pPr>
    </w:p>
    <w:p w14:paraId="2B607070" w14:textId="77777777" w:rsidR="0025600E" w:rsidRPr="00B82A87" w:rsidRDefault="0025600E" w:rsidP="00EB191D">
      <w:pPr>
        <w:pStyle w:val="Default"/>
        <w:framePr w:w="4371" w:h="504" w:hRule="exact" w:wrap="auto" w:vAnchor="page" w:hAnchor="page" w:x="924" w:y="1862"/>
        <w:rPr>
          <w:sz w:val="36"/>
          <w:szCs w:val="36"/>
          <w:lang w:val="en-GB"/>
        </w:rPr>
      </w:pPr>
    </w:p>
    <w:p w14:paraId="2C2D21DE" w14:textId="77777777" w:rsidR="006F1946" w:rsidRPr="00B82A87" w:rsidRDefault="006F1946" w:rsidP="006F1946">
      <w:pPr>
        <w:pStyle w:val="Default"/>
        <w:rPr>
          <w:rFonts w:cs="Times New Roman"/>
          <w:color w:val="auto"/>
          <w:lang w:val="en-GB"/>
        </w:rPr>
      </w:pPr>
    </w:p>
    <w:p w14:paraId="5A79199D" w14:textId="77777777" w:rsidR="006F1946" w:rsidRPr="00B82A87" w:rsidRDefault="006F1946" w:rsidP="00C04F76">
      <w:pPr>
        <w:pStyle w:val="Default"/>
        <w:framePr w:w="10390" w:wrap="auto" w:vAnchor="page" w:hAnchor="page" w:x="903" w:y="982"/>
        <w:rPr>
          <w:color w:val="042796"/>
          <w:sz w:val="64"/>
          <w:lang w:val="en-GB"/>
        </w:rPr>
      </w:pPr>
      <w:r w:rsidRPr="00B82A87">
        <w:rPr>
          <w:b/>
          <w:color w:val="042796"/>
          <w:sz w:val="64"/>
          <w:lang w:val="en-GB"/>
        </w:rPr>
        <w:t>Central government</w:t>
      </w:r>
      <w:r w:rsidRPr="00B82A87">
        <w:rPr>
          <w:rFonts w:ascii="Times New Roman" w:hAnsi="Times New Roman"/>
          <w:color w:val="042796"/>
          <w:sz w:val="64"/>
          <w:lang w:val="en-GB"/>
        </w:rPr>
        <w:t xml:space="preserve"> </w:t>
      </w:r>
      <w:r w:rsidRPr="00B82A87">
        <w:rPr>
          <w:b/>
          <w:color w:val="042796"/>
          <w:sz w:val="64"/>
          <w:lang w:val="en-GB"/>
        </w:rPr>
        <w:t>budget balance</w:t>
      </w:r>
    </w:p>
    <w:p w14:paraId="30C7ECE3" w14:textId="77777777" w:rsidR="002514B7" w:rsidRPr="00B82A87" w:rsidRDefault="002514B7" w:rsidP="002514B7">
      <w:pPr>
        <w:pStyle w:val="Default"/>
        <w:framePr w:w="3419" w:wrap="auto" w:vAnchor="page" w:hAnchor="page" w:x="952" w:y="7459"/>
        <w:rPr>
          <w:rFonts w:ascii="FAOOP F+ Trade Gothic Pro" w:hAnsi="FAOOP F+ Trade Gothic Pro" w:cs="FAOOP F+ Trade Gothic Pro"/>
          <w:sz w:val="23"/>
          <w:szCs w:val="23"/>
          <w:lang w:val="en-GB"/>
        </w:rPr>
      </w:pPr>
      <w:r w:rsidRPr="00B82A87">
        <w:rPr>
          <w:rFonts w:ascii="FAOOP F+ Trade Gothic Pro" w:hAnsi="FAOOP F+ Trade Gothic Pro" w:cs="FAOOP F+ Trade Gothic Pro"/>
          <w:i/>
          <w:iCs/>
          <w:sz w:val="23"/>
          <w:szCs w:val="23"/>
          <w:lang w:val="en-GB"/>
        </w:rPr>
        <w:t>Source: Ministry</w:t>
      </w:r>
      <w:r w:rsidRPr="00B82A87">
        <w:rPr>
          <w:rFonts w:ascii="Times New Roman" w:hAnsi="Times New Roman" w:cs="Times New Roman"/>
          <w:sz w:val="23"/>
          <w:szCs w:val="23"/>
          <w:lang w:val="en-GB"/>
        </w:rPr>
        <w:t xml:space="preserve"> </w:t>
      </w:r>
      <w:r w:rsidRPr="00B82A87">
        <w:rPr>
          <w:rFonts w:ascii="FAOOP F+ Trade Gothic Pro" w:hAnsi="FAOOP F+ Trade Gothic Pro" w:cs="FAOOP F+ Trade Gothic Pro"/>
          <w:i/>
          <w:iCs/>
          <w:sz w:val="23"/>
          <w:szCs w:val="23"/>
          <w:lang w:val="en-GB"/>
        </w:rPr>
        <w:t>of Finance</w:t>
      </w:r>
    </w:p>
    <w:p w14:paraId="699797F8" w14:textId="6CAFB21F" w:rsidR="006F1946" w:rsidRPr="00B82A87" w:rsidRDefault="009735FB" w:rsidP="006F1946">
      <w:pPr>
        <w:pStyle w:val="Default"/>
        <w:rPr>
          <w:rFonts w:cs="Times New Roman"/>
          <w:color w:val="auto"/>
          <w:lang w:val="en-GB"/>
        </w:rPr>
        <w:sectPr w:rsidR="006F1946" w:rsidRPr="00B82A87" w:rsidSect="00C04F76">
          <w:pgSz w:w="11907" w:h="16840" w:code="9"/>
          <w:pgMar w:top="261" w:right="249" w:bottom="811" w:left="902" w:header="720" w:footer="720" w:gutter="0"/>
          <w:cols w:space="720"/>
          <w:noEndnote/>
        </w:sectPr>
      </w:pPr>
      <w:r w:rsidRPr="00B82A87">
        <w:rPr>
          <w:rFonts w:cs="Times New Roman"/>
          <w:noProof/>
          <w:lang w:val="en-GB" w:eastAsia="en-GB"/>
        </w:rPr>
        <w:drawing>
          <wp:inline distT="0" distB="0" distL="0" distR="0" wp14:anchorId="2B5145CD" wp14:editId="584CEC15">
            <wp:extent cx="5020574" cy="2475985"/>
            <wp:effectExtent l="0" t="0" r="8890" b="635"/>
            <wp:docPr id="9"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pic:cNvPicPr>
                      <a:picLocks noChangeAspect="1" noChangeArrowheads="1"/>
                    </pic:cNvPicPr>
                  </pic:nvPicPr>
                  <pic:blipFill>
                    <a:blip r:embed="rId27" cstate="print">
                      <a:extLst>
                        <a:ext uri="{28A0092B-C50C-407E-A947-70E740481C1C}">
                          <a14:useLocalDpi xmlns:a14="http://schemas.microsoft.com/office/drawing/2010/main" val="0"/>
                        </a:ext>
                      </a:extLst>
                    </a:blip>
                    <a:srcRect t="5008"/>
                    <a:stretch>
                      <a:fillRect/>
                    </a:stretch>
                  </pic:blipFill>
                  <pic:spPr bwMode="auto">
                    <a:xfrm>
                      <a:off x="0" y="0"/>
                      <a:ext cx="5032368" cy="2481801"/>
                    </a:xfrm>
                    <a:prstGeom prst="rect">
                      <a:avLst/>
                    </a:prstGeom>
                    <a:noFill/>
                    <a:ln>
                      <a:noFill/>
                    </a:ln>
                  </pic:spPr>
                </pic:pic>
              </a:graphicData>
            </a:graphic>
          </wp:inline>
        </w:drawing>
      </w:r>
    </w:p>
    <w:p w14:paraId="77AE0298" w14:textId="77777777" w:rsidR="00C04F76" w:rsidRPr="00B82A87" w:rsidRDefault="00C04F76" w:rsidP="00C04F76">
      <w:pPr>
        <w:pStyle w:val="Default"/>
        <w:framePr w:w="7353" w:wrap="auto" w:vAnchor="page" w:hAnchor="page" w:x="1080" w:y="879"/>
        <w:rPr>
          <w:color w:val="042796"/>
          <w:sz w:val="64"/>
          <w:lang w:val="en-GB"/>
        </w:rPr>
      </w:pPr>
      <w:r w:rsidRPr="00B82A87">
        <w:rPr>
          <w:b/>
          <w:color w:val="042796"/>
          <w:sz w:val="64"/>
          <w:lang w:val="en-GB"/>
        </w:rPr>
        <w:lastRenderedPageBreak/>
        <w:t>Central government</w:t>
      </w:r>
      <w:r w:rsidRPr="00B82A87">
        <w:rPr>
          <w:rFonts w:ascii="Times New Roman" w:hAnsi="Times New Roman"/>
          <w:color w:val="042796"/>
          <w:sz w:val="64"/>
          <w:lang w:val="en-GB"/>
        </w:rPr>
        <w:t xml:space="preserve"> </w:t>
      </w:r>
      <w:r w:rsidRPr="00B82A87">
        <w:rPr>
          <w:b/>
          <w:color w:val="042796"/>
          <w:sz w:val="64"/>
          <w:lang w:val="en-GB"/>
        </w:rPr>
        <w:t>debt</w:t>
      </w:r>
    </w:p>
    <w:p w14:paraId="69A68AEF" w14:textId="77777777" w:rsidR="006F1946" w:rsidRPr="00B82A87" w:rsidRDefault="006F1946" w:rsidP="006F1946">
      <w:pPr>
        <w:pStyle w:val="Default"/>
        <w:rPr>
          <w:rFonts w:cs="Times New Roman"/>
          <w:color w:val="auto"/>
          <w:lang w:val="en-GB"/>
        </w:rPr>
      </w:pPr>
    </w:p>
    <w:p w14:paraId="352CED7C" w14:textId="0DDFA514" w:rsidR="006F1946" w:rsidRDefault="00234767" w:rsidP="006F1946">
      <w:pPr>
        <w:pStyle w:val="Default"/>
        <w:framePr w:w="4371" w:wrap="auto" w:vAnchor="page" w:hAnchor="page" w:x="1221" w:y="1603"/>
        <w:rPr>
          <w:b/>
          <w:sz w:val="36"/>
          <w:lang w:val="en-GB"/>
        </w:rPr>
      </w:pPr>
      <w:r w:rsidRPr="00B82A87">
        <w:rPr>
          <w:b/>
          <w:bCs/>
          <w:sz w:val="36"/>
          <w:szCs w:val="36"/>
          <w:lang w:val="en-GB"/>
        </w:rPr>
        <w:t>1990</w:t>
      </w:r>
      <w:r w:rsidR="006F1946" w:rsidRPr="00B82A87">
        <w:rPr>
          <w:b/>
          <w:bCs/>
          <w:sz w:val="36"/>
          <w:szCs w:val="36"/>
          <w:lang w:val="en-GB"/>
        </w:rPr>
        <w:t>-20</w:t>
      </w:r>
      <w:r w:rsidRPr="00B82A87">
        <w:rPr>
          <w:b/>
          <w:bCs/>
          <w:sz w:val="36"/>
          <w:szCs w:val="36"/>
          <w:lang w:val="en-GB"/>
        </w:rPr>
        <w:t>20</w:t>
      </w:r>
      <w:r w:rsidR="006F1946" w:rsidRPr="00B82A87">
        <w:rPr>
          <w:b/>
          <w:sz w:val="36"/>
          <w:lang w:val="en-GB"/>
        </w:rPr>
        <w:t>, SEK billion</w:t>
      </w:r>
    </w:p>
    <w:p w14:paraId="698F844C" w14:textId="77777777" w:rsidR="002514B7" w:rsidRDefault="002514B7" w:rsidP="00B0184A">
      <w:pPr>
        <w:pStyle w:val="Default"/>
        <w:framePr w:w="4371" w:wrap="auto" w:vAnchor="page" w:hAnchor="page" w:x="1221" w:y="1603"/>
        <w:rPr>
          <w:rFonts w:ascii="FAOOP F+ Trade Gothic Pro" w:hAnsi="FAOOP F+ Trade Gothic Pro" w:cs="FAOOP F+ Trade Gothic Pro"/>
          <w:i/>
          <w:iCs/>
          <w:sz w:val="23"/>
          <w:szCs w:val="23"/>
          <w:lang w:val="en-GB"/>
        </w:rPr>
      </w:pPr>
    </w:p>
    <w:p w14:paraId="1155C5BC" w14:textId="77777777" w:rsidR="00B0184A" w:rsidRPr="00B82A87" w:rsidRDefault="00B0184A" w:rsidP="00B0184A">
      <w:pPr>
        <w:pStyle w:val="Default"/>
        <w:framePr w:w="4371" w:wrap="auto" w:vAnchor="page" w:hAnchor="page" w:x="1221" w:y="1603"/>
        <w:rPr>
          <w:lang w:val="en-GB"/>
        </w:rPr>
      </w:pPr>
      <w:r w:rsidRPr="00B82A87">
        <w:rPr>
          <w:rFonts w:ascii="FAOOP F+ Trade Gothic Pro" w:hAnsi="FAOOP F+ Trade Gothic Pro" w:cs="FAOOP F+ Trade Gothic Pro"/>
          <w:i/>
          <w:iCs/>
          <w:sz w:val="23"/>
          <w:szCs w:val="23"/>
          <w:lang w:val="en-GB"/>
        </w:rPr>
        <w:t>Source: Ministry</w:t>
      </w:r>
      <w:r w:rsidRPr="00B82A87">
        <w:rPr>
          <w:rFonts w:ascii="Times New Roman" w:hAnsi="Times New Roman" w:cs="Times New Roman"/>
          <w:sz w:val="23"/>
          <w:szCs w:val="23"/>
          <w:lang w:val="en-GB"/>
        </w:rPr>
        <w:t xml:space="preserve"> </w:t>
      </w:r>
      <w:r w:rsidRPr="00B82A87">
        <w:rPr>
          <w:rFonts w:ascii="FAOOP F+ Trade Gothic Pro" w:hAnsi="FAOOP F+ Trade Gothic Pro" w:cs="FAOOP F+ Trade Gothic Pro"/>
          <w:i/>
          <w:iCs/>
          <w:sz w:val="23"/>
          <w:szCs w:val="23"/>
          <w:lang w:val="en-GB"/>
        </w:rPr>
        <w:t>of Finance</w:t>
      </w:r>
    </w:p>
    <w:p w14:paraId="0EF234F8" w14:textId="77777777" w:rsidR="00B0184A" w:rsidRPr="00B82A87" w:rsidRDefault="00B0184A" w:rsidP="006F1946">
      <w:pPr>
        <w:pStyle w:val="Default"/>
        <w:framePr w:w="4371" w:wrap="auto" w:vAnchor="page" w:hAnchor="page" w:x="1221" w:y="1603"/>
        <w:rPr>
          <w:sz w:val="36"/>
          <w:lang w:val="en-GB"/>
        </w:rPr>
      </w:pPr>
    </w:p>
    <w:p w14:paraId="5A69EC76" w14:textId="77777777" w:rsidR="006F1946" w:rsidRPr="00B82A87" w:rsidRDefault="006F1946" w:rsidP="00234575"/>
    <w:p w14:paraId="2CA143BC" w14:textId="77777777" w:rsidR="00234575" w:rsidRPr="00B82A87" w:rsidRDefault="00234575" w:rsidP="00671E71">
      <w:pPr>
        <w:rPr>
          <w:rFonts w:ascii="TradeGothic CondEighteen" w:hAnsi="TradeGothic CondEighteen"/>
          <w:b/>
          <w:sz w:val="22"/>
          <w:szCs w:val="22"/>
        </w:rPr>
      </w:pPr>
    </w:p>
    <w:p w14:paraId="41B0471B" w14:textId="229DA6B8" w:rsidR="00983653" w:rsidRPr="00B82A87" w:rsidRDefault="002514B7" w:rsidP="009B5A60">
      <w:r w:rsidRPr="00B82A87">
        <w:rPr>
          <w:noProof/>
          <w:lang w:eastAsia="en-GB"/>
        </w:rPr>
        <w:drawing>
          <wp:anchor distT="0" distB="0" distL="114300" distR="114300" simplePos="0" relativeHeight="251657728" behindDoc="0" locked="0" layoutInCell="1" allowOverlap="1" wp14:anchorId="03D65FD7" wp14:editId="1511B6A4">
            <wp:simplePos x="0" y="0"/>
            <wp:positionH relativeFrom="margin">
              <wp:posOffset>-102235</wp:posOffset>
            </wp:positionH>
            <wp:positionV relativeFrom="margin">
              <wp:posOffset>984250</wp:posOffset>
            </wp:positionV>
            <wp:extent cx="5498465" cy="2268220"/>
            <wp:effectExtent l="0" t="0" r="6985" b="0"/>
            <wp:wrapSquare wrapText="bothSides"/>
            <wp:docPr id="26"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98465" cy="2268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019C6D" w14:textId="46889280" w:rsidR="00B0184A" w:rsidRPr="00B82A87" w:rsidRDefault="00B0184A" w:rsidP="009B5A60">
      <w:r>
        <w:t xml:space="preserve">       </w:t>
      </w:r>
    </w:p>
    <w:p w14:paraId="17F216CA" w14:textId="513613AD" w:rsidR="00C04F76" w:rsidRPr="00B82A87" w:rsidRDefault="00C04F76" w:rsidP="00E77D76">
      <w:pPr>
        <w:rPr>
          <w:rFonts w:ascii="Calibri" w:hAnsi="Calibri" w:cs="Arial"/>
        </w:rPr>
        <w:sectPr w:rsidR="00C04F76" w:rsidRPr="00B82A87" w:rsidSect="00C04F76">
          <w:headerReference w:type="even" r:id="rId29"/>
          <w:headerReference w:type="default" r:id="rId30"/>
          <w:pgSz w:w="11907" w:h="16840" w:code="9"/>
          <w:pgMar w:top="1418" w:right="1418" w:bottom="1418" w:left="1259" w:header="709" w:footer="709" w:gutter="0"/>
          <w:cols w:space="708"/>
          <w:docGrid w:linePitch="360"/>
        </w:sectPr>
      </w:pPr>
    </w:p>
    <w:p w14:paraId="3D610BEA" w14:textId="77777777" w:rsidR="00983653" w:rsidRPr="00B82A87" w:rsidRDefault="00983653" w:rsidP="00983653">
      <w:pPr>
        <w:rPr>
          <w:rFonts w:ascii="TradeGothic CondEighteen" w:hAnsi="TradeGothic CondEighteen"/>
          <w:b/>
          <w:sz w:val="22"/>
          <w:szCs w:val="22"/>
        </w:rPr>
      </w:pPr>
      <w:r w:rsidRPr="00B82A87">
        <w:rPr>
          <w:b/>
        </w:rPr>
        <w:lastRenderedPageBreak/>
        <w:t>Appendix 6</w:t>
      </w:r>
    </w:p>
    <w:p w14:paraId="4F12E341" w14:textId="255CB2A5" w:rsidR="00E77D76" w:rsidRPr="00B82A87" w:rsidRDefault="00501173" w:rsidP="00E77D76">
      <w:pPr>
        <w:rPr>
          <w:rFonts w:ascii="Calibri" w:hAnsi="Calibri" w:cs="Arial"/>
        </w:rPr>
      </w:pPr>
      <w:r w:rsidRPr="00B82A87">
        <w:t xml:space="preserve">Statistics concerning the Swedish international assistance </w:t>
      </w:r>
      <w:r w:rsidR="00C00280">
        <w:t>2011</w:t>
      </w:r>
      <w:r w:rsidRPr="00B82A87">
        <w:t>-</w:t>
      </w:r>
      <w:r w:rsidR="00C00280">
        <w:t>2015</w:t>
      </w:r>
    </w:p>
    <w:tbl>
      <w:tblPr>
        <w:tblW w:w="46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97"/>
        <w:gridCol w:w="1057"/>
        <w:gridCol w:w="1057"/>
        <w:gridCol w:w="1057"/>
        <w:gridCol w:w="1053"/>
        <w:gridCol w:w="1172"/>
      </w:tblGrid>
      <w:tr w:rsidR="0023249D" w:rsidRPr="00CF2D0D" w14:paraId="7B0A62DD" w14:textId="77777777" w:rsidTr="0023249D">
        <w:trPr>
          <w:trHeight w:val="375"/>
        </w:trPr>
        <w:tc>
          <w:tcPr>
            <w:tcW w:w="1823" w:type="pct"/>
            <w:shd w:val="clear" w:color="auto" w:fill="auto"/>
            <w:noWrap/>
            <w:vAlign w:val="bottom"/>
          </w:tcPr>
          <w:p w14:paraId="22A506E3" w14:textId="24C9DB88" w:rsidR="00D5332B" w:rsidRPr="00CF2D0D" w:rsidRDefault="00D5332B" w:rsidP="00ED7448">
            <w:pPr>
              <w:spacing w:after="0" w:line="360" w:lineRule="auto"/>
              <w:rPr>
                <w:b/>
                <w:bCs/>
                <w:szCs w:val="24"/>
              </w:rPr>
            </w:pPr>
            <w:r w:rsidRPr="00CF2D0D">
              <w:rPr>
                <w:b/>
                <w:bCs/>
                <w:szCs w:val="24"/>
              </w:rPr>
              <w:t>SWEDEN (USD millions)</w:t>
            </w:r>
          </w:p>
        </w:tc>
        <w:tc>
          <w:tcPr>
            <w:tcW w:w="622" w:type="pct"/>
            <w:shd w:val="clear" w:color="auto" w:fill="auto"/>
            <w:noWrap/>
            <w:vAlign w:val="bottom"/>
          </w:tcPr>
          <w:p w14:paraId="3005F6E0" w14:textId="1AB8A992" w:rsidR="00D5332B" w:rsidRPr="00CF2D0D" w:rsidRDefault="00D5332B" w:rsidP="00ED7448">
            <w:pPr>
              <w:spacing w:after="0" w:line="360" w:lineRule="auto"/>
              <w:rPr>
                <w:szCs w:val="24"/>
              </w:rPr>
            </w:pPr>
          </w:p>
        </w:tc>
        <w:tc>
          <w:tcPr>
            <w:tcW w:w="622" w:type="pct"/>
            <w:shd w:val="clear" w:color="auto" w:fill="auto"/>
            <w:noWrap/>
            <w:vAlign w:val="bottom"/>
          </w:tcPr>
          <w:p w14:paraId="6FDCC2FE" w14:textId="77777777" w:rsidR="00D5332B" w:rsidRPr="00CF2D0D" w:rsidRDefault="00D5332B" w:rsidP="00ED7448">
            <w:pPr>
              <w:spacing w:after="0" w:line="360" w:lineRule="auto"/>
              <w:rPr>
                <w:szCs w:val="24"/>
              </w:rPr>
            </w:pPr>
          </w:p>
        </w:tc>
        <w:tc>
          <w:tcPr>
            <w:tcW w:w="622" w:type="pct"/>
            <w:shd w:val="clear" w:color="auto" w:fill="auto"/>
            <w:noWrap/>
            <w:vAlign w:val="bottom"/>
          </w:tcPr>
          <w:p w14:paraId="03317F64" w14:textId="77777777" w:rsidR="00D5332B" w:rsidRPr="00CF2D0D" w:rsidRDefault="00D5332B" w:rsidP="00ED7448">
            <w:pPr>
              <w:spacing w:after="0" w:line="360" w:lineRule="auto"/>
              <w:rPr>
                <w:szCs w:val="24"/>
              </w:rPr>
            </w:pPr>
          </w:p>
        </w:tc>
        <w:tc>
          <w:tcPr>
            <w:tcW w:w="620" w:type="pct"/>
            <w:shd w:val="clear" w:color="auto" w:fill="auto"/>
            <w:noWrap/>
            <w:vAlign w:val="bottom"/>
          </w:tcPr>
          <w:p w14:paraId="1CF0CF36" w14:textId="77777777" w:rsidR="00D5332B" w:rsidRPr="00CF2D0D" w:rsidRDefault="00D5332B" w:rsidP="00ED7448">
            <w:pPr>
              <w:spacing w:after="0" w:line="360" w:lineRule="auto"/>
              <w:rPr>
                <w:szCs w:val="24"/>
              </w:rPr>
            </w:pPr>
          </w:p>
        </w:tc>
        <w:tc>
          <w:tcPr>
            <w:tcW w:w="690" w:type="pct"/>
            <w:shd w:val="clear" w:color="auto" w:fill="auto"/>
            <w:noWrap/>
            <w:vAlign w:val="bottom"/>
          </w:tcPr>
          <w:p w14:paraId="5D4A00B7" w14:textId="77777777" w:rsidR="00D5332B" w:rsidRPr="00CF2D0D" w:rsidRDefault="00D5332B" w:rsidP="00ED7448">
            <w:pPr>
              <w:spacing w:after="0" w:line="360" w:lineRule="auto"/>
              <w:rPr>
                <w:szCs w:val="24"/>
              </w:rPr>
            </w:pPr>
          </w:p>
        </w:tc>
      </w:tr>
      <w:tr w:rsidR="0023249D" w:rsidRPr="00CF2D0D" w14:paraId="557C48A2" w14:textId="77777777" w:rsidTr="0023249D">
        <w:trPr>
          <w:trHeight w:val="315"/>
        </w:trPr>
        <w:tc>
          <w:tcPr>
            <w:tcW w:w="1823" w:type="pct"/>
            <w:shd w:val="clear" w:color="auto" w:fill="auto"/>
            <w:noWrap/>
            <w:vAlign w:val="bottom"/>
          </w:tcPr>
          <w:p w14:paraId="587FB830" w14:textId="77777777" w:rsidR="00D5332B" w:rsidRPr="00CF2D0D" w:rsidRDefault="00D5332B" w:rsidP="00ED7448">
            <w:pPr>
              <w:spacing w:after="0" w:line="360" w:lineRule="auto"/>
              <w:rPr>
                <w:szCs w:val="24"/>
              </w:rPr>
            </w:pPr>
          </w:p>
        </w:tc>
        <w:tc>
          <w:tcPr>
            <w:tcW w:w="622" w:type="pct"/>
            <w:shd w:val="clear" w:color="auto" w:fill="auto"/>
            <w:noWrap/>
            <w:vAlign w:val="bottom"/>
          </w:tcPr>
          <w:p w14:paraId="36C9E5AD" w14:textId="703E3024" w:rsidR="00D5332B" w:rsidRPr="00CF2D0D" w:rsidRDefault="00D5332B" w:rsidP="00ED7448">
            <w:pPr>
              <w:spacing w:after="0" w:line="360" w:lineRule="auto"/>
              <w:jc w:val="right"/>
              <w:rPr>
                <w:b/>
                <w:bCs/>
                <w:szCs w:val="24"/>
              </w:rPr>
            </w:pPr>
            <w:r w:rsidRPr="00CF2D0D">
              <w:rPr>
                <w:b/>
                <w:bCs/>
                <w:szCs w:val="24"/>
              </w:rPr>
              <w:t xml:space="preserve">2011 </w:t>
            </w:r>
          </w:p>
        </w:tc>
        <w:tc>
          <w:tcPr>
            <w:tcW w:w="622" w:type="pct"/>
            <w:shd w:val="clear" w:color="auto" w:fill="auto"/>
            <w:noWrap/>
            <w:vAlign w:val="bottom"/>
          </w:tcPr>
          <w:p w14:paraId="7A7CE853" w14:textId="1CC9CADE" w:rsidR="00D5332B" w:rsidRPr="00CF2D0D" w:rsidRDefault="00D5332B" w:rsidP="00ED7448">
            <w:pPr>
              <w:spacing w:after="0" w:line="360" w:lineRule="auto"/>
              <w:jc w:val="right"/>
              <w:rPr>
                <w:b/>
                <w:bCs/>
                <w:szCs w:val="24"/>
              </w:rPr>
            </w:pPr>
            <w:r w:rsidRPr="00CF2D0D">
              <w:rPr>
                <w:b/>
                <w:bCs/>
                <w:szCs w:val="24"/>
              </w:rPr>
              <w:t xml:space="preserve">2012 </w:t>
            </w:r>
          </w:p>
        </w:tc>
        <w:tc>
          <w:tcPr>
            <w:tcW w:w="622" w:type="pct"/>
            <w:shd w:val="clear" w:color="auto" w:fill="auto"/>
            <w:noWrap/>
            <w:vAlign w:val="bottom"/>
          </w:tcPr>
          <w:p w14:paraId="24E9A720" w14:textId="04786ECF" w:rsidR="00D5332B" w:rsidRPr="00CF2D0D" w:rsidRDefault="00D5332B" w:rsidP="00ED7448">
            <w:pPr>
              <w:spacing w:after="0" w:line="360" w:lineRule="auto"/>
              <w:jc w:val="right"/>
              <w:rPr>
                <w:b/>
                <w:bCs/>
                <w:szCs w:val="24"/>
              </w:rPr>
            </w:pPr>
            <w:r w:rsidRPr="00CF2D0D">
              <w:rPr>
                <w:b/>
                <w:bCs/>
                <w:szCs w:val="24"/>
              </w:rPr>
              <w:t xml:space="preserve">2013 </w:t>
            </w:r>
          </w:p>
        </w:tc>
        <w:tc>
          <w:tcPr>
            <w:tcW w:w="620" w:type="pct"/>
            <w:shd w:val="clear" w:color="auto" w:fill="auto"/>
            <w:noWrap/>
            <w:vAlign w:val="bottom"/>
          </w:tcPr>
          <w:p w14:paraId="32BD2A8D" w14:textId="1B3FAB9B" w:rsidR="00D5332B" w:rsidRPr="00CF2D0D" w:rsidRDefault="00D5332B" w:rsidP="00ED7448">
            <w:pPr>
              <w:spacing w:after="0" w:line="360" w:lineRule="auto"/>
              <w:jc w:val="right"/>
              <w:rPr>
                <w:b/>
                <w:bCs/>
                <w:szCs w:val="24"/>
              </w:rPr>
            </w:pPr>
            <w:r w:rsidRPr="00CF2D0D">
              <w:rPr>
                <w:b/>
                <w:bCs/>
                <w:szCs w:val="24"/>
              </w:rPr>
              <w:t xml:space="preserve">2014 </w:t>
            </w:r>
          </w:p>
        </w:tc>
        <w:tc>
          <w:tcPr>
            <w:tcW w:w="690" w:type="pct"/>
            <w:shd w:val="clear" w:color="auto" w:fill="auto"/>
            <w:noWrap/>
            <w:vAlign w:val="bottom"/>
          </w:tcPr>
          <w:p w14:paraId="1E163858" w14:textId="74A719D2" w:rsidR="00D5332B" w:rsidRPr="00CF2D0D" w:rsidRDefault="00D5332B" w:rsidP="00ED7448">
            <w:pPr>
              <w:spacing w:after="0" w:line="360" w:lineRule="auto"/>
              <w:jc w:val="right"/>
              <w:rPr>
                <w:b/>
                <w:bCs/>
                <w:szCs w:val="24"/>
              </w:rPr>
            </w:pPr>
            <w:r w:rsidRPr="00CF2D0D">
              <w:rPr>
                <w:b/>
                <w:bCs/>
                <w:szCs w:val="24"/>
              </w:rPr>
              <w:t xml:space="preserve">2015 </w:t>
            </w:r>
          </w:p>
        </w:tc>
      </w:tr>
      <w:tr w:rsidR="0023249D" w:rsidRPr="00CF2D0D" w14:paraId="49401E39" w14:textId="77777777" w:rsidTr="0023249D">
        <w:trPr>
          <w:trHeight w:val="315"/>
        </w:trPr>
        <w:tc>
          <w:tcPr>
            <w:tcW w:w="1823" w:type="pct"/>
            <w:shd w:val="clear" w:color="auto" w:fill="auto"/>
            <w:noWrap/>
            <w:vAlign w:val="bottom"/>
          </w:tcPr>
          <w:p w14:paraId="1BFB3F54" w14:textId="77777777" w:rsidR="00D5332B" w:rsidRPr="00CF2D0D" w:rsidRDefault="00D5332B" w:rsidP="00ED7448">
            <w:pPr>
              <w:spacing w:after="0" w:line="360" w:lineRule="auto"/>
              <w:rPr>
                <w:b/>
                <w:bCs/>
                <w:szCs w:val="24"/>
              </w:rPr>
            </w:pPr>
            <w:r w:rsidRPr="00CF2D0D">
              <w:rPr>
                <w:b/>
                <w:bCs/>
                <w:szCs w:val="24"/>
              </w:rPr>
              <w:t>Total ODA</w:t>
            </w:r>
          </w:p>
        </w:tc>
        <w:tc>
          <w:tcPr>
            <w:tcW w:w="622" w:type="pct"/>
            <w:shd w:val="clear" w:color="auto" w:fill="auto"/>
            <w:noWrap/>
            <w:vAlign w:val="bottom"/>
          </w:tcPr>
          <w:p w14:paraId="10B93024" w14:textId="407146FE" w:rsidR="00D5332B" w:rsidRPr="00CF2D0D" w:rsidRDefault="00D5332B" w:rsidP="00ED7448">
            <w:pPr>
              <w:spacing w:after="0" w:line="360" w:lineRule="auto"/>
              <w:jc w:val="right"/>
              <w:rPr>
                <w:szCs w:val="24"/>
              </w:rPr>
            </w:pPr>
            <w:r w:rsidRPr="00CF2D0D">
              <w:rPr>
                <w:szCs w:val="24"/>
              </w:rPr>
              <w:t xml:space="preserve"> 5603</w:t>
            </w:r>
            <w:r w:rsidR="002E3D29">
              <w:rPr>
                <w:szCs w:val="24"/>
              </w:rPr>
              <w:t>.</w:t>
            </w:r>
            <w:r w:rsidRPr="00CF2D0D">
              <w:rPr>
                <w:szCs w:val="24"/>
              </w:rPr>
              <w:t>12</w:t>
            </w:r>
          </w:p>
        </w:tc>
        <w:tc>
          <w:tcPr>
            <w:tcW w:w="622" w:type="pct"/>
            <w:shd w:val="clear" w:color="auto" w:fill="auto"/>
            <w:noWrap/>
            <w:vAlign w:val="bottom"/>
          </w:tcPr>
          <w:p w14:paraId="2B789884" w14:textId="4ACA499A" w:rsidR="00D5332B" w:rsidRPr="00CF2D0D" w:rsidRDefault="00D5332B" w:rsidP="00ED7448">
            <w:pPr>
              <w:spacing w:after="0" w:line="360" w:lineRule="auto"/>
              <w:jc w:val="right"/>
              <w:rPr>
                <w:szCs w:val="24"/>
              </w:rPr>
            </w:pPr>
            <w:r w:rsidRPr="00CF2D0D">
              <w:rPr>
                <w:szCs w:val="24"/>
              </w:rPr>
              <w:t xml:space="preserve"> 5239</w:t>
            </w:r>
            <w:r w:rsidR="002E3D29">
              <w:rPr>
                <w:szCs w:val="24"/>
              </w:rPr>
              <w:t>.</w:t>
            </w:r>
            <w:r w:rsidRPr="00CF2D0D">
              <w:rPr>
                <w:szCs w:val="24"/>
              </w:rPr>
              <w:t>79</w:t>
            </w:r>
          </w:p>
        </w:tc>
        <w:tc>
          <w:tcPr>
            <w:tcW w:w="622" w:type="pct"/>
            <w:shd w:val="clear" w:color="auto" w:fill="auto"/>
            <w:noWrap/>
            <w:vAlign w:val="bottom"/>
          </w:tcPr>
          <w:p w14:paraId="4C7FC5B6" w14:textId="54A5749D" w:rsidR="00D5332B" w:rsidRPr="00CF2D0D" w:rsidRDefault="00D5332B" w:rsidP="00ED7448">
            <w:pPr>
              <w:spacing w:after="0" w:line="360" w:lineRule="auto"/>
              <w:jc w:val="right"/>
              <w:rPr>
                <w:szCs w:val="24"/>
              </w:rPr>
            </w:pPr>
            <w:r w:rsidRPr="00CF2D0D">
              <w:rPr>
                <w:szCs w:val="24"/>
              </w:rPr>
              <w:t xml:space="preserve"> 5827</w:t>
            </w:r>
            <w:r w:rsidR="002E3D29">
              <w:rPr>
                <w:szCs w:val="24"/>
              </w:rPr>
              <w:t>.</w:t>
            </w:r>
            <w:r w:rsidRPr="00CF2D0D">
              <w:rPr>
                <w:szCs w:val="24"/>
              </w:rPr>
              <w:t>29</w:t>
            </w:r>
          </w:p>
        </w:tc>
        <w:tc>
          <w:tcPr>
            <w:tcW w:w="620" w:type="pct"/>
            <w:shd w:val="clear" w:color="auto" w:fill="auto"/>
            <w:noWrap/>
            <w:vAlign w:val="bottom"/>
          </w:tcPr>
          <w:p w14:paraId="5CD0B513" w14:textId="05D83B0F" w:rsidR="00D5332B" w:rsidRPr="00CF2D0D" w:rsidRDefault="00D5332B" w:rsidP="00ED7448">
            <w:pPr>
              <w:spacing w:after="0" w:line="360" w:lineRule="auto"/>
              <w:jc w:val="right"/>
              <w:rPr>
                <w:szCs w:val="24"/>
              </w:rPr>
            </w:pPr>
            <w:r w:rsidRPr="00CF2D0D">
              <w:rPr>
                <w:szCs w:val="24"/>
              </w:rPr>
              <w:t>6232</w:t>
            </w:r>
            <w:r w:rsidR="002E3D29">
              <w:rPr>
                <w:szCs w:val="24"/>
              </w:rPr>
              <w:t>.</w:t>
            </w:r>
            <w:r w:rsidRPr="00CF2D0D">
              <w:rPr>
                <w:szCs w:val="24"/>
              </w:rPr>
              <w:t>72</w:t>
            </w:r>
          </w:p>
        </w:tc>
        <w:tc>
          <w:tcPr>
            <w:tcW w:w="690" w:type="pct"/>
            <w:shd w:val="clear" w:color="auto" w:fill="auto"/>
            <w:noWrap/>
            <w:vAlign w:val="bottom"/>
          </w:tcPr>
          <w:p w14:paraId="4DBF9190" w14:textId="68B41DB0" w:rsidR="00D5332B" w:rsidRPr="00CF2D0D" w:rsidRDefault="00D5332B" w:rsidP="00ED7448">
            <w:pPr>
              <w:spacing w:after="0" w:line="360" w:lineRule="auto"/>
              <w:jc w:val="right"/>
              <w:rPr>
                <w:szCs w:val="24"/>
              </w:rPr>
            </w:pPr>
            <w:r w:rsidRPr="00CF2D0D">
              <w:rPr>
                <w:szCs w:val="24"/>
              </w:rPr>
              <w:t>7089</w:t>
            </w:r>
            <w:r w:rsidR="002E3D29">
              <w:rPr>
                <w:szCs w:val="24"/>
              </w:rPr>
              <w:t>.</w:t>
            </w:r>
            <w:r w:rsidRPr="00CF2D0D">
              <w:rPr>
                <w:szCs w:val="24"/>
              </w:rPr>
              <w:t>30</w:t>
            </w:r>
          </w:p>
        </w:tc>
      </w:tr>
      <w:tr w:rsidR="0023249D" w:rsidRPr="00CF2D0D" w14:paraId="7C962273" w14:textId="77777777" w:rsidTr="0023249D">
        <w:trPr>
          <w:trHeight w:val="315"/>
        </w:trPr>
        <w:tc>
          <w:tcPr>
            <w:tcW w:w="1823" w:type="pct"/>
            <w:shd w:val="clear" w:color="auto" w:fill="auto"/>
            <w:noWrap/>
            <w:vAlign w:val="bottom"/>
          </w:tcPr>
          <w:p w14:paraId="3BD4538A" w14:textId="77777777" w:rsidR="00D5332B" w:rsidRPr="00CF2D0D" w:rsidRDefault="00D5332B" w:rsidP="00ED7448">
            <w:pPr>
              <w:spacing w:after="0" w:line="360" w:lineRule="auto"/>
              <w:rPr>
                <w:b/>
                <w:bCs/>
                <w:szCs w:val="24"/>
              </w:rPr>
            </w:pPr>
            <w:r w:rsidRPr="00CF2D0D">
              <w:rPr>
                <w:b/>
                <w:bCs/>
                <w:szCs w:val="24"/>
              </w:rPr>
              <w:t>Percent of GNI</w:t>
            </w:r>
          </w:p>
        </w:tc>
        <w:tc>
          <w:tcPr>
            <w:tcW w:w="622" w:type="pct"/>
            <w:shd w:val="clear" w:color="auto" w:fill="auto"/>
            <w:noWrap/>
            <w:vAlign w:val="bottom"/>
          </w:tcPr>
          <w:p w14:paraId="5B959F03" w14:textId="1F745E48" w:rsidR="00D5332B" w:rsidRPr="00CF2D0D" w:rsidRDefault="00D5332B" w:rsidP="00ED7448">
            <w:pPr>
              <w:spacing w:after="0" w:line="360" w:lineRule="auto"/>
              <w:jc w:val="right"/>
              <w:rPr>
                <w:szCs w:val="24"/>
              </w:rPr>
            </w:pPr>
            <w:r w:rsidRPr="00CF2D0D">
              <w:rPr>
                <w:szCs w:val="24"/>
              </w:rPr>
              <w:t>1</w:t>
            </w:r>
            <w:r w:rsidR="002E3D29">
              <w:rPr>
                <w:szCs w:val="24"/>
              </w:rPr>
              <w:t>.</w:t>
            </w:r>
            <w:r w:rsidRPr="00CF2D0D">
              <w:rPr>
                <w:szCs w:val="24"/>
              </w:rPr>
              <w:t>02</w:t>
            </w:r>
          </w:p>
        </w:tc>
        <w:tc>
          <w:tcPr>
            <w:tcW w:w="622" w:type="pct"/>
            <w:shd w:val="clear" w:color="auto" w:fill="auto"/>
            <w:noWrap/>
            <w:vAlign w:val="bottom"/>
          </w:tcPr>
          <w:p w14:paraId="160213AE" w14:textId="30D9432A" w:rsidR="00D5332B" w:rsidRPr="00CF2D0D" w:rsidRDefault="00D5332B" w:rsidP="00ED7448">
            <w:pPr>
              <w:spacing w:after="0" w:line="360" w:lineRule="auto"/>
              <w:jc w:val="right"/>
              <w:rPr>
                <w:szCs w:val="24"/>
              </w:rPr>
            </w:pPr>
            <w:r w:rsidRPr="00CF2D0D">
              <w:rPr>
                <w:szCs w:val="24"/>
              </w:rPr>
              <w:t>0</w:t>
            </w:r>
            <w:r w:rsidR="002E3D29">
              <w:rPr>
                <w:szCs w:val="24"/>
              </w:rPr>
              <w:t>.</w:t>
            </w:r>
            <w:r w:rsidRPr="00CF2D0D">
              <w:rPr>
                <w:szCs w:val="24"/>
              </w:rPr>
              <w:t>97</w:t>
            </w:r>
          </w:p>
        </w:tc>
        <w:tc>
          <w:tcPr>
            <w:tcW w:w="622" w:type="pct"/>
            <w:shd w:val="clear" w:color="auto" w:fill="auto"/>
            <w:noWrap/>
            <w:vAlign w:val="bottom"/>
          </w:tcPr>
          <w:p w14:paraId="68B9A8AA" w14:textId="07617351" w:rsidR="00D5332B" w:rsidRPr="00CF2D0D" w:rsidRDefault="00D5332B" w:rsidP="00ED7448">
            <w:pPr>
              <w:spacing w:after="0" w:line="360" w:lineRule="auto"/>
              <w:jc w:val="right"/>
              <w:rPr>
                <w:szCs w:val="24"/>
              </w:rPr>
            </w:pPr>
            <w:r w:rsidRPr="00CF2D0D">
              <w:rPr>
                <w:szCs w:val="24"/>
              </w:rPr>
              <w:t>1</w:t>
            </w:r>
            <w:r w:rsidR="002E3D29">
              <w:rPr>
                <w:szCs w:val="24"/>
              </w:rPr>
              <w:t>.</w:t>
            </w:r>
            <w:r w:rsidRPr="00CF2D0D">
              <w:rPr>
                <w:szCs w:val="24"/>
              </w:rPr>
              <w:t>01</w:t>
            </w:r>
          </w:p>
        </w:tc>
        <w:tc>
          <w:tcPr>
            <w:tcW w:w="620" w:type="pct"/>
            <w:shd w:val="clear" w:color="auto" w:fill="auto"/>
            <w:noWrap/>
            <w:vAlign w:val="bottom"/>
          </w:tcPr>
          <w:p w14:paraId="35887346" w14:textId="2E3B0EE4" w:rsidR="00D5332B" w:rsidRPr="00CF2D0D" w:rsidRDefault="00D5332B" w:rsidP="00ED7448">
            <w:pPr>
              <w:spacing w:after="0" w:line="360" w:lineRule="auto"/>
              <w:jc w:val="right"/>
              <w:rPr>
                <w:szCs w:val="24"/>
              </w:rPr>
            </w:pPr>
            <w:r w:rsidRPr="00CF2D0D">
              <w:rPr>
                <w:szCs w:val="24"/>
              </w:rPr>
              <w:t>1</w:t>
            </w:r>
            <w:r w:rsidR="002E3D29">
              <w:rPr>
                <w:szCs w:val="24"/>
              </w:rPr>
              <w:t>.</w:t>
            </w:r>
            <w:r w:rsidRPr="00CF2D0D">
              <w:rPr>
                <w:szCs w:val="24"/>
              </w:rPr>
              <w:t>09</w:t>
            </w:r>
          </w:p>
        </w:tc>
        <w:tc>
          <w:tcPr>
            <w:tcW w:w="690" w:type="pct"/>
            <w:shd w:val="clear" w:color="auto" w:fill="auto"/>
            <w:noWrap/>
            <w:vAlign w:val="bottom"/>
          </w:tcPr>
          <w:p w14:paraId="4EBB2563" w14:textId="4D224852" w:rsidR="00D5332B" w:rsidRPr="00CF2D0D" w:rsidRDefault="00D5332B" w:rsidP="00ED7448">
            <w:pPr>
              <w:spacing w:after="0" w:line="360" w:lineRule="auto"/>
              <w:jc w:val="right"/>
              <w:rPr>
                <w:szCs w:val="24"/>
              </w:rPr>
            </w:pPr>
            <w:r w:rsidRPr="00CF2D0D">
              <w:rPr>
                <w:szCs w:val="24"/>
              </w:rPr>
              <w:t>1</w:t>
            </w:r>
            <w:r w:rsidR="002E3D29">
              <w:rPr>
                <w:szCs w:val="24"/>
              </w:rPr>
              <w:t>.</w:t>
            </w:r>
            <w:r w:rsidRPr="00CF2D0D">
              <w:rPr>
                <w:szCs w:val="24"/>
              </w:rPr>
              <w:t>40</w:t>
            </w:r>
          </w:p>
        </w:tc>
      </w:tr>
      <w:tr w:rsidR="0023249D" w:rsidRPr="00CF2D0D" w14:paraId="3EB94C9D" w14:textId="77777777" w:rsidTr="0023249D">
        <w:trPr>
          <w:trHeight w:val="315"/>
        </w:trPr>
        <w:tc>
          <w:tcPr>
            <w:tcW w:w="1823" w:type="pct"/>
            <w:shd w:val="clear" w:color="auto" w:fill="auto"/>
            <w:noWrap/>
            <w:vAlign w:val="bottom"/>
          </w:tcPr>
          <w:p w14:paraId="26B48DAA" w14:textId="77777777" w:rsidR="00D5332B" w:rsidRPr="00CF2D0D" w:rsidRDefault="00D5332B" w:rsidP="00ED7448">
            <w:pPr>
              <w:spacing w:after="0" w:line="360" w:lineRule="auto"/>
              <w:rPr>
                <w:b/>
                <w:bCs/>
                <w:szCs w:val="24"/>
              </w:rPr>
            </w:pPr>
          </w:p>
        </w:tc>
        <w:tc>
          <w:tcPr>
            <w:tcW w:w="622" w:type="pct"/>
            <w:shd w:val="clear" w:color="auto" w:fill="auto"/>
            <w:noWrap/>
            <w:vAlign w:val="bottom"/>
          </w:tcPr>
          <w:p w14:paraId="77AB7E35" w14:textId="5B37438A" w:rsidR="00D5332B" w:rsidRPr="00CF2D0D" w:rsidRDefault="00D5332B" w:rsidP="00ED7448">
            <w:pPr>
              <w:spacing w:after="0" w:line="360" w:lineRule="auto"/>
              <w:jc w:val="right"/>
              <w:rPr>
                <w:szCs w:val="24"/>
              </w:rPr>
            </w:pPr>
          </w:p>
        </w:tc>
        <w:tc>
          <w:tcPr>
            <w:tcW w:w="622" w:type="pct"/>
            <w:shd w:val="clear" w:color="auto" w:fill="auto"/>
            <w:noWrap/>
            <w:vAlign w:val="bottom"/>
          </w:tcPr>
          <w:p w14:paraId="0915B417" w14:textId="77777777" w:rsidR="00D5332B" w:rsidRPr="00CF2D0D" w:rsidRDefault="00D5332B" w:rsidP="00ED7448">
            <w:pPr>
              <w:spacing w:after="0" w:line="360" w:lineRule="auto"/>
              <w:jc w:val="right"/>
              <w:rPr>
                <w:szCs w:val="24"/>
              </w:rPr>
            </w:pPr>
          </w:p>
        </w:tc>
        <w:tc>
          <w:tcPr>
            <w:tcW w:w="622" w:type="pct"/>
            <w:shd w:val="clear" w:color="auto" w:fill="auto"/>
            <w:noWrap/>
            <w:vAlign w:val="bottom"/>
          </w:tcPr>
          <w:p w14:paraId="20AA7AFF" w14:textId="77777777" w:rsidR="00D5332B" w:rsidRPr="00CF2D0D" w:rsidRDefault="00D5332B" w:rsidP="00ED7448">
            <w:pPr>
              <w:spacing w:after="0" w:line="360" w:lineRule="auto"/>
              <w:jc w:val="right"/>
              <w:rPr>
                <w:szCs w:val="24"/>
              </w:rPr>
            </w:pPr>
          </w:p>
        </w:tc>
        <w:tc>
          <w:tcPr>
            <w:tcW w:w="620" w:type="pct"/>
            <w:shd w:val="clear" w:color="auto" w:fill="auto"/>
            <w:noWrap/>
            <w:vAlign w:val="bottom"/>
          </w:tcPr>
          <w:p w14:paraId="473D5BA8" w14:textId="77777777" w:rsidR="00D5332B" w:rsidRPr="00CF2D0D" w:rsidRDefault="00D5332B" w:rsidP="00ED7448">
            <w:pPr>
              <w:spacing w:after="0" w:line="360" w:lineRule="auto"/>
              <w:jc w:val="right"/>
              <w:rPr>
                <w:szCs w:val="24"/>
              </w:rPr>
            </w:pPr>
          </w:p>
        </w:tc>
        <w:tc>
          <w:tcPr>
            <w:tcW w:w="690" w:type="pct"/>
            <w:shd w:val="clear" w:color="auto" w:fill="auto"/>
            <w:noWrap/>
            <w:vAlign w:val="bottom"/>
          </w:tcPr>
          <w:p w14:paraId="17F21FC3" w14:textId="77777777" w:rsidR="00D5332B" w:rsidRPr="00CF2D0D" w:rsidRDefault="00D5332B" w:rsidP="00ED7448">
            <w:pPr>
              <w:spacing w:after="0" w:line="360" w:lineRule="auto"/>
              <w:jc w:val="right"/>
              <w:rPr>
                <w:szCs w:val="24"/>
              </w:rPr>
            </w:pPr>
          </w:p>
        </w:tc>
      </w:tr>
      <w:tr w:rsidR="0023249D" w:rsidRPr="00CF2D0D" w14:paraId="3B1E68F8" w14:textId="77777777" w:rsidTr="0023249D">
        <w:trPr>
          <w:trHeight w:val="375"/>
        </w:trPr>
        <w:tc>
          <w:tcPr>
            <w:tcW w:w="1823" w:type="pct"/>
            <w:shd w:val="clear" w:color="auto" w:fill="auto"/>
            <w:noWrap/>
            <w:vAlign w:val="bottom"/>
          </w:tcPr>
          <w:p w14:paraId="2079F215" w14:textId="77777777" w:rsidR="00D5332B" w:rsidRPr="00CF2D0D" w:rsidRDefault="00D5332B" w:rsidP="00ED7448">
            <w:pPr>
              <w:spacing w:after="0" w:line="360" w:lineRule="auto"/>
              <w:rPr>
                <w:b/>
                <w:bCs/>
                <w:szCs w:val="24"/>
              </w:rPr>
            </w:pPr>
            <w:r w:rsidRPr="00CF2D0D">
              <w:rPr>
                <w:b/>
                <w:bCs/>
                <w:szCs w:val="24"/>
              </w:rPr>
              <w:t>Bilateral aid by sector as reported to OECD/DAC</w:t>
            </w:r>
          </w:p>
        </w:tc>
        <w:tc>
          <w:tcPr>
            <w:tcW w:w="622" w:type="pct"/>
            <w:shd w:val="clear" w:color="auto" w:fill="auto"/>
            <w:noWrap/>
            <w:vAlign w:val="bottom"/>
          </w:tcPr>
          <w:p w14:paraId="0148D35E" w14:textId="1AC07A03" w:rsidR="00D5332B" w:rsidRPr="00CF2D0D" w:rsidRDefault="00D5332B" w:rsidP="00ED7448">
            <w:pPr>
              <w:spacing w:after="0" w:line="360" w:lineRule="auto"/>
              <w:rPr>
                <w:szCs w:val="24"/>
              </w:rPr>
            </w:pPr>
          </w:p>
        </w:tc>
        <w:tc>
          <w:tcPr>
            <w:tcW w:w="622" w:type="pct"/>
            <w:shd w:val="clear" w:color="auto" w:fill="auto"/>
            <w:noWrap/>
            <w:vAlign w:val="bottom"/>
          </w:tcPr>
          <w:p w14:paraId="61E1786A" w14:textId="77777777" w:rsidR="00D5332B" w:rsidRPr="00CF2D0D" w:rsidRDefault="00D5332B" w:rsidP="00ED7448">
            <w:pPr>
              <w:spacing w:after="0" w:line="360" w:lineRule="auto"/>
              <w:rPr>
                <w:szCs w:val="24"/>
              </w:rPr>
            </w:pPr>
          </w:p>
        </w:tc>
        <w:tc>
          <w:tcPr>
            <w:tcW w:w="622" w:type="pct"/>
            <w:shd w:val="clear" w:color="auto" w:fill="auto"/>
            <w:noWrap/>
            <w:vAlign w:val="bottom"/>
          </w:tcPr>
          <w:p w14:paraId="21D56E5A" w14:textId="77777777" w:rsidR="00D5332B" w:rsidRPr="00CF2D0D" w:rsidRDefault="00D5332B" w:rsidP="00ED7448">
            <w:pPr>
              <w:spacing w:after="0" w:line="360" w:lineRule="auto"/>
              <w:rPr>
                <w:szCs w:val="24"/>
              </w:rPr>
            </w:pPr>
          </w:p>
        </w:tc>
        <w:tc>
          <w:tcPr>
            <w:tcW w:w="620" w:type="pct"/>
            <w:shd w:val="clear" w:color="auto" w:fill="auto"/>
            <w:noWrap/>
            <w:vAlign w:val="bottom"/>
          </w:tcPr>
          <w:p w14:paraId="13F72A98" w14:textId="77777777" w:rsidR="00D5332B" w:rsidRPr="00CF2D0D" w:rsidRDefault="00D5332B" w:rsidP="00ED7448">
            <w:pPr>
              <w:spacing w:after="0" w:line="360" w:lineRule="auto"/>
              <w:rPr>
                <w:szCs w:val="24"/>
              </w:rPr>
            </w:pPr>
          </w:p>
        </w:tc>
        <w:tc>
          <w:tcPr>
            <w:tcW w:w="690" w:type="pct"/>
            <w:shd w:val="clear" w:color="auto" w:fill="auto"/>
            <w:noWrap/>
            <w:vAlign w:val="bottom"/>
          </w:tcPr>
          <w:p w14:paraId="0C29D008" w14:textId="77777777" w:rsidR="00D5332B" w:rsidRPr="00CF2D0D" w:rsidRDefault="00D5332B" w:rsidP="00ED7448">
            <w:pPr>
              <w:spacing w:after="0" w:line="360" w:lineRule="auto"/>
              <w:rPr>
                <w:szCs w:val="24"/>
              </w:rPr>
            </w:pPr>
          </w:p>
        </w:tc>
      </w:tr>
      <w:tr w:rsidR="0023249D" w:rsidRPr="00CF2D0D" w14:paraId="01023837" w14:textId="77777777" w:rsidTr="00DA7FEA">
        <w:trPr>
          <w:trHeight w:val="315"/>
        </w:trPr>
        <w:tc>
          <w:tcPr>
            <w:tcW w:w="1823" w:type="pct"/>
            <w:shd w:val="clear" w:color="auto" w:fill="FFFFFF" w:themeFill="background1"/>
            <w:noWrap/>
            <w:vAlign w:val="bottom"/>
          </w:tcPr>
          <w:p w14:paraId="18ADD66D" w14:textId="77777777" w:rsidR="00D5332B" w:rsidRPr="00CF2D0D" w:rsidRDefault="00D5332B" w:rsidP="00ED7448">
            <w:pPr>
              <w:spacing w:after="0" w:line="360" w:lineRule="auto"/>
              <w:rPr>
                <w:szCs w:val="24"/>
              </w:rPr>
            </w:pPr>
            <w:r w:rsidRPr="00CF2D0D">
              <w:rPr>
                <w:szCs w:val="24"/>
              </w:rPr>
              <w:t> </w:t>
            </w:r>
          </w:p>
        </w:tc>
        <w:tc>
          <w:tcPr>
            <w:tcW w:w="622" w:type="pct"/>
            <w:shd w:val="clear" w:color="auto" w:fill="FFFFFF" w:themeFill="background1"/>
            <w:noWrap/>
            <w:vAlign w:val="bottom"/>
          </w:tcPr>
          <w:p w14:paraId="6007CF64" w14:textId="0844E1C1" w:rsidR="00D5332B" w:rsidRPr="00CF2D0D" w:rsidRDefault="00D5332B" w:rsidP="00ED7448">
            <w:pPr>
              <w:spacing w:after="0" w:line="360" w:lineRule="auto"/>
              <w:jc w:val="right"/>
              <w:rPr>
                <w:b/>
                <w:bCs/>
                <w:szCs w:val="24"/>
              </w:rPr>
            </w:pPr>
            <w:r w:rsidRPr="00CF2D0D">
              <w:rPr>
                <w:b/>
                <w:bCs/>
                <w:szCs w:val="24"/>
              </w:rPr>
              <w:t xml:space="preserve">2011 </w:t>
            </w:r>
          </w:p>
        </w:tc>
        <w:tc>
          <w:tcPr>
            <w:tcW w:w="622" w:type="pct"/>
            <w:shd w:val="clear" w:color="auto" w:fill="FFFFFF" w:themeFill="background1"/>
            <w:noWrap/>
            <w:vAlign w:val="bottom"/>
          </w:tcPr>
          <w:p w14:paraId="26AC0739" w14:textId="5FD43B2A" w:rsidR="00D5332B" w:rsidRPr="00CF2D0D" w:rsidRDefault="00D5332B" w:rsidP="00ED7448">
            <w:pPr>
              <w:spacing w:after="0" w:line="360" w:lineRule="auto"/>
              <w:jc w:val="right"/>
              <w:rPr>
                <w:b/>
                <w:bCs/>
                <w:szCs w:val="24"/>
              </w:rPr>
            </w:pPr>
            <w:r w:rsidRPr="00CF2D0D">
              <w:rPr>
                <w:b/>
                <w:bCs/>
                <w:szCs w:val="24"/>
              </w:rPr>
              <w:t xml:space="preserve">2012 </w:t>
            </w:r>
          </w:p>
        </w:tc>
        <w:tc>
          <w:tcPr>
            <w:tcW w:w="622" w:type="pct"/>
            <w:shd w:val="clear" w:color="auto" w:fill="FFFFFF" w:themeFill="background1"/>
            <w:noWrap/>
            <w:vAlign w:val="bottom"/>
          </w:tcPr>
          <w:p w14:paraId="309DCBA8" w14:textId="5ED99CEE" w:rsidR="00D5332B" w:rsidRPr="00CF2D0D" w:rsidRDefault="00D5332B" w:rsidP="00ED7448">
            <w:pPr>
              <w:spacing w:after="0" w:line="360" w:lineRule="auto"/>
              <w:jc w:val="right"/>
              <w:rPr>
                <w:b/>
                <w:bCs/>
                <w:szCs w:val="24"/>
              </w:rPr>
            </w:pPr>
            <w:r w:rsidRPr="00CF2D0D">
              <w:rPr>
                <w:b/>
                <w:bCs/>
                <w:szCs w:val="24"/>
              </w:rPr>
              <w:t xml:space="preserve">2013 </w:t>
            </w:r>
          </w:p>
        </w:tc>
        <w:tc>
          <w:tcPr>
            <w:tcW w:w="620" w:type="pct"/>
            <w:shd w:val="clear" w:color="auto" w:fill="FFFFFF" w:themeFill="background1"/>
            <w:noWrap/>
            <w:vAlign w:val="bottom"/>
          </w:tcPr>
          <w:p w14:paraId="309ABD7B" w14:textId="50980D9A" w:rsidR="00D5332B" w:rsidRPr="00CF2D0D" w:rsidRDefault="00D5332B" w:rsidP="00ED7448">
            <w:pPr>
              <w:spacing w:after="0" w:line="360" w:lineRule="auto"/>
              <w:jc w:val="right"/>
              <w:rPr>
                <w:b/>
                <w:bCs/>
                <w:szCs w:val="24"/>
              </w:rPr>
            </w:pPr>
            <w:r w:rsidRPr="00CF2D0D">
              <w:rPr>
                <w:b/>
                <w:bCs/>
                <w:szCs w:val="24"/>
              </w:rPr>
              <w:t xml:space="preserve">2014 </w:t>
            </w:r>
          </w:p>
        </w:tc>
        <w:tc>
          <w:tcPr>
            <w:tcW w:w="690" w:type="pct"/>
            <w:shd w:val="clear" w:color="auto" w:fill="FFFFFF" w:themeFill="background1"/>
            <w:noWrap/>
            <w:vAlign w:val="bottom"/>
          </w:tcPr>
          <w:p w14:paraId="3B63DC2B" w14:textId="5E946BF4" w:rsidR="00D5332B" w:rsidRPr="00CF2D0D" w:rsidRDefault="00D5332B" w:rsidP="00ED7448">
            <w:pPr>
              <w:spacing w:after="0" w:line="360" w:lineRule="auto"/>
              <w:jc w:val="right"/>
              <w:rPr>
                <w:b/>
                <w:bCs/>
                <w:szCs w:val="24"/>
              </w:rPr>
            </w:pPr>
            <w:r w:rsidRPr="00CF2D0D">
              <w:rPr>
                <w:b/>
                <w:bCs/>
                <w:szCs w:val="24"/>
              </w:rPr>
              <w:t xml:space="preserve">2015 </w:t>
            </w:r>
          </w:p>
        </w:tc>
      </w:tr>
      <w:tr w:rsidR="0023249D" w:rsidRPr="00CF2D0D" w14:paraId="23F99CC6" w14:textId="77777777" w:rsidTr="0023249D">
        <w:trPr>
          <w:trHeight w:val="315"/>
        </w:trPr>
        <w:tc>
          <w:tcPr>
            <w:tcW w:w="1823" w:type="pct"/>
            <w:shd w:val="clear" w:color="auto" w:fill="auto"/>
            <w:noWrap/>
            <w:vAlign w:val="bottom"/>
          </w:tcPr>
          <w:p w14:paraId="4D333A3F" w14:textId="77777777" w:rsidR="00D5332B" w:rsidRPr="00CF2D0D" w:rsidRDefault="00D5332B" w:rsidP="00ED7448">
            <w:pPr>
              <w:spacing w:after="0" w:line="360" w:lineRule="auto"/>
              <w:rPr>
                <w:b/>
                <w:bCs/>
                <w:szCs w:val="24"/>
              </w:rPr>
            </w:pPr>
            <w:r w:rsidRPr="00CF2D0D">
              <w:rPr>
                <w:b/>
                <w:bCs/>
                <w:szCs w:val="24"/>
              </w:rPr>
              <w:t>SOCIAL INFRASTRUCTURE &amp; SERVICES</w:t>
            </w:r>
          </w:p>
        </w:tc>
        <w:tc>
          <w:tcPr>
            <w:tcW w:w="622" w:type="pct"/>
            <w:shd w:val="clear" w:color="auto" w:fill="auto"/>
            <w:noWrap/>
            <w:vAlign w:val="bottom"/>
          </w:tcPr>
          <w:p w14:paraId="414E596E" w14:textId="1EBC12C6" w:rsidR="00D5332B" w:rsidRPr="00CF2D0D" w:rsidRDefault="00D5332B" w:rsidP="00ED7448">
            <w:pPr>
              <w:spacing w:after="0" w:line="360" w:lineRule="auto"/>
              <w:rPr>
                <w:szCs w:val="24"/>
              </w:rPr>
            </w:pPr>
          </w:p>
        </w:tc>
        <w:tc>
          <w:tcPr>
            <w:tcW w:w="622" w:type="pct"/>
            <w:shd w:val="clear" w:color="auto" w:fill="auto"/>
            <w:noWrap/>
            <w:vAlign w:val="bottom"/>
          </w:tcPr>
          <w:p w14:paraId="75C9AE65" w14:textId="77777777" w:rsidR="00D5332B" w:rsidRPr="00CF2D0D" w:rsidRDefault="00D5332B" w:rsidP="00ED7448">
            <w:pPr>
              <w:spacing w:after="0" w:line="360" w:lineRule="auto"/>
              <w:rPr>
                <w:szCs w:val="24"/>
              </w:rPr>
            </w:pPr>
          </w:p>
        </w:tc>
        <w:tc>
          <w:tcPr>
            <w:tcW w:w="622" w:type="pct"/>
            <w:shd w:val="clear" w:color="auto" w:fill="auto"/>
            <w:noWrap/>
            <w:vAlign w:val="bottom"/>
          </w:tcPr>
          <w:p w14:paraId="553445F0" w14:textId="77777777" w:rsidR="00D5332B" w:rsidRPr="00CF2D0D" w:rsidRDefault="00D5332B" w:rsidP="00ED7448">
            <w:pPr>
              <w:spacing w:after="0" w:line="360" w:lineRule="auto"/>
              <w:rPr>
                <w:szCs w:val="24"/>
              </w:rPr>
            </w:pPr>
          </w:p>
        </w:tc>
        <w:tc>
          <w:tcPr>
            <w:tcW w:w="620" w:type="pct"/>
            <w:shd w:val="clear" w:color="auto" w:fill="auto"/>
            <w:noWrap/>
            <w:vAlign w:val="bottom"/>
          </w:tcPr>
          <w:p w14:paraId="516BDB95" w14:textId="77777777" w:rsidR="00D5332B" w:rsidRPr="00CF2D0D" w:rsidRDefault="00D5332B" w:rsidP="00ED7448">
            <w:pPr>
              <w:spacing w:after="0" w:line="360" w:lineRule="auto"/>
              <w:rPr>
                <w:szCs w:val="24"/>
              </w:rPr>
            </w:pPr>
          </w:p>
        </w:tc>
        <w:tc>
          <w:tcPr>
            <w:tcW w:w="690" w:type="pct"/>
            <w:shd w:val="clear" w:color="auto" w:fill="auto"/>
            <w:noWrap/>
            <w:vAlign w:val="bottom"/>
          </w:tcPr>
          <w:p w14:paraId="31D3C357" w14:textId="77777777" w:rsidR="00D5332B" w:rsidRPr="00CF2D0D" w:rsidRDefault="00D5332B" w:rsidP="00ED7448">
            <w:pPr>
              <w:spacing w:after="0" w:line="360" w:lineRule="auto"/>
              <w:rPr>
                <w:szCs w:val="24"/>
              </w:rPr>
            </w:pPr>
          </w:p>
        </w:tc>
      </w:tr>
      <w:tr w:rsidR="0023249D" w:rsidRPr="00CF2D0D" w14:paraId="3CB62936" w14:textId="77777777" w:rsidTr="0023249D">
        <w:trPr>
          <w:trHeight w:val="315"/>
        </w:trPr>
        <w:tc>
          <w:tcPr>
            <w:tcW w:w="1823" w:type="pct"/>
            <w:shd w:val="clear" w:color="auto" w:fill="auto"/>
            <w:noWrap/>
            <w:vAlign w:val="bottom"/>
          </w:tcPr>
          <w:p w14:paraId="3A002C4D" w14:textId="56FF8A1C" w:rsidR="00D5332B" w:rsidRPr="00CF2D0D" w:rsidRDefault="00D5332B" w:rsidP="00ED7448">
            <w:pPr>
              <w:spacing w:after="0" w:line="360" w:lineRule="auto"/>
              <w:rPr>
                <w:b/>
                <w:bCs/>
                <w:szCs w:val="24"/>
              </w:rPr>
            </w:pPr>
            <w:r w:rsidRPr="00CF2D0D">
              <w:rPr>
                <w:b/>
                <w:bCs/>
                <w:szCs w:val="24"/>
              </w:rPr>
              <w:t xml:space="preserve">  (Total)</w:t>
            </w:r>
          </w:p>
        </w:tc>
        <w:tc>
          <w:tcPr>
            <w:tcW w:w="622" w:type="pct"/>
            <w:shd w:val="clear" w:color="auto" w:fill="auto"/>
            <w:noWrap/>
            <w:vAlign w:val="bottom"/>
          </w:tcPr>
          <w:p w14:paraId="33B04DAE" w14:textId="441861D8" w:rsidR="00D5332B" w:rsidRPr="00CF2D0D" w:rsidRDefault="00E14B8C" w:rsidP="00ED7448">
            <w:pPr>
              <w:spacing w:after="0" w:line="360" w:lineRule="auto"/>
              <w:jc w:val="right"/>
              <w:rPr>
                <w:b/>
                <w:bCs/>
                <w:szCs w:val="24"/>
              </w:rPr>
            </w:pPr>
            <w:r w:rsidRPr="00CF2D0D">
              <w:rPr>
                <w:b/>
                <w:bCs/>
                <w:szCs w:val="24"/>
              </w:rPr>
              <w:t>1084</w:t>
            </w:r>
            <w:r w:rsidR="002E3D29">
              <w:rPr>
                <w:b/>
                <w:bCs/>
                <w:szCs w:val="24"/>
              </w:rPr>
              <w:t>.</w:t>
            </w:r>
            <w:r w:rsidRPr="00CF2D0D">
              <w:rPr>
                <w:b/>
                <w:bCs/>
                <w:szCs w:val="24"/>
              </w:rPr>
              <w:t>98</w:t>
            </w:r>
          </w:p>
        </w:tc>
        <w:tc>
          <w:tcPr>
            <w:tcW w:w="622" w:type="pct"/>
            <w:shd w:val="clear" w:color="auto" w:fill="auto"/>
            <w:noWrap/>
            <w:vAlign w:val="bottom"/>
          </w:tcPr>
          <w:p w14:paraId="0DA0DF89" w14:textId="05B41397" w:rsidR="00D5332B" w:rsidRPr="00CF2D0D" w:rsidRDefault="00E14B8C" w:rsidP="00ED7448">
            <w:pPr>
              <w:spacing w:after="0" w:line="360" w:lineRule="auto"/>
              <w:jc w:val="right"/>
              <w:rPr>
                <w:b/>
                <w:bCs/>
                <w:szCs w:val="24"/>
              </w:rPr>
            </w:pPr>
            <w:r w:rsidRPr="00CF2D0D">
              <w:rPr>
                <w:b/>
                <w:bCs/>
                <w:szCs w:val="24"/>
              </w:rPr>
              <w:t>1236</w:t>
            </w:r>
            <w:r w:rsidR="002E3D29">
              <w:rPr>
                <w:b/>
                <w:bCs/>
                <w:szCs w:val="24"/>
              </w:rPr>
              <w:t>.</w:t>
            </w:r>
            <w:r w:rsidRPr="00CF2D0D">
              <w:rPr>
                <w:b/>
                <w:bCs/>
                <w:szCs w:val="24"/>
              </w:rPr>
              <w:t>45</w:t>
            </w:r>
          </w:p>
        </w:tc>
        <w:tc>
          <w:tcPr>
            <w:tcW w:w="622" w:type="pct"/>
            <w:shd w:val="clear" w:color="auto" w:fill="auto"/>
            <w:noWrap/>
            <w:vAlign w:val="bottom"/>
          </w:tcPr>
          <w:p w14:paraId="6FAC3DA5" w14:textId="518E5DFF" w:rsidR="00D5332B" w:rsidRPr="00CF2D0D" w:rsidRDefault="00E14B8C" w:rsidP="00ED7448">
            <w:pPr>
              <w:spacing w:after="0" w:line="360" w:lineRule="auto"/>
              <w:jc w:val="right"/>
              <w:rPr>
                <w:b/>
                <w:bCs/>
                <w:szCs w:val="24"/>
              </w:rPr>
            </w:pPr>
            <w:r w:rsidRPr="00CF2D0D">
              <w:rPr>
                <w:b/>
                <w:bCs/>
                <w:szCs w:val="24"/>
              </w:rPr>
              <w:t>1241</w:t>
            </w:r>
            <w:r w:rsidR="002E3D29">
              <w:rPr>
                <w:b/>
                <w:bCs/>
                <w:szCs w:val="24"/>
              </w:rPr>
              <w:t>.</w:t>
            </w:r>
            <w:r w:rsidRPr="00CF2D0D">
              <w:rPr>
                <w:b/>
                <w:bCs/>
                <w:szCs w:val="24"/>
              </w:rPr>
              <w:t>91</w:t>
            </w:r>
          </w:p>
        </w:tc>
        <w:tc>
          <w:tcPr>
            <w:tcW w:w="620" w:type="pct"/>
            <w:shd w:val="clear" w:color="auto" w:fill="auto"/>
            <w:noWrap/>
            <w:vAlign w:val="bottom"/>
          </w:tcPr>
          <w:p w14:paraId="3DC5C998" w14:textId="16343DBD" w:rsidR="00D5332B" w:rsidRPr="00CF2D0D" w:rsidRDefault="00E14B8C" w:rsidP="00ED7448">
            <w:pPr>
              <w:spacing w:after="0" w:line="360" w:lineRule="auto"/>
              <w:jc w:val="right"/>
              <w:rPr>
                <w:b/>
                <w:bCs/>
                <w:szCs w:val="24"/>
              </w:rPr>
            </w:pPr>
            <w:r w:rsidRPr="00CF2D0D">
              <w:rPr>
                <w:b/>
                <w:bCs/>
                <w:szCs w:val="24"/>
              </w:rPr>
              <w:t>1311</w:t>
            </w:r>
            <w:r w:rsidR="002E3D29">
              <w:rPr>
                <w:b/>
                <w:bCs/>
                <w:szCs w:val="24"/>
              </w:rPr>
              <w:t>.</w:t>
            </w:r>
            <w:r w:rsidRPr="00CF2D0D">
              <w:rPr>
                <w:b/>
                <w:bCs/>
                <w:szCs w:val="24"/>
              </w:rPr>
              <w:t>42</w:t>
            </w:r>
          </w:p>
        </w:tc>
        <w:tc>
          <w:tcPr>
            <w:tcW w:w="690" w:type="pct"/>
            <w:shd w:val="clear" w:color="auto" w:fill="auto"/>
            <w:noWrap/>
            <w:vAlign w:val="bottom"/>
          </w:tcPr>
          <w:p w14:paraId="67D3A036" w14:textId="144313DF" w:rsidR="00D5332B" w:rsidRPr="00CF2D0D" w:rsidRDefault="00D5332B" w:rsidP="00ED7448">
            <w:pPr>
              <w:spacing w:after="0" w:line="360" w:lineRule="auto"/>
              <w:jc w:val="right"/>
              <w:rPr>
                <w:b/>
                <w:bCs/>
                <w:szCs w:val="24"/>
              </w:rPr>
            </w:pPr>
            <w:r w:rsidRPr="00CF2D0D">
              <w:rPr>
                <w:b/>
                <w:bCs/>
                <w:szCs w:val="24"/>
              </w:rPr>
              <w:t>1183</w:t>
            </w:r>
            <w:r w:rsidR="002E3D29">
              <w:rPr>
                <w:b/>
                <w:bCs/>
                <w:szCs w:val="24"/>
              </w:rPr>
              <w:t>.</w:t>
            </w:r>
            <w:r w:rsidRPr="00CF2D0D">
              <w:rPr>
                <w:b/>
                <w:bCs/>
                <w:szCs w:val="24"/>
              </w:rPr>
              <w:t>38</w:t>
            </w:r>
          </w:p>
        </w:tc>
      </w:tr>
      <w:tr w:rsidR="0023249D" w:rsidRPr="00CF2D0D" w14:paraId="6E2BD7A0" w14:textId="77777777" w:rsidTr="0023249D">
        <w:trPr>
          <w:trHeight w:val="315"/>
        </w:trPr>
        <w:tc>
          <w:tcPr>
            <w:tcW w:w="1823" w:type="pct"/>
            <w:shd w:val="clear" w:color="auto" w:fill="auto"/>
            <w:noWrap/>
            <w:vAlign w:val="bottom"/>
          </w:tcPr>
          <w:p w14:paraId="3357BE2E" w14:textId="77777777" w:rsidR="00D5332B" w:rsidRPr="00CF2D0D" w:rsidRDefault="00D5332B" w:rsidP="00ED7448">
            <w:pPr>
              <w:spacing w:after="0" w:line="360" w:lineRule="auto"/>
              <w:rPr>
                <w:szCs w:val="24"/>
              </w:rPr>
            </w:pPr>
            <w:r w:rsidRPr="00CF2D0D">
              <w:rPr>
                <w:szCs w:val="24"/>
              </w:rPr>
              <w:t>Education</w:t>
            </w:r>
          </w:p>
        </w:tc>
        <w:tc>
          <w:tcPr>
            <w:tcW w:w="622" w:type="pct"/>
            <w:shd w:val="clear" w:color="auto" w:fill="auto"/>
            <w:noWrap/>
            <w:vAlign w:val="bottom"/>
          </w:tcPr>
          <w:p w14:paraId="4827C214" w14:textId="6E95179D" w:rsidR="00D5332B" w:rsidRPr="00CF2D0D" w:rsidRDefault="00E14B8C" w:rsidP="00ED7448">
            <w:pPr>
              <w:spacing w:after="0" w:line="360" w:lineRule="auto"/>
              <w:jc w:val="right"/>
              <w:rPr>
                <w:b/>
                <w:bCs/>
                <w:szCs w:val="24"/>
              </w:rPr>
            </w:pPr>
            <w:r w:rsidRPr="00CF2D0D">
              <w:rPr>
                <w:b/>
                <w:bCs/>
                <w:szCs w:val="24"/>
              </w:rPr>
              <w:t>120</w:t>
            </w:r>
            <w:r w:rsidR="002E3D29">
              <w:rPr>
                <w:b/>
                <w:bCs/>
                <w:szCs w:val="24"/>
              </w:rPr>
              <w:t>.</w:t>
            </w:r>
            <w:r w:rsidRPr="00CF2D0D">
              <w:rPr>
                <w:b/>
                <w:bCs/>
                <w:szCs w:val="24"/>
              </w:rPr>
              <w:t>65</w:t>
            </w:r>
          </w:p>
        </w:tc>
        <w:tc>
          <w:tcPr>
            <w:tcW w:w="622" w:type="pct"/>
            <w:shd w:val="clear" w:color="auto" w:fill="auto"/>
            <w:noWrap/>
            <w:vAlign w:val="bottom"/>
          </w:tcPr>
          <w:p w14:paraId="384D4B2A" w14:textId="6F3BA941" w:rsidR="00D5332B" w:rsidRPr="00CF2D0D" w:rsidRDefault="005F678F" w:rsidP="00ED7448">
            <w:pPr>
              <w:spacing w:after="0" w:line="360" w:lineRule="auto"/>
              <w:jc w:val="right"/>
              <w:rPr>
                <w:b/>
                <w:bCs/>
                <w:szCs w:val="24"/>
              </w:rPr>
            </w:pPr>
            <w:r w:rsidRPr="00CF2D0D">
              <w:rPr>
                <w:b/>
                <w:bCs/>
                <w:szCs w:val="24"/>
              </w:rPr>
              <w:t>73</w:t>
            </w:r>
            <w:r w:rsidR="002E3D29">
              <w:rPr>
                <w:b/>
                <w:bCs/>
                <w:szCs w:val="24"/>
              </w:rPr>
              <w:t>.</w:t>
            </w:r>
            <w:r w:rsidRPr="00CF2D0D">
              <w:rPr>
                <w:b/>
                <w:bCs/>
                <w:szCs w:val="24"/>
              </w:rPr>
              <w:t>14</w:t>
            </w:r>
          </w:p>
        </w:tc>
        <w:tc>
          <w:tcPr>
            <w:tcW w:w="622" w:type="pct"/>
            <w:shd w:val="clear" w:color="auto" w:fill="auto"/>
            <w:noWrap/>
            <w:vAlign w:val="bottom"/>
          </w:tcPr>
          <w:p w14:paraId="08495231" w14:textId="46A450F1" w:rsidR="00D5332B" w:rsidRPr="00CF2D0D" w:rsidRDefault="005F678F" w:rsidP="00ED7448">
            <w:pPr>
              <w:spacing w:after="0" w:line="360" w:lineRule="auto"/>
              <w:jc w:val="right"/>
              <w:rPr>
                <w:b/>
                <w:bCs/>
                <w:szCs w:val="24"/>
              </w:rPr>
            </w:pPr>
            <w:r w:rsidRPr="00CF2D0D">
              <w:rPr>
                <w:b/>
                <w:bCs/>
                <w:szCs w:val="24"/>
              </w:rPr>
              <w:t>95</w:t>
            </w:r>
            <w:r w:rsidR="002E3D29">
              <w:rPr>
                <w:b/>
                <w:bCs/>
                <w:szCs w:val="24"/>
              </w:rPr>
              <w:t>.</w:t>
            </w:r>
            <w:r w:rsidRPr="00CF2D0D">
              <w:rPr>
                <w:b/>
                <w:bCs/>
                <w:szCs w:val="24"/>
              </w:rPr>
              <w:t>89</w:t>
            </w:r>
          </w:p>
        </w:tc>
        <w:tc>
          <w:tcPr>
            <w:tcW w:w="620" w:type="pct"/>
            <w:shd w:val="clear" w:color="auto" w:fill="auto"/>
            <w:noWrap/>
            <w:vAlign w:val="bottom"/>
          </w:tcPr>
          <w:p w14:paraId="7FE2E3A9" w14:textId="3488D12F" w:rsidR="00D5332B" w:rsidRPr="00CF2D0D" w:rsidRDefault="005F678F" w:rsidP="00ED7448">
            <w:pPr>
              <w:spacing w:after="0" w:line="360" w:lineRule="auto"/>
              <w:jc w:val="right"/>
              <w:rPr>
                <w:b/>
                <w:bCs/>
                <w:szCs w:val="24"/>
              </w:rPr>
            </w:pPr>
            <w:r w:rsidRPr="00CF2D0D">
              <w:rPr>
                <w:b/>
                <w:bCs/>
                <w:szCs w:val="24"/>
              </w:rPr>
              <w:t>140</w:t>
            </w:r>
            <w:r w:rsidR="002E3D29">
              <w:rPr>
                <w:b/>
                <w:bCs/>
                <w:szCs w:val="24"/>
              </w:rPr>
              <w:t>.</w:t>
            </w:r>
            <w:r w:rsidRPr="00CF2D0D">
              <w:rPr>
                <w:b/>
                <w:bCs/>
                <w:szCs w:val="24"/>
              </w:rPr>
              <w:t>45</w:t>
            </w:r>
          </w:p>
        </w:tc>
        <w:tc>
          <w:tcPr>
            <w:tcW w:w="690" w:type="pct"/>
            <w:shd w:val="clear" w:color="auto" w:fill="auto"/>
            <w:noWrap/>
            <w:vAlign w:val="bottom"/>
          </w:tcPr>
          <w:p w14:paraId="3E44BDA2" w14:textId="166AEAA4" w:rsidR="00D5332B" w:rsidRPr="00CF2D0D" w:rsidRDefault="005F678F" w:rsidP="00ED7448">
            <w:pPr>
              <w:spacing w:after="0" w:line="360" w:lineRule="auto"/>
              <w:jc w:val="right"/>
              <w:rPr>
                <w:b/>
                <w:bCs/>
                <w:szCs w:val="24"/>
              </w:rPr>
            </w:pPr>
            <w:r w:rsidRPr="00CF2D0D">
              <w:rPr>
                <w:b/>
                <w:bCs/>
                <w:szCs w:val="24"/>
              </w:rPr>
              <w:t>89</w:t>
            </w:r>
            <w:r w:rsidR="002E3D29">
              <w:rPr>
                <w:b/>
                <w:bCs/>
                <w:szCs w:val="24"/>
              </w:rPr>
              <w:t>.</w:t>
            </w:r>
            <w:r w:rsidRPr="00CF2D0D">
              <w:rPr>
                <w:b/>
                <w:bCs/>
                <w:szCs w:val="24"/>
              </w:rPr>
              <w:t>26</w:t>
            </w:r>
          </w:p>
        </w:tc>
      </w:tr>
      <w:tr w:rsidR="0023249D" w:rsidRPr="00CF2D0D" w14:paraId="21A8FBA0" w14:textId="77777777" w:rsidTr="0023249D">
        <w:trPr>
          <w:trHeight w:val="315"/>
        </w:trPr>
        <w:tc>
          <w:tcPr>
            <w:tcW w:w="1823" w:type="pct"/>
            <w:shd w:val="clear" w:color="auto" w:fill="auto"/>
            <w:noWrap/>
            <w:vAlign w:val="bottom"/>
          </w:tcPr>
          <w:p w14:paraId="22FC04EC" w14:textId="6450C41D" w:rsidR="00D5332B" w:rsidRPr="00CF2D0D" w:rsidRDefault="00D5332B" w:rsidP="00ED7448">
            <w:pPr>
              <w:spacing w:after="0" w:line="360" w:lineRule="auto"/>
              <w:rPr>
                <w:szCs w:val="24"/>
              </w:rPr>
            </w:pPr>
            <w:r w:rsidRPr="00CF2D0D">
              <w:rPr>
                <w:szCs w:val="24"/>
              </w:rPr>
              <w:t xml:space="preserve">       - Education, level unspecified</w:t>
            </w:r>
          </w:p>
        </w:tc>
        <w:tc>
          <w:tcPr>
            <w:tcW w:w="622" w:type="pct"/>
            <w:shd w:val="clear" w:color="auto" w:fill="auto"/>
            <w:noWrap/>
            <w:vAlign w:val="bottom"/>
          </w:tcPr>
          <w:p w14:paraId="39558583" w14:textId="1DB23CF4" w:rsidR="00D5332B" w:rsidRPr="00CF2D0D" w:rsidRDefault="005F678F" w:rsidP="00ED7448">
            <w:pPr>
              <w:spacing w:after="0" w:line="360" w:lineRule="auto"/>
              <w:jc w:val="right"/>
              <w:rPr>
                <w:szCs w:val="24"/>
              </w:rPr>
            </w:pPr>
            <w:r w:rsidRPr="00CF2D0D">
              <w:rPr>
                <w:szCs w:val="24"/>
              </w:rPr>
              <w:t>17</w:t>
            </w:r>
            <w:r w:rsidR="002E3D29">
              <w:rPr>
                <w:szCs w:val="24"/>
              </w:rPr>
              <w:t>.</w:t>
            </w:r>
            <w:r w:rsidRPr="00CF2D0D">
              <w:rPr>
                <w:szCs w:val="24"/>
              </w:rPr>
              <w:t>72</w:t>
            </w:r>
          </w:p>
        </w:tc>
        <w:tc>
          <w:tcPr>
            <w:tcW w:w="622" w:type="pct"/>
            <w:shd w:val="clear" w:color="auto" w:fill="auto"/>
            <w:noWrap/>
            <w:vAlign w:val="bottom"/>
          </w:tcPr>
          <w:p w14:paraId="20EFB9C6" w14:textId="76FBA430" w:rsidR="00D5332B" w:rsidRPr="00CF2D0D" w:rsidRDefault="005F678F" w:rsidP="00ED7448">
            <w:pPr>
              <w:spacing w:after="0" w:line="360" w:lineRule="auto"/>
              <w:jc w:val="right"/>
              <w:rPr>
                <w:szCs w:val="24"/>
              </w:rPr>
            </w:pPr>
            <w:r w:rsidRPr="00CF2D0D">
              <w:rPr>
                <w:szCs w:val="24"/>
              </w:rPr>
              <w:t>17</w:t>
            </w:r>
            <w:r w:rsidR="002E3D29">
              <w:rPr>
                <w:szCs w:val="24"/>
              </w:rPr>
              <w:t>.</w:t>
            </w:r>
            <w:r w:rsidRPr="00CF2D0D">
              <w:rPr>
                <w:szCs w:val="24"/>
              </w:rPr>
              <w:t>51</w:t>
            </w:r>
          </w:p>
        </w:tc>
        <w:tc>
          <w:tcPr>
            <w:tcW w:w="622" w:type="pct"/>
            <w:shd w:val="clear" w:color="auto" w:fill="auto"/>
            <w:noWrap/>
            <w:vAlign w:val="bottom"/>
          </w:tcPr>
          <w:p w14:paraId="27B6A9D6" w14:textId="00633696" w:rsidR="00D5332B" w:rsidRPr="00CF2D0D" w:rsidRDefault="005F678F" w:rsidP="00ED7448">
            <w:pPr>
              <w:spacing w:after="0" w:line="360" w:lineRule="auto"/>
              <w:jc w:val="right"/>
              <w:rPr>
                <w:szCs w:val="24"/>
              </w:rPr>
            </w:pPr>
            <w:r w:rsidRPr="00CF2D0D">
              <w:rPr>
                <w:szCs w:val="24"/>
              </w:rPr>
              <w:t>36</w:t>
            </w:r>
            <w:r w:rsidR="002E3D29">
              <w:rPr>
                <w:szCs w:val="24"/>
              </w:rPr>
              <w:t>.</w:t>
            </w:r>
            <w:r w:rsidRPr="00CF2D0D">
              <w:rPr>
                <w:szCs w:val="24"/>
              </w:rPr>
              <w:t>53</w:t>
            </w:r>
          </w:p>
        </w:tc>
        <w:tc>
          <w:tcPr>
            <w:tcW w:w="620" w:type="pct"/>
            <w:shd w:val="clear" w:color="auto" w:fill="auto"/>
            <w:noWrap/>
            <w:vAlign w:val="bottom"/>
          </w:tcPr>
          <w:p w14:paraId="259E4678" w14:textId="08A1014B" w:rsidR="00D5332B" w:rsidRPr="00CF2D0D" w:rsidRDefault="00D5332B" w:rsidP="00ED7448">
            <w:pPr>
              <w:spacing w:after="0" w:line="360" w:lineRule="auto"/>
              <w:jc w:val="right"/>
              <w:rPr>
                <w:szCs w:val="24"/>
              </w:rPr>
            </w:pPr>
            <w:r w:rsidRPr="00CF2D0D">
              <w:rPr>
                <w:szCs w:val="24"/>
              </w:rPr>
              <w:t>37</w:t>
            </w:r>
            <w:r w:rsidR="002E3D29">
              <w:rPr>
                <w:szCs w:val="24"/>
              </w:rPr>
              <w:t>.</w:t>
            </w:r>
            <w:r w:rsidRPr="00CF2D0D">
              <w:rPr>
                <w:szCs w:val="24"/>
              </w:rPr>
              <w:t>15</w:t>
            </w:r>
          </w:p>
        </w:tc>
        <w:tc>
          <w:tcPr>
            <w:tcW w:w="690" w:type="pct"/>
            <w:shd w:val="clear" w:color="auto" w:fill="auto"/>
            <w:noWrap/>
            <w:vAlign w:val="bottom"/>
          </w:tcPr>
          <w:p w14:paraId="44022743" w14:textId="64C6B6B0" w:rsidR="00D5332B" w:rsidRPr="00CF2D0D" w:rsidRDefault="005F678F" w:rsidP="00ED7448">
            <w:pPr>
              <w:spacing w:after="0" w:line="360" w:lineRule="auto"/>
              <w:jc w:val="right"/>
              <w:rPr>
                <w:b/>
                <w:bCs/>
                <w:szCs w:val="24"/>
              </w:rPr>
            </w:pPr>
            <w:r w:rsidRPr="00CF2D0D">
              <w:rPr>
                <w:b/>
                <w:bCs/>
                <w:szCs w:val="24"/>
              </w:rPr>
              <w:t>33</w:t>
            </w:r>
            <w:r w:rsidR="002E3D29">
              <w:rPr>
                <w:b/>
                <w:bCs/>
                <w:szCs w:val="24"/>
              </w:rPr>
              <w:t>.</w:t>
            </w:r>
            <w:r w:rsidRPr="00CF2D0D">
              <w:rPr>
                <w:b/>
                <w:bCs/>
                <w:szCs w:val="24"/>
              </w:rPr>
              <w:t>04</w:t>
            </w:r>
          </w:p>
        </w:tc>
      </w:tr>
      <w:tr w:rsidR="0023249D" w:rsidRPr="00CF2D0D" w14:paraId="36825140" w14:textId="77777777" w:rsidTr="0023249D">
        <w:trPr>
          <w:trHeight w:val="315"/>
        </w:trPr>
        <w:tc>
          <w:tcPr>
            <w:tcW w:w="1823" w:type="pct"/>
            <w:shd w:val="clear" w:color="auto" w:fill="auto"/>
            <w:noWrap/>
            <w:vAlign w:val="bottom"/>
          </w:tcPr>
          <w:p w14:paraId="6AC9EB22" w14:textId="77777777" w:rsidR="00D5332B" w:rsidRPr="00CF2D0D" w:rsidRDefault="00D5332B" w:rsidP="00ED7448">
            <w:pPr>
              <w:spacing w:after="0" w:line="360" w:lineRule="auto"/>
              <w:rPr>
                <w:szCs w:val="24"/>
              </w:rPr>
            </w:pPr>
            <w:r w:rsidRPr="00CF2D0D">
              <w:rPr>
                <w:szCs w:val="24"/>
              </w:rPr>
              <w:t xml:space="preserve">       - Basic education</w:t>
            </w:r>
          </w:p>
        </w:tc>
        <w:tc>
          <w:tcPr>
            <w:tcW w:w="622" w:type="pct"/>
            <w:shd w:val="clear" w:color="auto" w:fill="auto"/>
            <w:noWrap/>
            <w:vAlign w:val="bottom"/>
          </w:tcPr>
          <w:p w14:paraId="5F4E7887" w14:textId="69713CE5" w:rsidR="00D5332B" w:rsidRPr="00CF2D0D" w:rsidRDefault="005F678F" w:rsidP="00ED7448">
            <w:pPr>
              <w:spacing w:after="0" w:line="360" w:lineRule="auto"/>
              <w:jc w:val="right"/>
              <w:rPr>
                <w:szCs w:val="24"/>
              </w:rPr>
            </w:pPr>
            <w:r w:rsidRPr="00CF2D0D">
              <w:rPr>
                <w:szCs w:val="24"/>
              </w:rPr>
              <w:t>90</w:t>
            </w:r>
            <w:r w:rsidR="002E3D29">
              <w:rPr>
                <w:szCs w:val="24"/>
              </w:rPr>
              <w:t>.</w:t>
            </w:r>
            <w:r w:rsidRPr="00CF2D0D">
              <w:rPr>
                <w:szCs w:val="24"/>
              </w:rPr>
              <w:t>49</w:t>
            </w:r>
          </w:p>
        </w:tc>
        <w:tc>
          <w:tcPr>
            <w:tcW w:w="622" w:type="pct"/>
            <w:shd w:val="clear" w:color="auto" w:fill="auto"/>
            <w:noWrap/>
            <w:vAlign w:val="bottom"/>
          </w:tcPr>
          <w:p w14:paraId="6072B293" w14:textId="24536DBC" w:rsidR="00D5332B" w:rsidRPr="00CF2D0D" w:rsidRDefault="00510BB0" w:rsidP="00ED7448">
            <w:pPr>
              <w:spacing w:after="0" w:line="360" w:lineRule="auto"/>
              <w:jc w:val="right"/>
              <w:rPr>
                <w:szCs w:val="24"/>
              </w:rPr>
            </w:pPr>
            <w:r w:rsidRPr="00CF2D0D">
              <w:rPr>
                <w:szCs w:val="24"/>
              </w:rPr>
              <w:t>41</w:t>
            </w:r>
            <w:r w:rsidR="002E3D29">
              <w:rPr>
                <w:szCs w:val="24"/>
              </w:rPr>
              <w:t>.</w:t>
            </w:r>
            <w:r w:rsidRPr="00CF2D0D">
              <w:rPr>
                <w:szCs w:val="24"/>
              </w:rPr>
              <w:t>8</w:t>
            </w:r>
          </w:p>
        </w:tc>
        <w:tc>
          <w:tcPr>
            <w:tcW w:w="622" w:type="pct"/>
            <w:shd w:val="clear" w:color="auto" w:fill="auto"/>
            <w:noWrap/>
            <w:vAlign w:val="bottom"/>
          </w:tcPr>
          <w:p w14:paraId="2B39A1F2" w14:textId="7B088ABC" w:rsidR="00D5332B" w:rsidRPr="00CF2D0D" w:rsidRDefault="005F678F" w:rsidP="00ED7448">
            <w:pPr>
              <w:spacing w:after="0" w:line="360" w:lineRule="auto"/>
              <w:jc w:val="right"/>
              <w:rPr>
                <w:szCs w:val="24"/>
              </w:rPr>
            </w:pPr>
            <w:r w:rsidRPr="00CF2D0D">
              <w:rPr>
                <w:szCs w:val="24"/>
              </w:rPr>
              <w:t>38</w:t>
            </w:r>
            <w:r w:rsidR="002E3D29">
              <w:rPr>
                <w:szCs w:val="24"/>
              </w:rPr>
              <w:t>.</w:t>
            </w:r>
            <w:r w:rsidRPr="00CF2D0D">
              <w:rPr>
                <w:szCs w:val="24"/>
              </w:rPr>
              <w:t>32</w:t>
            </w:r>
          </w:p>
        </w:tc>
        <w:tc>
          <w:tcPr>
            <w:tcW w:w="620" w:type="pct"/>
            <w:shd w:val="clear" w:color="auto" w:fill="auto"/>
            <w:noWrap/>
            <w:vAlign w:val="bottom"/>
          </w:tcPr>
          <w:p w14:paraId="5D069402" w14:textId="72FF9892" w:rsidR="00D5332B" w:rsidRPr="00CF2D0D" w:rsidRDefault="005F678F" w:rsidP="00ED7448">
            <w:pPr>
              <w:spacing w:after="0" w:line="360" w:lineRule="auto"/>
              <w:jc w:val="right"/>
              <w:rPr>
                <w:szCs w:val="24"/>
              </w:rPr>
            </w:pPr>
            <w:r w:rsidRPr="00CF2D0D">
              <w:rPr>
                <w:szCs w:val="24"/>
              </w:rPr>
              <w:t>70</w:t>
            </w:r>
            <w:r w:rsidR="002E3D29">
              <w:rPr>
                <w:szCs w:val="24"/>
              </w:rPr>
              <w:t>.</w:t>
            </w:r>
            <w:r w:rsidRPr="00CF2D0D">
              <w:rPr>
                <w:szCs w:val="24"/>
              </w:rPr>
              <w:t>41</w:t>
            </w:r>
          </w:p>
        </w:tc>
        <w:tc>
          <w:tcPr>
            <w:tcW w:w="690" w:type="pct"/>
            <w:shd w:val="clear" w:color="auto" w:fill="auto"/>
            <w:noWrap/>
            <w:vAlign w:val="bottom"/>
          </w:tcPr>
          <w:p w14:paraId="6068FB6C" w14:textId="0AA68A58" w:rsidR="00D5332B" w:rsidRPr="00CF2D0D" w:rsidRDefault="005F678F" w:rsidP="00ED7448">
            <w:pPr>
              <w:spacing w:after="0" w:line="360" w:lineRule="auto"/>
              <w:jc w:val="right"/>
              <w:rPr>
                <w:b/>
                <w:bCs/>
                <w:szCs w:val="24"/>
              </w:rPr>
            </w:pPr>
            <w:r w:rsidRPr="00CF2D0D">
              <w:rPr>
                <w:b/>
                <w:bCs/>
                <w:szCs w:val="24"/>
              </w:rPr>
              <w:t>20</w:t>
            </w:r>
            <w:r w:rsidR="002E3D29">
              <w:rPr>
                <w:b/>
                <w:bCs/>
                <w:szCs w:val="24"/>
              </w:rPr>
              <w:t>.</w:t>
            </w:r>
            <w:r w:rsidRPr="00CF2D0D">
              <w:rPr>
                <w:b/>
                <w:bCs/>
                <w:szCs w:val="24"/>
              </w:rPr>
              <w:t>08</w:t>
            </w:r>
          </w:p>
        </w:tc>
      </w:tr>
      <w:tr w:rsidR="0023249D" w:rsidRPr="00CF2D0D" w14:paraId="1AFF9A34" w14:textId="77777777" w:rsidTr="0023249D">
        <w:trPr>
          <w:trHeight w:val="315"/>
        </w:trPr>
        <w:tc>
          <w:tcPr>
            <w:tcW w:w="1823" w:type="pct"/>
            <w:shd w:val="clear" w:color="auto" w:fill="auto"/>
            <w:noWrap/>
            <w:vAlign w:val="bottom"/>
          </w:tcPr>
          <w:p w14:paraId="4073D71F" w14:textId="54091BAA" w:rsidR="00D5332B" w:rsidRPr="00CF2D0D" w:rsidRDefault="00D5332B" w:rsidP="00ED7448">
            <w:pPr>
              <w:spacing w:after="0" w:line="360" w:lineRule="auto"/>
              <w:rPr>
                <w:szCs w:val="24"/>
              </w:rPr>
            </w:pPr>
            <w:r w:rsidRPr="00CF2D0D">
              <w:rPr>
                <w:szCs w:val="24"/>
              </w:rPr>
              <w:t xml:space="preserve">       - Secondary education (total)</w:t>
            </w:r>
          </w:p>
        </w:tc>
        <w:tc>
          <w:tcPr>
            <w:tcW w:w="622" w:type="pct"/>
            <w:shd w:val="clear" w:color="auto" w:fill="auto"/>
            <w:noWrap/>
            <w:vAlign w:val="bottom"/>
          </w:tcPr>
          <w:p w14:paraId="3710960E" w14:textId="138DC490" w:rsidR="00D5332B" w:rsidRPr="00CF2D0D" w:rsidRDefault="005F678F" w:rsidP="00ED7448">
            <w:pPr>
              <w:spacing w:after="0" w:line="360" w:lineRule="auto"/>
              <w:jc w:val="right"/>
              <w:rPr>
                <w:szCs w:val="24"/>
              </w:rPr>
            </w:pPr>
            <w:r w:rsidRPr="00CF2D0D">
              <w:rPr>
                <w:szCs w:val="24"/>
              </w:rPr>
              <w:t>5</w:t>
            </w:r>
            <w:r w:rsidR="002E3D29">
              <w:rPr>
                <w:szCs w:val="24"/>
              </w:rPr>
              <w:t>.</w:t>
            </w:r>
            <w:r w:rsidRPr="00CF2D0D">
              <w:rPr>
                <w:szCs w:val="24"/>
              </w:rPr>
              <w:t>09</w:t>
            </w:r>
          </w:p>
        </w:tc>
        <w:tc>
          <w:tcPr>
            <w:tcW w:w="622" w:type="pct"/>
            <w:shd w:val="clear" w:color="auto" w:fill="auto"/>
            <w:noWrap/>
            <w:vAlign w:val="bottom"/>
          </w:tcPr>
          <w:p w14:paraId="1259701B" w14:textId="4BD5B572" w:rsidR="00D5332B" w:rsidRPr="00CF2D0D" w:rsidRDefault="005F678F" w:rsidP="00ED7448">
            <w:pPr>
              <w:spacing w:after="0" w:line="360" w:lineRule="auto"/>
              <w:jc w:val="right"/>
              <w:rPr>
                <w:szCs w:val="24"/>
              </w:rPr>
            </w:pPr>
            <w:r w:rsidRPr="00CF2D0D">
              <w:rPr>
                <w:szCs w:val="24"/>
              </w:rPr>
              <w:t>5</w:t>
            </w:r>
            <w:r w:rsidR="002E3D29">
              <w:rPr>
                <w:szCs w:val="24"/>
              </w:rPr>
              <w:t>.</w:t>
            </w:r>
            <w:r w:rsidRPr="00CF2D0D">
              <w:rPr>
                <w:szCs w:val="24"/>
              </w:rPr>
              <w:t>88</w:t>
            </w:r>
          </w:p>
        </w:tc>
        <w:tc>
          <w:tcPr>
            <w:tcW w:w="622" w:type="pct"/>
            <w:shd w:val="clear" w:color="auto" w:fill="auto"/>
            <w:noWrap/>
            <w:vAlign w:val="bottom"/>
          </w:tcPr>
          <w:p w14:paraId="0C2E6732" w14:textId="418C2E6B" w:rsidR="00D5332B" w:rsidRPr="00CF2D0D" w:rsidRDefault="005F678F" w:rsidP="00ED7448">
            <w:pPr>
              <w:spacing w:after="0" w:line="360" w:lineRule="auto"/>
              <w:jc w:val="right"/>
              <w:rPr>
                <w:szCs w:val="24"/>
              </w:rPr>
            </w:pPr>
            <w:r w:rsidRPr="00CF2D0D">
              <w:rPr>
                <w:szCs w:val="24"/>
              </w:rPr>
              <w:t>5</w:t>
            </w:r>
            <w:r w:rsidR="002E3D29">
              <w:rPr>
                <w:szCs w:val="24"/>
              </w:rPr>
              <w:t>.</w:t>
            </w:r>
            <w:r w:rsidRPr="00CF2D0D">
              <w:rPr>
                <w:szCs w:val="24"/>
              </w:rPr>
              <w:t>29</w:t>
            </w:r>
          </w:p>
        </w:tc>
        <w:tc>
          <w:tcPr>
            <w:tcW w:w="620" w:type="pct"/>
            <w:shd w:val="clear" w:color="auto" w:fill="auto"/>
            <w:noWrap/>
            <w:vAlign w:val="bottom"/>
          </w:tcPr>
          <w:p w14:paraId="6B39A328" w14:textId="02ABCD26" w:rsidR="00D5332B" w:rsidRPr="00CF2D0D" w:rsidRDefault="005F678F" w:rsidP="00ED7448">
            <w:pPr>
              <w:spacing w:after="0" w:line="360" w:lineRule="auto"/>
              <w:jc w:val="right"/>
              <w:rPr>
                <w:szCs w:val="24"/>
              </w:rPr>
            </w:pPr>
            <w:r w:rsidRPr="00CF2D0D">
              <w:rPr>
                <w:szCs w:val="24"/>
              </w:rPr>
              <w:t>6</w:t>
            </w:r>
            <w:r w:rsidR="002E3D29">
              <w:rPr>
                <w:szCs w:val="24"/>
              </w:rPr>
              <w:t>.</w:t>
            </w:r>
            <w:r w:rsidRPr="00CF2D0D">
              <w:rPr>
                <w:szCs w:val="24"/>
              </w:rPr>
              <w:t>78</w:t>
            </w:r>
          </w:p>
        </w:tc>
        <w:tc>
          <w:tcPr>
            <w:tcW w:w="690" w:type="pct"/>
            <w:shd w:val="clear" w:color="auto" w:fill="auto"/>
            <w:noWrap/>
            <w:vAlign w:val="bottom"/>
          </w:tcPr>
          <w:p w14:paraId="1D352600" w14:textId="10264922" w:rsidR="00D5332B" w:rsidRPr="00CF2D0D" w:rsidRDefault="005F678F" w:rsidP="00ED7448">
            <w:pPr>
              <w:spacing w:after="0" w:line="360" w:lineRule="auto"/>
              <w:jc w:val="right"/>
              <w:rPr>
                <w:b/>
                <w:bCs/>
                <w:szCs w:val="24"/>
              </w:rPr>
            </w:pPr>
            <w:r w:rsidRPr="00CF2D0D">
              <w:rPr>
                <w:b/>
                <w:bCs/>
                <w:szCs w:val="24"/>
              </w:rPr>
              <w:t>6</w:t>
            </w:r>
            <w:r w:rsidR="002E3D29">
              <w:rPr>
                <w:b/>
                <w:bCs/>
                <w:szCs w:val="24"/>
              </w:rPr>
              <w:t>.</w:t>
            </w:r>
            <w:r w:rsidRPr="00CF2D0D">
              <w:rPr>
                <w:b/>
                <w:bCs/>
                <w:szCs w:val="24"/>
              </w:rPr>
              <w:t>86</w:t>
            </w:r>
          </w:p>
        </w:tc>
      </w:tr>
      <w:tr w:rsidR="0023249D" w:rsidRPr="00CF2D0D" w14:paraId="730F5B09" w14:textId="77777777" w:rsidTr="0023249D">
        <w:trPr>
          <w:trHeight w:val="315"/>
        </w:trPr>
        <w:tc>
          <w:tcPr>
            <w:tcW w:w="1823" w:type="pct"/>
            <w:shd w:val="clear" w:color="auto" w:fill="auto"/>
            <w:noWrap/>
            <w:vAlign w:val="bottom"/>
          </w:tcPr>
          <w:p w14:paraId="5ACB8C50" w14:textId="577AEC41" w:rsidR="00D5332B" w:rsidRPr="00CF2D0D" w:rsidRDefault="00D5332B" w:rsidP="00ED7448">
            <w:pPr>
              <w:spacing w:after="0" w:line="360" w:lineRule="auto"/>
              <w:rPr>
                <w:szCs w:val="24"/>
              </w:rPr>
            </w:pPr>
            <w:r w:rsidRPr="00CF2D0D">
              <w:rPr>
                <w:szCs w:val="24"/>
              </w:rPr>
              <w:t xml:space="preserve">       - Post-secondary education </w:t>
            </w:r>
          </w:p>
        </w:tc>
        <w:tc>
          <w:tcPr>
            <w:tcW w:w="622" w:type="pct"/>
            <w:shd w:val="clear" w:color="auto" w:fill="auto"/>
            <w:noWrap/>
            <w:vAlign w:val="bottom"/>
          </w:tcPr>
          <w:p w14:paraId="4DD2C795" w14:textId="7E212207" w:rsidR="00D5332B" w:rsidRPr="00CF2D0D" w:rsidRDefault="00510BB0" w:rsidP="00ED7448">
            <w:pPr>
              <w:spacing w:after="0" w:line="360" w:lineRule="auto"/>
              <w:jc w:val="right"/>
              <w:rPr>
                <w:szCs w:val="24"/>
              </w:rPr>
            </w:pPr>
            <w:r w:rsidRPr="00CF2D0D">
              <w:rPr>
                <w:szCs w:val="24"/>
              </w:rPr>
              <w:t>7</w:t>
            </w:r>
            <w:r w:rsidR="002E3D29">
              <w:rPr>
                <w:szCs w:val="24"/>
              </w:rPr>
              <w:t>.</w:t>
            </w:r>
            <w:r w:rsidRPr="00CF2D0D">
              <w:rPr>
                <w:szCs w:val="24"/>
              </w:rPr>
              <w:t>35</w:t>
            </w:r>
            <w:r w:rsidR="00D5332B" w:rsidRPr="00CF2D0D">
              <w:rPr>
                <w:szCs w:val="24"/>
              </w:rPr>
              <w:t xml:space="preserve"> </w:t>
            </w:r>
          </w:p>
        </w:tc>
        <w:tc>
          <w:tcPr>
            <w:tcW w:w="622" w:type="pct"/>
            <w:shd w:val="clear" w:color="auto" w:fill="auto"/>
            <w:noWrap/>
            <w:vAlign w:val="bottom"/>
          </w:tcPr>
          <w:p w14:paraId="2A3F75E6" w14:textId="61DBB71D" w:rsidR="00D5332B" w:rsidRPr="00CF2D0D" w:rsidRDefault="00510BB0" w:rsidP="00ED7448">
            <w:pPr>
              <w:spacing w:after="0" w:line="360" w:lineRule="auto"/>
              <w:jc w:val="right"/>
              <w:rPr>
                <w:szCs w:val="24"/>
              </w:rPr>
            </w:pPr>
            <w:r w:rsidRPr="00CF2D0D">
              <w:rPr>
                <w:szCs w:val="24"/>
              </w:rPr>
              <w:t>7</w:t>
            </w:r>
            <w:r w:rsidR="002E3D29">
              <w:rPr>
                <w:szCs w:val="24"/>
              </w:rPr>
              <w:t>.</w:t>
            </w:r>
            <w:r w:rsidRPr="00CF2D0D">
              <w:rPr>
                <w:szCs w:val="24"/>
              </w:rPr>
              <w:t>94</w:t>
            </w:r>
            <w:r w:rsidR="00D5332B" w:rsidRPr="00CF2D0D">
              <w:rPr>
                <w:szCs w:val="24"/>
              </w:rPr>
              <w:t xml:space="preserve"> </w:t>
            </w:r>
          </w:p>
        </w:tc>
        <w:tc>
          <w:tcPr>
            <w:tcW w:w="622" w:type="pct"/>
            <w:shd w:val="clear" w:color="auto" w:fill="auto"/>
            <w:noWrap/>
            <w:vAlign w:val="bottom"/>
          </w:tcPr>
          <w:p w14:paraId="5F9AB911" w14:textId="15524BCC" w:rsidR="00D5332B" w:rsidRPr="00CF2D0D" w:rsidRDefault="00510BB0" w:rsidP="00ED7448">
            <w:pPr>
              <w:spacing w:after="0" w:line="360" w:lineRule="auto"/>
              <w:jc w:val="right"/>
              <w:rPr>
                <w:szCs w:val="24"/>
              </w:rPr>
            </w:pPr>
            <w:r w:rsidRPr="00CF2D0D">
              <w:rPr>
                <w:szCs w:val="24"/>
              </w:rPr>
              <w:t>15</w:t>
            </w:r>
            <w:r w:rsidR="002E3D29">
              <w:rPr>
                <w:szCs w:val="24"/>
              </w:rPr>
              <w:t>.</w:t>
            </w:r>
            <w:r w:rsidRPr="00CF2D0D">
              <w:rPr>
                <w:szCs w:val="24"/>
              </w:rPr>
              <w:t>76</w:t>
            </w:r>
          </w:p>
        </w:tc>
        <w:tc>
          <w:tcPr>
            <w:tcW w:w="620" w:type="pct"/>
            <w:shd w:val="clear" w:color="auto" w:fill="auto"/>
            <w:noWrap/>
            <w:vAlign w:val="bottom"/>
          </w:tcPr>
          <w:p w14:paraId="4DBAAA13" w14:textId="59CD6365" w:rsidR="00D5332B" w:rsidRPr="00CF2D0D" w:rsidRDefault="00D5332B" w:rsidP="00ED7448">
            <w:pPr>
              <w:spacing w:after="0" w:line="360" w:lineRule="auto"/>
              <w:jc w:val="right"/>
              <w:rPr>
                <w:szCs w:val="24"/>
              </w:rPr>
            </w:pPr>
            <w:r w:rsidRPr="00CF2D0D">
              <w:rPr>
                <w:szCs w:val="24"/>
              </w:rPr>
              <w:t>26</w:t>
            </w:r>
            <w:r w:rsidR="002E3D29">
              <w:rPr>
                <w:szCs w:val="24"/>
              </w:rPr>
              <w:t>.</w:t>
            </w:r>
            <w:r w:rsidRPr="00CF2D0D">
              <w:rPr>
                <w:szCs w:val="24"/>
              </w:rPr>
              <w:t>1</w:t>
            </w:r>
          </w:p>
        </w:tc>
        <w:tc>
          <w:tcPr>
            <w:tcW w:w="690" w:type="pct"/>
            <w:shd w:val="clear" w:color="auto" w:fill="auto"/>
            <w:noWrap/>
            <w:vAlign w:val="bottom"/>
          </w:tcPr>
          <w:p w14:paraId="0D1B8022" w14:textId="20ED2D76" w:rsidR="00D5332B" w:rsidRPr="00CF2D0D" w:rsidRDefault="00D5332B" w:rsidP="00ED7448">
            <w:pPr>
              <w:spacing w:after="0" w:line="360" w:lineRule="auto"/>
              <w:jc w:val="right"/>
              <w:rPr>
                <w:b/>
                <w:bCs/>
                <w:szCs w:val="24"/>
              </w:rPr>
            </w:pPr>
            <w:r w:rsidRPr="00CF2D0D">
              <w:rPr>
                <w:b/>
                <w:bCs/>
                <w:szCs w:val="24"/>
              </w:rPr>
              <w:t>29</w:t>
            </w:r>
            <w:r w:rsidR="002E3D29">
              <w:rPr>
                <w:b/>
                <w:bCs/>
                <w:szCs w:val="24"/>
              </w:rPr>
              <w:t>.</w:t>
            </w:r>
            <w:r w:rsidRPr="00CF2D0D">
              <w:rPr>
                <w:b/>
                <w:bCs/>
                <w:szCs w:val="24"/>
              </w:rPr>
              <w:t>28</w:t>
            </w:r>
          </w:p>
        </w:tc>
      </w:tr>
      <w:tr w:rsidR="0023249D" w:rsidRPr="00CF2D0D" w14:paraId="2E6C3418" w14:textId="77777777" w:rsidTr="0023249D">
        <w:trPr>
          <w:trHeight w:val="315"/>
        </w:trPr>
        <w:tc>
          <w:tcPr>
            <w:tcW w:w="1823" w:type="pct"/>
            <w:shd w:val="clear" w:color="auto" w:fill="auto"/>
            <w:noWrap/>
            <w:vAlign w:val="bottom"/>
          </w:tcPr>
          <w:p w14:paraId="2F245B70" w14:textId="21EB02F0" w:rsidR="00D5332B" w:rsidRPr="00CF2D0D" w:rsidRDefault="00D5332B" w:rsidP="00ED7448">
            <w:pPr>
              <w:spacing w:after="0" w:line="360" w:lineRule="auto"/>
              <w:rPr>
                <w:szCs w:val="24"/>
              </w:rPr>
            </w:pPr>
            <w:r w:rsidRPr="00CF2D0D">
              <w:rPr>
                <w:szCs w:val="24"/>
              </w:rPr>
              <w:t>Health (total)</w:t>
            </w:r>
          </w:p>
        </w:tc>
        <w:tc>
          <w:tcPr>
            <w:tcW w:w="622" w:type="pct"/>
            <w:shd w:val="clear" w:color="auto" w:fill="auto"/>
            <w:noWrap/>
            <w:vAlign w:val="bottom"/>
          </w:tcPr>
          <w:p w14:paraId="20D49235" w14:textId="04765337" w:rsidR="00D5332B" w:rsidRPr="00CF2D0D" w:rsidRDefault="00510BB0" w:rsidP="00ED7448">
            <w:pPr>
              <w:spacing w:after="0" w:line="360" w:lineRule="auto"/>
              <w:jc w:val="right"/>
              <w:rPr>
                <w:b/>
                <w:bCs/>
                <w:szCs w:val="24"/>
              </w:rPr>
            </w:pPr>
            <w:r w:rsidRPr="00CF2D0D">
              <w:rPr>
                <w:b/>
                <w:bCs/>
                <w:szCs w:val="24"/>
              </w:rPr>
              <w:t>86</w:t>
            </w:r>
            <w:r w:rsidR="002E3D29">
              <w:rPr>
                <w:b/>
                <w:bCs/>
                <w:szCs w:val="24"/>
              </w:rPr>
              <w:t>.</w:t>
            </w:r>
            <w:r w:rsidRPr="00CF2D0D">
              <w:rPr>
                <w:b/>
                <w:bCs/>
                <w:szCs w:val="24"/>
              </w:rPr>
              <w:t>09</w:t>
            </w:r>
          </w:p>
        </w:tc>
        <w:tc>
          <w:tcPr>
            <w:tcW w:w="622" w:type="pct"/>
            <w:shd w:val="clear" w:color="auto" w:fill="auto"/>
            <w:noWrap/>
            <w:vAlign w:val="bottom"/>
          </w:tcPr>
          <w:p w14:paraId="15F9CFC7" w14:textId="567774A2" w:rsidR="00D5332B" w:rsidRPr="00CF2D0D" w:rsidRDefault="00510BB0" w:rsidP="00ED7448">
            <w:pPr>
              <w:spacing w:after="0" w:line="360" w:lineRule="auto"/>
              <w:jc w:val="right"/>
              <w:rPr>
                <w:b/>
                <w:bCs/>
                <w:szCs w:val="24"/>
              </w:rPr>
            </w:pPr>
            <w:r w:rsidRPr="00CF2D0D">
              <w:rPr>
                <w:b/>
                <w:bCs/>
                <w:szCs w:val="24"/>
              </w:rPr>
              <w:t>95</w:t>
            </w:r>
            <w:r w:rsidR="002E3D29">
              <w:rPr>
                <w:b/>
                <w:bCs/>
                <w:szCs w:val="24"/>
              </w:rPr>
              <w:t>.</w:t>
            </w:r>
            <w:r w:rsidRPr="00CF2D0D">
              <w:rPr>
                <w:b/>
                <w:bCs/>
                <w:szCs w:val="24"/>
              </w:rPr>
              <w:t>43</w:t>
            </w:r>
          </w:p>
        </w:tc>
        <w:tc>
          <w:tcPr>
            <w:tcW w:w="622" w:type="pct"/>
            <w:shd w:val="clear" w:color="auto" w:fill="auto"/>
            <w:noWrap/>
            <w:vAlign w:val="bottom"/>
          </w:tcPr>
          <w:p w14:paraId="2BA4B493" w14:textId="1AFD2A09" w:rsidR="00D5332B" w:rsidRPr="00CF2D0D" w:rsidRDefault="00510BB0" w:rsidP="00ED7448">
            <w:pPr>
              <w:spacing w:after="0" w:line="360" w:lineRule="auto"/>
              <w:jc w:val="right"/>
              <w:rPr>
                <w:b/>
                <w:bCs/>
                <w:szCs w:val="24"/>
              </w:rPr>
            </w:pPr>
            <w:r w:rsidRPr="00CF2D0D">
              <w:rPr>
                <w:b/>
                <w:bCs/>
                <w:szCs w:val="24"/>
              </w:rPr>
              <w:t>103</w:t>
            </w:r>
            <w:r w:rsidR="002E3D29">
              <w:rPr>
                <w:b/>
                <w:bCs/>
                <w:szCs w:val="24"/>
              </w:rPr>
              <w:t>.</w:t>
            </w:r>
            <w:r w:rsidRPr="00CF2D0D">
              <w:rPr>
                <w:b/>
                <w:bCs/>
                <w:szCs w:val="24"/>
              </w:rPr>
              <w:t>48</w:t>
            </w:r>
          </w:p>
        </w:tc>
        <w:tc>
          <w:tcPr>
            <w:tcW w:w="620" w:type="pct"/>
            <w:shd w:val="clear" w:color="auto" w:fill="auto"/>
            <w:noWrap/>
            <w:vAlign w:val="bottom"/>
          </w:tcPr>
          <w:p w14:paraId="68B0367A" w14:textId="75FE8E19" w:rsidR="00D5332B" w:rsidRPr="00CF2D0D" w:rsidRDefault="00510BB0" w:rsidP="00ED7448">
            <w:pPr>
              <w:spacing w:after="0" w:line="360" w:lineRule="auto"/>
              <w:jc w:val="right"/>
              <w:rPr>
                <w:b/>
                <w:bCs/>
                <w:szCs w:val="24"/>
              </w:rPr>
            </w:pPr>
            <w:r w:rsidRPr="00CF2D0D">
              <w:rPr>
                <w:b/>
                <w:bCs/>
                <w:szCs w:val="24"/>
              </w:rPr>
              <w:t>94</w:t>
            </w:r>
            <w:r w:rsidR="002E3D29">
              <w:rPr>
                <w:b/>
                <w:bCs/>
                <w:szCs w:val="24"/>
              </w:rPr>
              <w:t>.</w:t>
            </w:r>
            <w:r w:rsidRPr="00CF2D0D">
              <w:rPr>
                <w:b/>
                <w:bCs/>
                <w:szCs w:val="24"/>
              </w:rPr>
              <w:t>56</w:t>
            </w:r>
          </w:p>
        </w:tc>
        <w:tc>
          <w:tcPr>
            <w:tcW w:w="690" w:type="pct"/>
            <w:shd w:val="clear" w:color="auto" w:fill="auto"/>
            <w:noWrap/>
            <w:vAlign w:val="bottom"/>
          </w:tcPr>
          <w:p w14:paraId="4B26E6AC" w14:textId="6DF65468" w:rsidR="00D5332B" w:rsidRPr="00CF2D0D" w:rsidRDefault="00510BB0" w:rsidP="00ED7448">
            <w:pPr>
              <w:spacing w:after="0" w:line="360" w:lineRule="auto"/>
              <w:jc w:val="right"/>
              <w:rPr>
                <w:b/>
                <w:bCs/>
                <w:szCs w:val="24"/>
              </w:rPr>
            </w:pPr>
            <w:r w:rsidRPr="00CF2D0D">
              <w:rPr>
                <w:b/>
                <w:bCs/>
                <w:szCs w:val="24"/>
              </w:rPr>
              <w:t>76</w:t>
            </w:r>
            <w:r w:rsidR="002E3D29">
              <w:rPr>
                <w:b/>
                <w:bCs/>
                <w:szCs w:val="24"/>
              </w:rPr>
              <w:t>.</w:t>
            </w:r>
            <w:r w:rsidRPr="00CF2D0D">
              <w:rPr>
                <w:b/>
                <w:bCs/>
                <w:szCs w:val="24"/>
              </w:rPr>
              <w:t>84</w:t>
            </w:r>
          </w:p>
        </w:tc>
      </w:tr>
      <w:tr w:rsidR="0023249D" w:rsidRPr="00CF2D0D" w14:paraId="7B67E390" w14:textId="77777777" w:rsidTr="0023249D">
        <w:trPr>
          <w:trHeight w:val="315"/>
        </w:trPr>
        <w:tc>
          <w:tcPr>
            <w:tcW w:w="1823" w:type="pct"/>
            <w:shd w:val="clear" w:color="auto" w:fill="auto"/>
            <w:noWrap/>
            <w:vAlign w:val="bottom"/>
          </w:tcPr>
          <w:p w14:paraId="08174DDF" w14:textId="57CC967A" w:rsidR="00D5332B" w:rsidRPr="00CF2D0D" w:rsidRDefault="00D5332B" w:rsidP="00ED7448">
            <w:pPr>
              <w:spacing w:after="0" w:line="360" w:lineRule="auto"/>
              <w:rPr>
                <w:szCs w:val="24"/>
              </w:rPr>
            </w:pPr>
            <w:r w:rsidRPr="00CF2D0D">
              <w:rPr>
                <w:szCs w:val="24"/>
              </w:rPr>
              <w:t xml:space="preserve">       - Health, general (total)</w:t>
            </w:r>
          </w:p>
        </w:tc>
        <w:tc>
          <w:tcPr>
            <w:tcW w:w="622" w:type="pct"/>
            <w:shd w:val="clear" w:color="auto" w:fill="auto"/>
            <w:noWrap/>
            <w:vAlign w:val="bottom"/>
          </w:tcPr>
          <w:p w14:paraId="01130CA1" w14:textId="11104ADE" w:rsidR="00D5332B" w:rsidRPr="00CF2D0D" w:rsidRDefault="00510BB0" w:rsidP="00ED7448">
            <w:pPr>
              <w:spacing w:after="0" w:line="360" w:lineRule="auto"/>
              <w:jc w:val="right"/>
              <w:rPr>
                <w:szCs w:val="24"/>
              </w:rPr>
            </w:pPr>
            <w:r w:rsidRPr="00CF2D0D">
              <w:rPr>
                <w:szCs w:val="24"/>
              </w:rPr>
              <w:t>32</w:t>
            </w:r>
            <w:r w:rsidR="002E3D29">
              <w:rPr>
                <w:szCs w:val="24"/>
              </w:rPr>
              <w:t>.</w:t>
            </w:r>
            <w:r w:rsidRPr="00CF2D0D">
              <w:rPr>
                <w:szCs w:val="24"/>
              </w:rPr>
              <w:t>28</w:t>
            </w:r>
          </w:p>
        </w:tc>
        <w:tc>
          <w:tcPr>
            <w:tcW w:w="622" w:type="pct"/>
            <w:shd w:val="clear" w:color="auto" w:fill="auto"/>
            <w:noWrap/>
            <w:vAlign w:val="bottom"/>
          </w:tcPr>
          <w:p w14:paraId="52D81AD5" w14:textId="73060C81" w:rsidR="00D5332B" w:rsidRPr="00CF2D0D" w:rsidRDefault="00510BB0" w:rsidP="00ED7448">
            <w:pPr>
              <w:spacing w:after="0" w:line="360" w:lineRule="auto"/>
              <w:jc w:val="right"/>
              <w:rPr>
                <w:szCs w:val="24"/>
              </w:rPr>
            </w:pPr>
            <w:r w:rsidRPr="00CF2D0D">
              <w:rPr>
                <w:szCs w:val="24"/>
              </w:rPr>
              <w:t>35</w:t>
            </w:r>
            <w:r w:rsidR="002E3D29">
              <w:rPr>
                <w:szCs w:val="24"/>
              </w:rPr>
              <w:t>.</w:t>
            </w:r>
            <w:r w:rsidRPr="00CF2D0D">
              <w:rPr>
                <w:szCs w:val="24"/>
              </w:rPr>
              <w:t>34</w:t>
            </w:r>
          </w:p>
        </w:tc>
        <w:tc>
          <w:tcPr>
            <w:tcW w:w="622" w:type="pct"/>
            <w:shd w:val="clear" w:color="auto" w:fill="auto"/>
            <w:noWrap/>
            <w:vAlign w:val="bottom"/>
          </w:tcPr>
          <w:p w14:paraId="478A4CE0" w14:textId="7D8EC4C4" w:rsidR="00D5332B" w:rsidRPr="00CF2D0D" w:rsidRDefault="00510BB0" w:rsidP="00ED7448">
            <w:pPr>
              <w:spacing w:after="0" w:line="360" w:lineRule="auto"/>
              <w:jc w:val="right"/>
              <w:rPr>
                <w:szCs w:val="24"/>
              </w:rPr>
            </w:pPr>
            <w:r w:rsidRPr="00CF2D0D">
              <w:rPr>
                <w:szCs w:val="24"/>
              </w:rPr>
              <w:t>28</w:t>
            </w:r>
            <w:r w:rsidR="002E3D29">
              <w:rPr>
                <w:szCs w:val="24"/>
              </w:rPr>
              <w:t>.</w:t>
            </w:r>
            <w:r w:rsidRPr="00CF2D0D">
              <w:rPr>
                <w:szCs w:val="24"/>
              </w:rPr>
              <w:t>12</w:t>
            </w:r>
          </w:p>
        </w:tc>
        <w:tc>
          <w:tcPr>
            <w:tcW w:w="620" w:type="pct"/>
            <w:shd w:val="clear" w:color="auto" w:fill="auto"/>
            <w:noWrap/>
            <w:vAlign w:val="bottom"/>
          </w:tcPr>
          <w:p w14:paraId="1FB3F71B" w14:textId="7B0DB275" w:rsidR="00D5332B" w:rsidRPr="00CF2D0D" w:rsidRDefault="00510BB0" w:rsidP="00ED7448">
            <w:pPr>
              <w:spacing w:after="0" w:line="360" w:lineRule="auto"/>
              <w:jc w:val="right"/>
              <w:rPr>
                <w:szCs w:val="24"/>
              </w:rPr>
            </w:pPr>
            <w:r w:rsidRPr="00CF2D0D">
              <w:rPr>
                <w:szCs w:val="24"/>
              </w:rPr>
              <w:t>35</w:t>
            </w:r>
            <w:r w:rsidR="002E3D29">
              <w:rPr>
                <w:szCs w:val="24"/>
              </w:rPr>
              <w:t>.</w:t>
            </w:r>
            <w:r w:rsidRPr="00CF2D0D">
              <w:rPr>
                <w:szCs w:val="24"/>
              </w:rPr>
              <w:t>08</w:t>
            </w:r>
          </w:p>
        </w:tc>
        <w:tc>
          <w:tcPr>
            <w:tcW w:w="690" w:type="pct"/>
            <w:shd w:val="clear" w:color="auto" w:fill="auto"/>
            <w:noWrap/>
            <w:vAlign w:val="bottom"/>
          </w:tcPr>
          <w:p w14:paraId="561B9675" w14:textId="076EA659" w:rsidR="00D5332B" w:rsidRPr="00CF2D0D" w:rsidRDefault="00510BB0" w:rsidP="00ED7448">
            <w:pPr>
              <w:spacing w:after="0" w:line="360" w:lineRule="auto"/>
              <w:jc w:val="right"/>
              <w:rPr>
                <w:b/>
                <w:bCs/>
                <w:szCs w:val="24"/>
              </w:rPr>
            </w:pPr>
            <w:r w:rsidRPr="00CF2D0D">
              <w:rPr>
                <w:b/>
                <w:bCs/>
                <w:szCs w:val="24"/>
              </w:rPr>
              <w:t>40</w:t>
            </w:r>
            <w:r w:rsidR="002E3D29">
              <w:rPr>
                <w:b/>
                <w:bCs/>
                <w:szCs w:val="24"/>
              </w:rPr>
              <w:t>.</w:t>
            </w:r>
            <w:r w:rsidRPr="00CF2D0D">
              <w:rPr>
                <w:b/>
                <w:bCs/>
                <w:szCs w:val="24"/>
              </w:rPr>
              <w:t>51</w:t>
            </w:r>
          </w:p>
        </w:tc>
      </w:tr>
      <w:tr w:rsidR="0023249D" w:rsidRPr="00CF2D0D" w14:paraId="1DFF751E" w14:textId="77777777" w:rsidTr="0023249D">
        <w:trPr>
          <w:trHeight w:val="315"/>
        </w:trPr>
        <w:tc>
          <w:tcPr>
            <w:tcW w:w="1823" w:type="pct"/>
            <w:shd w:val="clear" w:color="auto" w:fill="auto"/>
            <w:noWrap/>
            <w:vAlign w:val="bottom"/>
          </w:tcPr>
          <w:p w14:paraId="5B91FC14" w14:textId="6FAA3D38" w:rsidR="00D5332B" w:rsidRPr="00CF2D0D" w:rsidRDefault="00D5332B" w:rsidP="00ED7448">
            <w:pPr>
              <w:spacing w:after="0" w:line="360" w:lineRule="auto"/>
              <w:rPr>
                <w:szCs w:val="24"/>
              </w:rPr>
            </w:pPr>
            <w:r w:rsidRPr="00CF2D0D">
              <w:rPr>
                <w:szCs w:val="24"/>
              </w:rPr>
              <w:t xml:space="preserve">       - Basic health (total)</w:t>
            </w:r>
          </w:p>
        </w:tc>
        <w:tc>
          <w:tcPr>
            <w:tcW w:w="622" w:type="pct"/>
            <w:shd w:val="clear" w:color="auto" w:fill="auto"/>
            <w:noWrap/>
            <w:vAlign w:val="bottom"/>
          </w:tcPr>
          <w:p w14:paraId="0A807358" w14:textId="3425B230" w:rsidR="00D5332B" w:rsidRPr="00CF2D0D" w:rsidRDefault="00510BB0" w:rsidP="00ED7448">
            <w:pPr>
              <w:spacing w:after="0" w:line="360" w:lineRule="auto"/>
              <w:jc w:val="right"/>
              <w:rPr>
                <w:szCs w:val="24"/>
              </w:rPr>
            </w:pPr>
            <w:r w:rsidRPr="00CF2D0D">
              <w:rPr>
                <w:szCs w:val="24"/>
              </w:rPr>
              <w:t>53</w:t>
            </w:r>
            <w:r w:rsidR="002E3D29">
              <w:rPr>
                <w:szCs w:val="24"/>
              </w:rPr>
              <w:t>.</w:t>
            </w:r>
            <w:r w:rsidRPr="00CF2D0D">
              <w:rPr>
                <w:szCs w:val="24"/>
              </w:rPr>
              <w:t>82</w:t>
            </w:r>
          </w:p>
        </w:tc>
        <w:tc>
          <w:tcPr>
            <w:tcW w:w="622" w:type="pct"/>
            <w:shd w:val="clear" w:color="auto" w:fill="auto"/>
            <w:noWrap/>
            <w:vAlign w:val="bottom"/>
          </w:tcPr>
          <w:p w14:paraId="7CD5B5E8" w14:textId="7D1E6C51" w:rsidR="00D5332B" w:rsidRPr="00CF2D0D" w:rsidRDefault="00510BB0" w:rsidP="00ED7448">
            <w:pPr>
              <w:spacing w:after="0" w:line="360" w:lineRule="auto"/>
              <w:jc w:val="right"/>
              <w:rPr>
                <w:szCs w:val="24"/>
              </w:rPr>
            </w:pPr>
            <w:r w:rsidRPr="00CF2D0D">
              <w:rPr>
                <w:szCs w:val="24"/>
              </w:rPr>
              <w:t>60</w:t>
            </w:r>
            <w:r w:rsidR="002E3D29">
              <w:rPr>
                <w:szCs w:val="24"/>
              </w:rPr>
              <w:t>.</w:t>
            </w:r>
            <w:r w:rsidR="00F43327" w:rsidRPr="00CF2D0D">
              <w:rPr>
                <w:szCs w:val="24"/>
              </w:rPr>
              <w:t>10</w:t>
            </w:r>
          </w:p>
        </w:tc>
        <w:tc>
          <w:tcPr>
            <w:tcW w:w="622" w:type="pct"/>
            <w:shd w:val="clear" w:color="auto" w:fill="auto"/>
            <w:noWrap/>
            <w:vAlign w:val="bottom"/>
          </w:tcPr>
          <w:p w14:paraId="2DB0754D" w14:textId="75E94BB7" w:rsidR="00D5332B" w:rsidRPr="00CF2D0D" w:rsidRDefault="00510BB0" w:rsidP="00ED7448">
            <w:pPr>
              <w:spacing w:after="0" w:line="360" w:lineRule="auto"/>
              <w:jc w:val="right"/>
              <w:rPr>
                <w:szCs w:val="24"/>
              </w:rPr>
            </w:pPr>
            <w:r w:rsidRPr="00CF2D0D">
              <w:rPr>
                <w:szCs w:val="24"/>
              </w:rPr>
              <w:t>75</w:t>
            </w:r>
            <w:r w:rsidR="002E3D29">
              <w:rPr>
                <w:szCs w:val="24"/>
              </w:rPr>
              <w:t>.</w:t>
            </w:r>
            <w:r w:rsidRPr="00CF2D0D">
              <w:rPr>
                <w:szCs w:val="24"/>
              </w:rPr>
              <w:t>36</w:t>
            </w:r>
          </w:p>
        </w:tc>
        <w:tc>
          <w:tcPr>
            <w:tcW w:w="620" w:type="pct"/>
            <w:shd w:val="clear" w:color="auto" w:fill="auto"/>
            <w:noWrap/>
            <w:vAlign w:val="bottom"/>
          </w:tcPr>
          <w:p w14:paraId="6590D3BA" w14:textId="3F40C08C" w:rsidR="00D5332B" w:rsidRPr="00CF2D0D" w:rsidRDefault="00510BB0" w:rsidP="00ED7448">
            <w:pPr>
              <w:spacing w:after="0" w:line="360" w:lineRule="auto"/>
              <w:jc w:val="right"/>
              <w:rPr>
                <w:szCs w:val="24"/>
              </w:rPr>
            </w:pPr>
            <w:r w:rsidRPr="00CF2D0D">
              <w:rPr>
                <w:szCs w:val="24"/>
              </w:rPr>
              <w:t>59</w:t>
            </w:r>
            <w:r w:rsidR="002E3D29">
              <w:rPr>
                <w:szCs w:val="24"/>
              </w:rPr>
              <w:t>.</w:t>
            </w:r>
            <w:r w:rsidRPr="00CF2D0D">
              <w:rPr>
                <w:szCs w:val="24"/>
              </w:rPr>
              <w:t>48</w:t>
            </w:r>
          </w:p>
        </w:tc>
        <w:tc>
          <w:tcPr>
            <w:tcW w:w="690" w:type="pct"/>
            <w:shd w:val="clear" w:color="auto" w:fill="auto"/>
            <w:noWrap/>
            <w:vAlign w:val="bottom"/>
          </w:tcPr>
          <w:p w14:paraId="00176EBA" w14:textId="331BCD3A" w:rsidR="00D5332B" w:rsidRPr="00CF2D0D" w:rsidRDefault="00510BB0" w:rsidP="00ED7448">
            <w:pPr>
              <w:spacing w:after="0" w:line="360" w:lineRule="auto"/>
              <w:jc w:val="right"/>
              <w:rPr>
                <w:b/>
                <w:bCs/>
                <w:szCs w:val="24"/>
              </w:rPr>
            </w:pPr>
            <w:r w:rsidRPr="00CF2D0D">
              <w:rPr>
                <w:b/>
                <w:bCs/>
                <w:szCs w:val="24"/>
              </w:rPr>
              <w:t>36</w:t>
            </w:r>
            <w:r w:rsidR="002E3D29">
              <w:rPr>
                <w:b/>
                <w:bCs/>
                <w:szCs w:val="24"/>
              </w:rPr>
              <w:t>.</w:t>
            </w:r>
            <w:r w:rsidRPr="00CF2D0D">
              <w:rPr>
                <w:b/>
                <w:bCs/>
                <w:szCs w:val="24"/>
              </w:rPr>
              <w:t>33</w:t>
            </w:r>
          </w:p>
        </w:tc>
      </w:tr>
      <w:tr w:rsidR="0023249D" w:rsidRPr="00485272" w14:paraId="21882A64" w14:textId="77777777" w:rsidTr="0023249D">
        <w:trPr>
          <w:trHeight w:val="315"/>
        </w:trPr>
        <w:tc>
          <w:tcPr>
            <w:tcW w:w="1823" w:type="pct"/>
            <w:shd w:val="clear" w:color="auto" w:fill="auto"/>
            <w:noWrap/>
            <w:vAlign w:val="bottom"/>
          </w:tcPr>
          <w:p w14:paraId="6C3CC56E" w14:textId="7F3E34F3" w:rsidR="00D5332B" w:rsidRPr="00CF2D0D" w:rsidRDefault="00D5332B" w:rsidP="00ED7448">
            <w:pPr>
              <w:spacing w:after="0" w:line="360" w:lineRule="auto"/>
              <w:rPr>
                <w:szCs w:val="24"/>
              </w:rPr>
            </w:pPr>
            <w:r w:rsidRPr="00CF2D0D">
              <w:rPr>
                <w:szCs w:val="24"/>
              </w:rPr>
              <w:t>Population policies/programmes and reproductive health</w:t>
            </w:r>
          </w:p>
        </w:tc>
        <w:tc>
          <w:tcPr>
            <w:tcW w:w="622" w:type="pct"/>
            <w:shd w:val="clear" w:color="auto" w:fill="auto"/>
            <w:noWrap/>
            <w:vAlign w:val="bottom"/>
          </w:tcPr>
          <w:p w14:paraId="726F0A03" w14:textId="3D390400" w:rsidR="00D5332B" w:rsidRPr="00CF2D0D" w:rsidRDefault="00510BB0" w:rsidP="00ED7448">
            <w:pPr>
              <w:spacing w:after="0" w:line="360" w:lineRule="auto"/>
              <w:jc w:val="right"/>
              <w:rPr>
                <w:b/>
                <w:bCs/>
                <w:szCs w:val="24"/>
              </w:rPr>
            </w:pPr>
            <w:r w:rsidRPr="00CF2D0D">
              <w:rPr>
                <w:b/>
                <w:bCs/>
                <w:szCs w:val="24"/>
              </w:rPr>
              <w:t>68</w:t>
            </w:r>
            <w:r w:rsidR="002E3D29">
              <w:rPr>
                <w:b/>
                <w:bCs/>
                <w:szCs w:val="24"/>
              </w:rPr>
              <w:t>.</w:t>
            </w:r>
            <w:r w:rsidRPr="00CF2D0D">
              <w:rPr>
                <w:b/>
                <w:bCs/>
                <w:szCs w:val="24"/>
              </w:rPr>
              <w:t>65</w:t>
            </w:r>
          </w:p>
        </w:tc>
        <w:tc>
          <w:tcPr>
            <w:tcW w:w="622" w:type="pct"/>
            <w:shd w:val="clear" w:color="auto" w:fill="auto"/>
            <w:noWrap/>
            <w:vAlign w:val="bottom"/>
          </w:tcPr>
          <w:p w14:paraId="28E01B70" w14:textId="7BE2ECFE" w:rsidR="00D5332B" w:rsidRPr="00CF2D0D" w:rsidRDefault="00510BB0" w:rsidP="00ED7448">
            <w:pPr>
              <w:spacing w:after="0" w:line="360" w:lineRule="auto"/>
              <w:jc w:val="right"/>
              <w:rPr>
                <w:b/>
                <w:bCs/>
                <w:szCs w:val="24"/>
              </w:rPr>
            </w:pPr>
            <w:r w:rsidRPr="00CF2D0D">
              <w:rPr>
                <w:b/>
                <w:bCs/>
                <w:szCs w:val="24"/>
              </w:rPr>
              <w:t>132</w:t>
            </w:r>
            <w:r w:rsidR="002E3D29">
              <w:rPr>
                <w:b/>
                <w:bCs/>
                <w:szCs w:val="24"/>
              </w:rPr>
              <w:t>.</w:t>
            </w:r>
            <w:r w:rsidRPr="00CF2D0D">
              <w:rPr>
                <w:b/>
                <w:bCs/>
                <w:szCs w:val="24"/>
              </w:rPr>
              <w:t>82</w:t>
            </w:r>
          </w:p>
        </w:tc>
        <w:tc>
          <w:tcPr>
            <w:tcW w:w="622" w:type="pct"/>
            <w:shd w:val="clear" w:color="auto" w:fill="auto"/>
            <w:noWrap/>
            <w:vAlign w:val="bottom"/>
          </w:tcPr>
          <w:p w14:paraId="38896564" w14:textId="6F6DF8C7" w:rsidR="00D5332B" w:rsidRPr="00CF2D0D" w:rsidRDefault="00510BB0" w:rsidP="00ED7448">
            <w:pPr>
              <w:spacing w:after="0" w:line="360" w:lineRule="auto"/>
              <w:jc w:val="right"/>
              <w:rPr>
                <w:b/>
                <w:bCs/>
                <w:szCs w:val="24"/>
              </w:rPr>
            </w:pPr>
            <w:r w:rsidRPr="00CF2D0D">
              <w:rPr>
                <w:b/>
                <w:bCs/>
                <w:szCs w:val="24"/>
              </w:rPr>
              <w:t>96</w:t>
            </w:r>
            <w:r w:rsidR="002E3D29">
              <w:rPr>
                <w:b/>
                <w:bCs/>
                <w:szCs w:val="24"/>
              </w:rPr>
              <w:t>.</w:t>
            </w:r>
            <w:r w:rsidRPr="00CF2D0D">
              <w:rPr>
                <w:b/>
                <w:bCs/>
                <w:szCs w:val="24"/>
              </w:rPr>
              <w:t>01</w:t>
            </w:r>
          </w:p>
        </w:tc>
        <w:tc>
          <w:tcPr>
            <w:tcW w:w="620" w:type="pct"/>
            <w:shd w:val="clear" w:color="auto" w:fill="auto"/>
            <w:noWrap/>
            <w:vAlign w:val="bottom"/>
          </w:tcPr>
          <w:p w14:paraId="0A036EAB" w14:textId="09A04371" w:rsidR="00D5332B" w:rsidRPr="00CF2D0D" w:rsidRDefault="00510BB0" w:rsidP="00ED7448">
            <w:pPr>
              <w:spacing w:after="0" w:line="360" w:lineRule="auto"/>
              <w:jc w:val="right"/>
              <w:rPr>
                <w:b/>
                <w:bCs/>
                <w:szCs w:val="24"/>
              </w:rPr>
            </w:pPr>
            <w:r w:rsidRPr="00CF2D0D">
              <w:rPr>
                <w:b/>
                <w:bCs/>
                <w:szCs w:val="24"/>
              </w:rPr>
              <w:t>97</w:t>
            </w:r>
            <w:r w:rsidR="002E3D29">
              <w:rPr>
                <w:b/>
                <w:bCs/>
                <w:szCs w:val="24"/>
              </w:rPr>
              <w:t>.</w:t>
            </w:r>
            <w:r w:rsidRPr="00CF2D0D">
              <w:rPr>
                <w:b/>
                <w:bCs/>
                <w:szCs w:val="24"/>
              </w:rPr>
              <w:t>22</w:t>
            </w:r>
          </w:p>
        </w:tc>
        <w:tc>
          <w:tcPr>
            <w:tcW w:w="690" w:type="pct"/>
            <w:shd w:val="clear" w:color="auto" w:fill="auto"/>
            <w:noWrap/>
            <w:vAlign w:val="bottom"/>
          </w:tcPr>
          <w:p w14:paraId="40B95895" w14:textId="3A1C8C1E" w:rsidR="00D5332B" w:rsidRPr="00CF2D0D" w:rsidRDefault="00510BB0" w:rsidP="00ED7448">
            <w:pPr>
              <w:spacing w:after="0" w:line="360" w:lineRule="auto"/>
              <w:jc w:val="right"/>
              <w:rPr>
                <w:b/>
                <w:bCs/>
                <w:szCs w:val="24"/>
              </w:rPr>
            </w:pPr>
            <w:r w:rsidRPr="00CF2D0D">
              <w:rPr>
                <w:b/>
                <w:bCs/>
                <w:szCs w:val="24"/>
              </w:rPr>
              <w:t>102</w:t>
            </w:r>
            <w:r w:rsidR="002E3D29">
              <w:rPr>
                <w:b/>
                <w:bCs/>
                <w:szCs w:val="24"/>
              </w:rPr>
              <w:t>.</w:t>
            </w:r>
            <w:r w:rsidRPr="00CF2D0D">
              <w:rPr>
                <w:b/>
                <w:bCs/>
                <w:szCs w:val="24"/>
              </w:rPr>
              <w:t>7</w:t>
            </w:r>
          </w:p>
        </w:tc>
      </w:tr>
      <w:tr w:rsidR="0023249D" w:rsidRPr="00485272" w14:paraId="1E6FAD37" w14:textId="77777777" w:rsidTr="0023249D">
        <w:trPr>
          <w:trHeight w:val="315"/>
        </w:trPr>
        <w:tc>
          <w:tcPr>
            <w:tcW w:w="1823" w:type="pct"/>
            <w:shd w:val="clear" w:color="auto" w:fill="auto"/>
            <w:noWrap/>
            <w:vAlign w:val="bottom"/>
          </w:tcPr>
          <w:p w14:paraId="7FCF0522" w14:textId="77777777" w:rsidR="00D5332B" w:rsidRPr="00485272" w:rsidRDefault="00D5332B" w:rsidP="00ED7448">
            <w:pPr>
              <w:spacing w:after="0" w:line="360" w:lineRule="auto"/>
              <w:rPr>
                <w:szCs w:val="24"/>
              </w:rPr>
            </w:pPr>
            <w:r w:rsidRPr="00485272">
              <w:rPr>
                <w:szCs w:val="24"/>
              </w:rPr>
              <w:t>Water supply and sanitation</w:t>
            </w:r>
          </w:p>
        </w:tc>
        <w:tc>
          <w:tcPr>
            <w:tcW w:w="622" w:type="pct"/>
            <w:shd w:val="clear" w:color="auto" w:fill="auto"/>
            <w:noWrap/>
            <w:vAlign w:val="bottom"/>
          </w:tcPr>
          <w:p w14:paraId="4404DC24" w14:textId="2B93E51A" w:rsidR="00D5332B" w:rsidRPr="00485272" w:rsidRDefault="00510BB0" w:rsidP="00ED7448">
            <w:pPr>
              <w:spacing w:after="0" w:line="360" w:lineRule="auto"/>
              <w:jc w:val="right"/>
              <w:rPr>
                <w:b/>
                <w:bCs/>
                <w:szCs w:val="24"/>
              </w:rPr>
            </w:pPr>
            <w:r w:rsidRPr="00485272">
              <w:rPr>
                <w:b/>
                <w:bCs/>
                <w:szCs w:val="24"/>
              </w:rPr>
              <w:t>55</w:t>
            </w:r>
            <w:r w:rsidR="002E3D29">
              <w:rPr>
                <w:b/>
                <w:bCs/>
                <w:szCs w:val="24"/>
              </w:rPr>
              <w:t>.</w:t>
            </w:r>
            <w:r w:rsidRPr="00485272">
              <w:rPr>
                <w:b/>
                <w:bCs/>
                <w:szCs w:val="24"/>
              </w:rPr>
              <w:t>92</w:t>
            </w:r>
          </w:p>
        </w:tc>
        <w:tc>
          <w:tcPr>
            <w:tcW w:w="622" w:type="pct"/>
            <w:shd w:val="clear" w:color="auto" w:fill="auto"/>
            <w:noWrap/>
            <w:vAlign w:val="bottom"/>
          </w:tcPr>
          <w:p w14:paraId="097E3569" w14:textId="2AB7A03C" w:rsidR="00D5332B" w:rsidRPr="00485272" w:rsidRDefault="00510BB0" w:rsidP="00ED7448">
            <w:pPr>
              <w:spacing w:after="0" w:line="360" w:lineRule="auto"/>
              <w:jc w:val="right"/>
              <w:rPr>
                <w:b/>
                <w:bCs/>
                <w:szCs w:val="24"/>
              </w:rPr>
            </w:pPr>
            <w:r w:rsidRPr="00485272">
              <w:rPr>
                <w:b/>
                <w:bCs/>
                <w:szCs w:val="24"/>
              </w:rPr>
              <w:t>106</w:t>
            </w:r>
            <w:r w:rsidR="002E3D29">
              <w:rPr>
                <w:b/>
                <w:bCs/>
                <w:szCs w:val="24"/>
              </w:rPr>
              <w:t>.</w:t>
            </w:r>
            <w:r w:rsidRPr="00485272">
              <w:rPr>
                <w:b/>
                <w:bCs/>
                <w:szCs w:val="24"/>
              </w:rPr>
              <w:t>42</w:t>
            </w:r>
          </w:p>
        </w:tc>
        <w:tc>
          <w:tcPr>
            <w:tcW w:w="622" w:type="pct"/>
            <w:shd w:val="clear" w:color="auto" w:fill="auto"/>
            <w:noWrap/>
            <w:vAlign w:val="bottom"/>
          </w:tcPr>
          <w:p w14:paraId="49D3B8F0" w14:textId="26DE6CD8" w:rsidR="00D5332B" w:rsidRPr="00485272" w:rsidRDefault="00510BB0" w:rsidP="00ED7448">
            <w:pPr>
              <w:spacing w:after="0" w:line="360" w:lineRule="auto"/>
              <w:jc w:val="right"/>
              <w:rPr>
                <w:b/>
                <w:bCs/>
                <w:szCs w:val="24"/>
              </w:rPr>
            </w:pPr>
            <w:r w:rsidRPr="00485272">
              <w:rPr>
                <w:b/>
                <w:bCs/>
                <w:szCs w:val="24"/>
              </w:rPr>
              <w:t>111</w:t>
            </w:r>
            <w:r w:rsidR="002E3D29">
              <w:rPr>
                <w:b/>
                <w:bCs/>
                <w:szCs w:val="24"/>
              </w:rPr>
              <w:t>.</w:t>
            </w:r>
            <w:r w:rsidRPr="00485272">
              <w:rPr>
                <w:b/>
                <w:bCs/>
                <w:szCs w:val="24"/>
              </w:rPr>
              <w:t>76</w:t>
            </w:r>
          </w:p>
        </w:tc>
        <w:tc>
          <w:tcPr>
            <w:tcW w:w="620" w:type="pct"/>
            <w:shd w:val="clear" w:color="auto" w:fill="auto"/>
            <w:noWrap/>
            <w:vAlign w:val="bottom"/>
          </w:tcPr>
          <w:p w14:paraId="5A6AA714" w14:textId="7B40F9E4" w:rsidR="00D5332B" w:rsidRPr="00485272" w:rsidRDefault="00510BB0" w:rsidP="00ED7448">
            <w:pPr>
              <w:spacing w:after="0" w:line="360" w:lineRule="auto"/>
              <w:jc w:val="right"/>
              <w:rPr>
                <w:b/>
                <w:bCs/>
                <w:szCs w:val="24"/>
              </w:rPr>
            </w:pPr>
            <w:r w:rsidRPr="00485272">
              <w:rPr>
                <w:b/>
                <w:bCs/>
                <w:szCs w:val="24"/>
              </w:rPr>
              <w:t>92</w:t>
            </w:r>
            <w:r w:rsidR="002E3D29">
              <w:rPr>
                <w:b/>
                <w:bCs/>
                <w:szCs w:val="24"/>
              </w:rPr>
              <w:t>.</w:t>
            </w:r>
            <w:r w:rsidRPr="00485272">
              <w:rPr>
                <w:b/>
                <w:bCs/>
                <w:szCs w:val="24"/>
              </w:rPr>
              <w:t>36</w:t>
            </w:r>
          </w:p>
        </w:tc>
        <w:tc>
          <w:tcPr>
            <w:tcW w:w="690" w:type="pct"/>
            <w:shd w:val="clear" w:color="auto" w:fill="auto"/>
            <w:noWrap/>
            <w:vAlign w:val="bottom"/>
          </w:tcPr>
          <w:p w14:paraId="48988694" w14:textId="7F45F1D7" w:rsidR="00D5332B" w:rsidRPr="00485272" w:rsidRDefault="00510BB0" w:rsidP="00ED7448">
            <w:pPr>
              <w:spacing w:after="0" w:line="360" w:lineRule="auto"/>
              <w:jc w:val="right"/>
              <w:rPr>
                <w:b/>
                <w:bCs/>
                <w:szCs w:val="24"/>
              </w:rPr>
            </w:pPr>
            <w:r w:rsidRPr="00485272">
              <w:rPr>
                <w:b/>
                <w:bCs/>
                <w:szCs w:val="24"/>
              </w:rPr>
              <w:t>95</w:t>
            </w:r>
            <w:r w:rsidR="002E3D29">
              <w:rPr>
                <w:b/>
                <w:bCs/>
                <w:szCs w:val="24"/>
              </w:rPr>
              <w:t>.</w:t>
            </w:r>
            <w:r w:rsidRPr="00485272">
              <w:rPr>
                <w:b/>
                <w:bCs/>
                <w:szCs w:val="24"/>
              </w:rPr>
              <w:t>99</w:t>
            </w:r>
          </w:p>
        </w:tc>
      </w:tr>
      <w:tr w:rsidR="0023249D" w:rsidRPr="00485272" w14:paraId="1BC940BC" w14:textId="77777777" w:rsidTr="0023249D">
        <w:trPr>
          <w:trHeight w:val="315"/>
        </w:trPr>
        <w:tc>
          <w:tcPr>
            <w:tcW w:w="1823" w:type="pct"/>
            <w:shd w:val="clear" w:color="auto" w:fill="auto"/>
            <w:noWrap/>
            <w:vAlign w:val="bottom"/>
          </w:tcPr>
          <w:p w14:paraId="3D54DB77" w14:textId="21C654BA" w:rsidR="00D5332B" w:rsidRPr="00485272" w:rsidRDefault="00D5332B" w:rsidP="00ED7448">
            <w:pPr>
              <w:spacing w:after="0" w:line="360" w:lineRule="auto"/>
              <w:rPr>
                <w:szCs w:val="24"/>
              </w:rPr>
            </w:pPr>
            <w:r w:rsidRPr="00485272">
              <w:rPr>
                <w:szCs w:val="24"/>
              </w:rPr>
              <w:t xml:space="preserve">Government and civil society </w:t>
            </w:r>
          </w:p>
        </w:tc>
        <w:tc>
          <w:tcPr>
            <w:tcW w:w="622" w:type="pct"/>
            <w:shd w:val="clear" w:color="auto" w:fill="auto"/>
            <w:noWrap/>
            <w:vAlign w:val="bottom"/>
          </w:tcPr>
          <w:p w14:paraId="7B743ED1" w14:textId="116810F8" w:rsidR="00510BB0" w:rsidRPr="00485272" w:rsidRDefault="00510BB0" w:rsidP="00ED7448">
            <w:pPr>
              <w:spacing w:after="0" w:line="360" w:lineRule="auto"/>
              <w:jc w:val="right"/>
              <w:rPr>
                <w:b/>
                <w:bCs/>
                <w:szCs w:val="24"/>
              </w:rPr>
            </w:pPr>
            <w:r w:rsidRPr="00485272">
              <w:rPr>
                <w:b/>
                <w:bCs/>
                <w:szCs w:val="24"/>
              </w:rPr>
              <w:t>698</w:t>
            </w:r>
            <w:r w:rsidR="002E3D29">
              <w:rPr>
                <w:b/>
                <w:bCs/>
                <w:szCs w:val="24"/>
              </w:rPr>
              <w:t>.</w:t>
            </w:r>
            <w:r w:rsidRPr="00485272">
              <w:rPr>
                <w:b/>
                <w:bCs/>
                <w:szCs w:val="24"/>
              </w:rPr>
              <w:t>79</w:t>
            </w:r>
          </w:p>
        </w:tc>
        <w:tc>
          <w:tcPr>
            <w:tcW w:w="622" w:type="pct"/>
            <w:shd w:val="clear" w:color="auto" w:fill="auto"/>
            <w:noWrap/>
            <w:vAlign w:val="bottom"/>
          </w:tcPr>
          <w:p w14:paraId="359AC8EB" w14:textId="519B2B52" w:rsidR="00D5332B" w:rsidRPr="00485272" w:rsidRDefault="00510BB0" w:rsidP="00ED7448">
            <w:pPr>
              <w:spacing w:after="0" w:line="360" w:lineRule="auto"/>
              <w:jc w:val="right"/>
              <w:rPr>
                <w:b/>
                <w:bCs/>
                <w:szCs w:val="24"/>
              </w:rPr>
            </w:pPr>
            <w:r w:rsidRPr="00485272">
              <w:rPr>
                <w:b/>
                <w:bCs/>
                <w:szCs w:val="24"/>
              </w:rPr>
              <w:t>768</w:t>
            </w:r>
            <w:r w:rsidR="002E3D29">
              <w:rPr>
                <w:b/>
                <w:bCs/>
                <w:szCs w:val="24"/>
              </w:rPr>
              <w:t>.</w:t>
            </w:r>
            <w:r w:rsidRPr="00485272">
              <w:rPr>
                <w:b/>
                <w:bCs/>
                <w:szCs w:val="24"/>
              </w:rPr>
              <w:t>17</w:t>
            </w:r>
          </w:p>
        </w:tc>
        <w:tc>
          <w:tcPr>
            <w:tcW w:w="622" w:type="pct"/>
            <w:shd w:val="clear" w:color="auto" w:fill="auto"/>
            <w:noWrap/>
            <w:vAlign w:val="bottom"/>
          </w:tcPr>
          <w:p w14:paraId="0E1AB5EB" w14:textId="68E0A00F" w:rsidR="00D5332B" w:rsidRPr="00485272" w:rsidRDefault="00510BB0" w:rsidP="00ED7448">
            <w:pPr>
              <w:spacing w:after="0" w:line="360" w:lineRule="auto"/>
              <w:jc w:val="right"/>
              <w:rPr>
                <w:b/>
                <w:bCs/>
                <w:szCs w:val="24"/>
              </w:rPr>
            </w:pPr>
            <w:r w:rsidRPr="00485272">
              <w:rPr>
                <w:b/>
                <w:bCs/>
                <w:szCs w:val="24"/>
              </w:rPr>
              <w:t>791</w:t>
            </w:r>
            <w:r w:rsidR="002E3D29">
              <w:rPr>
                <w:b/>
                <w:bCs/>
                <w:szCs w:val="24"/>
              </w:rPr>
              <w:t>.</w:t>
            </w:r>
            <w:r w:rsidRPr="00485272">
              <w:rPr>
                <w:b/>
                <w:bCs/>
                <w:szCs w:val="24"/>
              </w:rPr>
              <w:t>63</w:t>
            </w:r>
          </w:p>
        </w:tc>
        <w:tc>
          <w:tcPr>
            <w:tcW w:w="620" w:type="pct"/>
            <w:shd w:val="clear" w:color="auto" w:fill="auto"/>
            <w:noWrap/>
            <w:vAlign w:val="bottom"/>
          </w:tcPr>
          <w:p w14:paraId="31C1A3FB" w14:textId="3DD5A5E3" w:rsidR="00D5332B" w:rsidRPr="00485272" w:rsidRDefault="00510BB0" w:rsidP="00ED7448">
            <w:pPr>
              <w:spacing w:after="0" w:line="360" w:lineRule="auto"/>
              <w:jc w:val="right"/>
              <w:rPr>
                <w:b/>
                <w:bCs/>
                <w:szCs w:val="24"/>
              </w:rPr>
            </w:pPr>
            <w:r w:rsidRPr="00485272">
              <w:rPr>
                <w:b/>
                <w:bCs/>
                <w:szCs w:val="24"/>
              </w:rPr>
              <w:t>822</w:t>
            </w:r>
            <w:r w:rsidR="002E3D29">
              <w:rPr>
                <w:b/>
                <w:bCs/>
                <w:szCs w:val="24"/>
              </w:rPr>
              <w:t>.</w:t>
            </w:r>
            <w:r w:rsidRPr="00485272">
              <w:rPr>
                <w:b/>
                <w:bCs/>
                <w:szCs w:val="24"/>
              </w:rPr>
              <w:t>05</w:t>
            </w:r>
          </w:p>
        </w:tc>
        <w:tc>
          <w:tcPr>
            <w:tcW w:w="690" w:type="pct"/>
            <w:shd w:val="clear" w:color="auto" w:fill="auto"/>
            <w:noWrap/>
            <w:vAlign w:val="bottom"/>
          </w:tcPr>
          <w:p w14:paraId="6CBCA315" w14:textId="54887F27" w:rsidR="00D5332B" w:rsidRPr="00485272" w:rsidRDefault="00510BB0" w:rsidP="00ED7448">
            <w:pPr>
              <w:spacing w:after="0" w:line="360" w:lineRule="auto"/>
              <w:jc w:val="right"/>
              <w:rPr>
                <w:b/>
                <w:bCs/>
                <w:szCs w:val="24"/>
              </w:rPr>
            </w:pPr>
            <w:r w:rsidRPr="00485272">
              <w:rPr>
                <w:b/>
                <w:bCs/>
                <w:szCs w:val="24"/>
              </w:rPr>
              <w:t>758</w:t>
            </w:r>
            <w:r w:rsidR="002E3D29">
              <w:rPr>
                <w:b/>
                <w:bCs/>
                <w:szCs w:val="24"/>
              </w:rPr>
              <w:t>.</w:t>
            </w:r>
            <w:r w:rsidRPr="00485272">
              <w:rPr>
                <w:b/>
                <w:bCs/>
                <w:szCs w:val="24"/>
              </w:rPr>
              <w:t>52</w:t>
            </w:r>
          </w:p>
        </w:tc>
      </w:tr>
      <w:tr w:rsidR="0023249D" w:rsidRPr="00485272" w14:paraId="58A437B7" w14:textId="77777777" w:rsidTr="0023249D">
        <w:trPr>
          <w:trHeight w:val="315"/>
        </w:trPr>
        <w:tc>
          <w:tcPr>
            <w:tcW w:w="1823" w:type="pct"/>
            <w:shd w:val="clear" w:color="auto" w:fill="auto"/>
            <w:noWrap/>
            <w:vAlign w:val="bottom"/>
          </w:tcPr>
          <w:p w14:paraId="12C5398D" w14:textId="25488176" w:rsidR="00D5332B" w:rsidRPr="00485272" w:rsidRDefault="00D5332B" w:rsidP="00ED7448">
            <w:pPr>
              <w:spacing w:after="0" w:line="360" w:lineRule="auto"/>
              <w:rPr>
                <w:szCs w:val="24"/>
              </w:rPr>
            </w:pPr>
            <w:r w:rsidRPr="00485272">
              <w:rPr>
                <w:szCs w:val="24"/>
              </w:rPr>
              <w:t xml:space="preserve">     - Government and civil society – general (total)</w:t>
            </w:r>
          </w:p>
        </w:tc>
        <w:tc>
          <w:tcPr>
            <w:tcW w:w="622" w:type="pct"/>
            <w:shd w:val="clear" w:color="auto" w:fill="auto"/>
            <w:noWrap/>
            <w:vAlign w:val="bottom"/>
          </w:tcPr>
          <w:p w14:paraId="333D941D" w14:textId="1C3E2A65" w:rsidR="00D5332B" w:rsidRPr="00485272" w:rsidRDefault="00510BB0" w:rsidP="00ED7448">
            <w:pPr>
              <w:spacing w:after="0" w:line="360" w:lineRule="auto"/>
              <w:jc w:val="right"/>
              <w:rPr>
                <w:szCs w:val="24"/>
              </w:rPr>
            </w:pPr>
            <w:r w:rsidRPr="00485272">
              <w:rPr>
                <w:szCs w:val="24"/>
              </w:rPr>
              <w:t>565</w:t>
            </w:r>
            <w:r w:rsidR="002E3D29">
              <w:rPr>
                <w:szCs w:val="24"/>
              </w:rPr>
              <w:t>.</w:t>
            </w:r>
            <w:r w:rsidRPr="00485272">
              <w:rPr>
                <w:szCs w:val="24"/>
              </w:rPr>
              <w:t>96</w:t>
            </w:r>
            <w:r w:rsidR="00D5332B" w:rsidRPr="00485272">
              <w:rPr>
                <w:szCs w:val="24"/>
              </w:rPr>
              <w:t xml:space="preserve"> </w:t>
            </w:r>
          </w:p>
        </w:tc>
        <w:tc>
          <w:tcPr>
            <w:tcW w:w="622" w:type="pct"/>
            <w:shd w:val="clear" w:color="auto" w:fill="auto"/>
            <w:noWrap/>
            <w:vAlign w:val="bottom"/>
          </w:tcPr>
          <w:p w14:paraId="5C67F7B9" w14:textId="7E745367" w:rsidR="00D5332B" w:rsidRPr="00485272" w:rsidRDefault="00510BB0" w:rsidP="00ED7448">
            <w:pPr>
              <w:spacing w:after="0" w:line="360" w:lineRule="auto"/>
              <w:jc w:val="right"/>
              <w:rPr>
                <w:szCs w:val="24"/>
              </w:rPr>
            </w:pPr>
            <w:r w:rsidRPr="00485272">
              <w:rPr>
                <w:szCs w:val="24"/>
              </w:rPr>
              <w:t>617</w:t>
            </w:r>
            <w:r w:rsidR="002E3D29">
              <w:rPr>
                <w:szCs w:val="24"/>
              </w:rPr>
              <w:t>.</w:t>
            </w:r>
            <w:r w:rsidRPr="00485272">
              <w:rPr>
                <w:szCs w:val="24"/>
              </w:rPr>
              <w:t>2</w:t>
            </w:r>
          </w:p>
        </w:tc>
        <w:tc>
          <w:tcPr>
            <w:tcW w:w="622" w:type="pct"/>
            <w:shd w:val="clear" w:color="auto" w:fill="auto"/>
            <w:noWrap/>
            <w:vAlign w:val="bottom"/>
          </w:tcPr>
          <w:p w14:paraId="1B975039" w14:textId="415068CF" w:rsidR="00D5332B" w:rsidRPr="00485272" w:rsidRDefault="00D5332B" w:rsidP="00ED7448">
            <w:pPr>
              <w:spacing w:after="0" w:line="360" w:lineRule="auto"/>
              <w:jc w:val="right"/>
              <w:rPr>
                <w:szCs w:val="24"/>
              </w:rPr>
            </w:pPr>
            <w:r w:rsidRPr="00485272">
              <w:rPr>
                <w:szCs w:val="24"/>
              </w:rPr>
              <w:t>636</w:t>
            </w:r>
            <w:r w:rsidR="002E3D29">
              <w:rPr>
                <w:szCs w:val="24"/>
              </w:rPr>
              <w:t>.</w:t>
            </w:r>
            <w:r w:rsidRPr="00485272">
              <w:rPr>
                <w:szCs w:val="24"/>
              </w:rPr>
              <w:t>95</w:t>
            </w:r>
          </w:p>
        </w:tc>
        <w:tc>
          <w:tcPr>
            <w:tcW w:w="620" w:type="pct"/>
            <w:shd w:val="clear" w:color="auto" w:fill="auto"/>
            <w:noWrap/>
            <w:vAlign w:val="bottom"/>
          </w:tcPr>
          <w:p w14:paraId="16ED5049" w14:textId="3A32DA1B" w:rsidR="00D5332B" w:rsidRPr="00485272" w:rsidRDefault="00D5332B" w:rsidP="00ED7448">
            <w:pPr>
              <w:spacing w:after="0" w:line="360" w:lineRule="auto"/>
              <w:jc w:val="right"/>
              <w:rPr>
                <w:szCs w:val="24"/>
              </w:rPr>
            </w:pPr>
            <w:r w:rsidRPr="00485272">
              <w:rPr>
                <w:szCs w:val="24"/>
              </w:rPr>
              <w:t>686</w:t>
            </w:r>
            <w:r w:rsidR="002E3D29">
              <w:rPr>
                <w:szCs w:val="24"/>
              </w:rPr>
              <w:t>.</w:t>
            </w:r>
            <w:r w:rsidRPr="00485272">
              <w:rPr>
                <w:szCs w:val="24"/>
              </w:rPr>
              <w:t>14</w:t>
            </w:r>
          </w:p>
        </w:tc>
        <w:tc>
          <w:tcPr>
            <w:tcW w:w="690" w:type="pct"/>
            <w:shd w:val="clear" w:color="auto" w:fill="auto"/>
            <w:noWrap/>
            <w:vAlign w:val="bottom"/>
          </w:tcPr>
          <w:p w14:paraId="292DAF20" w14:textId="5614A23E" w:rsidR="00D5332B" w:rsidRPr="00485272" w:rsidRDefault="00510BB0" w:rsidP="00ED7448">
            <w:pPr>
              <w:spacing w:after="0" w:line="360" w:lineRule="auto"/>
              <w:jc w:val="right"/>
              <w:rPr>
                <w:szCs w:val="24"/>
              </w:rPr>
            </w:pPr>
            <w:r w:rsidRPr="00485272">
              <w:rPr>
                <w:szCs w:val="24"/>
              </w:rPr>
              <w:t>632</w:t>
            </w:r>
            <w:r w:rsidR="002E3D29">
              <w:rPr>
                <w:szCs w:val="24"/>
              </w:rPr>
              <w:t>.</w:t>
            </w:r>
            <w:r w:rsidRPr="00485272">
              <w:rPr>
                <w:szCs w:val="24"/>
              </w:rPr>
              <w:t>67</w:t>
            </w:r>
          </w:p>
        </w:tc>
      </w:tr>
      <w:tr w:rsidR="0023249D" w:rsidRPr="00485272" w14:paraId="28B8C6F0" w14:textId="77777777" w:rsidTr="0023249D">
        <w:trPr>
          <w:trHeight w:val="315"/>
        </w:trPr>
        <w:tc>
          <w:tcPr>
            <w:tcW w:w="1823" w:type="pct"/>
            <w:shd w:val="clear" w:color="auto" w:fill="auto"/>
            <w:noWrap/>
            <w:vAlign w:val="bottom"/>
          </w:tcPr>
          <w:p w14:paraId="2EFA4032" w14:textId="5EB5B896" w:rsidR="00D5332B" w:rsidRPr="00485272" w:rsidRDefault="00D5332B" w:rsidP="00ED7448">
            <w:pPr>
              <w:spacing w:after="0" w:line="360" w:lineRule="auto"/>
              <w:rPr>
                <w:szCs w:val="24"/>
              </w:rPr>
            </w:pPr>
            <w:r w:rsidRPr="00485272">
              <w:rPr>
                <w:szCs w:val="24"/>
              </w:rPr>
              <w:t xml:space="preserve">     - Conflict, peace and security </w:t>
            </w:r>
          </w:p>
        </w:tc>
        <w:tc>
          <w:tcPr>
            <w:tcW w:w="622" w:type="pct"/>
            <w:shd w:val="clear" w:color="auto" w:fill="auto"/>
            <w:noWrap/>
            <w:vAlign w:val="bottom"/>
          </w:tcPr>
          <w:p w14:paraId="517D9A66" w14:textId="6BB562AB" w:rsidR="00D5332B" w:rsidRPr="00485272" w:rsidRDefault="00510BB0" w:rsidP="00ED7448">
            <w:pPr>
              <w:spacing w:after="0" w:line="360" w:lineRule="auto"/>
              <w:jc w:val="right"/>
              <w:rPr>
                <w:szCs w:val="24"/>
              </w:rPr>
            </w:pPr>
            <w:r w:rsidRPr="00485272">
              <w:rPr>
                <w:szCs w:val="24"/>
              </w:rPr>
              <w:t>132</w:t>
            </w:r>
            <w:r w:rsidR="002E3D29">
              <w:rPr>
                <w:szCs w:val="24"/>
              </w:rPr>
              <w:t>.</w:t>
            </w:r>
            <w:r w:rsidRPr="00485272">
              <w:rPr>
                <w:szCs w:val="24"/>
              </w:rPr>
              <w:t>84</w:t>
            </w:r>
          </w:p>
        </w:tc>
        <w:tc>
          <w:tcPr>
            <w:tcW w:w="622" w:type="pct"/>
            <w:shd w:val="clear" w:color="auto" w:fill="auto"/>
            <w:noWrap/>
            <w:vAlign w:val="bottom"/>
          </w:tcPr>
          <w:p w14:paraId="5A992BE5" w14:textId="4CBC52DD" w:rsidR="00D5332B" w:rsidRPr="00485272" w:rsidRDefault="00510BB0" w:rsidP="00ED7448">
            <w:pPr>
              <w:spacing w:after="0" w:line="360" w:lineRule="auto"/>
              <w:jc w:val="right"/>
              <w:rPr>
                <w:szCs w:val="24"/>
              </w:rPr>
            </w:pPr>
            <w:r w:rsidRPr="00485272">
              <w:rPr>
                <w:szCs w:val="24"/>
              </w:rPr>
              <w:t>150</w:t>
            </w:r>
            <w:r w:rsidR="002E3D29">
              <w:rPr>
                <w:szCs w:val="24"/>
              </w:rPr>
              <w:t>.</w:t>
            </w:r>
            <w:r w:rsidRPr="00485272">
              <w:rPr>
                <w:szCs w:val="24"/>
              </w:rPr>
              <w:t>96</w:t>
            </w:r>
          </w:p>
        </w:tc>
        <w:tc>
          <w:tcPr>
            <w:tcW w:w="622" w:type="pct"/>
            <w:shd w:val="clear" w:color="auto" w:fill="auto"/>
            <w:noWrap/>
            <w:vAlign w:val="bottom"/>
          </w:tcPr>
          <w:p w14:paraId="4135DF29" w14:textId="45C422BC" w:rsidR="00D5332B" w:rsidRPr="00485272" w:rsidRDefault="00510BB0" w:rsidP="00ED7448">
            <w:pPr>
              <w:spacing w:after="0" w:line="360" w:lineRule="auto"/>
              <w:jc w:val="right"/>
              <w:rPr>
                <w:szCs w:val="24"/>
              </w:rPr>
            </w:pPr>
            <w:r w:rsidRPr="00485272">
              <w:rPr>
                <w:szCs w:val="24"/>
              </w:rPr>
              <w:t>154</w:t>
            </w:r>
            <w:r w:rsidR="002E3D29">
              <w:rPr>
                <w:szCs w:val="24"/>
              </w:rPr>
              <w:t>.</w:t>
            </w:r>
            <w:r w:rsidRPr="00485272">
              <w:rPr>
                <w:szCs w:val="24"/>
              </w:rPr>
              <w:t>68</w:t>
            </w:r>
          </w:p>
        </w:tc>
        <w:tc>
          <w:tcPr>
            <w:tcW w:w="620" w:type="pct"/>
            <w:shd w:val="clear" w:color="auto" w:fill="auto"/>
            <w:noWrap/>
            <w:vAlign w:val="bottom"/>
          </w:tcPr>
          <w:p w14:paraId="4ABF021C" w14:textId="0171B657" w:rsidR="00D5332B" w:rsidRPr="00485272" w:rsidRDefault="00510BB0" w:rsidP="00ED7448">
            <w:pPr>
              <w:spacing w:after="0" w:line="360" w:lineRule="auto"/>
              <w:jc w:val="right"/>
              <w:rPr>
                <w:szCs w:val="24"/>
              </w:rPr>
            </w:pPr>
            <w:r w:rsidRPr="00485272">
              <w:rPr>
                <w:szCs w:val="24"/>
              </w:rPr>
              <w:t>135</w:t>
            </w:r>
            <w:r w:rsidR="002E3D29">
              <w:rPr>
                <w:szCs w:val="24"/>
              </w:rPr>
              <w:t>.</w:t>
            </w:r>
            <w:r w:rsidRPr="00485272">
              <w:rPr>
                <w:szCs w:val="24"/>
              </w:rPr>
              <w:t>91</w:t>
            </w:r>
          </w:p>
        </w:tc>
        <w:tc>
          <w:tcPr>
            <w:tcW w:w="690" w:type="pct"/>
            <w:shd w:val="clear" w:color="auto" w:fill="auto"/>
            <w:noWrap/>
            <w:vAlign w:val="bottom"/>
          </w:tcPr>
          <w:p w14:paraId="1CC0BA53" w14:textId="24B60AF6" w:rsidR="00D5332B" w:rsidRPr="00485272" w:rsidRDefault="00510BB0" w:rsidP="00ED7448">
            <w:pPr>
              <w:spacing w:after="0" w:line="360" w:lineRule="auto"/>
              <w:jc w:val="right"/>
              <w:rPr>
                <w:szCs w:val="24"/>
              </w:rPr>
            </w:pPr>
            <w:r w:rsidRPr="00485272">
              <w:rPr>
                <w:szCs w:val="24"/>
              </w:rPr>
              <w:t>125</w:t>
            </w:r>
            <w:r w:rsidR="002E3D29">
              <w:rPr>
                <w:szCs w:val="24"/>
              </w:rPr>
              <w:t>.</w:t>
            </w:r>
            <w:r w:rsidRPr="00485272">
              <w:rPr>
                <w:szCs w:val="24"/>
              </w:rPr>
              <w:t>84</w:t>
            </w:r>
          </w:p>
        </w:tc>
      </w:tr>
      <w:tr w:rsidR="0023249D" w:rsidRPr="00485272" w14:paraId="05C8CBDB" w14:textId="77777777" w:rsidTr="0023249D">
        <w:trPr>
          <w:trHeight w:val="315"/>
        </w:trPr>
        <w:tc>
          <w:tcPr>
            <w:tcW w:w="1823" w:type="pct"/>
            <w:shd w:val="clear" w:color="auto" w:fill="auto"/>
            <w:noWrap/>
            <w:vAlign w:val="bottom"/>
          </w:tcPr>
          <w:p w14:paraId="53B4B549" w14:textId="77777777" w:rsidR="00D5332B" w:rsidRPr="00485272" w:rsidRDefault="00D5332B" w:rsidP="00ED7448">
            <w:pPr>
              <w:spacing w:after="0" w:line="360" w:lineRule="auto"/>
              <w:rPr>
                <w:szCs w:val="24"/>
              </w:rPr>
            </w:pPr>
            <w:r w:rsidRPr="00485272">
              <w:rPr>
                <w:szCs w:val="24"/>
              </w:rPr>
              <w:t>Other social infrastructure &amp; services</w:t>
            </w:r>
          </w:p>
        </w:tc>
        <w:tc>
          <w:tcPr>
            <w:tcW w:w="622" w:type="pct"/>
            <w:shd w:val="clear" w:color="auto" w:fill="auto"/>
            <w:noWrap/>
            <w:vAlign w:val="bottom"/>
          </w:tcPr>
          <w:p w14:paraId="569B9207" w14:textId="06C2C8DC" w:rsidR="00D5332B" w:rsidRPr="00485272" w:rsidRDefault="00D5332B" w:rsidP="00ED7448">
            <w:pPr>
              <w:spacing w:after="0" w:line="360" w:lineRule="auto"/>
              <w:jc w:val="right"/>
              <w:rPr>
                <w:b/>
                <w:bCs/>
                <w:szCs w:val="24"/>
              </w:rPr>
            </w:pPr>
            <w:r w:rsidRPr="00485272">
              <w:rPr>
                <w:b/>
                <w:bCs/>
                <w:szCs w:val="24"/>
              </w:rPr>
              <w:t>54</w:t>
            </w:r>
            <w:r w:rsidR="002E3D29">
              <w:rPr>
                <w:b/>
                <w:bCs/>
                <w:szCs w:val="24"/>
              </w:rPr>
              <w:t>.</w:t>
            </w:r>
            <w:r w:rsidRPr="00485272">
              <w:rPr>
                <w:b/>
                <w:bCs/>
                <w:szCs w:val="24"/>
              </w:rPr>
              <w:t>88</w:t>
            </w:r>
          </w:p>
        </w:tc>
        <w:tc>
          <w:tcPr>
            <w:tcW w:w="622" w:type="pct"/>
            <w:shd w:val="clear" w:color="auto" w:fill="auto"/>
            <w:noWrap/>
            <w:vAlign w:val="bottom"/>
          </w:tcPr>
          <w:p w14:paraId="293DEE96" w14:textId="17BA7593" w:rsidR="00D5332B" w:rsidRPr="00485272" w:rsidRDefault="00D5332B" w:rsidP="00ED7448">
            <w:pPr>
              <w:spacing w:after="0" w:line="360" w:lineRule="auto"/>
              <w:jc w:val="right"/>
              <w:rPr>
                <w:b/>
                <w:bCs/>
                <w:szCs w:val="24"/>
              </w:rPr>
            </w:pPr>
            <w:r w:rsidRPr="00485272">
              <w:rPr>
                <w:b/>
                <w:bCs/>
                <w:szCs w:val="24"/>
              </w:rPr>
              <w:t>60</w:t>
            </w:r>
            <w:r w:rsidR="002E3D29">
              <w:rPr>
                <w:b/>
                <w:bCs/>
                <w:szCs w:val="24"/>
              </w:rPr>
              <w:t>.</w:t>
            </w:r>
            <w:r w:rsidRPr="00485272">
              <w:rPr>
                <w:b/>
                <w:bCs/>
                <w:szCs w:val="24"/>
              </w:rPr>
              <w:t>47</w:t>
            </w:r>
          </w:p>
        </w:tc>
        <w:tc>
          <w:tcPr>
            <w:tcW w:w="622" w:type="pct"/>
            <w:shd w:val="clear" w:color="auto" w:fill="auto"/>
            <w:noWrap/>
            <w:vAlign w:val="bottom"/>
          </w:tcPr>
          <w:p w14:paraId="47F6B461" w14:textId="328DFFA7" w:rsidR="00D5332B" w:rsidRPr="00485272" w:rsidRDefault="00510BB0" w:rsidP="00ED7448">
            <w:pPr>
              <w:spacing w:after="0" w:line="360" w:lineRule="auto"/>
              <w:jc w:val="right"/>
              <w:rPr>
                <w:b/>
                <w:bCs/>
                <w:szCs w:val="24"/>
              </w:rPr>
            </w:pPr>
            <w:r w:rsidRPr="00485272">
              <w:rPr>
                <w:b/>
                <w:bCs/>
                <w:szCs w:val="24"/>
              </w:rPr>
              <w:t>43</w:t>
            </w:r>
            <w:r w:rsidR="002E3D29">
              <w:rPr>
                <w:b/>
                <w:bCs/>
                <w:szCs w:val="24"/>
              </w:rPr>
              <w:t>.</w:t>
            </w:r>
            <w:r w:rsidRPr="00485272">
              <w:rPr>
                <w:b/>
                <w:bCs/>
                <w:szCs w:val="24"/>
              </w:rPr>
              <w:t>14</w:t>
            </w:r>
          </w:p>
        </w:tc>
        <w:tc>
          <w:tcPr>
            <w:tcW w:w="620" w:type="pct"/>
            <w:shd w:val="clear" w:color="auto" w:fill="auto"/>
            <w:noWrap/>
            <w:vAlign w:val="bottom"/>
          </w:tcPr>
          <w:p w14:paraId="5E72B671" w14:textId="5EE8A3A3" w:rsidR="00D5332B" w:rsidRPr="00485272" w:rsidRDefault="00510BB0" w:rsidP="00ED7448">
            <w:pPr>
              <w:spacing w:after="0" w:line="360" w:lineRule="auto"/>
              <w:jc w:val="right"/>
              <w:rPr>
                <w:b/>
                <w:bCs/>
                <w:szCs w:val="24"/>
              </w:rPr>
            </w:pPr>
            <w:r w:rsidRPr="00485272">
              <w:rPr>
                <w:b/>
                <w:bCs/>
                <w:szCs w:val="24"/>
              </w:rPr>
              <w:t>64</w:t>
            </w:r>
            <w:r w:rsidR="002E3D29">
              <w:rPr>
                <w:b/>
                <w:bCs/>
                <w:szCs w:val="24"/>
              </w:rPr>
              <w:t>.</w:t>
            </w:r>
            <w:r w:rsidRPr="00485272">
              <w:rPr>
                <w:b/>
                <w:bCs/>
                <w:szCs w:val="24"/>
              </w:rPr>
              <w:t>77</w:t>
            </w:r>
          </w:p>
        </w:tc>
        <w:tc>
          <w:tcPr>
            <w:tcW w:w="690" w:type="pct"/>
            <w:shd w:val="clear" w:color="auto" w:fill="auto"/>
            <w:noWrap/>
            <w:vAlign w:val="bottom"/>
          </w:tcPr>
          <w:p w14:paraId="71CDF8A5" w14:textId="6694FD8B" w:rsidR="00D5332B" w:rsidRPr="00485272" w:rsidRDefault="00510BB0" w:rsidP="00ED7448">
            <w:pPr>
              <w:spacing w:after="0" w:line="360" w:lineRule="auto"/>
              <w:jc w:val="right"/>
              <w:rPr>
                <w:b/>
                <w:bCs/>
                <w:szCs w:val="24"/>
              </w:rPr>
            </w:pPr>
            <w:r w:rsidRPr="00485272">
              <w:rPr>
                <w:b/>
                <w:bCs/>
                <w:szCs w:val="24"/>
              </w:rPr>
              <w:t>60</w:t>
            </w:r>
            <w:r w:rsidR="002E3D29">
              <w:rPr>
                <w:b/>
                <w:bCs/>
                <w:szCs w:val="24"/>
              </w:rPr>
              <w:t>.</w:t>
            </w:r>
            <w:r w:rsidRPr="00485272">
              <w:rPr>
                <w:b/>
                <w:bCs/>
                <w:szCs w:val="24"/>
              </w:rPr>
              <w:t>08</w:t>
            </w:r>
          </w:p>
        </w:tc>
      </w:tr>
      <w:tr w:rsidR="0023249D" w:rsidRPr="00485272" w14:paraId="1A37064F" w14:textId="77777777" w:rsidTr="0023249D">
        <w:trPr>
          <w:trHeight w:val="315"/>
        </w:trPr>
        <w:tc>
          <w:tcPr>
            <w:tcW w:w="1823" w:type="pct"/>
            <w:shd w:val="clear" w:color="auto" w:fill="auto"/>
            <w:noWrap/>
            <w:vAlign w:val="bottom"/>
          </w:tcPr>
          <w:p w14:paraId="0341320E" w14:textId="77777777" w:rsidR="00D5332B" w:rsidRPr="00485272" w:rsidRDefault="00D5332B" w:rsidP="00ED7448">
            <w:pPr>
              <w:spacing w:after="0" w:line="360" w:lineRule="auto"/>
              <w:rPr>
                <w:szCs w:val="24"/>
              </w:rPr>
            </w:pPr>
          </w:p>
        </w:tc>
        <w:tc>
          <w:tcPr>
            <w:tcW w:w="622" w:type="pct"/>
            <w:shd w:val="clear" w:color="auto" w:fill="auto"/>
            <w:noWrap/>
            <w:vAlign w:val="bottom"/>
          </w:tcPr>
          <w:p w14:paraId="7729FDFA" w14:textId="7B794933"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21015730"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4B7A7E1D"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354508C9"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346ED03A"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256C87AB" w14:textId="77777777" w:rsidTr="0023249D">
        <w:trPr>
          <w:trHeight w:val="315"/>
        </w:trPr>
        <w:tc>
          <w:tcPr>
            <w:tcW w:w="1823" w:type="pct"/>
            <w:shd w:val="clear" w:color="auto" w:fill="auto"/>
            <w:noWrap/>
            <w:vAlign w:val="bottom"/>
          </w:tcPr>
          <w:p w14:paraId="4BF9B1E1" w14:textId="77777777" w:rsidR="00D5332B" w:rsidRPr="00485272" w:rsidRDefault="00D5332B" w:rsidP="00ED7448">
            <w:pPr>
              <w:spacing w:after="0" w:line="360" w:lineRule="auto"/>
              <w:rPr>
                <w:b/>
                <w:bCs/>
                <w:szCs w:val="24"/>
              </w:rPr>
            </w:pPr>
            <w:r w:rsidRPr="00485272">
              <w:rPr>
                <w:b/>
                <w:bCs/>
                <w:szCs w:val="24"/>
              </w:rPr>
              <w:t>ECONOMIC INFRASTRUCTURE &amp; SERVICES</w:t>
            </w:r>
          </w:p>
        </w:tc>
        <w:tc>
          <w:tcPr>
            <w:tcW w:w="622" w:type="pct"/>
            <w:shd w:val="clear" w:color="auto" w:fill="auto"/>
            <w:noWrap/>
            <w:vAlign w:val="bottom"/>
          </w:tcPr>
          <w:p w14:paraId="4529F2E2" w14:textId="15ADC3C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7557A263"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3DFDAB72"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47A71B71"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70D48E85"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43E3363E" w14:textId="77777777" w:rsidTr="0023249D">
        <w:trPr>
          <w:trHeight w:val="315"/>
        </w:trPr>
        <w:tc>
          <w:tcPr>
            <w:tcW w:w="1823" w:type="pct"/>
            <w:shd w:val="clear" w:color="auto" w:fill="auto"/>
            <w:noWrap/>
            <w:vAlign w:val="bottom"/>
          </w:tcPr>
          <w:p w14:paraId="4F9D6EA2" w14:textId="0211C589" w:rsidR="00D5332B" w:rsidRPr="00485272" w:rsidRDefault="00D5332B" w:rsidP="00ED7448">
            <w:pPr>
              <w:spacing w:after="0" w:line="360" w:lineRule="auto"/>
              <w:rPr>
                <w:b/>
                <w:bCs/>
                <w:szCs w:val="24"/>
              </w:rPr>
            </w:pPr>
          </w:p>
        </w:tc>
        <w:tc>
          <w:tcPr>
            <w:tcW w:w="622" w:type="pct"/>
            <w:shd w:val="clear" w:color="auto" w:fill="auto"/>
            <w:noWrap/>
            <w:vAlign w:val="bottom"/>
          </w:tcPr>
          <w:p w14:paraId="65AA0993" w14:textId="4582B22B" w:rsidR="00D5332B" w:rsidRPr="00485272" w:rsidRDefault="00510BB0" w:rsidP="00ED7448">
            <w:pPr>
              <w:spacing w:after="0" w:line="360" w:lineRule="auto"/>
              <w:jc w:val="right"/>
              <w:rPr>
                <w:b/>
                <w:bCs/>
                <w:szCs w:val="24"/>
              </w:rPr>
            </w:pPr>
            <w:r w:rsidRPr="00485272">
              <w:rPr>
                <w:b/>
                <w:bCs/>
                <w:szCs w:val="24"/>
              </w:rPr>
              <w:t>171</w:t>
            </w:r>
            <w:r w:rsidR="002E3D29">
              <w:rPr>
                <w:b/>
                <w:bCs/>
                <w:szCs w:val="24"/>
              </w:rPr>
              <w:t>.</w:t>
            </w:r>
            <w:r w:rsidRPr="00485272">
              <w:rPr>
                <w:b/>
                <w:bCs/>
                <w:szCs w:val="24"/>
              </w:rPr>
              <w:t>02</w:t>
            </w:r>
            <w:r w:rsidR="00D5332B" w:rsidRPr="00485272">
              <w:rPr>
                <w:b/>
                <w:bCs/>
                <w:szCs w:val="24"/>
              </w:rPr>
              <w:t xml:space="preserve"> </w:t>
            </w:r>
          </w:p>
        </w:tc>
        <w:tc>
          <w:tcPr>
            <w:tcW w:w="622" w:type="pct"/>
            <w:shd w:val="clear" w:color="auto" w:fill="auto"/>
            <w:noWrap/>
            <w:vAlign w:val="bottom"/>
          </w:tcPr>
          <w:p w14:paraId="473E4C9B" w14:textId="2EE86EEB" w:rsidR="00D5332B" w:rsidRPr="00485272" w:rsidRDefault="00510BB0" w:rsidP="00ED7448">
            <w:pPr>
              <w:spacing w:after="0" w:line="360" w:lineRule="auto"/>
              <w:jc w:val="right"/>
              <w:rPr>
                <w:b/>
                <w:bCs/>
                <w:szCs w:val="24"/>
              </w:rPr>
            </w:pPr>
            <w:r w:rsidRPr="00485272">
              <w:rPr>
                <w:b/>
                <w:bCs/>
                <w:szCs w:val="24"/>
              </w:rPr>
              <w:t>201</w:t>
            </w:r>
            <w:r w:rsidR="002E3D29">
              <w:rPr>
                <w:b/>
                <w:bCs/>
                <w:szCs w:val="24"/>
              </w:rPr>
              <w:t>.</w:t>
            </w:r>
            <w:r w:rsidRPr="00485272">
              <w:rPr>
                <w:b/>
                <w:bCs/>
                <w:szCs w:val="24"/>
              </w:rPr>
              <w:t>58</w:t>
            </w:r>
          </w:p>
        </w:tc>
        <w:tc>
          <w:tcPr>
            <w:tcW w:w="622" w:type="pct"/>
            <w:shd w:val="clear" w:color="auto" w:fill="auto"/>
            <w:noWrap/>
            <w:vAlign w:val="bottom"/>
          </w:tcPr>
          <w:p w14:paraId="3C0DA7FB" w14:textId="1B02541B" w:rsidR="00D5332B" w:rsidRPr="00485272" w:rsidRDefault="00510BB0" w:rsidP="00ED7448">
            <w:pPr>
              <w:spacing w:after="0" w:line="360" w:lineRule="auto"/>
              <w:jc w:val="right"/>
              <w:rPr>
                <w:b/>
                <w:bCs/>
                <w:szCs w:val="24"/>
              </w:rPr>
            </w:pPr>
            <w:r w:rsidRPr="00485272">
              <w:rPr>
                <w:b/>
                <w:bCs/>
                <w:szCs w:val="24"/>
              </w:rPr>
              <w:t>208</w:t>
            </w:r>
            <w:r w:rsidR="002E3D29">
              <w:rPr>
                <w:b/>
                <w:bCs/>
                <w:szCs w:val="24"/>
              </w:rPr>
              <w:t>.</w:t>
            </w:r>
            <w:r w:rsidRPr="00485272">
              <w:rPr>
                <w:b/>
                <w:bCs/>
                <w:szCs w:val="24"/>
              </w:rPr>
              <w:t>04</w:t>
            </w:r>
          </w:p>
        </w:tc>
        <w:tc>
          <w:tcPr>
            <w:tcW w:w="620" w:type="pct"/>
            <w:shd w:val="clear" w:color="auto" w:fill="auto"/>
            <w:noWrap/>
            <w:vAlign w:val="bottom"/>
          </w:tcPr>
          <w:p w14:paraId="72F22192" w14:textId="07C07DC7" w:rsidR="00D5332B" w:rsidRPr="00485272" w:rsidRDefault="00510BB0" w:rsidP="00ED7448">
            <w:pPr>
              <w:spacing w:after="0" w:line="360" w:lineRule="auto"/>
              <w:jc w:val="right"/>
              <w:rPr>
                <w:b/>
                <w:bCs/>
                <w:szCs w:val="24"/>
              </w:rPr>
            </w:pPr>
            <w:r w:rsidRPr="00485272">
              <w:rPr>
                <w:b/>
                <w:bCs/>
                <w:szCs w:val="24"/>
              </w:rPr>
              <w:t>174</w:t>
            </w:r>
            <w:r w:rsidR="002E3D29">
              <w:rPr>
                <w:b/>
                <w:bCs/>
                <w:szCs w:val="24"/>
              </w:rPr>
              <w:t>.</w:t>
            </w:r>
            <w:r w:rsidRPr="00485272">
              <w:rPr>
                <w:b/>
                <w:bCs/>
                <w:szCs w:val="24"/>
              </w:rPr>
              <w:t>35</w:t>
            </w:r>
          </w:p>
        </w:tc>
        <w:tc>
          <w:tcPr>
            <w:tcW w:w="690" w:type="pct"/>
            <w:shd w:val="clear" w:color="auto" w:fill="auto"/>
            <w:noWrap/>
            <w:vAlign w:val="bottom"/>
          </w:tcPr>
          <w:p w14:paraId="4DFED2A1" w14:textId="4001FF03" w:rsidR="00D5332B" w:rsidRPr="00485272" w:rsidRDefault="00510BB0" w:rsidP="00ED7448">
            <w:pPr>
              <w:spacing w:after="0" w:line="360" w:lineRule="auto"/>
              <w:jc w:val="right"/>
              <w:rPr>
                <w:b/>
                <w:bCs/>
                <w:szCs w:val="24"/>
              </w:rPr>
            </w:pPr>
            <w:r w:rsidRPr="00485272">
              <w:rPr>
                <w:b/>
                <w:bCs/>
                <w:szCs w:val="24"/>
              </w:rPr>
              <w:t>150</w:t>
            </w:r>
            <w:r w:rsidR="002E3D29">
              <w:rPr>
                <w:b/>
                <w:bCs/>
                <w:szCs w:val="24"/>
              </w:rPr>
              <w:t>.</w:t>
            </w:r>
            <w:r w:rsidRPr="00485272">
              <w:rPr>
                <w:b/>
                <w:bCs/>
                <w:szCs w:val="24"/>
              </w:rPr>
              <w:t>42</w:t>
            </w:r>
          </w:p>
        </w:tc>
      </w:tr>
      <w:tr w:rsidR="0023249D" w:rsidRPr="00485272" w14:paraId="12C88E20" w14:textId="77777777" w:rsidTr="0023249D">
        <w:trPr>
          <w:trHeight w:val="315"/>
        </w:trPr>
        <w:tc>
          <w:tcPr>
            <w:tcW w:w="1823" w:type="pct"/>
            <w:shd w:val="clear" w:color="auto" w:fill="auto"/>
            <w:noWrap/>
            <w:vAlign w:val="bottom"/>
          </w:tcPr>
          <w:p w14:paraId="7EA4B47F" w14:textId="77777777" w:rsidR="00D5332B" w:rsidRPr="00485272" w:rsidRDefault="00D5332B" w:rsidP="00ED7448">
            <w:pPr>
              <w:spacing w:after="0" w:line="360" w:lineRule="auto"/>
              <w:rPr>
                <w:szCs w:val="24"/>
              </w:rPr>
            </w:pPr>
            <w:r w:rsidRPr="00485272">
              <w:rPr>
                <w:szCs w:val="24"/>
              </w:rPr>
              <w:t>Transport and storage</w:t>
            </w:r>
          </w:p>
        </w:tc>
        <w:tc>
          <w:tcPr>
            <w:tcW w:w="622" w:type="pct"/>
            <w:shd w:val="clear" w:color="auto" w:fill="auto"/>
            <w:noWrap/>
            <w:vAlign w:val="bottom"/>
          </w:tcPr>
          <w:p w14:paraId="0FAD7363" w14:textId="651E43C0" w:rsidR="00D5332B" w:rsidRPr="00485272" w:rsidRDefault="00510BB0" w:rsidP="00ED7448">
            <w:pPr>
              <w:spacing w:after="0" w:line="360" w:lineRule="auto"/>
              <w:jc w:val="right"/>
              <w:rPr>
                <w:szCs w:val="24"/>
              </w:rPr>
            </w:pPr>
            <w:r w:rsidRPr="00485272">
              <w:rPr>
                <w:szCs w:val="24"/>
              </w:rPr>
              <w:t>29</w:t>
            </w:r>
            <w:r w:rsidR="002E3D29">
              <w:rPr>
                <w:szCs w:val="24"/>
              </w:rPr>
              <w:t>.</w:t>
            </w:r>
            <w:r w:rsidRPr="00485272">
              <w:rPr>
                <w:szCs w:val="24"/>
              </w:rPr>
              <w:t>44</w:t>
            </w:r>
          </w:p>
        </w:tc>
        <w:tc>
          <w:tcPr>
            <w:tcW w:w="622" w:type="pct"/>
            <w:shd w:val="clear" w:color="auto" w:fill="auto"/>
            <w:noWrap/>
            <w:vAlign w:val="bottom"/>
          </w:tcPr>
          <w:p w14:paraId="0C304B33" w14:textId="63296D17" w:rsidR="00D5332B" w:rsidRPr="00485272" w:rsidRDefault="00AD1F92" w:rsidP="00ED7448">
            <w:pPr>
              <w:spacing w:after="0" w:line="360" w:lineRule="auto"/>
              <w:jc w:val="right"/>
              <w:rPr>
                <w:szCs w:val="24"/>
              </w:rPr>
            </w:pPr>
            <w:r w:rsidRPr="00485272">
              <w:rPr>
                <w:szCs w:val="24"/>
              </w:rPr>
              <w:t>28</w:t>
            </w:r>
            <w:r w:rsidR="002E3D29">
              <w:rPr>
                <w:szCs w:val="24"/>
              </w:rPr>
              <w:t>.</w:t>
            </w:r>
            <w:r w:rsidRPr="00485272">
              <w:rPr>
                <w:szCs w:val="24"/>
              </w:rPr>
              <w:t>99</w:t>
            </w:r>
          </w:p>
        </w:tc>
        <w:tc>
          <w:tcPr>
            <w:tcW w:w="622" w:type="pct"/>
            <w:shd w:val="clear" w:color="auto" w:fill="auto"/>
            <w:noWrap/>
            <w:vAlign w:val="bottom"/>
          </w:tcPr>
          <w:p w14:paraId="33C199C7" w14:textId="2277DC1C" w:rsidR="00D5332B" w:rsidRPr="00485272" w:rsidRDefault="00AD1F92" w:rsidP="00ED7448">
            <w:pPr>
              <w:spacing w:after="0" w:line="360" w:lineRule="auto"/>
              <w:jc w:val="right"/>
              <w:rPr>
                <w:szCs w:val="24"/>
              </w:rPr>
            </w:pPr>
            <w:r w:rsidRPr="00485272">
              <w:rPr>
                <w:szCs w:val="24"/>
              </w:rPr>
              <w:t>21</w:t>
            </w:r>
            <w:r w:rsidR="002E3D29">
              <w:rPr>
                <w:szCs w:val="24"/>
              </w:rPr>
              <w:t>.</w:t>
            </w:r>
            <w:r w:rsidRPr="00485272">
              <w:rPr>
                <w:szCs w:val="24"/>
              </w:rPr>
              <w:t>65</w:t>
            </w:r>
          </w:p>
        </w:tc>
        <w:tc>
          <w:tcPr>
            <w:tcW w:w="620" w:type="pct"/>
            <w:shd w:val="clear" w:color="auto" w:fill="auto"/>
            <w:noWrap/>
            <w:vAlign w:val="bottom"/>
          </w:tcPr>
          <w:p w14:paraId="25352E41" w14:textId="2691BF2A" w:rsidR="00D5332B" w:rsidRPr="00485272" w:rsidRDefault="00D5332B" w:rsidP="00ED7448">
            <w:pPr>
              <w:spacing w:after="0" w:line="360" w:lineRule="auto"/>
              <w:jc w:val="right"/>
              <w:rPr>
                <w:szCs w:val="24"/>
              </w:rPr>
            </w:pPr>
            <w:r w:rsidRPr="00485272">
              <w:rPr>
                <w:szCs w:val="24"/>
              </w:rPr>
              <w:t>15</w:t>
            </w:r>
            <w:r w:rsidR="002E3D29">
              <w:rPr>
                <w:szCs w:val="24"/>
              </w:rPr>
              <w:t>.</w:t>
            </w:r>
            <w:r w:rsidRPr="00485272">
              <w:rPr>
                <w:szCs w:val="24"/>
              </w:rPr>
              <w:t>85</w:t>
            </w:r>
          </w:p>
        </w:tc>
        <w:tc>
          <w:tcPr>
            <w:tcW w:w="690" w:type="pct"/>
            <w:shd w:val="clear" w:color="auto" w:fill="auto"/>
            <w:noWrap/>
            <w:vAlign w:val="bottom"/>
          </w:tcPr>
          <w:p w14:paraId="043C279E" w14:textId="297115B9" w:rsidR="00D5332B" w:rsidRPr="00485272" w:rsidRDefault="00AD1F92" w:rsidP="00ED7448">
            <w:pPr>
              <w:spacing w:after="0" w:line="360" w:lineRule="auto"/>
              <w:jc w:val="right"/>
              <w:rPr>
                <w:szCs w:val="24"/>
              </w:rPr>
            </w:pPr>
            <w:r w:rsidRPr="00485272">
              <w:rPr>
                <w:szCs w:val="24"/>
              </w:rPr>
              <w:t>11</w:t>
            </w:r>
            <w:r w:rsidR="002E3D29">
              <w:rPr>
                <w:szCs w:val="24"/>
              </w:rPr>
              <w:t>.</w:t>
            </w:r>
            <w:r w:rsidRPr="00485272">
              <w:rPr>
                <w:szCs w:val="24"/>
              </w:rPr>
              <w:t>37</w:t>
            </w:r>
          </w:p>
        </w:tc>
      </w:tr>
      <w:tr w:rsidR="0023249D" w:rsidRPr="00485272" w14:paraId="63640A8C" w14:textId="77777777" w:rsidTr="0023249D">
        <w:trPr>
          <w:trHeight w:val="315"/>
        </w:trPr>
        <w:tc>
          <w:tcPr>
            <w:tcW w:w="1823" w:type="pct"/>
            <w:shd w:val="clear" w:color="auto" w:fill="auto"/>
            <w:noWrap/>
            <w:vAlign w:val="bottom"/>
          </w:tcPr>
          <w:p w14:paraId="33011E2B" w14:textId="77777777" w:rsidR="00D5332B" w:rsidRPr="00485272" w:rsidRDefault="00D5332B" w:rsidP="00ED7448">
            <w:pPr>
              <w:spacing w:after="0" w:line="360" w:lineRule="auto"/>
              <w:rPr>
                <w:szCs w:val="24"/>
              </w:rPr>
            </w:pPr>
            <w:r w:rsidRPr="00485272">
              <w:rPr>
                <w:szCs w:val="24"/>
              </w:rPr>
              <w:t>Communications</w:t>
            </w:r>
          </w:p>
        </w:tc>
        <w:tc>
          <w:tcPr>
            <w:tcW w:w="622" w:type="pct"/>
            <w:shd w:val="clear" w:color="auto" w:fill="auto"/>
            <w:noWrap/>
            <w:vAlign w:val="bottom"/>
          </w:tcPr>
          <w:p w14:paraId="4CEF2878" w14:textId="30333EAC"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44</w:t>
            </w:r>
          </w:p>
        </w:tc>
        <w:tc>
          <w:tcPr>
            <w:tcW w:w="622" w:type="pct"/>
            <w:shd w:val="clear" w:color="auto" w:fill="auto"/>
            <w:noWrap/>
            <w:vAlign w:val="bottom"/>
          </w:tcPr>
          <w:p w14:paraId="0DF05D10" w14:textId="1E42C51C" w:rsidR="00D5332B" w:rsidRPr="00485272" w:rsidRDefault="00AD1F92" w:rsidP="00ED7448">
            <w:pPr>
              <w:spacing w:after="0" w:line="360" w:lineRule="auto"/>
              <w:jc w:val="right"/>
              <w:rPr>
                <w:szCs w:val="24"/>
              </w:rPr>
            </w:pPr>
            <w:r w:rsidRPr="00485272">
              <w:rPr>
                <w:szCs w:val="24"/>
              </w:rPr>
              <w:t>5</w:t>
            </w:r>
            <w:r w:rsidR="002E3D29">
              <w:rPr>
                <w:szCs w:val="24"/>
              </w:rPr>
              <w:t>.</w:t>
            </w:r>
            <w:r w:rsidRPr="00485272">
              <w:rPr>
                <w:szCs w:val="24"/>
              </w:rPr>
              <w:t>99</w:t>
            </w:r>
          </w:p>
        </w:tc>
        <w:tc>
          <w:tcPr>
            <w:tcW w:w="622" w:type="pct"/>
            <w:shd w:val="clear" w:color="auto" w:fill="auto"/>
            <w:noWrap/>
            <w:vAlign w:val="bottom"/>
          </w:tcPr>
          <w:p w14:paraId="592EDDA4" w14:textId="7C8EBFAE" w:rsidR="00D5332B" w:rsidRPr="00485272" w:rsidRDefault="00D5332B" w:rsidP="00ED7448">
            <w:pPr>
              <w:spacing w:after="0" w:line="360" w:lineRule="auto"/>
              <w:jc w:val="right"/>
              <w:rPr>
                <w:szCs w:val="24"/>
              </w:rPr>
            </w:pPr>
            <w:r w:rsidRPr="00485272">
              <w:rPr>
                <w:szCs w:val="24"/>
              </w:rPr>
              <w:t>6</w:t>
            </w:r>
            <w:r w:rsidR="002E3D29">
              <w:rPr>
                <w:szCs w:val="24"/>
              </w:rPr>
              <w:t>.</w:t>
            </w:r>
            <w:r w:rsidRPr="00485272">
              <w:rPr>
                <w:szCs w:val="24"/>
              </w:rPr>
              <w:t>3</w:t>
            </w:r>
            <w:r w:rsidR="00AD1F92" w:rsidRPr="00485272">
              <w:rPr>
                <w:szCs w:val="24"/>
              </w:rPr>
              <w:t>3</w:t>
            </w:r>
          </w:p>
        </w:tc>
        <w:tc>
          <w:tcPr>
            <w:tcW w:w="620" w:type="pct"/>
            <w:shd w:val="clear" w:color="auto" w:fill="auto"/>
            <w:noWrap/>
            <w:vAlign w:val="bottom"/>
          </w:tcPr>
          <w:p w14:paraId="75F9CA92" w14:textId="7212CD64" w:rsidR="00D5332B" w:rsidRPr="00485272" w:rsidRDefault="00D5332B" w:rsidP="00ED7448">
            <w:pPr>
              <w:spacing w:after="0" w:line="360" w:lineRule="auto"/>
              <w:jc w:val="right"/>
              <w:rPr>
                <w:szCs w:val="24"/>
              </w:rPr>
            </w:pPr>
            <w:r w:rsidRPr="00485272">
              <w:rPr>
                <w:szCs w:val="24"/>
              </w:rPr>
              <w:t>9</w:t>
            </w:r>
            <w:r w:rsidR="002E3D29">
              <w:rPr>
                <w:szCs w:val="24"/>
              </w:rPr>
              <w:t>.</w:t>
            </w:r>
            <w:r w:rsidRPr="00485272">
              <w:rPr>
                <w:szCs w:val="24"/>
              </w:rPr>
              <w:t>0</w:t>
            </w:r>
          </w:p>
        </w:tc>
        <w:tc>
          <w:tcPr>
            <w:tcW w:w="690" w:type="pct"/>
            <w:shd w:val="clear" w:color="auto" w:fill="auto"/>
            <w:noWrap/>
            <w:vAlign w:val="bottom"/>
          </w:tcPr>
          <w:p w14:paraId="0ADD35C2" w14:textId="7FD59F53" w:rsidR="00D5332B" w:rsidRPr="00485272" w:rsidRDefault="00AD1F92" w:rsidP="00ED7448">
            <w:pPr>
              <w:spacing w:after="0" w:line="360" w:lineRule="auto"/>
              <w:jc w:val="right"/>
              <w:rPr>
                <w:szCs w:val="24"/>
              </w:rPr>
            </w:pPr>
            <w:r w:rsidRPr="00485272">
              <w:rPr>
                <w:szCs w:val="24"/>
              </w:rPr>
              <w:t>7</w:t>
            </w:r>
            <w:r w:rsidR="002E3D29">
              <w:rPr>
                <w:szCs w:val="24"/>
              </w:rPr>
              <w:t>.</w:t>
            </w:r>
            <w:r w:rsidRPr="00485272">
              <w:rPr>
                <w:szCs w:val="24"/>
              </w:rPr>
              <w:t>99</w:t>
            </w:r>
          </w:p>
        </w:tc>
      </w:tr>
      <w:tr w:rsidR="0023249D" w:rsidRPr="00485272" w14:paraId="003A77BC" w14:textId="77777777" w:rsidTr="0023249D">
        <w:trPr>
          <w:trHeight w:val="315"/>
        </w:trPr>
        <w:tc>
          <w:tcPr>
            <w:tcW w:w="1823" w:type="pct"/>
            <w:shd w:val="clear" w:color="auto" w:fill="auto"/>
            <w:noWrap/>
            <w:vAlign w:val="bottom"/>
          </w:tcPr>
          <w:p w14:paraId="0FF58A1C" w14:textId="77777777" w:rsidR="00D5332B" w:rsidRPr="00485272" w:rsidRDefault="00D5332B" w:rsidP="00ED7448">
            <w:pPr>
              <w:spacing w:after="0" w:line="360" w:lineRule="auto"/>
              <w:rPr>
                <w:szCs w:val="24"/>
              </w:rPr>
            </w:pPr>
            <w:r w:rsidRPr="00485272">
              <w:rPr>
                <w:szCs w:val="24"/>
              </w:rPr>
              <w:t>Energy</w:t>
            </w:r>
          </w:p>
        </w:tc>
        <w:tc>
          <w:tcPr>
            <w:tcW w:w="622" w:type="pct"/>
            <w:shd w:val="clear" w:color="auto" w:fill="auto"/>
            <w:noWrap/>
            <w:vAlign w:val="bottom"/>
          </w:tcPr>
          <w:p w14:paraId="59C00134" w14:textId="7200859D" w:rsidR="00D5332B" w:rsidRPr="00485272" w:rsidRDefault="00AD1F92" w:rsidP="00ED7448">
            <w:pPr>
              <w:spacing w:after="0" w:line="360" w:lineRule="auto"/>
              <w:jc w:val="right"/>
              <w:rPr>
                <w:szCs w:val="24"/>
              </w:rPr>
            </w:pPr>
            <w:r w:rsidRPr="00485272">
              <w:rPr>
                <w:szCs w:val="24"/>
              </w:rPr>
              <w:t>51</w:t>
            </w:r>
            <w:r w:rsidR="002E3D29">
              <w:rPr>
                <w:szCs w:val="24"/>
              </w:rPr>
              <w:t>.</w:t>
            </w:r>
            <w:r w:rsidRPr="00485272">
              <w:rPr>
                <w:szCs w:val="24"/>
              </w:rPr>
              <w:t>16</w:t>
            </w:r>
          </w:p>
        </w:tc>
        <w:tc>
          <w:tcPr>
            <w:tcW w:w="622" w:type="pct"/>
            <w:shd w:val="clear" w:color="auto" w:fill="auto"/>
            <w:noWrap/>
            <w:vAlign w:val="bottom"/>
          </w:tcPr>
          <w:p w14:paraId="35FB0819" w14:textId="00CDE70E" w:rsidR="00D5332B" w:rsidRPr="00485272" w:rsidRDefault="00AD1F92" w:rsidP="00ED7448">
            <w:pPr>
              <w:spacing w:after="0" w:line="360" w:lineRule="auto"/>
              <w:jc w:val="right"/>
              <w:rPr>
                <w:szCs w:val="24"/>
              </w:rPr>
            </w:pPr>
            <w:r w:rsidRPr="00485272">
              <w:rPr>
                <w:szCs w:val="24"/>
              </w:rPr>
              <w:t>60</w:t>
            </w:r>
            <w:r w:rsidR="002E3D29">
              <w:rPr>
                <w:szCs w:val="24"/>
              </w:rPr>
              <w:t>.</w:t>
            </w:r>
            <w:r w:rsidRPr="00485272">
              <w:rPr>
                <w:szCs w:val="24"/>
              </w:rPr>
              <w:t>28</w:t>
            </w:r>
            <w:r w:rsidR="00D5332B" w:rsidRPr="00485272">
              <w:rPr>
                <w:szCs w:val="24"/>
              </w:rPr>
              <w:t xml:space="preserve"> </w:t>
            </w:r>
          </w:p>
        </w:tc>
        <w:tc>
          <w:tcPr>
            <w:tcW w:w="622" w:type="pct"/>
            <w:shd w:val="clear" w:color="auto" w:fill="auto"/>
            <w:noWrap/>
            <w:vAlign w:val="bottom"/>
          </w:tcPr>
          <w:p w14:paraId="7A72899C" w14:textId="1FA10541" w:rsidR="00D5332B" w:rsidRPr="00485272" w:rsidRDefault="00AD1F92" w:rsidP="00ED7448">
            <w:pPr>
              <w:spacing w:after="0" w:line="360" w:lineRule="auto"/>
              <w:jc w:val="right"/>
              <w:rPr>
                <w:szCs w:val="24"/>
              </w:rPr>
            </w:pPr>
            <w:r w:rsidRPr="00485272">
              <w:rPr>
                <w:szCs w:val="24"/>
              </w:rPr>
              <w:t>77</w:t>
            </w:r>
            <w:r w:rsidR="002E3D29">
              <w:rPr>
                <w:szCs w:val="24"/>
              </w:rPr>
              <w:t>.</w:t>
            </w:r>
            <w:r w:rsidRPr="00485272">
              <w:rPr>
                <w:szCs w:val="24"/>
              </w:rPr>
              <w:t>08</w:t>
            </w:r>
          </w:p>
        </w:tc>
        <w:tc>
          <w:tcPr>
            <w:tcW w:w="620" w:type="pct"/>
            <w:shd w:val="clear" w:color="auto" w:fill="auto"/>
            <w:noWrap/>
            <w:vAlign w:val="bottom"/>
          </w:tcPr>
          <w:p w14:paraId="17162068" w14:textId="3CE3C6EF" w:rsidR="00D5332B" w:rsidRPr="00485272" w:rsidRDefault="00AD1F92" w:rsidP="00ED7448">
            <w:pPr>
              <w:spacing w:after="0" w:line="360" w:lineRule="auto"/>
              <w:jc w:val="right"/>
              <w:rPr>
                <w:szCs w:val="24"/>
              </w:rPr>
            </w:pPr>
            <w:r w:rsidRPr="00485272">
              <w:rPr>
                <w:szCs w:val="24"/>
              </w:rPr>
              <w:t>42</w:t>
            </w:r>
            <w:r w:rsidR="002E3D29">
              <w:rPr>
                <w:szCs w:val="24"/>
              </w:rPr>
              <w:t>.</w:t>
            </w:r>
            <w:r w:rsidRPr="00485272">
              <w:rPr>
                <w:szCs w:val="24"/>
              </w:rPr>
              <w:t>18</w:t>
            </w:r>
          </w:p>
        </w:tc>
        <w:tc>
          <w:tcPr>
            <w:tcW w:w="690" w:type="pct"/>
            <w:shd w:val="clear" w:color="auto" w:fill="auto"/>
            <w:noWrap/>
            <w:vAlign w:val="bottom"/>
          </w:tcPr>
          <w:p w14:paraId="46E5FD7D" w14:textId="6861F46D" w:rsidR="00D5332B" w:rsidRPr="00485272" w:rsidRDefault="00AD1F92" w:rsidP="00ED7448">
            <w:pPr>
              <w:spacing w:after="0" w:line="360" w:lineRule="auto"/>
              <w:jc w:val="right"/>
              <w:rPr>
                <w:szCs w:val="24"/>
              </w:rPr>
            </w:pPr>
            <w:r w:rsidRPr="00485272">
              <w:rPr>
                <w:szCs w:val="24"/>
              </w:rPr>
              <w:t>89</w:t>
            </w:r>
            <w:r w:rsidR="002E3D29">
              <w:rPr>
                <w:szCs w:val="24"/>
              </w:rPr>
              <w:t>.</w:t>
            </w:r>
            <w:r w:rsidRPr="00485272">
              <w:rPr>
                <w:szCs w:val="24"/>
              </w:rPr>
              <w:t>83</w:t>
            </w:r>
          </w:p>
        </w:tc>
      </w:tr>
      <w:tr w:rsidR="0023249D" w:rsidRPr="00485272" w14:paraId="42002232" w14:textId="77777777" w:rsidTr="0023249D">
        <w:trPr>
          <w:trHeight w:val="315"/>
        </w:trPr>
        <w:tc>
          <w:tcPr>
            <w:tcW w:w="1823" w:type="pct"/>
            <w:shd w:val="clear" w:color="auto" w:fill="auto"/>
            <w:noWrap/>
            <w:vAlign w:val="bottom"/>
          </w:tcPr>
          <w:p w14:paraId="5E101A2C" w14:textId="77777777" w:rsidR="00D5332B" w:rsidRPr="00485272" w:rsidRDefault="00D5332B" w:rsidP="00ED7448">
            <w:pPr>
              <w:spacing w:after="0" w:line="360" w:lineRule="auto"/>
              <w:rPr>
                <w:szCs w:val="24"/>
              </w:rPr>
            </w:pPr>
            <w:r w:rsidRPr="00485272">
              <w:rPr>
                <w:szCs w:val="24"/>
              </w:rPr>
              <w:t>Banking and financial services</w:t>
            </w:r>
          </w:p>
        </w:tc>
        <w:tc>
          <w:tcPr>
            <w:tcW w:w="622" w:type="pct"/>
            <w:shd w:val="clear" w:color="auto" w:fill="auto"/>
            <w:noWrap/>
            <w:vAlign w:val="bottom"/>
          </w:tcPr>
          <w:p w14:paraId="2AC8F0A4" w14:textId="1EC65E72" w:rsidR="00D5332B" w:rsidRPr="00485272" w:rsidRDefault="00AD1F92" w:rsidP="00ED7448">
            <w:pPr>
              <w:spacing w:after="0" w:line="360" w:lineRule="auto"/>
              <w:jc w:val="right"/>
              <w:rPr>
                <w:szCs w:val="24"/>
              </w:rPr>
            </w:pPr>
            <w:r w:rsidRPr="00485272">
              <w:rPr>
                <w:szCs w:val="24"/>
              </w:rPr>
              <w:t>12</w:t>
            </w:r>
            <w:r w:rsidR="002E3D29">
              <w:rPr>
                <w:szCs w:val="24"/>
              </w:rPr>
              <w:t>.</w:t>
            </w:r>
            <w:r w:rsidRPr="00485272">
              <w:rPr>
                <w:szCs w:val="24"/>
              </w:rPr>
              <w:t>29</w:t>
            </w:r>
          </w:p>
        </w:tc>
        <w:tc>
          <w:tcPr>
            <w:tcW w:w="622" w:type="pct"/>
            <w:shd w:val="clear" w:color="auto" w:fill="auto"/>
            <w:noWrap/>
            <w:vAlign w:val="bottom"/>
          </w:tcPr>
          <w:p w14:paraId="79C47F98" w14:textId="1FBF7389" w:rsidR="00D5332B" w:rsidRPr="00485272" w:rsidRDefault="00AD1F92" w:rsidP="00ED7448">
            <w:pPr>
              <w:spacing w:after="0" w:line="360" w:lineRule="auto"/>
              <w:jc w:val="right"/>
              <w:rPr>
                <w:szCs w:val="24"/>
              </w:rPr>
            </w:pPr>
            <w:r w:rsidRPr="00485272">
              <w:rPr>
                <w:szCs w:val="24"/>
              </w:rPr>
              <w:t>19</w:t>
            </w:r>
            <w:r w:rsidR="002E3D29">
              <w:rPr>
                <w:szCs w:val="24"/>
              </w:rPr>
              <w:t>.</w:t>
            </w:r>
            <w:r w:rsidRPr="00485272">
              <w:rPr>
                <w:szCs w:val="24"/>
              </w:rPr>
              <w:t>63</w:t>
            </w:r>
          </w:p>
        </w:tc>
        <w:tc>
          <w:tcPr>
            <w:tcW w:w="622" w:type="pct"/>
            <w:shd w:val="clear" w:color="auto" w:fill="auto"/>
            <w:noWrap/>
            <w:vAlign w:val="bottom"/>
          </w:tcPr>
          <w:p w14:paraId="025FD705" w14:textId="7C02846E" w:rsidR="00D5332B" w:rsidRPr="00485272" w:rsidRDefault="00AD1F92" w:rsidP="00ED7448">
            <w:pPr>
              <w:spacing w:after="0" w:line="360" w:lineRule="auto"/>
              <w:jc w:val="right"/>
              <w:rPr>
                <w:szCs w:val="24"/>
              </w:rPr>
            </w:pPr>
            <w:r w:rsidRPr="00485272">
              <w:rPr>
                <w:szCs w:val="24"/>
              </w:rPr>
              <w:t>19</w:t>
            </w:r>
            <w:r w:rsidR="002E3D29">
              <w:rPr>
                <w:szCs w:val="24"/>
              </w:rPr>
              <w:t>.</w:t>
            </w:r>
            <w:r w:rsidRPr="00485272">
              <w:rPr>
                <w:szCs w:val="24"/>
              </w:rPr>
              <w:t>24</w:t>
            </w:r>
          </w:p>
        </w:tc>
        <w:tc>
          <w:tcPr>
            <w:tcW w:w="620" w:type="pct"/>
            <w:shd w:val="clear" w:color="auto" w:fill="auto"/>
            <w:noWrap/>
            <w:vAlign w:val="bottom"/>
          </w:tcPr>
          <w:p w14:paraId="31C88467" w14:textId="06FB76E9" w:rsidR="00D5332B" w:rsidRPr="00485272" w:rsidRDefault="00AD1F92" w:rsidP="00ED7448">
            <w:pPr>
              <w:spacing w:after="0" w:line="360" w:lineRule="auto"/>
              <w:jc w:val="right"/>
              <w:rPr>
                <w:szCs w:val="24"/>
              </w:rPr>
            </w:pPr>
            <w:r w:rsidRPr="00485272">
              <w:rPr>
                <w:szCs w:val="24"/>
              </w:rPr>
              <w:t>26</w:t>
            </w:r>
            <w:r w:rsidR="002E3D29">
              <w:rPr>
                <w:szCs w:val="24"/>
              </w:rPr>
              <w:t>.</w:t>
            </w:r>
            <w:r w:rsidRPr="00485272">
              <w:rPr>
                <w:szCs w:val="24"/>
              </w:rPr>
              <w:t>99</w:t>
            </w:r>
          </w:p>
        </w:tc>
        <w:tc>
          <w:tcPr>
            <w:tcW w:w="690" w:type="pct"/>
            <w:shd w:val="clear" w:color="auto" w:fill="auto"/>
            <w:noWrap/>
            <w:vAlign w:val="bottom"/>
          </w:tcPr>
          <w:p w14:paraId="748C35FD" w14:textId="383A249E" w:rsidR="00D5332B" w:rsidRPr="00485272" w:rsidRDefault="00AD1F92" w:rsidP="00ED7448">
            <w:pPr>
              <w:spacing w:after="0" w:line="360" w:lineRule="auto"/>
              <w:jc w:val="right"/>
              <w:rPr>
                <w:szCs w:val="24"/>
              </w:rPr>
            </w:pPr>
            <w:r w:rsidRPr="00485272">
              <w:rPr>
                <w:szCs w:val="24"/>
              </w:rPr>
              <w:t>15</w:t>
            </w:r>
            <w:r w:rsidR="002E3D29">
              <w:rPr>
                <w:szCs w:val="24"/>
              </w:rPr>
              <w:t>.</w:t>
            </w:r>
            <w:r w:rsidRPr="00485272">
              <w:rPr>
                <w:szCs w:val="24"/>
              </w:rPr>
              <w:t>30</w:t>
            </w:r>
          </w:p>
        </w:tc>
      </w:tr>
      <w:tr w:rsidR="0023249D" w:rsidRPr="00485272" w14:paraId="207847F0" w14:textId="77777777" w:rsidTr="0023249D">
        <w:trPr>
          <w:trHeight w:val="315"/>
        </w:trPr>
        <w:tc>
          <w:tcPr>
            <w:tcW w:w="1823" w:type="pct"/>
            <w:shd w:val="clear" w:color="auto" w:fill="auto"/>
            <w:noWrap/>
            <w:vAlign w:val="bottom"/>
          </w:tcPr>
          <w:p w14:paraId="1A2CB899" w14:textId="77777777" w:rsidR="00D5332B" w:rsidRPr="00485272" w:rsidRDefault="00D5332B" w:rsidP="00ED7448">
            <w:pPr>
              <w:spacing w:after="0" w:line="360" w:lineRule="auto"/>
              <w:rPr>
                <w:szCs w:val="24"/>
              </w:rPr>
            </w:pPr>
            <w:r w:rsidRPr="00485272">
              <w:rPr>
                <w:szCs w:val="24"/>
              </w:rPr>
              <w:t>Business and other services</w:t>
            </w:r>
          </w:p>
        </w:tc>
        <w:tc>
          <w:tcPr>
            <w:tcW w:w="622" w:type="pct"/>
            <w:shd w:val="clear" w:color="auto" w:fill="auto"/>
            <w:noWrap/>
            <w:vAlign w:val="bottom"/>
          </w:tcPr>
          <w:p w14:paraId="40B296A8" w14:textId="4E18AD71" w:rsidR="00D5332B" w:rsidRPr="00485272" w:rsidRDefault="00AD1F92" w:rsidP="00ED7448">
            <w:pPr>
              <w:spacing w:after="0" w:line="360" w:lineRule="auto"/>
              <w:jc w:val="right"/>
              <w:rPr>
                <w:szCs w:val="24"/>
              </w:rPr>
            </w:pPr>
            <w:r w:rsidRPr="00485272">
              <w:rPr>
                <w:szCs w:val="24"/>
              </w:rPr>
              <w:t>77</w:t>
            </w:r>
            <w:r w:rsidR="002E3D29">
              <w:rPr>
                <w:szCs w:val="24"/>
              </w:rPr>
              <w:t>.</w:t>
            </w:r>
            <w:r w:rsidRPr="00485272">
              <w:rPr>
                <w:szCs w:val="24"/>
              </w:rPr>
              <w:t>69</w:t>
            </w:r>
          </w:p>
        </w:tc>
        <w:tc>
          <w:tcPr>
            <w:tcW w:w="622" w:type="pct"/>
            <w:shd w:val="clear" w:color="auto" w:fill="auto"/>
            <w:noWrap/>
            <w:vAlign w:val="bottom"/>
          </w:tcPr>
          <w:p w14:paraId="1E4A730A" w14:textId="7B2B8C1F" w:rsidR="00D5332B" w:rsidRPr="00485272" w:rsidRDefault="00AD1F92" w:rsidP="00ED7448">
            <w:pPr>
              <w:spacing w:after="0" w:line="360" w:lineRule="auto"/>
              <w:jc w:val="right"/>
              <w:rPr>
                <w:szCs w:val="24"/>
              </w:rPr>
            </w:pPr>
            <w:r w:rsidRPr="00485272">
              <w:rPr>
                <w:szCs w:val="24"/>
              </w:rPr>
              <w:t>86</w:t>
            </w:r>
            <w:r w:rsidR="002E3D29">
              <w:rPr>
                <w:szCs w:val="24"/>
              </w:rPr>
              <w:t>.</w:t>
            </w:r>
            <w:r w:rsidRPr="00485272">
              <w:rPr>
                <w:szCs w:val="24"/>
              </w:rPr>
              <w:t>68</w:t>
            </w:r>
          </w:p>
        </w:tc>
        <w:tc>
          <w:tcPr>
            <w:tcW w:w="622" w:type="pct"/>
            <w:shd w:val="clear" w:color="auto" w:fill="auto"/>
            <w:noWrap/>
            <w:vAlign w:val="bottom"/>
          </w:tcPr>
          <w:p w14:paraId="292C0F77" w14:textId="5B7367EE" w:rsidR="00D5332B" w:rsidRPr="00485272" w:rsidRDefault="00AD1F92" w:rsidP="00ED7448">
            <w:pPr>
              <w:spacing w:after="0" w:line="360" w:lineRule="auto"/>
              <w:jc w:val="right"/>
              <w:rPr>
                <w:szCs w:val="24"/>
              </w:rPr>
            </w:pPr>
            <w:r w:rsidRPr="00485272">
              <w:rPr>
                <w:szCs w:val="24"/>
              </w:rPr>
              <w:t>83</w:t>
            </w:r>
            <w:r w:rsidR="002E3D29">
              <w:rPr>
                <w:szCs w:val="24"/>
              </w:rPr>
              <w:t>.</w:t>
            </w:r>
            <w:r w:rsidRPr="00485272">
              <w:rPr>
                <w:szCs w:val="24"/>
              </w:rPr>
              <w:t>74</w:t>
            </w:r>
          </w:p>
        </w:tc>
        <w:tc>
          <w:tcPr>
            <w:tcW w:w="620" w:type="pct"/>
            <w:shd w:val="clear" w:color="auto" w:fill="auto"/>
            <w:noWrap/>
            <w:vAlign w:val="bottom"/>
          </w:tcPr>
          <w:p w14:paraId="1A5A10FD" w14:textId="09280C73" w:rsidR="00D5332B" w:rsidRPr="00485272" w:rsidRDefault="00AD1F92" w:rsidP="00ED7448">
            <w:pPr>
              <w:spacing w:after="0" w:line="360" w:lineRule="auto"/>
              <w:jc w:val="right"/>
              <w:rPr>
                <w:szCs w:val="24"/>
              </w:rPr>
            </w:pPr>
            <w:r w:rsidRPr="00485272">
              <w:rPr>
                <w:szCs w:val="24"/>
              </w:rPr>
              <w:t>80</w:t>
            </w:r>
            <w:r w:rsidR="002E3D29">
              <w:rPr>
                <w:szCs w:val="24"/>
              </w:rPr>
              <w:t>.</w:t>
            </w:r>
            <w:r w:rsidRPr="00485272">
              <w:rPr>
                <w:szCs w:val="24"/>
              </w:rPr>
              <w:t>32</w:t>
            </w:r>
          </w:p>
        </w:tc>
        <w:tc>
          <w:tcPr>
            <w:tcW w:w="690" w:type="pct"/>
            <w:shd w:val="clear" w:color="auto" w:fill="auto"/>
            <w:noWrap/>
            <w:vAlign w:val="bottom"/>
          </w:tcPr>
          <w:p w14:paraId="0C4A7BB3" w14:textId="1CAF436D" w:rsidR="00D5332B" w:rsidRPr="00485272" w:rsidRDefault="00AD1F92" w:rsidP="00ED7448">
            <w:pPr>
              <w:spacing w:after="0" w:line="360" w:lineRule="auto"/>
              <w:jc w:val="right"/>
              <w:rPr>
                <w:szCs w:val="24"/>
              </w:rPr>
            </w:pPr>
            <w:r w:rsidRPr="00485272">
              <w:rPr>
                <w:szCs w:val="24"/>
              </w:rPr>
              <w:t>25</w:t>
            </w:r>
            <w:r w:rsidR="002E3D29">
              <w:rPr>
                <w:szCs w:val="24"/>
              </w:rPr>
              <w:t>.</w:t>
            </w:r>
            <w:r w:rsidRPr="00485272">
              <w:rPr>
                <w:szCs w:val="24"/>
              </w:rPr>
              <w:t>93</w:t>
            </w:r>
          </w:p>
        </w:tc>
      </w:tr>
      <w:tr w:rsidR="0023249D" w:rsidRPr="00485272" w14:paraId="26DF8B13" w14:textId="77777777" w:rsidTr="0023249D">
        <w:trPr>
          <w:trHeight w:val="315"/>
        </w:trPr>
        <w:tc>
          <w:tcPr>
            <w:tcW w:w="1823" w:type="pct"/>
            <w:shd w:val="clear" w:color="auto" w:fill="auto"/>
            <w:noWrap/>
            <w:vAlign w:val="bottom"/>
          </w:tcPr>
          <w:p w14:paraId="416C87B9" w14:textId="77777777" w:rsidR="00D5332B" w:rsidRPr="00485272" w:rsidRDefault="00D5332B" w:rsidP="00ED7448">
            <w:pPr>
              <w:spacing w:after="0" w:line="360" w:lineRule="auto"/>
              <w:rPr>
                <w:szCs w:val="24"/>
              </w:rPr>
            </w:pPr>
          </w:p>
        </w:tc>
        <w:tc>
          <w:tcPr>
            <w:tcW w:w="622" w:type="pct"/>
            <w:shd w:val="clear" w:color="auto" w:fill="auto"/>
            <w:noWrap/>
            <w:vAlign w:val="bottom"/>
          </w:tcPr>
          <w:p w14:paraId="7B9F8D42" w14:textId="32A8C2FF"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32FB2100"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672DD8C9"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64E2846A"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60FEB7D7"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6D40680C" w14:textId="77777777" w:rsidTr="0023249D">
        <w:trPr>
          <w:trHeight w:val="315"/>
        </w:trPr>
        <w:tc>
          <w:tcPr>
            <w:tcW w:w="1823" w:type="pct"/>
            <w:shd w:val="clear" w:color="auto" w:fill="auto"/>
            <w:noWrap/>
            <w:vAlign w:val="bottom"/>
          </w:tcPr>
          <w:p w14:paraId="68E714D1" w14:textId="4684E8F6" w:rsidR="00D5332B" w:rsidRPr="00485272" w:rsidRDefault="000C7322" w:rsidP="00ED7448">
            <w:pPr>
              <w:spacing w:after="0" w:line="360" w:lineRule="auto"/>
              <w:rPr>
                <w:b/>
                <w:bCs/>
                <w:szCs w:val="24"/>
              </w:rPr>
            </w:pPr>
            <w:r w:rsidRPr="00485272">
              <w:rPr>
                <w:b/>
                <w:bCs/>
                <w:szCs w:val="24"/>
              </w:rPr>
              <w:t xml:space="preserve">PRODUCTION SECTORS </w:t>
            </w:r>
          </w:p>
        </w:tc>
        <w:tc>
          <w:tcPr>
            <w:tcW w:w="622" w:type="pct"/>
            <w:shd w:val="clear" w:color="auto" w:fill="auto"/>
            <w:noWrap/>
            <w:vAlign w:val="bottom"/>
          </w:tcPr>
          <w:p w14:paraId="0416899E" w14:textId="2AD0CCE7" w:rsidR="00D5332B" w:rsidRPr="00485272" w:rsidRDefault="00AD1F92" w:rsidP="00ED7448">
            <w:pPr>
              <w:spacing w:after="0" w:line="360" w:lineRule="auto"/>
              <w:jc w:val="right"/>
              <w:rPr>
                <w:b/>
                <w:bCs/>
                <w:szCs w:val="24"/>
              </w:rPr>
            </w:pPr>
            <w:r w:rsidRPr="00485272">
              <w:rPr>
                <w:b/>
                <w:bCs/>
                <w:szCs w:val="24"/>
              </w:rPr>
              <w:t>160</w:t>
            </w:r>
            <w:r w:rsidR="002E3D29">
              <w:rPr>
                <w:b/>
                <w:bCs/>
                <w:szCs w:val="24"/>
              </w:rPr>
              <w:t>.</w:t>
            </w:r>
            <w:r w:rsidRPr="00485272">
              <w:rPr>
                <w:b/>
                <w:bCs/>
                <w:szCs w:val="24"/>
              </w:rPr>
              <w:t>1</w:t>
            </w:r>
          </w:p>
        </w:tc>
        <w:tc>
          <w:tcPr>
            <w:tcW w:w="622" w:type="pct"/>
            <w:shd w:val="clear" w:color="auto" w:fill="auto"/>
            <w:noWrap/>
            <w:vAlign w:val="bottom"/>
          </w:tcPr>
          <w:p w14:paraId="6FAA3741" w14:textId="7F2B5051" w:rsidR="00D5332B" w:rsidRPr="00485272" w:rsidRDefault="00AD1F92" w:rsidP="00ED7448">
            <w:pPr>
              <w:spacing w:after="0" w:line="360" w:lineRule="auto"/>
              <w:jc w:val="right"/>
              <w:rPr>
                <w:b/>
                <w:bCs/>
                <w:szCs w:val="24"/>
              </w:rPr>
            </w:pPr>
            <w:r w:rsidRPr="00485272">
              <w:rPr>
                <w:b/>
                <w:bCs/>
                <w:szCs w:val="24"/>
              </w:rPr>
              <w:t>197</w:t>
            </w:r>
            <w:r w:rsidR="002E3D29">
              <w:rPr>
                <w:b/>
                <w:bCs/>
                <w:szCs w:val="24"/>
              </w:rPr>
              <w:t>.</w:t>
            </w:r>
            <w:r w:rsidRPr="00485272">
              <w:rPr>
                <w:b/>
                <w:bCs/>
                <w:szCs w:val="24"/>
              </w:rPr>
              <w:t>97</w:t>
            </w:r>
          </w:p>
        </w:tc>
        <w:tc>
          <w:tcPr>
            <w:tcW w:w="622" w:type="pct"/>
            <w:shd w:val="clear" w:color="auto" w:fill="auto"/>
            <w:noWrap/>
            <w:vAlign w:val="bottom"/>
          </w:tcPr>
          <w:p w14:paraId="7016B60A" w14:textId="332E265B" w:rsidR="00D5332B" w:rsidRPr="00485272" w:rsidRDefault="00AD1F92" w:rsidP="00ED7448">
            <w:pPr>
              <w:spacing w:after="0" w:line="360" w:lineRule="auto"/>
              <w:jc w:val="right"/>
              <w:rPr>
                <w:b/>
                <w:bCs/>
                <w:szCs w:val="24"/>
              </w:rPr>
            </w:pPr>
            <w:r w:rsidRPr="00485272">
              <w:rPr>
                <w:b/>
                <w:bCs/>
                <w:szCs w:val="24"/>
              </w:rPr>
              <w:t>195</w:t>
            </w:r>
            <w:r w:rsidR="002E3D29">
              <w:rPr>
                <w:b/>
                <w:bCs/>
                <w:szCs w:val="24"/>
              </w:rPr>
              <w:t>.</w:t>
            </w:r>
            <w:r w:rsidRPr="00485272">
              <w:rPr>
                <w:b/>
                <w:bCs/>
                <w:szCs w:val="24"/>
              </w:rPr>
              <w:t>79</w:t>
            </w:r>
          </w:p>
        </w:tc>
        <w:tc>
          <w:tcPr>
            <w:tcW w:w="620" w:type="pct"/>
            <w:shd w:val="clear" w:color="auto" w:fill="auto"/>
            <w:noWrap/>
            <w:vAlign w:val="bottom"/>
          </w:tcPr>
          <w:p w14:paraId="3252A062" w14:textId="7A8C2D3C" w:rsidR="00D5332B" w:rsidRPr="00485272" w:rsidRDefault="00AD1F92" w:rsidP="00ED7448">
            <w:pPr>
              <w:spacing w:after="0" w:line="360" w:lineRule="auto"/>
              <w:jc w:val="right"/>
              <w:rPr>
                <w:b/>
                <w:bCs/>
                <w:szCs w:val="24"/>
              </w:rPr>
            </w:pPr>
            <w:r w:rsidRPr="00485272">
              <w:rPr>
                <w:b/>
                <w:bCs/>
                <w:szCs w:val="24"/>
              </w:rPr>
              <w:t>182</w:t>
            </w:r>
            <w:r w:rsidR="002E3D29">
              <w:rPr>
                <w:b/>
                <w:bCs/>
                <w:szCs w:val="24"/>
              </w:rPr>
              <w:t>.</w:t>
            </w:r>
            <w:r w:rsidRPr="00485272">
              <w:rPr>
                <w:b/>
                <w:bCs/>
                <w:szCs w:val="24"/>
              </w:rPr>
              <w:t>97</w:t>
            </w:r>
          </w:p>
        </w:tc>
        <w:tc>
          <w:tcPr>
            <w:tcW w:w="690" w:type="pct"/>
            <w:shd w:val="clear" w:color="auto" w:fill="auto"/>
            <w:noWrap/>
            <w:vAlign w:val="bottom"/>
          </w:tcPr>
          <w:p w14:paraId="26DFA818" w14:textId="7F67FCC3" w:rsidR="00D5332B" w:rsidRPr="00485272" w:rsidRDefault="00AD1F92" w:rsidP="00ED7448">
            <w:pPr>
              <w:spacing w:after="0" w:line="360" w:lineRule="auto"/>
              <w:jc w:val="right"/>
              <w:rPr>
                <w:b/>
                <w:bCs/>
                <w:szCs w:val="24"/>
              </w:rPr>
            </w:pPr>
            <w:r w:rsidRPr="00485272">
              <w:rPr>
                <w:b/>
                <w:bCs/>
                <w:szCs w:val="24"/>
              </w:rPr>
              <w:t>178</w:t>
            </w:r>
            <w:r w:rsidR="002E3D29">
              <w:rPr>
                <w:b/>
                <w:bCs/>
                <w:szCs w:val="24"/>
              </w:rPr>
              <w:t>.</w:t>
            </w:r>
            <w:r w:rsidRPr="00485272">
              <w:rPr>
                <w:b/>
                <w:bCs/>
                <w:szCs w:val="24"/>
              </w:rPr>
              <w:t>66</w:t>
            </w:r>
          </w:p>
        </w:tc>
      </w:tr>
      <w:tr w:rsidR="0023249D" w:rsidRPr="00485272" w14:paraId="40D2C709" w14:textId="77777777" w:rsidTr="0023249D">
        <w:trPr>
          <w:trHeight w:val="315"/>
        </w:trPr>
        <w:tc>
          <w:tcPr>
            <w:tcW w:w="1823" w:type="pct"/>
            <w:shd w:val="clear" w:color="auto" w:fill="auto"/>
            <w:noWrap/>
            <w:vAlign w:val="bottom"/>
          </w:tcPr>
          <w:p w14:paraId="5AE49190" w14:textId="7C772C67" w:rsidR="00D5332B" w:rsidRPr="00485272" w:rsidRDefault="00D5332B" w:rsidP="00ED7448">
            <w:pPr>
              <w:spacing w:after="0" w:line="360" w:lineRule="auto"/>
              <w:rPr>
                <w:szCs w:val="24"/>
              </w:rPr>
            </w:pPr>
            <w:r w:rsidRPr="00485272">
              <w:rPr>
                <w:szCs w:val="24"/>
              </w:rPr>
              <w:t>Agriculture, forestry and fishing</w:t>
            </w:r>
          </w:p>
        </w:tc>
        <w:tc>
          <w:tcPr>
            <w:tcW w:w="622" w:type="pct"/>
            <w:shd w:val="clear" w:color="auto" w:fill="auto"/>
            <w:noWrap/>
            <w:vAlign w:val="bottom"/>
          </w:tcPr>
          <w:p w14:paraId="0DB12F3C" w14:textId="0E44577D" w:rsidR="00D5332B" w:rsidRPr="00485272" w:rsidRDefault="00AD1F92" w:rsidP="00ED7448">
            <w:pPr>
              <w:spacing w:after="0" w:line="360" w:lineRule="auto"/>
              <w:jc w:val="right"/>
              <w:rPr>
                <w:b/>
                <w:bCs/>
                <w:szCs w:val="24"/>
              </w:rPr>
            </w:pPr>
            <w:r w:rsidRPr="00485272">
              <w:rPr>
                <w:b/>
                <w:bCs/>
                <w:szCs w:val="24"/>
              </w:rPr>
              <w:t>84</w:t>
            </w:r>
            <w:r w:rsidR="002E3D29">
              <w:rPr>
                <w:b/>
                <w:bCs/>
                <w:szCs w:val="24"/>
              </w:rPr>
              <w:t>.</w:t>
            </w:r>
            <w:r w:rsidRPr="00485272">
              <w:rPr>
                <w:b/>
                <w:bCs/>
                <w:szCs w:val="24"/>
              </w:rPr>
              <w:t>57</w:t>
            </w:r>
          </w:p>
        </w:tc>
        <w:tc>
          <w:tcPr>
            <w:tcW w:w="622" w:type="pct"/>
            <w:shd w:val="clear" w:color="auto" w:fill="auto"/>
            <w:noWrap/>
            <w:vAlign w:val="bottom"/>
          </w:tcPr>
          <w:p w14:paraId="616DD62E" w14:textId="33355F97" w:rsidR="00D5332B" w:rsidRPr="00485272" w:rsidRDefault="00AD1F92" w:rsidP="00ED7448">
            <w:pPr>
              <w:spacing w:after="0" w:line="360" w:lineRule="auto"/>
              <w:jc w:val="right"/>
              <w:rPr>
                <w:b/>
                <w:bCs/>
                <w:szCs w:val="24"/>
              </w:rPr>
            </w:pPr>
            <w:r w:rsidRPr="00485272">
              <w:rPr>
                <w:b/>
                <w:bCs/>
                <w:szCs w:val="24"/>
              </w:rPr>
              <w:t>115</w:t>
            </w:r>
            <w:r w:rsidR="002E3D29">
              <w:rPr>
                <w:b/>
                <w:bCs/>
                <w:szCs w:val="24"/>
              </w:rPr>
              <w:t>.</w:t>
            </w:r>
            <w:r w:rsidRPr="00485272">
              <w:rPr>
                <w:b/>
                <w:bCs/>
                <w:szCs w:val="24"/>
              </w:rPr>
              <w:t>28</w:t>
            </w:r>
          </w:p>
        </w:tc>
        <w:tc>
          <w:tcPr>
            <w:tcW w:w="622" w:type="pct"/>
            <w:shd w:val="clear" w:color="auto" w:fill="auto"/>
            <w:noWrap/>
            <w:vAlign w:val="bottom"/>
          </w:tcPr>
          <w:p w14:paraId="4DBE8431" w14:textId="38D26018" w:rsidR="00D5332B" w:rsidRPr="00485272" w:rsidRDefault="00AD1F92" w:rsidP="00ED7448">
            <w:pPr>
              <w:spacing w:after="0" w:line="360" w:lineRule="auto"/>
              <w:jc w:val="right"/>
              <w:rPr>
                <w:b/>
                <w:bCs/>
                <w:szCs w:val="24"/>
              </w:rPr>
            </w:pPr>
            <w:r w:rsidRPr="00485272">
              <w:rPr>
                <w:b/>
                <w:bCs/>
                <w:szCs w:val="24"/>
              </w:rPr>
              <w:t>95</w:t>
            </w:r>
            <w:r w:rsidR="002E3D29">
              <w:rPr>
                <w:b/>
                <w:bCs/>
                <w:szCs w:val="24"/>
              </w:rPr>
              <w:t>.</w:t>
            </w:r>
            <w:r w:rsidRPr="00485272">
              <w:rPr>
                <w:b/>
                <w:bCs/>
                <w:szCs w:val="24"/>
              </w:rPr>
              <w:t>0</w:t>
            </w:r>
          </w:p>
        </w:tc>
        <w:tc>
          <w:tcPr>
            <w:tcW w:w="620" w:type="pct"/>
            <w:shd w:val="clear" w:color="auto" w:fill="auto"/>
            <w:noWrap/>
            <w:vAlign w:val="bottom"/>
          </w:tcPr>
          <w:p w14:paraId="20E231B5" w14:textId="6EECCB6E" w:rsidR="00D5332B" w:rsidRPr="00485272" w:rsidRDefault="00AD1F92" w:rsidP="00ED7448">
            <w:pPr>
              <w:spacing w:after="0" w:line="360" w:lineRule="auto"/>
              <w:jc w:val="right"/>
              <w:rPr>
                <w:b/>
                <w:bCs/>
                <w:szCs w:val="24"/>
              </w:rPr>
            </w:pPr>
            <w:r w:rsidRPr="00485272">
              <w:rPr>
                <w:b/>
                <w:bCs/>
                <w:szCs w:val="24"/>
              </w:rPr>
              <w:t>98</w:t>
            </w:r>
            <w:r w:rsidR="002E3D29">
              <w:rPr>
                <w:b/>
                <w:bCs/>
                <w:szCs w:val="24"/>
              </w:rPr>
              <w:t>.</w:t>
            </w:r>
            <w:r w:rsidRPr="00485272">
              <w:rPr>
                <w:b/>
                <w:bCs/>
                <w:szCs w:val="24"/>
              </w:rPr>
              <w:t>55</w:t>
            </w:r>
          </w:p>
        </w:tc>
        <w:tc>
          <w:tcPr>
            <w:tcW w:w="690" w:type="pct"/>
            <w:shd w:val="clear" w:color="auto" w:fill="auto"/>
            <w:noWrap/>
            <w:vAlign w:val="bottom"/>
          </w:tcPr>
          <w:p w14:paraId="2099A16E" w14:textId="31102DA1" w:rsidR="00D5332B" w:rsidRPr="00485272" w:rsidRDefault="00AD1F92" w:rsidP="00ED7448">
            <w:pPr>
              <w:spacing w:after="0" w:line="360" w:lineRule="auto"/>
              <w:jc w:val="right"/>
              <w:rPr>
                <w:b/>
                <w:bCs/>
                <w:szCs w:val="24"/>
              </w:rPr>
            </w:pPr>
            <w:r w:rsidRPr="00485272">
              <w:rPr>
                <w:b/>
                <w:bCs/>
                <w:szCs w:val="24"/>
              </w:rPr>
              <w:t>79</w:t>
            </w:r>
            <w:r w:rsidR="002E3D29">
              <w:rPr>
                <w:b/>
                <w:bCs/>
                <w:szCs w:val="24"/>
              </w:rPr>
              <w:t>.</w:t>
            </w:r>
            <w:r w:rsidRPr="00485272">
              <w:rPr>
                <w:b/>
                <w:bCs/>
                <w:szCs w:val="24"/>
              </w:rPr>
              <w:t>95</w:t>
            </w:r>
          </w:p>
        </w:tc>
      </w:tr>
      <w:tr w:rsidR="0023249D" w:rsidRPr="00485272" w14:paraId="6D2BAE4B" w14:textId="77777777" w:rsidTr="0023249D">
        <w:trPr>
          <w:trHeight w:val="315"/>
        </w:trPr>
        <w:tc>
          <w:tcPr>
            <w:tcW w:w="1823" w:type="pct"/>
            <w:shd w:val="clear" w:color="auto" w:fill="auto"/>
            <w:noWrap/>
            <w:vAlign w:val="bottom"/>
          </w:tcPr>
          <w:p w14:paraId="712A8872" w14:textId="77777777" w:rsidR="00D5332B" w:rsidRPr="00485272" w:rsidRDefault="00D5332B" w:rsidP="00ED7448">
            <w:pPr>
              <w:spacing w:after="0" w:line="360" w:lineRule="auto"/>
              <w:rPr>
                <w:szCs w:val="24"/>
              </w:rPr>
            </w:pPr>
            <w:r w:rsidRPr="00485272">
              <w:rPr>
                <w:szCs w:val="24"/>
              </w:rPr>
              <w:t xml:space="preserve">       - Agriculture</w:t>
            </w:r>
          </w:p>
        </w:tc>
        <w:tc>
          <w:tcPr>
            <w:tcW w:w="622" w:type="pct"/>
            <w:shd w:val="clear" w:color="auto" w:fill="auto"/>
            <w:noWrap/>
            <w:vAlign w:val="bottom"/>
          </w:tcPr>
          <w:p w14:paraId="07C17800" w14:textId="7F232897" w:rsidR="00D5332B" w:rsidRPr="00485272" w:rsidRDefault="00AD1F92" w:rsidP="00ED7448">
            <w:pPr>
              <w:spacing w:after="0" w:line="360" w:lineRule="auto"/>
              <w:jc w:val="right"/>
              <w:rPr>
                <w:szCs w:val="24"/>
              </w:rPr>
            </w:pPr>
            <w:r w:rsidRPr="00485272">
              <w:rPr>
                <w:szCs w:val="24"/>
              </w:rPr>
              <w:t>66</w:t>
            </w:r>
            <w:r w:rsidR="002E3D29">
              <w:rPr>
                <w:szCs w:val="24"/>
              </w:rPr>
              <w:t>.</w:t>
            </w:r>
            <w:r w:rsidRPr="00485272">
              <w:rPr>
                <w:szCs w:val="24"/>
              </w:rPr>
              <w:t>79</w:t>
            </w:r>
          </w:p>
        </w:tc>
        <w:tc>
          <w:tcPr>
            <w:tcW w:w="622" w:type="pct"/>
            <w:shd w:val="clear" w:color="auto" w:fill="auto"/>
            <w:noWrap/>
            <w:vAlign w:val="bottom"/>
          </w:tcPr>
          <w:p w14:paraId="242551C6" w14:textId="5D377695" w:rsidR="00D5332B" w:rsidRPr="00485272" w:rsidRDefault="00AD1F92" w:rsidP="00ED7448">
            <w:pPr>
              <w:spacing w:after="0" w:line="360" w:lineRule="auto"/>
              <w:jc w:val="right"/>
              <w:rPr>
                <w:szCs w:val="24"/>
              </w:rPr>
            </w:pPr>
            <w:r w:rsidRPr="00485272">
              <w:rPr>
                <w:szCs w:val="24"/>
              </w:rPr>
              <w:t>105</w:t>
            </w:r>
            <w:r w:rsidR="002E3D29">
              <w:rPr>
                <w:szCs w:val="24"/>
              </w:rPr>
              <w:t>.</w:t>
            </w:r>
            <w:r w:rsidRPr="00485272">
              <w:rPr>
                <w:szCs w:val="24"/>
              </w:rPr>
              <w:t>06</w:t>
            </w:r>
          </w:p>
        </w:tc>
        <w:tc>
          <w:tcPr>
            <w:tcW w:w="622" w:type="pct"/>
            <w:shd w:val="clear" w:color="auto" w:fill="auto"/>
            <w:noWrap/>
            <w:vAlign w:val="bottom"/>
          </w:tcPr>
          <w:p w14:paraId="46BECE21" w14:textId="5C093500" w:rsidR="00D5332B" w:rsidRPr="00485272" w:rsidRDefault="00AD1F92" w:rsidP="00ED7448">
            <w:pPr>
              <w:spacing w:after="0" w:line="360" w:lineRule="auto"/>
              <w:jc w:val="right"/>
              <w:rPr>
                <w:szCs w:val="24"/>
              </w:rPr>
            </w:pPr>
            <w:r w:rsidRPr="00485272">
              <w:rPr>
                <w:szCs w:val="24"/>
              </w:rPr>
              <w:t>80</w:t>
            </w:r>
            <w:r w:rsidR="002E3D29">
              <w:rPr>
                <w:szCs w:val="24"/>
              </w:rPr>
              <w:t>.</w:t>
            </w:r>
            <w:r w:rsidRPr="00485272">
              <w:rPr>
                <w:szCs w:val="24"/>
              </w:rPr>
              <w:t>23</w:t>
            </w:r>
          </w:p>
        </w:tc>
        <w:tc>
          <w:tcPr>
            <w:tcW w:w="620" w:type="pct"/>
            <w:shd w:val="clear" w:color="auto" w:fill="auto"/>
            <w:noWrap/>
            <w:vAlign w:val="bottom"/>
          </w:tcPr>
          <w:p w14:paraId="20F6A07B" w14:textId="73ED5ECE" w:rsidR="00D5332B" w:rsidRPr="00485272" w:rsidRDefault="00AD1F92" w:rsidP="00ED7448">
            <w:pPr>
              <w:spacing w:after="0" w:line="360" w:lineRule="auto"/>
              <w:jc w:val="right"/>
              <w:rPr>
                <w:szCs w:val="24"/>
              </w:rPr>
            </w:pPr>
            <w:r w:rsidRPr="00485272">
              <w:rPr>
                <w:szCs w:val="24"/>
              </w:rPr>
              <w:t>83</w:t>
            </w:r>
            <w:r w:rsidR="002E3D29">
              <w:rPr>
                <w:szCs w:val="24"/>
              </w:rPr>
              <w:t>.</w:t>
            </w:r>
            <w:r w:rsidRPr="00485272">
              <w:rPr>
                <w:szCs w:val="24"/>
              </w:rPr>
              <w:t>02</w:t>
            </w:r>
          </w:p>
        </w:tc>
        <w:tc>
          <w:tcPr>
            <w:tcW w:w="690" w:type="pct"/>
            <w:shd w:val="clear" w:color="auto" w:fill="auto"/>
            <w:noWrap/>
            <w:vAlign w:val="bottom"/>
          </w:tcPr>
          <w:p w14:paraId="30775604" w14:textId="626FE74B" w:rsidR="00D5332B" w:rsidRPr="00485272" w:rsidRDefault="00AD1F92" w:rsidP="00ED7448">
            <w:pPr>
              <w:spacing w:after="0" w:line="360" w:lineRule="auto"/>
              <w:jc w:val="right"/>
              <w:rPr>
                <w:szCs w:val="24"/>
              </w:rPr>
            </w:pPr>
            <w:r w:rsidRPr="00485272">
              <w:rPr>
                <w:szCs w:val="24"/>
              </w:rPr>
              <w:t>62</w:t>
            </w:r>
            <w:r w:rsidR="002E3D29">
              <w:rPr>
                <w:szCs w:val="24"/>
              </w:rPr>
              <w:t>.</w:t>
            </w:r>
            <w:r w:rsidRPr="00485272">
              <w:rPr>
                <w:szCs w:val="24"/>
              </w:rPr>
              <w:t>33</w:t>
            </w:r>
          </w:p>
        </w:tc>
      </w:tr>
      <w:tr w:rsidR="0023249D" w:rsidRPr="00485272" w14:paraId="3848D8A3" w14:textId="77777777" w:rsidTr="0023249D">
        <w:trPr>
          <w:trHeight w:val="315"/>
        </w:trPr>
        <w:tc>
          <w:tcPr>
            <w:tcW w:w="1823" w:type="pct"/>
            <w:shd w:val="clear" w:color="auto" w:fill="auto"/>
            <w:noWrap/>
            <w:vAlign w:val="bottom"/>
          </w:tcPr>
          <w:p w14:paraId="3FCA6117" w14:textId="77777777" w:rsidR="00D5332B" w:rsidRPr="00485272" w:rsidRDefault="00D5332B" w:rsidP="00ED7448">
            <w:pPr>
              <w:spacing w:after="0" w:line="360" w:lineRule="auto"/>
              <w:rPr>
                <w:szCs w:val="24"/>
              </w:rPr>
            </w:pPr>
            <w:r w:rsidRPr="00485272">
              <w:rPr>
                <w:szCs w:val="24"/>
              </w:rPr>
              <w:t xml:space="preserve">       - Forestry</w:t>
            </w:r>
          </w:p>
        </w:tc>
        <w:tc>
          <w:tcPr>
            <w:tcW w:w="622" w:type="pct"/>
            <w:shd w:val="clear" w:color="auto" w:fill="auto"/>
            <w:noWrap/>
            <w:vAlign w:val="bottom"/>
          </w:tcPr>
          <w:p w14:paraId="51FB9422" w14:textId="481786DA" w:rsidR="00D5332B" w:rsidRPr="00485272" w:rsidRDefault="00AD1F92" w:rsidP="00ED7448">
            <w:pPr>
              <w:spacing w:after="0" w:line="360" w:lineRule="auto"/>
              <w:jc w:val="right"/>
              <w:rPr>
                <w:szCs w:val="24"/>
              </w:rPr>
            </w:pPr>
            <w:r w:rsidRPr="00485272">
              <w:rPr>
                <w:szCs w:val="24"/>
              </w:rPr>
              <w:t>14</w:t>
            </w:r>
            <w:r w:rsidR="002E3D29">
              <w:rPr>
                <w:szCs w:val="24"/>
              </w:rPr>
              <w:t>.</w:t>
            </w:r>
            <w:r w:rsidRPr="00485272">
              <w:rPr>
                <w:szCs w:val="24"/>
              </w:rPr>
              <w:t>6</w:t>
            </w:r>
          </w:p>
        </w:tc>
        <w:tc>
          <w:tcPr>
            <w:tcW w:w="622" w:type="pct"/>
            <w:shd w:val="clear" w:color="auto" w:fill="auto"/>
            <w:noWrap/>
            <w:vAlign w:val="bottom"/>
          </w:tcPr>
          <w:p w14:paraId="3B6EC1F4" w14:textId="2EDE3064" w:rsidR="00D5332B" w:rsidRPr="00485272" w:rsidRDefault="00AD1F92" w:rsidP="00ED7448">
            <w:pPr>
              <w:spacing w:after="0" w:line="360" w:lineRule="auto"/>
              <w:jc w:val="right"/>
              <w:rPr>
                <w:szCs w:val="24"/>
              </w:rPr>
            </w:pPr>
            <w:r w:rsidRPr="00485272">
              <w:rPr>
                <w:szCs w:val="24"/>
              </w:rPr>
              <w:t>9</w:t>
            </w:r>
            <w:r w:rsidR="002E3D29">
              <w:rPr>
                <w:szCs w:val="24"/>
              </w:rPr>
              <w:t>.</w:t>
            </w:r>
            <w:r w:rsidRPr="00485272">
              <w:rPr>
                <w:szCs w:val="24"/>
              </w:rPr>
              <w:t>47</w:t>
            </w:r>
          </w:p>
        </w:tc>
        <w:tc>
          <w:tcPr>
            <w:tcW w:w="622" w:type="pct"/>
            <w:shd w:val="clear" w:color="auto" w:fill="auto"/>
            <w:noWrap/>
            <w:vAlign w:val="bottom"/>
          </w:tcPr>
          <w:p w14:paraId="2313932C" w14:textId="3A1D0536" w:rsidR="00D5332B" w:rsidRPr="00485272" w:rsidRDefault="00D5332B" w:rsidP="00ED7448">
            <w:pPr>
              <w:spacing w:after="0" w:line="360" w:lineRule="auto"/>
              <w:jc w:val="right"/>
              <w:rPr>
                <w:szCs w:val="24"/>
              </w:rPr>
            </w:pPr>
            <w:r w:rsidRPr="00485272">
              <w:rPr>
                <w:szCs w:val="24"/>
              </w:rPr>
              <w:t>11</w:t>
            </w:r>
            <w:r w:rsidR="002E3D29">
              <w:rPr>
                <w:szCs w:val="24"/>
              </w:rPr>
              <w:t>.</w:t>
            </w:r>
            <w:r w:rsidRPr="00485272">
              <w:rPr>
                <w:szCs w:val="24"/>
              </w:rPr>
              <w:t>21</w:t>
            </w:r>
          </w:p>
        </w:tc>
        <w:tc>
          <w:tcPr>
            <w:tcW w:w="620" w:type="pct"/>
            <w:shd w:val="clear" w:color="auto" w:fill="auto"/>
            <w:noWrap/>
            <w:vAlign w:val="bottom"/>
          </w:tcPr>
          <w:p w14:paraId="4101B72E" w14:textId="5347F337" w:rsidR="00D5332B" w:rsidRPr="00485272" w:rsidRDefault="00D5332B" w:rsidP="00ED7448">
            <w:pPr>
              <w:spacing w:after="0" w:line="360" w:lineRule="auto"/>
              <w:jc w:val="right"/>
              <w:rPr>
                <w:szCs w:val="24"/>
              </w:rPr>
            </w:pPr>
            <w:r w:rsidRPr="00485272">
              <w:rPr>
                <w:szCs w:val="24"/>
              </w:rPr>
              <w:t>12</w:t>
            </w:r>
            <w:r w:rsidR="002E3D29">
              <w:rPr>
                <w:szCs w:val="24"/>
              </w:rPr>
              <w:t>.</w:t>
            </w:r>
            <w:r w:rsidRPr="00485272">
              <w:rPr>
                <w:szCs w:val="24"/>
              </w:rPr>
              <w:t>8</w:t>
            </w:r>
            <w:r w:rsidR="00AD1F92" w:rsidRPr="00485272">
              <w:rPr>
                <w:szCs w:val="24"/>
              </w:rPr>
              <w:t>2</w:t>
            </w:r>
          </w:p>
        </w:tc>
        <w:tc>
          <w:tcPr>
            <w:tcW w:w="690" w:type="pct"/>
            <w:shd w:val="clear" w:color="auto" w:fill="auto"/>
            <w:noWrap/>
            <w:vAlign w:val="bottom"/>
          </w:tcPr>
          <w:p w14:paraId="79DD4263" w14:textId="60D13F38" w:rsidR="00D5332B" w:rsidRPr="00485272" w:rsidRDefault="00AD1F92" w:rsidP="00ED7448">
            <w:pPr>
              <w:spacing w:after="0" w:line="360" w:lineRule="auto"/>
              <w:jc w:val="right"/>
              <w:rPr>
                <w:szCs w:val="24"/>
              </w:rPr>
            </w:pPr>
            <w:r w:rsidRPr="00485272">
              <w:rPr>
                <w:szCs w:val="24"/>
              </w:rPr>
              <w:t>15</w:t>
            </w:r>
            <w:r w:rsidR="002E3D29">
              <w:rPr>
                <w:szCs w:val="24"/>
              </w:rPr>
              <w:t>.</w:t>
            </w:r>
            <w:r w:rsidRPr="00485272">
              <w:rPr>
                <w:szCs w:val="24"/>
              </w:rPr>
              <w:t>99</w:t>
            </w:r>
          </w:p>
        </w:tc>
      </w:tr>
      <w:tr w:rsidR="0023249D" w:rsidRPr="00485272" w14:paraId="0A94BA1E" w14:textId="77777777" w:rsidTr="0023249D">
        <w:trPr>
          <w:trHeight w:val="315"/>
        </w:trPr>
        <w:tc>
          <w:tcPr>
            <w:tcW w:w="1823" w:type="pct"/>
            <w:shd w:val="clear" w:color="auto" w:fill="auto"/>
            <w:noWrap/>
            <w:vAlign w:val="bottom"/>
          </w:tcPr>
          <w:p w14:paraId="5DABA4AD" w14:textId="77777777" w:rsidR="00D5332B" w:rsidRPr="00485272" w:rsidRDefault="00D5332B" w:rsidP="00ED7448">
            <w:pPr>
              <w:spacing w:after="0" w:line="360" w:lineRule="auto"/>
              <w:rPr>
                <w:szCs w:val="24"/>
              </w:rPr>
            </w:pPr>
            <w:r w:rsidRPr="00485272">
              <w:rPr>
                <w:szCs w:val="24"/>
              </w:rPr>
              <w:t xml:space="preserve">       - Fishing</w:t>
            </w:r>
          </w:p>
        </w:tc>
        <w:tc>
          <w:tcPr>
            <w:tcW w:w="622" w:type="pct"/>
            <w:shd w:val="clear" w:color="auto" w:fill="auto"/>
            <w:noWrap/>
            <w:vAlign w:val="bottom"/>
          </w:tcPr>
          <w:p w14:paraId="1CD97B48" w14:textId="1D9E2DC7" w:rsidR="00D5332B" w:rsidRPr="00485272" w:rsidRDefault="00AD1F92" w:rsidP="00ED7448">
            <w:pPr>
              <w:spacing w:after="0" w:line="360" w:lineRule="auto"/>
              <w:jc w:val="right"/>
              <w:rPr>
                <w:szCs w:val="24"/>
              </w:rPr>
            </w:pPr>
            <w:r w:rsidRPr="00485272">
              <w:rPr>
                <w:szCs w:val="24"/>
              </w:rPr>
              <w:t>3</w:t>
            </w:r>
            <w:r w:rsidR="002E3D29">
              <w:rPr>
                <w:szCs w:val="24"/>
              </w:rPr>
              <w:t>.</w:t>
            </w:r>
            <w:r w:rsidRPr="00485272">
              <w:rPr>
                <w:szCs w:val="24"/>
              </w:rPr>
              <w:t>18</w:t>
            </w:r>
          </w:p>
        </w:tc>
        <w:tc>
          <w:tcPr>
            <w:tcW w:w="622" w:type="pct"/>
            <w:shd w:val="clear" w:color="auto" w:fill="auto"/>
            <w:noWrap/>
            <w:vAlign w:val="bottom"/>
          </w:tcPr>
          <w:p w14:paraId="5E5B4B5A" w14:textId="67711E75"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76</w:t>
            </w:r>
          </w:p>
        </w:tc>
        <w:tc>
          <w:tcPr>
            <w:tcW w:w="622" w:type="pct"/>
            <w:shd w:val="clear" w:color="auto" w:fill="auto"/>
            <w:noWrap/>
            <w:vAlign w:val="bottom"/>
          </w:tcPr>
          <w:p w14:paraId="6F669F7F" w14:textId="17130DB6" w:rsidR="00D5332B" w:rsidRPr="00485272" w:rsidRDefault="00AD1F92" w:rsidP="00ED7448">
            <w:pPr>
              <w:spacing w:after="0" w:line="360" w:lineRule="auto"/>
              <w:jc w:val="right"/>
              <w:rPr>
                <w:szCs w:val="24"/>
              </w:rPr>
            </w:pPr>
            <w:r w:rsidRPr="00485272">
              <w:rPr>
                <w:szCs w:val="24"/>
              </w:rPr>
              <w:t>3</w:t>
            </w:r>
            <w:r w:rsidR="002E3D29">
              <w:rPr>
                <w:szCs w:val="24"/>
              </w:rPr>
              <w:t>.</w:t>
            </w:r>
            <w:r w:rsidRPr="00485272">
              <w:rPr>
                <w:szCs w:val="24"/>
              </w:rPr>
              <w:t>56</w:t>
            </w:r>
          </w:p>
        </w:tc>
        <w:tc>
          <w:tcPr>
            <w:tcW w:w="620" w:type="pct"/>
            <w:shd w:val="clear" w:color="auto" w:fill="auto"/>
            <w:noWrap/>
            <w:vAlign w:val="bottom"/>
          </w:tcPr>
          <w:p w14:paraId="4F01C93E" w14:textId="47F1111E" w:rsidR="00D5332B" w:rsidRPr="00485272" w:rsidRDefault="00AD1F92" w:rsidP="00ED7448">
            <w:pPr>
              <w:spacing w:after="0" w:line="360" w:lineRule="auto"/>
              <w:jc w:val="right"/>
              <w:rPr>
                <w:szCs w:val="24"/>
              </w:rPr>
            </w:pPr>
            <w:r w:rsidRPr="00485272">
              <w:rPr>
                <w:szCs w:val="24"/>
              </w:rPr>
              <w:t>2</w:t>
            </w:r>
            <w:r w:rsidR="002E3D29">
              <w:rPr>
                <w:szCs w:val="24"/>
              </w:rPr>
              <w:t>.</w:t>
            </w:r>
            <w:r w:rsidRPr="00485272">
              <w:rPr>
                <w:szCs w:val="24"/>
              </w:rPr>
              <w:t>72</w:t>
            </w:r>
          </w:p>
        </w:tc>
        <w:tc>
          <w:tcPr>
            <w:tcW w:w="690" w:type="pct"/>
            <w:shd w:val="clear" w:color="auto" w:fill="auto"/>
            <w:noWrap/>
            <w:vAlign w:val="bottom"/>
          </w:tcPr>
          <w:p w14:paraId="12921DFA" w14:textId="273A0244" w:rsidR="00D5332B" w:rsidRPr="00485272" w:rsidRDefault="00D5332B" w:rsidP="00ED7448">
            <w:pPr>
              <w:spacing w:after="0" w:line="360" w:lineRule="auto"/>
              <w:jc w:val="right"/>
              <w:rPr>
                <w:szCs w:val="24"/>
              </w:rPr>
            </w:pPr>
            <w:r w:rsidRPr="00485272">
              <w:rPr>
                <w:szCs w:val="24"/>
              </w:rPr>
              <w:t>1</w:t>
            </w:r>
            <w:r w:rsidR="002E3D29">
              <w:rPr>
                <w:szCs w:val="24"/>
              </w:rPr>
              <w:t>.</w:t>
            </w:r>
            <w:r w:rsidR="00AD1F92" w:rsidRPr="00485272">
              <w:rPr>
                <w:szCs w:val="24"/>
              </w:rPr>
              <w:t>62</w:t>
            </w:r>
          </w:p>
        </w:tc>
      </w:tr>
      <w:tr w:rsidR="0023249D" w:rsidRPr="00485272" w14:paraId="1C09CEA5" w14:textId="77777777" w:rsidTr="0023249D">
        <w:trPr>
          <w:trHeight w:val="315"/>
        </w:trPr>
        <w:tc>
          <w:tcPr>
            <w:tcW w:w="1823" w:type="pct"/>
            <w:shd w:val="clear" w:color="auto" w:fill="auto"/>
            <w:noWrap/>
            <w:vAlign w:val="bottom"/>
          </w:tcPr>
          <w:p w14:paraId="06B4D084" w14:textId="02EF6A6D" w:rsidR="00D5332B" w:rsidRPr="00485272" w:rsidRDefault="00D5332B" w:rsidP="00ED7448">
            <w:pPr>
              <w:spacing w:after="0" w:line="360" w:lineRule="auto"/>
              <w:rPr>
                <w:szCs w:val="24"/>
              </w:rPr>
            </w:pPr>
            <w:r w:rsidRPr="00485272">
              <w:rPr>
                <w:szCs w:val="24"/>
              </w:rPr>
              <w:t>Industry, mining and construction</w:t>
            </w:r>
          </w:p>
        </w:tc>
        <w:tc>
          <w:tcPr>
            <w:tcW w:w="622" w:type="pct"/>
            <w:shd w:val="clear" w:color="auto" w:fill="auto"/>
            <w:noWrap/>
            <w:vAlign w:val="bottom"/>
          </w:tcPr>
          <w:p w14:paraId="61B01398" w14:textId="7A752C03" w:rsidR="00D5332B" w:rsidRPr="00485272" w:rsidRDefault="00AD1F92" w:rsidP="00ED7448">
            <w:pPr>
              <w:spacing w:after="0" w:line="360" w:lineRule="auto"/>
              <w:jc w:val="right"/>
              <w:rPr>
                <w:b/>
                <w:bCs/>
                <w:szCs w:val="24"/>
              </w:rPr>
            </w:pPr>
            <w:r w:rsidRPr="00485272">
              <w:rPr>
                <w:b/>
                <w:bCs/>
                <w:szCs w:val="24"/>
              </w:rPr>
              <w:t>35</w:t>
            </w:r>
            <w:r w:rsidR="002E3D29">
              <w:rPr>
                <w:b/>
                <w:bCs/>
                <w:szCs w:val="24"/>
              </w:rPr>
              <w:t>.</w:t>
            </w:r>
            <w:r w:rsidRPr="00485272">
              <w:rPr>
                <w:b/>
                <w:bCs/>
                <w:szCs w:val="24"/>
              </w:rPr>
              <w:t>85</w:t>
            </w:r>
          </w:p>
        </w:tc>
        <w:tc>
          <w:tcPr>
            <w:tcW w:w="622" w:type="pct"/>
            <w:shd w:val="clear" w:color="auto" w:fill="auto"/>
            <w:noWrap/>
            <w:vAlign w:val="bottom"/>
          </w:tcPr>
          <w:p w14:paraId="3AEC9E89" w14:textId="68746E68" w:rsidR="00D5332B" w:rsidRPr="00485272" w:rsidRDefault="00AD1F92" w:rsidP="00ED7448">
            <w:pPr>
              <w:spacing w:after="0" w:line="360" w:lineRule="auto"/>
              <w:jc w:val="right"/>
              <w:rPr>
                <w:b/>
                <w:bCs/>
                <w:szCs w:val="24"/>
              </w:rPr>
            </w:pPr>
            <w:r w:rsidRPr="00485272">
              <w:rPr>
                <w:b/>
                <w:bCs/>
                <w:szCs w:val="24"/>
              </w:rPr>
              <w:t>38</w:t>
            </w:r>
            <w:r w:rsidR="002E3D29">
              <w:rPr>
                <w:b/>
                <w:bCs/>
                <w:szCs w:val="24"/>
              </w:rPr>
              <w:t>.</w:t>
            </w:r>
            <w:r w:rsidRPr="00485272">
              <w:rPr>
                <w:b/>
                <w:bCs/>
                <w:szCs w:val="24"/>
              </w:rPr>
              <w:t>74</w:t>
            </w:r>
          </w:p>
        </w:tc>
        <w:tc>
          <w:tcPr>
            <w:tcW w:w="622" w:type="pct"/>
            <w:shd w:val="clear" w:color="auto" w:fill="auto"/>
            <w:noWrap/>
            <w:vAlign w:val="bottom"/>
          </w:tcPr>
          <w:p w14:paraId="228AD253" w14:textId="3A5C365D" w:rsidR="00D5332B" w:rsidRPr="00485272" w:rsidRDefault="00AD1F92" w:rsidP="00ED7448">
            <w:pPr>
              <w:spacing w:after="0" w:line="360" w:lineRule="auto"/>
              <w:jc w:val="right"/>
              <w:rPr>
                <w:b/>
                <w:bCs/>
                <w:szCs w:val="24"/>
              </w:rPr>
            </w:pPr>
            <w:r w:rsidRPr="00485272">
              <w:rPr>
                <w:b/>
                <w:bCs/>
                <w:szCs w:val="24"/>
              </w:rPr>
              <w:t>57</w:t>
            </w:r>
            <w:r w:rsidR="002E3D29">
              <w:rPr>
                <w:b/>
                <w:bCs/>
                <w:szCs w:val="24"/>
              </w:rPr>
              <w:t>.</w:t>
            </w:r>
            <w:r w:rsidRPr="00485272">
              <w:rPr>
                <w:b/>
                <w:bCs/>
                <w:szCs w:val="24"/>
              </w:rPr>
              <w:t>35</w:t>
            </w:r>
          </w:p>
        </w:tc>
        <w:tc>
          <w:tcPr>
            <w:tcW w:w="620" w:type="pct"/>
            <w:shd w:val="clear" w:color="auto" w:fill="auto"/>
            <w:noWrap/>
            <w:vAlign w:val="bottom"/>
          </w:tcPr>
          <w:p w14:paraId="42B38ADA" w14:textId="1A3A21FF" w:rsidR="00D5332B" w:rsidRPr="00485272" w:rsidRDefault="00AD1F92" w:rsidP="00ED7448">
            <w:pPr>
              <w:spacing w:after="0" w:line="360" w:lineRule="auto"/>
              <w:jc w:val="right"/>
              <w:rPr>
                <w:b/>
                <w:bCs/>
                <w:szCs w:val="24"/>
              </w:rPr>
            </w:pPr>
            <w:r w:rsidRPr="00485272">
              <w:rPr>
                <w:b/>
                <w:bCs/>
                <w:szCs w:val="24"/>
              </w:rPr>
              <w:t>45</w:t>
            </w:r>
            <w:r w:rsidR="002E3D29">
              <w:rPr>
                <w:b/>
                <w:bCs/>
                <w:szCs w:val="24"/>
              </w:rPr>
              <w:t>.</w:t>
            </w:r>
            <w:r w:rsidRPr="00485272">
              <w:rPr>
                <w:b/>
                <w:bCs/>
                <w:szCs w:val="24"/>
              </w:rPr>
              <w:t>85</w:t>
            </w:r>
          </w:p>
        </w:tc>
        <w:tc>
          <w:tcPr>
            <w:tcW w:w="690" w:type="pct"/>
            <w:shd w:val="clear" w:color="auto" w:fill="auto"/>
            <w:noWrap/>
            <w:vAlign w:val="bottom"/>
          </w:tcPr>
          <w:p w14:paraId="7CE298B8" w14:textId="2B899E01" w:rsidR="00D5332B" w:rsidRPr="00485272" w:rsidRDefault="00AD1F92" w:rsidP="00ED7448">
            <w:pPr>
              <w:spacing w:after="0" w:line="360" w:lineRule="auto"/>
              <w:jc w:val="right"/>
              <w:rPr>
                <w:b/>
                <w:bCs/>
                <w:szCs w:val="24"/>
              </w:rPr>
            </w:pPr>
            <w:r w:rsidRPr="00485272">
              <w:rPr>
                <w:b/>
                <w:bCs/>
                <w:szCs w:val="24"/>
              </w:rPr>
              <w:t>51</w:t>
            </w:r>
            <w:r w:rsidR="002E3D29">
              <w:rPr>
                <w:b/>
                <w:bCs/>
                <w:szCs w:val="24"/>
              </w:rPr>
              <w:t>.</w:t>
            </w:r>
            <w:r w:rsidRPr="00485272">
              <w:rPr>
                <w:b/>
                <w:bCs/>
                <w:szCs w:val="24"/>
              </w:rPr>
              <w:t>79</w:t>
            </w:r>
          </w:p>
        </w:tc>
      </w:tr>
      <w:tr w:rsidR="0023249D" w:rsidRPr="00485272" w14:paraId="316FD245" w14:textId="77777777" w:rsidTr="0023249D">
        <w:trPr>
          <w:trHeight w:val="315"/>
        </w:trPr>
        <w:tc>
          <w:tcPr>
            <w:tcW w:w="1823" w:type="pct"/>
            <w:shd w:val="clear" w:color="auto" w:fill="auto"/>
            <w:noWrap/>
            <w:vAlign w:val="bottom"/>
          </w:tcPr>
          <w:p w14:paraId="3F4956E6" w14:textId="77777777" w:rsidR="00D5332B" w:rsidRPr="00485272" w:rsidRDefault="00D5332B" w:rsidP="00ED7448">
            <w:pPr>
              <w:spacing w:after="0" w:line="360" w:lineRule="auto"/>
              <w:rPr>
                <w:szCs w:val="24"/>
              </w:rPr>
            </w:pPr>
            <w:r w:rsidRPr="00485272">
              <w:rPr>
                <w:szCs w:val="24"/>
              </w:rPr>
              <w:t xml:space="preserve">       - Industry</w:t>
            </w:r>
          </w:p>
        </w:tc>
        <w:tc>
          <w:tcPr>
            <w:tcW w:w="622" w:type="pct"/>
            <w:shd w:val="clear" w:color="auto" w:fill="auto"/>
            <w:noWrap/>
            <w:vAlign w:val="bottom"/>
          </w:tcPr>
          <w:p w14:paraId="7B978FEA" w14:textId="03701962" w:rsidR="00D5332B" w:rsidRPr="00485272" w:rsidRDefault="00AD1F92" w:rsidP="00ED7448">
            <w:pPr>
              <w:spacing w:after="0" w:line="360" w:lineRule="auto"/>
              <w:jc w:val="right"/>
              <w:rPr>
                <w:szCs w:val="24"/>
              </w:rPr>
            </w:pPr>
            <w:r w:rsidRPr="00485272">
              <w:rPr>
                <w:szCs w:val="24"/>
              </w:rPr>
              <w:t>35</w:t>
            </w:r>
            <w:r w:rsidR="002E3D29">
              <w:rPr>
                <w:szCs w:val="24"/>
              </w:rPr>
              <w:t>.</w:t>
            </w:r>
            <w:r w:rsidRPr="00485272">
              <w:rPr>
                <w:szCs w:val="24"/>
              </w:rPr>
              <w:t>07</w:t>
            </w:r>
          </w:p>
        </w:tc>
        <w:tc>
          <w:tcPr>
            <w:tcW w:w="622" w:type="pct"/>
            <w:shd w:val="clear" w:color="auto" w:fill="auto"/>
            <w:noWrap/>
            <w:vAlign w:val="bottom"/>
          </w:tcPr>
          <w:p w14:paraId="00790676" w14:textId="20757137" w:rsidR="00D5332B" w:rsidRPr="00485272" w:rsidRDefault="00AD1F92" w:rsidP="00ED7448">
            <w:pPr>
              <w:spacing w:after="0" w:line="360" w:lineRule="auto"/>
              <w:jc w:val="right"/>
              <w:rPr>
                <w:szCs w:val="24"/>
              </w:rPr>
            </w:pPr>
            <w:r w:rsidRPr="00485272">
              <w:rPr>
                <w:szCs w:val="24"/>
              </w:rPr>
              <w:t>37</w:t>
            </w:r>
            <w:r w:rsidR="002E3D29">
              <w:rPr>
                <w:szCs w:val="24"/>
              </w:rPr>
              <w:t>.</w:t>
            </w:r>
            <w:r w:rsidRPr="00485272">
              <w:rPr>
                <w:szCs w:val="24"/>
              </w:rPr>
              <w:t>72</w:t>
            </w:r>
          </w:p>
        </w:tc>
        <w:tc>
          <w:tcPr>
            <w:tcW w:w="622" w:type="pct"/>
            <w:shd w:val="clear" w:color="auto" w:fill="auto"/>
            <w:noWrap/>
            <w:vAlign w:val="bottom"/>
          </w:tcPr>
          <w:p w14:paraId="3DF9997C" w14:textId="12192704" w:rsidR="00D5332B" w:rsidRPr="00485272" w:rsidRDefault="00AD1F92" w:rsidP="00ED7448">
            <w:pPr>
              <w:spacing w:after="0" w:line="360" w:lineRule="auto"/>
              <w:jc w:val="right"/>
              <w:rPr>
                <w:szCs w:val="24"/>
              </w:rPr>
            </w:pPr>
            <w:r w:rsidRPr="00485272">
              <w:rPr>
                <w:szCs w:val="24"/>
              </w:rPr>
              <w:t>56</w:t>
            </w:r>
            <w:r w:rsidR="002E3D29">
              <w:rPr>
                <w:szCs w:val="24"/>
              </w:rPr>
              <w:t>.</w:t>
            </w:r>
            <w:r w:rsidRPr="00485272">
              <w:rPr>
                <w:szCs w:val="24"/>
              </w:rPr>
              <w:t>59</w:t>
            </w:r>
          </w:p>
        </w:tc>
        <w:tc>
          <w:tcPr>
            <w:tcW w:w="620" w:type="pct"/>
            <w:shd w:val="clear" w:color="auto" w:fill="auto"/>
            <w:noWrap/>
            <w:vAlign w:val="bottom"/>
          </w:tcPr>
          <w:p w14:paraId="2B8201DE" w14:textId="4BC31582" w:rsidR="00D5332B" w:rsidRPr="00485272" w:rsidRDefault="00AD1F92" w:rsidP="00ED7448">
            <w:pPr>
              <w:spacing w:after="0" w:line="360" w:lineRule="auto"/>
              <w:jc w:val="right"/>
              <w:rPr>
                <w:szCs w:val="24"/>
              </w:rPr>
            </w:pPr>
            <w:r w:rsidRPr="00485272">
              <w:rPr>
                <w:szCs w:val="24"/>
              </w:rPr>
              <w:t>45</w:t>
            </w:r>
            <w:r w:rsidR="002E3D29">
              <w:rPr>
                <w:szCs w:val="24"/>
              </w:rPr>
              <w:t>.</w:t>
            </w:r>
            <w:r w:rsidRPr="00485272">
              <w:rPr>
                <w:szCs w:val="24"/>
              </w:rPr>
              <w:t>82</w:t>
            </w:r>
          </w:p>
        </w:tc>
        <w:tc>
          <w:tcPr>
            <w:tcW w:w="690" w:type="pct"/>
            <w:shd w:val="clear" w:color="auto" w:fill="auto"/>
            <w:noWrap/>
            <w:vAlign w:val="bottom"/>
          </w:tcPr>
          <w:p w14:paraId="358E5C18" w14:textId="706EF7F7" w:rsidR="00D5332B" w:rsidRPr="00485272" w:rsidRDefault="00AD1F92" w:rsidP="00ED7448">
            <w:pPr>
              <w:spacing w:after="0" w:line="360" w:lineRule="auto"/>
              <w:jc w:val="right"/>
              <w:rPr>
                <w:szCs w:val="24"/>
              </w:rPr>
            </w:pPr>
            <w:r w:rsidRPr="00485272">
              <w:rPr>
                <w:szCs w:val="24"/>
              </w:rPr>
              <w:t>51</w:t>
            </w:r>
            <w:r w:rsidR="002E3D29">
              <w:rPr>
                <w:szCs w:val="24"/>
              </w:rPr>
              <w:t>.</w:t>
            </w:r>
            <w:r w:rsidRPr="00485272">
              <w:rPr>
                <w:szCs w:val="24"/>
              </w:rPr>
              <w:t>79</w:t>
            </w:r>
          </w:p>
        </w:tc>
      </w:tr>
      <w:tr w:rsidR="0023249D" w:rsidRPr="00485272" w14:paraId="0640C8D3" w14:textId="77777777" w:rsidTr="0023249D">
        <w:trPr>
          <w:trHeight w:val="315"/>
        </w:trPr>
        <w:tc>
          <w:tcPr>
            <w:tcW w:w="1823" w:type="pct"/>
            <w:shd w:val="clear" w:color="auto" w:fill="auto"/>
            <w:noWrap/>
            <w:vAlign w:val="bottom"/>
          </w:tcPr>
          <w:p w14:paraId="29E27AD5" w14:textId="77777777" w:rsidR="00D5332B" w:rsidRPr="00485272" w:rsidRDefault="00D5332B" w:rsidP="00ED7448">
            <w:pPr>
              <w:spacing w:after="0" w:line="360" w:lineRule="auto"/>
              <w:rPr>
                <w:szCs w:val="24"/>
              </w:rPr>
            </w:pPr>
            <w:r w:rsidRPr="00485272">
              <w:rPr>
                <w:szCs w:val="24"/>
              </w:rPr>
              <w:t xml:space="preserve">       - Mineral resources and mining</w:t>
            </w:r>
          </w:p>
        </w:tc>
        <w:tc>
          <w:tcPr>
            <w:tcW w:w="622" w:type="pct"/>
            <w:shd w:val="clear" w:color="auto" w:fill="auto"/>
            <w:noWrap/>
            <w:vAlign w:val="bottom"/>
          </w:tcPr>
          <w:p w14:paraId="708F0814" w14:textId="63EFB817"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78</w:t>
            </w:r>
          </w:p>
        </w:tc>
        <w:tc>
          <w:tcPr>
            <w:tcW w:w="622" w:type="pct"/>
            <w:shd w:val="clear" w:color="auto" w:fill="auto"/>
            <w:noWrap/>
            <w:vAlign w:val="bottom"/>
          </w:tcPr>
          <w:p w14:paraId="3A35EB24" w14:textId="15B35FB3"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79</w:t>
            </w:r>
          </w:p>
        </w:tc>
        <w:tc>
          <w:tcPr>
            <w:tcW w:w="622" w:type="pct"/>
            <w:shd w:val="clear" w:color="auto" w:fill="auto"/>
            <w:noWrap/>
            <w:vAlign w:val="bottom"/>
          </w:tcPr>
          <w:p w14:paraId="418A91EE" w14:textId="31830711"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76</w:t>
            </w:r>
          </w:p>
        </w:tc>
        <w:tc>
          <w:tcPr>
            <w:tcW w:w="620" w:type="pct"/>
            <w:shd w:val="clear" w:color="auto" w:fill="auto"/>
            <w:noWrap/>
            <w:vAlign w:val="bottom"/>
          </w:tcPr>
          <w:p w14:paraId="7C0D26BB" w14:textId="0C148C4E"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03</w:t>
            </w:r>
          </w:p>
        </w:tc>
        <w:tc>
          <w:tcPr>
            <w:tcW w:w="690" w:type="pct"/>
            <w:shd w:val="clear" w:color="auto" w:fill="auto"/>
            <w:noWrap/>
            <w:vAlign w:val="bottom"/>
          </w:tcPr>
          <w:p w14:paraId="1F93DAE2" w14:textId="3F56BEED" w:rsidR="00D5332B" w:rsidRPr="00485272" w:rsidRDefault="00D5332B" w:rsidP="00ED7448">
            <w:pPr>
              <w:spacing w:after="0" w:line="360" w:lineRule="auto"/>
              <w:jc w:val="right"/>
              <w:rPr>
                <w:szCs w:val="24"/>
              </w:rPr>
            </w:pPr>
            <w:r w:rsidRPr="00485272">
              <w:rPr>
                <w:szCs w:val="24"/>
              </w:rPr>
              <w:t>..</w:t>
            </w:r>
          </w:p>
        </w:tc>
      </w:tr>
      <w:tr w:rsidR="0023249D" w:rsidRPr="00485272" w14:paraId="64850488" w14:textId="77777777" w:rsidTr="0023249D">
        <w:trPr>
          <w:trHeight w:val="315"/>
        </w:trPr>
        <w:tc>
          <w:tcPr>
            <w:tcW w:w="1823" w:type="pct"/>
            <w:shd w:val="clear" w:color="auto" w:fill="auto"/>
            <w:noWrap/>
            <w:vAlign w:val="bottom"/>
          </w:tcPr>
          <w:p w14:paraId="7E650D62" w14:textId="77777777" w:rsidR="00D5332B" w:rsidRPr="00485272" w:rsidRDefault="00D5332B" w:rsidP="00ED7448">
            <w:pPr>
              <w:spacing w:after="0" w:line="360" w:lineRule="auto"/>
              <w:rPr>
                <w:szCs w:val="24"/>
              </w:rPr>
            </w:pPr>
            <w:r w:rsidRPr="00485272">
              <w:rPr>
                <w:szCs w:val="24"/>
              </w:rPr>
              <w:t xml:space="preserve">       - Construction</w:t>
            </w:r>
          </w:p>
        </w:tc>
        <w:tc>
          <w:tcPr>
            <w:tcW w:w="622" w:type="pct"/>
            <w:shd w:val="clear" w:color="auto" w:fill="auto"/>
            <w:noWrap/>
            <w:vAlign w:val="bottom"/>
          </w:tcPr>
          <w:p w14:paraId="05BF546D" w14:textId="3C47D46D" w:rsidR="00D5332B" w:rsidRPr="00485272" w:rsidRDefault="00D5332B" w:rsidP="00ED7448">
            <w:pPr>
              <w:spacing w:after="0" w:line="360" w:lineRule="auto"/>
              <w:jc w:val="right"/>
              <w:rPr>
                <w:szCs w:val="24"/>
              </w:rPr>
            </w:pPr>
            <w:r w:rsidRPr="00485272">
              <w:rPr>
                <w:szCs w:val="24"/>
              </w:rPr>
              <w:t>..</w:t>
            </w:r>
          </w:p>
        </w:tc>
        <w:tc>
          <w:tcPr>
            <w:tcW w:w="622" w:type="pct"/>
            <w:shd w:val="clear" w:color="auto" w:fill="auto"/>
            <w:noWrap/>
            <w:vAlign w:val="bottom"/>
          </w:tcPr>
          <w:p w14:paraId="18169BC3" w14:textId="2BC2310C"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23</w:t>
            </w:r>
          </w:p>
        </w:tc>
        <w:tc>
          <w:tcPr>
            <w:tcW w:w="622" w:type="pct"/>
            <w:shd w:val="clear" w:color="auto" w:fill="auto"/>
            <w:noWrap/>
            <w:vAlign w:val="bottom"/>
          </w:tcPr>
          <w:p w14:paraId="36624A3A" w14:textId="646B404D"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0</w:t>
            </w:r>
          </w:p>
        </w:tc>
        <w:tc>
          <w:tcPr>
            <w:tcW w:w="620" w:type="pct"/>
            <w:shd w:val="clear" w:color="auto" w:fill="auto"/>
            <w:noWrap/>
            <w:vAlign w:val="bottom"/>
          </w:tcPr>
          <w:p w14:paraId="73C66A5C" w14:textId="32D86293" w:rsidR="00D5332B" w:rsidRPr="00485272" w:rsidRDefault="00D5332B" w:rsidP="00ED7448">
            <w:pPr>
              <w:spacing w:after="0" w:line="360" w:lineRule="auto"/>
              <w:jc w:val="right"/>
              <w:rPr>
                <w:szCs w:val="24"/>
              </w:rPr>
            </w:pPr>
            <w:r w:rsidRPr="00485272">
              <w:rPr>
                <w:szCs w:val="24"/>
              </w:rPr>
              <w:t>..</w:t>
            </w:r>
          </w:p>
        </w:tc>
        <w:tc>
          <w:tcPr>
            <w:tcW w:w="690" w:type="pct"/>
            <w:shd w:val="clear" w:color="auto" w:fill="auto"/>
            <w:noWrap/>
            <w:vAlign w:val="bottom"/>
          </w:tcPr>
          <w:p w14:paraId="1DEB3CB7" w14:textId="1482B3DE" w:rsidR="00D5332B" w:rsidRPr="00485272" w:rsidRDefault="00D5332B" w:rsidP="00ED7448">
            <w:pPr>
              <w:spacing w:after="0" w:line="360" w:lineRule="auto"/>
              <w:jc w:val="right"/>
              <w:rPr>
                <w:szCs w:val="24"/>
              </w:rPr>
            </w:pPr>
            <w:r w:rsidRPr="00485272">
              <w:rPr>
                <w:szCs w:val="24"/>
              </w:rPr>
              <w:t>..</w:t>
            </w:r>
          </w:p>
        </w:tc>
      </w:tr>
      <w:tr w:rsidR="0023249D" w:rsidRPr="00485272" w14:paraId="013DB249" w14:textId="77777777" w:rsidTr="0023249D">
        <w:trPr>
          <w:trHeight w:val="315"/>
        </w:trPr>
        <w:tc>
          <w:tcPr>
            <w:tcW w:w="1823" w:type="pct"/>
            <w:shd w:val="clear" w:color="auto" w:fill="auto"/>
            <w:noWrap/>
            <w:vAlign w:val="bottom"/>
          </w:tcPr>
          <w:p w14:paraId="5E0BBD41" w14:textId="77777777" w:rsidR="00D5332B" w:rsidRPr="00485272" w:rsidRDefault="00D5332B" w:rsidP="00ED7448">
            <w:pPr>
              <w:spacing w:after="0" w:line="360" w:lineRule="auto"/>
              <w:rPr>
                <w:szCs w:val="24"/>
              </w:rPr>
            </w:pPr>
            <w:r w:rsidRPr="00485272">
              <w:rPr>
                <w:szCs w:val="24"/>
              </w:rPr>
              <w:t>Trade policies and regulations</w:t>
            </w:r>
          </w:p>
        </w:tc>
        <w:tc>
          <w:tcPr>
            <w:tcW w:w="622" w:type="pct"/>
            <w:shd w:val="clear" w:color="auto" w:fill="auto"/>
            <w:noWrap/>
            <w:vAlign w:val="bottom"/>
          </w:tcPr>
          <w:p w14:paraId="03685D61" w14:textId="5B70CEBA" w:rsidR="00D5332B" w:rsidRPr="00485272" w:rsidRDefault="00AD1F92" w:rsidP="00ED7448">
            <w:pPr>
              <w:spacing w:after="0" w:line="360" w:lineRule="auto"/>
              <w:jc w:val="right"/>
              <w:rPr>
                <w:szCs w:val="24"/>
              </w:rPr>
            </w:pPr>
            <w:r w:rsidRPr="00485272">
              <w:rPr>
                <w:szCs w:val="24"/>
              </w:rPr>
              <w:t>39</w:t>
            </w:r>
            <w:r w:rsidR="002E3D29">
              <w:rPr>
                <w:szCs w:val="24"/>
              </w:rPr>
              <w:t>.</w:t>
            </w:r>
            <w:r w:rsidRPr="00485272">
              <w:rPr>
                <w:szCs w:val="24"/>
              </w:rPr>
              <w:t>68</w:t>
            </w:r>
          </w:p>
        </w:tc>
        <w:tc>
          <w:tcPr>
            <w:tcW w:w="622" w:type="pct"/>
            <w:shd w:val="clear" w:color="auto" w:fill="auto"/>
            <w:noWrap/>
            <w:vAlign w:val="bottom"/>
          </w:tcPr>
          <w:p w14:paraId="55D301E4" w14:textId="4ED3D4EE" w:rsidR="00D5332B" w:rsidRPr="00485272" w:rsidRDefault="00AD1F92" w:rsidP="00ED7448">
            <w:pPr>
              <w:spacing w:after="0" w:line="360" w:lineRule="auto"/>
              <w:jc w:val="right"/>
              <w:rPr>
                <w:szCs w:val="24"/>
              </w:rPr>
            </w:pPr>
            <w:r w:rsidRPr="00485272">
              <w:rPr>
                <w:szCs w:val="24"/>
              </w:rPr>
              <w:t>43</w:t>
            </w:r>
            <w:r w:rsidR="002E3D29">
              <w:rPr>
                <w:szCs w:val="24"/>
              </w:rPr>
              <w:t>.</w:t>
            </w:r>
            <w:r w:rsidRPr="00485272">
              <w:rPr>
                <w:szCs w:val="24"/>
              </w:rPr>
              <w:t>95</w:t>
            </w:r>
          </w:p>
        </w:tc>
        <w:tc>
          <w:tcPr>
            <w:tcW w:w="622" w:type="pct"/>
            <w:shd w:val="clear" w:color="auto" w:fill="auto"/>
            <w:noWrap/>
            <w:vAlign w:val="bottom"/>
          </w:tcPr>
          <w:p w14:paraId="1AFC75C0" w14:textId="220370B5" w:rsidR="00D5332B" w:rsidRPr="00485272" w:rsidRDefault="00AD1F92" w:rsidP="00ED7448">
            <w:pPr>
              <w:spacing w:after="0" w:line="360" w:lineRule="auto"/>
              <w:jc w:val="right"/>
              <w:rPr>
                <w:szCs w:val="24"/>
              </w:rPr>
            </w:pPr>
            <w:r w:rsidRPr="00485272">
              <w:rPr>
                <w:szCs w:val="24"/>
              </w:rPr>
              <w:t>43</w:t>
            </w:r>
            <w:r w:rsidR="002E3D29">
              <w:rPr>
                <w:szCs w:val="24"/>
              </w:rPr>
              <w:t>.</w:t>
            </w:r>
            <w:r w:rsidRPr="00485272">
              <w:rPr>
                <w:szCs w:val="24"/>
              </w:rPr>
              <w:t>44</w:t>
            </w:r>
          </w:p>
        </w:tc>
        <w:tc>
          <w:tcPr>
            <w:tcW w:w="620" w:type="pct"/>
            <w:shd w:val="clear" w:color="auto" w:fill="auto"/>
            <w:noWrap/>
            <w:vAlign w:val="bottom"/>
          </w:tcPr>
          <w:p w14:paraId="623E0C22" w14:textId="351368A0" w:rsidR="00D5332B" w:rsidRPr="00485272" w:rsidRDefault="00AD1F92" w:rsidP="00ED7448">
            <w:pPr>
              <w:spacing w:after="0" w:line="360" w:lineRule="auto"/>
              <w:jc w:val="right"/>
              <w:rPr>
                <w:szCs w:val="24"/>
              </w:rPr>
            </w:pPr>
            <w:r w:rsidRPr="00485272">
              <w:rPr>
                <w:szCs w:val="24"/>
              </w:rPr>
              <w:t>38</w:t>
            </w:r>
            <w:r w:rsidR="002E3D29">
              <w:rPr>
                <w:szCs w:val="24"/>
              </w:rPr>
              <w:t>.</w:t>
            </w:r>
            <w:r w:rsidRPr="00485272">
              <w:rPr>
                <w:szCs w:val="24"/>
              </w:rPr>
              <w:t>57</w:t>
            </w:r>
          </w:p>
        </w:tc>
        <w:tc>
          <w:tcPr>
            <w:tcW w:w="690" w:type="pct"/>
            <w:shd w:val="clear" w:color="auto" w:fill="auto"/>
            <w:noWrap/>
            <w:vAlign w:val="bottom"/>
          </w:tcPr>
          <w:p w14:paraId="016455D6" w14:textId="065F2A9D" w:rsidR="00D5332B" w:rsidRPr="00485272" w:rsidRDefault="00AD1F92" w:rsidP="00ED7448">
            <w:pPr>
              <w:spacing w:after="0" w:line="360" w:lineRule="auto"/>
              <w:jc w:val="right"/>
              <w:rPr>
                <w:szCs w:val="24"/>
              </w:rPr>
            </w:pPr>
            <w:r w:rsidRPr="00485272">
              <w:rPr>
                <w:szCs w:val="24"/>
              </w:rPr>
              <w:t>46</w:t>
            </w:r>
            <w:r w:rsidR="002E3D29">
              <w:rPr>
                <w:szCs w:val="24"/>
              </w:rPr>
              <w:t>.</w:t>
            </w:r>
            <w:r w:rsidRPr="00485272">
              <w:rPr>
                <w:szCs w:val="24"/>
              </w:rPr>
              <w:t>51</w:t>
            </w:r>
          </w:p>
        </w:tc>
      </w:tr>
      <w:tr w:rsidR="0023249D" w:rsidRPr="00485272" w14:paraId="3CE51C29" w14:textId="77777777" w:rsidTr="0023249D">
        <w:trPr>
          <w:trHeight w:val="315"/>
        </w:trPr>
        <w:tc>
          <w:tcPr>
            <w:tcW w:w="1823" w:type="pct"/>
            <w:shd w:val="clear" w:color="auto" w:fill="auto"/>
            <w:noWrap/>
            <w:vAlign w:val="bottom"/>
          </w:tcPr>
          <w:p w14:paraId="36ED4F32" w14:textId="77777777" w:rsidR="00D5332B" w:rsidRPr="00485272" w:rsidRDefault="00D5332B" w:rsidP="00ED7448">
            <w:pPr>
              <w:spacing w:after="0" w:line="360" w:lineRule="auto"/>
              <w:rPr>
                <w:szCs w:val="24"/>
              </w:rPr>
            </w:pPr>
            <w:r w:rsidRPr="00485272">
              <w:rPr>
                <w:szCs w:val="24"/>
              </w:rPr>
              <w:t>Tourism</w:t>
            </w:r>
          </w:p>
        </w:tc>
        <w:tc>
          <w:tcPr>
            <w:tcW w:w="622" w:type="pct"/>
            <w:shd w:val="clear" w:color="auto" w:fill="auto"/>
            <w:noWrap/>
            <w:vAlign w:val="bottom"/>
          </w:tcPr>
          <w:p w14:paraId="49040ABD" w14:textId="40704F7D" w:rsidR="00D5332B" w:rsidRPr="00485272" w:rsidRDefault="00D5332B" w:rsidP="00ED7448">
            <w:pPr>
              <w:spacing w:after="0" w:line="360" w:lineRule="auto"/>
              <w:jc w:val="right"/>
              <w:rPr>
                <w:szCs w:val="24"/>
              </w:rPr>
            </w:pPr>
            <w:r w:rsidRPr="00485272">
              <w:rPr>
                <w:szCs w:val="24"/>
              </w:rPr>
              <w:t>..</w:t>
            </w:r>
          </w:p>
        </w:tc>
        <w:tc>
          <w:tcPr>
            <w:tcW w:w="622" w:type="pct"/>
            <w:shd w:val="clear" w:color="auto" w:fill="auto"/>
            <w:noWrap/>
            <w:vAlign w:val="bottom"/>
          </w:tcPr>
          <w:p w14:paraId="3B1CD086" w14:textId="11EDF120" w:rsidR="00D5332B" w:rsidRPr="00485272" w:rsidRDefault="00D5332B" w:rsidP="00ED7448">
            <w:pPr>
              <w:spacing w:after="0" w:line="360" w:lineRule="auto"/>
              <w:jc w:val="right"/>
              <w:rPr>
                <w:szCs w:val="24"/>
              </w:rPr>
            </w:pPr>
            <w:r w:rsidRPr="00485272">
              <w:rPr>
                <w:szCs w:val="24"/>
              </w:rPr>
              <w:t>..</w:t>
            </w:r>
          </w:p>
        </w:tc>
        <w:tc>
          <w:tcPr>
            <w:tcW w:w="622" w:type="pct"/>
            <w:shd w:val="clear" w:color="auto" w:fill="auto"/>
            <w:noWrap/>
            <w:vAlign w:val="bottom"/>
          </w:tcPr>
          <w:p w14:paraId="5B7872AE" w14:textId="407387C1" w:rsidR="00D5332B" w:rsidRPr="00485272" w:rsidRDefault="00D5332B" w:rsidP="00ED7448">
            <w:pPr>
              <w:spacing w:after="0" w:line="360" w:lineRule="auto"/>
              <w:jc w:val="right"/>
              <w:rPr>
                <w:szCs w:val="24"/>
              </w:rPr>
            </w:pPr>
            <w:r w:rsidRPr="00485272">
              <w:rPr>
                <w:szCs w:val="24"/>
              </w:rPr>
              <w:t>..</w:t>
            </w:r>
          </w:p>
        </w:tc>
        <w:tc>
          <w:tcPr>
            <w:tcW w:w="620" w:type="pct"/>
            <w:shd w:val="clear" w:color="auto" w:fill="auto"/>
            <w:noWrap/>
            <w:vAlign w:val="bottom"/>
          </w:tcPr>
          <w:p w14:paraId="36D45A6C" w14:textId="67F0E652" w:rsidR="00D5332B" w:rsidRPr="00485272" w:rsidRDefault="00D5332B" w:rsidP="00ED7448">
            <w:pPr>
              <w:spacing w:after="0" w:line="360" w:lineRule="auto"/>
              <w:jc w:val="right"/>
              <w:rPr>
                <w:szCs w:val="24"/>
              </w:rPr>
            </w:pPr>
            <w:r w:rsidRPr="00485272">
              <w:rPr>
                <w:szCs w:val="24"/>
              </w:rPr>
              <w:t>..</w:t>
            </w:r>
          </w:p>
        </w:tc>
        <w:tc>
          <w:tcPr>
            <w:tcW w:w="690" w:type="pct"/>
            <w:shd w:val="clear" w:color="auto" w:fill="auto"/>
            <w:noWrap/>
            <w:vAlign w:val="bottom"/>
          </w:tcPr>
          <w:p w14:paraId="0B9DB994" w14:textId="717435B0" w:rsidR="00D5332B" w:rsidRPr="00485272" w:rsidRDefault="00AD1F92" w:rsidP="00ED7448">
            <w:pPr>
              <w:spacing w:after="0" w:line="360" w:lineRule="auto"/>
              <w:jc w:val="right"/>
              <w:rPr>
                <w:szCs w:val="24"/>
              </w:rPr>
            </w:pPr>
            <w:r w:rsidRPr="00485272">
              <w:rPr>
                <w:szCs w:val="24"/>
              </w:rPr>
              <w:t>0</w:t>
            </w:r>
            <w:r w:rsidR="002E3D29">
              <w:rPr>
                <w:szCs w:val="24"/>
              </w:rPr>
              <w:t>.</w:t>
            </w:r>
            <w:r w:rsidRPr="00485272">
              <w:rPr>
                <w:szCs w:val="24"/>
              </w:rPr>
              <w:t>42</w:t>
            </w:r>
          </w:p>
        </w:tc>
      </w:tr>
      <w:tr w:rsidR="0023249D" w:rsidRPr="00485272" w14:paraId="416E7F6B" w14:textId="77777777" w:rsidTr="0023249D">
        <w:trPr>
          <w:trHeight w:val="315"/>
        </w:trPr>
        <w:tc>
          <w:tcPr>
            <w:tcW w:w="1823" w:type="pct"/>
            <w:shd w:val="clear" w:color="auto" w:fill="auto"/>
            <w:noWrap/>
            <w:vAlign w:val="bottom"/>
          </w:tcPr>
          <w:p w14:paraId="3C762FFB" w14:textId="77777777" w:rsidR="00D5332B" w:rsidRPr="00485272" w:rsidRDefault="00D5332B" w:rsidP="00ED7448">
            <w:pPr>
              <w:spacing w:after="0" w:line="360" w:lineRule="auto"/>
              <w:rPr>
                <w:szCs w:val="24"/>
              </w:rPr>
            </w:pPr>
          </w:p>
        </w:tc>
        <w:tc>
          <w:tcPr>
            <w:tcW w:w="622" w:type="pct"/>
            <w:shd w:val="clear" w:color="auto" w:fill="auto"/>
            <w:noWrap/>
            <w:vAlign w:val="bottom"/>
          </w:tcPr>
          <w:p w14:paraId="1D1B76EB" w14:textId="1697A270"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41ADDAD4"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45B0DF77"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2D79BA03"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31E1E081"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5B8744DE" w14:textId="77777777" w:rsidTr="0023249D">
        <w:trPr>
          <w:trHeight w:val="315"/>
        </w:trPr>
        <w:tc>
          <w:tcPr>
            <w:tcW w:w="1823" w:type="pct"/>
            <w:shd w:val="clear" w:color="auto" w:fill="auto"/>
            <w:noWrap/>
            <w:vAlign w:val="bottom"/>
          </w:tcPr>
          <w:p w14:paraId="471AFB72" w14:textId="77777777" w:rsidR="00D5332B" w:rsidRPr="00485272" w:rsidRDefault="00D5332B" w:rsidP="00ED7448">
            <w:pPr>
              <w:spacing w:after="0" w:line="360" w:lineRule="auto"/>
              <w:rPr>
                <w:b/>
                <w:bCs/>
                <w:szCs w:val="24"/>
              </w:rPr>
            </w:pPr>
          </w:p>
          <w:p w14:paraId="712D1A81" w14:textId="35307EF9" w:rsidR="00D5332B" w:rsidRPr="00485272" w:rsidRDefault="00D5332B" w:rsidP="00ED7448">
            <w:pPr>
              <w:spacing w:after="0" w:line="360" w:lineRule="auto"/>
              <w:rPr>
                <w:b/>
                <w:bCs/>
                <w:szCs w:val="24"/>
              </w:rPr>
            </w:pPr>
            <w:r w:rsidRPr="00485272">
              <w:rPr>
                <w:b/>
                <w:bCs/>
                <w:szCs w:val="24"/>
              </w:rPr>
              <w:t xml:space="preserve">MULTISECTOR / CROSS-CUTTING </w:t>
            </w:r>
          </w:p>
        </w:tc>
        <w:tc>
          <w:tcPr>
            <w:tcW w:w="622" w:type="pct"/>
            <w:shd w:val="clear" w:color="auto" w:fill="auto"/>
            <w:noWrap/>
            <w:vAlign w:val="bottom"/>
          </w:tcPr>
          <w:p w14:paraId="6A5EBBC0" w14:textId="3B38313D" w:rsidR="00D5332B" w:rsidRPr="00485272" w:rsidRDefault="00AD1F92" w:rsidP="00ED7448">
            <w:pPr>
              <w:spacing w:after="0" w:line="360" w:lineRule="auto"/>
              <w:jc w:val="right"/>
              <w:rPr>
                <w:b/>
                <w:bCs/>
                <w:szCs w:val="24"/>
              </w:rPr>
            </w:pPr>
            <w:r w:rsidRPr="00485272">
              <w:rPr>
                <w:b/>
                <w:bCs/>
                <w:szCs w:val="24"/>
              </w:rPr>
              <w:t>279</w:t>
            </w:r>
            <w:r w:rsidR="002E3D29">
              <w:rPr>
                <w:b/>
                <w:bCs/>
                <w:szCs w:val="24"/>
              </w:rPr>
              <w:t>.</w:t>
            </w:r>
            <w:r w:rsidRPr="00485272">
              <w:rPr>
                <w:b/>
                <w:bCs/>
                <w:szCs w:val="24"/>
              </w:rPr>
              <w:t>05</w:t>
            </w:r>
          </w:p>
        </w:tc>
        <w:tc>
          <w:tcPr>
            <w:tcW w:w="622" w:type="pct"/>
            <w:shd w:val="clear" w:color="auto" w:fill="auto"/>
            <w:noWrap/>
            <w:vAlign w:val="bottom"/>
          </w:tcPr>
          <w:p w14:paraId="4F559C60" w14:textId="40292F40" w:rsidR="00D5332B" w:rsidRPr="00485272" w:rsidRDefault="00AD1F92" w:rsidP="00ED7448">
            <w:pPr>
              <w:spacing w:after="0" w:line="360" w:lineRule="auto"/>
              <w:jc w:val="right"/>
              <w:rPr>
                <w:b/>
                <w:bCs/>
                <w:szCs w:val="24"/>
              </w:rPr>
            </w:pPr>
            <w:r w:rsidRPr="00485272">
              <w:rPr>
                <w:b/>
                <w:bCs/>
                <w:szCs w:val="24"/>
              </w:rPr>
              <w:t>215</w:t>
            </w:r>
            <w:r w:rsidR="002E3D29">
              <w:rPr>
                <w:b/>
                <w:bCs/>
                <w:szCs w:val="24"/>
              </w:rPr>
              <w:t>.</w:t>
            </w:r>
            <w:r w:rsidRPr="00485272">
              <w:rPr>
                <w:b/>
                <w:bCs/>
                <w:szCs w:val="24"/>
              </w:rPr>
              <w:t>97</w:t>
            </w:r>
          </w:p>
        </w:tc>
        <w:tc>
          <w:tcPr>
            <w:tcW w:w="622" w:type="pct"/>
            <w:shd w:val="clear" w:color="auto" w:fill="auto"/>
            <w:noWrap/>
            <w:vAlign w:val="bottom"/>
          </w:tcPr>
          <w:p w14:paraId="225CF0BC" w14:textId="1EEC84B4" w:rsidR="00D5332B" w:rsidRPr="00485272" w:rsidRDefault="00AD1F92" w:rsidP="00ED7448">
            <w:pPr>
              <w:spacing w:after="0" w:line="360" w:lineRule="auto"/>
              <w:jc w:val="right"/>
              <w:rPr>
                <w:b/>
                <w:bCs/>
                <w:szCs w:val="24"/>
              </w:rPr>
            </w:pPr>
            <w:r w:rsidRPr="00485272">
              <w:rPr>
                <w:b/>
                <w:bCs/>
                <w:szCs w:val="24"/>
              </w:rPr>
              <w:t>242</w:t>
            </w:r>
            <w:r w:rsidR="002E3D29">
              <w:rPr>
                <w:b/>
                <w:bCs/>
                <w:szCs w:val="24"/>
              </w:rPr>
              <w:t>.</w:t>
            </w:r>
            <w:r w:rsidRPr="00485272">
              <w:rPr>
                <w:b/>
                <w:bCs/>
                <w:szCs w:val="24"/>
              </w:rPr>
              <w:t>07</w:t>
            </w:r>
          </w:p>
        </w:tc>
        <w:tc>
          <w:tcPr>
            <w:tcW w:w="620" w:type="pct"/>
            <w:shd w:val="clear" w:color="auto" w:fill="auto"/>
            <w:noWrap/>
            <w:vAlign w:val="bottom"/>
          </w:tcPr>
          <w:p w14:paraId="628C1850" w14:textId="403E142E" w:rsidR="00D5332B" w:rsidRPr="00485272" w:rsidRDefault="00D5332B" w:rsidP="00ED7448">
            <w:pPr>
              <w:spacing w:after="0" w:line="360" w:lineRule="auto"/>
              <w:jc w:val="right"/>
              <w:rPr>
                <w:b/>
                <w:bCs/>
                <w:szCs w:val="24"/>
              </w:rPr>
            </w:pPr>
            <w:r w:rsidRPr="00485272">
              <w:rPr>
                <w:b/>
                <w:bCs/>
                <w:szCs w:val="24"/>
              </w:rPr>
              <w:t>264</w:t>
            </w:r>
            <w:r w:rsidR="002E3D29">
              <w:rPr>
                <w:b/>
                <w:bCs/>
                <w:szCs w:val="24"/>
              </w:rPr>
              <w:t>.</w:t>
            </w:r>
            <w:r w:rsidRPr="00485272">
              <w:rPr>
                <w:b/>
                <w:bCs/>
                <w:szCs w:val="24"/>
              </w:rPr>
              <w:t>0</w:t>
            </w:r>
            <w:r w:rsidR="00AD1F92" w:rsidRPr="00485272">
              <w:rPr>
                <w:b/>
                <w:bCs/>
                <w:szCs w:val="24"/>
              </w:rPr>
              <w:t>3</w:t>
            </w:r>
          </w:p>
        </w:tc>
        <w:tc>
          <w:tcPr>
            <w:tcW w:w="690" w:type="pct"/>
            <w:shd w:val="clear" w:color="auto" w:fill="auto"/>
            <w:noWrap/>
            <w:vAlign w:val="bottom"/>
          </w:tcPr>
          <w:p w14:paraId="338DA1DC" w14:textId="0EE18578" w:rsidR="00D5332B" w:rsidRPr="00485272" w:rsidRDefault="00D5332B" w:rsidP="00ED7448">
            <w:pPr>
              <w:spacing w:after="0" w:line="360" w:lineRule="auto"/>
              <w:jc w:val="right"/>
              <w:rPr>
                <w:b/>
                <w:bCs/>
                <w:szCs w:val="24"/>
              </w:rPr>
            </w:pPr>
            <w:r w:rsidRPr="00485272">
              <w:rPr>
                <w:b/>
                <w:bCs/>
                <w:szCs w:val="24"/>
              </w:rPr>
              <w:t>281</w:t>
            </w:r>
            <w:r w:rsidR="002E3D29">
              <w:rPr>
                <w:b/>
                <w:bCs/>
                <w:szCs w:val="24"/>
              </w:rPr>
              <w:t>.</w:t>
            </w:r>
            <w:r w:rsidRPr="00485272">
              <w:rPr>
                <w:b/>
                <w:bCs/>
                <w:szCs w:val="24"/>
              </w:rPr>
              <w:t>0</w:t>
            </w:r>
            <w:r w:rsidR="00AD1F92" w:rsidRPr="00485272">
              <w:rPr>
                <w:b/>
                <w:bCs/>
                <w:szCs w:val="24"/>
              </w:rPr>
              <w:t>1</w:t>
            </w:r>
          </w:p>
        </w:tc>
      </w:tr>
      <w:tr w:rsidR="0023249D" w:rsidRPr="00485272" w14:paraId="0C637DED" w14:textId="77777777" w:rsidTr="0023249D">
        <w:trPr>
          <w:trHeight w:val="315"/>
        </w:trPr>
        <w:tc>
          <w:tcPr>
            <w:tcW w:w="1823" w:type="pct"/>
            <w:shd w:val="clear" w:color="auto" w:fill="auto"/>
            <w:noWrap/>
            <w:vAlign w:val="bottom"/>
          </w:tcPr>
          <w:p w14:paraId="6F69F195" w14:textId="77777777" w:rsidR="00D5332B" w:rsidRPr="00485272" w:rsidRDefault="00D5332B" w:rsidP="00ED7448">
            <w:pPr>
              <w:spacing w:after="0" w:line="360" w:lineRule="auto"/>
              <w:rPr>
                <w:szCs w:val="24"/>
              </w:rPr>
            </w:pPr>
            <w:r w:rsidRPr="00485272">
              <w:rPr>
                <w:szCs w:val="24"/>
              </w:rPr>
              <w:t>General environmental protection</w:t>
            </w:r>
          </w:p>
        </w:tc>
        <w:tc>
          <w:tcPr>
            <w:tcW w:w="622" w:type="pct"/>
            <w:shd w:val="clear" w:color="auto" w:fill="auto"/>
            <w:noWrap/>
            <w:vAlign w:val="bottom"/>
          </w:tcPr>
          <w:p w14:paraId="4E65C169" w14:textId="6EBBE9D3" w:rsidR="00D5332B" w:rsidRPr="00485272" w:rsidRDefault="00AD1F92" w:rsidP="00ED7448">
            <w:pPr>
              <w:spacing w:after="0" w:line="360" w:lineRule="auto"/>
              <w:jc w:val="right"/>
              <w:rPr>
                <w:szCs w:val="24"/>
              </w:rPr>
            </w:pPr>
            <w:r w:rsidRPr="00485272">
              <w:rPr>
                <w:szCs w:val="24"/>
              </w:rPr>
              <w:t>120</w:t>
            </w:r>
            <w:r w:rsidR="002E3D29">
              <w:rPr>
                <w:szCs w:val="24"/>
              </w:rPr>
              <w:t>.</w:t>
            </w:r>
            <w:r w:rsidRPr="00485272">
              <w:rPr>
                <w:szCs w:val="24"/>
              </w:rPr>
              <w:t>23</w:t>
            </w:r>
          </w:p>
        </w:tc>
        <w:tc>
          <w:tcPr>
            <w:tcW w:w="622" w:type="pct"/>
            <w:shd w:val="clear" w:color="auto" w:fill="auto"/>
            <w:noWrap/>
            <w:vAlign w:val="bottom"/>
          </w:tcPr>
          <w:p w14:paraId="30B9C2B8" w14:textId="1DD33565" w:rsidR="00D5332B" w:rsidRPr="00485272" w:rsidRDefault="00AD1F92" w:rsidP="00ED7448">
            <w:pPr>
              <w:spacing w:after="0" w:line="360" w:lineRule="auto"/>
              <w:jc w:val="right"/>
              <w:rPr>
                <w:szCs w:val="24"/>
              </w:rPr>
            </w:pPr>
            <w:r w:rsidRPr="00485272">
              <w:rPr>
                <w:szCs w:val="24"/>
              </w:rPr>
              <w:t>87</w:t>
            </w:r>
            <w:r w:rsidR="002E3D29">
              <w:rPr>
                <w:szCs w:val="24"/>
              </w:rPr>
              <w:t>.</w:t>
            </w:r>
            <w:r w:rsidRPr="00485272">
              <w:rPr>
                <w:szCs w:val="24"/>
              </w:rPr>
              <w:t>66</w:t>
            </w:r>
          </w:p>
        </w:tc>
        <w:tc>
          <w:tcPr>
            <w:tcW w:w="622" w:type="pct"/>
            <w:shd w:val="clear" w:color="auto" w:fill="auto"/>
            <w:noWrap/>
            <w:vAlign w:val="bottom"/>
          </w:tcPr>
          <w:p w14:paraId="616FE40F" w14:textId="7A6AF878" w:rsidR="00D5332B" w:rsidRPr="00485272" w:rsidRDefault="00AD1F92" w:rsidP="00ED7448">
            <w:pPr>
              <w:spacing w:after="0" w:line="360" w:lineRule="auto"/>
              <w:jc w:val="right"/>
              <w:rPr>
                <w:szCs w:val="24"/>
              </w:rPr>
            </w:pPr>
            <w:r w:rsidRPr="00485272">
              <w:rPr>
                <w:szCs w:val="24"/>
              </w:rPr>
              <w:t>100</w:t>
            </w:r>
            <w:r w:rsidR="002E3D29">
              <w:rPr>
                <w:szCs w:val="24"/>
              </w:rPr>
              <w:t>.</w:t>
            </w:r>
            <w:r w:rsidRPr="00485272">
              <w:rPr>
                <w:szCs w:val="24"/>
              </w:rPr>
              <w:t>64</w:t>
            </w:r>
          </w:p>
        </w:tc>
        <w:tc>
          <w:tcPr>
            <w:tcW w:w="620" w:type="pct"/>
            <w:shd w:val="clear" w:color="auto" w:fill="auto"/>
            <w:noWrap/>
            <w:vAlign w:val="bottom"/>
          </w:tcPr>
          <w:p w14:paraId="1C8CFDC6" w14:textId="2EA66091" w:rsidR="00D5332B" w:rsidRPr="00485272" w:rsidRDefault="00AD1F92" w:rsidP="00ED7448">
            <w:pPr>
              <w:spacing w:after="0" w:line="360" w:lineRule="auto"/>
              <w:jc w:val="right"/>
              <w:rPr>
                <w:szCs w:val="24"/>
              </w:rPr>
            </w:pPr>
            <w:r w:rsidRPr="00485272">
              <w:rPr>
                <w:szCs w:val="24"/>
              </w:rPr>
              <w:t>100</w:t>
            </w:r>
            <w:r w:rsidR="002E3D29">
              <w:rPr>
                <w:szCs w:val="24"/>
              </w:rPr>
              <w:t>.</w:t>
            </w:r>
            <w:r w:rsidRPr="00485272">
              <w:rPr>
                <w:szCs w:val="24"/>
              </w:rPr>
              <w:t>99</w:t>
            </w:r>
          </w:p>
        </w:tc>
        <w:tc>
          <w:tcPr>
            <w:tcW w:w="690" w:type="pct"/>
            <w:shd w:val="clear" w:color="auto" w:fill="auto"/>
            <w:noWrap/>
            <w:vAlign w:val="bottom"/>
          </w:tcPr>
          <w:p w14:paraId="67F0651A" w14:textId="2B4F9E7A" w:rsidR="00D5332B" w:rsidRPr="00485272" w:rsidRDefault="00AD1F92" w:rsidP="00ED7448">
            <w:pPr>
              <w:spacing w:after="0" w:line="360" w:lineRule="auto"/>
              <w:jc w:val="right"/>
              <w:rPr>
                <w:szCs w:val="24"/>
              </w:rPr>
            </w:pPr>
            <w:r w:rsidRPr="00485272">
              <w:rPr>
                <w:szCs w:val="24"/>
              </w:rPr>
              <w:t>100</w:t>
            </w:r>
            <w:r w:rsidR="002E3D29">
              <w:rPr>
                <w:szCs w:val="24"/>
              </w:rPr>
              <w:t>.</w:t>
            </w:r>
            <w:r w:rsidRPr="00485272">
              <w:rPr>
                <w:szCs w:val="24"/>
              </w:rPr>
              <w:t>07</w:t>
            </w:r>
          </w:p>
        </w:tc>
      </w:tr>
      <w:tr w:rsidR="0023249D" w:rsidRPr="00485272" w14:paraId="4063DA66" w14:textId="77777777" w:rsidTr="0023249D">
        <w:trPr>
          <w:trHeight w:val="315"/>
        </w:trPr>
        <w:tc>
          <w:tcPr>
            <w:tcW w:w="1823" w:type="pct"/>
            <w:shd w:val="clear" w:color="auto" w:fill="auto"/>
            <w:noWrap/>
            <w:vAlign w:val="bottom"/>
          </w:tcPr>
          <w:p w14:paraId="5FE29AA7" w14:textId="77777777" w:rsidR="00D5332B" w:rsidRPr="00485272" w:rsidRDefault="00D5332B" w:rsidP="00ED7448">
            <w:pPr>
              <w:spacing w:after="0" w:line="360" w:lineRule="auto"/>
              <w:rPr>
                <w:szCs w:val="24"/>
              </w:rPr>
            </w:pPr>
            <w:r w:rsidRPr="00485272">
              <w:rPr>
                <w:szCs w:val="24"/>
              </w:rPr>
              <w:t>Other multisector</w:t>
            </w:r>
          </w:p>
        </w:tc>
        <w:tc>
          <w:tcPr>
            <w:tcW w:w="622" w:type="pct"/>
            <w:shd w:val="clear" w:color="auto" w:fill="auto"/>
            <w:noWrap/>
            <w:vAlign w:val="bottom"/>
          </w:tcPr>
          <w:p w14:paraId="1353E34B" w14:textId="3B6A0EAD" w:rsidR="00D5332B" w:rsidRPr="00485272" w:rsidRDefault="00AD1F92" w:rsidP="00ED7448">
            <w:pPr>
              <w:spacing w:after="0" w:line="360" w:lineRule="auto"/>
              <w:jc w:val="right"/>
              <w:rPr>
                <w:szCs w:val="24"/>
              </w:rPr>
            </w:pPr>
            <w:r w:rsidRPr="00485272">
              <w:rPr>
                <w:szCs w:val="24"/>
              </w:rPr>
              <w:t>158</w:t>
            </w:r>
            <w:r w:rsidR="002E3D29">
              <w:rPr>
                <w:szCs w:val="24"/>
              </w:rPr>
              <w:t>.</w:t>
            </w:r>
            <w:r w:rsidRPr="00485272">
              <w:rPr>
                <w:szCs w:val="24"/>
              </w:rPr>
              <w:t>82</w:t>
            </w:r>
          </w:p>
        </w:tc>
        <w:tc>
          <w:tcPr>
            <w:tcW w:w="622" w:type="pct"/>
            <w:shd w:val="clear" w:color="auto" w:fill="auto"/>
            <w:noWrap/>
            <w:vAlign w:val="bottom"/>
          </w:tcPr>
          <w:p w14:paraId="144379EF" w14:textId="1DF160F9" w:rsidR="00D5332B" w:rsidRPr="00485272" w:rsidRDefault="00AD1F92" w:rsidP="00ED7448">
            <w:pPr>
              <w:spacing w:after="0" w:line="360" w:lineRule="auto"/>
              <w:jc w:val="right"/>
              <w:rPr>
                <w:szCs w:val="24"/>
              </w:rPr>
            </w:pPr>
            <w:r w:rsidRPr="00485272">
              <w:rPr>
                <w:szCs w:val="24"/>
              </w:rPr>
              <w:t>128</w:t>
            </w:r>
            <w:r w:rsidR="002E3D29">
              <w:rPr>
                <w:szCs w:val="24"/>
              </w:rPr>
              <w:t>.</w:t>
            </w:r>
            <w:r w:rsidRPr="00485272">
              <w:rPr>
                <w:szCs w:val="24"/>
              </w:rPr>
              <w:t>31</w:t>
            </w:r>
          </w:p>
        </w:tc>
        <w:tc>
          <w:tcPr>
            <w:tcW w:w="622" w:type="pct"/>
            <w:shd w:val="clear" w:color="auto" w:fill="auto"/>
            <w:noWrap/>
            <w:vAlign w:val="bottom"/>
          </w:tcPr>
          <w:p w14:paraId="7BA97673" w14:textId="43AFE5C4" w:rsidR="00D5332B" w:rsidRPr="00485272" w:rsidRDefault="00AD1F92" w:rsidP="00ED7448">
            <w:pPr>
              <w:spacing w:after="0" w:line="360" w:lineRule="auto"/>
              <w:jc w:val="right"/>
              <w:rPr>
                <w:szCs w:val="24"/>
              </w:rPr>
            </w:pPr>
            <w:r w:rsidRPr="00485272">
              <w:rPr>
                <w:szCs w:val="24"/>
              </w:rPr>
              <w:t>141</w:t>
            </w:r>
            <w:r w:rsidR="002E3D29">
              <w:rPr>
                <w:szCs w:val="24"/>
              </w:rPr>
              <w:t>.</w:t>
            </w:r>
            <w:r w:rsidRPr="00485272">
              <w:rPr>
                <w:szCs w:val="24"/>
              </w:rPr>
              <w:t>43</w:t>
            </w:r>
          </w:p>
        </w:tc>
        <w:tc>
          <w:tcPr>
            <w:tcW w:w="620" w:type="pct"/>
            <w:shd w:val="clear" w:color="auto" w:fill="auto"/>
            <w:noWrap/>
            <w:vAlign w:val="bottom"/>
          </w:tcPr>
          <w:p w14:paraId="2F32158F" w14:textId="1A23B861" w:rsidR="00D5332B" w:rsidRPr="00485272" w:rsidRDefault="00AD1F92" w:rsidP="00ED7448">
            <w:pPr>
              <w:spacing w:after="0" w:line="360" w:lineRule="auto"/>
              <w:jc w:val="right"/>
              <w:rPr>
                <w:szCs w:val="24"/>
              </w:rPr>
            </w:pPr>
            <w:r w:rsidRPr="00485272">
              <w:rPr>
                <w:szCs w:val="24"/>
              </w:rPr>
              <w:t>163</w:t>
            </w:r>
            <w:r w:rsidR="002E3D29">
              <w:rPr>
                <w:szCs w:val="24"/>
              </w:rPr>
              <w:t>.</w:t>
            </w:r>
            <w:r w:rsidRPr="00485272">
              <w:rPr>
                <w:szCs w:val="24"/>
              </w:rPr>
              <w:t>04</w:t>
            </w:r>
          </w:p>
        </w:tc>
        <w:tc>
          <w:tcPr>
            <w:tcW w:w="690" w:type="pct"/>
            <w:shd w:val="clear" w:color="auto" w:fill="auto"/>
            <w:noWrap/>
            <w:vAlign w:val="bottom"/>
          </w:tcPr>
          <w:p w14:paraId="2F71EB7D" w14:textId="2B5A07D8" w:rsidR="00D5332B" w:rsidRPr="00485272" w:rsidRDefault="000C7322" w:rsidP="00ED7448">
            <w:pPr>
              <w:spacing w:after="0" w:line="360" w:lineRule="auto"/>
              <w:jc w:val="right"/>
              <w:rPr>
                <w:szCs w:val="24"/>
              </w:rPr>
            </w:pPr>
            <w:r w:rsidRPr="00485272">
              <w:rPr>
                <w:szCs w:val="24"/>
              </w:rPr>
              <w:t>180</w:t>
            </w:r>
            <w:r w:rsidR="002E3D29">
              <w:rPr>
                <w:szCs w:val="24"/>
              </w:rPr>
              <w:t>.</w:t>
            </w:r>
            <w:r w:rsidRPr="00485272">
              <w:rPr>
                <w:szCs w:val="24"/>
              </w:rPr>
              <w:t>94</w:t>
            </w:r>
          </w:p>
        </w:tc>
      </w:tr>
      <w:tr w:rsidR="0023249D" w:rsidRPr="00485272" w14:paraId="3262EC30" w14:textId="77777777" w:rsidTr="0023249D">
        <w:trPr>
          <w:trHeight w:val="315"/>
        </w:trPr>
        <w:tc>
          <w:tcPr>
            <w:tcW w:w="1823" w:type="pct"/>
            <w:shd w:val="clear" w:color="auto" w:fill="auto"/>
            <w:noWrap/>
            <w:vAlign w:val="bottom"/>
          </w:tcPr>
          <w:p w14:paraId="51BE598A" w14:textId="77777777" w:rsidR="00D5332B" w:rsidRPr="00485272" w:rsidRDefault="00D5332B" w:rsidP="00ED7448">
            <w:pPr>
              <w:spacing w:after="0" w:line="360" w:lineRule="auto"/>
              <w:rPr>
                <w:szCs w:val="24"/>
              </w:rPr>
            </w:pPr>
          </w:p>
        </w:tc>
        <w:tc>
          <w:tcPr>
            <w:tcW w:w="622" w:type="pct"/>
            <w:shd w:val="clear" w:color="auto" w:fill="auto"/>
            <w:noWrap/>
            <w:vAlign w:val="bottom"/>
          </w:tcPr>
          <w:p w14:paraId="0E7DDED9" w14:textId="15A2EC2F"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0DDAEAE6"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227238A5"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12F3E989"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3252ED36" w14:textId="77777777" w:rsidR="00D5332B" w:rsidRPr="00485272" w:rsidRDefault="00D5332B" w:rsidP="00ED7448">
            <w:pPr>
              <w:spacing w:after="0" w:line="360" w:lineRule="auto"/>
              <w:rPr>
                <w:szCs w:val="24"/>
              </w:rPr>
            </w:pPr>
          </w:p>
        </w:tc>
      </w:tr>
      <w:tr w:rsidR="0023249D" w:rsidRPr="00485272" w14:paraId="0F0D3F13" w14:textId="77777777" w:rsidTr="0023249D">
        <w:trPr>
          <w:trHeight w:val="315"/>
        </w:trPr>
        <w:tc>
          <w:tcPr>
            <w:tcW w:w="1823" w:type="pct"/>
            <w:shd w:val="clear" w:color="auto" w:fill="auto"/>
            <w:noWrap/>
            <w:vAlign w:val="bottom"/>
          </w:tcPr>
          <w:p w14:paraId="180BB06D" w14:textId="7203F2BC" w:rsidR="00D5332B" w:rsidRPr="00485272" w:rsidRDefault="00D5332B" w:rsidP="00ED7448">
            <w:pPr>
              <w:spacing w:after="0" w:line="360" w:lineRule="auto"/>
              <w:rPr>
                <w:b/>
                <w:bCs/>
                <w:szCs w:val="24"/>
              </w:rPr>
            </w:pPr>
            <w:r w:rsidRPr="00485272">
              <w:rPr>
                <w:b/>
                <w:bCs/>
                <w:szCs w:val="24"/>
              </w:rPr>
              <w:lastRenderedPageBreak/>
              <w:t xml:space="preserve">TOTAL SECTOR ALLOCABLE </w:t>
            </w:r>
          </w:p>
        </w:tc>
        <w:tc>
          <w:tcPr>
            <w:tcW w:w="622" w:type="pct"/>
            <w:shd w:val="clear" w:color="auto" w:fill="auto"/>
            <w:noWrap/>
            <w:vAlign w:val="bottom"/>
          </w:tcPr>
          <w:p w14:paraId="137C07EA" w14:textId="690CD240" w:rsidR="00D5332B" w:rsidRPr="00485272" w:rsidRDefault="000C7322" w:rsidP="00ED7448">
            <w:pPr>
              <w:spacing w:after="0" w:line="360" w:lineRule="auto"/>
              <w:jc w:val="right"/>
              <w:rPr>
                <w:b/>
                <w:bCs/>
                <w:szCs w:val="24"/>
              </w:rPr>
            </w:pPr>
            <w:r w:rsidRPr="00485272">
              <w:rPr>
                <w:b/>
                <w:bCs/>
                <w:szCs w:val="24"/>
              </w:rPr>
              <w:t>1695</w:t>
            </w:r>
            <w:r w:rsidR="002E3D29">
              <w:rPr>
                <w:b/>
                <w:bCs/>
                <w:szCs w:val="24"/>
              </w:rPr>
              <w:t>.</w:t>
            </w:r>
            <w:r w:rsidRPr="00485272">
              <w:rPr>
                <w:b/>
                <w:bCs/>
                <w:szCs w:val="24"/>
              </w:rPr>
              <w:t>16</w:t>
            </w:r>
          </w:p>
        </w:tc>
        <w:tc>
          <w:tcPr>
            <w:tcW w:w="622" w:type="pct"/>
            <w:shd w:val="clear" w:color="auto" w:fill="auto"/>
            <w:noWrap/>
            <w:vAlign w:val="bottom"/>
          </w:tcPr>
          <w:p w14:paraId="184845F8" w14:textId="6AF50689" w:rsidR="00D5332B" w:rsidRPr="00485272" w:rsidRDefault="000C7322" w:rsidP="00ED7448">
            <w:pPr>
              <w:spacing w:after="0" w:line="360" w:lineRule="auto"/>
              <w:jc w:val="right"/>
              <w:rPr>
                <w:b/>
                <w:bCs/>
                <w:szCs w:val="24"/>
              </w:rPr>
            </w:pPr>
            <w:r w:rsidRPr="00485272">
              <w:rPr>
                <w:b/>
                <w:bCs/>
                <w:szCs w:val="24"/>
              </w:rPr>
              <w:t>1851</w:t>
            </w:r>
            <w:r w:rsidR="002E3D29">
              <w:rPr>
                <w:b/>
                <w:bCs/>
                <w:szCs w:val="24"/>
              </w:rPr>
              <w:t>.</w:t>
            </w:r>
            <w:r w:rsidRPr="00485272">
              <w:rPr>
                <w:b/>
                <w:bCs/>
                <w:szCs w:val="24"/>
              </w:rPr>
              <w:t>98</w:t>
            </w:r>
          </w:p>
        </w:tc>
        <w:tc>
          <w:tcPr>
            <w:tcW w:w="622" w:type="pct"/>
            <w:shd w:val="clear" w:color="auto" w:fill="auto"/>
            <w:noWrap/>
            <w:vAlign w:val="bottom"/>
          </w:tcPr>
          <w:p w14:paraId="27B10A25" w14:textId="4A6DA0E0" w:rsidR="00D5332B" w:rsidRPr="00485272" w:rsidRDefault="000C7322" w:rsidP="00ED7448">
            <w:pPr>
              <w:spacing w:after="0" w:line="360" w:lineRule="auto"/>
              <w:jc w:val="right"/>
              <w:rPr>
                <w:b/>
                <w:bCs/>
                <w:szCs w:val="24"/>
              </w:rPr>
            </w:pPr>
            <w:r w:rsidRPr="00485272">
              <w:rPr>
                <w:b/>
                <w:bCs/>
                <w:szCs w:val="24"/>
              </w:rPr>
              <w:t xml:space="preserve"> 1887</w:t>
            </w:r>
            <w:r w:rsidR="002E3D29">
              <w:rPr>
                <w:b/>
                <w:bCs/>
                <w:szCs w:val="24"/>
              </w:rPr>
              <w:t>.</w:t>
            </w:r>
            <w:r w:rsidRPr="00485272">
              <w:rPr>
                <w:b/>
                <w:bCs/>
                <w:szCs w:val="24"/>
              </w:rPr>
              <w:t>81</w:t>
            </w:r>
          </w:p>
        </w:tc>
        <w:tc>
          <w:tcPr>
            <w:tcW w:w="620" w:type="pct"/>
            <w:shd w:val="clear" w:color="auto" w:fill="auto"/>
            <w:noWrap/>
            <w:vAlign w:val="bottom"/>
          </w:tcPr>
          <w:p w14:paraId="4DDEF91E" w14:textId="1F625F02" w:rsidR="00D5332B" w:rsidRPr="00485272" w:rsidRDefault="000C7322" w:rsidP="00ED7448">
            <w:pPr>
              <w:spacing w:after="0" w:line="360" w:lineRule="auto"/>
              <w:jc w:val="right"/>
              <w:rPr>
                <w:b/>
                <w:bCs/>
                <w:szCs w:val="24"/>
              </w:rPr>
            </w:pPr>
            <w:r w:rsidRPr="00485272">
              <w:rPr>
                <w:b/>
                <w:bCs/>
                <w:szCs w:val="24"/>
              </w:rPr>
              <w:t xml:space="preserve"> 1932</w:t>
            </w:r>
            <w:r w:rsidR="002E3D29">
              <w:rPr>
                <w:b/>
                <w:bCs/>
                <w:szCs w:val="24"/>
              </w:rPr>
              <w:t>.</w:t>
            </w:r>
            <w:r w:rsidRPr="00485272">
              <w:rPr>
                <w:b/>
                <w:bCs/>
                <w:szCs w:val="24"/>
              </w:rPr>
              <w:t>77</w:t>
            </w:r>
          </w:p>
        </w:tc>
        <w:tc>
          <w:tcPr>
            <w:tcW w:w="690" w:type="pct"/>
            <w:shd w:val="clear" w:color="auto" w:fill="auto"/>
            <w:noWrap/>
            <w:vAlign w:val="bottom"/>
          </w:tcPr>
          <w:p w14:paraId="7E07DF44" w14:textId="021ED437" w:rsidR="00D5332B" w:rsidRPr="00485272" w:rsidRDefault="000C7322" w:rsidP="00ED7448">
            <w:pPr>
              <w:spacing w:after="0" w:line="360" w:lineRule="auto"/>
              <w:jc w:val="right"/>
              <w:rPr>
                <w:b/>
                <w:bCs/>
                <w:szCs w:val="24"/>
              </w:rPr>
            </w:pPr>
            <w:r w:rsidRPr="00485272">
              <w:rPr>
                <w:b/>
                <w:bCs/>
                <w:szCs w:val="24"/>
              </w:rPr>
              <w:t>1793</w:t>
            </w:r>
            <w:r w:rsidR="002E3D29">
              <w:rPr>
                <w:b/>
                <w:bCs/>
                <w:szCs w:val="24"/>
              </w:rPr>
              <w:t>.</w:t>
            </w:r>
            <w:r w:rsidRPr="00485272">
              <w:rPr>
                <w:b/>
                <w:bCs/>
                <w:szCs w:val="24"/>
              </w:rPr>
              <w:t>47</w:t>
            </w:r>
          </w:p>
        </w:tc>
      </w:tr>
      <w:tr w:rsidR="0023249D" w:rsidRPr="00485272" w14:paraId="7529ACFA" w14:textId="77777777" w:rsidTr="0023249D">
        <w:trPr>
          <w:trHeight w:val="315"/>
        </w:trPr>
        <w:tc>
          <w:tcPr>
            <w:tcW w:w="1823" w:type="pct"/>
            <w:shd w:val="clear" w:color="auto" w:fill="auto"/>
            <w:noWrap/>
            <w:vAlign w:val="bottom"/>
          </w:tcPr>
          <w:p w14:paraId="0A3969B0" w14:textId="77777777" w:rsidR="00D5332B" w:rsidRPr="00485272" w:rsidRDefault="00D5332B" w:rsidP="00ED7448">
            <w:pPr>
              <w:spacing w:after="0" w:line="360" w:lineRule="auto"/>
              <w:rPr>
                <w:szCs w:val="24"/>
              </w:rPr>
            </w:pPr>
          </w:p>
        </w:tc>
        <w:tc>
          <w:tcPr>
            <w:tcW w:w="622" w:type="pct"/>
            <w:shd w:val="clear" w:color="auto" w:fill="auto"/>
            <w:noWrap/>
            <w:vAlign w:val="bottom"/>
          </w:tcPr>
          <w:p w14:paraId="579837BD" w14:textId="2F8CC283"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059F2D59"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469B6116"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51E853D8"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58E570EA" w14:textId="77777777" w:rsidR="00D5332B" w:rsidRPr="00485272" w:rsidRDefault="00D5332B" w:rsidP="00ED7448">
            <w:pPr>
              <w:spacing w:after="0" w:line="360" w:lineRule="auto"/>
              <w:rPr>
                <w:szCs w:val="24"/>
              </w:rPr>
            </w:pPr>
          </w:p>
        </w:tc>
      </w:tr>
      <w:tr w:rsidR="0023249D" w:rsidRPr="00485272" w14:paraId="6F744F98" w14:textId="77777777" w:rsidTr="0023249D">
        <w:trPr>
          <w:trHeight w:val="315"/>
        </w:trPr>
        <w:tc>
          <w:tcPr>
            <w:tcW w:w="1823" w:type="pct"/>
            <w:shd w:val="clear" w:color="auto" w:fill="auto"/>
            <w:noWrap/>
            <w:vAlign w:val="bottom"/>
          </w:tcPr>
          <w:p w14:paraId="5ADDE935" w14:textId="77777777" w:rsidR="00D5332B" w:rsidRPr="00485272" w:rsidRDefault="00D5332B" w:rsidP="00ED7448">
            <w:pPr>
              <w:spacing w:after="0" w:line="360" w:lineRule="auto"/>
              <w:rPr>
                <w:b/>
                <w:bCs/>
                <w:szCs w:val="24"/>
              </w:rPr>
            </w:pPr>
            <w:r w:rsidRPr="00485272">
              <w:rPr>
                <w:b/>
                <w:bCs/>
                <w:szCs w:val="24"/>
              </w:rPr>
              <w:t>COMMODITY AID AND GENERAL</w:t>
            </w:r>
          </w:p>
        </w:tc>
        <w:tc>
          <w:tcPr>
            <w:tcW w:w="622" w:type="pct"/>
            <w:shd w:val="clear" w:color="auto" w:fill="auto"/>
            <w:noWrap/>
            <w:vAlign w:val="bottom"/>
          </w:tcPr>
          <w:p w14:paraId="0E486FCC" w14:textId="42414E32"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0BF59AE9"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6844A027"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2BC0EB42"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230E1CD1"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7E4A7EC5" w14:textId="77777777" w:rsidTr="0023249D">
        <w:trPr>
          <w:trHeight w:val="315"/>
        </w:trPr>
        <w:tc>
          <w:tcPr>
            <w:tcW w:w="1823" w:type="pct"/>
            <w:shd w:val="clear" w:color="auto" w:fill="auto"/>
            <w:noWrap/>
            <w:vAlign w:val="bottom"/>
          </w:tcPr>
          <w:p w14:paraId="5C1E79F8" w14:textId="77777777" w:rsidR="00D5332B" w:rsidRPr="00485272" w:rsidRDefault="00D5332B" w:rsidP="00ED7448">
            <w:pPr>
              <w:spacing w:after="0" w:line="360" w:lineRule="auto"/>
              <w:rPr>
                <w:b/>
                <w:bCs/>
                <w:szCs w:val="24"/>
              </w:rPr>
            </w:pPr>
            <w:r w:rsidRPr="00485272">
              <w:rPr>
                <w:b/>
                <w:bCs/>
                <w:szCs w:val="24"/>
              </w:rPr>
              <w:t>PROGRAMME ASSISTANCE (510 to 530)</w:t>
            </w:r>
          </w:p>
        </w:tc>
        <w:tc>
          <w:tcPr>
            <w:tcW w:w="622" w:type="pct"/>
            <w:shd w:val="clear" w:color="auto" w:fill="auto"/>
            <w:noWrap/>
            <w:vAlign w:val="bottom"/>
          </w:tcPr>
          <w:p w14:paraId="183A13C3" w14:textId="237DDA9B" w:rsidR="00D5332B" w:rsidRPr="00485272" w:rsidRDefault="000C7322" w:rsidP="00ED7448">
            <w:pPr>
              <w:spacing w:after="0" w:line="360" w:lineRule="auto"/>
              <w:jc w:val="right"/>
              <w:rPr>
                <w:b/>
                <w:bCs/>
                <w:szCs w:val="24"/>
              </w:rPr>
            </w:pPr>
            <w:r w:rsidRPr="00485272">
              <w:rPr>
                <w:b/>
                <w:bCs/>
                <w:szCs w:val="24"/>
              </w:rPr>
              <w:t>116</w:t>
            </w:r>
            <w:r w:rsidR="002E3D29">
              <w:rPr>
                <w:b/>
                <w:bCs/>
                <w:szCs w:val="24"/>
              </w:rPr>
              <w:t>.</w:t>
            </w:r>
            <w:r w:rsidRPr="00485272">
              <w:rPr>
                <w:b/>
                <w:bCs/>
                <w:szCs w:val="24"/>
              </w:rPr>
              <w:t>85</w:t>
            </w:r>
          </w:p>
        </w:tc>
        <w:tc>
          <w:tcPr>
            <w:tcW w:w="622" w:type="pct"/>
            <w:shd w:val="clear" w:color="auto" w:fill="auto"/>
            <w:noWrap/>
            <w:vAlign w:val="bottom"/>
          </w:tcPr>
          <w:p w14:paraId="0714CC34" w14:textId="3E21C5E9" w:rsidR="00D5332B" w:rsidRPr="00485272" w:rsidRDefault="000C7322" w:rsidP="00ED7448">
            <w:pPr>
              <w:spacing w:after="0" w:line="360" w:lineRule="auto"/>
              <w:jc w:val="right"/>
              <w:rPr>
                <w:b/>
                <w:bCs/>
                <w:szCs w:val="24"/>
              </w:rPr>
            </w:pPr>
            <w:r w:rsidRPr="00485272">
              <w:rPr>
                <w:b/>
                <w:bCs/>
                <w:szCs w:val="24"/>
              </w:rPr>
              <w:t>102</w:t>
            </w:r>
            <w:r w:rsidR="002E3D29">
              <w:rPr>
                <w:b/>
                <w:bCs/>
                <w:szCs w:val="24"/>
              </w:rPr>
              <w:t>.</w:t>
            </w:r>
            <w:r w:rsidRPr="00485272">
              <w:rPr>
                <w:b/>
                <w:bCs/>
                <w:szCs w:val="24"/>
              </w:rPr>
              <w:t>43</w:t>
            </w:r>
          </w:p>
        </w:tc>
        <w:tc>
          <w:tcPr>
            <w:tcW w:w="622" w:type="pct"/>
            <w:shd w:val="clear" w:color="auto" w:fill="auto"/>
            <w:noWrap/>
            <w:vAlign w:val="bottom"/>
          </w:tcPr>
          <w:p w14:paraId="43EA8862" w14:textId="444CCA4E" w:rsidR="00D5332B" w:rsidRPr="00485272" w:rsidRDefault="000C7322" w:rsidP="00ED7448">
            <w:pPr>
              <w:spacing w:after="0" w:line="360" w:lineRule="auto"/>
              <w:jc w:val="right"/>
              <w:rPr>
                <w:b/>
                <w:bCs/>
                <w:szCs w:val="24"/>
              </w:rPr>
            </w:pPr>
            <w:r w:rsidRPr="00485272">
              <w:rPr>
                <w:b/>
                <w:bCs/>
                <w:szCs w:val="24"/>
              </w:rPr>
              <w:t>90</w:t>
            </w:r>
            <w:r w:rsidR="002E3D29">
              <w:rPr>
                <w:b/>
                <w:bCs/>
                <w:szCs w:val="24"/>
              </w:rPr>
              <w:t>.</w:t>
            </w:r>
            <w:r w:rsidRPr="00485272">
              <w:rPr>
                <w:b/>
                <w:bCs/>
                <w:szCs w:val="24"/>
              </w:rPr>
              <w:t>85</w:t>
            </w:r>
          </w:p>
        </w:tc>
        <w:tc>
          <w:tcPr>
            <w:tcW w:w="620" w:type="pct"/>
            <w:shd w:val="clear" w:color="auto" w:fill="auto"/>
            <w:noWrap/>
            <w:vAlign w:val="bottom"/>
          </w:tcPr>
          <w:p w14:paraId="177EF8DC" w14:textId="1FAF82F8" w:rsidR="00D5332B" w:rsidRPr="00485272" w:rsidRDefault="000C7322" w:rsidP="00ED7448">
            <w:pPr>
              <w:spacing w:after="0" w:line="360" w:lineRule="auto"/>
              <w:jc w:val="right"/>
              <w:rPr>
                <w:b/>
                <w:bCs/>
                <w:szCs w:val="24"/>
              </w:rPr>
            </w:pPr>
            <w:r w:rsidRPr="00485272">
              <w:rPr>
                <w:b/>
                <w:bCs/>
                <w:szCs w:val="24"/>
              </w:rPr>
              <w:t>38</w:t>
            </w:r>
            <w:r w:rsidR="002E3D29">
              <w:rPr>
                <w:b/>
                <w:bCs/>
                <w:szCs w:val="24"/>
              </w:rPr>
              <w:t>.</w:t>
            </w:r>
            <w:r w:rsidRPr="00485272">
              <w:rPr>
                <w:b/>
                <w:bCs/>
                <w:szCs w:val="24"/>
              </w:rPr>
              <w:t>14</w:t>
            </w:r>
          </w:p>
        </w:tc>
        <w:tc>
          <w:tcPr>
            <w:tcW w:w="690" w:type="pct"/>
            <w:shd w:val="clear" w:color="auto" w:fill="auto"/>
            <w:noWrap/>
            <w:vAlign w:val="bottom"/>
          </w:tcPr>
          <w:p w14:paraId="7D1DE0EA" w14:textId="5786EEAC" w:rsidR="00D5332B" w:rsidRPr="00485272" w:rsidRDefault="000C7322" w:rsidP="00ED7448">
            <w:pPr>
              <w:spacing w:after="0" w:line="360" w:lineRule="auto"/>
              <w:jc w:val="right"/>
              <w:rPr>
                <w:b/>
                <w:bCs/>
                <w:szCs w:val="24"/>
              </w:rPr>
            </w:pPr>
            <w:r w:rsidRPr="00485272">
              <w:rPr>
                <w:b/>
                <w:bCs/>
                <w:szCs w:val="24"/>
              </w:rPr>
              <w:t>70</w:t>
            </w:r>
            <w:r w:rsidR="002E3D29">
              <w:rPr>
                <w:b/>
                <w:bCs/>
                <w:szCs w:val="24"/>
              </w:rPr>
              <w:t>.</w:t>
            </w:r>
            <w:r w:rsidRPr="00485272">
              <w:rPr>
                <w:b/>
                <w:bCs/>
                <w:szCs w:val="24"/>
              </w:rPr>
              <w:t>08</w:t>
            </w:r>
          </w:p>
        </w:tc>
      </w:tr>
      <w:tr w:rsidR="0023249D" w:rsidRPr="00485272" w14:paraId="4A76A6D3" w14:textId="77777777" w:rsidTr="0023249D">
        <w:trPr>
          <w:trHeight w:val="315"/>
        </w:trPr>
        <w:tc>
          <w:tcPr>
            <w:tcW w:w="1823" w:type="pct"/>
            <w:shd w:val="clear" w:color="auto" w:fill="auto"/>
            <w:noWrap/>
            <w:vAlign w:val="bottom"/>
          </w:tcPr>
          <w:p w14:paraId="0AEE3EE2" w14:textId="77777777" w:rsidR="00D5332B" w:rsidRPr="00485272" w:rsidRDefault="00D5332B" w:rsidP="00ED7448">
            <w:pPr>
              <w:spacing w:after="0" w:line="360" w:lineRule="auto"/>
              <w:rPr>
                <w:szCs w:val="24"/>
              </w:rPr>
            </w:pPr>
            <w:r w:rsidRPr="00485272">
              <w:rPr>
                <w:szCs w:val="24"/>
              </w:rPr>
              <w:t>General budget support</w:t>
            </w:r>
          </w:p>
        </w:tc>
        <w:tc>
          <w:tcPr>
            <w:tcW w:w="622" w:type="pct"/>
            <w:shd w:val="clear" w:color="auto" w:fill="auto"/>
            <w:noWrap/>
            <w:vAlign w:val="bottom"/>
          </w:tcPr>
          <w:p w14:paraId="70EF2C8E" w14:textId="1DB8F21E" w:rsidR="00D5332B" w:rsidRPr="00485272" w:rsidRDefault="000C7322" w:rsidP="00ED7448">
            <w:pPr>
              <w:spacing w:after="0" w:line="360" w:lineRule="auto"/>
              <w:jc w:val="right"/>
              <w:rPr>
                <w:szCs w:val="24"/>
              </w:rPr>
            </w:pPr>
            <w:r w:rsidRPr="00485272">
              <w:rPr>
                <w:szCs w:val="24"/>
              </w:rPr>
              <w:t>116</w:t>
            </w:r>
            <w:r w:rsidR="002E3D29">
              <w:rPr>
                <w:szCs w:val="24"/>
              </w:rPr>
              <w:t>.</w:t>
            </w:r>
            <w:r w:rsidRPr="00485272">
              <w:rPr>
                <w:szCs w:val="24"/>
              </w:rPr>
              <w:t>76</w:t>
            </w:r>
          </w:p>
        </w:tc>
        <w:tc>
          <w:tcPr>
            <w:tcW w:w="622" w:type="pct"/>
            <w:shd w:val="clear" w:color="auto" w:fill="auto"/>
            <w:noWrap/>
            <w:vAlign w:val="bottom"/>
          </w:tcPr>
          <w:p w14:paraId="228D363A" w14:textId="701BB8B6" w:rsidR="00D5332B" w:rsidRPr="00485272" w:rsidRDefault="000C7322" w:rsidP="00ED7448">
            <w:pPr>
              <w:spacing w:after="0" w:line="360" w:lineRule="auto"/>
              <w:jc w:val="right"/>
              <w:rPr>
                <w:szCs w:val="24"/>
              </w:rPr>
            </w:pPr>
            <w:r w:rsidRPr="00485272">
              <w:rPr>
                <w:szCs w:val="24"/>
              </w:rPr>
              <w:t>102</w:t>
            </w:r>
            <w:r w:rsidR="002E3D29">
              <w:rPr>
                <w:szCs w:val="24"/>
              </w:rPr>
              <w:t>.</w:t>
            </w:r>
            <w:r w:rsidRPr="00485272">
              <w:rPr>
                <w:szCs w:val="24"/>
              </w:rPr>
              <w:t>43</w:t>
            </w:r>
          </w:p>
        </w:tc>
        <w:tc>
          <w:tcPr>
            <w:tcW w:w="622" w:type="pct"/>
            <w:shd w:val="clear" w:color="auto" w:fill="auto"/>
            <w:noWrap/>
            <w:vAlign w:val="bottom"/>
          </w:tcPr>
          <w:p w14:paraId="1E662577" w14:textId="372A4801" w:rsidR="00D5332B" w:rsidRPr="00485272" w:rsidRDefault="000C7322" w:rsidP="00ED7448">
            <w:pPr>
              <w:spacing w:after="0" w:line="360" w:lineRule="auto"/>
              <w:jc w:val="right"/>
              <w:rPr>
                <w:szCs w:val="24"/>
              </w:rPr>
            </w:pPr>
            <w:r w:rsidRPr="00485272">
              <w:rPr>
                <w:szCs w:val="24"/>
              </w:rPr>
              <w:t>90</w:t>
            </w:r>
            <w:r w:rsidR="002E3D29">
              <w:rPr>
                <w:szCs w:val="24"/>
              </w:rPr>
              <w:t>.</w:t>
            </w:r>
            <w:r w:rsidRPr="00485272">
              <w:rPr>
                <w:szCs w:val="24"/>
              </w:rPr>
              <w:t>85</w:t>
            </w:r>
          </w:p>
        </w:tc>
        <w:tc>
          <w:tcPr>
            <w:tcW w:w="620" w:type="pct"/>
            <w:shd w:val="clear" w:color="auto" w:fill="auto"/>
            <w:noWrap/>
            <w:vAlign w:val="bottom"/>
          </w:tcPr>
          <w:p w14:paraId="4FB80A44" w14:textId="198782D4" w:rsidR="00D5332B" w:rsidRPr="00485272" w:rsidRDefault="000C7322" w:rsidP="00ED7448">
            <w:pPr>
              <w:spacing w:after="0" w:line="360" w:lineRule="auto"/>
              <w:jc w:val="right"/>
              <w:rPr>
                <w:szCs w:val="24"/>
              </w:rPr>
            </w:pPr>
            <w:r w:rsidRPr="00485272">
              <w:rPr>
                <w:szCs w:val="24"/>
              </w:rPr>
              <w:t>38</w:t>
            </w:r>
            <w:r w:rsidR="002E3D29">
              <w:rPr>
                <w:szCs w:val="24"/>
              </w:rPr>
              <w:t>.</w:t>
            </w:r>
            <w:r w:rsidRPr="00485272">
              <w:rPr>
                <w:szCs w:val="24"/>
              </w:rPr>
              <w:t>14</w:t>
            </w:r>
          </w:p>
        </w:tc>
        <w:tc>
          <w:tcPr>
            <w:tcW w:w="690" w:type="pct"/>
            <w:shd w:val="clear" w:color="auto" w:fill="auto"/>
            <w:noWrap/>
            <w:vAlign w:val="bottom"/>
          </w:tcPr>
          <w:p w14:paraId="626EA9D8" w14:textId="292E552C" w:rsidR="00D5332B" w:rsidRPr="00485272" w:rsidRDefault="000C7322" w:rsidP="00ED7448">
            <w:pPr>
              <w:spacing w:after="0" w:line="360" w:lineRule="auto"/>
              <w:jc w:val="right"/>
              <w:rPr>
                <w:szCs w:val="24"/>
              </w:rPr>
            </w:pPr>
            <w:r w:rsidRPr="00485272">
              <w:rPr>
                <w:szCs w:val="24"/>
              </w:rPr>
              <w:t>69</w:t>
            </w:r>
            <w:r w:rsidR="002E3D29">
              <w:rPr>
                <w:szCs w:val="24"/>
              </w:rPr>
              <w:t>.</w:t>
            </w:r>
            <w:r w:rsidRPr="00485272">
              <w:rPr>
                <w:szCs w:val="24"/>
              </w:rPr>
              <w:t>99</w:t>
            </w:r>
          </w:p>
        </w:tc>
      </w:tr>
      <w:tr w:rsidR="0023249D" w:rsidRPr="00485272" w14:paraId="0D0FF938" w14:textId="77777777" w:rsidTr="0023249D">
        <w:trPr>
          <w:trHeight w:val="315"/>
        </w:trPr>
        <w:tc>
          <w:tcPr>
            <w:tcW w:w="1823" w:type="pct"/>
            <w:shd w:val="clear" w:color="auto" w:fill="auto"/>
            <w:noWrap/>
            <w:vAlign w:val="bottom"/>
          </w:tcPr>
          <w:p w14:paraId="44EAC0F2" w14:textId="77777777" w:rsidR="00D5332B" w:rsidRPr="00485272" w:rsidRDefault="00D5332B" w:rsidP="00ED7448">
            <w:pPr>
              <w:spacing w:after="0" w:line="360" w:lineRule="auto"/>
              <w:rPr>
                <w:szCs w:val="24"/>
              </w:rPr>
            </w:pPr>
            <w:r w:rsidRPr="00485272">
              <w:rPr>
                <w:szCs w:val="24"/>
              </w:rPr>
              <w:t>Developmental food aid/Food security assistance</w:t>
            </w:r>
          </w:p>
        </w:tc>
        <w:tc>
          <w:tcPr>
            <w:tcW w:w="622" w:type="pct"/>
            <w:shd w:val="clear" w:color="auto" w:fill="auto"/>
            <w:noWrap/>
            <w:vAlign w:val="bottom"/>
          </w:tcPr>
          <w:p w14:paraId="7CF8EB03" w14:textId="440B350A" w:rsidR="00D5332B" w:rsidRPr="00485272" w:rsidRDefault="000C7322" w:rsidP="00ED7448">
            <w:pPr>
              <w:spacing w:after="0" w:line="360" w:lineRule="auto"/>
              <w:jc w:val="right"/>
              <w:rPr>
                <w:szCs w:val="24"/>
              </w:rPr>
            </w:pPr>
            <w:r w:rsidRPr="00485272">
              <w:rPr>
                <w:szCs w:val="24"/>
              </w:rPr>
              <w:t>0</w:t>
            </w:r>
            <w:r w:rsidR="002E3D29">
              <w:rPr>
                <w:szCs w:val="24"/>
              </w:rPr>
              <w:t>.</w:t>
            </w:r>
            <w:r w:rsidRPr="00485272">
              <w:rPr>
                <w:szCs w:val="24"/>
              </w:rPr>
              <w:t>09</w:t>
            </w:r>
            <w:r w:rsidR="00D5332B" w:rsidRPr="00485272">
              <w:rPr>
                <w:szCs w:val="24"/>
              </w:rPr>
              <w:t xml:space="preserve"> </w:t>
            </w:r>
          </w:p>
        </w:tc>
        <w:tc>
          <w:tcPr>
            <w:tcW w:w="622" w:type="pct"/>
            <w:shd w:val="clear" w:color="auto" w:fill="auto"/>
            <w:noWrap/>
            <w:vAlign w:val="bottom"/>
          </w:tcPr>
          <w:p w14:paraId="745CCFE4" w14:textId="32466BA0" w:rsidR="00D5332B" w:rsidRPr="00485272" w:rsidRDefault="00D5332B" w:rsidP="00ED7448">
            <w:pPr>
              <w:spacing w:after="0" w:line="360" w:lineRule="auto"/>
              <w:jc w:val="right"/>
              <w:rPr>
                <w:szCs w:val="24"/>
              </w:rPr>
            </w:pPr>
            <w:r w:rsidRPr="00485272">
              <w:rPr>
                <w:szCs w:val="24"/>
              </w:rPr>
              <w:t>..</w:t>
            </w:r>
          </w:p>
        </w:tc>
        <w:tc>
          <w:tcPr>
            <w:tcW w:w="622" w:type="pct"/>
            <w:shd w:val="clear" w:color="auto" w:fill="auto"/>
            <w:noWrap/>
            <w:vAlign w:val="bottom"/>
          </w:tcPr>
          <w:p w14:paraId="27A05D22" w14:textId="109FB43F" w:rsidR="00D5332B" w:rsidRPr="00485272" w:rsidRDefault="00D5332B" w:rsidP="00ED7448">
            <w:pPr>
              <w:spacing w:after="0" w:line="360" w:lineRule="auto"/>
              <w:jc w:val="right"/>
              <w:rPr>
                <w:szCs w:val="24"/>
              </w:rPr>
            </w:pPr>
            <w:r w:rsidRPr="00485272">
              <w:rPr>
                <w:szCs w:val="24"/>
              </w:rPr>
              <w:t>..</w:t>
            </w:r>
          </w:p>
        </w:tc>
        <w:tc>
          <w:tcPr>
            <w:tcW w:w="620" w:type="pct"/>
            <w:shd w:val="clear" w:color="auto" w:fill="auto"/>
            <w:noWrap/>
            <w:vAlign w:val="bottom"/>
          </w:tcPr>
          <w:p w14:paraId="4E21AC34" w14:textId="4D1475AA" w:rsidR="00D5332B" w:rsidRPr="00485272" w:rsidRDefault="000C7322" w:rsidP="00ED7448">
            <w:pPr>
              <w:spacing w:after="0" w:line="360" w:lineRule="auto"/>
              <w:jc w:val="right"/>
              <w:rPr>
                <w:szCs w:val="24"/>
              </w:rPr>
            </w:pPr>
            <w:r w:rsidRPr="00485272">
              <w:rPr>
                <w:szCs w:val="24"/>
              </w:rPr>
              <w:t>0</w:t>
            </w:r>
            <w:r w:rsidR="002E3D29">
              <w:rPr>
                <w:szCs w:val="24"/>
              </w:rPr>
              <w:t>.</w:t>
            </w:r>
            <w:r w:rsidRPr="00485272">
              <w:rPr>
                <w:szCs w:val="24"/>
              </w:rPr>
              <w:t>0</w:t>
            </w:r>
          </w:p>
        </w:tc>
        <w:tc>
          <w:tcPr>
            <w:tcW w:w="690" w:type="pct"/>
            <w:shd w:val="clear" w:color="auto" w:fill="auto"/>
            <w:noWrap/>
            <w:vAlign w:val="bottom"/>
          </w:tcPr>
          <w:p w14:paraId="7CD83256" w14:textId="1498EED3" w:rsidR="00D5332B" w:rsidRPr="00485272" w:rsidRDefault="000C7322" w:rsidP="00ED7448">
            <w:pPr>
              <w:spacing w:after="0" w:line="360" w:lineRule="auto"/>
              <w:jc w:val="right"/>
              <w:rPr>
                <w:szCs w:val="24"/>
              </w:rPr>
            </w:pPr>
            <w:r w:rsidRPr="00485272">
              <w:rPr>
                <w:szCs w:val="24"/>
              </w:rPr>
              <w:t>0</w:t>
            </w:r>
            <w:r w:rsidR="002E3D29">
              <w:rPr>
                <w:szCs w:val="24"/>
              </w:rPr>
              <w:t>.</w:t>
            </w:r>
            <w:r w:rsidRPr="00485272">
              <w:rPr>
                <w:szCs w:val="24"/>
              </w:rPr>
              <w:t>09</w:t>
            </w:r>
          </w:p>
        </w:tc>
      </w:tr>
      <w:tr w:rsidR="0023249D" w:rsidRPr="00485272" w14:paraId="2F664D0C" w14:textId="77777777" w:rsidTr="0023249D">
        <w:trPr>
          <w:trHeight w:val="315"/>
        </w:trPr>
        <w:tc>
          <w:tcPr>
            <w:tcW w:w="1823" w:type="pct"/>
            <w:shd w:val="clear" w:color="auto" w:fill="auto"/>
            <w:noWrap/>
            <w:vAlign w:val="bottom"/>
          </w:tcPr>
          <w:p w14:paraId="38D88314" w14:textId="77777777" w:rsidR="00D5332B" w:rsidRPr="00485272" w:rsidRDefault="00D5332B" w:rsidP="00ED7448">
            <w:pPr>
              <w:spacing w:after="0" w:line="360" w:lineRule="auto"/>
              <w:rPr>
                <w:szCs w:val="24"/>
              </w:rPr>
            </w:pPr>
            <w:r w:rsidRPr="00485272">
              <w:rPr>
                <w:szCs w:val="24"/>
              </w:rPr>
              <w:t>Other commodity assistance</w:t>
            </w:r>
          </w:p>
        </w:tc>
        <w:tc>
          <w:tcPr>
            <w:tcW w:w="622" w:type="pct"/>
            <w:shd w:val="clear" w:color="auto" w:fill="auto"/>
            <w:noWrap/>
            <w:vAlign w:val="bottom"/>
          </w:tcPr>
          <w:p w14:paraId="652976C5" w14:textId="7BECD5DE" w:rsidR="00D5332B" w:rsidRPr="00485272" w:rsidRDefault="00D5332B" w:rsidP="00ED7448">
            <w:pPr>
              <w:spacing w:after="0" w:line="360" w:lineRule="auto"/>
              <w:jc w:val="right"/>
              <w:rPr>
                <w:szCs w:val="24"/>
              </w:rPr>
            </w:pPr>
            <w:r w:rsidRPr="00485272">
              <w:rPr>
                <w:szCs w:val="24"/>
              </w:rPr>
              <w:t>..</w:t>
            </w:r>
          </w:p>
        </w:tc>
        <w:tc>
          <w:tcPr>
            <w:tcW w:w="622" w:type="pct"/>
            <w:shd w:val="clear" w:color="auto" w:fill="auto"/>
            <w:noWrap/>
            <w:vAlign w:val="bottom"/>
          </w:tcPr>
          <w:p w14:paraId="02BE61F9" w14:textId="7CB3462D" w:rsidR="00D5332B" w:rsidRPr="00485272" w:rsidRDefault="00D5332B" w:rsidP="00ED7448">
            <w:pPr>
              <w:spacing w:after="0" w:line="360" w:lineRule="auto"/>
              <w:jc w:val="right"/>
              <w:rPr>
                <w:szCs w:val="24"/>
              </w:rPr>
            </w:pPr>
            <w:r w:rsidRPr="00485272">
              <w:rPr>
                <w:szCs w:val="24"/>
              </w:rPr>
              <w:t>..</w:t>
            </w:r>
          </w:p>
        </w:tc>
        <w:tc>
          <w:tcPr>
            <w:tcW w:w="622" w:type="pct"/>
            <w:shd w:val="clear" w:color="auto" w:fill="auto"/>
            <w:noWrap/>
            <w:vAlign w:val="bottom"/>
          </w:tcPr>
          <w:p w14:paraId="5CC15157" w14:textId="566AC491" w:rsidR="00D5332B" w:rsidRPr="00485272" w:rsidRDefault="00D5332B" w:rsidP="00ED7448">
            <w:pPr>
              <w:spacing w:after="0" w:line="360" w:lineRule="auto"/>
              <w:jc w:val="right"/>
              <w:rPr>
                <w:szCs w:val="24"/>
              </w:rPr>
            </w:pPr>
            <w:r w:rsidRPr="00485272">
              <w:rPr>
                <w:szCs w:val="24"/>
              </w:rPr>
              <w:t>..</w:t>
            </w:r>
          </w:p>
        </w:tc>
        <w:tc>
          <w:tcPr>
            <w:tcW w:w="620" w:type="pct"/>
            <w:shd w:val="clear" w:color="auto" w:fill="auto"/>
            <w:noWrap/>
            <w:vAlign w:val="bottom"/>
          </w:tcPr>
          <w:p w14:paraId="7F5A662C" w14:textId="1E0F8055" w:rsidR="00D5332B" w:rsidRPr="00485272" w:rsidRDefault="00D5332B" w:rsidP="00ED7448">
            <w:pPr>
              <w:spacing w:after="0" w:line="360" w:lineRule="auto"/>
              <w:jc w:val="right"/>
              <w:rPr>
                <w:szCs w:val="24"/>
              </w:rPr>
            </w:pPr>
            <w:r w:rsidRPr="00485272">
              <w:rPr>
                <w:szCs w:val="24"/>
              </w:rPr>
              <w:t>..</w:t>
            </w:r>
          </w:p>
        </w:tc>
        <w:tc>
          <w:tcPr>
            <w:tcW w:w="690" w:type="pct"/>
            <w:shd w:val="clear" w:color="auto" w:fill="auto"/>
            <w:noWrap/>
            <w:vAlign w:val="bottom"/>
          </w:tcPr>
          <w:p w14:paraId="4A0EA896" w14:textId="38471D05" w:rsidR="00D5332B" w:rsidRPr="00485272" w:rsidRDefault="00D5332B" w:rsidP="00ED7448">
            <w:pPr>
              <w:spacing w:after="0" w:line="360" w:lineRule="auto"/>
              <w:jc w:val="right"/>
              <w:rPr>
                <w:szCs w:val="24"/>
              </w:rPr>
            </w:pPr>
            <w:r w:rsidRPr="00485272">
              <w:rPr>
                <w:szCs w:val="24"/>
              </w:rPr>
              <w:t>..</w:t>
            </w:r>
          </w:p>
        </w:tc>
      </w:tr>
      <w:tr w:rsidR="0023249D" w:rsidRPr="00485272" w14:paraId="3F5A5D51" w14:textId="77777777" w:rsidTr="0023249D">
        <w:trPr>
          <w:trHeight w:val="315"/>
        </w:trPr>
        <w:tc>
          <w:tcPr>
            <w:tcW w:w="1823" w:type="pct"/>
            <w:shd w:val="clear" w:color="auto" w:fill="auto"/>
            <w:noWrap/>
            <w:vAlign w:val="bottom"/>
          </w:tcPr>
          <w:p w14:paraId="02A694F0" w14:textId="77777777" w:rsidR="00D5332B" w:rsidRPr="00485272" w:rsidRDefault="00D5332B" w:rsidP="00ED7448">
            <w:pPr>
              <w:spacing w:after="0" w:line="360" w:lineRule="auto"/>
              <w:rPr>
                <w:b/>
                <w:bCs/>
                <w:szCs w:val="24"/>
              </w:rPr>
            </w:pPr>
            <w:r w:rsidRPr="00485272">
              <w:rPr>
                <w:b/>
                <w:bCs/>
                <w:szCs w:val="24"/>
              </w:rPr>
              <w:t>ACTION RELATING TO DEBT</w:t>
            </w:r>
          </w:p>
        </w:tc>
        <w:tc>
          <w:tcPr>
            <w:tcW w:w="622" w:type="pct"/>
            <w:shd w:val="clear" w:color="auto" w:fill="auto"/>
            <w:noWrap/>
            <w:vAlign w:val="bottom"/>
          </w:tcPr>
          <w:p w14:paraId="4BAC6AEB" w14:textId="34376AA0" w:rsidR="00D5332B" w:rsidRPr="00485272" w:rsidRDefault="000C7322" w:rsidP="00ED7448">
            <w:pPr>
              <w:spacing w:after="0" w:line="360" w:lineRule="auto"/>
              <w:jc w:val="right"/>
              <w:rPr>
                <w:b/>
                <w:bCs/>
                <w:szCs w:val="24"/>
              </w:rPr>
            </w:pPr>
            <w:r w:rsidRPr="00485272">
              <w:rPr>
                <w:b/>
                <w:bCs/>
                <w:szCs w:val="24"/>
              </w:rPr>
              <w:t>151</w:t>
            </w:r>
            <w:r w:rsidR="002E3D29">
              <w:rPr>
                <w:b/>
                <w:bCs/>
                <w:szCs w:val="24"/>
              </w:rPr>
              <w:t>.</w:t>
            </w:r>
            <w:r w:rsidRPr="00485272">
              <w:rPr>
                <w:b/>
                <w:bCs/>
                <w:szCs w:val="24"/>
              </w:rPr>
              <w:t>93</w:t>
            </w:r>
          </w:p>
        </w:tc>
        <w:tc>
          <w:tcPr>
            <w:tcW w:w="622" w:type="pct"/>
            <w:shd w:val="clear" w:color="auto" w:fill="auto"/>
            <w:noWrap/>
            <w:vAlign w:val="bottom"/>
          </w:tcPr>
          <w:p w14:paraId="308E87E6" w14:textId="6D586721" w:rsidR="00D5332B" w:rsidRPr="00485272" w:rsidRDefault="00D5332B" w:rsidP="00ED7448">
            <w:pPr>
              <w:spacing w:after="0" w:line="360" w:lineRule="auto"/>
              <w:jc w:val="right"/>
              <w:rPr>
                <w:b/>
                <w:bCs/>
                <w:szCs w:val="24"/>
              </w:rPr>
            </w:pPr>
            <w:r w:rsidRPr="00485272">
              <w:rPr>
                <w:szCs w:val="24"/>
              </w:rPr>
              <w:t>..</w:t>
            </w:r>
          </w:p>
        </w:tc>
        <w:tc>
          <w:tcPr>
            <w:tcW w:w="622" w:type="pct"/>
            <w:shd w:val="clear" w:color="auto" w:fill="auto"/>
            <w:noWrap/>
            <w:vAlign w:val="bottom"/>
          </w:tcPr>
          <w:p w14:paraId="67005AD1" w14:textId="6B22D8EF" w:rsidR="00D5332B" w:rsidRPr="00485272" w:rsidRDefault="00D5332B" w:rsidP="00ED7448">
            <w:pPr>
              <w:spacing w:after="0" w:line="360" w:lineRule="auto"/>
              <w:jc w:val="right"/>
              <w:rPr>
                <w:b/>
                <w:bCs/>
                <w:szCs w:val="24"/>
              </w:rPr>
            </w:pPr>
            <w:r w:rsidRPr="00485272">
              <w:rPr>
                <w:szCs w:val="24"/>
              </w:rPr>
              <w:t>..</w:t>
            </w:r>
          </w:p>
        </w:tc>
        <w:tc>
          <w:tcPr>
            <w:tcW w:w="620" w:type="pct"/>
            <w:shd w:val="clear" w:color="auto" w:fill="auto"/>
            <w:noWrap/>
            <w:vAlign w:val="bottom"/>
          </w:tcPr>
          <w:p w14:paraId="13A90315" w14:textId="7278AA83" w:rsidR="00D5332B" w:rsidRPr="00485272" w:rsidRDefault="00D5332B" w:rsidP="00ED7448">
            <w:pPr>
              <w:spacing w:after="0" w:line="360" w:lineRule="auto"/>
              <w:jc w:val="right"/>
              <w:rPr>
                <w:b/>
                <w:bCs/>
                <w:szCs w:val="24"/>
              </w:rPr>
            </w:pPr>
            <w:r w:rsidRPr="00485272">
              <w:rPr>
                <w:szCs w:val="24"/>
              </w:rPr>
              <w:t>..</w:t>
            </w:r>
          </w:p>
        </w:tc>
        <w:tc>
          <w:tcPr>
            <w:tcW w:w="690" w:type="pct"/>
            <w:shd w:val="clear" w:color="auto" w:fill="auto"/>
            <w:noWrap/>
            <w:vAlign w:val="bottom"/>
          </w:tcPr>
          <w:p w14:paraId="55E7F978" w14:textId="0AB7BF88" w:rsidR="00D5332B" w:rsidRPr="00485272" w:rsidRDefault="00D5332B" w:rsidP="00ED7448">
            <w:pPr>
              <w:spacing w:after="0" w:line="360" w:lineRule="auto"/>
              <w:jc w:val="right"/>
              <w:rPr>
                <w:b/>
                <w:bCs/>
                <w:szCs w:val="24"/>
              </w:rPr>
            </w:pPr>
            <w:r w:rsidRPr="00485272">
              <w:rPr>
                <w:szCs w:val="24"/>
              </w:rPr>
              <w:t>..</w:t>
            </w:r>
          </w:p>
        </w:tc>
      </w:tr>
      <w:tr w:rsidR="0023249D" w:rsidRPr="00485272" w14:paraId="4B3EC222" w14:textId="77777777" w:rsidTr="0023249D">
        <w:trPr>
          <w:trHeight w:val="315"/>
        </w:trPr>
        <w:tc>
          <w:tcPr>
            <w:tcW w:w="1823" w:type="pct"/>
            <w:shd w:val="clear" w:color="auto" w:fill="auto"/>
            <w:vAlign w:val="bottom"/>
          </w:tcPr>
          <w:p w14:paraId="08BAB569" w14:textId="46B166C7" w:rsidR="00D5332B" w:rsidRPr="00485272" w:rsidRDefault="000C7322" w:rsidP="00ED7448">
            <w:pPr>
              <w:spacing w:after="0" w:line="360" w:lineRule="auto"/>
              <w:rPr>
                <w:b/>
                <w:bCs/>
                <w:szCs w:val="24"/>
              </w:rPr>
            </w:pPr>
            <w:r w:rsidRPr="00485272">
              <w:rPr>
                <w:b/>
                <w:bCs/>
                <w:szCs w:val="24"/>
              </w:rPr>
              <w:t xml:space="preserve">HUMANITARIAN AID </w:t>
            </w:r>
          </w:p>
        </w:tc>
        <w:tc>
          <w:tcPr>
            <w:tcW w:w="622" w:type="pct"/>
            <w:shd w:val="clear" w:color="auto" w:fill="auto"/>
            <w:noWrap/>
            <w:vAlign w:val="bottom"/>
          </w:tcPr>
          <w:p w14:paraId="7DCE2D78" w14:textId="6E666DDD" w:rsidR="00D5332B" w:rsidRPr="00485272" w:rsidRDefault="000C7322" w:rsidP="00ED7448">
            <w:pPr>
              <w:spacing w:after="0" w:line="360" w:lineRule="auto"/>
              <w:jc w:val="right"/>
              <w:rPr>
                <w:b/>
                <w:bCs/>
                <w:szCs w:val="24"/>
              </w:rPr>
            </w:pPr>
            <w:r w:rsidRPr="00485272">
              <w:rPr>
                <w:b/>
                <w:bCs/>
                <w:szCs w:val="24"/>
              </w:rPr>
              <w:t>399</w:t>
            </w:r>
            <w:r w:rsidR="002E3D29">
              <w:rPr>
                <w:b/>
                <w:bCs/>
                <w:szCs w:val="24"/>
              </w:rPr>
              <w:t>.</w:t>
            </w:r>
            <w:r w:rsidRPr="00485272">
              <w:rPr>
                <w:b/>
                <w:bCs/>
                <w:szCs w:val="24"/>
              </w:rPr>
              <w:t>39</w:t>
            </w:r>
          </w:p>
        </w:tc>
        <w:tc>
          <w:tcPr>
            <w:tcW w:w="622" w:type="pct"/>
            <w:shd w:val="clear" w:color="auto" w:fill="auto"/>
            <w:noWrap/>
            <w:vAlign w:val="bottom"/>
          </w:tcPr>
          <w:p w14:paraId="69B35ADD" w14:textId="72A38EE1" w:rsidR="00D5332B" w:rsidRPr="00485272" w:rsidRDefault="000C7322" w:rsidP="00ED7448">
            <w:pPr>
              <w:spacing w:after="0" w:line="360" w:lineRule="auto"/>
              <w:jc w:val="right"/>
              <w:rPr>
                <w:b/>
                <w:bCs/>
                <w:szCs w:val="24"/>
              </w:rPr>
            </w:pPr>
            <w:r w:rsidRPr="00485272">
              <w:rPr>
                <w:b/>
                <w:bCs/>
                <w:szCs w:val="24"/>
              </w:rPr>
              <w:t>378</w:t>
            </w:r>
            <w:r w:rsidR="002E3D29">
              <w:rPr>
                <w:b/>
                <w:bCs/>
                <w:szCs w:val="24"/>
              </w:rPr>
              <w:t>.</w:t>
            </w:r>
            <w:r w:rsidRPr="00485272">
              <w:rPr>
                <w:b/>
                <w:bCs/>
                <w:szCs w:val="24"/>
              </w:rPr>
              <w:t>23</w:t>
            </w:r>
          </w:p>
        </w:tc>
        <w:tc>
          <w:tcPr>
            <w:tcW w:w="622" w:type="pct"/>
            <w:shd w:val="clear" w:color="auto" w:fill="auto"/>
            <w:noWrap/>
            <w:vAlign w:val="bottom"/>
          </w:tcPr>
          <w:p w14:paraId="20B1BD4F" w14:textId="1D2C9864" w:rsidR="00D5332B" w:rsidRPr="00485272" w:rsidRDefault="000C7322" w:rsidP="00ED7448">
            <w:pPr>
              <w:spacing w:after="0" w:line="360" w:lineRule="auto"/>
              <w:jc w:val="right"/>
              <w:rPr>
                <w:b/>
                <w:bCs/>
                <w:szCs w:val="24"/>
              </w:rPr>
            </w:pPr>
            <w:r w:rsidRPr="00485272">
              <w:rPr>
                <w:b/>
                <w:bCs/>
                <w:szCs w:val="24"/>
              </w:rPr>
              <w:t>362</w:t>
            </w:r>
            <w:r w:rsidR="002E3D29">
              <w:rPr>
                <w:b/>
                <w:bCs/>
                <w:szCs w:val="24"/>
              </w:rPr>
              <w:t>.</w:t>
            </w:r>
            <w:r w:rsidRPr="00485272">
              <w:rPr>
                <w:b/>
                <w:bCs/>
                <w:szCs w:val="24"/>
              </w:rPr>
              <w:t>14</w:t>
            </w:r>
          </w:p>
        </w:tc>
        <w:tc>
          <w:tcPr>
            <w:tcW w:w="620" w:type="pct"/>
            <w:shd w:val="clear" w:color="auto" w:fill="auto"/>
            <w:noWrap/>
            <w:vAlign w:val="bottom"/>
          </w:tcPr>
          <w:p w14:paraId="5DB83E30" w14:textId="4ED3DFF6" w:rsidR="00D5332B" w:rsidRPr="00485272" w:rsidRDefault="000C7322" w:rsidP="00ED7448">
            <w:pPr>
              <w:spacing w:after="0" w:line="360" w:lineRule="auto"/>
              <w:jc w:val="right"/>
              <w:rPr>
                <w:b/>
                <w:bCs/>
                <w:szCs w:val="24"/>
              </w:rPr>
            </w:pPr>
            <w:r w:rsidRPr="00485272">
              <w:rPr>
                <w:b/>
                <w:bCs/>
                <w:szCs w:val="24"/>
              </w:rPr>
              <w:t>487</w:t>
            </w:r>
            <w:r w:rsidR="002E3D29">
              <w:rPr>
                <w:b/>
                <w:bCs/>
                <w:szCs w:val="24"/>
              </w:rPr>
              <w:t>.</w:t>
            </w:r>
            <w:r w:rsidRPr="00485272">
              <w:rPr>
                <w:b/>
                <w:bCs/>
                <w:szCs w:val="24"/>
              </w:rPr>
              <w:t>25</w:t>
            </w:r>
          </w:p>
        </w:tc>
        <w:tc>
          <w:tcPr>
            <w:tcW w:w="690" w:type="pct"/>
            <w:shd w:val="clear" w:color="auto" w:fill="auto"/>
            <w:noWrap/>
            <w:vAlign w:val="bottom"/>
          </w:tcPr>
          <w:p w14:paraId="0036A403" w14:textId="0EE96DD1" w:rsidR="00D5332B" w:rsidRPr="00485272" w:rsidRDefault="000C7322" w:rsidP="00ED7448">
            <w:pPr>
              <w:spacing w:after="0" w:line="360" w:lineRule="auto"/>
              <w:jc w:val="right"/>
              <w:rPr>
                <w:b/>
                <w:bCs/>
                <w:szCs w:val="24"/>
              </w:rPr>
            </w:pPr>
            <w:r w:rsidRPr="00485272">
              <w:rPr>
                <w:b/>
                <w:bCs/>
                <w:szCs w:val="24"/>
              </w:rPr>
              <w:t>377</w:t>
            </w:r>
            <w:r w:rsidR="002E3D29">
              <w:rPr>
                <w:b/>
                <w:bCs/>
                <w:szCs w:val="24"/>
              </w:rPr>
              <w:t>.</w:t>
            </w:r>
            <w:r w:rsidRPr="00485272">
              <w:rPr>
                <w:b/>
                <w:bCs/>
                <w:szCs w:val="24"/>
              </w:rPr>
              <w:t>53</w:t>
            </w:r>
          </w:p>
        </w:tc>
      </w:tr>
      <w:tr w:rsidR="0023249D" w:rsidRPr="00485272" w14:paraId="4D09A192" w14:textId="77777777" w:rsidTr="0023249D">
        <w:trPr>
          <w:trHeight w:val="315"/>
        </w:trPr>
        <w:tc>
          <w:tcPr>
            <w:tcW w:w="1823" w:type="pct"/>
            <w:shd w:val="clear" w:color="auto" w:fill="auto"/>
            <w:noWrap/>
            <w:vAlign w:val="bottom"/>
          </w:tcPr>
          <w:p w14:paraId="41AA714A" w14:textId="77777777" w:rsidR="00D5332B" w:rsidRPr="00485272" w:rsidRDefault="00D5332B" w:rsidP="00ED7448">
            <w:pPr>
              <w:spacing w:after="0" w:line="360" w:lineRule="auto"/>
              <w:rPr>
                <w:b/>
                <w:bCs/>
                <w:szCs w:val="24"/>
              </w:rPr>
            </w:pPr>
            <w:r w:rsidRPr="00485272">
              <w:rPr>
                <w:b/>
                <w:bCs/>
                <w:szCs w:val="24"/>
              </w:rPr>
              <w:t>ADMINISTRATIVE COSTS OF DONORS</w:t>
            </w:r>
          </w:p>
        </w:tc>
        <w:tc>
          <w:tcPr>
            <w:tcW w:w="622" w:type="pct"/>
            <w:shd w:val="clear" w:color="auto" w:fill="auto"/>
            <w:noWrap/>
            <w:vAlign w:val="bottom"/>
          </w:tcPr>
          <w:p w14:paraId="42C8EB11" w14:textId="610D81C9" w:rsidR="00D5332B" w:rsidRPr="00485272" w:rsidRDefault="000C7322" w:rsidP="00ED7448">
            <w:pPr>
              <w:spacing w:after="0" w:line="360" w:lineRule="auto"/>
              <w:jc w:val="right"/>
              <w:rPr>
                <w:b/>
                <w:bCs/>
                <w:szCs w:val="24"/>
              </w:rPr>
            </w:pPr>
            <w:r w:rsidRPr="00485272">
              <w:rPr>
                <w:b/>
                <w:bCs/>
                <w:szCs w:val="24"/>
              </w:rPr>
              <w:t>208</w:t>
            </w:r>
            <w:r w:rsidR="002E3D29">
              <w:rPr>
                <w:b/>
                <w:bCs/>
                <w:szCs w:val="24"/>
              </w:rPr>
              <w:t>.</w:t>
            </w:r>
            <w:r w:rsidRPr="00485272">
              <w:rPr>
                <w:b/>
                <w:bCs/>
                <w:szCs w:val="24"/>
              </w:rPr>
              <w:t>45</w:t>
            </w:r>
          </w:p>
        </w:tc>
        <w:tc>
          <w:tcPr>
            <w:tcW w:w="622" w:type="pct"/>
            <w:shd w:val="clear" w:color="auto" w:fill="auto"/>
            <w:noWrap/>
            <w:vAlign w:val="bottom"/>
          </w:tcPr>
          <w:p w14:paraId="30EEB415" w14:textId="48CCA3ED" w:rsidR="00D5332B" w:rsidRPr="00485272" w:rsidRDefault="000C7322" w:rsidP="00ED7448">
            <w:pPr>
              <w:spacing w:after="0" w:line="360" w:lineRule="auto"/>
              <w:jc w:val="right"/>
              <w:rPr>
                <w:b/>
                <w:bCs/>
                <w:szCs w:val="24"/>
              </w:rPr>
            </w:pPr>
            <w:r w:rsidRPr="00485272">
              <w:rPr>
                <w:b/>
                <w:bCs/>
                <w:szCs w:val="24"/>
              </w:rPr>
              <w:t>198</w:t>
            </w:r>
            <w:r w:rsidR="002E3D29">
              <w:rPr>
                <w:b/>
                <w:bCs/>
                <w:szCs w:val="24"/>
              </w:rPr>
              <w:t>.</w:t>
            </w:r>
            <w:r w:rsidRPr="00485272">
              <w:rPr>
                <w:b/>
                <w:bCs/>
                <w:szCs w:val="24"/>
              </w:rPr>
              <w:t>24</w:t>
            </w:r>
          </w:p>
        </w:tc>
        <w:tc>
          <w:tcPr>
            <w:tcW w:w="622" w:type="pct"/>
            <w:shd w:val="clear" w:color="auto" w:fill="auto"/>
            <w:noWrap/>
            <w:vAlign w:val="bottom"/>
          </w:tcPr>
          <w:p w14:paraId="507F595A" w14:textId="02D2F587" w:rsidR="00D5332B" w:rsidRPr="00485272" w:rsidRDefault="000C7322" w:rsidP="00ED7448">
            <w:pPr>
              <w:spacing w:after="0" w:line="360" w:lineRule="auto"/>
              <w:jc w:val="right"/>
              <w:rPr>
                <w:b/>
                <w:bCs/>
                <w:szCs w:val="24"/>
              </w:rPr>
            </w:pPr>
            <w:r w:rsidRPr="00485272">
              <w:rPr>
                <w:b/>
                <w:bCs/>
                <w:szCs w:val="24"/>
              </w:rPr>
              <w:t>201</w:t>
            </w:r>
            <w:r w:rsidR="002E3D29">
              <w:rPr>
                <w:b/>
                <w:bCs/>
                <w:szCs w:val="24"/>
              </w:rPr>
              <w:t>.</w:t>
            </w:r>
            <w:r w:rsidRPr="00485272">
              <w:rPr>
                <w:b/>
                <w:bCs/>
                <w:szCs w:val="24"/>
              </w:rPr>
              <w:t>58</w:t>
            </w:r>
          </w:p>
        </w:tc>
        <w:tc>
          <w:tcPr>
            <w:tcW w:w="620" w:type="pct"/>
            <w:shd w:val="clear" w:color="auto" w:fill="auto"/>
            <w:noWrap/>
            <w:vAlign w:val="bottom"/>
          </w:tcPr>
          <w:p w14:paraId="4093B5BA" w14:textId="1C028694" w:rsidR="00D5332B" w:rsidRPr="00485272" w:rsidRDefault="000C7322" w:rsidP="00ED7448">
            <w:pPr>
              <w:spacing w:after="0" w:line="360" w:lineRule="auto"/>
              <w:jc w:val="right"/>
              <w:rPr>
                <w:b/>
                <w:bCs/>
                <w:szCs w:val="24"/>
              </w:rPr>
            </w:pPr>
            <w:r w:rsidRPr="00485272">
              <w:rPr>
                <w:b/>
                <w:bCs/>
                <w:szCs w:val="24"/>
              </w:rPr>
              <w:t>204</w:t>
            </w:r>
            <w:r w:rsidR="002E3D29">
              <w:rPr>
                <w:b/>
                <w:bCs/>
                <w:szCs w:val="24"/>
              </w:rPr>
              <w:t>.</w:t>
            </w:r>
            <w:r w:rsidRPr="00485272">
              <w:rPr>
                <w:b/>
                <w:bCs/>
                <w:szCs w:val="24"/>
              </w:rPr>
              <w:t>49</w:t>
            </w:r>
          </w:p>
        </w:tc>
        <w:tc>
          <w:tcPr>
            <w:tcW w:w="690" w:type="pct"/>
            <w:shd w:val="clear" w:color="auto" w:fill="auto"/>
            <w:noWrap/>
            <w:vAlign w:val="bottom"/>
          </w:tcPr>
          <w:p w14:paraId="7DAF66DA" w14:textId="7AA37D16" w:rsidR="00D5332B" w:rsidRPr="00485272" w:rsidRDefault="000C7322" w:rsidP="00ED7448">
            <w:pPr>
              <w:spacing w:after="0" w:line="360" w:lineRule="auto"/>
              <w:jc w:val="right"/>
              <w:rPr>
                <w:b/>
                <w:bCs/>
                <w:szCs w:val="24"/>
              </w:rPr>
            </w:pPr>
            <w:r w:rsidRPr="00485272">
              <w:rPr>
                <w:b/>
                <w:bCs/>
                <w:szCs w:val="24"/>
              </w:rPr>
              <w:t>215</w:t>
            </w:r>
            <w:r w:rsidR="002E3D29">
              <w:rPr>
                <w:b/>
                <w:bCs/>
                <w:szCs w:val="24"/>
              </w:rPr>
              <w:t>.</w:t>
            </w:r>
            <w:r w:rsidRPr="00485272">
              <w:rPr>
                <w:b/>
                <w:bCs/>
                <w:szCs w:val="24"/>
              </w:rPr>
              <w:t>57</w:t>
            </w:r>
          </w:p>
        </w:tc>
      </w:tr>
      <w:tr w:rsidR="0023249D" w:rsidRPr="00485272" w14:paraId="728ECF61" w14:textId="77777777" w:rsidTr="0023249D">
        <w:trPr>
          <w:trHeight w:val="315"/>
        </w:trPr>
        <w:tc>
          <w:tcPr>
            <w:tcW w:w="1823" w:type="pct"/>
            <w:shd w:val="clear" w:color="auto" w:fill="auto"/>
            <w:noWrap/>
            <w:vAlign w:val="bottom"/>
          </w:tcPr>
          <w:p w14:paraId="058838EE" w14:textId="77777777" w:rsidR="00D5332B" w:rsidRPr="00485272" w:rsidRDefault="00D5332B" w:rsidP="00ED7448">
            <w:pPr>
              <w:spacing w:after="0" w:line="360" w:lineRule="auto"/>
              <w:rPr>
                <w:b/>
                <w:bCs/>
                <w:szCs w:val="24"/>
              </w:rPr>
            </w:pPr>
            <w:r w:rsidRPr="00485272">
              <w:rPr>
                <w:b/>
                <w:bCs/>
                <w:szCs w:val="24"/>
              </w:rPr>
              <w:t>SUPPORT TO NON-GOVERNMENTAL ORG.</w:t>
            </w:r>
          </w:p>
        </w:tc>
        <w:tc>
          <w:tcPr>
            <w:tcW w:w="622" w:type="pct"/>
            <w:shd w:val="clear" w:color="auto" w:fill="auto"/>
            <w:noWrap/>
            <w:vAlign w:val="bottom"/>
          </w:tcPr>
          <w:p w14:paraId="55FCC299" w14:textId="1BA35447" w:rsidR="00D5332B" w:rsidRPr="00485272" w:rsidRDefault="002808AA" w:rsidP="00ED7448">
            <w:pPr>
              <w:spacing w:after="0" w:line="360" w:lineRule="auto"/>
              <w:jc w:val="right"/>
              <w:rPr>
                <w:b/>
                <w:bCs/>
                <w:szCs w:val="24"/>
              </w:rPr>
            </w:pPr>
            <w:r w:rsidRPr="00485272">
              <w:rPr>
                <w:b/>
                <w:bCs/>
                <w:szCs w:val="24"/>
              </w:rPr>
              <w:t>816</w:t>
            </w:r>
            <w:r w:rsidR="002E3D29">
              <w:rPr>
                <w:b/>
                <w:bCs/>
                <w:szCs w:val="24"/>
              </w:rPr>
              <w:t>.</w:t>
            </w:r>
            <w:r w:rsidRPr="00485272">
              <w:rPr>
                <w:b/>
                <w:bCs/>
                <w:szCs w:val="24"/>
              </w:rPr>
              <w:t>41</w:t>
            </w:r>
            <w:r w:rsidR="00D5332B" w:rsidRPr="00485272">
              <w:rPr>
                <w:b/>
                <w:bCs/>
                <w:szCs w:val="24"/>
              </w:rPr>
              <w:t xml:space="preserve"> </w:t>
            </w:r>
          </w:p>
        </w:tc>
        <w:tc>
          <w:tcPr>
            <w:tcW w:w="622" w:type="pct"/>
            <w:shd w:val="clear" w:color="auto" w:fill="auto"/>
            <w:noWrap/>
            <w:vAlign w:val="bottom"/>
          </w:tcPr>
          <w:p w14:paraId="5CC25400" w14:textId="5D88FA11" w:rsidR="00D5332B" w:rsidRPr="00485272" w:rsidRDefault="002808AA" w:rsidP="00ED7448">
            <w:pPr>
              <w:spacing w:after="0" w:line="360" w:lineRule="auto"/>
              <w:jc w:val="right"/>
              <w:rPr>
                <w:b/>
                <w:bCs/>
                <w:szCs w:val="24"/>
              </w:rPr>
            </w:pPr>
            <w:r w:rsidRPr="00485272">
              <w:rPr>
                <w:b/>
                <w:bCs/>
                <w:szCs w:val="24"/>
              </w:rPr>
              <w:t>875</w:t>
            </w:r>
            <w:r w:rsidR="002E3D29">
              <w:rPr>
                <w:b/>
                <w:bCs/>
                <w:szCs w:val="24"/>
              </w:rPr>
              <w:t>.</w:t>
            </w:r>
            <w:r w:rsidRPr="00485272">
              <w:rPr>
                <w:b/>
                <w:bCs/>
                <w:szCs w:val="24"/>
              </w:rPr>
              <w:t>27</w:t>
            </w:r>
            <w:r w:rsidR="00D5332B" w:rsidRPr="00485272">
              <w:rPr>
                <w:b/>
                <w:bCs/>
                <w:szCs w:val="24"/>
              </w:rPr>
              <w:t xml:space="preserve"> </w:t>
            </w:r>
          </w:p>
        </w:tc>
        <w:tc>
          <w:tcPr>
            <w:tcW w:w="622" w:type="pct"/>
            <w:shd w:val="clear" w:color="auto" w:fill="auto"/>
            <w:noWrap/>
            <w:vAlign w:val="bottom"/>
          </w:tcPr>
          <w:p w14:paraId="261D7DD6" w14:textId="4F74C84C" w:rsidR="00D5332B" w:rsidRPr="00485272" w:rsidRDefault="002808AA" w:rsidP="00ED7448">
            <w:pPr>
              <w:spacing w:after="0" w:line="360" w:lineRule="auto"/>
              <w:jc w:val="right"/>
              <w:rPr>
                <w:b/>
                <w:bCs/>
                <w:szCs w:val="24"/>
              </w:rPr>
            </w:pPr>
            <w:r w:rsidRPr="00485272">
              <w:rPr>
                <w:b/>
                <w:bCs/>
                <w:szCs w:val="24"/>
              </w:rPr>
              <w:t>917</w:t>
            </w:r>
            <w:r w:rsidR="002E3D29">
              <w:rPr>
                <w:b/>
                <w:bCs/>
                <w:szCs w:val="24"/>
              </w:rPr>
              <w:t>.</w:t>
            </w:r>
            <w:r w:rsidRPr="00485272">
              <w:rPr>
                <w:b/>
                <w:bCs/>
                <w:szCs w:val="24"/>
              </w:rPr>
              <w:t>57</w:t>
            </w:r>
          </w:p>
        </w:tc>
        <w:tc>
          <w:tcPr>
            <w:tcW w:w="620" w:type="pct"/>
            <w:shd w:val="clear" w:color="auto" w:fill="auto"/>
            <w:noWrap/>
            <w:vAlign w:val="bottom"/>
          </w:tcPr>
          <w:p w14:paraId="54713B8E" w14:textId="5FF6EB91" w:rsidR="00D5332B" w:rsidRPr="00485272" w:rsidRDefault="002808AA" w:rsidP="00ED7448">
            <w:pPr>
              <w:spacing w:after="0" w:line="360" w:lineRule="auto"/>
              <w:jc w:val="right"/>
              <w:rPr>
                <w:b/>
                <w:bCs/>
                <w:szCs w:val="24"/>
              </w:rPr>
            </w:pPr>
            <w:r w:rsidRPr="00485272">
              <w:rPr>
                <w:b/>
                <w:bCs/>
                <w:szCs w:val="24"/>
              </w:rPr>
              <w:t>969</w:t>
            </w:r>
            <w:r w:rsidR="002E3D29">
              <w:rPr>
                <w:b/>
                <w:bCs/>
                <w:szCs w:val="24"/>
              </w:rPr>
              <w:t>.</w:t>
            </w:r>
            <w:r w:rsidRPr="00485272">
              <w:rPr>
                <w:b/>
                <w:bCs/>
                <w:szCs w:val="24"/>
              </w:rPr>
              <w:t>52</w:t>
            </w:r>
          </w:p>
        </w:tc>
        <w:tc>
          <w:tcPr>
            <w:tcW w:w="690" w:type="pct"/>
            <w:shd w:val="clear" w:color="auto" w:fill="auto"/>
            <w:noWrap/>
            <w:vAlign w:val="bottom"/>
          </w:tcPr>
          <w:p w14:paraId="17069500" w14:textId="13C64C74" w:rsidR="00D5332B" w:rsidRPr="00485272" w:rsidRDefault="002808AA" w:rsidP="00ED7448">
            <w:pPr>
              <w:spacing w:after="0" w:line="360" w:lineRule="auto"/>
              <w:jc w:val="right"/>
              <w:rPr>
                <w:b/>
                <w:bCs/>
                <w:szCs w:val="24"/>
              </w:rPr>
            </w:pPr>
            <w:r w:rsidRPr="00485272">
              <w:rPr>
                <w:b/>
                <w:bCs/>
                <w:szCs w:val="24"/>
              </w:rPr>
              <w:t>970</w:t>
            </w:r>
            <w:r w:rsidR="002E3D29">
              <w:rPr>
                <w:b/>
                <w:bCs/>
                <w:szCs w:val="24"/>
              </w:rPr>
              <w:t>.</w:t>
            </w:r>
            <w:r w:rsidRPr="00485272">
              <w:rPr>
                <w:b/>
                <w:bCs/>
                <w:szCs w:val="24"/>
              </w:rPr>
              <w:t>0</w:t>
            </w:r>
          </w:p>
        </w:tc>
      </w:tr>
      <w:tr w:rsidR="0023249D" w:rsidRPr="00485272" w14:paraId="30B02A03" w14:textId="77777777" w:rsidTr="0023249D">
        <w:trPr>
          <w:trHeight w:val="315"/>
        </w:trPr>
        <w:tc>
          <w:tcPr>
            <w:tcW w:w="1823" w:type="pct"/>
            <w:shd w:val="clear" w:color="auto" w:fill="auto"/>
            <w:noWrap/>
            <w:vAlign w:val="bottom"/>
          </w:tcPr>
          <w:p w14:paraId="6BB6A6C9" w14:textId="77777777" w:rsidR="00D5332B" w:rsidRPr="00485272" w:rsidRDefault="00D5332B" w:rsidP="00ED7448">
            <w:pPr>
              <w:spacing w:after="0" w:line="360" w:lineRule="auto"/>
              <w:rPr>
                <w:b/>
                <w:bCs/>
                <w:szCs w:val="24"/>
              </w:rPr>
            </w:pPr>
            <w:r w:rsidRPr="00485272">
              <w:rPr>
                <w:b/>
                <w:bCs/>
                <w:szCs w:val="24"/>
              </w:rPr>
              <w:t>REFUGEES IN DONOR COUNTRIES</w:t>
            </w:r>
          </w:p>
        </w:tc>
        <w:tc>
          <w:tcPr>
            <w:tcW w:w="622" w:type="pct"/>
            <w:shd w:val="clear" w:color="auto" w:fill="auto"/>
            <w:noWrap/>
            <w:vAlign w:val="bottom"/>
          </w:tcPr>
          <w:p w14:paraId="59295219" w14:textId="0E50FCD0" w:rsidR="00D5332B" w:rsidRPr="00485272" w:rsidRDefault="000C7322" w:rsidP="00ED7448">
            <w:pPr>
              <w:spacing w:after="0" w:line="360" w:lineRule="auto"/>
              <w:jc w:val="right"/>
              <w:rPr>
                <w:b/>
                <w:bCs/>
                <w:szCs w:val="24"/>
              </w:rPr>
            </w:pPr>
            <w:r w:rsidRPr="00485272">
              <w:rPr>
                <w:b/>
                <w:bCs/>
                <w:szCs w:val="24"/>
              </w:rPr>
              <w:t>398</w:t>
            </w:r>
            <w:r w:rsidR="002E3D29">
              <w:rPr>
                <w:b/>
                <w:bCs/>
                <w:szCs w:val="24"/>
              </w:rPr>
              <w:t>.</w:t>
            </w:r>
            <w:r w:rsidRPr="00485272">
              <w:rPr>
                <w:b/>
                <w:bCs/>
                <w:szCs w:val="24"/>
              </w:rPr>
              <w:t>81</w:t>
            </w:r>
          </w:p>
        </w:tc>
        <w:tc>
          <w:tcPr>
            <w:tcW w:w="622" w:type="pct"/>
            <w:shd w:val="clear" w:color="auto" w:fill="auto"/>
            <w:noWrap/>
            <w:vAlign w:val="bottom"/>
          </w:tcPr>
          <w:p w14:paraId="213F6446" w14:textId="0A861B9E" w:rsidR="00D5332B" w:rsidRPr="00485272" w:rsidRDefault="000C7322" w:rsidP="00ED7448">
            <w:pPr>
              <w:spacing w:after="0" w:line="360" w:lineRule="auto"/>
              <w:jc w:val="right"/>
              <w:rPr>
                <w:b/>
                <w:bCs/>
                <w:szCs w:val="24"/>
              </w:rPr>
            </w:pPr>
            <w:r w:rsidRPr="00485272">
              <w:rPr>
                <w:b/>
                <w:bCs/>
                <w:szCs w:val="24"/>
              </w:rPr>
              <w:t>480</w:t>
            </w:r>
            <w:r w:rsidR="002E3D29">
              <w:rPr>
                <w:b/>
                <w:bCs/>
                <w:szCs w:val="24"/>
              </w:rPr>
              <w:t>.</w:t>
            </w:r>
            <w:r w:rsidRPr="00485272">
              <w:rPr>
                <w:b/>
                <w:bCs/>
                <w:szCs w:val="24"/>
              </w:rPr>
              <w:t>92</w:t>
            </w:r>
          </w:p>
        </w:tc>
        <w:tc>
          <w:tcPr>
            <w:tcW w:w="622" w:type="pct"/>
            <w:shd w:val="clear" w:color="auto" w:fill="auto"/>
            <w:noWrap/>
            <w:vAlign w:val="bottom"/>
          </w:tcPr>
          <w:p w14:paraId="17F68715" w14:textId="46BA433D" w:rsidR="00D5332B" w:rsidRPr="00485272" w:rsidRDefault="000C7322" w:rsidP="00ED7448">
            <w:pPr>
              <w:spacing w:after="0" w:line="360" w:lineRule="auto"/>
              <w:jc w:val="right"/>
              <w:rPr>
                <w:b/>
                <w:bCs/>
                <w:szCs w:val="24"/>
              </w:rPr>
            </w:pPr>
            <w:r w:rsidRPr="00485272">
              <w:rPr>
                <w:b/>
                <w:bCs/>
                <w:szCs w:val="24"/>
              </w:rPr>
              <w:t>565</w:t>
            </w:r>
            <w:r w:rsidR="002E3D29">
              <w:rPr>
                <w:b/>
                <w:bCs/>
                <w:szCs w:val="24"/>
              </w:rPr>
              <w:t>.</w:t>
            </w:r>
            <w:r w:rsidRPr="00485272">
              <w:rPr>
                <w:b/>
                <w:bCs/>
                <w:szCs w:val="24"/>
              </w:rPr>
              <w:t>75</w:t>
            </w:r>
          </w:p>
        </w:tc>
        <w:tc>
          <w:tcPr>
            <w:tcW w:w="620" w:type="pct"/>
            <w:shd w:val="clear" w:color="auto" w:fill="auto"/>
            <w:noWrap/>
            <w:vAlign w:val="bottom"/>
          </w:tcPr>
          <w:p w14:paraId="67A8E633" w14:textId="3E23364B" w:rsidR="00D5332B" w:rsidRPr="00485272" w:rsidRDefault="000C7322" w:rsidP="00ED7448">
            <w:pPr>
              <w:spacing w:after="0" w:line="360" w:lineRule="auto"/>
              <w:jc w:val="right"/>
              <w:rPr>
                <w:b/>
                <w:bCs/>
                <w:szCs w:val="24"/>
              </w:rPr>
            </w:pPr>
            <w:r w:rsidRPr="00485272">
              <w:rPr>
                <w:b/>
                <w:bCs/>
                <w:szCs w:val="24"/>
              </w:rPr>
              <w:t>909</w:t>
            </w:r>
            <w:r w:rsidR="002E3D29">
              <w:rPr>
                <w:b/>
                <w:bCs/>
                <w:szCs w:val="24"/>
              </w:rPr>
              <w:t>.</w:t>
            </w:r>
            <w:r w:rsidRPr="00485272">
              <w:rPr>
                <w:b/>
                <w:bCs/>
                <w:szCs w:val="24"/>
              </w:rPr>
              <w:t>72</w:t>
            </w:r>
          </w:p>
        </w:tc>
        <w:tc>
          <w:tcPr>
            <w:tcW w:w="690" w:type="pct"/>
            <w:shd w:val="clear" w:color="auto" w:fill="auto"/>
            <w:noWrap/>
            <w:vAlign w:val="bottom"/>
          </w:tcPr>
          <w:p w14:paraId="55942DDC" w14:textId="18B81EED" w:rsidR="00D5332B" w:rsidRPr="00485272" w:rsidRDefault="000C7322" w:rsidP="00ED7448">
            <w:pPr>
              <w:spacing w:after="0" w:line="360" w:lineRule="auto"/>
              <w:jc w:val="right"/>
              <w:rPr>
                <w:b/>
                <w:bCs/>
                <w:szCs w:val="24"/>
              </w:rPr>
            </w:pPr>
            <w:r w:rsidRPr="00485272">
              <w:rPr>
                <w:b/>
                <w:bCs/>
                <w:szCs w:val="24"/>
              </w:rPr>
              <w:t>2396</w:t>
            </w:r>
            <w:r w:rsidR="002E3D29">
              <w:rPr>
                <w:b/>
                <w:bCs/>
                <w:szCs w:val="24"/>
              </w:rPr>
              <w:t>.</w:t>
            </w:r>
            <w:r w:rsidRPr="00485272">
              <w:rPr>
                <w:b/>
                <w:bCs/>
                <w:szCs w:val="24"/>
              </w:rPr>
              <w:t>58</w:t>
            </w:r>
          </w:p>
        </w:tc>
      </w:tr>
      <w:tr w:rsidR="0023249D" w:rsidRPr="00485272" w14:paraId="6A19FE14" w14:textId="77777777" w:rsidTr="0023249D">
        <w:trPr>
          <w:trHeight w:val="315"/>
        </w:trPr>
        <w:tc>
          <w:tcPr>
            <w:tcW w:w="1823" w:type="pct"/>
            <w:shd w:val="clear" w:color="auto" w:fill="auto"/>
            <w:noWrap/>
            <w:vAlign w:val="bottom"/>
          </w:tcPr>
          <w:p w14:paraId="71488DCD" w14:textId="77777777" w:rsidR="00D5332B" w:rsidRPr="00485272" w:rsidRDefault="00D5332B" w:rsidP="00ED7448">
            <w:pPr>
              <w:spacing w:after="0" w:line="360" w:lineRule="auto"/>
              <w:rPr>
                <w:b/>
                <w:bCs/>
                <w:szCs w:val="24"/>
              </w:rPr>
            </w:pPr>
            <w:r w:rsidRPr="00485272">
              <w:rPr>
                <w:b/>
                <w:bCs/>
                <w:szCs w:val="24"/>
              </w:rPr>
              <w:t>UNALLOCATED / UNSPECIFIED</w:t>
            </w:r>
          </w:p>
        </w:tc>
        <w:tc>
          <w:tcPr>
            <w:tcW w:w="622" w:type="pct"/>
            <w:shd w:val="clear" w:color="auto" w:fill="auto"/>
            <w:noWrap/>
            <w:vAlign w:val="bottom"/>
          </w:tcPr>
          <w:p w14:paraId="0774F414" w14:textId="5DB1549F" w:rsidR="00D5332B" w:rsidRPr="00485272" w:rsidRDefault="000C7322" w:rsidP="00ED7448">
            <w:pPr>
              <w:spacing w:after="0" w:line="360" w:lineRule="auto"/>
              <w:jc w:val="right"/>
              <w:rPr>
                <w:b/>
                <w:bCs/>
                <w:szCs w:val="24"/>
              </w:rPr>
            </w:pPr>
            <w:r w:rsidRPr="00485272">
              <w:rPr>
                <w:b/>
                <w:bCs/>
                <w:szCs w:val="24"/>
              </w:rPr>
              <w:t>49</w:t>
            </w:r>
            <w:r w:rsidR="002E3D29">
              <w:rPr>
                <w:b/>
                <w:bCs/>
                <w:szCs w:val="24"/>
              </w:rPr>
              <w:t>.</w:t>
            </w:r>
            <w:r w:rsidRPr="00485272">
              <w:rPr>
                <w:b/>
                <w:bCs/>
                <w:szCs w:val="24"/>
              </w:rPr>
              <w:t>96</w:t>
            </w:r>
          </w:p>
        </w:tc>
        <w:tc>
          <w:tcPr>
            <w:tcW w:w="622" w:type="pct"/>
            <w:shd w:val="clear" w:color="auto" w:fill="auto"/>
            <w:noWrap/>
            <w:vAlign w:val="bottom"/>
          </w:tcPr>
          <w:p w14:paraId="2CC44775" w14:textId="15153C90" w:rsidR="00D5332B" w:rsidRPr="00485272" w:rsidRDefault="00D5332B" w:rsidP="00ED7448">
            <w:pPr>
              <w:spacing w:after="0" w:line="360" w:lineRule="auto"/>
              <w:jc w:val="right"/>
              <w:rPr>
                <w:b/>
                <w:bCs/>
                <w:szCs w:val="24"/>
              </w:rPr>
            </w:pPr>
            <w:r w:rsidRPr="00485272">
              <w:rPr>
                <w:b/>
                <w:bCs/>
                <w:szCs w:val="24"/>
              </w:rPr>
              <w:t>78</w:t>
            </w:r>
            <w:r w:rsidR="002E3D29">
              <w:rPr>
                <w:b/>
                <w:bCs/>
                <w:szCs w:val="24"/>
              </w:rPr>
              <w:t>.</w:t>
            </w:r>
            <w:r w:rsidR="000C7322" w:rsidRPr="00485272">
              <w:rPr>
                <w:b/>
                <w:bCs/>
                <w:szCs w:val="24"/>
              </w:rPr>
              <w:t>97</w:t>
            </w:r>
          </w:p>
        </w:tc>
        <w:tc>
          <w:tcPr>
            <w:tcW w:w="622" w:type="pct"/>
            <w:shd w:val="clear" w:color="auto" w:fill="auto"/>
            <w:noWrap/>
            <w:vAlign w:val="bottom"/>
          </w:tcPr>
          <w:p w14:paraId="00F62315" w14:textId="0C9F785E" w:rsidR="00D5332B" w:rsidRPr="00485272" w:rsidRDefault="000C7322" w:rsidP="00ED7448">
            <w:pPr>
              <w:spacing w:after="0" w:line="360" w:lineRule="auto"/>
              <w:jc w:val="right"/>
              <w:rPr>
                <w:b/>
                <w:bCs/>
                <w:szCs w:val="24"/>
              </w:rPr>
            </w:pPr>
            <w:r w:rsidRPr="00485272">
              <w:rPr>
                <w:b/>
                <w:bCs/>
                <w:szCs w:val="24"/>
              </w:rPr>
              <w:t>86</w:t>
            </w:r>
            <w:r w:rsidR="002E3D29">
              <w:rPr>
                <w:b/>
                <w:bCs/>
                <w:szCs w:val="24"/>
              </w:rPr>
              <w:t>.</w:t>
            </w:r>
            <w:r w:rsidRPr="00485272">
              <w:rPr>
                <w:b/>
                <w:bCs/>
                <w:szCs w:val="24"/>
              </w:rPr>
              <w:t>94</w:t>
            </w:r>
          </w:p>
        </w:tc>
        <w:tc>
          <w:tcPr>
            <w:tcW w:w="620" w:type="pct"/>
            <w:shd w:val="clear" w:color="auto" w:fill="auto"/>
            <w:noWrap/>
            <w:vAlign w:val="bottom"/>
          </w:tcPr>
          <w:p w14:paraId="7DAC8C5B" w14:textId="1C043778" w:rsidR="00D5332B" w:rsidRPr="00485272" w:rsidRDefault="000C7322" w:rsidP="00ED7448">
            <w:pPr>
              <w:spacing w:after="0" w:line="360" w:lineRule="auto"/>
              <w:jc w:val="right"/>
              <w:rPr>
                <w:b/>
                <w:bCs/>
                <w:szCs w:val="24"/>
              </w:rPr>
            </w:pPr>
            <w:r w:rsidRPr="00485272">
              <w:rPr>
                <w:b/>
                <w:bCs/>
                <w:szCs w:val="24"/>
              </w:rPr>
              <w:t>97</w:t>
            </w:r>
            <w:r w:rsidR="002E3D29">
              <w:rPr>
                <w:b/>
                <w:bCs/>
                <w:szCs w:val="24"/>
              </w:rPr>
              <w:t>.</w:t>
            </w:r>
            <w:r w:rsidRPr="00485272">
              <w:rPr>
                <w:b/>
                <w:bCs/>
                <w:szCs w:val="24"/>
              </w:rPr>
              <w:t>67</w:t>
            </w:r>
          </w:p>
        </w:tc>
        <w:tc>
          <w:tcPr>
            <w:tcW w:w="690" w:type="pct"/>
            <w:shd w:val="clear" w:color="auto" w:fill="auto"/>
            <w:noWrap/>
            <w:vAlign w:val="bottom"/>
          </w:tcPr>
          <w:p w14:paraId="5F9173F2" w14:textId="2B831EE6" w:rsidR="00D5332B" w:rsidRPr="00485272" w:rsidRDefault="00D5332B" w:rsidP="00ED7448">
            <w:pPr>
              <w:spacing w:after="0" w:line="360" w:lineRule="auto"/>
              <w:jc w:val="right"/>
              <w:rPr>
                <w:b/>
                <w:bCs/>
                <w:szCs w:val="24"/>
              </w:rPr>
            </w:pPr>
            <w:r w:rsidRPr="00485272">
              <w:rPr>
                <w:b/>
                <w:bCs/>
                <w:szCs w:val="24"/>
              </w:rPr>
              <w:t>54</w:t>
            </w:r>
            <w:r w:rsidR="002E3D29">
              <w:rPr>
                <w:b/>
                <w:bCs/>
                <w:szCs w:val="24"/>
              </w:rPr>
              <w:t>.</w:t>
            </w:r>
            <w:r w:rsidRPr="00485272">
              <w:rPr>
                <w:b/>
                <w:bCs/>
                <w:szCs w:val="24"/>
              </w:rPr>
              <w:t>8</w:t>
            </w:r>
            <w:r w:rsidR="000C7322" w:rsidRPr="00485272">
              <w:rPr>
                <w:b/>
                <w:bCs/>
                <w:szCs w:val="24"/>
              </w:rPr>
              <w:t>7</w:t>
            </w:r>
          </w:p>
        </w:tc>
      </w:tr>
      <w:tr w:rsidR="0023249D" w:rsidRPr="00485272" w14:paraId="6460DE5D" w14:textId="77777777" w:rsidTr="0023249D">
        <w:trPr>
          <w:trHeight w:val="315"/>
        </w:trPr>
        <w:tc>
          <w:tcPr>
            <w:tcW w:w="1823" w:type="pct"/>
            <w:shd w:val="clear" w:color="auto" w:fill="auto"/>
            <w:noWrap/>
            <w:vAlign w:val="bottom"/>
          </w:tcPr>
          <w:p w14:paraId="02352614" w14:textId="77777777" w:rsidR="00D5332B" w:rsidRPr="00485272" w:rsidRDefault="00D5332B" w:rsidP="00ED7448">
            <w:pPr>
              <w:spacing w:after="0" w:line="360" w:lineRule="auto"/>
              <w:rPr>
                <w:szCs w:val="24"/>
              </w:rPr>
            </w:pPr>
          </w:p>
        </w:tc>
        <w:tc>
          <w:tcPr>
            <w:tcW w:w="622" w:type="pct"/>
            <w:shd w:val="clear" w:color="auto" w:fill="auto"/>
            <w:noWrap/>
            <w:vAlign w:val="bottom"/>
          </w:tcPr>
          <w:p w14:paraId="4C027474" w14:textId="47E36644"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153A5FE9"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7B7E28FC"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31F7465B"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7652DFCE"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3CA694DE" w14:textId="77777777" w:rsidTr="0023249D">
        <w:trPr>
          <w:trHeight w:val="315"/>
        </w:trPr>
        <w:tc>
          <w:tcPr>
            <w:tcW w:w="1823" w:type="pct"/>
            <w:shd w:val="clear" w:color="auto" w:fill="auto"/>
            <w:noWrap/>
            <w:vAlign w:val="bottom"/>
          </w:tcPr>
          <w:p w14:paraId="733F91A4" w14:textId="77777777" w:rsidR="00D5332B" w:rsidRPr="00485272" w:rsidRDefault="00D5332B" w:rsidP="00ED7448">
            <w:pPr>
              <w:spacing w:after="0" w:line="360" w:lineRule="auto"/>
              <w:rPr>
                <w:b/>
                <w:bCs/>
                <w:szCs w:val="24"/>
              </w:rPr>
            </w:pPr>
            <w:r w:rsidRPr="00485272">
              <w:rPr>
                <w:b/>
                <w:bCs/>
                <w:szCs w:val="24"/>
              </w:rPr>
              <w:t>TOTAL BILATERAL</w:t>
            </w:r>
          </w:p>
        </w:tc>
        <w:tc>
          <w:tcPr>
            <w:tcW w:w="622" w:type="pct"/>
            <w:shd w:val="clear" w:color="auto" w:fill="auto"/>
            <w:noWrap/>
            <w:vAlign w:val="bottom"/>
          </w:tcPr>
          <w:p w14:paraId="68C32415" w14:textId="1E2CE83C"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214C1BDD" w14:textId="77777777" w:rsidR="00D5332B" w:rsidRPr="00485272" w:rsidRDefault="00D5332B" w:rsidP="00ED7448">
            <w:pPr>
              <w:spacing w:after="0" w:line="360" w:lineRule="auto"/>
              <w:rPr>
                <w:b/>
                <w:bCs/>
                <w:szCs w:val="24"/>
              </w:rPr>
            </w:pPr>
            <w:r w:rsidRPr="00485272">
              <w:rPr>
                <w:b/>
                <w:bCs/>
                <w:szCs w:val="24"/>
              </w:rPr>
              <w:t> </w:t>
            </w:r>
          </w:p>
        </w:tc>
        <w:tc>
          <w:tcPr>
            <w:tcW w:w="622" w:type="pct"/>
            <w:shd w:val="clear" w:color="auto" w:fill="auto"/>
            <w:noWrap/>
            <w:vAlign w:val="bottom"/>
          </w:tcPr>
          <w:p w14:paraId="7FD5A5C7" w14:textId="77777777" w:rsidR="00D5332B" w:rsidRPr="00485272" w:rsidRDefault="00D5332B" w:rsidP="00ED7448">
            <w:pPr>
              <w:spacing w:after="0" w:line="360" w:lineRule="auto"/>
              <w:rPr>
                <w:b/>
                <w:bCs/>
                <w:szCs w:val="24"/>
              </w:rPr>
            </w:pPr>
            <w:r w:rsidRPr="00485272">
              <w:rPr>
                <w:b/>
                <w:bCs/>
                <w:szCs w:val="24"/>
              </w:rPr>
              <w:t> </w:t>
            </w:r>
          </w:p>
        </w:tc>
        <w:tc>
          <w:tcPr>
            <w:tcW w:w="620" w:type="pct"/>
            <w:shd w:val="clear" w:color="auto" w:fill="auto"/>
            <w:noWrap/>
            <w:vAlign w:val="bottom"/>
          </w:tcPr>
          <w:p w14:paraId="4245C1D9" w14:textId="77777777" w:rsidR="00D5332B" w:rsidRPr="00485272" w:rsidRDefault="00D5332B" w:rsidP="00ED7448">
            <w:pPr>
              <w:spacing w:after="0" w:line="360" w:lineRule="auto"/>
              <w:rPr>
                <w:szCs w:val="24"/>
              </w:rPr>
            </w:pPr>
            <w:r w:rsidRPr="00485272">
              <w:rPr>
                <w:szCs w:val="24"/>
              </w:rPr>
              <w:t> </w:t>
            </w:r>
          </w:p>
        </w:tc>
        <w:tc>
          <w:tcPr>
            <w:tcW w:w="690" w:type="pct"/>
            <w:shd w:val="clear" w:color="auto" w:fill="auto"/>
            <w:noWrap/>
            <w:vAlign w:val="bottom"/>
          </w:tcPr>
          <w:p w14:paraId="092A73BB" w14:textId="77777777" w:rsidR="00D5332B" w:rsidRPr="00485272" w:rsidRDefault="00D5332B" w:rsidP="00ED7448">
            <w:pPr>
              <w:spacing w:after="0" w:line="360" w:lineRule="auto"/>
              <w:rPr>
                <w:b/>
                <w:bCs/>
                <w:szCs w:val="24"/>
              </w:rPr>
            </w:pPr>
            <w:r w:rsidRPr="00485272">
              <w:rPr>
                <w:b/>
                <w:bCs/>
                <w:szCs w:val="24"/>
              </w:rPr>
              <w:t> </w:t>
            </w:r>
          </w:p>
        </w:tc>
      </w:tr>
      <w:tr w:rsidR="0023249D" w:rsidRPr="00485272" w14:paraId="46708507" w14:textId="77777777" w:rsidTr="0023249D">
        <w:trPr>
          <w:trHeight w:val="315"/>
        </w:trPr>
        <w:tc>
          <w:tcPr>
            <w:tcW w:w="1823" w:type="pct"/>
            <w:shd w:val="clear" w:color="auto" w:fill="auto"/>
            <w:noWrap/>
            <w:vAlign w:val="bottom"/>
          </w:tcPr>
          <w:p w14:paraId="5DA9CA82" w14:textId="671065DE" w:rsidR="00D5332B" w:rsidRPr="00485272" w:rsidRDefault="00D5332B" w:rsidP="00ED7448">
            <w:pPr>
              <w:spacing w:after="0" w:line="360" w:lineRule="auto"/>
              <w:rPr>
                <w:b/>
                <w:bCs/>
                <w:szCs w:val="24"/>
              </w:rPr>
            </w:pPr>
          </w:p>
        </w:tc>
        <w:tc>
          <w:tcPr>
            <w:tcW w:w="622" w:type="pct"/>
            <w:shd w:val="clear" w:color="auto" w:fill="auto"/>
            <w:noWrap/>
            <w:vAlign w:val="bottom"/>
          </w:tcPr>
          <w:p w14:paraId="55CAD077" w14:textId="5693DB97" w:rsidR="00D5332B" w:rsidRPr="00485272" w:rsidRDefault="002808AA" w:rsidP="00ED7448">
            <w:pPr>
              <w:spacing w:after="0" w:line="360" w:lineRule="auto"/>
              <w:jc w:val="right"/>
              <w:rPr>
                <w:b/>
                <w:bCs/>
                <w:szCs w:val="24"/>
              </w:rPr>
            </w:pPr>
            <w:r w:rsidRPr="00485272">
              <w:rPr>
                <w:b/>
                <w:bCs/>
                <w:szCs w:val="24"/>
              </w:rPr>
              <w:t>3020</w:t>
            </w:r>
            <w:r w:rsidR="002E3D29">
              <w:rPr>
                <w:b/>
                <w:bCs/>
                <w:szCs w:val="24"/>
              </w:rPr>
              <w:t>.</w:t>
            </w:r>
            <w:r w:rsidRPr="00485272">
              <w:rPr>
                <w:b/>
                <w:bCs/>
                <w:szCs w:val="24"/>
              </w:rPr>
              <w:t>56</w:t>
            </w:r>
          </w:p>
        </w:tc>
        <w:tc>
          <w:tcPr>
            <w:tcW w:w="622" w:type="pct"/>
            <w:shd w:val="clear" w:color="auto" w:fill="auto"/>
            <w:noWrap/>
            <w:vAlign w:val="bottom"/>
          </w:tcPr>
          <w:p w14:paraId="60AC4D01" w14:textId="471A133A" w:rsidR="00D5332B" w:rsidRPr="00485272" w:rsidRDefault="002808AA" w:rsidP="00ED7448">
            <w:pPr>
              <w:spacing w:after="0" w:line="360" w:lineRule="auto"/>
              <w:jc w:val="right"/>
              <w:rPr>
                <w:b/>
                <w:bCs/>
                <w:szCs w:val="24"/>
              </w:rPr>
            </w:pPr>
            <w:r w:rsidRPr="00485272">
              <w:rPr>
                <w:b/>
                <w:bCs/>
                <w:szCs w:val="24"/>
              </w:rPr>
              <w:t>3090</w:t>
            </w:r>
            <w:r w:rsidR="002E3D29">
              <w:rPr>
                <w:b/>
                <w:bCs/>
                <w:szCs w:val="24"/>
              </w:rPr>
              <w:t>.</w:t>
            </w:r>
            <w:r w:rsidRPr="00485272">
              <w:rPr>
                <w:b/>
                <w:bCs/>
                <w:szCs w:val="24"/>
              </w:rPr>
              <w:t>77</w:t>
            </w:r>
            <w:r w:rsidR="00D5332B" w:rsidRPr="00485272">
              <w:rPr>
                <w:b/>
                <w:bCs/>
                <w:szCs w:val="24"/>
              </w:rPr>
              <w:t xml:space="preserve"> </w:t>
            </w:r>
          </w:p>
        </w:tc>
        <w:tc>
          <w:tcPr>
            <w:tcW w:w="622" w:type="pct"/>
            <w:shd w:val="clear" w:color="auto" w:fill="auto"/>
            <w:noWrap/>
            <w:vAlign w:val="bottom"/>
          </w:tcPr>
          <w:p w14:paraId="4D130F28" w14:textId="652712F8" w:rsidR="00D5332B" w:rsidRPr="00485272" w:rsidRDefault="002808AA" w:rsidP="00ED7448">
            <w:pPr>
              <w:spacing w:after="0" w:line="360" w:lineRule="auto"/>
              <w:jc w:val="right"/>
              <w:rPr>
                <w:b/>
                <w:bCs/>
                <w:szCs w:val="24"/>
              </w:rPr>
            </w:pPr>
            <w:r w:rsidRPr="00485272">
              <w:rPr>
                <w:b/>
                <w:bCs/>
                <w:szCs w:val="24"/>
              </w:rPr>
              <w:t>3195</w:t>
            </w:r>
            <w:r w:rsidR="002E3D29">
              <w:rPr>
                <w:b/>
                <w:bCs/>
                <w:szCs w:val="24"/>
              </w:rPr>
              <w:t>.</w:t>
            </w:r>
            <w:r w:rsidRPr="00485272">
              <w:rPr>
                <w:b/>
                <w:bCs/>
                <w:szCs w:val="24"/>
              </w:rPr>
              <w:t>07</w:t>
            </w:r>
            <w:r w:rsidR="00D5332B" w:rsidRPr="00485272">
              <w:rPr>
                <w:b/>
                <w:bCs/>
                <w:szCs w:val="24"/>
              </w:rPr>
              <w:t xml:space="preserve"> </w:t>
            </w:r>
          </w:p>
        </w:tc>
        <w:tc>
          <w:tcPr>
            <w:tcW w:w="620" w:type="pct"/>
            <w:shd w:val="clear" w:color="auto" w:fill="auto"/>
            <w:noWrap/>
            <w:vAlign w:val="bottom"/>
          </w:tcPr>
          <w:p w14:paraId="6F394BAB" w14:textId="1C5A2943" w:rsidR="00D5332B" w:rsidRPr="00485272" w:rsidRDefault="00D5332B" w:rsidP="00ED7448">
            <w:pPr>
              <w:spacing w:after="0" w:line="360" w:lineRule="auto"/>
              <w:jc w:val="right"/>
              <w:rPr>
                <w:b/>
                <w:bCs/>
                <w:szCs w:val="24"/>
              </w:rPr>
            </w:pPr>
            <w:r w:rsidRPr="00485272">
              <w:rPr>
                <w:b/>
                <w:bCs/>
                <w:szCs w:val="24"/>
              </w:rPr>
              <w:t xml:space="preserve"> </w:t>
            </w:r>
            <w:r w:rsidR="002808AA" w:rsidRPr="00485272">
              <w:rPr>
                <w:b/>
                <w:bCs/>
                <w:szCs w:val="24"/>
              </w:rPr>
              <w:t>3670</w:t>
            </w:r>
            <w:r w:rsidR="002E3D29">
              <w:rPr>
                <w:b/>
                <w:bCs/>
                <w:szCs w:val="24"/>
              </w:rPr>
              <w:t>.</w:t>
            </w:r>
            <w:r w:rsidR="002808AA" w:rsidRPr="00485272">
              <w:rPr>
                <w:b/>
                <w:bCs/>
                <w:szCs w:val="24"/>
              </w:rPr>
              <w:t>03</w:t>
            </w:r>
          </w:p>
        </w:tc>
        <w:tc>
          <w:tcPr>
            <w:tcW w:w="690" w:type="pct"/>
            <w:shd w:val="clear" w:color="auto" w:fill="auto"/>
            <w:noWrap/>
            <w:vAlign w:val="bottom"/>
          </w:tcPr>
          <w:p w14:paraId="0418CCAC" w14:textId="4162E5DC" w:rsidR="00D5332B" w:rsidRPr="00485272" w:rsidRDefault="002808AA" w:rsidP="00ED7448">
            <w:pPr>
              <w:spacing w:after="0" w:line="360" w:lineRule="auto"/>
              <w:jc w:val="right"/>
              <w:rPr>
                <w:b/>
                <w:bCs/>
                <w:szCs w:val="24"/>
              </w:rPr>
            </w:pPr>
            <w:r w:rsidRPr="00485272">
              <w:rPr>
                <w:b/>
                <w:bCs/>
                <w:szCs w:val="24"/>
              </w:rPr>
              <w:t>4908</w:t>
            </w:r>
            <w:r w:rsidR="002E3D29">
              <w:rPr>
                <w:b/>
                <w:bCs/>
                <w:szCs w:val="24"/>
              </w:rPr>
              <w:t>.</w:t>
            </w:r>
            <w:r w:rsidRPr="00485272">
              <w:rPr>
                <w:b/>
                <w:bCs/>
                <w:szCs w:val="24"/>
              </w:rPr>
              <w:t>11</w:t>
            </w:r>
          </w:p>
        </w:tc>
      </w:tr>
    </w:tbl>
    <w:p w14:paraId="65AC2D44" w14:textId="77777777" w:rsidR="00E77D76" w:rsidRPr="00390716" w:rsidRDefault="00E77D76" w:rsidP="00ED7448">
      <w:pPr>
        <w:spacing w:after="0"/>
      </w:pPr>
    </w:p>
    <w:p w14:paraId="0A9C2413" w14:textId="1F4057A5" w:rsidR="008D2660" w:rsidRPr="00485272" w:rsidRDefault="008D2660" w:rsidP="008D2660">
      <w:pPr>
        <w:rPr>
          <w:lang w:val="fr-FR"/>
        </w:rPr>
      </w:pPr>
      <w:r w:rsidRPr="00485272">
        <w:rPr>
          <w:lang w:val="fr-FR"/>
        </w:rPr>
        <w:t xml:space="preserve">Source: </w:t>
      </w:r>
      <w:hyperlink r:id="rId31" w:history="1">
        <w:r w:rsidRPr="00485272">
          <w:rPr>
            <w:rStyle w:val="Hyperlink"/>
            <w:b/>
            <w:color w:val="auto"/>
            <w:lang w:val="fr-FR"/>
          </w:rPr>
          <w:t>http://stats.oecd.org/</w:t>
        </w:r>
      </w:hyperlink>
    </w:p>
    <w:p w14:paraId="19516DBC" w14:textId="77777777" w:rsidR="00C43CC2" w:rsidRPr="00F43327" w:rsidRDefault="00C43CC2" w:rsidP="00671E71">
      <w:pPr>
        <w:rPr>
          <w:rFonts w:ascii="TradeGothic CondEighteen" w:hAnsi="TradeGothic CondEighteen"/>
          <w:sz w:val="22"/>
          <w:szCs w:val="22"/>
          <w:lang w:val="fr-FR"/>
        </w:rPr>
        <w:sectPr w:rsidR="00C43CC2" w:rsidRPr="00F43327" w:rsidSect="00DA7FEA">
          <w:pgSz w:w="11907" w:h="16840" w:code="9"/>
          <w:pgMar w:top="1418" w:right="1418" w:bottom="1418" w:left="1259" w:header="709" w:footer="709" w:gutter="0"/>
          <w:cols w:space="708"/>
          <w:docGrid w:linePitch="360"/>
        </w:sectPr>
      </w:pPr>
    </w:p>
    <w:p w14:paraId="63EB8B94" w14:textId="77777777" w:rsidR="009B5A60" w:rsidRPr="00F43327" w:rsidRDefault="009B5A60" w:rsidP="00671E71">
      <w:pPr>
        <w:rPr>
          <w:rFonts w:ascii="TradeGothic CondEighteen" w:hAnsi="TradeGothic CondEighteen"/>
          <w:sz w:val="22"/>
          <w:szCs w:val="22"/>
          <w:lang w:val="fr-FR"/>
        </w:rPr>
      </w:pPr>
    </w:p>
    <w:p w14:paraId="5E569524" w14:textId="77777777" w:rsidR="00B84E52" w:rsidRDefault="00B84E52" w:rsidP="00B84E52">
      <w:pPr>
        <w:rPr>
          <w:b/>
        </w:rPr>
      </w:pPr>
      <w:r w:rsidRPr="00B82A87">
        <w:rPr>
          <w:b/>
        </w:rPr>
        <w:t>Appendix 7</w:t>
      </w:r>
    </w:p>
    <w:tbl>
      <w:tblPr>
        <w:tblW w:w="4418" w:type="pct"/>
        <w:tblInd w:w="250" w:type="dxa"/>
        <w:tblCellMar>
          <w:left w:w="70" w:type="dxa"/>
          <w:right w:w="70" w:type="dxa"/>
        </w:tblCellMar>
        <w:tblLook w:val="04A0" w:firstRow="1" w:lastRow="0" w:firstColumn="1" w:lastColumn="0" w:noHBand="0" w:noVBand="1"/>
      </w:tblPr>
      <w:tblGrid>
        <w:gridCol w:w="1772"/>
        <w:gridCol w:w="2122"/>
        <w:gridCol w:w="2122"/>
        <w:gridCol w:w="2122"/>
      </w:tblGrid>
      <w:tr w:rsidR="000C4787" w:rsidRPr="00485272" w14:paraId="430C20B1" w14:textId="77777777" w:rsidTr="000C4787">
        <w:trPr>
          <w:trHeight w:val="615"/>
        </w:trPr>
        <w:tc>
          <w:tcPr>
            <w:tcW w:w="1088" w:type="pct"/>
            <w:tcBorders>
              <w:top w:val="single" w:sz="8" w:space="0" w:color="auto"/>
              <w:left w:val="single" w:sz="8" w:space="0" w:color="auto"/>
              <w:bottom w:val="single" w:sz="8" w:space="0" w:color="auto"/>
              <w:right w:val="single" w:sz="8" w:space="0" w:color="auto"/>
            </w:tcBorders>
            <w:shd w:val="clear" w:color="000000" w:fill="9BC2E6"/>
            <w:vAlign w:val="center"/>
            <w:hideMark/>
          </w:tcPr>
          <w:p w14:paraId="32D87D95" w14:textId="35D28694" w:rsidR="000C4787" w:rsidRPr="00485272" w:rsidRDefault="000C4787" w:rsidP="00485272">
            <w:pPr>
              <w:spacing w:line="360" w:lineRule="auto"/>
              <w:rPr>
                <w:b/>
                <w:bCs/>
                <w:color w:val="000000"/>
                <w:szCs w:val="24"/>
                <w:lang w:val="sv-SE" w:eastAsia="sv-SE"/>
              </w:rPr>
            </w:pPr>
            <w:r w:rsidRPr="00485272">
              <w:rPr>
                <w:b/>
                <w:bCs/>
                <w:color w:val="000000"/>
                <w:szCs w:val="24"/>
                <w:lang w:val="sv-SE" w:eastAsia="sv-SE"/>
              </w:rPr>
              <w:t>County, Adminiastrive provice</w:t>
            </w:r>
          </w:p>
        </w:tc>
        <w:tc>
          <w:tcPr>
            <w:tcW w:w="1304" w:type="pct"/>
            <w:tcBorders>
              <w:top w:val="single" w:sz="8" w:space="0" w:color="auto"/>
              <w:left w:val="single" w:sz="8" w:space="0" w:color="auto"/>
              <w:bottom w:val="single" w:sz="8" w:space="0" w:color="auto"/>
              <w:right w:val="single" w:sz="4" w:space="0" w:color="auto"/>
            </w:tcBorders>
            <w:shd w:val="clear" w:color="000000" w:fill="9BC2E6"/>
            <w:vAlign w:val="center"/>
            <w:hideMark/>
          </w:tcPr>
          <w:p w14:paraId="36569DB6" w14:textId="77777777" w:rsidR="000C4787" w:rsidRPr="00485272" w:rsidRDefault="000C4787" w:rsidP="00485272">
            <w:pPr>
              <w:spacing w:after="0" w:line="360" w:lineRule="auto"/>
              <w:rPr>
                <w:b/>
                <w:bCs/>
                <w:szCs w:val="24"/>
                <w:lang w:eastAsia="sv-SE"/>
              </w:rPr>
            </w:pPr>
            <w:r w:rsidRPr="00485272">
              <w:rPr>
                <w:b/>
                <w:bCs/>
                <w:szCs w:val="24"/>
                <w:lang w:eastAsia="sv-SE"/>
              </w:rPr>
              <w:t>Turnout in Swedish county elections in 2006 (per cent)</w:t>
            </w:r>
          </w:p>
        </w:tc>
        <w:tc>
          <w:tcPr>
            <w:tcW w:w="1304" w:type="pct"/>
            <w:tcBorders>
              <w:top w:val="single" w:sz="8" w:space="0" w:color="auto"/>
              <w:left w:val="nil"/>
              <w:bottom w:val="single" w:sz="8" w:space="0" w:color="auto"/>
              <w:right w:val="single" w:sz="4" w:space="0" w:color="auto"/>
            </w:tcBorders>
            <w:shd w:val="clear" w:color="000000" w:fill="9BC2E6"/>
            <w:vAlign w:val="center"/>
            <w:hideMark/>
          </w:tcPr>
          <w:p w14:paraId="33ED2E21" w14:textId="77777777" w:rsidR="000C4787" w:rsidRPr="00485272" w:rsidRDefault="000C4787" w:rsidP="00485272">
            <w:pPr>
              <w:spacing w:after="0" w:line="360" w:lineRule="auto"/>
              <w:rPr>
                <w:b/>
                <w:bCs/>
                <w:szCs w:val="24"/>
                <w:lang w:eastAsia="sv-SE"/>
              </w:rPr>
            </w:pPr>
            <w:r w:rsidRPr="00485272">
              <w:rPr>
                <w:b/>
                <w:bCs/>
                <w:szCs w:val="24"/>
                <w:lang w:eastAsia="sv-SE"/>
              </w:rPr>
              <w:t>Turnout in Swedish county elections in 2010 (per cent)</w:t>
            </w:r>
          </w:p>
        </w:tc>
        <w:tc>
          <w:tcPr>
            <w:tcW w:w="1304" w:type="pct"/>
            <w:tcBorders>
              <w:top w:val="single" w:sz="8" w:space="0" w:color="auto"/>
              <w:left w:val="nil"/>
              <w:bottom w:val="single" w:sz="8" w:space="0" w:color="auto"/>
              <w:right w:val="single" w:sz="8" w:space="0" w:color="auto"/>
            </w:tcBorders>
            <w:shd w:val="clear" w:color="000000" w:fill="9BC2E6"/>
            <w:vAlign w:val="center"/>
            <w:hideMark/>
          </w:tcPr>
          <w:p w14:paraId="2D0F67C1" w14:textId="77777777" w:rsidR="000C4787" w:rsidRPr="00485272" w:rsidRDefault="000C4787" w:rsidP="00485272">
            <w:pPr>
              <w:spacing w:after="0" w:line="360" w:lineRule="auto"/>
              <w:rPr>
                <w:b/>
                <w:bCs/>
                <w:szCs w:val="24"/>
                <w:lang w:eastAsia="sv-SE"/>
              </w:rPr>
            </w:pPr>
            <w:r w:rsidRPr="00485272">
              <w:rPr>
                <w:b/>
                <w:bCs/>
                <w:szCs w:val="24"/>
                <w:lang w:eastAsia="sv-SE"/>
              </w:rPr>
              <w:t>Turnout in Swedish county elections in 2014 (per cent)</w:t>
            </w:r>
          </w:p>
        </w:tc>
      </w:tr>
      <w:tr w:rsidR="000C4787" w:rsidRPr="00485272" w14:paraId="3EC1C033"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434F0E60"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Stockholms</w:t>
            </w:r>
          </w:p>
        </w:tc>
        <w:tc>
          <w:tcPr>
            <w:tcW w:w="1304" w:type="pct"/>
            <w:tcBorders>
              <w:top w:val="nil"/>
              <w:left w:val="nil"/>
              <w:bottom w:val="single" w:sz="4" w:space="0" w:color="auto"/>
              <w:right w:val="single" w:sz="4" w:space="0" w:color="auto"/>
            </w:tcBorders>
            <w:shd w:val="clear" w:color="auto" w:fill="auto"/>
            <w:noWrap/>
            <w:vAlign w:val="bottom"/>
            <w:hideMark/>
          </w:tcPr>
          <w:p w14:paraId="4AE75E2D" w14:textId="7AC2B912"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79</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4" w:space="0" w:color="auto"/>
            </w:tcBorders>
            <w:shd w:val="clear" w:color="auto" w:fill="auto"/>
            <w:noWrap/>
            <w:vAlign w:val="bottom"/>
            <w:hideMark/>
          </w:tcPr>
          <w:p w14:paraId="2914D45E" w14:textId="639B2DA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8" w:space="0" w:color="auto"/>
            </w:tcBorders>
            <w:shd w:val="clear" w:color="auto" w:fill="auto"/>
            <w:noWrap/>
            <w:vAlign w:val="bottom"/>
            <w:hideMark/>
          </w:tcPr>
          <w:p w14:paraId="1F23E2D5" w14:textId="4DCD428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5</w:t>
            </w:r>
          </w:p>
        </w:tc>
      </w:tr>
      <w:tr w:rsidR="000C4787" w:rsidRPr="00485272" w14:paraId="31748895"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29F72E8F"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Uppsala</w:t>
            </w:r>
          </w:p>
        </w:tc>
        <w:tc>
          <w:tcPr>
            <w:tcW w:w="1304" w:type="pct"/>
            <w:tcBorders>
              <w:top w:val="nil"/>
              <w:left w:val="nil"/>
              <w:bottom w:val="single" w:sz="4" w:space="0" w:color="auto"/>
              <w:right w:val="single" w:sz="4" w:space="0" w:color="auto"/>
            </w:tcBorders>
            <w:shd w:val="clear" w:color="auto" w:fill="auto"/>
            <w:noWrap/>
            <w:vAlign w:val="bottom"/>
            <w:hideMark/>
          </w:tcPr>
          <w:p w14:paraId="0AC1E91D" w14:textId="28B5301D"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5</w:t>
            </w:r>
          </w:p>
        </w:tc>
        <w:tc>
          <w:tcPr>
            <w:tcW w:w="1304" w:type="pct"/>
            <w:tcBorders>
              <w:top w:val="nil"/>
              <w:left w:val="nil"/>
              <w:bottom w:val="single" w:sz="4" w:space="0" w:color="auto"/>
              <w:right w:val="single" w:sz="4" w:space="0" w:color="auto"/>
            </w:tcBorders>
            <w:shd w:val="clear" w:color="auto" w:fill="auto"/>
            <w:noWrap/>
            <w:vAlign w:val="bottom"/>
            <w:hideMark/>
          </w:tcPr>
          <w:p w14:paraId="4C18A3C0"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p>
        </w:tc>
        <w:tc>
          <w:tcPr>
            <w:tcW w:w="1304" w:type="pct"/>
            <w:tcBorders>
              <w:top w:val="nil"/>
              <w:left w:val="nil"/>
              <w:bottom w:val="single" w:sz="4" w:space="0" w:color="auto"/>
              <w:right w:val="single" w:sz="8" w:space="0" w:color="auto"/>
            </w:tcBorders>
            <w:shd w:val="clear" w:color="auto" w:fill="auto"/>
            <w:noWrap/>
            <w:vAlign w:val="bottom"/>
            <w:hideMark/>
          </w:tcPr>
          <w:p w14:paraId="684EC8A6" w14:textId="0662669B"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84</w:t>
            </w:r>
            <w:r w:rsidR="002E3D29">
              <w:rPr>
                <w:color w:val="000000"/>
                <w:szCs w:val="24"/>
                <w:lang w:val="sv-SE" w:eastAsia="sv-SE"/>
              </w:rPr>
              <w:t>.</w:t>
            </w:r>
            <w:r w:rsidRPr="00485272">
              <w:rPr>
                <w:color w:val="000000"/>
                <w:szCs w:val="24"/>
                <w:lang w:val="sv-SE" w:eastAsia="sv-SE"/>
              </w:rPr>
              <w:t>5</w:t>
            </w:r>
          </w:p>
        </w:tc>
      </w:tr>
      <w:tr w:rsidR="000C4787" w:rsidRPr="00485272" w14:paraId="4D401043"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5EA894C4"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Södermanland</w:t>
            </w:r>
          </w:p>
        </w:tc>
        <w:tc>
          <w:tcPr>
            <w:tcW w:w="1304" w:type="pct"/>
            <w:tcBorders>
              <w:top w:val="nil"/>
              <w:left w:val="nil"/>
              <w:bottom w:val="single" w:sz="4" w:space="0" w:color="auto"/>
              <w:right w:val="single" w:sz="4" w:space="0" w:color="auto"/>
            </w:tcBorders>
            <w:shd w:val="clear" w:color="auto" w:fill="auto"/>
            <w:noWrap/>
            <w:vAlign w:val="bottom"/>
            <w:hideMark/>
          </w:tcPr>
          <w:p w14:paraId="04601ED7" w14:textId="0EC821C4"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78</w:t>
            </w:r>
            <w:r w:rsidR="002E3D29">
              <w:rPr>
                <w:color w:val="000000"/>
                <w:szCs w:val="24"/>
                <w:lang w:val="sv-SE" w:eastAsia="sv-SE"/>
              </w:rPr>
              <w:t>.</w:t>
            </w:r>
            <w:r w:rsidRPr="00485272">
              <w:rPr>
                <w:color w:val="000000"/>
                <w:szCs w:val="24"/>
                <w:lang w:val="sv-SE" w:eastAsia="sv-SE"/>
              </w:rPr>
              <w:t>6</w:t>
            </w:r>
          </w:p>
        </w:tc>
        <w:tc>
          <w:tcPr>
            <w:tcW w:w="1304" w:type="pct"/>
            <w:tcBorders>
              <w:top w:val="nil"/>
              <w:left w:val="nil"/>
              <w:bottom w:val="single" w:sz="4" w:space="0" w:color="auto"/>
              <w:right w:val="single" w:sz="4" w:space="0" w:color="auto"/>
            </w:tcBorders>
            <w:shd w:val="clear" w:color="auto" w:fill="auto"/>
            <w:noWrap/>
            <w:vAlign w:val="bottom"/>
            <w:hideMark/>
          </w:tcPr>
          <w:p w14:paraId="768BC657" w14:textId="30EB2B4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8" w:space="0" w:color="auto"/>
            </w:tcBorders>
            <w:shd w:val="clear" w:color="auto" w:fill="auto"/>
            <w:noWrap/>
            <w:vAlign w:val="bottom"/>
            <w:hideMark/>
          </w:tcPr>
          <w:p w14:paraId="6B44E633" w14:textId="11F47B9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9</w:t>
            </w:r>
          </w:p>
        </w:tc>
      </w:tr>
      <w:tr w:rsidR="000C4787" w:rsidRPr="00485272" w14:paraId="6C06DE88"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2DBCBD2C"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Östergötland</w:t>
            </w:r>
          </w:p>
        </w:tc>
        <w:tc>
          <w:tcPr>
            <w:tcW w:w="1304" w:type="pct"/>
            <w:tcBorders>
              <w:top w:val="nil"/>
              <w:left w:val="nil"/>
              <w:bottom w:val="single" w:sz="4" w:space="0" w:color="auto"/>
              <w:right w:val="single" w:sz="4" w:space="0" w:color="auto"/>
            </w:tcBorders>
            <w:shd w:val="clear" w:color="auto" w:fill="auto"/>
            <w:noWrap/>
            <w:vAlign w:val="bottom"/>
            <w:hideMark/>
          </w:tcPr>
          <w:p w14:paraId="3CB20ADD"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p>
        </w:tc>
        <w:tc>
          <w:tcPr>
            <w:tcW w:w="1304" w:type="pct"/>
            <w:tcBorders>
              <w:top w:val="nil"/>
              <w:left w:val="nil"/>
              <w:bottom w:val="single" w:sz="4" w:space="0" w:color="auto"/>
              <w:right w:val="single" w:sz="4" w:space="0" w:color="auto"/>
            </w:tcBorders>
            <w:shd w:val="clear" w:color="auto" w:fill="auto"/>
            <w:noWrap/>
            <w:vAlign w:val="bottom"/>
            <w:hideMark/>
          </w:tcPr>
          <w:p w14:paraId="15579DE0" w14:textId="0EBB0D2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6</w:t>
            </w:r>
          </w:p>
        </w:tc>
        <w:tc>
          <w:tcPr>
            <w:tcW w:w="1304" w:type="pct"/>
            <w:tcBorders>
              <w:top w:val="nil"/>
              <w:left w:val="nil"/>
              <w:bottom w:val="single" w:sz="4" w:space="0" w:color="auto"/>
              <w:right w:val="single" w:sz="8" w:space="0" w:color="auto"/>
            </w:tcBorders>
            <w:shd w:val="clear" w:color="auto" w:fill="auto"/>
            <w:noWrap/>
            <w:vAlign w:val="bottom"/>
            <w:hideMark/>
          </w:tcPr>
          <w:p w14:paraId="5D5048D4" w14:textId="6AACD63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84</w:t>
            </w:r>
            <w:r w:rsidR="002E3D29">
              <w:rPr>
                <w:color w:val="000000"/>
                <w:szCs w:val="24"/>
                <w:lang w:val="sv-SE" w:eastAsia="sv-SE"/>
              </w:rPr>
              <w:t>.</w:t>
            </w:r>
            <w:r w:rsidRPr="00485272">
              <w:rPr>
                <w:color w:val="000000"/>
                <w:szCs w:val="24"/>
                <w:lang w:val="sv-SE" w:eastAsia="sv-SE"/>
              </w:rPr>
              <w:t>2</w:t>
            </w:r>
          </w:p>
        </w:tc>
      </w:tr>
      <w:tr w:rsidR="000C4787" w:rsidRPr="00485272" w14:paraId="7BBF7842"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5E93E85D"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Jönköping</w:t>
            </w:r>
          </w:p>
        </w:tc>
        <w:tc>
          <w:tcPr>
            <w:tcW w:w="1304" w:type="pct"/>
            <w:tcBorders>
              <w:top w:val="nil"/>
              <w:left w:val="nil"/>
              <w:bottom w:val="single" w:sz="4" w:space="0" w:color="auto"/>
              <w:right w:val="single" w:sz="4" w:space="0" w:color="auto"/>
            </w:tcBorders>
            <w:shd w:val="clear" w:color="auto" w:fill="auto"/>
            <w:noWrap/>
            <w:vAlign w:val="bottom"/>
            <w:hideMark/>
          </w:tcPr>
          <w:p w14:paraId="6B461345" w14:textId="17597D54"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5</w:t>
            </w:r>
          </w:p>
        </w:tc>
        <w:tc>
          <w:tcPr>
            <w:tcW w:w="1304" w:type="pct"/>
            <w:tcBorders>
              <w:top w:val="nil"/>
              <w:left w:val="nil"/>
              <w:bottom w:val="single" w:sz="4" w:space="0" w:color="auto"/>
              <w:right w:val="single" w:sz="4" w:space="0" w:color="auto"/>
            </w:tcBorders>
            <w:shd w:val="clear" w:color="auto" w:fill="auto"/>
            <w:noWrap/>
            <w:vAlign w:val="bottom"/>
            <w:hideMark/>
          </w:tcPr>
          <w:p w14:paraId="7A5E35F3" w14:textId="5F28FBE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8" w:space="0" w:color="auto"/>
            </w:tcBorders>
            <w:shd w:val="clear" w:color="auto" w:fill="auto"/>
            <w:noWrap/>
            <w:vAlign w:val="bottom"/>
            <w:hideMark/>
          </w:tcPr>
          <w:p w14:paraId="0B489D19" w14:textId="4E2503B4"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r w:rsidR="002E3D29">
              <w:rPr>
                <w:color w:val="000000"/>
                <w:szCs w:val="24"/>
                <w:lang w:val="sv-SE" w:eastAsia="sv-SE"/>
              </w:rPr>
              <w:t>.</w:t>
            </w:r>
            <w:r w:rsidRPr="00485272">
              <w:rPr>
                <w:color w:val="000000"/>
                <w:szCs w:val="24"/>
                <w:lang w:val="sv-SE" w:eastAsia="sv-SE"/>
              </w:rPr>
              <w:t>9</w:t>
            </w:r>
          </w:p>
        </w:tc>
      </w:tr>
      <w:tr w:rsidR="000C4787" w:rsidRPr="00485272" w14:paraId="53434666"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7B75744F"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Kronoberg</w:t>
            </w:r>
          </w:p>
        </w:tc>
        <w:tc>
          <w:tcPr>
            <w:tcW w:w="1304" w:type="pct"/>
            <w:tcBorders>
              <w:top w:val="nil"/>
              <w:left w:val="nil"/>
              <w:bottom w:val="single" w:sz="4" w:space="0" w:color="auto"/>
              <w:right w:val="single" w:sz="4" w:space="0" w:color="auto"/>
            </w:tcBorders>
            <w:shd w:val="clear" w:color="auto" w:fill="auto"/>
            <w:noWrap/>
            <w:vAlign w:val="bottom"/>
            <w:hideMark/>
          </w:tcPr>
          <w:p w14:paraId="63FBEFF6" w14:textId="4E959A8D"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79</w:t>
            </w:r>
            <w:r w:rsidR="002E3D29">
              <w:rPr>
                <w:color w:val="000000"/>
                <w:szCs w:val="24"/>
                <w:lang w:val="sv-SE" w:eastAsia="sv-SE"/>
              </w:rPr>
              <w:t>.</w:t>
            </w:r>
            <w:r w:rsidRPr="00485272">
              <w:rPr>
                <w:color w:val="000000"/>
                <w:szCs w:val="24"/>
                <w:lang w:val="sv-SE" w:eastAsia="sv-SE"/>
              </w:rPr>
              <w:t>9</w:t>
            </w:r>
          </w:p>
        </w:tc>
        <w:tc>
          <w:tcPr>
            <w:tcW w:w="1304" w:type="pct"/>
            <w:tcBorders>
              <w:top w:val="nil"/>
              <w:left w:val="nil"/>
              <w:bottom w:val="single" w:sz="4" w:space="0" w:color="auto"/>
              <w:right w:val="single" w:sz="4" w:space="0" w:color="auto"/>
            </w:tcBorders>
            <w:shd w:val="clear" w:color="auto" w:fill="auto"/>
            <w:noWrap/>
            <w:vAlign w:val="bottom"/>
            <w:hideMark/>
          </w:tcPr>
          <w:p w14:paraId="5331948C" w14:textId="0F3000B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3</w:t>
            </w:r>
          </w:p>
        </w:tc>
        <w:tc>
          <w:tcPr>
            <w:tcW w:w="1304" w:type="pct"/>
            <w:tcBorders>
              <w:top w:val="nil"/>
              <w:left w:val="nil"/>
              <w:bottom w:val="single" w:sz="4" w:space="0" w:color="auto"/>
              <w:right w:val="single" w:sz="8" w:space="0" w:color="auto"/>
            </w:tcBorders>
            <w:shd w:val="clear" w:color="auto" w:fill="auto"/>
            <w:noWrap/>
            <w:vAlign w:val="bottom"/>
            <w:hideMark/>
          </w:tcPr>
          <w:p w14:paraId="301C9314"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p>
        </w:tc>
      </w:tr>
      <w:tr w:rsidR="000C4787" w:rsidRPr="00485272" w14:paraId="049A1625"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56F0929E"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Kalmar</w:t>
            </w:r>
          </w:p>
        </w:tc>
        <w:tc>
          <w:tcPr>
            <w:tcW w:w="1304" w:type="pct"/>
            <w:tcBorders>
              <w:top w:val="nil"/>
              <w:left w:val="nil"/>
              <w:bottom w:val="single" w:sz="4" w:space="0" w:color="auto"/>
              <w:right w:val="single" w:sz="4" w:space="0" w:color="auto"/>
            </w:tcBorders>
            <w:shd w:val="clear" w:color="auto" w:fill="auto"/>
            <w:noWrap/>
            <w:vAlign w:val="bottom"/>
            <w:hideMark/>
          </w:tcPr>
          <w:p w14:paraId="66358FE3" w14:textId="43A295A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79</w:t>
            </w:r>
            <w:r w:rsidR="002E3D29">
              <w:rPr>
                <w:color w:val="000000"/>
                <w:szCs w:val="24"/>
                <w:lang w:val="sv-SE" w:eastAsia="sv-SE"/>
              </w:rPr>
              <w:t>.</w:t>
            </w:r>
            <w:r w:rsidRPr="00485272">
              <w:rPr>
                <w:color w:val="000000"/>
                <w:szCs w:val="24"/>
                <w:lang w:val="sv-SE" w:eastAsia="sv-SE"/>
              </w:rPr>
              <w:t>6</w:t>
            </w:r>
          </w:p>
        </w:tc>
        <w:tc>
          <w:tcPr>
            <w:tcW w:w="1304" w:type="pct"/>
            <w:tcBorders>
              <w:top w:val="nil"/>
              <w:left w:val="nil"/>
              <w:bottom w:val="single" w:sz="4" w:space="0" w:color="auto"/>
              <w:right w:val="single" w:sz="4" w:space="0" w:color="auto"/>
            </w:tcBorders>
            <w:shd w:val="clear" w:color="auto" w:fill="auto"/>
            <w:noWrap/>
            <w:vAlign w:val="bottom"/>
            <w:hideMark/>
          </w:tcPr>
          <w:p w14:paraId="2FDDE529" w14:textId="61890F6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9</w:t>
            </w:r>
          </w:p>
        </w:tc>
        <w:tc>
          <w:tcPr>
            <w:tcW w:w="1304" w:type="pct"/>
            <w:tcBorders>
              <w:top w:val="nil"/>
              <w:left w:val="nil"/>
              <w:bottom w:val="single" w:sz="4" w:space="0" w:color="auto"/>
              <w:right w:val="single" w:sz="8" w:space="0" w:color="auto"/>
            </w:tcBorders>
            <w:shd w:val="clear" w:color="auto" w:fill="auto"/>
            <w:noWrap/>
            <w:vAlign w:val="bottom"/>
            <w:hideMark/>
          </w:tcPr>
          <w:p w14:paraId="6EAD2CBC" w14:textId="1DB1F85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r w:rsidR="002E3D29">
              <w:rPr>
                <w:color w:val="000000"/>
                <w:szCs w:val="24"/>
                <w:lang w:val="sv-SE" w:eastAsia="sv-SE"/>
              </w:rPr>
              <w:t>.</w:t>
            </w:r>
            <w:r w:rsidRPr="00485272">
              <w:rPr>
                <w:color w:val="000000"/>
                <w:szCs w:val="24"/>
                <w:lang w:val="sv-SE" w:eastAsia="sv-SE"/>
              </w:rPr>
              <w:t>9</w:t>
            </w:r>
          </w:p>
        </w:tc>
      </w:tr>
      <w:tr w:rsidR="000C4787" w:rsidRPr="00485272" w14:paraId="12F64B4D"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265047DC"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Blekinge</w:t>
            </w:r>
          </w:p>
        </w:tc>
        <w:tc>
          <w:tcPr>
            <w:tcW w:w="1304" w:type="pct"/>
            <w:tcBorders>
              <w:top w:val="nil"/>
              <w:left w:val="nil"/>
              <w:bottom w:val="single" w:sz="4" w:space="0" w:color="auto"/>
              <w:right w:val="single" w:sz="4" w:space="0" w:color="auto"/>
            </w:tcBorders>
            <w:shd w:val="clear" w:color="auto" w:fill="auto"/>
            <w:noWrap/>
            <w:vAlign w:val="bottom"/>
            <w:hideMark/>
          </w:tcPr>
          <w:p w14:paraId="70E18229" w14:textId="03C1077E"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4" w:space="0" w:color="auto"/>
            </w:tcBorders>
            <w:shd w:val="clear" w:color="auto" w:fill="auto"/>
            <w:noWrap/>
            <w:vAlign w:val="bottom"/>
            <w:hideMark/>
          </w:tcPr>
          <w:p w14:paraId="164B446D" w14:textId="5389875E"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9</w:t>
            </w:r>
          </w:p>
        </w:tc>
        <w:tc>
          <w:tcPr>
            <w:tcW w:w="1304" w:type="pct"/>
            <w:tcBorders>
              <w:top w:val="nil"/>
              <w:left w:val="nil"/>
              <w:bottom w:val="single" w:sz="4" w:space="0" w:color="auto"/>
              <w:right w:val="single" w:sz="8" w:space="0" w:color="auto"/>
            </w:tcBorders>
            <w:shd w:val="clear" w:color="auto" w:fill="auto"/>
            <w:noWrap/>
            <w:vAlign w:val="bottom"/>
            <w:hideMark/>
          </w:tcPr>
          <w:p w14:paraId="608CC1DE" w14:textId="50209F4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84</w:t>
            </w:r>
            <w:r w:rsidR="002E3D29">
              <w:rPr>
                <w:color w:val="000000"/>
                <w:szCs w:val="24"/>
                <w:lang w:val="sv-SE" w:eastAsia="sv-SE"/>
              </w:rPr>
              <w:t>.</w:t>
            </w:r>
            <w:r w:rsidRPr="00485272">
              <w:rPr>
                <w:color w:val="000000"/>
                <w:szCs w:val="24"/>
                <w:lang w:val="sv-SE" w:eastAsia="sv-SE"/>
              </w:rPr>
              <w:t>2</w:t>
            </w:r>
          </w:p>
        </w:tc>
      </w:tr>
      <w:tr w:rsidR="000C4787" w:rsidRPr="00485272" w14:paraId="173FF8FD"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0DB380CC"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Skåne</w:t>
            </w:r>
          </w:p>
        </w:tc>
        <w:tc>
          <w:tcPr>
            <w:tcW w:w="1304" w:type="pct"/>
            <w:tcBorders>
              <w:top w:val="nil"/>
              <w:left w:val="nil"/>
              <w:bottom w:val="single" w:sz="4" w:space="0" w:color="auto"/>
              <w:right w:val="single" w:sz="4" w:space="0" w:color="auto"/>
            </w:tcBorders>
            <w:shd w:val="clear" w:color="auto" w:fill="auto"/>
            <w:noWrap/>
            <w:vAlign w:val="bottom"/>
            <w:hideMark/>
          </w:tcPr>
          <w:p w14:paraId="3A60D1F3" w14:textId="1808F322"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77</w:t>
            </w:r>
            <w:r w:rsidR="002E3D29">
              <w:rPr>
                <w:color w:val="000000"/>
                <w:szCs w:val="24"/>
                <w:lang w:val="sv-SE" w:eastAsia="sv-SE"/>
              </w:rPr>
              <w:t>.</w:t>
            </w:r>
            <w:r w:rsidRPr="00485272">
              <w:rPr>
                <w:color w:val="000000"/>
                <w:szCs w:val="24"/>
                <w:lang w:val="sv-SE" w:eastAsia="sv-SE"/>
              </w:rPr>
              <w:t>6</w:t>
            </w:r>
          </w:p>
        </w:tc>
        <w:tc>
          <w:tcPr>
            <w:tcW w:w="1304" w:type="pct"/>
            <w:tcBorders>
              <w:top w:val="nil"/>
              <w:left w:val="nil"/>
              <w:bottom w:val="single" w:sz="4" w:space="0" w:color="auto"/>
              <w:right w:val="single" w:sz="4" w:space="0" w:color="auto"/>
            </w:tcBorders>
            <w:shd w:val="clear" w:color="auto" w:fill="auto"/>
            <w:noWrap/>
            <w:vAlign w:val="bottom"/>
            <w:hideMark/>
          </w:tcPr>
          <w:p w14:paraId="2F6327D4"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79</w:t>
            </w:r>
          </w:p>
        </w:tc>
        <w:tc>
          <w:tcPr>
            <w:tcW w:w="1304" w:type="pct"/>
            <w:tcBorders>
              <w:top w:val="nil"/>
              <w:left w:val="nil"/>
              <w:bottom w:val="single" w:sz="4" w:space="0" w:color="auto"/>
              <w:right w:val="single" w:sz="8" w:space="0" w:color="auto"/>
            </w:tcBorders>
            <w:shd w:val="clear" w:color="auto" w:fill="auto"/>
            <w:noWrap/>
            <w:vAlign w:val="bottom"/>
            <w:hideMark/>
          </w:tcPr>
          <w:p w14:paraId="09FBAD9C" w14:textId="609FADBB"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5</w:t>
            </w:r>
          </w:p>
        </w:tc>
      </w:tr>
      <w:tr w:rsidR="000C4787" w:rsidRPr="00485272" w14:paraId="5AA3B467"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0C3FC80C"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Halland</w:t>
            </w:r>
          </w:p>
        </w:tc>
        <w:tc>
          <w:tcPr>
            <w:tcW w:w="1304" w:type="pct"/>
            <w:tcBorders>
              <w:top w:val="nil"/>
              <w:left w:val="nil"/>
              <w:bottom w:val="single" w:sz="4" w:space="0" w:color="auto"/>
              <w:right w:val="single" w:sz="4" w:space="0" w:color="auto"/>
            </w:tcBorders>
            <w:shd w:val="clear" w:color="auto" w:fill="auto"/>
            <w:noWrap/>
            <w:vAlign w:val="bottom"/>
            <w:hideMark/>
          </w:tcPr>
          <w:p w14:paraId="05EA2870" w14:textId="6106A9A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single" w:sz="4" w:space="0" w:color="auto"/>
              <w:right w:val="single" w:sz="4" w:space="0" w:color="auto"/>
            </w:tcBorders>
            <w:shd w:val="clear" w:color="auto" w:fill="auto"/>
            <w:noWrap/>
            <w:vAlign w:val="bottom"/>
            <w:hideMark/>
          </w:tcPr>
          <w:p w14:paraId="031E0D62" w14:textId="27500C69"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8" w:space="0" w:color="auto"/>
            </w:tcBorders>
            <w:shd w:val="clear" w:color="auto" w:fill="auto"/>
            <w:noWrap/>
            <w:vAlign w:val="bottom"/>
            <w:hideMark/>
          </w:tcPr>
          <w:p w14:paraId="32F42106" w14:textId="1A154880"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84</w:t>
            </w:r>
            <w:r w:rsidR="002E3D29">
              <w:rPr>
                <w:color w:val="000000"/>
                <w:szCs w:val="24"/>
                <w:lang w:val="sv-SE" w:eastAsia="sv-SE"/>
              </w:rPr>
              <w:t>.</w:t>
            </w:r>
            <w:r w:rsidRPr="00485272">
              <w:rPr>
                <w:color w:val="000000"/>
                <w:szCs w:val="24"/>
                <w:lang w:val="sv-SE" w:eastAsia="sv-SE"/>
              </w:rPr>
              <w:t>9</w:t>
            </w:r>
          </w:p>
        </w:tc>
      </w:tr>
      <w:tr w:rsidR="000C4787" w:rsidRPr="00485272" w14:paraId="3119D6AD"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554CC05D"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Västra Götaland</w:t>
            </w:r>
          </w:p>
        </w:tc>
        <w:tc>
          <w:tcPr>
            <w:tcW w:w="1304" w:type="pct"/>
            <w:tcBorders>
              <w:top w:val="nil"/>
              <w:left w:val="nil"/>
              <w:bottom w:val="single" w:sz="4" w:space="0" w:color="auto"/>
              <w:right w:val="single" w:sz="4" w:space="0" w:color="auto"/>
            </w:tcBorders>
            <w:shd w:val="clear" w:color="auto" w:fill="auto"/>
            <w:noWrap/>
            <w:vAlign w:val="bottom"/>
            <w:hideMark/>
          </w:tcPr>
          <w:p w14:paraId="7C7C8DAB" w14:textId="1E8E198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78</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4" w:space="0" w:color="auto"/>
            </w:tcBorders>
            <w:shd w:val="clear" w:color="auto" w:fill="auto"/>
            <w:noWrap/>
            <w:vAlign w:val="bottom"/>
            <w:hideMark/>
          </w:tcPr>
          <w:p w14:paraId="5153C9D0" w14:textId="4893AEFF"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6</w:t>
            </w:r>
          </w:p>
        </w:tc>
        <w:tc>
          <w:tcPr>
            <w:tcW w:w="1304" w:type="pct"/>
            <w:tcBorders>
              <w:top w:val="nil"/>
              <w:left w:val="nil"/>
              <w:bottom w:val="single" w:sz="4" w:space="0" w:color="auto"/>
              <w:right w:val="single" w:sz="8" w:space="0" w:color="auto"/>
            </w:tcBorders>
            <w:shd w:val="clear" w:color="auto" w:fill="auto"/>
            <w:noWrap/>
            <w:vAlign w:val="bottom"/>
            <w:hideMark/>
          </w:tcPr>
          <w:p w14:paraId="16721199" w14:textId="64E8D9D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1</w:t>
            </w:r>
          </w:p>
        </w:tc>
      </w:tr>
      <w:tr w:rsidR="000C4787" w:rsidRPr="00485272" w14:paraId="28B4E210"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474D7840"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Värmland</w:t>
            </w:r>
          </w:p>
        </w:tc>
        <w:tc>
          <w:tcPr>
            <w:tcW w:w="1304" w:type="pct"/>
            <w:tcBorders>
              <w:top w:val="nil"/>
              <w:left w:val="nil"/>
              <w:bottom w:val="single" w:sz="4" w:space="0" w:color="auto"/>
              <w:right w:val="single" w:sz="4" w:space="0" w:color="auto"/>
            </w:tcBorders>
            <w:shd w:val="clear" w:color="auto" w:fill="auto"/>
            <w:noWrap/>
            <w:vAlign w:val="bottom"/>
            <w:hideMark/>
          </w:tcPr>
          <w:p w14:paraId="020AFB15" w14:textId="3409B00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78</w:t>
            </w:r>
            <w:r w:rsidR="002E3D29">
              <w:rPr>
                <w:color w:val="000000"/>
                <w:szCs w:val="24"/>
                <w:lang w:val="sv-SE" w:eastAsia="sv-SE"/>
              </w:rPr>
              <w:t>.</w:t>
            </w:r>
            <w:r w:rsidRPr="00485272">
              <w:rPr>
                <w:color w:val="000000"/>
                <w:szCs w:val="24"/>
                <w:lang w:val="sv-SE" w:eastAsia="sv-SE"/>
              </w:rPr>
              <w:t>2</w:t>
            </w:r>
          </w:p>
        </w:tc>
        <w:tc>
          <w:tcPr>
            <w:tcW w:w="1304" w:type="pct"/>
            <w:tcBorders>
              <w:top w:val="nil"/>
              <w:left w:val="nil"/>
              <w:bottom w:val="single" w:sz="4" w:space="0" w:color="auto"/>
              <w:right w:val="single" w:sz="4" w:space="0" w:color="auto"/>
            </w:tcBorders>
            <w:shd w:val="clear" w:color="auto" w:fill="auto"/>
            <w:noWrap/>
            <w:vAlign w:val="bottom"/>
            <w:hideMark/>
          </w:tcPr>
          <w:p w14:paraId="7A4F0135" w14:textId="2B53BADD"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4</w:t>
            </w:r>
          </w:p>
        </w:tc>
        <w:tc>
          <w:tcPr>
            <w:tcW w:w="1304" w:type="pct"/>
            <w:tcBorders>
              <w:top w:val="nil"/>
              <w:left w:val="nil"/>
              <w:bottom w:val="single" w:sz="4" w:space="0" w:color="auto"/>
              <w:right w:val="single" w:sz="8" w:space="0" w:color="auto"/>
            </w:tcBorders>
            <w:shd w:val="clear" w:color="auto" w:fill="auto"/>
            <w:noWrap/>
            <w:vAlign w:val="bottom"/>
            <w:hideMark/>
          </w:tcPr>
          <w:p w14:paraId="43EE5161" w14:textId="6573640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7</w:t>
            </w:r>
          </w:p>
        </w:tc>
      </w:tr>
      <w:tr w:rsidR="000C4787" w:rsidRPr="00485272" w14:paraId="37060124"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3E5141E6"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Örebro</w:t>
            </w:r>
          </w:p>
        </w:tc>
        <w:tc>
          <w:tcPr>
            <w:tcW w:w="1304" w:type="pct"/>
            <w:tcBorders>
              <w:top w:val="nil"/>
              <w:left w:val="nil"/>
              <w:bottom w:val="single" w:sz="4" w:space="0" w:color="auto"/>
              <w:right w:val="single" w:sz="4" w:space="0" w:color="auto"/>
            </w:tcBorders>
            <w:shd w:val="clear" w:color="auto" w:fill="auto"/>
            <w:noWrap/>
            <w:vAlign w:val="bottom"/>
            <w:hideMark/>
          </w:tcPr>
          <w:p w14:paraId="4E59F656"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p>
        </w:tc>
        <w:tc>
          <w:tcPr>
            <w:tcW w:w="1304" w:type="pct"/>
            <w:tcBorders>
              <w:top w:val="nil"/>
              <w:left w:val="nil"/>
              <w:bottom w:val="single" w:sz="4" w:space="0" w:color="auto"/>
              <w:right w:val="single" w:sz="4" w:space="0" w:color="auto"/>
            </w:tcBorders>
            <w:shd w:val="clear" w:color="auto" w:fill="auto"/>
            <w:noWrap/>
            <w:vAlign w:val="bottom"/>
            <w:hideMark/>
          </w:tcPr>
          <w:p w14:paraId="6C4C1CA7" w14:textId="70D3F4A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5</w:t>
            </w:r>
          </w:p>
        </w:tc>
        <w:tc>
          <w:tcPr>
            <w:tcW w:w="1304" w:type="pct"/>
            <w:tcBorders>
              <w:top w:val="nil"/>
              <w:left w:val="nil"/>
              <w:bottom w:val="single" w:sz="4" w:space="0" w:color="auto"/>
              <w:right w:val="single" w:sz="8" w:space="0" w:color="auto"/>
            </w:tcBorders>
            <w:shd w:val="clear" w:color="auto" w:fill="auto"/>
            <w:noWrap/>
            <w:vAlign w:val="bottom"/>
            <w:hideMark/>
          </w:tcPr>
          <w:p w14:paraId="3EF42396" w14:textId="21BD1B4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84</w:t>
            </w:r>
            <w:r w:rsidR="002E3D29">
              <w:rPr>
                <w:color w:val="000000"/>
                <w:szCs w:val="24"/>
                <w:lang w:val="sv-SE" w:eastAsia="sv-SE"/>
              </w:rPr>
              <w:t>.</w:t>
            </w:r>
            <w:r w:rsidRPr="00485272">
              <w:rPr>
                <w:color w:val="000000"/>
                <w:szCs w:val="24"/>
                <w:lang w:val="sv-SE" w:eastAsia="sv-SE"/>
              </w:rPr>
              <w:t>1</w:t>
            </w:r>
          </w:p>
        </w:tc>
      </w:tr>
      <w:tr w:rsidR="000C4787" w:rsidRPr="00485272" w14:paraId="7EFFBD4F"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7C669F23"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Västmanland</w:t>
            </w:r>
          </w:p>
        </w:tc>
        <w:tc>
          <w:tcPr>
            <w:tcW w:w="1304" w:type="pct"/>
            <w:tcBorders>
              <w:top w:val="nil"/>
              <w:left w:val="nil"/>
              <w:bottom w:val="single" w:sz="4" w:space="0" w:color="auto"/>
              <w:right w:val="single" w:sz="4" w:space="0" w:color="auto"/>
            </w:tcBorders>
            <w:shd w:val="clear" w:color="auto" w:fill="auto"/>
            <w:noWrap/>
            <w:vAlign w:val="bottom"/>
            <w:hideMark/>
          </w:tcPr>
          <w:p w14:paraId="07F3F27C" w14:textId="2BC1F5C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77</w:t>
            </w:r>
            <w:r w:rsidR="002E3D29">
              <w:rPr>
                <w:color w:val="000000"/>
                <w:szCs w:val="24"/>
                <w:lang w:val="sv-SE" w:eastAsia="sv-SE"/>
              </w:rPr>
              <w:t>.</w:t>
            </w:r>
            <w:r w:rsidRPr="00485272">
              <w:rPr>
                <w:color w:val="000000"/>
                <w:szCs w:val="24"/>
                <w:lang w:val="sv-SE" w:eastAsia="sv-SE"/>
              </w:rPr>
              <w:t>4</w:t>
            </w:r>
          </w:p>
        </w:tc>
        <w:tc>
          <w:tcPr>
            <w:tcW w:w="1304" w:type="pct"/>
            <w:tcBorders>
              <w:top w:val="nil"/>
              <w:left w:val="nil"/>
              <w:bottom w:val="single" w:sz="4" w:space="0" w:color="auto"/>
              <w:right w:val="single" w:sz="4" w:space="0" w:color="auto"/>
            </w:tcBorders>
            <w:shd w:val="clear" w:color="auto" w:fill="auto"/>
            <w:noWrap/>
            <w:vAlign w:val="bottom"/>
            <w:hideMark/>
          </w:tcPr>
          <w:p w14:paraId="34AA40C3" w14:textId="0DF5A68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single" w:sz="4" w:space="0" w:color="auto"/>
              <w:right w:val="single" w:sz="8" w:space="0" w:color="auto"/>
            </w:tcBorders>
            <w:shd w:val="clear" w:color="auto" w:fill="auto"/>
            <w:noWrap/>
            <w:vAlign w:val="bottom"/>
            <w:hideMark/>
          </w:tcPr>
          <w:p w14:paraId="028337C9" w14:textId="0585043C"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9</w:t>
            </w:r>
          </w:p>
        </w:tc>
      </w:tr>
      <w:tr w:rsidR="000C4787" w:rsidRPr="00485272" w14:paraId="1157E1D6"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340E6EBF"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Dalarna</w:t>
            </w:r>
          </w:p>
        </w:tc>
        <w:tc>
          <w:tcPr>
            <w:tcW w:w="1304" w:type="pct"/>
            <w:tcBorders>
              <w:top w:val="nil"/>
              <w:left w:val="nil"/>
              <w:bottom w:val="single" w:sz="4" w:space="0" w:color="auto"/>
              <w:right w:val="single" w:sz="4" w:space="0" w:color="auto"/>
            </w:tcBorders>
            <w:shd w:val="clear" w:color="auto" w:fill="auto"/>
            <w:noWrap/>
            <w:vAlign w:val="bottom"/>
            <w:hideMark/>
          </w:tcPr>
          <w:p w14:paraId="28BB6723" w14:textId="2D021E5E"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77</w:t>
            </w:r>
            <w:r w:rsidR="002E3D29">
              <w:rPr>
                <w:color w:val="000000"/>
                <w:szCs w:val="24"/>
                <w:lang w:val="sv-SE" w:eastAsia="sv-SE"/>
              </w:rPr>
              <w:t>.</w:t>
            </w:r>
            <w:r w:rsidRPr="00485272">
              <w:rPr>
                <w:color w:val="000000"/>
                <w:szCs w:val="24"/>
                <w:lang w:val="sv-SE" w:eastAsia="sv-SE"/>
              </w:rPr>
              <w:t>8</w:t>
            </w:r>
          </w:p>
        </w:tc>
        <w:tc>
          <w:tcPr>
            <w:tcW w:w="1304" w:type="pct"/>
            <w:tcBorders>
              <w:top w:val="nil"/>
              <w:left w:val="nil"/>
              <w:bottom w:val="single" w:sz="4" w:space="0" w:color="auto"/>
              <w:right w:val="single" w:sz="4" w:space="0" w:color="auto"/>
            </w:tcBorders>
            <w:shd w:val="clear" w:color="auto" w:fill="auto"/>
            <w:noWrap/>
            <w:vAlign w:val="bottom"/>
            <w:hideMark/>
          </w:tcPr>
          <w:p w14:paraId="387063B6" w14:textId="373D5685"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single" w:sz="4" w:space="0" w:color="auto"/>
              <w:right w:val="single" w:sz="8" w:space="0" w:color="auto"/>
            </w:tcBorders>
            <w:shd w:val="clear" w:color="auto" w:fill="auto"/>
            <w:noWrap/>
            <w:vAlign w:val="bottom"/>
            <w:hideMark/>
          </w:tcPr>
          <w:p w14:paraId="4AAE0739" w14:textId="25F8B6B4"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r w:rsidR="002E3D29">
              <w:rPr>
                <w:color w:val="000000"/>
                <w:szCs w:val="24"/>
                <w:lang w:val="sv-SE" w:eastAsia="sv-SE"/>
              </w:rPr>
              <w:t>.</w:t>
            </w:r>
            <w:r w:rsidRPr="00485272">
              <w:rPr>
                <w:color w:val="000000"/>
                <w:szCs w:val="24"/>
                <w:lang w:val="sv-SE" w:eastAsia="sv-SE"/>
              </w:rPr>
              <w:t>5</w:t>
            </w:r>
          </w:p>
        </w:tc>
      </w:tr>
      <w:tr w:rsidR="000C4787" w:rsidRPr="00485272" w14:paraId="1BBDC13D"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737F9732"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Gävleborg</w:t>
            </w:r>
          </w:p>
        </w:tc>
        <w:tc>
          <w:tcPr>
            <w:tcW w:w="1304" w:type="pct"/>
            <w:tcBorders>
              <w:top w:val="nil"/>
              <w:left w:val="nil"/>
              <w:bottom w:val="single" w:sz="4" w:space="0" w:color="auto"/>
              <w:right w:val="single" w:sz="4" w:space="0" w:color="auto"/>
            </w:tcBorders>
            <w:shd w:val="clear" w:color="auto" w:fill="auto"/>
            <w:noWrap/>
            <w:vAlign w:val="bottom"/>
            <w:hideMark/>
          </w:tcPr>
          <w:p w14:paraId="00D84BCF"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77</w:t>
            </w:r>
          </w:p>
        </w:tc>
        <w:tc>
          <w:tcPr>
            <w:tcW w:w="1304" w:type="pct"/>
            <w:tcBorders>
              <w:top w:val="nil"/>
              <w:left w:val="nil"/>
              <w:bottom w:val="single" w:sz="4" w:space="0" w:color="auto"/>
              <w:right w:val="single" w:sz="4" w:space="0" w:color="auto"/>
            </w:tcBorders>
            <w:shd w:val="clear" w:color="auto" w:fill="auto"/>
            <w:noWrap/>
            <w:vAlign w:val="bottom"/>
            <w:hideMark/>
          </w:tcPr>
          <w:p w14:paraId="04E0F43B" w14:textId="191FC625"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80</w:t>
            </w:r>
            <w:r w:rsidR="002E3D29">
              <w:rPr>
                <w:color w:val="000000"/>
                <w:szCs w:val="24"/>
                <w:lang w:val="sv-SE" w:eastAsia="sv-SE"/>
              </w:rPr>
              <w:t>.</w:t>
            </w:r>
            <w:r w:rsidRPr="00485272">
              <w:rPr>
                <w:color w:val="000000"/>
                <w:szCs w:val="24"/>
                <w:lang w:val="sv-SE" w:eastAsia="sv-SE"/>
              </w:rPr>
              <w:t>1</w:t>
            </w:r>
          </w:p>
        </w:tc>
        <w:tc>
          <w:tcPr>
            <w:tcW w:w="1304" w:type="pct"/>
            <w:tcBorders>
              <w:top w:val="nil"/>
              <w:left w:val="nil"/>
              <w:bottom w:val="single" w:sz="4" w:space="0" w:color="auto"/>
              <w:right w:val="single" w:sz="8" w:space="0" w:color="auto"/>
            </w:tcBorders>
            <w:shd w:val="clear" w:color="auto" w:fill="auto"/>
            <w:noWrap/>
            <w:vAlign w:val="bottom"/>
            <w:hideMark/>
          </w:tcPr>
          <w:p w14:paraId="45063F78" w14:textId="10EB309D"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9</w:t>
            </w:r>
          </w:p>
        </w:tc>
      </w:tr>
      <w:tr w:rsidR="000C4787" w:rsidRPr="00485272" w14:paraId="282358F6"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59AB0CD6"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Västernorrland</w:t>
            </w:r>
          </w:p>
        </w:tc>
        <w:tc>
          <w:tcPr>
            <w:tcW w:w="1304" w:type="pct"/>
            <w:tcBorders>
              <w:top w:val="nil"/>
              <w:left w:val="nil"/>
              <w:bottom w:val="single" w:sz="4" w:space="0" w:color="auto"/>
              <w:right w:val="single" w:sz="4" w:space="0" w:color="auto"/>
            </w:tcBorders>
            <w:shd w:val="clear" w:color="auto" w:fill="auto"/>
            <w:noWrap/>
            <w:vAlign w:val="bottom"/>
            <w:hideMark/>
          </w:tcPr>
          <w:p w14:paraId="1218591E" w14:textId="1315343B"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78</w:t>
            </w:r>
            <w:r w:rsidR="002E3D29">
              <w:rPr>
                <w:color w:val="000000"/>
                <w:szCs w:val="24"/>
                <w:lang w:val="sv-SE" w:eastAsia="sv-SE"/>
              </w:rPr>
              <w:t>.</w:t>
            </w:r>
            <w:r w:rsidRPr="00485272">
              <w:rPr>
                <w:color w:val="000000"/>
                <w:szCs w:val="24"/>
                <w:lang w:val="sv-SE" w:eastAsia="sv-SE"/>
              </w:rPr>
              <w:t>8</w:t>
            </w:r>
          </w:p>
        </w:tc>
        <w:tc>
          <w:tcPr>
            <w:tcW w:w="1304" w:type="pct"/>
            <w:tcBorders>
              <w:top w:val="nil"/>
              <w:left w:val="nil"/>
              <w:bottom w:val="single" w:sz="4" w:space="0" w:color="auto"/>
              <w:right w:val="single" w:sz="4" w:space="0" w:color="auto"/>
            </w:tcBorders>
            <w:shd w:val="clear" w:color="auto" w:fill="auto"/>
            <w:noWrap/>
            <w:vAlign w:val="bottom"/>
            <w:hideMark/>
          </w:tcPr>
          <w:p w14:paraId="4B1F928A" w14:textId="144669C9"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8</w:t>
            </w:r>
          </w:p>
        </w:tc>
        <w:tc>
          <w:tcPr>
            <w:tcW w:w="1304" w:type="pct"/>
            <w:tcBorders>
              <w:top w:val="nil"/>
              <w:left w:val="nil"/>
              <w:bottom w:val="single" w:sz="4" w:space="0" w:color="auto"/>
              <w:right w:val="single" w:sz="8" w:space="0" w:color="auto"/>
            </w:tcBorders>
            <w:shd w:val="clear" w:color="auto" w:fill="auto"/>
            <w:noWrap/>
            <w:vAlign w:val="bottom"/>
            <w:hideMark/>
          </w:tcPr>
          <w:p w14:paraId="15458C48" w14:textId="12121B89"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83</w:t>
            </w:r>
            <w:r w:rsidR="002E3D29">
              <w:rPr>
                <w:color w:val="000000"/>
                <w:szCs w:val="24"/>
                <w:lang w:val="sv-SE" w:eastAsia="sv-SE"/>
              </w:rPr>
              <w:t>.</w:t>
            </w:r>
            <w:r w:rsidRPr="00485272">
              <w:rPr>
                <w:color w:val="000000"/>
                <w:szCs w:val="24"/>
                <w:lang w:val="sv-SE" w:eastAsia="sv-SE"/>
              </w:rPr>
              <w:t>3</w:t>
            </w:r>
          </w:p>
        </w:tc>
      </w:tr>
      <w:tr w:rsidR="000C4787" w:rsidRPr="00485272" w14:paraId="7E6C8DD2"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6F188EAF"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Jämtland</w:t>
            </w:r>
          </w:p>
        </w:tc>
        <w:tc>
          <w:tcPr>
            <w:tcW w:w="1304" w:type="pct"/>
            <w:tcBorders>
              <w:top w:val="nil"/>
              <w:left w:val="nil"/>
              <w:bottom w:val="single" w:sz="4" w:space="0" w:color="auto"/>
              <w:right w:val="single" w:sz="4" w:space="0" w:color="auto"/>
            </w:tcBorders>
            <w:shd w:val="clear" w:color="auto" w:fill="auto"/>
            <w:noWrap/>
            <w:vAlign w:val="bottom"/>
            <w:hideMark/>
          </w:tcPr>
          <w:p w14:paraId="1C26CE0E" w14:textId="1B5DFE8A"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76</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single" w:sz="4" w:space="0" w:color="auto"/>
              <w:right w:val="single" w:sz="4" w:space="0" w:color="auto"/>
            </w:tcBorders>
            <w:shd w:val="clear" w:color="auto" w:fill="auto"/>
            <w:noWrap/>
            <w:vAlign w:val="bottom"/>
            <w:hideMark/>
          </w:tcPr>
          <w:p w14:paraId="17BBB9F1" w14:textId="5052C27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79</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single" w:sz="4" w:space="0" w:color="auto"/>
              <w:right w:val="single" w:sz="8" w:space="0" w:color="auto"/>
            </w:tcBorders>
            <w:shd w:val="clear" w:color="auto" w:fill="auto"/>
            <w:noWrap/>
            <w:vAlign w:val="bottom"/>
            <w:hideMark/>
          </w:tcPr>
          <w:p w14:paraId="17D917A3" w14:textId="4C998BD2"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6</w:t>
            </w:r>
          </w:p>
        </w:tc>
      </w:tr>
      <w:tr w:rsidR="000C4787" w:rsidRPr="00485272" w14:paraId="0699B34E" w14:textId="77777777" w:rsidTr="000C4787">
        <w:trPr>
          <w:trHeight w:val="300"/>
        </w:trPr>
        <w:tc>
          <w:tcPr>
            <w:tcW w:w="1088" w:type="pct"/>
            <w:tcBorders>
              <w:top w:val="nil"/>
              <w:left w:val="single" w:sz="8" w:space="0" w:color="auto"/>
              <w:bottom w:val="single" w:sz="4" w:space="0" w:color="auto"/>
              <w:right w:val="single" w:sz="4" w:space="0" w:color="auto"/>
            </w:tcBorders>
            <w:shd w:val="clear" w:color="auto" w:fill="auto"/>
            <w:noWrap/>
            <w:vAlign w:val="bottom"/>
            <w:hideMark/>
          </w:tcPr>
          <w:p w14:paraId="2589A7AD"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Västerbotten</w:t>
            </w:r>
          </w:p>
        </w:tc>
        <w:tc>
          <w:tcPr>
            <w:tcW w:w="1304" w:type="pct"/>
            <w:tcBorders>
              <w:top w:val="nil"/>
              <w:left w:val="nil"/>
              <w:bottom w:val="single" w:sz="4" w:space="0" w:color="auto"/>
              <w:right w:val="single" w:sz="4" w:space="0" w:color="auto"/>
            </w:tcBorders>
            <w:shd w:val="clear" w:color="auto" w:fill="auto"/>
            <w:noWrap/>
            <w:vAlign w:val="bottom"/>
            <w:hideMark/>
          </w:tcPr>
          <w:p w14:paraId="2CF27163" w14:textId="469E0CF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79</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single" w:sz="4" w:space="0" w:color="auto"/>
              <w:right w:val="single" w:sz="4" w:space="0" w:color="auto"/>
            </w:tcBorders>
            <w:shd w:val="clear" w:color="auto" w:fill="auto"/>
            <w:noWrap/>
            <w:vAlign w:val="bottom"/>
            <w:hideMark/>
          </w:tcPr>
          <w:p w14:paraId="6BF4BF20" w14:textId="79F59134"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2</w:t>
            </w:r>
          </w:p>
        </w:tc>
        <w:tc>
          <w:tcPr>
            <w:tcW w:w="1304" w:type="pct"/>
            <w:tcBorders>
              <w:top w:val="nil"/>
              <w:left w:val="nil"/>
              <w:bottom w:val="single" w:sz="4" w:space="0" w:color="auto"/>
              <w:right w:val="single" w:sz="8" w:space="0" w:color="auto"/>
            </w:tcBorders>
            <w:shd w:val="clear" w:color="auto" w:fill="auto"/>
            <w:noWrap/>
            <w:vAlign w:val="bottom"/>
            <w:hideMark/>
          </w:tcPr>
          <w:p w14:paraId="27551880" w14:textId="7777777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84</w:t>
            </w:r>
          </w:p>
        </w:tc>
      </w:tr>
      <w:tr w:rsidR="000C4787" w:rsidRPr="00485272" w14:paraId="7F936FE6" w14:textId="77777777" w:rsidTr="000C4787">
        <w:trPr>
          <w:trHeight w:val="315"/>
        </w:trPr>
        <w:tc>
          <w:tcPr>
            <w:tcW w:w="1088" w:type="pct"/>
            <w:tcBorders>
              <w:top w:val="nil"/>
              <w:left w:val="single" w:sz="8" w:space="0" w:color="auto"/>
              <w:bottom w:val="nil"/>
              <w:right w:val="single" w:sz="4" w:space="0" w:color="auto"/>
            </w:tcBorders>
            <w:shd w:val="clear" w:color="auto" w:fill="auto"/>
            <w:noWrap/>
            <w:vAlign w:val="bottom"/>
            <w:hideMark/>
          </w:tcPr>
          <w:p w14:paraId="518071C7"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lastRenderedPageBreak/>
              <w:t>Norrbotten</w:t>
            </w:r>
          </w:p>
        </w:tc>
        <w:tc>
          <w:tcPr>
            <w:tcW w:w="1304" w:type="pct"/>
            <w:tcBorders>
              <w:top w:val="nil"/>
              <w:left w:val="nil"/>
              <w:bottom w:val="nil"/>
              <w:right w:val="single" w:sz="4" w:space="0" w:color="auto"/>
            </w:tcBorders>
            <w:shd w:val="clear" w:color="auto" w:fill="auto"/>
            <w:noWrap/>
            <w:vAlign w:val="bottom"/>
            <w:hideMark/>
          </w:tcPr>
          <w:p w14:paraId="4799D335" w14:textId="4650EECF"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78</w:t>
            </w:r>
            <w:r w:rsidR="002E3D29">
              <w:rPr>
                <w:color w:val="000000"/>
                <w:szCs w:val="24"/>
                <w:lang w:val="sv-SE" w:eastAsia="sv-SE"/>
              </w:rPr>
              <w:t>.</w:t>
            </w:r>
            <w:r w:rsidRPr="00485272">
              <w:rPr>
                <w:color w:val="000000"/>
                <w:szCs w:val="24"/>
                <w:lang w:val="sv-SE" w:eastAsia="sv-SE"/>
              </w:rPr>
              <w:t>7</w:t>
            </w:r>
          </w:p>
        </w:tc>
        <w:tc>
          <w:tcPr>
            <w:tcW w:w="1304" w:type="pct"/>
            <w:tcBorders>
              <w:top w:val="nil"/>
              <w:left w:val="nil"/>
              <w:bottom w:val="nil"/>
              <w:right w:val="single" w:sz="4" w:space="0" w:color="auto"/>
            </w:tcBorders>
            <w:shd w:val="clear" w:color="auto" w:fill="auto"/>
            <w:noWrap/>
            <w:vAlign w:val="bottom"/>
            <w:hideMark/>
          </w:tcPr>
          <w:p w14:paraId="73487204" w14:textId="03705CC9"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81</w:t>
            </w:r>
            <w:r w:rsidR="002E3D29">
              <w:rPr>
                <w:color w:val="000000"/>
                <w:szCs w:val="24"/>
                <w:lang w:val="sv-SE" w:eastAsia="sv-SE"/>
              </w:rPr>
              <w:t>.</w:t>
            </w:r>
            <w:r w:rsidRPr="00485272">
              <w:rPr>
                <w:color w:val="000000"/>
                <w:szCs w:val="24"/>
                <w:lang w:val="sv-SE" w:eastAsia="sv-SE"/>
              </w:rPr>
              <w:t>6</w:t>
            </w:r>
          </w:p>
        </w:tc>
        <w:tc>
          <w:tcPr>
            <w:tcW w:w="1304" w:type="pct"/>
            <w:tcBorders>
              <w:top w:val="nil"/>
              <w:left w:val="nil"/>
              <w:bottom w:val="nil"/>
              <w:right w:val="single" w:sz="8" w:space="0" w:color="auto"/>
            </w:tcBorders>
            <w:shd w:val="clear" w:color="auto" w:fill="auto"/>
            <w:noWrap/>
            <w:vAlign w:val="bottom"/>
            <w:hideMark/>
          </w:tcPr>
          <w:p w14:paraId="3D4AF485" w14:textId="1E355460"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82</w:t>
            </w:r>
            <w:r w:rsidR="002E3D29">
              <w:rPr>
                <w:color w:val="000000"/>
                <w:szCs w:val="24"/>
                <w:lang w:val="sv-SE" w:eastAsia="sv-SE"/>
              </w:rPr>
              <w:t>.</w:t>
            </w:r>
            <w:r w:rsidRPr="00485272">
              <w:rPr>
                <w:color w:val="000000"/>
                <w:szCs w:val="24"/>
                <w:lang w:val="sv-SE" w:eastAsia="sv-SE"/>
              </w:rPr>
              <w:t>8</w:t>
            </w:r>
          </w:p>
        </w:tc>
      </w:tr>
      <w:tr w:rsidR="000C4787" w:rsidRPr="00485272" w14:paraId="0B6D875D" w14:textId="77777777" w:rsidTr="000C4787">
        <w:trPr>
          <w:trHeight w:val="315"/>
        </w:trPr>
        <w:tc>
          <w:tcPr>
            <w:tcW w:w="108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638C5BC" w14:textId="77777777" w:rsidR="000C4787" w:rsidRPr="00485272" w:rsidRDefault="000C4787" w:rsidP="00485272">
            <w:pPr>
              <w:spacing w:after="0" w:line="360" w:lineRule="auto"/>
              <w:rPr>
                <w:b/>
                <w:bCs/>
                <w:color w:val="000000"/>
                <w:szCs w:val="24"/>
                <w:lang w:val="sv-SE" w:eastAsia="sv-SE"/>
              </w:rPr>
            </w:pPr>
            <w:r w:rsidRPr="00485272">
              <w:rPr>
                <w:b/>
                <w:bCs/>
                <w:color w:val="000000"/>
                <w:szCs w:val="24"/>
                <w:lang w:val="sv-SE" w:eastAsia="sv-SE"/>
              </w:rPr>
              <w:t>Sweden</w:t>
            </w:r>
          </w:p>
        </w:tc>
        <w:tc>
          <w:tcPr>
            <w:tcW w:w="1304" w:type="pct"/>
            <w:tcBorders>
              <w:top w:val="single" w:sz="8" w:space="0" w:color="auto"/>
              <w:left w:val="nil"/>
              <w:bottom w:val="single" w:sz="8" w:space="0" w:color="auto"/>
              <w:right w:val="single" w:sz="4" w:space="0" w:color="auto"/>
            </w:tcBorders>
            <w:shd w:val="clear" w:color="auto" w:fill="auto"/>
            <w:noWrap/>
            <w:vAlign w:val="bottom"/>
            <w:hideMark/>
          </w:tcPr>
          <w:p w14:paraId="5B06AED0" w14:textId="3C7CDBD7" w:rsidR="000C4787" w:rsidRPr="00485272" w:rsidRDefault="000C4787" w:rsidP="00485272">
            <w:pPr>
              <w:spacing w:after="0" w:line="360" w:lineRule="auto"/>
              <w:jc w:val="right"/>
              <w:rPr>
                <w:b/>
                <w:bCs/>
                <w:color w:val="000000"/>
                <w:szCs w:val="24"/>
                <w:lang w:val="sv-SE" w:eastAsia="sv-SE"/>
              </w:rPr>
            </w:pPr>
            <w:r w:rsidRPr="00485272">
              <w:rPr>
                <w:b/>
                <w:bCs/>
                <w:color w:val="000000"/>
                <w:szCs w:val="24"/>
                <w:lang w:val="sv-SE" w:eastAsia="sv-SE"/>
              </w:rPr>
              <w:t>78</w:t>
            </w:r>
            <w:r w:rsidR="002E3D29">
              <w:rPr>
                <w:b/>
                <w:bCs/>
                <w:color w:val="000000"/>
                <w:szCs w:val="24"/>
                <w:lang w:val="sv-SE" w:eastAsia="sv-SE"/>
              </w:rPr>
              <w:t>.</w:t>
            </w:r>
            <w:r w:rsidRPr="00485272">
              <w:rPr>
                <w:b/>
                <w:bCs/>
                <w:color w:val="000000"/>
                <w:szCs w:val="24"/>
                <w:lang w:val="sv-SE" w:eastAsia="sv-SE"/>
              </w:rPr>
              <w:t>8</w:t>
            </w:r>
          </w:p>
        </w:tc>
        <w:tc>
          <w:tcPr>
            <w:tcW w:w="1304" w:type="pct"/>
            <w:tcBorders>
              <w:top w:val="single" w:sz="8" w:space="0" w:color="auto"/>
              <w:left w:val="nil"/>
              <w:bottom w:val="single" w:sz="8" w:space="0" w:color="auto"/>
              <w:right w:val="single" w:sz="4" w:space="0" w:color="auto"/>
            </w:tcBorders>
            <w:shd w:val="clear" w:color="auto" w:fill="auto"/>
            <w:noWrap/>
            <w:vAlign w:val="bottom"/>
            <w:hideMark/>
          </w:tcPr>
          <w:p w14:paraId="2A6D4285" w14:textId="3D206653" w:rsidR="000C4787" w:rsidRPr="00485272" w:rsidRDefault="000C4787" w:rsidP="00485272">
            <w:pPr>
              <w:spacing w:after="0" w:line="360" w:lineRule="auto"/>
              <w:jc w:val="right"/>
              <w:rPr>
                <w:b/>
                <w:bCs/>
                <w:color w:val="000000"/>
                <w:szCs w:val="24"/>
                <w:lang w:val="sv-SE" w:eastAsia="sv-SE"/>
              </w:rPr>
            </w:pPr>
            <w:r w:rsidRPr="00485272">
              <w:rPr>
                <w:b/>
                <w:bCs/>
                <w:color w:val="000000"/>
                <w:szCs w:val="24"/>
                <w:lang w:val="sv-SE" w:eastAsia="sv-SE"/>
              </w:rPr>
              <w:t>81</w:t>
            </w:r>
            <w:r w:rsidR="002E3D29">
              <w:rPr>
                <w:b/>
                <w:bCs/>
                <w:color w:val="000000"/>
                <w:szCs w:val="24"/>
                <w:lang w:val="sv-SE" w:eastAsia="sv-SE"/>
              </w:rPr>
              <w:t>.</w:t>
            </w:r>
            <w:r w:rsidRPr="00485272">
              <w:rPr>
                <w:b/>
                <w:bCs/>
                <w:color w:val="000000"/>
                <w:szCs w:val="24"/>
                <w:lang w:val="sv-SE" w:eastAsia="sv-SE"/>
              </w:rPr>
              <w:t>1</w:t>
            </w:r>
          </w:p>
        </w:tc>
        <w:tc>
          <w:tcPr>
            <w:tcW w:w="1304" w:type="pct"/>
            <w:tcBorders>
              <w:top w:val="single" w:sz="8" w:space="0" w:color="auto"/>
              <w:left w:val="nil"/>
              <w:bottom w:val="single" w:sz="8" w:space="0" w:color="auto"/>
              <w:right w:val="single" w:sz="8" w:space="0" w:color="auto"/>
            </w:tcBorders>
            <w:shd w:val="clear" w:color="auto" w:fill="auto"/>
            <w:noWrap/>
            <w:vAlign w:val="bottom"/>
            <w:hideMark/>
          </w:tcPr>
          <w:p w14:paraId="3C9DC3CE" w14:textId="39C26841" w:rsidR="000C4787" w:rsidRPr="00485272" w:rsidRDefault="000C4787" w:rsidP="00485272">
            <w:pPr>
              <w:spacing w:after="0" w:line="360" w:lineRule="auto"/>
              <w:jc w:val="right"/>
              <w:rPr>
                <w:b/>
                <w:bCs/>
                <w:color w:val="000000"/>
                <w:szCs w:val="24"/>
                <w:lang w:val="sv-SE" w:eastAsia="sv-SE"/>
              </w:rPr>
            </w:pPr>
            <w:r w:rsidRPr="00485272">
              <w:rPr>
                <w:b/>
                <w:bCs/>
                <w:color w:val="000000"/>
                <w:szCs w:val="24"/>
                <w:lang w:val="sv-SE" w:eastAsia="sv-SE"/>
              </w:rPr>
              <w:t>82</w:t>
            </w:r>
            <w:r w:rsidR="002E3D29">
              <w:rPr>
                <w:b/>
                <w:bCs/>
                <w:color w:val="000000"/>
                <w:szCs w:val="24"/>
                <w:lang w:val="sv-SE" w:eastAsia="sv-SE"/>
              </w:rPr>
              <w:t>.</w:t>
            </w:r>
            <w:r w:rsidRPr="00485272">
              <w:rPr>
                <w:b/>
                <w:bCs/>
                <w:color w:val="000000"/>
                <w:szCs w:val="24"/>
                <w:lang w:val="sv-SE" w:eastAsia="sv-SE"/>
              </w:rPr>
              <w:t>4</w:t>
            </w:r>
          </w:p>
        </w:tc>
      </w:tr>
    </w:tbl>
    <w:p w14:paraId="5EF53488" w14:textId="764AFC61" w:rsidR="00ED7448" w:rsidRDefault="00ED7448" w:rsidP="00485272">
      <w:pPr>
        <w:autoSpaceDE w:val="0"/>
        <w:autoSpaceDN w:val="0"/>
        <w:adjustRightInd w:val="0"/>
        <w:spacing w:line="360" w:lineRule="auto"/>
        <w:rPr>
          <w:iCs/>
          <w:szCs w:val="24"/>
        </w:rPr>
      </w:pPr>
    </w:p>
    <w:p w14:paraId="35C11AE9" w14:textId="77777777" w:rsidR="00ED7448" w:rsidRDefault="00ED7448">
      <w:pPr>
        <w:spacing w:after="0"/>
        <w:rPr>
          <w:iCs/>
          <w:szCs w:val="24"/>
        </w:rPr>
      </w:pPr>
      <w:r>
        <w:rPr>
          <w:iCs/>
          <w:szCs w:val="24"/>
        </w:rPr>
        <w:br w:type="page"/>
      </w:r>
    </w:p>
    <w:p w14:paraId="634557ED" w14:textId="77777777" w:rsidR="009352F2" w:rsidRPr="00485272" w:rsidRDefault="009352F2" w:rsidP="00485272">
      <w:pPr>
        <w:autoSpaceDE w:val="0"/>
        <w:autoSpaceDN w:val="0"/>
        <w:adjustRightInd w:val="0"/>
        <w:spacing w:line="360" w:lineRule="auto"/>
        <w:rPr>
          <w:iCs/>
          <w:szCs w:val="24"/>
        </w:rPr>
      </w:pPr>
    </w:p>
    <w:tbl>
      <w:tblPr>
        <w:tblW w:w="6120" w:type="dxa"/>
        <w:tblInd w:w="250" w:type="dxa"/>
        <w:tblCellMar>
          <w:left w:w="70" w:type="dxa"/>
          <w:right w:w="70" w:type="dxa"/>
        </w:tblCellMar>
        <w:tblLook w:val="04A0" w:firstRow="1" w:lastRow="0" w:firstColumn="1" w:lastColumn="0" w:noHBand="0" w:noVBand="1"/>
      </w:tblPr>
      <w:tblGrid>
        <w:gridCol w:w="1800"/>
        <w:gridCol w:w="2160"/>
        <w:gridCol w:w="2160"/>
      </w:tblGrid>
      <w:tr w:rsidR="000C4787" w:rsidRPr="00485272" w14:paraId="3C7ECC36" w14:textId="77777777" w:rsidTr="000C4787">
        <w:trPr>
          <w:trHeight w:val="615"/>
        </w:trPr>
        <w:tc>
          <w:tcPr>
            <w:tcW w:w="1800" w:type="dxa"/>
            <w:tcBorders>
              <w:top w:val="single" w:sz="8" w:space="0" w:color="auto"/>
              <w:left w:val="single" w:sz="8" w:space="0" w:color="auto"/>
              <w:bottom w:val="single" w:sz="8" w:space="0" w:color="auto"/>
              <w:right w:val="single" w:sz="8" w:space="0" w:color="auto"/>
            </w:tcBorders>
            <w:shd w:val="clear" w:color="000000" w:fill="9BC2E6"/>
            <w:vAlign w:val="center"/>
            <w:hideMark/>
          </w:tcPr>
          <w:p w14:paraId="4B83E936" w14:textId="6881B155" w:rsidR="000C4787" w:rsidRPr="00485272" w:rsidRDefault="000C4787" w:rsidP="00485272">
            <w:pPr>
              <w:spacing w:after="0" w:line="360" w:lineRule="auto"/>
              <w:rPr>
                <w:b/>
                <w:bCs/>
                <w:color w:val="000000"/>
                <w:szCs w:val="24"/>
                <w:lang w:val="sv-SE" w:eastAsia="sv-SE"/>
              </w:rPr>
            </w:pPr>
            <w:r w:rsidRPr="00485272">
              <w:rPr>
                <w:b/>
                <w:bCs/>
                <w:color w:val="000000"/>
                <w:szCs w:val="24"/>
                <w:lang w:val="sv-SE" w:eastAsia="sv-SE"/>
              </w:rPr>
              <w:t>County, Adminiastrive provice</w:t>
            </w:r>
          </w:p>
        </w:tc>
        <w:tc>
          <w:tcPr>
            <w:tcW w:w="2160" w:type="dxa"/>
            <w:tcBorders>
              <w:top w:val="single" w:sz="8" w:space="0" w:color="auto"/>
              <w:left w:val="single" w:sz="4" w:space="0" w:color="auto"/>
              <w:bottom w:val="single" w:sz="8" w:space="0" w:color="auto"/>
              <w:right w:val="single" w:sz="4" w:space="0" w:color="auto"/>
            </w:tcBorders>
            <w:shd w:val="clear" w:color="000000" w:fill="9BC2E6"/>
            <w:vAlign w:val="center"/>
            <w:hideMark/>
          </w:tcPr>
          <w:p w14:paraId="1E96A119" w14:textId="77777777" w:rsidR="000C4787" w:rsidRPr="00485272" w:rsidRDefault="000C4787" w:rsidP="00485272">
            <w:pPr>
              <w:spacing w:after="0" w:line="360" w:lineRule="auto"/>
              <w:rPr>
                <w:b/>
                <w:bCs/>
                <w:color w:val="000000"/>
                <w:szCs w:val="24"/>
                <w:lang w:eastAsia="sv-SE"/>
              </w:rPr>
            </w:pPr>
            <w:r w:rsidRPr="00485272">
              <w:rPr>
                <w:b/>
                <w:bCs/>
                <w:color w:val="000000"/>
                <w:szCs w:val="24"/>
                <w:lang w:eastAsia="sv-SE"/>
              </w:rPr>
              <w:t>Turnout in Swedish European Parliament elections in 2009 (per cent)</w:t>
            </w:r>
          </w:p>
        </w:tc>
        <w:tc>
          <w:tcPr>
            <w:tcW w:w="2160" w:type="dxa"/>
            <w:tcBorders>
              <w:top w:val="single" w:sz="8" w:space="0" w:color="auto"/>
              <w:left w:val="nil"/>
              <w:bottom w:val="single" w:sz="8" w:space="0" w:color="auto"/>
              <w:right w:val="single" w:sz="8" w:space="0" w:color="auto"/>
            </w:tcBorders>
            <w:shd w:val="clear" w:color="000000" w:fill="9BC2E6"/>
            <w:vAlign w:val="center"/>
            <w:hideMark/>
          </w:tcPr>
          <w:p w14:paraId="13AF05D1" w14:textId="77777777" w:rsidR="000C4787" w:rsidRPr="00485272" w:rsidRDefault="000C4787" w:rsidP="00485272">
            <w:pPr>
              <w:spacing w:after="0" w:line="360" w:lineRule="auto"/>
              <w:rPr>
                <w:b/>
                <w:bCs/>
                <w:color w:val="000000"/>
                <w:szCs w:val="24"/>
                <w:lang w:eastAsia="sv-SE"/>
              </w:rPr>
            </w:pPr>
            <w:r w:rsidRPr="00485272">
              <w:rPr>
                <w:b/>
                <w:bCs/>
                <w:color w:val="000000"/>
                <w:szCs w:val="24"/>
                <w:lang w:eastAsia="sv-SE"/>
              </w:rPr>
              <w:t>Turnout in Swedish European Parliament elections in 2014 (per cent)</w:t>
            </w:r>
          </w:p>
        </w:tc>
      </w:tr>
      <w:tr w:rsidR="000C4787" w:rsidRPr="00485272" w14:paraId="2F125F9B"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76D10AD"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Stockholm</w:t>
            </w:r>
          </w:p>
        </w:tc>
        <w:tc>
          <w:tcPr>
            <w:tcW w:w="2160" w:type="dxa"/>
            <w:tcBorders>
              <w:top w:val="nil"/>
              <w:left w:val="nil"/>
              <w:bottom w:val="single" w:sz="4" w:space="0" w:color="auto"/>
              <w:right w:val="single" w:sz="4" w:space="0" w:color="auto"/>
            </w:tcBorders>
            <w:shd w:val="clear" w:color="auto" w:fill="auto"/>
            <w:noWrap/>
            <w:vAlign w:val="center"/>
            <w:hideMark/>
          </w:tcPr>
          <w:p w14:paraId="5E25AD9D" w14:textId="4403840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51</w:t>
            </w:r>
            <w:r w:rsidR="002E3D29">
              <w:rPr>
                <w:color w:val="000000"/>
                <w:szCs w:val="24"/>
                <w:lang w:val="sv-SE" w:eastAsia="sv-SE"/>
              </w:rPr>
              <w:t>.</w:t>
            </w:r>
            <w:r w:rsidRPr="00485272">
              <w:rPr>
                <w:color w:val="000000"/>
                <w:szCs w:val="24"/>
                <w:lang w:val="sv-SE" w:eastAsia="sv-SE"/>
              </w:rPr>
              <w:t>1</w:t>
            </w:r>
          </w:p>
        </w:tc>
        <w:tc>
          <w:tcPr>
            <w:tcW w:w="2160" w:type="dxa"/>
            <w:tcBorders>
              <w:top w:val="nil"/>
              <w:left w:val="nil"/>
              <w:bottom w:val="single" w:sz="4" w:space="0" w:color="auto"/>
              <w:right w:val="single" w:sz="4" w:space="0" w:color="auto"/>
            </w:tcBorders>
            <w:shd w:val="clear" w:color="auto" w:fill="auto"/>
            <w:noWrap/>
            <w:vAlign w:val="center"/>
            <w:hideMark/>
          </w:tcPr>
          <w:p w14:paraId="66824809" w14:textId="744BE7C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56</w:t>
            </w:r>
            <w:r w:rsidR="002E3D29">
              <w:rPr>
                <w:color w:val="000000"/>
                <w:szCs w:val="24"/>
                <w:lang w:val="sv-SE" w:eastAsia="sv-SE"/>
              </w:rPr>
              <w:t>.</w:t>
            </w:r>
            <w:r w:rsidRPr="00485272">
              <w:rPr>
                <w:color w:val="000000"/>
                <w:szCs w:val="24"/>
                <w:lang w:val="sv-SE" w:eastAsia="sv-SE"/>
              </w:rPr>
              <w:t>7</w:t>
            </w:r>
          </w:p>
        </w:tc>
      </w:tr>
      <w:tr w:rsidR="000C4787" w:rsidRPr="00485272" w14:paraId="102E4E92"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EEA8B15"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Uppsala</w:t>
            </w:r>
          </w:p>
        </w:tc>
        <w:tc>
          <w:tcPr>
            <w:tcW w:w="2160" w:type="dxa"/>
            <w:tcBorders>
              <w:top w:val="nil"/>
              <w:left w:val="nil"/>
              <w:bottom w:val="single" w:sz="4" w:space="0" w:color="auto"/>
              <w:right w:val="single" w:sz="4" w:space="0" w:color="auto"/>
            </w:tcBorders>
            <w:shd w:val="clear" w:color="auto" w:fill="auto"/>
            <w:noWrap/>
            <w:vAlign w:val="center"/>
            <w:hideMark/>
          </w:tcPr>
          <w:p w14:paraId="36E6934D" w14:textId="6EF057E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48</w:t>
            </w:r>
            <w:r w:rsidR="002E3D29">
              <w:rPr>
                <w:color w:val="000000"/>
                <w:szCs w:val="24"/>
                <w:lang w:val="sv-SE" w:eastAsia="sv-SE"/>
              </w:rPr>
              <w:t>.</w:t>
            </w:r>
            <w:r w:rsidRPr="00485272">
              <w:rPr>
                <w:color w:val="000000"/>
                <w:szCs w:val="24"/>
                <w:lang w:val="sv-SE" w:eastAsia="sv-SE"/>
              </w:rPr>
              <w:t>3</w:t>
            </w:r>
          </w:p>
        </w:tc>
        <w:tc>
          <w:tcPr>
            <w:tcW w:w="2160" w:type="dxa"/>
            <w:tcBorders>
              <w:top w:val="nil"/>
              <w:left w:val="nil"/>
              <w:bottom w:val="single" w:sz="4" w:space="0" w:color="auto"/>
              <w:right w:val="single" w:sz="4" w:space="0" w:color="auto"/>
            </w:tcBorders>
            <w:shd w:val="clear" w:color="auto" w:fill="auto"/>
            <w:noWrap/>
            <w:vAlign w:val="center"/>
            <w:hideMark/>
          </w:tcPr>
          <w:p w14:paraId="46ADAF63" w14:textId="76CB7EA5"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54</w:t>
            </w:r>
            <w:r w:rsidR="002E3D29">
              <w:rPr>
                <w:color w:val="000000"/>
                <w:szCs w:val="24"/>
                <w:lang w:val="sv-SE" w:eastAsia="sv-SE"/>
              </w:rPr>
              <w:t>.</w:t>
            </w:r>
            <w:r w:rsidRPr="00485272">
              <w:rPr>
                <w:color w:val="000000"/>
                <w:szCs w:val="24"/>
                <w:lang w:val="sv-SE" w:eastAsia="sv-SE"/>
              </w:rPr>
              <w:t>0</w:t>
            </w:r>
          </w:p>
        </w:tc>
      </w:tr>
      <w:tr w:rsidR="000C4787" w:rsidRPr="00485272" w14:paraId="145DCFD0"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B88F634"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Södermanland</w:t>
            </w:r>
          </w:p>
        </w:tc>
        <w:tc>
          <w:tcPr>
            <w:tcW w:w="2160" w:type="dxa"/>
            <w:tcBorders>
              <w:top w:val="nil"/>
              <w:left w:val="nil"/>
              <w:bottom w:val="single" w:sz="4" w:space="0" w:color="auto"/>
              <w:right w:val="single" w:sz="4" w:space="0" w:color="auto"/>
            </w:tcBorders>
            <w:shd w:val="clear" w:color="auto" w:fill="auto"/>
            <w:noWrap/>
            <w:vAlign w:val="center"/>
            <w:hideMark/>
          </w:tcPr>
          <w:p w14:paraId="305A0774" w14:textId="10FEAD5B"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44</w:t>
            </w:r>
            <w:r w:rsidR="002E3D29">
              <w:rPr>
                <w:color w:val="000000"/>
                <w:szCs w:val="24"/>
                <w:lang w:val="sv-SE" w:eastAsia="sv-SE"/>
              </w:rPr>
              <w:t>.</w:t>
            </w:r>
            <w:r w:rsidRPr="00485272">
              <w:rPr>
                <w:color w:val="000000"/>
                <w:szCs w:val="24"/>
                <w:lang w:val="sv-SE" w:eastAsia="sv-SE"/>
              </w:rPr>
              <w:t>1</w:t>
            </w:r>
          </w:p>
        </w:tc>
        <w:tc>
          <w:tcPr>
            <w:tcW w:w="2160" w:type="dxa"/>
            <w:tcBorders>
              <w:top w:val="nil"/>
              <w:left w:val="nil"/>
              <w:bottom w:val="single" w:sz="4" w:space="0" w:color="auto"/>
              <w:right w:val="single" w:sz="4" w:space="0" w:color="auto"/>
            </w:tcBorders>
            <w:shd w:val="clear" w:color="auto" w:fill="auto"/>
            <w:noWrap/>
            <w:vAlign w:val="center"/>
            <w:hideMark/>
          </w:tcPr>
          <w:p w14:paraId="08DCA976" w14:textId="4D7BA890"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47</w:t>
            </w:r>
            <w:r w:rsidR="002E3D29">
              <w:rPr>
                <w:color w:val="000000"/>
                <w:szCs w:val="24"/>
                <w:lang w:val="sv-SE" w:eastAsia="sv-SE"/>
              </w:rPr>
              <w:t>.</w:t>
            </w:r>
            <w:r w:rsidRPr="00485272">
              <w:rPr>
                <w:color w:val="000000"/>
                <w:szCs w:val="24"/>
                <w:lang w:val="sv-SE" w:eastAsia="sv-SE"/>
              </w:rPr>
              <w:t>3</w:t>
            </w:r>
          </w:p>
        </w:tc>
      </w:tr>
      <w:tr w:rsidR="000C4787" w:rsidRPr="00485272" w14:paraId="4017863D"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DFA1E06"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Östergötland</w:t>
            </w:r>
          </w:p>
        </w:tc>
        <w:tc>
          <w:tcPr>
            <w:tcW w:w="2160" w:type="dxa"/>
            <w:tcBorders>
              <w:top w:val="nil"/>
              <w:left w:val="nil"/>
              <w:bottom w:val="single" w:sz="4" w:space="0" w:color="auto"/>
              <w:right w:val="single" w:sz="4" w:space="0" w:color="auto"/>
            </w:tcBorders>
            <w:shd w:val="clear" w:color="auto" w:fill="auto"/>
            <w:noWrap/>
            <w:vAlign w:val="center"/>
            <w:hideMark/>
          </w:tcPr>
          <w:p w14:paraId="2F5EC69D" w14:textId="0AAE975D"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2</w:t>
            </w:r>
          </w:p>
        </w:tc>
        <w:tc>
          <w:tcPr>
            <w:tcW w:w="2160" w:type="dxa"/>
            <w:tcBorders>
              <w:top w:val="nil"/>
              <w:left w:val="nil"/>
              <w:bottom w:val="single" w:sz="4" w:space="0" w:color="auto"/>
              <w:right w:val="single" w:sz="4" w:space="0" w:color="auto"/>
            </w:tcBorders>
            <w:shd w:val="clear" w:color="auto" w:fill="auto"/>
            <w:noWrap/>
            <w:vAlign w:val="center"/>
            <w:hideMark/>
          </w:tcPr>
          <w:p w14:paraId="61F6473B" w14:textId="58D36A0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49</w:t>
            </w:r>
            <w:r w:rsidR="002E3D29">
              <w:rPr>
                <w:color w:val="000000"/>
                <w:szCs w:val="24"/>
                <w:lang w:val="sv-SE" w:eastAsia="sv-SE"/>
              </w:rPr>
              <w:t>.</w:t>
            </w:r>
            <w:r w:rsidRPr="00485272">
              <w:rPr>
                <w:color w:val="000000"/>
                <w:szCs w:val="24"/>
                <w:lang w:val="sv-SE" w:eastAsia="sv-SE"/>
              </w:rPr>
              <w:t>5</w:t>
            </w:r>
          </w:p>
        </w:tc>
      </w:tr>
      <w:tr w:rsidR="000C4787" w:rsidRPr="00485272" w14:paraId="13D0D1ED"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185A9E6"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Jönköping</w:t>
            </w:r>
          </w:p>
        </w:tc>
        <w:tc>
          <w:tcPr>
            <w:tcW w:w="2160" w:type="dxa"/>
            <w:tcBorders>
              <w:top w:val="nil"/>
              <w:left w:val="nil"/>
              <w:bottom w:val="single" w:sz="4" w:space="0" w:color="auto"/>
              <w:right w:val="single" w:sz="4" w:space="0" w:color="auto"/>
            </w:tcBorders>
            <w:shd w:val="clear" w:color="auto" w:fill="auto"/>
            <w:noWrap/>
            <w:vAlign w:val="center"/>
            <w:hideMark/>
          </w:tcPr>
          <w:p w14:paraId="5FD3D14B" w14:textId="6C469E5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1</w:t>
            </w:r>
          </w:p>
        </w:tc>
        <w:tc>
          <w:tcPr>
            <w:tcW w:w="2160" w:type="dxa"/>
            <w:tcBorders>
              <w:top w:val="nil"/>
              <w:left w:val="nil"/>
              <w:bottom w:val="single" w:sz="4" w:space="0" w:color="auto"/>
              <w:right w:val="single" w:sz="4" w:space="0" w:color="auto"/>
            </w:tcBorders>
            <w:shd w:val="clear" w:color="auto" w:fill="auto"/>
            <w:noWrap/>
            <w:vAlign w:val="center"/>
            <w:hideMark/>
          </w:tcPr>
          <w:p w14:paraId="5C1103EF" w14:textId="4F6CD8E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50</w:t>
            </w:r>
            <w:r w:rsidR="002E3D29">
              <w:rPr>
                <w:color w:val="000000"/>
                <w:szCs w:val="24"/>
                <w:lang w:val="sv-SE" w:eastAsia="sv-SE"/>
              </w:rPr>
              <w:t>.</w:t>
            </w:r>
            <w:r w:rsidRPr="00485272">
              <w:rPr>
                <w:color w:val="000000"/>
                <w:szCs w:val="24"/>
                <w:lang w:val="sv-SE" w:eastAsia="sv-SE"/>
              </w:rPr>
              <w:t>7</w:t>
            </w:r>
          </w:p>
        </w:tc>
      </w:tr>
      <w:tr w:rsidR="000C4787" w:rsidRPr="00485272" w14:paraId="64445F8F"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D122C5E"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Kronoberg</w:t>
            </w:r>
          </w:p>
        </w:tc>
        <w:tc>
          <w:tcPr>
            <w:tcW w:w="2160" w:type="dxa"/>
            <w:tcBorders>
              <w:top w:val="nil"/>
              <w:left w:val="nil"/>
              <w:bottom w:val="single" w:sz="4" w:space="0" w:color="auto"/>
              <w:right w:val="single" w:sz="4" w:space="0" w:color="auto"/>
            </w:tcBorders>
            <w:shd w:val="clear" w:color="auto" w:fill="auto"/>
            <w:noWrap/>
            <w:vAlign w:val="center"/>
            <w:hideMark/>
          </w:tcPr>
          <w:p w14:paraId="4D3CDFA0" w14:textId="6EB39E6E"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42</w:t>
            </w:r>
            <w:r w:rsidR="002E3D29">
              <w:rPr>
                <w:color w:val="000000"/>
                <w:szCs w:val="24"/>
                <w:lang w:val="sv-SE" w:eastAsia="sv-SE"/>
              </w:rPr>
              <w:t>.</w:t>
            </w:r>
            <w:r w:rsidRPr="00485272">
              <w:rPr>
                <w:color w:val="000000"/>
                <w:szCs w:val="24"/>
                <w:lang w:val="sv-SE" w:eastAsia="sv-SE"/>
              </w:rPr>
              <w:t>6</w:t>
            </w:r>
          </w:p>
        </w:tc>
        <w:tc>
          <w:tcPr>
            <w:tcW w:w="2160" w:type="dxa"/>
            <w:tcBorders>
              <w:top w:val="nil"/>
              <w:left w:val="nil"/>
              <w:bottom w:val="single" w:sz="4" w:space="0" w:color="auto"/>
              <w:right w:val="single" w:sz="4" w:space="0" w:color="auto"/>
            </w:tcBorders>
            <w:shd w:val="clear" w:color="auto" w:fill="auto"/>
            <w:noWrap/>
            <w:vAlign w:val="center"/>
            <w:hideMark/>
          </w:tcPr>
          <w:p w14:paraId="335BCFEC" w14:textId="39D36590"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49</w:t>
            </w:r>
            <w:r w:rsidR="002E3D29">
              <w:rPr>
                <w:color w:val="000000"/>
                <w:szCs w:val="24"/>
                <w:lang w:val="sv-SE" w:eastAsia="sv-SE"/>
              </w:rPr>
              <w:t>.</w:t>
            </w:r>
            <w:r w:rsidRPr="00485272">
              <w:rPr>
                <w:color w:val="000000"/>
                <w:szCs w:val="24"/>
                <w:lang w:val="sv-SE" w:eastAsia="sv-SE"/>
              </w:rPr>
              <w:t>2</w:t>
            </w:r>
          </w:p>
        </w:tc>
      </w:tr>
      <w:tr w:rsidR="000C4787" w:rsidRPr="00485272" w14:paraId="1894CA78"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E12CE16"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Kalmar</w:t>
            </w:r>
          </w:p>
        </w:tc>
        <w:tc>
          <w:tcPr>
            <w:tcW w:w="2160" w:type="dxa"/>
            <w:tcBorders>
              <w:top w:val="nil"/>
              <w:left w:val="nil"/>
              <w:bottom w:val="single" w:sz="4" w:space="0" w:color="auto"/>
              <w:right w:val="single" w:sz="4" w:space="0" w:color="auto"/>
            </w:tcBorders>
            <w:shd w:val="clear" w:color="auto" w:fill="auto"/>
            <w:noWrap/>
            <w:vAlign w:val="center"/>
            <w:hideMark/>
          </w:tcPr>
          <w:p w14:paraId="2278F35E" w14:textId="658DF72F"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43</w:t>
            </w:r>
            <w:r w:rsidR="002E3D29">
              <w:rPr>
                <w:color w:val="000000"/>
                <w:szCs w:val="24"/>
                <w:lang w:val="sv-SE" w:eastAsia="sv-SE"/>
              </w:rPr>
              <w:t>.</w:t>
            </w:r>
            <w:r w:rsidRPr="00485272">
              <w:rPr>
                <w:color w:val="000000"/>
                <w:szCs w:val="24"/>
                <w:lang w:val="sv-SE" w:eastAsia="sv-SE"/>
              </w:rPr>
              <w:t>1</w:t>
            </w:r>
          </w:p>
        </w:tc>
        <w:tc>
          <w:tcPr>
            <w:tcW w:w="2160" w:type="dxa"/>
            <w:tcBorders>
              <w:top w:val="nil"/>
              <w:left w:val="nil"/>
              <w:bottom w:val="single" w:sz="4" w:space="0" w:color="auto"/>
              <w:right w:val="single" w:sz="4" w:space="0" w:color="auto"/>
            </w:tcBorders>
            <w:shd w:val="clear" w:color="auto" w:fill="auto"/>
            <w:noWrap/>
            <w:vAlign w:val="center"/>
            <w:hideMark/>
          </w:tcPr>
          <w:p w14:paraId="151D1AAB" w14:textId="3D6C3F24"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8</w:t>
            </w:r>
          </w:p>
        </w:tc>
      </w:tr>
      <w:tr w:rsidR="000C4787" w:rsidRPr="00485272" w14:paraId="13C0DE99"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F2827DA"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Gotland</w:t>
            </w:r>
          </w:p>
        </w:tc>
        <w:tc>
          <w:tcPr>
            <w:tcW w:w="2160" w:type="dxa"/>
            <w:tcBorders>
              <w:top w:val="nil"/>
              <w:left w:val="nil"/>
              <w:bottom w:val="single" w:sz="4" w:space="0" w:color="auto"/>
              <w:right w:val="single" w:sz="4" w:space="0" w:color="auto"/>
            </w:tcBorders>
            <w:shd w:val="clear" w:color="auto" w:fill="auto"/>
            <w:noWrap/>
            <w:vAlign w:val="center"/>
            <w:hideMark/>
          </w:tcPr>
          <w:p w14:paraId="628D89E5" w14:textId="4B62879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43</w:t>
            </w:r>
            <w:r w:rsidR="002E3D29">
              <w:rPr>
                <w:color w:val="000000"/>
                <w:szCs w:val="24"/>
                <w:lang w:val="sv-SE" w:eastAsia="sv-SE"/>
              </w:rPr>
              <w:t>.</w:t>
            </w:r>
            <w:r w:rsidRPr="00485272">
              <w:rPr>
                <w:color w:val="000000"/>
                <w:szCs w:val="24"/>
                <w:lang w:val="sv-SE" w:eastAsia="sv-SE"/>
              </w:rPr>
              <w:t>9</w:t>
            </w:r>
          </w:p>
        </w:tc>
        <w:tc>
          <w:tcPr>
            <w:tcW w:w="2160" w:type="dxa"/>
            <w:tcBorders>
              <w:top w:val="nil"/>
              <w:left w:val="nil"/>
              <w:bottom w:val="single" w:sz="4" w:space="0" w:color="auto"/>
              <w:right w:val="single" w:sz="4" w:space="0" w:color="auto"/>
            </w:tcBorders>
            <w:shd w:val="clear" w:color="auto" w:fill="auto"/>
            <w:noWrap/>
            <w:vAlign w:val="center"/>
            <w:hideMark/>
          </w:tcPr>
          <w:p w14:paraId="6AEFFCC4" w14:textId="6985BAC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48</w:t>
            </w:r>
            <w:r w:rsidR="002E3D29">
              <w:rPr>
                <w:color w:val="000000"/>
                <w:szCs w:val="24"/>
                <w:lang w:val="sv-SE" w:eastAsia="sv-SE"/>
              </w:rPr>
              <w:t>.</w:t>
            </w:r>
            <w:r w:rsidRPr="00485272">
              <w:rPr>
                <w:color w:val="000000"/>
                <w:szCs w:val="24"/>
                <w:lang w:val="sv-SE" w:eastAsia="sv-SE"/>
              </w:rPr>
              <w:t>9</w:t>
            </w:r>
          </w:p>
        </w:tc>
      </w:tr>
      <w:tr w:rsidR="000C4787" w:rsidRPr="00485272" w14:paraId="531B7A81"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9283C91"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Blekinge</w:t>
            </w:r>
          </w:p>
        </w:tc>
        <w:tc>
          <w:tcPr>
            <w:tcW w:w="2160" w:type="dxa"/>
            <w:tcBorders>
              <w:top w:val="nil"/>
              <w:left w:val="nil"/>
              <w:bottom w:val="single" w:sz="4" w:space="0" w:color="auto"/>
              <w:right w:val="single" w:sz="4" w:space="0" w:color="auto"/>
            </w:tcBorders>
            <w:shd w:val="clear" w:color="auto" w:fill="auto"/>
            <w:noWrap/>
            <w:vAlign w:val="center"/>
            <w:hideMark/>
          </w:tcPr>
          <w:p w14:paraId="47A86E3A" w14:textId="0B25CCB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40</w:t>
            </w:r>
            <w:r w:rsidR="002E3D29">
              <w:rPr>
                <w:color w:val="000000"/>
                <w:szCs w:val="24"/>
                <w:lang w:val="sv-SE" w:eastAsia="sv-SE"/>
              </w:rPr>
              <w:t>.</w:t>
            </w:r>
            <w:r w:rsidRPr="00485272">
              <w:rPr>
                <w:color w:val="000000"/>
                <w:szCs w:val="24"/>
                <w:lang w:val="sv-SE" w:eastAsia="sv-SE"/>
              </w:rPr>
              <w:t>6</w:t>
            </w:r>
          </w:p>
        </w:tc>
        <w:tc>
          <w:tcPr>
            <w:tcW w:w="2160" w:type="dxa"/>
            <w:tcBorders>
              <w:top w:val="nil"/>
              <w:left w:val="nil"/>
              <w:bottom w:val="single" w:sz="4" w:space="0" w:color="auto"/>
              <w:right w:val="single" w:sz="4" w:space="0" w:color="auto"/>
            </w:tcBorders>
            <w:shd w:val="clear" w:color="auto" w:fill="auto"/>
            <w:noWrap/>
            <w:vAlign w:val="center"/>
            <w:hideMark/>
          </w:tcPr>
          <w:p w14:paraId="239981F6" w14:textId="24D95F9C"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46</w:t>
            </w:r>
            <w:r w:rsidR="002E3D29">
              <w:rPr>
                <w:color w:val="000000"/>
                <w:szCs w:val="24"/>
                <w:lang w:val="sv-SE" w:eastAsia="sv-SE"/>
              </w:rPr>
              <w:t>.</w:t>
            </w:r>
            <w:r w:rsidRPr="00485272">
              <w:rPr>
                <w:color w:val="000000"/>
                <w:szCs w:val="24"/>
                <w:lang w:val="sv-SE" w:eastAsia="sv-SE"/>
              </w:rPr>
              <w:t>2</w:t>
            </w:r>
          </w:p>
        </w:tc>
      </w:tr>
      <w:tr w:rsidR="000C4787" w:rsidRPr="00485272" w14:paraId="4A191167"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0379348"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Skåne</w:t>
            </w:r>
          </w:p>
        </w:tc>
        <w:tc>
          <w:tcPr>
            <w:tcW w:w="2160" w:type="dxa"/>
            <w:tcBorders>
              <w:top w:val="nil"/>
              <w:left w:val="nil"/>
              <w:bottom w:val="single" w:sz="4" w:space="0" w:color="auto"/>
              <w:right w:val="single" w:sz="4" w:space="0" w:color="auto"/>
            </w:tcBorders>
            <w:shd w:val="clear" w:color="auto" w:fill="auto"/>
            <w:noWrap/>
            <w:vAlign w:val="center"/>
            <w:hideMark/>
          </w:tcPr>
          <w:p w14:paraId="4F1A2AFD" w14:textId="1DA0D6B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43</w:t>
            </w:r>
            <w:r w:rsidR="002E3D29">
              <w:rPr>
                <w:color w:val="000000"/>
                <w:szCs w:val="24"/>
                <w:lang w:val="sv-SE" w:eastAsia="sv-SE"/>
              </w:rPr>
              <w:t>.</w:t>
            </w:r>
            <w:r w:rsidRPr="00485272">
              <w:rPr>
                <w:color w:val="000000"/>
                <w:szCs w:val="24"/>
                <w:lang w:val="sv-SE" w:eastAsia="sv-SE"/>
              </w:rPr>
              <w:t>2</w:t>
            </w:r>
          </w:p>
        </w:tc>
        <w:tc>
          <w:tcPr>
            <w:tcW w:w="2160" w:type="dxa"/>
            <w:tcBorders>
              <w:top w:val="nil"/>
              <w:left w:val="nil"/>
              <w:bottom w:val="single" w:sz="4" w:space="0" w:color="auto"/>
              <w:right w:val="single" w:sz="4" w:space="0" w:color="auto"/>
            </w:tcBorders>
            <w:shd w:val="clear" w:color="auto" w:fill="auto"/>
            <w:noWrap/>
            <w:vAlign w:val="center"/>
            <w:hideMark/>
          </w:tcPr>
          <w:p w14:paraId="39F01316" w14:textId="2183AB8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48</w:t>
            </w:r>
            <w:r w:rsidR="002E3D29">
              <w:rPr>
                <w:color w:val="000000"/>
                <w:szCs w:val="24"/>
                <w:lang w:val="sv-SE" w:eastAsia="sv-SE"/>
              </w:rPr>
              <w:t>.</w:t>
            </w:r>
            <w:r w:rsidRPr="00485272">
              <w:rPr>
                <w:color w:val="000000"/>
                <w:szCs w:val="24"/>
                <w:lang w:val="sv-SE" w:eastAsia="sv-SE"/>
              </w:rPr>
              <w:t>7</w:t>
            </w:r>
          </w:p>
        </w:tc>
      </w:tr>
      <w:tr w:rsidR="000C4787" w:rsidRPr="00485272" w14:paraId="4464CD1A"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EBD712A"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Halland</w:t>
            </w:r>
          </w:p>
        </w:tc>
        <w:tc>
          <w:tcPr>
            <w:tcW w:w="2160" w:type="dxa"/>
            <w:tcBorders>
              <w:top w:val="nil"/>
              <w:left w:val="nil"/>
              <w:bottom w:val="single" w:sz="4" w:space="0" w:color="auto"/>
              <w:right w:val="single" w:sz="4" w:space="0" w:color="auto"/>
            </w:tcBorders>
            <w:shd w:val="clear" w:color="auto" w:fill="auto"/>
            <w:noWrap/>
            <w:vAlign w:val="center"/>
            <w:hideMark/>
          </w:tcPr>
          <w:p w14:paraId="04AB1C72" w14:textId="5DC47992"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46</w:t>
            </w:r>
            <w:r w:rsidR="002E3D29">
              <w:rPr>
                <w:color w:val="000000"/>
                <w:szCs w:val="24"/>
                <w:lang w:val="sv-SE" w:eastAsia="sv-SE"/>
              </w:rPr>
              <w:t>.</w:t>
            </w:r>
            <w:r w:rsidRPr="00485272">
              <w:rPr>
                <w:color w:val="000000"/>
                <w:szCs w:val="24"/>
                <w:lang w:val="sv-SE" w:eastAsia="sv-SE"/>
              </w:rPr>
              <w:t>6</w:t>
            </w:r>
          </w:p>
        </w:tc>
        <w:tc>
          <w:tcPr>
            <w:tcW w:w="2160" w:type="dxa"/>
            <w:tcBorders>
              <w:top w:val="nil"/>
              <w:left w:val="nil"/>
              <w:bottom w:val="single" w:sz="4" w:space="0" w:color="auto"/>
              <w:right w:val="single" w:sz="4" w:space="0" w:color="auto"/>
            </w:tcBorders>
            <w:shd w:val="clear" w:color="auto" w:fill="auto"/>
            <w:noWrap/>
            <w:vAlign w:val="center"/>
            <w:hideMark/>
          </w:tcPr>
          <w:p w14:paraId="336F0021" w14:textId="12A6D4EA"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50</w:t>
            </w:r>
            <w:r w:rsidR="002E3D29">
              <w:rPr>
                <w:color w:val="000000"/>
                <w:szCs w:val="24"/>
                <w:lang w:val="sv-SE" w:eastAsia="sv-SE"/>
              </w:rPr>
              <w:t>.</w:t>
            </w:r>
            <w:r w:rsidRPr="00485272">
              <w:rPr>
                <w:color w:val="000000"/>
                <w:szCs w:val="24"/>
                <w:lang w:val="sv-SE" w:eastAsia="sv-SE"/>
              </w:rPr>
              <w:t>8</w:t>
            </w:r>
          </w:p>
        </w:tc>
      </w:tr>
      <w:tr w:rsidR="000C4787" w:rsidRPr="00485272" w14:paraId="39CF5020"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A1D337D"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Västra Götaland</w:t>
            </w:r>
          </w:p>
        </w:tc>
        <w:tc>
          <w:tcPr>
            <w:tcW w:w="2160" w:type="dxa"/>
            <w:tcBorders>
              <w:top w:val="nil"/>
              <w:left w:val="nil"/>
              <w:bottom w:val="single" w:sz="4" w:space="0" w:color="auto"/>
              <w:right w:val="single" w:sz="4" w:space="0" w:color="auto"/>
            </w:tcBorders>
            <w:shd w:val="clear" w:color="auto" w:fill="auto"/>
            <w:noWrap/>
            <w:vAlign w:val="center"/>
            <w:hideMark/>
          </w:tcPr>
          <w:p w14:paraId="7D4D2277" w14:textId="0CAD9EC2"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46</w:t>
            </w:r>
            <w:r w:rsidR="002E3D29">
              <w:rPr>
                <w:color w:val="000000"/>
                <w:szCs w:val="24"/>
                <w:lang w:val="sv-SE" w:eastAsia="sv-SE"/>
              </w:rPr>
              <w:t>.</w:t>
            </w:r>
            <w:r w:rsidRPr="00485272">
              <w:rPr>
                <w:color w:val="000000"/>
                <w:szCs w:val="24"/>
                <w:lang w:val="sv-SE" w:eastAsia="sv-SE"/>
              </w:rPr>
              <w:t>5</w:t>
            </w:r>
          </w:p>
        </w:tc>
        <w:tc>
          <w:tcPr>
            <w:tcW w:w="2160" w:type="dxa"/>
            <w:tcBorders>
              <w:top w:val="nil"/>
              <w:left w:val="nil"/>
              <w:bottom w:val="single" w:sz="4" w:space="0" w:color="auto"/>
              <w:right w:val="single" w:sz="4" w:space="0" w:color="auto"/>
            </w:tcBorders>
            <w:shd w:val="clear" w:color="auto" w:fill="auto"/>
            <w:noWrap/>
            <w:vAlign w:val="center"/>
            <w:hideMark/>
          </w:tcPr>
          <w:p w14:paraId="13302A31" w14:textId="32592CE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52</w:t>
            </w:r>
            <w:r w:rsidR="002E3D29">
              <w:rPr>
                <w:color w:val="000000"/>
                <w:szCs w:val="24"/>
                <w:lang w:val="sv-SE" w:eastAsia="sv-SE"/>
              </w:rPr>
              <w:t>.</w:t>
            </w:r>
            <w:r w:rsidRPr="00485272">
              <w:rPr>
                <w:color w:val="000000"/>
                <w:szCs w:val="24"/>
                <w:lang w:val="sv-SE" w:eastAsia="sv-SE"/>
              </w:rPr>
              <w:t>2</w:t>
            </w:r>
          </w:p>
        </w:tc>
      </w:tr>
      <w:tr w:rsidR="000C4787" w:rsidRPr="00485272" w14:paraId="2AE9EEB0"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141A98C"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Värmland</w:t>
            </w:r>
          </w:p>
        </w:tc>
        <w:tc>
          <w:tcPr>
            <w:tcW w:w="2160" w:type="dxa"/>
            <w:tcBorders>
              <w:top w:val="nil"/>
              <w:left w:val="nil"/>
              <w:bottom w:val="single" w:sz="4" w:space="0" w:color="auto"/>
              <w:right w:val="single" w:sz="4" w:space="0" w:color="auto"/>
            </w:tcBorders>
            <w:shd w:val="clear" w:color="auto" w:fill="auto"/>
            <w:noWrap/>
            <w:vAlign w:val="center"/>
            <w:hideMark/>
          </w:tcPr>
          <w:p w14:paraId="2F125C77" w14:textId="162A3768"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40</w:t>
            </w:r>
            <w:r w:rsidR="002E3D29">
              <w:rPr>
                <w:color w:val="000000"/>
                <w:szCs w:val="24"/>
                <w:lang w:val="sv-SE" w:eastAsia="sv-SE"/>
              </w:rPr>
              <w:t>.</w:t>
            </w:r>
            <w:r w:rsidRPr="00485272">
              <w:rPr>
                <w:color w:val="000000"/>
                <w:szCs w:val="24"/>
                <w:lang w:val="sv-SE" w:eastAsia="sv-SE"/>
              </w:rPr>
              <w:t>7</w:t>
            </w:r>
          </w:p>
        </w:tc>
        <w:tc>
          <w:tcPr>
            <w:tcW w:w="2160" w:type="dxa"/>
            <w:tcBorders>
              <w:top w:val="nil"/>
              <w:left w:val="nil"/>
              <w:bottom w:val="single" w:sz="4" w:space="0" w:color="auto"/>
              <w:right w:val="single" w:sz="4" w:space="0" w:color="auto"/>
            </w:tcBorders>
            <w:shd w:val="clear" w:color="auto" w:fill="auto"/>
            <w:noWrap/>
            <w:vAlign w:val="center"/>
            <w:hideMark/>
          </w:tcPr>
          <w:p w14:paraId="6E721DB1" w14:textId="42B1211D"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48</w:t>
            </w:r>
            <w:r w:rsidR="002E3D29">
              <w:rPr>
                <w:color w:val="000000"/>
                <w:szCs w:val="24"/>
                <w:lang w:val="sv-SE" w:eastAsia="sv-SE"/>
              </w:rPr>
              <w:t>.</w:t>
            </w:r>
            <w:r w:rsidRPr="00485272">
              <w:rPr>
                <w:color w:val="000000"/>
                <w:szCs w:val="24"/>
                <w:lang w:val="sv-SE" w:eastAsia="sv-SE"/>
              </w:rPr>
              <w:t>0</w:t>
            </w:r>
          </w:p>
        </w:tc>
      </w:tr>
      <w:tr w:rsidR="000C4787" w:rsidRPr="00485272" w14:paraId="4A63B299"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B769241"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Örebro</w:t>
            </w:r>
          </w:p>
        </w:tc>
        <w:tc>
          <w:tcPr>
            <w:tcW w:w="2160" w:type="dxa"/>
            <w:tcBorders>
              <w:top w:val="nil"/>
              <w:left w:val="nil"/>
              <w:bottom w:val="single" w:sz="4" w:space="0" w:color="auto"/>
              <w:right w:val="single" w:sz="4" w:space="0" w:color="auto"/>
            </w:tcBorders>
            <w:shd w:val="clear" w:color="auto" w:fill="auto"/>
            <w:noWrap/>
            <w:vAlign w:val="center"/>
            <w:hideMark/>
          </w:tcPr>
          <w:p w14:paraId="3ED5A9EB" w14:textId="3EA0CE46"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4</w:t>
            </w:r>
          </w:p>
        </w:tc>
        <w:tc>
          <w:tcPr>
            <w:tcW w:w="2160" w:type="dxa"/>
            <w:tcBorders>
              <w:top w:val="nil"/>
              <w:left w:val="nil"/>
              <w:bottom w:val="single" w:sz="4" w:space="0" w:color="auto"/>
              <w:right w:val="single" w:sz="4" w:space="0" w:color="auto"/>
            </w:tcBorders>
            <w:shd w:val="clear" w:color="auto" w:fill="auto"/>
            <w:noWrap/>
            <w:vAlign w:val="center"/>
            <w:hideMark/>
          </w:tcPr>
          <w:p w14:paraId="25E48233" w14:textId="7D60DDEE"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49</w:t>
            </w:r>
            <w:r w:rsidR="002E3D29">
              <w:rPr>
                <w:color w:val="000000"/>
                <w:szCs w:val="24"/>
                <w:lang w:val="sv-SE" w:eastAsia="sv-SE"/>
              </w:rPr>
              <w:t>.</w:t>
            </w:r>
            <w:r w:rsidRPr="00485272">
              <w:rPr>
                <w:color w:val="000000"/>
                <w:szCs w:val="24"/>
                <w:lang w:val="sv-SE" w:eastAsia="sv-SE"/>
              </w:rPr>
              <w:t>9</w:t>
            </w:r>
          </w:p>
        </w:tc>
      </w:tr>
      <w:tr w:rsidR="000C4787" w:rsidRPr="00485272" w14:paraId="074ADE08"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DC769C7"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Västmanland</w:t>
            </w:r>
          </w:p>
        </w:tc>
        <w:tc>
          <w:tcPr>
            <w:tcW w:w="2160" w:type="dxa"/>
            <w:tcBorders>
              <w:top w:val="nil"/>
              <w:left w:val="nil"/>
              <w:bottom w:val="single" w:sz="4" w:space="0" w:color="auto"/>
              <w:right w:val="single" w:sz="4" w:space="0" w:color="auto"/>
            </w:tcBorders>
            <w:shd w:val="clear" w:color="auto" w:fill="auto"/>
            <w:noWrap/>
            <w:vAlign w:val="center"/>
            <w:hideMark/>
          </w:tcPr>
          <w:p w14:paraId="1631DB1A" w14:textId="08DCB9D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0</w:t>
            </w:r>
          </w:p>
        </w:tc>
        <w:tc>
          <w:tcPr>
            <w:tcW w:w="2160" w:type="dxa"/>
            <w:tcBorders>
              <w:top w:val="nil"/>
              <w:left w:val="nil"/>
              <w:bottom w:val="single" w:sz="4" w:space="0" w:color="auto"/>
              <w:right w:val="single" w:sz="4" w:space="0" w:color="auto"/>
            </w:tcBorders>
            <w:shd w:val="clear" w:color="auto" w:fill="auto"/>
            <w:noWrap/>
            <w:vAlign w:val="center"/>
            <w:hideMark/>
          </w:tcPr>
          <w:p w14:paraId="11AF25D4" w14:textId="7E39FA2B"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46</w:t>
            </w:r>
            <w:r w:rsidR="002E3D29">
              <w:rPr>
                <w:color w:val="000000"/>
                <w:szCs w:val="24"/>
                <w:lang w:val="sv-SE" w:eastAsia="sv-SE"/>
              </w:rPr>
              <w:t>.</w:t>
            </w:r>
            <w:r w:rsidRPr="00485272">
              <w:rPr>
                <w:color w:val="000000"/>
                <w:szCs w:val="24"/>
                <w:lang w:val="sv-SE" w:eastAsia="sv-SE"/>
              </w:rPr>
              <w:t>6</w:t>
            </w:r>
          </w:p>
        </w:tc>
      </w:tr>
      <w:tr w:rsidR="000C4787" w:rsidRPr="00485272" w14:paraId="010DE91D"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E348C3B"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Dalarna</w:t>
            </w:r>
          </w:p>
        </w:tc>
        <w:tc>
          <w:tcPr>
            <w:tcW w:w="2160" w:type="dxa"/>
            <w:tcBorders>
              <w:top w:val="nil"/>
              <w:left w:val="nil"/>
              <w:bottom w:val="single" w:sz="4" w:space="0" w:color="auto"/>
              <w:right w:val="single" w:sz="4" w:space="0" w:color="auto"/>
            </w:tcBorders>
            <w:shd w:val="clear" w:color="auto" w:fill="auto"/>
            <w:noWrap/>
            <w:vAlign w:val="center"/>
            <w:hideMark/>
          </w:tcPr>
          <w:p w14:paraId="20F49D89" w14:textId="4081C53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41</w:t>
            </w:r>
            <w:r w:rsidR="002E3D29">
              <w:rPr>
                <w:color w:val="000000"/>
                <w:szCs w:val="24"/>
                <w:lang w:val="sv-SE" w:eastAsia="sv-SE"/>
              </w:rPr>
              <w:t>.</w:t>
            </w:r>
            <w:r w:rsidRPr="00485272">
              <w:rPr>
                <w:color w:val="000000"/>
                <w:szCs w:val="24"/>
                <w:lang w:val="sv-SE" w:eastAsia="sv-SE"/>
              </w:rPr>
              <w:t>2</w:t>
            </w:r>
          </w:p>
        </w:tc>
        <w:tc>
          <w:tcPr>
            <w:tcW w:w="2160" w:type="dxa"/>
            <w:tcBorders>
              <w:top w:val="nil"/>
              <w:left w:val="nil"/>
              <w:bottom w:val="single" w:sz="4" w:space="0" w:color="auto"/>
              <w:right w:val="single" w:sz="4" w:space="0" w:color="auto"/>
            </w:tcBorders>
            <w:shd w:val="clear" w:color="auto" w:fill="auto"/>
            <w:noWrap/>
            <w:vAlign w:val="center"/>
            <w:hideMark/>
          </w:tcPr>
          <w:p w14:paraId="634C4C09" w14:textId="6A7307E1"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48</w:t>
            </w:r>
            <w:r w:rsidR="002E3D29">
              <w:rPr>
                <w:color w:val="000000"/>
                <w:szCs w:val="24"/>
                <w:lang w:val="sv-SE" w:eastAsia="sv-SE"/>
              </w:rPr>
              <w:t>.</w:t>
            </w:r>
            <w:r w:rsidRPr="00485272">
              <w:rPr>
                <w:color w:val="000000"/>
                <w:szCs w:val="24"/>
                <w:lang w:val="sv-SE" w:eastAsia="sv-SE"/>
              </w:rPr>
              <w:t>2</w:t>
            </w:r>
          </w:p>
        </w:tc>
      </w:tr>
      <w:tr w:rsidR="000C4787" w:rsidRPr="00485272" w14:paraId="1A2BD1CA"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0DB4A9F9"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Gävleborg</w:t>
            </w:r>
          </w:p>
        </w:tc>
        <w:tc>
          <w:tcPr>
            <w:tcW w:w="2160" w:type="dxa"/>
            <w:tcBorders>
              <w:top w:val="nil"/>
              <w:left w:val="nil"/>
              <w:bottom w:val="single" w:sz="4" w:space="0" w:color="auto"/>
              <w:right w:val="single" w:sz="4" w:space="0" w:color="auto"/>
            </w:tcBorders>
            <w:shd w:val="clear" w:color="auto" w:fill="auto"/>
            <w:noWrap/>
            <w:vAlign w:val="center"/>
            <w:hideMark/>
          </w:tcPr>
          <w:p w14:paraId="66E95DEB" w14:textId="22E053F5"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37</w:t>
            </w:r>
            <w:r w:rsidR="002E3D29">
              <w:rPr>
                <w:color w:val="000000"/>
                <w:szCs w:val="24"/>
                <w:lang w:val="sv-SE" w:eastAsia="sv-SE"/>
              </w:rPr>
              <w:t>.</w:t>
            </w:r>
            <w:r w:rsidRPr="00485272">
              <w:rPr>
                <w:color w:val="000000"/>
                <w:szCs w:val="24"/>
                <w:lang w:val="sv-SE" w:eastAsia="sv-SE"/>
              </w:rPr>
              <w:t>8</w:t>
            </w:r>
          </w:p>
        </w:tc>
        <w:tc>
          <w:tcPr>
            <w:tcW w:w="2160" w:type="dxa"/>
            <w:tcBorders>
              <w:top w:val="nil"/>
              <w:left w:val="nil"/>
              <w:bottom w:val="single" w:sz="4" w:space="0" w:color="auto"/>
              <w:right w:val="single" w:sz="4" w:space="0" w:color="auto"/>
            </w:tcBorders>
            <w:shd w:val="clear" w:color="auto" w:fill="auto"/>
            <w:noWrap/>
            <w:vAlign w:val="center"/>
            <w:hideMark/>
          </w:tcPr>
          <w:p w14:paraId="21C4E903" w14:textId="4369D17A"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43</w:t>
            </w:r>
            <w:r w:rsidR="002E3D29">
              <w:rPr>
                <w:color w:val="000000"/>
                <w:szCs w:val="24"/>
                <w:lang w:val="sv-SE" w:eastAsia="sv-SE"/>
              </w:rPr>
              <w:t>.</w:t>
            </w:r>
            <w:r w:rsidRPr="00485272">
              <w:rPr>
                <w:color w:val="000000"/>
                <w:szCs w:val="24"/>
                <w:lang w:val="sv-SE" w:eastAsia="sv-SE"/>
              </w:rPr>
              <w:t>9</w:t>
            </w:r>
          </w:p>
        </w:tc>
      </w:tr>
      <w:tr w:rsidR="000C4787" w:rsidRPr="00485272" w14:paraId="15C2AAB5"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E1BE09E"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Västernorrland</w:t>
            </w:r>
          </w:p>
        </w:tc>
        <w:tc>
          <w:tcPr>
            <w:tcW w:w="2160" w:type="dxa"/>
            <w:tcBorders>
              <w:top w:val="nil"/>
              <w:left w:val="nil"/>
              <w:bottom w:val="single" w:sz="4" w:space="0" w:color="auto"/>
              <w:right w:val="single" w:sz="4" w:space="0" w:color="auto"/>
            </w:tcBorders>
            <w:shd w:val="clear" w:color="auto" w:fill="auto"/>
            <w:noWrap/>
            <w:vAlign w:val="center"/>
            <w:hideMark/>
          </w:tcPr>
          <w:p w14:paraId="2E84C3A6" w14:textId="124338E3"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40</w:t>
            </w:r>
            <w:r w:rsidR="002E3D29">
              <w:rPr>
                <w:color w:val="000000"/>
                <w:szCs w:val="24"/>
                <w:lang w:val="sv-SE" w:eastAsia="sv-SE"/>
              </w:rPr>
              <w:t>.</w:t>
            </w:r>
            <w:r w:rsidRPr="00485272">
              <w:rPr>
                <w:color w:val="000000"/>
                <w:szCs w:val="24"/>
                <w:lang w:val="sv-SE" w:eastAsia="sv-SE"/>
              </w:rPr>
              <w:t>4</w:t>
            </w:r>
          </w:p>
        </w:tc>
        <w:tc>
          <w:tcPr>
            <w:tcW w:w="2160" w:type="dxa"/>
            <w:tcBorders>
              <w:top w:val="nil"/>
              <w:left w:val="nil"/>
              <w:bottom w:val="single" w:sz="4" w:space="0" w:color="auto"/>
              <w:right w:val="single" w:sz="4" w:space="0" w:color="auto"/>
            </w:tcBorders>
            <w:shd w:val="clear" w:color="auto" w:fill="auto"/>
            <w:noWrap/>
            <w:vAlign w:val="center"/>
            <w:hideMark/>
          </w:tcPr>
          <w:p w14:paraId="36527E43" w14:textId="2A32F98F"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46</w:t>
            </w:r>
            <w:r w:rsidR="002E3D29">
              <w:rPr>
                <w:color w:val="000000"/>
                <w:szCs w:val="24"/>
                <w:lang w:val="sv-SE" w:eastAsia="sv-SE"/>
              </w:rPr>
              <w:t>.</w:t>
            </w:r>
            <w:r w:rsidRPr="00485272">
              <w:rPr>
                <w:color w:val="000000"/>
                <w:szCs w:val="24"/>
                <w:lang w:val="sv-SE" w:eastAsia="sv-SE"/>
              </w:rPr>
              <w:t>7</w:t>
            </w:r>
          </w:p>
        </w:tc>
      </w:tr>
      <w:tr w:rsidR="000C4787" w:rsidRPr="00485272" w14:paraId="11DFA3D7"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81B977A"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Jämtland</w:t>
            </w:r>
          </w:p>
        </w:tc>
        <w:tc>
          <w:tcPr>
            <w:tcW w:w="2160" w:type="dxa"/>
            <w:tcBorders>
              <w:top w:val="nil"/>
              <w:left w:val="nil"/>
              <w:bottom w:val="single" w:sz="4" w:space="0" w:color="auto"/>
              <w:right w:val="single" w:sz="4" w:space="0" w:color="auto"/>
            </w:tcBorders>
            <w:shd w:val="clear" w:color="auto" w:fill="auto"/>
            <w:noWrap/>
            <w:vAlign w:val="center"/>
            <w:hideMark/>
          </w:tcPr>
          <w:p w14:paraId="058F063B" w14:textId="16CFD0E5"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41</w:t>
            </w:r>
            <w:r w:rsidR="002E3D29">
              <w:rPr>
                <w:color w:val="000000"/>
                <w:szCs w:val="24"/>
                <w:lang w:val="sv-SE" w:eastAsia="sv-SE"/>
              </w:rPr>
              <w:t>.</w:t>
            </w:r>
            <w:r w:rsidRPr="00485272">
              <w:rPr>
                <w:color w:val="000000"/>
                <w:szCs w:val="24"/>
                <w:lang w:val="sv-SE" w:eastAsia="sv-SE"/>
              </w:rPr>
              <w:t>3</w:t>
            </w:r>
          </w:p>
        </w:tc>
        <w:tc>
          <w:tcPr>
            <w:tcW w:w="2160" w:type="dxa"/>
            <w:tcBorders>
              <w:top w:val="nil"/>
              <w:left w:val="nil"/>
              <w:bottom w:val="single" w:sz="4" w:space="0" w:color="auto"/>
              <w:right w:val="single" w:sz="4" w:space="0" w:color="auto"/>
            </w:tcBorders>
            <w:shd w:val="clear" w:color="auto" w:fill="auto"/>
            <w:noWrap/>
            <w:vAlign w:val="center"/>
            <w:hideMark/>
          </w:tcPr>
          <w:p w14:paraId="5AEEAFEB" w14:textId="7E534159"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47</w:t>
            </w:r>
            <w:r w:rsidR="002E3D29">
              <w:rPr>
                <w:color w:val="000000"/>
                <w:szCs w:val="24"/>
                <w:lang w:val="sv-SE" w:eastAsia="sv-SE"/>
              </w:rPr>
              <w:t>.</w:t>
            </w:r>
            <w:r w:rsidRPr="00485272">
              <w:rPr>
                <w:color w:val="000000"/>
                <w:szCs w:val="24"/>
                <w:lang w:val="sv-SE" w:eastAsia="sv-SE"/>
              </w:rPr>
              <w:t>4</w:t>
            </w:r>
          </w:p>
        </w:tc>
      </w:tr>
      <w:tr w:rsidR="000C4787" w:rsidRPr="00485272" w14:paraId="4396E3F0" w14:textId="77777777" w:rsidTr="000C4787">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B9D1DEF"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Västerbotten</w:t>
            </w:r>
          </w:p>
        </w:tc>
        <w:tc>
          <w:tcPr>
            <w:tcW w:w="2160" w:type="dxa"/>
            <w:tcBorders>
              <w:top w:val="nil"/>
              <w:left w:val="nil"/>
              <w:bottom w:val="single" w:sz="4" w:space="0" w:color="auto"/>
              <w:right w:val="single" w:sz="4" w:space="0" w:color="auto"/>
            </w:tcBorders>
            <w:shd w:val="clear" w:color="auto" w:fill="auto"/>
            <w:noWrap/>
            <w:vAlign w:val="center"/>
            <w:hideMark/>
          </w:tcPr>
          <w:p w14:paraId="659247D1" w14:textId="00E30B2E"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5</w:t>
            </w:r>
          </w:p>
        </w:tc>
        <w:tc>
          <w:tcPr>
            <w:tcW w:w="2160" w:type="dxa"/>
            <w:tcBorders>
              <w:top w:val="nil"/>
              <w:left w:val="nil"/>
              <w:bottom w:val="single" w:sz="4" w:space="0" w:color="auto"/>
              <w:right w:val="single" w:sz="4" w:space="0" w:color="auto"/>
            </w:tcBorders>
            <w:shd w:val="clear" w:color="auto" w:fill="auto"/>
            <w:noWrap/>
            <w:vAlign w:val="center"/>
            <w:hideMark/>
          </w:tcPr>
          <w:p w14:paraId="37DA0FA4" w14:textId="5F980472"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53</w:t>
            </w:r>
            <w:r w:rsidR="002E3D29">
              <w:rPr>
                <w:color w:val="000000"/>
                <w:szCs w:val="24"/>
                <w:lang w:val="sv-SE" w:eastAsia="sv-SE"/>
              </w:rPr>
              <w:t>.</w:t>
            </w:r>
            <w:r w:rsidRPr="00485272">
              <w:rPr>
                <w:color w:val="000000"/>
                <w:szCs w:val="24"/>
                <w:lang w:val="sv-SE" w:eastAsia="sv-SE"/>
              </w:rPr>
              <w:t>7</w:t>
            </w:r>
          </w:p>
        </w:tc>
      </w:tr>
      <w:tr w:rsidR="000C4787" w:rsidRPr="00485272" w14:paraId="05341D66" w14:textId="77777777" w:rsidTr="000C4787">
        <w:trPr>
          <w:trHeight w:val="315"/>
        </w:trPr>
        <w:tc>
          <w:tcPr>
            <w:tcW w:w="1800" w:type="dxa"/>
            <w:tcBorders>
              <w:top w:val="nil"/>
              <w:left w:val="single" w:sz="4" w:space="0" w:color="auto"/>
              <w:bottom w:val="nil"/>
              <w:right w:val="single" w:sz="4" w:space="0" w:color="auto"/>
            </w:tcBorders>
            <w:shd w:val="clear" w:color="auto" w:fill="auto"/>
            <w:noWrap/>
            <w:vAlign w:val="center"/>
            <w:hideMark/>
          </w:tcPr>
          <w:p w14:paraId="0EB35478"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t>Norrbotten</w:t>
            </w:r>
          </w:p>
        </w:tc>
        <w:tc>
          <w:tcPr>
            <w:tcW w:w="2160" w:type="dxa"/>
            <w:tcBorders>
              <w:top w:val="nil"/>
              <w:left w:val="nil"/>
              <w:bottom w:val="nil"/>
              <w:right w:val="single" w:sz="4" w:space="0" w:color="auto"/>
            </w:tcBorders>
            <w:shd w:val="clear" w:color="auto" w:fill="auto"/>
            <w:noWrap/>
            <w:vAlign w:val="center"/>
            <w:hideMark/>
          </w:tcPr>
          <w:p w14:paraId="10BC30C0" w14:textId="2EEB91CA"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40</w:t>
            </w:r>
            <w:r w:rsidR="002E3D29">
              <w:rPr>
                <w:color w:val="000000"/>
                <w:szCs w:val="24"/>
                <w:lang w:val="sv-SE" w:eastAsia="sv-SE"/>
              </w:rPr>
              <w:t>.</w:t>
            </w:r>
            <w:r w:rsidRPr="00485272">
              <w:rPr>
                <w:color w:val="000000"/>
                <w:szCs w:val="24"/>
                <w:lang w:val="sv-SE" w:eastAsia="sv-SE"/>
              </w:rPr>
              <w:t>4</w:t>
            </w:r>
          </w:p>
        </w:tc>
        <w:tc>
          <w:tcPr>
            <w:tcW w:w="2160" w:type="dxa"/>
            <w:tcBorders>
              <w:top w:val="nil"/>
              <w:left w:val="nil"/>
              <w:bottom w:val="nil"/>
              <w:right w:val="single" w:sz="4" w:space="0" w:color="auto"/>
            </w:tcBorders>
            <w:shd w:val="clear" w:color="auto" w:fill="auto"/>
            <w:noWrap/>
            <w:vAlign w:val="center"/>
            <w:hideMark/>
          </w:tcPr>
          <w:p w14:paraId="1EA6EF39" w14:textId="4ED1AA19"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47</w:t>
            </w:r>
            <w:r w:rsidR="002E3D29">
              <w:rPr>
                <w:color w:val="000000"/>
                <w:szCs w:val="24"/>
                <w:lang w:val="sv-SE" w:eastAsia="sv-SE"/>
              </w:rPr>
              <w:t>.</w:t>
            </w:r>
            <w:r w:rsidRPr="00485272">
              <w:rPr>
                <w:color w:val="000000"/>
                <w:szCs w:val="24"/>
                <w:lang w:val="sv-SE" w:eastAsia="sv-SE"/>
              </w:rPr>
              <w:t>3</w:t>
            </w:r>
          </w:p>
        </w:tc>
      </w:tr>
      <w:tr w:rsidR="000C4787" w:rsidRPr="00485272" w14:paraId="30896037" w14:textId="77777777" w:rsidTr="000C4787">
        <w:trPr>
          <w:trHeight w:val="315"/>
        </w:trPr>
        <w:tc>
          <w:tcPr>
            <w:tcW w:w="180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B5894AB" w14:textId="77777777" w:rsidR="000C4787" w:rsidRPr="00485272" w:rsidRDefault="000C4787" w:rsidP="00485272">
            <w:pPr>
              <w:spacing w:after="0" w:line="360" w:lineRule="auto"/>
              <w:rPr>
                <w:color w:val="000000"/>
                <w:szCs w:val="24"/>
                <w:lang w:val="sv-SE" w:eastAsia="sv-SE"/>
              </w:rPr>
            </w:pPr>
            <w:r w:rsidRPr="00485272">
              <w:rPr>
                <w:color w:val="000000"/>
                <w:szCs w:val="24"/>
                <w:lang w:val="sv-SE" w:eastAsia="sv-SE"/>
              </w:rPr>
              <w:lastRenderedPageBreak/>
              <w:t>Sweden</w:t>
            </w:r>
          </w:p>
        </w:tc>
        <w:tc>
          <w:tcPr>
            <w:tcW w:w="2160" w:type="dxa"/>
            <w:tcBorders>
              <w:top w:val="single" w:sz="8" w:space="0" w:color="auto"/>
              <w:left w:val="nil"/>
              <w:bottom w:val="single" w:sz="8" w:space="0" w:color="auto"/>
              <w:right w:val="single" w:sz="4" w:space="0" w:color="auto"/>
            </w:tcBorders>
            <w:shd w:val="clear" w:color="auto" w:fill="auto"/>
            <w:noWrap/>
            <w:vAlign w:val="bottom"/>
            <w:hideMark/>
          </w:tcPr>
          <w:p w14:paraId="504C29F4" w14:textId="6835D4EF"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45</w:t>
            </w:r>
            <w:r w:rsidR="002E3D29">
              <w:rPr>
                <w:color w:val="000000"/>
                <w:szCs w:val="24"/>
                <w:lang w:val="sv-SE" w:eastAsia="sv-SE"/>
              </w:rPr>
              <w:t>.</w:t>
            </w:r>
            <w:r w:rsidRPr="00485272">
              <w:rPr>
                <w:color w:val="000000"/>
                <w:szCs w:val="24"/>
                <w:lang w:val="sv-SE" w:eastAsia="sv-SE"/>
              </w:rPr>
              <w:t>5</w:t>
            </w:r>
          </w:p>
        </w:tc>
        <w:tc>
          <w:tcPr>
            <w:tcW w:w="2160" w:type="dxa"/>
            <w:tcBorders>
              <w:top w:val="single" w:sz="8" w:space="0" w:color="auto"/>
              <w:left w:val="nil"/>
              <w:bottom w:val="single" w:sz="8" w:space="0" w:color="auto"/>
              <w:right w:val="single" w:sz="8" w:space="0" w:color="auto"/>
            </w:tcBorders>
            <w:shd w:val="clear" w:color="auto" w:fill="auto"/>
            <w:noWrap/>
            <w:vAlign w:val="bottom"/>
            <w:hideMark/>
          </w:tcPr>
          <w:p w14:paraId="14F25A92" w14:textId="720B1397" w:rsidR="000C4787" w:rsidRPr="00485272" w:rsidRDefault="000C4787" w:rsidP="00485272">
            <w:pPr>
              <w:spacing w:after="0" w:line="360" w:lineRule="auto"/>
              <w:jc w:val="right"/>
              <w:rPr>
                <w:color w:val="000000"/>
                <w:szCs w:val="24"/>
                <w:lang w:val="sv-SE" w:eastAsia="sv-SE"/>
              </w:rPr>
            </w:pPr>
            <w:r w:rsidRPr="00485272">
              <w:rPr>
                <w:color w:val="000000"/>
                <w:szCs w:val="24"/>
                <w:lang w:val="sv-SE" w:eastAsia="sv-SE"/>
              </w:rPr>
              <w:t>51</w:t>
            </w:r>
            <w:r w:rsidR="002E3D29">
              <w:rPr>
                <w:color w:val="000000"/>
                <w:szCs w:val="24"/>
                <w:lang w:val="sv-SE" w:eastAsia="sv-SE"/>
              </w:rPr>
              <w:t>.</w:t>
            </w:r>
            <w:r w:rsidRPr="00485272">
              <w:rPr>
                <w:color w:val="000000"/>
                <w:szCs w:val="24"/>
                <w:lang w:val="sv-SE" w:eastAsia="sv-SE"/>
              </w:rPr>
              <w:t>1</w:t>
            </w:r>
          </w:p>
        </w:tc>
      </w:tr>
    </w:tbl>
    <w:p w14:paraId="370E03FC" w14:textId="5073D668" w:rsidR="000C4787" w:rsidRPr="00485272" w:rsidRDefault="000C4787" w:rsidP="00485272">
      <w:pPr>
        <w:spacing w:line="360" w:lineRule="auto"/>
        <w:rPr>
          <w:b/>
          <w:szCs w:val="24"/>
        </w:rPr>
      </w:pPr>
      <w:r w:rsidRPr="00485272">
        <w:rPr>
          <w:szCs w:val="24"/>
        </w:rPr>
        <w:t xml:space="preserve">Source </w:t>
      </w:r>
      <w:r w:rsidRPr="00485272">
        <w:rPr>
          <w:color w:val="000000"/>
          <w:szCs w:val="24"/>
          <w:lang w:eastAsia="sv-SE"/>
        </w:rPr>
        <w:t>SCB, Statistics Sweden)</w:t>
      </w:r>
    </w:p>
    <w:p w14:paraId="7FED3139" w14:textId="4E12C399" w:rsidR="009352F2" w:rsidRPr="00485272" w:rsidRDefault="000C4787" w:rsidP="00485272">
      <w:pPr>
        <w:spacing w:line="360" w:lineRule="auto"/>
        <w:rPr>
          <w:rStyle w:val="Emphasis"/>
          <w:szCs w:val="24"/>
        </w:rPr>
      </w:pPr>
      <w:r w:rsidRPr="00485272">
        <w:rPr>
          <w:rStyle w:val="Emphasis"/>
          <w:szCs w:val="24"/>
        </w:rPr>
        <w:t xml:space="preserve">(*Gotland is a part of Stockholm County) </w:t>
      </w:r>
    </w:p>
    <w:p w14:paraId="772C1A48" w14:textId="77777777" w:rsidR="005E4CC5" w:rsidRPr="00390716" w:rsidRDefault="003701F8" w:rsidP="00390716">
      <w:pPr>
        <w:spacing w:line="360" w:lineRule="auto"/>
        <w:rPr>
          <w:szCs w:val="24"/>
        </w:rPr>
      </w:pPr>
      <w:r w:rsidRPr="00B82A87">
        <w:rPr>
          <w:rFonts w:ascii="TradeGothic CondEighteen" w:hAnsi="TradeGothic CondEighteen"/>
          <w:sz w:val="22"/>
          <w:szCs w:val="22"/>
        </w:rPr>
        <w:br w:type="page"/>
      </w:r>
      <w:r w:rsidR="006C077F" w:rsidRPr="00390716">
        <w:rPr>
          <w:b/>
          <w:szCs w:val="24"/>
        </w:rPr>
        <w:lastRenderedPageBreak/>
        <w:t>A</w:t>
      </w:r>
      <w:r w:rsidR="00AE6701" w:rsidRPr="00390716">
        <w:rPr>
          <w:b/>
          <w:szCs w:val="24"/>
        </w:rPr>
        <w:t>ppendix 8</w:t>
      </w:r>
    </w:p>
    <w:p w14:paraId="71F93277" w14:textId="25DF2976" w:rsidR="002C6610" w:rsidRPr="00390716" w:rsidRDefault="005E4CC5" w:rsidP="00390716">
      <w:pPr>
        <w:spacing w:line="360" w:lineRule="auto"/>
        <w:rPr>
          <w:szCs w:val="24"/>
        </w:rPr>
      </w:pPr>
      <w:r w:rsidRPr="00390716">
        <w:rPr>
          <w:b/>
          <w:szCs w:val="24"/>
        </w:rPr>
        <w:t>Table 1</w:t>
      </w:r>
      <w:r w:rsidRPr="00390716">
        <w:rPr>
          <w:szCs w:val="24"/>
        </w:rPr>
        <w:t xml:space="preserve"> consists of </w:t>
      </w:r>
      <w:r w:rsidR="00827065" w:rsidRPr="00390716">
        <w:rPr>
          <w:szCs w:val="24"/>
        </w:rPr>
        <w:t xml:space="preserve">the </w:t>
      </w:r>
      <w:r w:rsidRPr="00390716">
        <w:rPr>
          <w:szCs w:val="24"/>
        </w:rPr>
        <w:t xml:space="preserve">number of </w:t>
      </w:r>
      <w:r w:rsidR="00827065" w:rsidRPr="00390716">
        <w:rPr>
          <w:szCs w:val="24"/>
        </w:rPr>
        <w:t>confirmed</w:t>
      </w:r>
      <w:r w:rsidRPr="00390716">
        <w:rPr>
          <w:szCs w:val="24"/>
        </w:rPr>
        <w:t xml:space="preserve"> cases of completed murder, manslaughter, assault resulting in death and infanticide, which through a special analysis has been assessed as cases of </w:t>
      </w:r>
      <w:r w:rsidR="00827065" w:rsidRPr="00390716">
        <w:rPr>
          <w:szCs w:val="24"/>
        </w:rPr>
        <w:t>lethal</w:t>
      </w:r>
      <w:r w:rsidRPr="00390716">
        <w:rPr>
          <w:szCs w:val="24"/>
        </w:rPr>
        <w:t xml:space="preserve"> violence </w:t>
      </w:r>
      <w:r w:rsidR="00827065" w:rsidRPr="00390716">
        <w:rPr>
          <w:szCs w:val="24"/>
        </w:rPr>
        <w:t>2012</w:t>
      </w:r>
      <w:r w:rsidRPr="00390716">
        <w:rPr>
          <w:szCs w:val="24"/>
        </w:rPr>
        <w:t>–</w:t>
      </w:r>
      <w:r w:rsidR="00827065" w:rsidRPr="00390716">
        <w:rPr>
          <w:szCs w:val="24"/>
        </w:rPr>
        <w:t>2016</w:t>
      </w:r>
      <w:r w:rsidRPr="00390716">
        <w:rPr>
          <w:szCs w:val="24"/>
        </w:rPr>
        <w:t>. The majority of those cases which the police initially report as murder or manslaughter are later not assessed as murder or manslaughter. However, these cases remain cases of murder or manslaughter in the statistics of reported offences.</w:t>
      </w:r>
    </w:p>
    <w:p w14:paraId="0011F83E" w14:textId="64CBC8F7" w:rsidR="00E05E5D" w:rsidRPr="00390716" w:rsidRDefault="00E05E5D" w:rsidP="00390716">
      <w:pPr>
        <w:spacing w:line="360" w:lineRule="auto"/>
        <w:rPr>
          <w:color w:val="000000"/>
          <w:szCs w:val="24"/>
        </w:rPr>
      </w:pPr>
      <w:r w:rsidRPr="00390716">
        <w:rPr>
          <w:szCs w:val="24"/>
        </w:rPr>
        <w:t xml:space="preserve">Table 1. </w:t>
      </w:r>
      <w:r w:rsidRPr="00390716">
        <w:rPr>
          <w:color w:val="000000"/>
          <w:szCs w:val="24"/>
        </w:rPr>
        <w:t xml:space="preserve">Number of </w:t>
      </w:r>
      <w:r w:rsidR="00E91E78" w:rsidRPr="00390716">
        <w:rPr>
          <w:color w:val="000000"/>
          <w:szCs w:val="24"/>
        </w:rPr>
        <w:t xml:space="preserve">confirmed </w:t>
      </w:r>
      <w:r w:rsidRPr="00390716">
        <w:rPr>
          <w:color w:val="000000"/>
          <w:szCs w:val="24"/>
        </w:rPr>
        <w:t>cases and rate (per 100</w:t>
      </w:r>
      <w:r w:rsidR="0062781E" w:rsidRPr="00482A3A">
        <w:t> </w:t>
      </w:r>
      <w:r w:rsidRPr="00390716">
        <w:rPr>
          <w:color w:val="000000"/>
          <w:szCs w:val="24"/>
        </w:rPr>
        <w:t>000 persons) on incidents of completed murder, manslaughter, assault resulting in death, and infanticide 2012–2016.</w:t>
      </w:r>
    </w:p>
    <w:tbl>
      <w:tblPr>
        <w:tblStyle w:val="TableGrid"/>
        <w:tblW w:w="0" w:type="auto"/>
        <w:tblLook w:val="04A0" w:firstRow="1" w:lastRow="0" w:firstColumn="1" w:lastColumn="0" w:noHBand="0" w:noVBand="1"/>
      </w:tblPr>
      <w:tblGrid>
        <w:gridCol w:w="858"/>
        <w:gridCol w:w="858"/>
        <w:gridCol w:w="859"/>
        <w:gridCol w:w="859"/>
        <w:gridCol w:w="859"/>
        <w:gridCol w:w="859"/>
        <w:gridCol w:w="859"/>
        <w:gridCol w:w="859"/>
        <w:gridCol w:w="859"/>
        <w:gridCol w:w="859"/>
      </w:tblGrid>
      <w:tr w:rsidR="00E05E5D" w:rsidRPr="00390716" w14:paraId="543B54D4" w14:textId="77777777" w:rsidTr="007C338E">
        <w:trPr>
          <w:trHeight w:val="165"/>
        </w:trPr>
        <w:tc>
          <w:tcPr>
            <w:tcW w:w="4293" w:type="dxa"/>
            <w:gridSpan w:val="5"/>
            <w:tcBorders>
              <w:bottom w:val="single" w:sz="4" w:space="0" w:color="auto"/>
            </w:tcBorders>
          </w:tcPr>
          <w:p w14:paraId="4C6D237C" w14:textId="77777777" w:rsidR="00E05E5D" w:rsidRPr="00390716" w:rsidRDefault="00E05E5D" w:rsidP="00390716">
            <w:pPr>
              <w:spacing w:line="360" w:lineRule="auto"/>
              <w:jc w:val="center"/>
              <w:rPr>
                <w:b/>
                <w:szCs w:val="24"/>
              </w:rPr>
            </w:pPr>
            <w:r w:rsidRPr="00390716">
              <w:rPr>
                <w:b/>
                <w:szCs w:val="24"/>
              </w:rPr>
              <w:t xml:space="preserve">Number of </w:t>
            </w:r>
            <w:r w:rsidR="00E91E78" w:rsidRPr="00390716">
              <w:rPr>
                <w:b/>
                <w:szCs w:val="24"/>
              </w:rPr>
              <w:t>confirmed cases</w:t>
            </w:r>
          </w:p>
        </w:tc>
        <w:tc>
          <w:tcPr>
            <w:tcW w:w="4295" w:type="dxa"/>
            <w:gridSpan w:val="5"/>
            <w:tcBorders>
              <w:bottom w:val="single" w:sz="4" w:space="0" w:color="auto"/>
            </w:tcBorders>
          </w:tcPr>
          <w:p w14:paraId="11F73866" w14:textId="7CDB4E7A" w:rsidR="00E05E5D" w:rsidRPr="00390716" w:rsidRDefault="0027729C" w:rsidP="00390716">
            <w:pPr>
              <w:spacing w:line="360" w:lineRule="auto"/>
              <w:jc w:val="center"/>
              <w:rPr>
                <w:b/>
                <w:szCs w:val="24"/>
              </w:rPr>
            </w:pPr>
            <w:r w:rsidRPr="00390716">
              <w:rPr>
                <w:b/>
                <w:szCs w:val="24"/>
              </w:rPr>
              <w:t>Rate/100</w:t>
            </w:r>
            <w:r w:rsidR="0062781E" w:rsidRPr="00482A3A">
              <w:t> </w:t>
            </w:r>
            <w:r w:rsidRPr="00390716">
              <w:rPr>
                <w:b/>
                <w:szCs w:val="24"/>
              </w:rPr>
              <w:t>000</w:t>
            </w:r>
          </w:p>
        </w:tc>
      </w:tr>
      <w:tr w:rsidR="00E05E5D" w:rsidRPr="00390716" w14:paraId="14448A94" w14:textId="77777777" w:rsidTr="007C338E">
        <w:trPr>
          <w:trHeight w:val="171"/>
        </w:trPr>
        <w:tc>
          <w:tcPr>
            <w:tcW w:w="858" w:type="dxa"/>
            <w:tcBorders>
              <w:bottom w:val="single" w:sz="4" w:space="0" w:color="auto"/>
              <w:right w:val="nil"/>
            </w:tcBorders>
          </w:tcPr>
          <w:p w14:paraId="03323691" w14:textId="77777777" w:rsidR="00E05E5D" w:rsidRPr="00390716" w:rsidRDefault="00E05E5D" w:rsidP="00390716">
            <w:pPr>
              <w:spacing w:line="360" w:lineRule="auto"/>
              <w:jc w:val="right"/>
              <w:rPr>
                <w:b/>
                <w:szCs w:val="24"/>
              </w:rPr>
            </w:pPr>
            <w:r w:rsidRPr="00390716">
              <w:rPr>
                <w:b/>
                <w:szCs w:val="24"/>
              </w:rPr>
              <w:t>2012</w:t>
            </w:r>
          </w:p>
        </w:tc>
        <w:tc>
          <w:tcPr>
            <w:tcW w:w="858" w:type="dxa"/>
            <w:tcBorders>
              <w:left w:val="nil"/>
              <w:bottom w:val="single" w:sz="4" w:space="0" w:color="auto"/>
              <w:right w:val="nil"/>
            </w:tcBorders>
          </w:tcPr>
          <w:p w14:paraId="3863FB38" w14:textId="77777777" w:rsidR="00E05E5D" w:rsidRPr="00390716" w:rsidRDefault="00E05E5D" w:rsidP="00390716">
            <w:pPr>
              <w:spacing w:line="360" w:lineRule="auto"/>
              <w:jc w:val="right"/>
              <w:rPr>
                <w:b/>
                <w:szCs w:val="24"/>
              </w:rPr>
            </w:pPr>
            <w:r w:rsidRPr="00390716">
              <w:rPr>
                <w:b/>
                <w:szCs w:val="24"/>
              </w:rPr>
              <w:t>2013</w:t>
            </w:r>
          </w:p>
        </w:tc>
        <w:tc>
          <w:tcPr>
            <w:tcW w:w="859" w:type="dxa"/>
            <w:tcBorders>
              <w:left w:val="nil"/>
              <w:bottom w:val="single" w:sz="4" w:space="0" w:color="auto"/>
              <w:right w:val="nil"/>
            </w:tcBorders>
          </w:tcPr>
          <w:p w14:paraId="6EA96311" w14:textId="77777777" w:rsidR="00E05E5D" w:rsidRPr="00390716" w:rsidRDefault="00E05E5D" w:rsidP="00390716">
            <w:pPr>
              <w:spacing w:line="360" w:lineRule="auto"/>
              <w:jc w:val="right"/>
              <w:rPr>
                <w:b/>
                <w:szCs w:val="24"/>
              </w:rPr>
            </w:pPr>
            <w:r w:rsidRPr="00390716">
              <w:rPr>
                <w:b/>
                <w:szCs w:val="24"/>
              </w:rPr>
              <w:t>2014</w:t>
            </w:r>
          </w:p>
        </w:tc>
        <w:tc>
          <w:tcPr>
            <w:tcW w:w="859" w:type="dxa"/>
            <w:tcBorders>
              <w:left w:val="nil"/>
              <w:bottom w:val="single" w:sz="4" w:space="0" w:color="auto"/>
              <w:right w:val="nil"/>
            </w:tcBorders>
          </w:tcPr>
          <w:p w14:paraId="734A7E35" w14:textId="77777777" w:rsidR="00E05E5D" w:rsidRPr="00390716" w:rsidRDefault="00E05E5D" w:rsidP="00390716">
            <w:pPr>
              <w:spacing w:line="360" w:lineRule="auto"/>
              <w:jc w:val="right"/>
              <w:rPr>
                <w:b/>
                <w:szCs w:val="24"/>
              </w:rPr>
            </w:pPr>
            <w:r w:rsidRPr="00390716">
              <w:rPr>
                <w:b/>
                <w:szCs w:val="24"/>
              </w:rPr>
              <w:t>2015</w:t>
            </w:r>
          </w:p>
        </w:tc>
        <w:tc>
          <w:tcPr>
            <w:tcW w:w="859" w:type="dxa"/>
            <w:tcBorders>
              <w:left w:val="nil"/>
              <w:bottom w:val="single" w:sz="4" w:space="0" w:color="auto"/>
            </w:tcBorders>
          </w:tcPr>
          <w:p w14:paraId="0BD89AD6" w14:textId="77777777" w:rsidR="00E05E5D" w:rsidRPr="00390716" w:rsidRDefault="00E05E5D" w:rsidP="00390716">
            <w:pPr>
              <w:spacing w:line="360" w:lineRule="auto"/>
              <w:jc w:val="right"/>
              <w:rPr>
                <w:b/>
                <w:szCs w:val="24"/>
              </w:rPr>
            </w:pPr>
            <w:r w:rsidRPr="00390716">
              <w:rPr>
                <w:b/>
                <w:szCs w:val="24"/>
              </w:rPr>
              <w:t>2016</w:t>
            </w:r>
          </w:p>
        </w:tc>
        <w:tc>
          <w:tcPr>
            <w:tcW w:w="859" w:type="dxa"/>
            <w:tcBorders>
              <w:bottom w:val="single" w:sz="4" w:space="0" w:color="auto"/>
              <w:right w:val="nil"/>
            </w:tcBorders>
          </w:tcPr>
          <w:p w14:paraId="0FB8C6A8" w14:textId="77777777" w:rsidR="00E05E5D" w:rsidRPr="00390716" w:rsidRDefault="00E05E5D" w:rsidP="00390716">
            <w:pPr>
              <w:spacing w:line="360" w:lineRule="auto"/>
              <w:jc w:val="right"/>
              <w:rPr>
                <w:b/>
                <w:szCs w:val="24"/>
              </w:rPr>
            </w:pPr>
            <w:r w:rsidRPr="00390716">
              <w:rPr>
                <w:b/>
                <w:szCs w:val="24"/>
              </w:rPr>
              <w:t>2012</w:t>
            </w:r>
          </w:p>
        </w:tc>
        <w:tc>
          <w:tcPr>
            <w:tcW w:w="859" w:type="dxa"/>
            <w:tcBorders>
              <w:left w:val="nil"/>
              <w:bottom w:val="single" w:sz="4" w:space="0" w:color="auto"/>
              <w:right w:val="nil"/>
            </w:tcBorders>
          </w:tcPr>
          <w:p w14:paraId="3EA9D660" w14:textId="77777777" w:rsidR="00E05E5D" w:rsidRPr="00390716" w:rsidRDefault="00E05E5D" w:rsidP="00390716">
            <w:pPr>
              <w:spacing w:line="360" w:lineRule="auto"/>
              <w:jc w:val="right"/>
              <w:rPr>
                <w:b/>
                <w:szCs w:val="24"/>
              </w:rPr>
            </w:pPr>
            <w:r w:rsidRPr="00390716">
              <w:rPr>
                <w:b/>
                <w:szCs w:val="24"/>
              </w:rPr>
              <w:t>2013</w:t>
            </w:r>
          </w:p>
        </w:tc>
        <w:tc>
          <w:tcPr>
            <w:tcW w:w="859" w:type="dxa"/>
            <w:tcBorders>
              <w:left w:val="nil"/>
              <w:bottom w:val="single" w:sz="4" w:space="0" w:color="auto"/>
              <w:right w:val="nil"/>
            </w:tcBorders>
          </w:tcPr>
          <w:p w14:paraId="1491F552" w14:textId="77777777" w:rsidR="00E05E5D" w:rsidRPr="00390716" w:rsidRDefault="00E05E5D" w:rsidP="00390716">
            <w:pPr>
              <w:spacing w:line="360" w:lineRule="auto"/>
              <w:jc w:val="right"/>
              <w:rPr>
                <w:b/>
                <w:szCs w:val="24"/>
              </w:rPr>
            </w:pPr>
            <w:r w:rsidRPr="00390716">
              <w:rPr>
                <w:b/>
                <w:szCs w:val="24"/>
              </w:rPr>
              <w:t>2014</w:t>
            </w:r>
          </w:p>
        </w:tc>
        <w:tc>
          <w:tcPr>
            <w:tcW w:w="859" w:type="dxa"/>
            <w:tcBorders>
              <w:left w:val="nil"/>
              <w:bottom w:val="single" w:sz="4" w:space="0" w:color="auto"/>
              <w:right w:val="nil"/>
            </w:tcBorders>
          </w:tcPr>
          <w:p w14:paraId="3E7D1977" w14:textId="77777777" w:rsidR="00E05E5D" w:rsidRPr="00390716" w:rsidRDefault="00E05E5D" w:rsidP="00390716">
            <w:pPr>
              <w:spacing w:line="360" w:lineRule="auto"/>
              <w:jc w:val="right"/>
              <w:rPr>
                <w:b/>
                <w:szCs w:val="24"/>
              </w:rPr>
            </w:pPr>
            <w:r w:rsidRPr="00390716">
              <w:rPr>
                <w:b/>
                <w:szCs w:val="24"/>
              </w:rPr>
              <w:t>2015</w:t>
            </w:r>
          </w:p>
        </w:tc>
        <w:tc>
          <w:tcPr>
            <w:tcW w:w="859" w:type="dxa"/>
            <w:tcBorders>
              <w:left w:val="nil"/>
              <w:bottom w:val="single" w:sz="4" w:space="0" w:color="auto"/>
            </w:tcBorders>
          </w:tcPr>
          <w:p w14:paraId="6046B96E" w14:textId="77777777" w:rsidR="00E05E5D" w:rsidRPr="00390716" w:rsidRDefault="00E05E5D" w:rsidP="00390716">
            <w:pPr>
              <w:spacing w:line="360" w:lineRule="auto"/>
              <w:jc w:val="right"/>
              <w:rPr>
                <w:b/>
                <w:szCs w:val="24"/>
              </w:rPr>
            </w:pPr>
            <w:r w:rsidRPr="00390716">
              <w:rPr>
                <w:b/>
                <w:szCs w:val="24"/>
              </w:rPr>
              <w:t>2016</w:t>
            </w:r>
          </w:p>
        </w:tc>
      </w:tr>
      <w:tr w:rsidR="00E05E5D" w:rsidRPr="00390716" w14:paraId="4978C447" w14:textId="77777777" w:rsidTr="007C338E">
        <w:tc>
          <w:tcPr>
            <w:tcW w:w="858" w:type="dxa"/>
            <w:tcBorders>
              <w:right w:val="nil"/>
            </w:tcBorders>
          </w:tcPr>
          <w:p w14:paraId="24850C89" w14:textId="77777777" w:rsidR="00E05E5D" w:rsidRPr="00390716" w:rsidRDefault="006D2F62" w:rsidP="00390716">
            <w:pPr>
              <w:spacing w:line="360" w:lineRule="auto"/>
              <w:jc w:val="right"/>
              <w:rPr>
                <w:szCs w:val="24"/>
              </w:rPr>
            </w:pPr>
            <w:r w:rsidRPr="00390716">
              <w:rPr>
                <w:szCs w:val="24"/>
              </w:rPr>
              <w:t>68</w:t>
            </w:r>
          </w:p>
        </w:tc>
        <w:tc>
          <w:tcPr>
            <w:tcW w:w="858" w:type="dxa"/>
            <w:tcBorders>
              <w:left w:val="nil"/>
              <w:right w:val="nil"/>
            </w:tcBorders>
          </w:tcPr>
          <w:p w14:paraId="1F3EA329" w14:textId="77777777" w:rsidR="00E05E5D" w:rsidRPr="00390716" w:rsidRDefault="006D2F62" w:rsidP="00390716">
            <w:pPr>
              <w:spacing w:line="360" w:lineRule="auto"/>
              <w:jc w:val="right"/>
              <w:rPr>
                <w:szCs w:val="24"/>
              </w:rPr>
            </w:pPr>
            <w:r w:rsidRPr="00390716">
              <w:rPr>
                <w:szCs w:val="24"/>
              </w:rPr>
              <w:t>87</w:t>
            </w:r>
          </w:p>
        </w:tc>
        <w:tc>
          <w:tcPr>
            <w:tcW w:w="859" w:type="dxa"/>
            <w:tcBorders>
              <w:left w:val="nil"/>
              <w:right w:val="nil"/>
            </w:tcBorders>
          </w:tcPr>
          <w:p w14:paraId="410628FF" w14:textId="77777777" w:rsidR="00E05E5D" w:rsidRPr="00390716" w:rsidRDefault="006D2F62" w:rsidP="00390716">
            <w:pPr>
              <w:spacing w:line="360" w:lineRule="auto"/>
              <w:jc w:val="right"/>
              <w:rPr>
                <w:szCs w:val="24"/>
              </w:rPr>
            </w:pPr>
            <w:r w:rsidRPr="00390716">
              <w:rPr>
                <w:szCs w:val="24"/>
              </w:rPr>
              <w:t>87</w:t>
            </w:r>
          </w:p>
        </w:tc>
        <w:tc>
          <w:tcPr>
            <w:tcW w:w="859" w:type="dxa"/>
            <w:tcBorders>
              <w:left w:val="nil"/>
              <w:right w:val="nil"/>
            </w:tcBorders>
          </w:tcPr>
          <w:p w14:paraId="245F94F5" w14:textId="77777777" w:rsidR="00E05E5D" w:rsidRPr="00390716" w:rsidRDefault="006D2F62" w:rsidP="00390716">
            <w:pPr>
              <w:spacing w:line="360" w:lineRule="auto"/>
              <w:jc w:val="right"/>
              <w:rPr>
                <w:szCs w:val="24"/>
              </w:rPr>
            </w:pPr>
            <w:r w:rsidRPr="00390716">
              <w:rPr>
                <w:szCs w:val="24"/>
              </w:rPr>
              <w:t>112</w:t>
            </w:r>
          </w:p>
        </w:tc>
        <w:tc>
          <w:tcPr>
            <w:tcW w:w="859" w:type="dxa"/>
            <w:tcBorders>
              <w:left w:val="nil"/>
            </w:tcBorders>
          </w:tcPr>
          <w:p w14:paraId="01E23813" w14:textId="77777777" w:rsidR="00E05E5D" w:rsidRPr="00390716" w:rsidRDefault="006D2F62" w:rsidP="00390716">
            <w:pPr>
              <w:spacing w:line="360" w:lineRule="auto"/>
              <w:jc w:val="right"/>
              <w:rPr>
                <w:szCs w:val="24"/>
              </w:rPr>
            </w:pPr>
            <w:r w:rsidRPr="00390716">
              <w:rPr>
                <w:szCs w:val="24"/>
              </w:rPr>
              <w:t>106</w:t>
            </w:r>
          </w:p>
        </w:tc>
        <w:tc>
          <w:tcPr>
            <w:tcW w:w="859" w:type="dxa"/>
            <w:tcBorders>
              <w:right w:val="nil"/>
            </w:tcBorders>
          </w:tcPr>
          <w:p w14:paraId="5E8DE5CD" w14:textId="22B9DA90" w:rsidR="00E05E5D" w:rsidRPr="00390716" w:rsidRDefault="006D2F62" w:rsidP="00390716">
            <w:pPr>
              <w:spacing w:line="360" w:lineRule="auto"/>
              <w:jc w:val="right"/>
              <w:rPr>
                <w:szCs w:val="24"/>
              </w:rPr>
            </w:pPr>
            <w:r w:rsidRPr="00390716">
              <w:rPr>
                <w:szCs w:val="24"/>
              </w:rPr>
              <w:t>0</w:t>
            </w:r>
            <w:r w:rsidR="002E3D29">
              <w:rPr>
                <w:szCs w:val="24"/>
              </w:rPr>
              <w:t>.</w:t>
            </w:r>
            <w:r w:rsidRPr="00390716">
              <w:rPr>
                <w:szCs w:val="24"/>
              </w:rPr>
              <w:t>71</w:t>
            </w:r>
          </w:p>
        </w:tc>
        <w:tc>
          <w:tcPr>
            <w:tcW w:w="859" w:type="dxa"/>
            <w:tcBorders>
              <w:left w:val="nil"/>
              <w:right w:val="nil"/>
            </w:tcBorders>
          </w:tcPr>
          <w:p w14:paraId="04B5CC76" w14:textId="025771A2" w:rsidR="00E05E5D" w:rsidRPr="00390716" w:rsidRDefault="006D2F62" w:rsidP="00390716">
            <w:pPr>
              <w:spacing w:line="360" w:lineRule="auto"/>
              <w:jc w:val="right"/>
              <w:rPr>
                <w:szCs w:val="24"/>
              </w:rPr>
            </w:pPr>
            <w:r w:rsidRPr="00390716">
              <w:rPr>
                <w:szCs w:val="24"/>
              </w:rPr>
              <w:t>0</w:t>
            </w:r>
            <w:r w:rsidR="002E3D29">
              <w:rPr>
                <w:szCs w:val="24"/>
              </w:rPr>
              <w:t>.</w:t>
            </w:r>
            <w:r w:rsidRPr="00390716">
              <w:rPr>
                <w:szCs w:val="24"/>
              </w:rPr>
              <w:t>91</w:t>
            </w:r>
          </w:p>
        </w:tc>
        <w:tc>
          <w:tcPr>
            <w:tcW w:w="859" w:type="dxa"/>
            <w:tcBorders>
              <w:left w:val="nil"/>
              <w:right w:val="nil"/>
            </w:tcBorders>
          </w:tcPr>
          <w:p w14:paraId="4D716CF6" w14:textId="2A767F25" w:rsidR="00E05E5D" w:rsidRPr="00390716" w:rsidRDefault="006D2F62" w:rsidP="00390716">
            <w:pPr>
              <w:spacing w:line="360" w:lineRule="auto"/>
              <w:jc w:val="right"/>
              <w:rPr>
                <w:szCs w:val="24"/>
              </w:rPr>
            </w:pPr>
            <w:r w:rsidRPr="00390716">
              <w:rPr>
                <w:szCs w:val="24"/>
              </w:rPr>
              <w:t>0</w:t>
            </w:r>
            <w:r w:rsidR="002E3D29">
              <w:rPr>
                <w:szCs w:val="24"/>
              </w:rPr>
              <w:t>.</w:t>
            </w:r>
            <w:r w:rsidRPr="00390716">
              <w:rPr>
                <w:szCs w:val="24"/>
              </w:rPr>
              <w:t>90</w:t>
            </w:r>
          </w:p>
        </w:tc>
        <w:tc>
          <w:tcPr>
            <w:tcW w:w="859" w:type="dxa"/>
            <w:tcBorders>
              <w:left w:val="nil"/>
              <w:right w:val="nil"/>
            </w:tcBorders>
          </w:tcPr>
          <w:p w14:paraId="136DE5A6" w14:textId="3F3507F8" w:rsidR="00E05E5D" w:rsidRPr="00390716" w:rsidRDefault="006D2F62" w:rsidP="00390716">
            <w:pPr>
              <w:spacing w:line="360" w:lineRule="auto"/>
              <w:jc w:val="right"/>
              <w:rPr>
                <w:szCs w:val="24"/>
              </w:rPr>
            </w:pPr>
            <w:r w:rsidRPr="00390716">
              <w:rPr>
                <w:szCs w:val="24"/>
              </w:rPr>
              <w:t>1</w:t>
            </w:r>
            <w:r w:rsidR="002E3D29">
              <w:rPr>
                <w:szCs w:val="24"/>
              </w:rPr>
              <w:t>.</w:t>
            </w:r>
            <w:r w:rsidRPr="00390716">
              <w:rPr>
                <w:szCs w:val="24"/>
              </w:rPr>
              <w:t>14</w:t>
            </w:r>
          </w:p>
        </w:tc>
        <w:tc>
          <w:tcPr>
            <w:tcW w:w="859" w:type="dxa"/>
            <w:tcBorders>
              <w:left w:val="nil"/>
            </w:tcBorders>
          </w:tcPr>
          <w:p w14:paraId="7A0FC155" w14:textId="654E1E84" w:rsidR="00E05E5D" w:rsidRPr="00390716" w:rsidRDefault="006D2F62" w:rsidP="00390716">
            <w:pPr>
              <w:spacing w:line="360" w:lineRule="auto"/>
              <w:jc w:val="right"/>
              <w:rPr>
                <w:szCs w:val="24"/>
              </w:rPr>
            </w:pPr>
            <w:r w:rsidRPr="00390716">
              <w:rPr>
                <w:szCs w:val="24"/>
              </w:rPr>
              <w:t>1</w:t>
            </w:r>
            <w:r w:rsidR="002E3D29">
              <w:rPr>
                <w:szCs w:val="24"/>
              </w:rPr>
              <w:t>.</w:t>
            </w:r>
            <w:r w:rsidRPr="00390716">
              <w:rPr>
                <w:szCs w:val="24"/>
              </w:rPr>
              <w:t>07</w:t>
            </w:r>
          </w:p>
        </w:tc>
      </w:tr>
    </w:tbl>
    <w:p w14:paraId="390EAEEF" w14:textId="77777777" w:rsidR="005E4CC5" w:rsidRPr="00390716" w:rsidRDefault="005E4CC5" w:rsidP="002C6610"/>
    <w:p w14:paraId="0359EA2F" w14:textId="7FCE1CE8" w:rsidR="005E4CC5" w:rsidRPr="00390716" w:rsidRDefault="005E4CC5" w:rsidP="00390716">
      <w:pPr>
        <w:spacing w:line="360" w:lineRule="auto"/>
        <w:rPr>
          <w:szCs w:val="24"/>
          <w:highlight w:val="yellow"/>
        </w:rPr>
      </w:pPr>
      <w:r w:rsidRPr="00390716">
        <w:rPr>
          <w:b/>
          <w:szCs w:val="24"/>
        </w:rPr>
        <w:t>Table 2</w:t>
      </w:r>
      <w:r w:rsidRPr="00390716">
        <w:rPr>
          <w:szCs w:val="24"/>
        </w:rPr>
        <w:t xml:space="preserve"> consists of number of reported cases of rape </w:t>
      </w:r>
      <w:r w:rsidR="00AF4809" w:rsidRPr="00390716">
        <w:rPr>
          <w:szCs w:val="24"/>
        </w:rPr>
        <w:t>2012</w:t>
      </w:r>
      <w:r w:rsidRPr="00390716">
        <w:rPr>
          <w:szCs w:val="24"/>
        </w:rPr>
        <w:t>–</w:t>
      </w:r>
      <w:r w:rsidR="00AF4809" w:rsidRPr="00390716">
        <w:rPr>
          <w:szCs w:val="24"/>
        </w:rPr>
        <w:t>2016</w:t>
      </w:r>
      <w:r w:rsidRPr="00390716">
        <w:rPr>
          <w:szCs w:val="24"/>
        </w:rPr>
        <w:t xml:space="preserve">. Statistics of rape in Sweden differ from the statistics in most other countries. Sweden applies a system of  </w:t>
      </w:r>
      <w:r w:rsidRPr="00390716">
        <w:rPr>
          <w:szCs w:val="24"/>
        </w:rPr>
        <w:lastRenderedPageBreak/>
        <w:t>expansive offense count, which means that if a woman arrives at a police station and reports having been raped several times by the same man on the same occasion or over a longer period of time, one offence is counted for each occasion that can be specified.</w:t>
      </w:r>
    </w:p>
    <w:p w14:paraId="2B79BB02" w14:textId="080AB8FB" w:rsidR="005E4CC5" w:rsidRPr="00390716" w:rsidRDefault="005E4CC5" w:rsidP="00390716">
      <w:pPr>
        <w:spacing w:line="360" w:lineRule="auto"/>
        <w:rPr>
          <w:szCs w:val="24"/>
          <w:highlight w:val="yellow"/>
        </w:rPr>
      </w:pPr>
      <w:r w:rsidRPr="00390716">
        <w:rPr>
          <w:szCs w:val="24"/>
        </w:rPr>
        <w:t>Also, the Swedish definition of rape differs from the definition in other countries. According to the new penal code on sexcrimes which was introduced April 1</w:t>
      </w:r>
      <w:r w:rsidRPr="00390716">
        <w:rPr>
          <w:szCs w:val="24"/>
          <w:vertAlign w:val="superscript"/>
        </w:rPr>
        <w:t>st</w:t>
      </w:r>
      <w:r w:rsidRPr="00390716">
        <w:rPr>
          <w:szCs w:val="24"/>
        </w:rPr>
        <w:t xml:space="preserve"> 2005, more deeds are now defined as rape, mainly deeds against victims who are in a helpless condition (for example i</w:t>
      </w:r>
      <w:r w:rsidR="004A4DF6" w:rsidRPr="00390716">
        <w:rPr>
          <w:szCs w:val="24"/>
        </w:rPr>
        <w:t>ntoxication, illness, physical injury, mental disturbance</w:t>
      </w:r>
      <w:r w:rsidRPr="00390716">
        <w:rPr>
          <w:szCs w:val="24"/>
        </w:rPr>
        <w:t xml:space="preserve"> or sleeping). These cases could be defined as rape even if they do not include threats or violence.</w:t>
      </w:r>
      <w:r w:rsidR="00C25B1F" w:rsidRPr="00390716">
        <w:rPr>
          <w:szCs w:val="24"/>
        </w:rPr>
        <w:t xml:space="preserve"> </w:t>
      </w:r>
      <w:r w:rsidR="00C25B1F" w:rsidRPr="00390716">
        <w:rPr>
          <w:szCs w:val="24"/>
          <w:lang w:val="en"/>
        </w:rPr>
        <w:t>As from 1 July 2013, the sex offence legislation was again made tougher; among other things rape was expanded to include cases where the victim reacts passively.</w:t>
      </w:r>
    </w:p>
    <w:p w14:paraId="7807FC76" w14:textId="76807ECA" w:rsidR="002C6610" w:rsidRPr="00390716" w:rsidRDefault="005E4CC5" w:rsidP="00390716">
      <w:pPr>
        <w:spacing w:line="360" w:lineRule="auto"/>
        <w:rPr>
          <w:szCs w:val="24"/>
        </w:rPr>
      </w:pPr>
      <w:r w:rsidRPr="00390716">
        <w:rPr>
          <w:szCs w:val="24"/>
        </w:rPr>
        <w:t>A new classification of crime, rape against children (under 15 years of age), was also introduced April 1</w:t>
      </w:r>
      <w:r w:rsidRPr="00390716">
        <w:rPr>
          <w:szCs w:val="24"/>
          <w:vertAlign w:val="superscript"/>
        </w:rPr>
        <w:t>st</w:t>
      </w:r>
      <w:r w:rsidR="004A4DF6" w:rsidRPr="00390716">
        <w:rPr>
          <w:szCs w:val="24"/>
        </w:rPr>
        <w:t xml:space="preserve"> 2005, which criminalises the most serious</w:t>
      </w:r>
      <w:r w:rsidRPr="00390716">
        <w:rPr>
          <w:szCs w:val="24"/>
        </w:rPr>
        <w:t xml:space="preserve"> sexual acts against a child. A person who has intercourse or performs another similar sex act with a child under 15 years is guilty of rape against a child, even if the act do not include threats or violence.</w:t>
      </w:r>
    </w:p>
    <w:p w14:paraId="656D38AB" w14:textId="65AF35D8" w:rsidR="00F33614" w:rsidRPr="00390716" w:rsidRDefault="00F33614" w:rsidP="00390716">
      <w:pPr>
        <w:spacing w:line="360" w:lineRule="auto"/>
        <w:rPr>
          <w:szCs w:val="24"/>
        </w:rPr>
      </w:pPr>
      <w:r w:rsidRPr="00390716">
        <w:rPr>
          <w:szCs w:val="24"/>
        </w:rPr>
        <w:t>Table 2. Number of reported cases and rate (per 100</w:t>
      </w:r>
      <w:r w:rsidR="001E7BD2" w:rsidRPr="00482A3A">
        <w:t> </w:t>
      </w:r>
      <w:r w:rsidRPr="00390716">
        <w:rPr>
          <w:szCs w:val="24"/>
        </w:rPr>
        <w:t>000 persons) of rape 2012–2016.</w:t>
      </w:r>
    </w:p>
    <w:tbl>
      <w:tblPr>
        <w:tblStyle w:val="TableGrid"/>
        <w:tblW w:w="9512" w:type="dxa"/>
        <w:tblLook w:val="04A0" w:firstRow="1" w:lastRow="0" w:firstColumn="1" w:lastColumn="0" w:noHBand="0" w:noVBand="1"/>
      </w:tblPr>
      <w:tblGrid>
        <w:gridCol w:w="2440"/>
        <w:gridCol w:w="707"/>
        <w:gridCol w:w="707"/>
        <w:gridCol w:w="707"/>
        <w:gridCol w:w="707"/>
        <w:gridCol w:w="708"/>
        <w:gridCol w:w="707"/>
        <w:gridCol w:w="707"/>
        <w:gridCol w:w="707"/>
        <w:gridCol w:w="707"/>
        <w:gridCol w:w="708"/>
      </w:tblGrid>
      <w:tr w:rsidR="00AF4809" w:rsidRPr="00390716" w14:paraId="2BB72ACA" w14:textId="77777777" w:rsidTr="00CF4453">
        <w:trPr>
          <w:trHeight w:val="165"/>
        </w:trPr>
        <w:tc>
          <w:tcPr>
            <w:tcW w:w="2440" w:type="dxa"/>
            <w:tcBorders>
              <w:bottom w:val="single" w:sz="4" w:space="0" w:color="auto"/>
            </w:tcBorders>
          </w:tcPr>
          <w:p w14:paraId="2A23F76D" w14:textId="77777777" w:rsidR="00AF4809" w:rsidRPr="00390716" w:rsidRDefault="00AF4809" w:rsidP="00501B59">
            <w:pPr>
              <w:jc w:val="center"/>
              <w:rPr>
                <w:b/>
                <w:sz w:val="16"/>
                <w:szCs w:val="16"/>
              </w:rPr>
            </w:pPr>
          </w:p>
        </w:tc>
        <w:tc>
          <w:tcPr>
            <w:tcW w:w="3536" w:type="dxa"/>
            <w:gridSpan w:val="5"/>
            <w:tcBorders>
              <w:bottom w:val="single" w:sz="4" w:space="0" w:color="auto"/>
            </w:tcBorders>
          </w:tcPr>
          <w:p w14:paraId="40D7DB60" w14:textId="77777777" w:rsidR="00AF4809" w:rsidRPr="00390716" w:rsidRDefault="00AF4809" w:rsidP="00134899">
            <w:pPr>
              <w:jc w:val="center"/>
              <w:rPr>
                <w:b/>
                <w:sz w:val="16"/>
                <w:szCs w:val="16"/>
              </w:rPr>
            </w:pPr>
            <w:r w:rsidRPr="00390716">
              <w:rPr>
                <w:b/>
                <w:sz w:val="16"/>
                <w:szCs w:val="16"/>
              </w:rPr>
              <w:t xml:space="preserve">Number of </w:t>
            </w:r>
            <w:r w:rsidR="00134899" w:rsidRPr="00390716">
              <w:rPr>
                <w:b/>
                <w:sz w:val="16"/>
                <w:szCs w:val="16"/>
              </w:rPr>
              <w:t>reported</w:t>
            </w:r>
            <w:r w:rsidRPr="00390716">
              <w:rPr>
                <w:b/>
                <w:sz w:val="16"/>
                <w:szCs w:val="16"/>
              </w:rPr>
              <w:t xml:space="preserve"> cases</w:t>
            </w:r>
          </w:p>
        </w:tc>
        <w:tc>
          <w:tcPr>
            <w:tcW w:w="3536" w:type="dxa"/>
            <w:gridSpan w:val="5"/>
            <w:tcBorders>
              <w:bottom w:val="single" w:sz="4" w:space="0" w:color="auto"/>
            </w:tcBorders>
          </w:tcPr>
          <w:p w14:paraId="3407D65B" w14:textId="5B67189F" w:rsidR="00AF4809" w:rsidRPr="00390716" w:rsidRDefault="00AF4809" w:rsidP="00501B59">
            <w:pPr>
              <w:jc w:val="center"/>
              <w:rPr>
                <w:b/>
                <w:sz w:val="16"/>
                <w:szCs w:val="16"/>
              </w:rPr>
            </w:pPr>
            <w:r w:rsidRPr="00390716">
              <w:rPr>
                <w:b/>
                <w:sz w:val="16"/>
                <w:szCs w:val="16"/>
              </w:rPr>
              <w:t>Rate/100,000</w:t>
            </w:r>
          </w:p>
        </w:tc>
      </w:tr>
      <w:tr w:rsidR="00CF4453" w:rsidRPr="00390716" w14:paraId="4C6E5871" w14:textId="77777777" w:rsidTr="00CF4453">
        <w:trPr>
          <w:trHeight w:val="171"/>
        </w:trPr>
        <w:tc>
          <w:tcPr>
            <w:tcW w:w="2440" w:type="dxa"/>
            <w:tcBorders>
              <w:bottom w:val="single" w:sz="4" w:space="0" w:color="auto"/>
              <w:right w:val="nil"/>
            </w:tcBorders>
          </w:tcPr>
          <w:p w14:paraId="2CF15708" w14:textId="77777777" w:rsidR="00AF4809" w:rsidRPr="00390716" w:rsidRDefault="00AF4809" w:rsidP="00501B59">
            <w:pPr>
              <w:jc w:val="right"/>
              <w:rPr>
                <w:b/>
                <w:sz w:val="16"/>
                <w:szCs w:val="16"/>
              </w:rPr>
            </w:pPr>
          </w:p>
        </w:tc>
        <w:tc>
          <w:tcPr>
            <w:tcW w:w="707" w:type="dxa"/>
            <w:tcBorders>
              <w:bottom w:val="single" w:sz="4" w:space="0" w:color="auto"/>
              <w:right w:val="nil"/>
            </w:tcBorders>
          </w:tcPr>
          <w:p w14:paraId="41A4AAF8" w14:textId="77777777" w:rsidR="00AF4809" w:rsidRPr="00390716" w:rsidRDefault="00AF4809" w:rsidP="00501B59">
            <w:pPr>
              <w:jc w:val="right"/>
              <w:rPr>
                <w:b/>
                <w:sz w:val="16"/>
                <w:szCs w:val="16"/>
              </w:rPr>
            </w:pPr>
            <w:r w:rsidRPr="00390716">
              <w:rPr>
                <w:b/>
                <w:sz w:val="16"/>
                <w:szCs w:val="16"/>
              </w:rPr>
              <w:t>2012</w:t>
            </w:r>
          </w:p>
        </w:tc>
        <w:tc>
          <w:tcPr>
            <w:tcW w:w="707" w:type="dxa"/>
            <w:tcBorders>
              <w:left w:val="nil"/>
              <w:bottom w:val="single" w:sz="4" w:space="0" w:color="auto"/>
              <w:right w:val="nil"/>
            </w:tcBorders>
          </w:tcPr>
          <w:p w14:paraId="653FB67F" w14:textId="77777777" w:rsidR="00AF4809" w:rsidRPr="00390716" w:rsidRDefault="00AF4809" w:rsidP="00501B59">
            <w:pPr>
              <w:jc w:val="right"/>
              <w:rPr>
                <w:b/>
                <w:sz w:val="16"/>
                <w:szCs w:val="16"/>
              </w:rPr>
            </w:pPr>
            <w:r w:rsidRPr="00390716">
              <w:rPr>
                <w:b/>
                <w:sz w:val="16"/>
                <w:szCs w:val="16"/>
              </w:rPr>
              <w:t>2013</w:t>
            </w:r>
          </w:p>
        </w:tc>
        <w:tc>
          <w:tcPr>
            <w:tcW w:w="707" w:type="dxa"/>
            <w:tcBorders>
              <w:left w:val="nil"/>
              <w:bottom w:val="single" w:sz="4" w:space="0" w:color="auto"/>
              <w:right w:val="nil"/>
            </w:tcBorders>
          </w:tcPr>
          <w:p w14:paraId="58490E23" w14:textId="77777777" w:rsidR="00AF4809" w:rsidRPr="00390716" w:rsidRDefault="00AF4809" w:rsidP="00501B59">
            <w:pPr>
              <w:jc w:val="right"/>
              <w:rPr>
                <w:b/>
                <w:sz w:val="16"/>
                <w:szCs w:val="16"/>
              </w:rPr>
            </w:pPr>
            <w:r w:rsidRPr="00390716">
              <w:rPr>
                <w:b/>
                <w:sz w:val="16"/>
                <w:szCs w:val="16"/>
              </w:rPr>
              <w:t>2014</w:t>
            </w:r>
          </w:p>
        </w:tc>
        <w:tc>
          <w:tcPr>
            <w:tcW w:w="707" w:type="dxa"/>
            <w:tcBorders>
              <w:left w:val="nil"/>
              <w:bottom w:val="single" w:sz="4" w:space="0" w:color="auto"/>
              <w:right w:val="nil"/>
            </w:tcBorders>
          </w:tcPr>
          <w:p w14:paraId="05B0330E" w14:textId="77777777" w:rsidR="00AF4809" w:rsidRPr="00390716" w:rsidRDefault="00AF4809" w:rsidP="00501B59">
            <w:pPr>
              <w:jc w:val="right"/>
              <w:rPr>
                <w:b/>
                <w:sz w:val="16"/>
                <w:szCs w:val="16"/>
              </w:rPr>
            </w:pPr>
            <w:r w:rsidRPr="00390716">
              <w:rPr>
                <w:b/>
                <w:sz w:val="16"/>
                <w:szCs w:val="16"/>
              </w:rPr>
              <w:t>2015</w:t>
            </w:r>
          </w:p>
        </w:tc>
        <w:tc>
          <w:tcPr>
            <w:tcW w:w="708" w:type="dxa"/>
            <w:tcBorders>
              <w:left w:val="nil"/>
              <w:bottom w:val="single" w:sz="4" w:space="0" w:color="auto"/>
            </w:tcBorders>
          </w:tcPr>
          <w:p w14:paraId="53A3477F" w14:textId="77777777" w:rsidR="00AF4809" w:rsidRPr="00390716" w:rsidRDefault="00AF4809" w:rsidP="00501B59">
            <w:pPr>
              <w:jc w:val="right"/>
              <w:rPr>
                <w:b/>
                <w:sz w:val="16"/>
                <w:szCs w:val="16"/>
              </w:rPr>
            </w:pPr>
            <w:r w:rsidRPr="00390716">
              <w:rPr>
                <w:b/>
                <w:sz w:val="16"/>
                <w:szCs w:val="16"/>
              </w:rPr>
              <w:t>2016</w:t>
            </w:r>
          </w:p>
        </w:tc>
        <w:tc>
          <w:tcPr>
            <w:tcW w:w="707" w:type="dxa"/>
            <w:tcBorders>
              <w:bottom w:val="single" w:sz="4" w:space="0" w:color="auto"/>
              <w:right w:val="nil"/>
            </w:tcBorders>
          </w:tcPr>
          <w:p w14:paraId="39FAC1CE" w14:textId="77777777" w:rsidR="00AF4809" w:rsidRPr="00390716" w:rsidRDefault="00AF4809" w:rsidP="00501B59">
            <w:pPr>
              <w:jc w:val="right"/>
              <w:rPr>
                <w:b/>
                <w:sz w:val="16"/>
                <w:szCs w:val="16"/>
              </w:rPr>
            </w:pPr>
            <w:r w:rsidRPr="00390716">
              <w:rPr>
                <w:b/>
                <w:sz w:val="16"/>
                <w:szCs w:val="16"/>
              </w:rPr>
              <w:t>2012</w:t>
            </w:r>
          </w:p>
        </w:tc>
        <w:tc>
          <w:tcPr>
            <w:tcW w:w="707" w:type="dxa"/>
            <w:tcBorders>
              <w:left w:val="nil"/>
              <w:bottom w:val="single" w:sz="4" w:space="0" w:color="auto"/>
              <w:right w:val="nil"/>
            </w:tcBorders>
          </w:tcPr>
          <w:p w14:paraId="63E9E08A" w14:textId="77777777" w:rsidR="00AF4809" w:rsidRPr="00390716" w:rsidRDefault="00AF4809" w:rsidP="00501B59">
            <w:pPr>
              <w:jc w:val="right"/>
              <w:rPr>
                <w:b/>
                <w:sz w:val="16"/>
                <w:szCs w:val="16"/>
              </w:rPr>
            </w:pPr>
            <w:r w:rsidRPr="00390716">
              <w:rPr>
                <w:b/>
                <w:sz w:val="16"/>
                <w:szCs w:val="16"/>
              </w:rPr>
              <w:t>2013</w:t>
            </w:r>
          </w:p>
        </w:tc>
        <w:tc>
          <w:tcPr>
            <w:tcW w:w="707" w:type="dxa"/>
            <w:tcBorders>
              <w:left w:val="nil"/>
              <w:bottom w:val="single" w:sz="4" w:space="0" w:color="auto"/>
              <w:right w:val="nil"/>
            </w:tcBorders>
          </w:tcPr>
          <w:p w14:paraId="1E57ECC5" w14:textId="77777777" w:rsidR="00AF4809" w:rsidRPr="00390716" w:rsidRDefault="00AF4809" w:rsidP="00501B59">
            <w:pPr>
              <w:jc w:val="right"/>
              <w:rPr>
                <w:b/>
                <w:sz w:val="16"/>
                <w:szCs w:val="16"/>
              </w:rPr>
            </w:pPr>
            <w:r w:rsidRPr="00390716">
              <w:rPr>
                <w:b/>
                <w:sz w:val="16"/>
                <w:szCs w:val="16"/>
              </w:rPr>
              <w:t>2014</w:t>
            </w:r>
          </w:p>
        </w:tc>
        <w:tc>
          <w:tcPr>
            <w:tcW w:w="707" w:type="dxa"/>
            <w:tcBorders>
              <w:left w:val="nil"/>
              <w:bottom w:val="single" w:sz="4" w:space="0" w:color="auto"/>
              <w:right w:val="nil"/>
            </w:tcBorders>
          </w:tcPr>
          <w:p w14:paraId="2E2304DA" w14:textId="77777777" w:rsidR="00AF4809" w:rsidRPr="00390716" w:rsidRDefault="00AF4809" w:rsidP="00501B59">
            <w:pPr>
              <w:jc w:val="right"/>
              <w:rPr>
                <w:b/>
                <w:sz w:val="16"/>
                <w:szCs w:val="16"/>
              </w:rPr>
            </w:pPr>
            <w:r w:rsidRPr="00390716">
              <w:rPr>
                <w:b/>
                <w:sz w:val="16"/>
                <w:szCs w:val="16"/>
              </w:rPr>
              <w:t>2015</w:t>
            </w:r>
          </w:p>
        </w:tc>
        <w:tc>
          <w:tcPr>
            <w:tcW w:w="708" w:type="dxa"/>
            <w:tcBorders>
              <w:left w:val="nil"/>
              <w:bottom w:val="single" w:sz="4" w:space="0" w:color="auto"/>
            </w:tcBorders>
          </w:tcPr>
          <w:p w14:paraId="107DFD62" w14:textId="77777777" w:rsidR="00AF4809" w:rsidRPr="00390716" w:rsidRDefault="00AF4809" w:rsidP="00501B59">
            <w:pPr>
              <w:jc w:val="right"/>
              <w:rPr>
                <w:b/>
                <w:sz w:val="16"/>
                <w:szCs w:val="16"/>
              </w:rPr>
            </w:pPr>
            <w:r w:rsidRPr="00390716">
              <w:rPr>
                <w:b/>
                <w:sz w:val="16"/>
                <w:szCs w:val="16"/>
              </w:rPr>
              <w:t>2016</w:t>
            </w:r>
          </w:p>
        </w:tc>
      </w:tr>
      <w:tr w:rsidR="00CF4453" w:rsidRPr="00390716" w14:paraId="6C1C5632" w14:textId="77777777" w:rsidTr="00CF4453">
        <w:trPr>
          <w:trHeight w:val="273"/>
        </w:trPr>
        <w:tc>
          <w:tcPr>
            <w:tcW w:w="2440" w:type="dxa"/>
            <w:tcBorders>
              <w:right w:val="nil"/>
            </w:tcBorders>
          </w:tcPr>
          <w:p w14:paraId="4043B799" w14:textId="77777777" w:rsidR="003867C1" w:rsidRPr="00390716" w:rsidRDefault="003867C1" w:rsidP="003867C1">
            <w:pPr>
              <w:rPr>
                <w:b/>
                <w:sz w:val="16"/>
                <w:szCs w:val="16"/>
              </w:rPr>
            </w:pPr>
            <w:r w:rsidRPr="00390716">
              <w:rPr>
                <w:b/>
                <w:sz w:val="16"/>
                <w:szCs w:val="16"/>
              </w:rPr>
              <w:t>Total</w:t>
            </w:r>
          </w:p>
        </w:tc>
        <w:tc>
          <w:tcPr>
            <w:tcW w:w="707" w:type="dxa"/>
            <w:tcBorders>
              <w:right w:val="nil"/>
            </w:tcBorders>
          </w:tcPr>
          <w:p w14:paraId="00E74C8A" w14:textId="00F59DAD" w:rsidR="00AF4809" w:rsidRPr="00390716" w:rsidRDefault="008C1475" w:rsidP="00501B59">
            <w:pPr>
              <w:jc w:val="right"/>
              <w:rPr>
                <w:sz w:val="16"/>
                <w:szCs w:val="16"/>
              </w:rPr>
            </w:pPr>
            <w:r w:rsidRPr="00390716">
              <w:rPr>
                <w:sz w:val="16"/>
                <w:szCs w:val="16"/>
              </w:rPr>
              <w:t>6</w:t>
            </w:r>
            <w:r w:rsidR="002E3D29">
              <w:rPr>
                <w:sz w:val="16"/>
                <w:szCs w:val="16"/>
              </w:rPr>
              <w:t xml:space="preserve"> </w:t>
            </w:r>
            <w:r w:rsidRPr="00390716">
              <w:rPr>
                <w:sz w:val="16"/>
                <w:szCs w:val="16"/>
              </w:rPr>
              <w:t>324</w:t>
            </w:r>
          </w:p>
        </w:tc>
        <w:tc>
          <w:tcPr>
            <w:tcW w:w="707" w:type="dxa"/>
            <w:tcBorders>
              <w:left w:val="nil"/>
              <w:right w:val="nil"/>
            </w:tcBorders>
          </w:tcPr>
          <w:p w14:paraId="44700973" w14:textId="69AEA2A7" w:rsidR="00AF4809" w:rsidRPr="00390716" w:rsidRDefault="008C1475" w:rsidP="00501B59">
            <w:pPr>
              <w:jc w:val="right"/>
              <w:rPr>
                <w:sz w:val="16"/>
                <w:szCs w:val="16"/>
              </w:rPr>
            </w:pPr>
            <w:r w:rsidRPr="00390716">
              <w:rPr>
                <w:sz w:val="16"/>
                <w:szCs w:val="16"/>
              </w:rPr>
              <w:t>6</w:t>
            </w:r>
            <w:r w:rsidR="002E3D29">
              <w:rPr>
                <w:sz w:val="16"/>
                <w:szCs w:val="16"/>
              </w:rPr>
              <w:t xml:space="preserve"> </w:t>
            </w:r>
            <w:r w:rsidRPr="00390716">
              <w:rPr>
                <w:sz w:val="16"/>
                <w:szCs w:val="16"/>
              </w:rPr>
              <w:t>017</w:t>
            </w:r>
          </w:p>
        </w:tc>
        <w:tc>
          <w:tcPr>
            <w:tcW w:w="707" w:type="dxa"/>
            <w:tcBorders>
              <w:left w:val="nil"/>
              <w:right w:val="nil"/>
            </w:tcBorders>
          </w:tcPr>
          <w:p w14:paraId="192746EA" w14:textId="6BA2D255" w:rsidR="00AF4809" w:rsidRPr="00390716" w:rsidRDefault="008C1475" w:rsidP="00501B59">
            <w:pPr>
              <w:jc w:val="right"/>
              <w:rPr>
                <w:sz w:val="16"/>
                <w:szCs w:val="16"/>
              </w:rPr>
            </w:pPr>
            <w:r w:rsidRPr="00390716">
              <w:rPr>
                <w:sz w:val="16"/>
                <w:szCs w:val="16"/>
              </w:rPr>
              <w:t>6</w:t>
            </w:r>
            <w:r w:rsidR="002E3D29">
              <w:rPr>
                <w:sz w:val="16"/>
                <w:szCs w:val="16"/>
              </w:rPr>
              <w:t xml:space="preserve"> </w:t>
            </w:r>
            <w:r w:rsidRPr="00390716">
              <w:rPr>
                <w:sz w:val="16"/>
                <w:szCs w:val="16"/>
              </w:rPr>
              <w:t>697</w:t>
            </w:r>
          </w:p>
        </w:tc>
        <w:tc>
          <w:tcPr>
            <w:tcW w:w="707" w:type="dxa"/>
            <w:tcBorders>
              <w:left w:val="nil"/>
              <w:right w:val="nil"/>
            </w:tcBorders>
          </w:tcPr>
          <w:p w14:paraId="12D83E8D" w14:textId="606C013C" w:rsidR="00AF4809" w:rsidRPr="00390716" w:rsidRDefault="008C1475" w:rsidP="00501B59">
            <w:pPr>
              <w:jc w:val="right"/>
              <w:rPr>
                <w:sz w:val="16"/>
                <w:szCs w:val="16"/>
              </w:rPr>
            </w:pPr>
            <w:r w:rsidRPr="00390716">
              <w:rPr>
                <w:sz w:val="16"/>
                <w:szCs w:val="16"/>
              </w:rPr>
              <w:t>5</w:t>
            </w:r>
            <w:r w:rsidR="002E3D29">
              <w:rPr>
                <w:sz w:val="16"/>
                <w:szCs w:val="16"/>
              </w:rPr>
              <w:t xml:space="preserve"> </w:t>
            </w:r>
            <w:r w:rsidRPr="00390716">
              <w:rPr>
                <w:sz w:val="16"/>
                <w:szCs w:val="16"/>
              </w:rPr>
              <w:t>918</w:t>
            </w:r>
          </w:p>
        </w:tc>
        <w:tc>
          <w:tcPr>
            <w:tcW w:w="708" w:type="dxa"/>
            <w:tcBorders>
              <w:left w:val="nil"/>
            </w:tcBorders>
          </w:tcPr>
          <w:p w14:paraId="0CE45BE7" w14:textId="2A784C77" w:rsidR="00AF4809" w:rsidRPr="00390716" w:rsidRDefault="008C1475" w:rsidP="00501B59">
            <w:pPr>
              <w:jc w:val="right"/>
              <w:rPr>
                <w:sz w:val="16"/>
                <w:szCs w:val="16"/>
              </w:rPr>
            </w:pPr>
            <w:r w:rsidRPr="00390716">
              <w:rPr>
                <w:sz w:val="16"/>
                <w:szCs w:val="16"/>
              </w:rPr>
              <w:t>6</w:t>
            </w:r>
            <w:r w:rsidR="002E3D29">
              <w:rPr>
                <w:sz w:val="16"/>
                <w:szCs w:val="16"/>
              </w:rPr>
              <w:t xml:space="preserve"> </w:t>
            </w:r>
            <w:r w:rsidRPr="00390716">
              <w:rPr>
                <w:sz w:val="16"/>
                <w:szCs w:val="16"/>
              </w:rPr>
              <w:t>715</w:t>
            </w:r>
          </w:p>
        </w:tc>
        <w:tc>
          <w:tcPr>
            <w:tcW w:w="707" w:type="dxa"/>
            <w:tcBorders>
              <w:right w:val="nil"/>
            </w:tcBorders>
          </w:tcPr>
          <w:p w14:paraId="2FA654A2" w14:textId="77777777" w:rsidR="00AF4809" w:rsidRPr="00390716" w:rsidRDefault="008C1475" w:rsidP="00501B59">
            <w:pPr>
              <w:jc w:val="right"/>
              <w:rPr>
                <w:sz w:val="16"/>
                <w:szCs w:val="16"/>
              </w:rPr>
            </w:pPr>
            <w:r w:rsidRPr="00390716">
              <w:rPr>
                <w:sz w:val="16"/>
                <w:szCs w:val="16"/>
              </w:rPr>
              <w:t>66</w:t>
            </w:r>
          </w:p>
        </w:tc>
        <w:tc>
          <w:tcPr>
            <w:tcW w:w="707" w:type="dxa"/>
            <w:tcBorders>
              <w:left w:val="nil"/>
              <w:right w:val="nil"/>
            </w:tcBorders>
          </w:tcPr>
          <w:p w14:paraId="1B0988AC" w14:textId="77777777" w:rsidR="00AF4809" w:rsidRPr="00390716" w:rsidRDefault="008C1475" w:rsidP="00501B59">
            <w:pPr>
              <w:jc w:val="right"/>
              <w:rPr>
                <w:sz w:val="16"/>
                <w:szCs w:val="16"/>
              </w:rPr>
            </w:pPr>
            <w:r w:rsidRPr="00390716">
              <w:rPr>
                <w:sz w:val="16"/>
                <w:szCs w:val="16"/>
              </w:rPr>
              <w:t>63</w:t>
            </w:r>
          </w:p>
        </w:tc>
        <w:tc>
          <w:tcPr>
            <w:tcW w:w="707" w:type="dxa"/>
            <w:tcBorders>
              <w:left w:val="nil"/>
              <w:right w:val="nil"/>
            </w:tcBorders>
          </w:tcPr>
          <w:p w14:paraId="57CCDC57" w14:textId="77777777" w:rsidR="00AF4809" w:rsidRPr="00390716" w:rsidRDefault="008C1475" w:rsidP="00501B59">
            <w:pPr>
              <w:jc w:val="right"/>
              <w:rPr>
                <w:sz w:val="16"/>
                <w:szCs w:val="16"/>
              </w:rPr>
            </w:pPr>
            <w:r w:rsidRPr="00390716">
              <w:rPr>
                <w:sz w:val="16"/>
                <w:szCs w:val="16"/>
              </w:rPr>
              <w:t>69</w:t>
            </w:r>
          </w:p>
        </w:tc>
        <w:tc>
          <w:tcPr>
            <w:tcW w:w="707" w:type="dxa"/>
            <w:tcBorders>
              <w:left w:val="nil"/>
              <w:right w:val="nil"/>
            </w:tcBorders>
          </w:tcPr>
          <w:p w14:paraId="692DD5BC" w14:textId="77777777" w:rsidR="00AF4809" w:rsidRPr="00390716" w:rsidRDefault="008C1475" w:rsidP="00501B59">
            <w:pPr>
              <w:jc w:val="right"/>
              <w:rPr>
                <w:sz w:val="16"/>
                <w:szCs w:val="16"/>
              </w:rPr>
            </w:pPr>
            <w:r w:rsidRPr="00390716">
              <w:rPr>
                <w:sz w:val="16"/>
                <w:szCs w:val="16"/>
              </w:rPr>
              <w:t>60</w:t>
            </w:r>
          </w:p>
        </w:tc>
        <w:tc>
          <w:tcPr>
            <w:tcW w:w="708" w:type="dxa"/>
            <w:tcBorders>
              <w:left w:val="nil"/>
            </w:tcBorders>
          </w:tcPr>
          <w:p w14:paraId="1E6D8F3A" w14:textId="77777777" w:rsidR="00AF4809" w:rsidRPr="00390716" w:rsidRDefault="008C1475" w:rsidP="00501B59">
            <w:pPr>
              <w:jc w:val="right"/>
              <w:rPr>
                <w:sz w:val="16"/>
                <w:szCs w:val="16"/>
              </w:rPr>
            </w:pPr>
            <w:r w:rsidRPr="00390716">
              <w:rPr>
                <w:sz w:val="16"/>
                <w:szCs w:val="16"/>
              </w:rPr>
              <w:t>68</w:t>
            </w:r>
          </w:p>
        </w:tc>
      </w:tr>
      <w:tr w:rsidR="00CE7385" w:rsidRPr="00390716" w14:paraId="74E169DE" w14:textId="77777777" w:rsidTr="00CF4453">
        <w:trPr>
          <w:trHeight w:val="273"/>
        </w:trPr>
        <w:tc>
          <w:tcPr>
            <w:tcW w:w="2440" w:type="dxa"/>
            <w:tcBorders>
              <w:right w:val="nil"/>
            </w:tcBorders>
          </w:tcPr>
          <w:p w14:paraId="1623A9DD" w14:textId="77777777" w:rsidR="00CE7385" w:rsidRPr="00390716" w:rsidRDefault="00CE7385" w:rsidP="008C1475">
            <w:pPr>
              <w:rPr>
                <w:sz w:val="16"/>
                <w:szCs w:val="16"/>
              </w:rPr>
            </w:pPr>
            <w:r w:rsidRPr="00390716">
              <w:rPr>
                <w:sz w:val="16"/>
                <w:szCs w:val="16"/>
              </w:rPr>
              <w:lastRenderedPageBreak/>
              <w:t>Against person under 15 years</w:t>
            </w:r>
          </w:p>
        </w:tc>
        <w:tc>
          <w:tcPr>
            <w:tcW w:w="707" w:type="dxa"/>
            <w:tcBorders>
              <w:right w:val="nil"/>
            </w:tcBorders>
          </w:tcPr>
          <w:p w14:paraId="713833C3" w14:textId="641A39C2" w:rsidR="00CE7385" w:rsidRPr="00390716" w:rsidRDefault="00CE7385" w:rsidP="00501B59">
            <w:pPr>
              <w:jc w:val="right"/>
              <w:rPr>
                <w:sz w:val="16"/>
                <w:szCs w:val="16"/>
              </w:rPr>
            </w:pPr>
            <w:r w:rsidRPr="00390716">
              <w:rPr>
                <w:sz w:val="16"/>
                <w:szCs w:val="16"/>
              </w:rPr>
              <w:t>2</w:t>
            </w:r>
            <w:r w:rsidR="002E3D29">
              <w:rPr>
                <w:sz w:val="16"/>
                <w:szCs w:val="16"/>
              </w:rPr>
              <w:t xml:space="preserve"> </w:t>
            </w:r>
            <w:r w:rsidRPr="00390716">
              <w:rPr>
                <w:sz w:val="16"/>
                <w:szCs w:val="16"/>
              </w:rPr>
              <w:t>065</w:t>
            </w:r>
          </w:p>
        </w:tc>
        <w:tc>
          <w:tcPr>
            <w:tcW w:w="707" w:type="dxa"/>
            <w:tcBorders>
              <w:left w:val="nil"/>
              <w:right w:val="nil"/>
            </w:tcBorders>
          </w:tcPr>
          <w:p w14:paraId="1426ADB0" w14:textId="5D26C115" w:rsidR="00CE7385" w:rsidRPr="00390716" w:rsidRDefault="00CE7385" w:rsidP="00501B59">
            <w:pPr>
              <w:jc w:val="right"/>
              <w:rPr>
                <w:sz w:val="16"/>
                <w:szCs w:val="16"/>
              </w:rPr>
            </w:pPr>
            <w:r w:rsidRPr="00390716">
              <w:rPr>
                <w:sz w:val="16"/>
                <w:szCs w:val="16"/>
              </w:rPr>
              <w:t>1</w:t>
            </w:r>
            <w:r w:rsidR="002E3D29">
              <w:rPr>
                <w:sz w:val="16"/>
                <w:szCs w:val="16"/>
              </w:rPr>
              <w:t xml:space="preserve"> </w:t>
            </w:r>
            <w:r w:rsidRPr="00390716">
              <w:rPr>
                <w:sz w:val="16"/>
                <w:szCs w:val="16"/>
              </w:rPr>
              <w:t>934</w:t>
            </w:r>
          </w:p>
        </w:tc>
        <w:tc>
          <w:tcPr>
            <w:tcW w:w="707" w:type="dxa"/>
            <w:tcBorders>
              <w:left w:val="nil"/>
              <w:right w:val="nil"/>
            </w:tcBorders>
          </w:tcPr>
          <w:p w14:paraId="2AE1F75B" w14:textId="32CA3B44" w:rsidR="00CE7385" w:rsidRPr="00390716" w:rsidRDefault="00CE7385" w:rsidP="00501B59">
            <w:pPr>
              <w:jc w:val="right"/>
              <w:rPr>
                <w:sz w:val="16"/>
                <w:szCs w:val="16"/>
              </w:rPr>
            </w:pPr>
            <w:r w:rsidRPr="00390716">
              <w:rPr>
                <w:sz w:val="16"/>
                <w:szCs w:val="16"/>
              </w:rPr>
              <w:t>2</w:t>
            </w:r>
            <w:r w:rsidR="002E3D29">
              <w:rPr>
                <w:sz w:val="16"/>
                <w:szCs w:val="16"/>
              </w:rPr>
              <w:t xml:space="preserve"> </w:t>
            </w:r>
            <w:r w:rsidRPr="00390716">
              <w:rPr>
                <w:sz w:val="16"/>
                <w:szCs w:val="16"/>
              </w:rPr>
              <w:t>271</w:t>
            </w:r>
          </w:p>
        </w:tc>
        <w:tc>
          <w:tcPr>
            <w:tcW w:w="707" w:type="dxa"/>
            <w:tcBorders>
              <w:left w:val="nil"/>
              <w:right w:val="nil"/>
            </w:tcBorders>
          </w:tcPr>
          <w:p w14:paraId="39DB1D4C" w14:textId="1350641E" w:rsidR="00CE7385" w:rsidRPr="00390716" w:rsidRDefault="00CE7385" w:rsidP="00501B59">
            <w:pPr>
              <w:jc w:val="right"/>
              <w:rPr>
                <w:sz w:val="16"/>
                <w:szCs w:val="16"/>
              </w:rPr>
            </w:pPr>
            <w:r w:rsidRPr="00390716">
              <w:rPr>
                <w:sz w:val="16"/>
                <w:szCs w:val="16"/>
              </w:rPr>
              <w:t>1</w:t>
            </w:r>
            <w:r w:rsidR="002E3D29">
              <w:rPr>
                <w:sz w:val="16"/>
                <w:szCs w:val="16"/>
              </w:rPr>
              <w:t xml:space="preserve"> </w:t>
            </w:r>
            <w:r w:rsidRPr="00390716">
              <w:rPr>
                <w:sz w:val="16"/>
                <w:szCs w:val="16"/>
              </w:rPr>
              <w:t>751</w:t>
            </w:r>
          </w:p>
        </w:tc>
        <w:tc>
          <w:tcPr>
            <w:tcW w:w="708" w:type="dxa"/>
            <w:tcBorders>
              <w:left w:val="nil"/>
            </w:tcBorders>
          </w:tcPr>
          <w:p w14:paraId="25FFD224" w14:textId="0E1D8029" w:rsidR="00CE7385" w:rsidRPr="00390716" w:rsidRDefault="00CE7385" w:rsidP="00501B59">
            <w:pPr>
              <w:jc w:val="right"/>
              <w:rPr>
                <w:sz w:val="16"/>
                <w:szCs w:val="16"/>
              </w:rPr>
            </w:pPr>
            <w:r w:rsidRPr="00390716">
              <w:rPr>
                <w:sz w:val="16"/>
                <w:szCs w:val="16"/>
              </w:rPr>
              <w:t>2</w:t>
            </w:r>
            <w:r w:rsidR="002E3D29">
              <w:rPr>
                <w:sz w:val="16"/>
                <w:szCs w:val="16"/>
              </w:rPr>
              <w:t xml:space="preserve"> </w:t>
            </w:r>
            <w:r w:rsidRPr="00390716">
              <w:rPr>
                <w:sz w:val="16"/>
                <w:szCs w:val="16"/>
              </w:rPr>
              <w:t>166</w:t>
            </w:r>
          </w:p>
        </w:tc>
        <w:tc>
          <w:tcPr>
            <w:tcW w:w="707" w:type="dxa"/>
            <w:tcBorders>
              <w:right w:val="nil"/>
            </w:tcBorders>
          </w:tcPr>
          <w:p w14:paraId="622D6746" w14:textId="77777777" w:rsidR="00CE7385" w:rsidRPr="00390716" w:rsidRDefault="00CE7385" w:rsidP="00501B59">
            <w:pPr>
              <w:jc w:val="right"/>
              <w:rPr>
                <w:sz w:val="16"/>
                <w:szCs w:val="16"/>
              </w:rPr>
            </w:pPr>
            <w:r w:rsidRPr="00390716">
              <w:rPr>
                <w:sz w:val="16"/>
                <w:szCs w:val="16"/>
              </w:rPr>
              <w:t>22</w:t>
            </w:r>
          </w:p>
        </w:tc>
        <w:tc>
          <w:tcPr>
            <w:tcW w:w="707" w:type="dxa"/>
            <w:tcBorders>
              <w:left w:val="nil"/>
              <w:right w:val="nil"/>
            </w:tcBorders>
          </w:tcPr>
          <w:p w14:paraId="02DFCB1D" w14:textId="77777777" w:rsidR="00CE7385" w:rsidRPr="00390716" w:rsidRDefault="00CE7385" w:rsidP="00501B59">
            <w:pPr>
              <w:jc w:val="right"/>
              <w:rPr>
                <w:sz w:val="16"/>
                <w:szCs w:val="16"/>
              </w:rPr>
            </w:pPr>
            <w:r w:rsidRPr="00390716">
              <w:rPr>
                <w:sz w:val="16"/>
                <w:szCs w:val="16"/>
              </w:rPr>
              <w:t>20</w:t>
            </w:r>
          </w:p>
        </w:tc>
        <w:tc>
          <w:tcPr>
            <w:tcW w:w="707" w:type="dxa"/>
            <w:tcBorders>
              <w:left w:val="nil"/>
              <w:right w:val="nil"/>
            </w:tcBorders>
          </w:tcPr>
          <w:p w14:paraId="5E7FD37A" w14:textId="77777777" w:rsidR="00CE7385" w:rsidRPr="00390716" w:rsidRDefault="00CE7385" w:rsidP="00501B59">
            <w:pPr>
              <w:jc w:val="right"/>
              <w:rPr>
                <w:sz w:val="16"/>
                <w:szCs w:val="16"/>
              </w:rPr>
            </w:pPr>
            <w:r w:rsidRPr="00390716">
              <w:rPr>
                <w:sz w:val="16"/>
                <w:szCs w:val="16"/>
              </w:rPr>
              <w:t>23</w:t>
            </w:r>
          </w:p>
        </w:tc>
        <w:tc>
          <w:tcPr>
            <w:tcW w:w="707" w:type="dxa"/>
            <w:tcBorders>
              <w:left w:val="nil"/>
              <w:right w:val="nil"/>
            </w:tcBorders>
          </w:tcPr>
          <w:p w14:paraId="68E0D526" w14:textId="77777777" w:rsidR="00CE7385" w:rsidRPr="00390716" w:rsidRDefault="00CE7385" w:rsidP="00501B59">
            <w:pPr>
              <w:jc w:val="right"/>
              <w:rPr>
                <w:sz w:val="16"/>
                <w:szCs w:val="16"/>
              </w:rPr>
            </w:pPr>
            <w:r w:rsidRPr="00390716">
              <w:rPr>
                <w:sz w:val="16"/>
                <w:szCs w:val="16"/>
              </w:rPr>
              <w:t>18</w:t>
            </w:r>
          </w:p>
        </w:tc>
        <w:tc>
          <w:tcPr>
            <w:tcW w:w="708" w:type="dxa"/>
            <w:tcBorders>
              <w:left w:val="nil"/>
            </w:tcBorders>
          </w:tcPr>
          <w:p w14:paraId="145DFDE1" w14:textId="77777777" w:rsidR="00CE7385" w:rsidRPr="00390716" w:rsidRDefault="00CE7385" w:rsidP="00501B59">
            <w:pPr>
              <w:jc w:val="right"/>
              <w:rPr>
                <w:sz w:val="16"/>
                <w:szCs w:val="16"/>
              </w:rPr>
            </w:pPr>
            <w:r w:rsidRPr="00390716">
              <w:rPr>
                <w:sz w:val="16"/>
                <w:szCs w:val="16"/>
              </w:rPr>
              <w:t>22</w:t>
            </w:r>
          </w:p>
        </w:tc>
      </w:tr>
      <w:tr w:rsidR="00CE7385" w:rsidRPr="00390716" w14:paraId="40DDCEE8" w14:textId="77777777" w:rsidTr="00CF4453">
        <w:trPr>
          <w:trHeight w:val="273"/>
        </w:trPr>
        <w:tc>
          <w:tcPr>
            <w:tcW w:w="2440" w:type="dxa"/>
            <w:tcBorders>
              <w:right w:val="nil"/>
            </w:tcBorders>
          </w:tcPr>
          <w:p w14:paraId="06A74E48" w14:textId="77777777" w:rsidR="00CE7385" w:rsidRPr="00390716" w:rsidRDefault="00CE7385" w:rsidP="008C1475">
            <w:pPr>
              <w:rPr>
                <w:sz w:val="16"/>
                <w:szCs w:val="16"/>
              </w:rPr>
            </w:pPr>
            <w:r w:rsidRPr="00390716">
              <w:rPr>
                <w:sz w:val="16"/>
                <w:szCs w:val="16"/>
              </w:rPr>
              <w:t>Against person 15–17 years</w:t>
            </w:r>
          </w:p>
        </w:tc>
        <w:tc>
          <w:tcPr>
            <w:tcW w:w="707" w:type="dxa"/>
            <w:tcBorders>
              <w:right w:val="nil"/>
            </w:tcBorders>
          </w:tcPr>
          <w:p w14:paraId="5B72D188" w14:textId="77777777" w:rsidR="00CE7385" w:rsidRPr="00390716" w:rsidRDefault="00CE7385" w:rsidP="00501B59">
            <w:pPr>
              <w:jc w:val="right"/>
              <w:rPr>
                <w:sz w:val="16"/>
                <w:szCs w:val="16"/>
              </w:rPr>
            </w:pPr>
            <w:r w:rsidRPr="00390716">
              <w:rPr>
                <w:sz w:val="16"/>
                <w:szCs w:val="16"/>
              </w:rPr>
              <w:t>819</w:t>
            </w:r>
          </w:p>
        </w:tc>
        <w:tc>
          <w:tcPr>
            <w:tcW w:w="707" w:type="dxa"/>
            <w:tcBorders>
              <w:left w:val="nil"/>
              <w:right w:val="nil"/>
            </w:tcBorders>
          </w:tcPr>
          <w:p w14:paraId="5EDD4325" w14:textId="77777777" w:rsidR="00CE7385" w:rsidRPr="00390716" w:rsidRDefault="00CE7385" w:rsidP="00501B59">
            <w:pPr>
              <w:jc w:val="right"/>
              <w:rPr>
                <w:sz w:val="16"/>
                <w:szCs w:val="16"/>
              </w:rPr>
            </w:pPr>
            <w:r w:rsidRPr="00390716">
              <w:rPr>
                <w:sz w:val="16"/>
                <w:szCs w:val="16"/>
              </w:rPr>
              <w:t>730</w:t>
            </w:r>
          </w:p>
        </w:tc>
        <w:tc>
          <w:tcPr>
            <w:tcW w:w="707" w:type="dxa"/>
            <w:tcBorders>
              <w:left w:val="nil"/>
              <w:right w:val="nil"/>
            </w:tcBorders>
          </w:tcPr>
          <w:p w14:paraId="6965BC21" w14:textId="77777777" w:rsidR="00CE7385" w:rsidRPr="00390716" w:rsidRDefault="00CE7385" w:rsidP="00501B59">
            <w:pPr>
              <w:jc w:val="right"/>
              <w:rPr>
                <w:sz w:val="16"/>
                <w:szCs w:val="16"/>
              </w:rPr>
            </w:pPr>
            <w:r w:rsidRPr="00390716">
              <w:rPr>
                <w:sz w:val="16"/>
                <w:szCs w:val="16"/>
              </w:rPr>
              <w:t>901</w:t>
            </w:r>
          </w:p>
        </w:tc>
        <w:tc>
          <w:tcPr>
            <w:tcW w:w="707" w:type="dxa"/>
            <w:tcBorders>
              <w:left w:val="nil"/>
              <w:right w:val="nil"/>
            </w:tcBorders>
          </w:tcPr>
          <w:p w14:paraId="7EEF2815" w14:textId="77777777" w:rsidR="00CE7385" w:rsidRPr="00390716" w:rsidRDefault="00CE7385" w:rsidP="00501B59">
            <w:pPr>
              <w:jc w:val="right"/>
              <w:rPr>
                <w:sz w:val="16"/>
                <w:szCs w:val="16"/>
              </w:rPr>
            </w:pPr>
            <w:r w:rsidRPr="00390716">
              <w:rPr>
                <w:sz w:val="16"/>
                <w:szCs w:val="16"/>
              </w:rPr>
              <w:t>693</w:t>
            </w:r>
          </w:p>
        </w:tc>
        <w:tc>
          <w:tcPr>
            <w:tcW w:w="708" w:type="dxa"/>
            <w:tcBorders>
              <w:left w:val="nil"/>
            </w:tcBorders>
          </w:tcPr>
          <w:p w14:paraId="37E1B5A0" w14:textId="77777777" w:rsidR="00CE7385" w:rsidRPr="00390716" w:rsidRDefault="00CE7385" w:rsidP="00501B59">
            <w:pPr>
              <w:jc w:val="right"/>
              <w:rPr>
                <w:sz w:val="16"/>
                <w:szCs w:val="16"/>
              </w:rPr>
            </w:pPr>
            <w:r w:rsidRPr="00390716">
              <w:rPr>
                <w:sz w:val="16"/>
                <w:szCs w:val="16"/>
              </w:rPr>
              <w:t>843</w:t>
            </w:r>
          </w:p>
        </w:tc>
        <w:tc>
          <w:tcPr>
            <w:tcW w:w="707" w:type="dxa"/>
            <w:tcBorders>
              <w:right w:val="nil"/>
            </w:tcBorders>
          </w:tcPr>
          <w:p w14:paraId="690188AC" w14:textId="77777777" w:rsidR="00CE7385" w:rsidRPr="00390716" w:rsidRDefault="00CE7385" w:rsidP="00501B59">
            <w:pPr>
              <w:jc w:val="right"/>
              <w:rPr>
                <w:sz w:val="16"/>
                <w:szCs w:val="16"/>
              </w:rPr>
            </w:pPr>
            <w:r w:rsidRPr="00390716">
              <w:rPr>
                <w:sz w:val="16"/>
                <w:szCs w:val="16"/>
              </w:rPr>
              <w:t>9</w:t>
            </w:r>
          </w:p>
        </w:tc>
        <w:tc>
          <w:tcPr>
            <w:tcW w:w="707" w:type="dxa"/>
            <w:tcBorders>
              <w:left w:val="nil"/>
              <w:right w:val="nil"/>
            </w:tcBorders>
          </w:tcPr>
          <w:p w14:paraId="7AE52E9C" w14:textId="77777777" w:rsidR="00CE7385" w:rsidRPr="00390716" w:rsidRDefault="00CE7385" w:rsidP="00501B59">
            <w:pPr>
              <w:jc w:val="right"/>
              <w:rPr>
                <w:sz w:val="16"/>
                <w:szCs w:val="16"/>
              </w:rPr>
            </w:pPr>
            <w:r w:rsidRPr="00390716">
              <w:rPr>
                <w:sz w:val="16"/>
                <w:szCs w:val="16"/>
              </w:rPr>
              <w:t>8</w:t>
            </w:r>
          </w:p>
        </w:tc>
        <w:tc>
          <w:tcPr>
            <w:tcW w:w="707" w:type="dxa"/>
            <w:tcBorders>
              <w:left w:val="nil"/>
              <w:right w:val="nil"/>
            </w:tcBorders>
          </w:tcPr>
          <w:p w14:paraId="453A07BD" w14:textId="77777777" w:rsidR="00CE7385" w:rsidRPr="00390716" w:rsidRDefault="00CE7385" w:rsidP="00501B59">
            <w:pPr>
              <w:jc w:val="right"/>
              <w:rPr>
                <w:sz w:val="16"/>
                <w:szCs w:val="16"/>
              </w:rPr>
            </w:pPr>
            <w:r w:rsidRPr="00390716">
              <w:rPr>
                <w:sz w:val="16"/>
                <w:szCs w:val="16"/>
              </w:rPr>
              <w:t>9</w:t>
            </w:r>
          </w:p>
        </w:tc>
        <w:tc>
          <w:tcPr>
            <w:tcW w:w="707" w:type="dxa"/>
            <w:tcBorders>
              <w:left w:val="nil"/>
              <w:right w:val="nil"/>
            </w:tcBorders>
          </w:tcPr>
          <w:p w14:paraId="5E47BB3E" w14:textId="77777777" w:rsidR="00CE7385" w:rsidRPr="00390716" w:rsidRDefault="00CE7385" w:rsidP="00501B59">
            <w:pPr>
              <w:jc w:val="right"/>
              <w:rPr>
                <w:sz w:val="16"/>
                <w:szCs w:val="16"/>
              </w:rPr>
            </w:pPr>
            <w:r w:rsidRPr="00390716">
              <w:rPr>
                <w:sz w:val="16"/>
                <w:szCs w:val="16"/>
              </w:rPr>
              <w:t>7</w:t>
            </w:r>
          </w:p>
        </w:tc>
        <w:tc>
          <w:tcPr>
            <w:tcW w:w="708" w:type="dxa"/>
            <w:tcBorders>
              <w:left w:val="nil"/>
            </w:tcBorders>
          </w:tcPr>
          <w:p w14:paraId="00E734B6" w14:textId="77777777" w:rsidR="00CE7385" w:rsidRPr="00390716" w:rsidRDefault="00CE7385" w:rsidP="00501B59">
            <w:pPr>
              <w:jc w:val="right"/>
              <w:rPr>
                <w:sz w:val="16"/>
                <w:szCs w:val="16"/>
              </w:rPr>
            </w:pPr>
            <w:r w:rsidRPr="00390716">
              <w:rPr>
                <w:sz w:val="16"/>
                <w:szCs w:val="16"/>
              </w:rPr>
              <w:t>8</w:t>
            </w:r>
          </w:p>
        </w:tc>
      </w:tr>
      <w:tr w:rsidR="00CE7385" w:rsidRPr="00390716" w14:paraId="1E4EFDB6" w14:textId="77777777" w:rsidTr="00CF4453">
        <w:trPr>
          <w:trHeight w:val="273"/>
        </w:trPr>
        <w:tc>
          <w:tcPr>
            <w:tcW w:w="2440" w:type="dxa"/>
            <w:tcBorders>
              <w:right w:val="nil"/>
            </w:tcBorders>
          </w:tcPr>
          <w:p w14:paraId="18577B3E" w14:textId="77777777" w:rsidR="00CE7385" w:rsidRPr="00390716" w:rsidRDefault="00CE7385" w:rsidP="008C1475">
            <w:pPr>
              <w:rPr>
                <w:sz w:val="16"/>
                <w:szCs w:val="16"/>
              </w:rPr>
            </w:pPr>
            <w:r w:rsidRPr="00390716">
              <w:rPr>
                <w:sz w:val="16"/>
                <w:szCs w:val="16"/>
              </w:rPr>
              <w:t>Against person 18 years or older</w:t>
            </w:r>
          </w:p>
        </w:tc>
        <w:tc>
          <w:tcPr>
            <w:tcW w:w="707" w:type="dxa"/>
            <w:tcBorders>
              <w:right w:val="nil"/>
            </w:tcBorders>
          </w:tcPr>
          <w:p w14:paraId="6F1FBA1C" w14:textId="1CCA4D49" w:rsidR="00CE7385" w:rsidRPr="00390716" w:rsidRDefault="00B82A87" w:rsidP="00501B59">
            <w:pPr>
              <w:jc w:val="right"/>
              <w:rPr>
                <w:sz w:val="16"/>
                <w:szCs w:val="16"/>
              </w:rPr>
            </w:pPr>
            <w:r w:rsidRPr="00390716">
              <w:rPr>
                <w:sz w:val="16"/>
                <w:szCs w:val="16"/>
              </w:rPr>
              <w:t>3</w:t>
            </w:r>
            <w:r w:rsidR="002E3D29">
              <w:rPr>
                <w:sz w:val="16"/>
                <w:szCs w:val="16"/>
              </w:rPr>
              <w:t xml:space="preserve"> </w:t>
            </w:r>
            <w:r w:rsidRPr="00390716">
              <w:rPr>
                <w:sz w:val="16"/>
                <w:szCs w:val="16"/>
              </w:rPr>
              <w:t>440</w:t>
            </w:r>
          </w:p>
        </w:tc>
        <w:tc>
          <w:tcPr>
            <w:tcW w:w="707" w:type="dxa"/>
            <w:tcBorders>
              <w:left w:val="nil"/>
              <w:right w:val="nil"/>
            </w:tcBorders>
          </w:tcPr>
          <w:p w14:paraId="2F33B40B" w14:textId="18039954" w:rsidR="00CE7385" w:rsidRPr="00390716" w:rsidRDefault="00B82A87" w:rsidP="00501B59">
            <w:pPr>
              <w:jc w:val="right"/>
              <w:rPr>
                <w:sz w:val="16"/>
                <w:szCs w:val="16"/>
              </w:rPr>
            </w:pPr>
            <w:r w:rsidRPr="00390716">
              <w:rPr>
                <w:sz w:val="16"/>
                <w:szCs w:val="16"/>
              </w:rPr>
              <w:t>3</w:t>
            </w:r>
            <w:r w:rsidR="002E3D29">
              <w:rPr>
                <w:sz w:val="16"/>
                <w:szCs w:val="16"/>
              </w:rPr>
              <w:t xml:space="preserve"> </w:t>
            </w:r>
            <w:r w:rsidRPr="00390716">
              <w:rPr>
                <w:sz w:val="16"/>
                <w:szCs w:val="16"/>
              </w:rPr>
              <w:t>353</w:t>
            </w:r>
          </w:p>
        </w:tc>
        <w:tc>
          <w:tcPr>
            <w:tcW w:w="707" w:type="dxa"/>
            <w:tcBorders>
              <w:left w:val="nil"/>
              <w:right w:val="nil"/>
            </w:tcBorders>
          </w:tcPr>
          <w:p w14:paraId="6D8EC4D0" w14:textId="5D1DDAA5" w:rsidR="00CE7385" w:rsidRPr="00390716" w:rsidRDefault="00B82A87" w:rsidP="00501B59">
            <w:pPr>
              <w:jc w:val="right"/>
              <w:rPr>
                <w:sz w:val="16"/>
                <w:szCs w:val="16"/>
              </w:rPr>
            </w:pPr>
            <w:r w:rsidRPr="00390716">
              <w:rPr>
                <w:sz w:val="16"/>
                <w:szCs w:val="16"/>
              </w:rPr>
              <w:t>3</w:t>
            </w:r>
            <w:r w:rsidR="002E3D29">
              <w:rPr>
                <w:sz w:val="16"/>
                <w:szCs w:val="16"/>
              </w:rPr>
              <w:t xml:space="preserve"> </w:t>
            </w:r>
            <w:r w:rsidRPr="00390716">
              <w:rPr>
                <w:sz w:val="16"/>
                <w:szCs w:val="16"/>
              </w:rPr>
              <w:t>525</w:t>
            </w:r>
          </w:p>
        </w:tc>
        <w:tc>
          <w:tcPr>
            <w:tcW w:w="707" w:type="dxa"/>
            <w:tcBorders>
              <w:left w:val="nil"/>
              <w:right w:val="nil"/>
            </w:tcBorders>
          </w:tcPr>
          <w:p w14:paraId="19214FF5" w14:textId="5D59CF72" w:rsidR="00CE7385" w:rsidRPr="00390716" w:rsidRDefault="00B82A87" w:rsidP="00501B59">
            <w:pPr>
              <w:jc w:val="right"/>
              <w:rPr>
                <w:sz w:val="16"/>
                <w:szCs w:val="16"/>
              </w:rPr>
            </w:pPr>
            <w:r w:rsidRPr="00390716">
              <w:rPr>
                <w:sz w:val="16"/>
                <w:szCs w:val="16"/>
              </w:rPr>
              <w:t>3</w:t>
            </w:r>
            <w:r w:rsidR="002E3D29">
              <w:rPr>
                <w:sz w:val="16"/>
                <w:szCs w:val="16"/>
              </w:rPr>
              <w:t xml:space="preserve"> </w:t>
            </w:r>
            <w:r w:rsidRPr="00390716">
              <w:rPr>
                <w:sz w:val="16"/>
                <w:szCs w:val="16"/>
              </w:rPr>
              <w:t>474</w:t>
            </w:r>
          </w:p>
        </w:tc>
        <w:tc>
          <w:tcPr>
            <w:tcW w:w="708" w:type="dxa"/>
            <w:tcBorders>
              <w:left w:val="nil"/>
            </w:tcBorders>
          </w:tcPr>
          <w:p w14:paraId="2E052F2A" w14:textId="59782AA5" w:rsidR="00CE7385" w:rsidRPr="00390716" w:rsidRDefault="00B82A87" w:rsidP="00501B59">
            <w:pPr>
              <w:jc w:val="right"/>
              <w:rPr>
                <w:sz w:val="16"/>
                <w:szCs w:val="16"/>
              </w:rPr>
            </w:pPr>
            <w:r w:rsidRPr="00390716">
              <w:rPr>
                <w:sz w:val="16"/>
                <w:szCs w:val="16"/>
              </w:rPr>
              <w:t>3</w:t>
            </w:r>
            <w:r w:rsidR="002E3D29">
              <w:rPr>
                <w:sz w:val="16"/>
                <w:szCs w:val="16"/>
              </w:rPr>
              <w:t xml:space="preserve"> </w:t>
            </w:r>
            <w:r w:rsidRPr="00390716">
              <w:rPr>
                <w:sz w:val="16"/>
                <w:szCs w:val="16"/>
              </w:rPr>
              <w:t>706</w:t>
            </w:r>
          </w:p>
        </w:tc>
        <w:tc>
          <w:tcPr>
            <w:tcW w:w="707" w:type="dxa"/>
            <w:tcBorders>
              <w:right w:val="nil"/>
            </w:tcBorders>
          </w:tcPr>
          <w:p w14:paraId="17EF2AD6" w14:textId="77777777" w:rsidR="00CE7385" w:rsidRPr="00390716" w:rsidRDefault="00B82A87" w:rsidP="00501B59">
            <w:pPr>
              <w:jc w:val="right"/>
              <w:rPr>
                <w:sz w:val="16"/>
                <w:szCs w:val="16"/>
              </w:rPr>
            </w:pPr>
            <w:r w:rsidRPr="00390716">
              <w:rPr>
                <w:sz w:val="16"/>
                <w:szCs w:val="16"/>
              </w:rPr>
              <w:t>36</w:t>
            </w:r>
          </w:p>
        </w:tc>
        <w:tc>
          <w:tcPr>
            <w:tcW w:w="707" w:type="dxa"/>
            <w:tcBorders>
              <w:left w:val="nil"/>
              <w:right w:val="nil"/>
            </w:tcBorders>
          </w:tcPr>
          <w:p w14:paraId="4D4B1FA5" w14:textId="77777777" w:rsidR="00CE7385" w:rsidRPr="00390716" w:rsidRDefault="00B82A87" w:rsidP="00501B59">
            <w:pPr>
              <w:jc w:val="right"/>
              <w:rPr>
                <w:sz w:val="16"/>
                <w:szCs w:val="16"/>
              </w:rPr>
            </w:pPr>
            <w:r w:rsidRPr="00390716">
              <w:rPr>
                <w:sz w:val="16"/>
                <w:szCs w:val="16"/>
              </w:rPr>
              <w:t>35</w:t>
            </w:r>
          </w:p>
        </w:tc>
        <w:tc>
          <w:tcPr>
            <w:tcW w:w="707" w:type="dxa"/>
            <w:tcBorders>
              <w:left w:val="nil"/>
              <w:right w:val="nil"/>
            </w:tcBorders>
          </w:tcPr>
          <w:p w14:paraId="5609D6DB" w14:textId="77777777" w:rsidR="00CE7385" w:rsidRPr="00390716" w:rsidRDefault="00B82A87" w:rsidP="00501B59">
            <w:pPr>
              <w:jc w:val="right"/>
              <w:rPr>
                <w:sz w:val="16"/>
                <w:szCs w:val="16"/>
              </w:rPr>
            </w:pPr>
            <w:r w:rsidRPr="00390716">
              <w:rPr>
                <w:sz w:val="16"/>
                <w:szCs w:val="16"/>
              </w:rPr>
              <w:t>36</w:t>
            </w:r>
          </w:p>
        </w:tc>
        <w:tc>
          <w:tcPr>
            <w:tcW w:w="707" w:type="dxa"/>
            <w:tcBorders>
              <w:left w:val="nil"/>
              <w:right w:val="nil"/>
            </w:tcBorders>
          </w:tcPr>
          <w:p w14:paraId="52846833" w14:textId="77777777" w:rsidR="00CE7385" w:rsidRPr="00390716" w:rsidRDefault="00B82A87" w:rsidP="00501B59">
            <w:pPr>
              <w:jc w:val="right"/>
              <w:rPr>
                <w:sz w:val="16"/>
                <w:szCs w:val="16"/>
              </w:rPr>
            </w:pPr>
            <w:r w:rsidRPr="00390716">
              <w:rPr>
                <w:sz w:val="16"/>
                <w:szCs w:val="16"/>
              </w:rPr>
              <w:t>35</w:t>
            </w:r>
          </w:p>
        </w:tc>
        <w:tc>
          <w:tcPr>
            <w:tcW w:w="708" w:type="dxa"/>
            <w:tcBorders>
              <w:left w:val="nil"/>
            </w:tcBorders>
          </w:tcPr>
          <w:p w14:paraId="3C9E41CC" w14:textId="77777777" w:rsidR="00CE7385" w:rsidRPr="00390716" w:rsidRDefault="00B82A87" w:rsidP="00501B59">
            <w:pPr>
              <w:jc w:val="right"/>
              <w:rPr>
                <w:sz w:val="16"/>
                <w:szCs w:val="16"/>
              </w:rPr>
            </w:pPr>
            <w:r w:rsidRPr="00390716">
              <w:rPr>
                <w:sz w:val="16"/>
                <w:szCs w:val="16"/>
              </w:rPr>
              <w:t>37</w:t>
            </w:r>
          </w:p>
        </w:tc>
      </w:tr>
      <w:tr w:rsidR="00CE7385" w:rsidRPr="00390716" w14:paraId="0C7707A0" w14:textId="77777777" w:rsidTr="00CF4453">
        <w:trPr>
          <w:trHeight w:val="273"/>
        </w:trPr>
        <w:tc>
          <w:tcPr>
            <w:tcW w:w="2440" w:type="dxa"/>
            <w:tcBorders>
              <w:right w:val="nil"/>
            </w:tcBorders>
          </w:tcPr>
          <w:p w14:paraId="5767F759" w14:textId="0DB1946F" w:rsidR="00CE7385" w:rsidRPr="00390716" w:rsidRDefault="00CE7385" w:rsidP="008C1475">
            <w:pPr>
              <w:rPr>
                <w:b/>
                <w:sz w:val="16"/>
                <w:szCs w:val="16"/>
              </w:rPr>
            </w:pPr>
            <w:r w:rsidRPr="00390716">
              <w:rPr>
                <w:b/>
                <w:sz w:val="16"/>
                <w:szCs w:val="16"/>
              </w:rPr>
              <w:t>Men, in total</w:t>
            </w:r>
          </w:p>
        </w:tc>
        <w:tc>
          <w:tcPr>
            <w:tcW w:w="707" w:type="dxa"/>
            <w:tcBorders>
              <w:right w:val="nil"/>
            </w:tcBorders>
          </w:tcPr>
          <w:p w14:paraId="4A88EF11" w14:textId="77777777" w:rsidR="00CE7385" w:rsidRPr="00390716" w:rsidRDefault="00B82A87" w:rsidP="00501B59">
            <w:pPr>
              <w:jc w:val="right"/>
              <w:rPr>
                <w:sz w:val="16"/>
                <w:szCs w:val="16"/>
              </w:rPr>
            </w:pPr>
            <w:r w:rsidRPr="00390716">
              <w:rPr>
                <w:sz w:val="16"/>
                <w:szCs w:val="16"/>
              </w:rPr>
              <w:t>409</w:t>
            </w:r>
          </w:p>
        </w:tc>
        <w:tc>
          <w:tcPr>
            <w:tcW w:w="707" w:type="dxa"/>
            <w:tcBorders>
              <w:left w:val="nil"/>
              <w:right w:val="nil"/>
            </w:tcBorders>
          </w:tcPr>
          <w:p w14:paraId="024841EF" w14:textId="77777777" w:rsidR="00CE7385" w:rsidRPr="00390716" w:rsidRDefault="00B82A87" w:rsidP="00501B59">
            <w:pPr>
              <w:jc w:val="right"/>
              <w:rPr>
                <w:sz w:val="16"/>
                <w:szCs w:val="16"/>
              </w:rPr>
            </w:pPr>
            <w:r w:rsidRPr="00390716">
              <w:rPr>
                <w:sz w:val="16"/>
                <w:szCs w:val="16"/>
              </w:rPr>
              <w:t>403</w:t>
            </w:r>
          </w:p>
        </w:tc>
        <w:tc>
          <w:tcPr>
            <w:tcW w:w="707" w:type="dxa"/>
            <w:tcBorders>
              <w:left w:val="nil"/>
              <w:right w:val="nil"/>
            </w:tcBorders>
          </w:tcPr>
          <w:p w14:paraId="291630BD" w14:textId="77777777" w:rsidR="00CE7385" w:rsidRPr="00390716" w:rsidRDefault="00B82A87" w:rsidP="00501B59">
            <w:pPr>
              <w:jc w:val="right"/>
              <w:rPr>
                <w:sz w:val="16"/>
                <w:szCs w:val="16"/>
              </w:rPr>
            </w:pPr>
            <w:r w:rsidRPr="00390716">
              <w:rPr>
                <w:sz w:val="16"/>
                <w:szCs w:val="16"/>
              </w:rPr>
              <w:t>393</w:t>
            </w:r>
          </w:p>
        </w:tc>
        <w:tc>
          <w:tcPr>
            <w:tcW w:w="707" w:type="dxa"/>
            <w:tcBorders>
              <w:left w:val="nil"/>
              <w:right w:val="nil"/>
            </w:tcBorders>
          </w:tcPr>
          <w:p w14:paraId="53587E01" w14:textId="77777777" w:rsidR="00CE7385" w:rsidRPr="00390716" w:rsidRDefault="00B82A87" w:rsidP="00501B59">
            <w:pPr>
              <w:jc w:val="right"/>
              <w:rPr>
                <w:sz w:val="16"/>
                <w:szCs w:val="16"/>
              </w:rPr>
            </w:pPr>
            <w:r w:rsidRPr="00390716">
              <w:rPr>
                <w:sz w:val="16"/>
                <w:szCs w:val="16"/>
              </w:rPr>
              <w:t>457</w:t>
            </w:r>
          </w:p>
        </w:tc>
        <w:tc>
          <w:tcPr>
            <w:tcW w:w="708" w:type="dxa"/>
            <w:tcBorders>
              <w:left w:val="nil"/>
            </w:tcBorders>
          </w:tcPr>
          <w:p w14:paraId="04E6D7D0" w14:textId="77777777" w:rsidR="00CE7385" w:rsidRPr="00390716" w:rsidRDefault="00B82A87" w:rsidP="00501B59">
            <w:pPr>
              <w:jc w:val="right"/>
              <w:rPr>
                <w:sz w:val="16"/>
                <w:szCs w:val="16"/>
              </w:rPr>
            </w:pPr>
            <w:r w:rsidRPr="00390716">
              <w:rPr>
                <w:sz w:val="16"/>
                <w:szCs w:val="16"/>
              </w:rPr>
              <w:t>514</w:t>
            </w:r>
          </w:p>
        </w:tc>
        <w:tc>
          <w:tcPr>
            <w:tcW w:w="707" w:type="dxa"/>
            <w:tcBorders>
              <w:right w:val="nil"/>
            </w:tcBorders>
          </w:tcPr>
          <w:p w14:paraId="26F20C2C" w14:textId="77777777" w:rsidR="00CE7385" w:rsidRPr="00390716" w:rsidRDefault="00B82A87" w:rsidP="00501B59">
            <w:pPr>
              <w:jc w:val="right"/>
              <w:rPr>
                <w:sz w:val="16"/>
                <w:szCs w:val="16"/>
              </w:rPr>
            </w:pPr>
            <w:r w:rsidRPr="00390716">
              <w:rPr>
                <w:sz w:val="16"/>
                <w:szCs w:val="16"/>
              </w:rPr>
              <w:t>4</w:t>
            </w:r>
          </w:p>
        </w:tc>
        <w:tc>
          <w:tcPr>
            <w:tcW w:w="707" w:type="dxa"/>
            <w:tcBorders>
              <w:left w:val="nil"/>
              <w:right w:val="nil"/>
            </w:tcBorders>
          </w:tcPr>
          <w:p w14:paraId="2EC9C402" w14:textId="77777777" w:rsidR="00CE7385" w:rsidRPr="00390716" w:rsidRDefault="00B82A87" w:rsidP="00501B59">
            <w:pPr>
              <w:jc w:val="right"/>
              <w:rPr>
                <w:sz w:val="16"/>
                <w:szCs w:val="16"/>
              </w:rPr>
            </w:pPr>
            <w:r w:rsidRPr="00390716">
              <w:rPr>
                <w:sz w:val="16"/>
                <w:szCs w:val="16"/>
              </w:rPr>
              <w:t>4</w:t>
            </w:r>
          </w:p>
        </w:tc>
        <w:tc>
          <w:tcPr>
            <w:tcW w:w="707" w:type="dxa"/>
            <w:tcBorders>
              <w:left w:val="nil"/>
              <w:right w:val="nil"/>
            </w:tcBorders>
          </w:tcPr>
          <w:p w14:paraId="0D715A45" w14:textId="77777777" w:rsidR="00CE7385" w:rsidRPr="00390716" w:rsidRDefault="00B82A87" w:rsidP="00501B59">
            <w:pPr>
              <w:jc w:val="right"/>
              <w:rPr>
                <w:sz w:val="16"/>
                <w:szCs w:val="16"/>
              </w:rPr>
            </w:pPr>
            <w:r w:rsidRPr="00390716">
              <w:rPr>
                <w:sz w:val="16"/>
                <w:szCs w:val="16"/>
              </w:rPr>
              <w:t>4</w:t>
            </w:r>
          </w:p>
        </w:tc>
        <w:tc>
          <w:tcPr>
            <w:tcW w:w="707" w:type="dxa"/>
            <w:tcBorders>
              <w:left w:val="nil"/>
              <w:right w:val="nil"/>
            </w:tcBorders>
          </w:tcPr>
          <w:p w14:paraId="50A0BEDD" w14:textId="77777777" w:rsidR="00CE7385" w:rsidRPr="00390716" w:rsidRDefault="00B82A87" w:rsidP="00501B59">
            <w:pPr>
              <w:jc w:val="right"/>
              <w:rPr>
                <w:sz w:val="16"/>
                <w:szCs w:val="16"/>
              </w:rPr>
            </w:pPr>
            <w:r w:rsidRPr="00390716">
              <w:rPr>
                <w:sz w:val="16"/>
                <w:szCs w:val="16"/>
              </w:rPr>
              <w:t>5</w:t>
            </w:r>
          </w:p>
        </w:tc>
        <w:tc>
          <w:tcPr>
            <w:tcW w:w="708" w:type="dxa"/>
            <w:tcBorders>
              <w:left w:val="nil"/>
            </w:tcBorders>
          </w:tcPr>
          <w:p w14:paraId="41C70E29" w14:textId="77777777" w:rsidR="00CE7385" w:rsidRPr="00390716" w:rsidRDefault="00B82A87" w:rsidP="00501B59">
            <w:pPr>
              <w:jc w:val="right"/>
              <w:rPr>
                <w:sz w:val="16"/>
                <w:szCs w:val="16"/>
              </w:rPr>
            </w:pPr>
            <w:r w:rsidRPr="00390716">
              <w:rPr>
                <w:sz w:val="16"/>
                <w:szCs w:val="16"/>
              </w:rPr>
              <w:t>5</w:t>
            </w:r>
          </w:p>
        </w:tc>
      </w:tr>
      <w:tr w:rsidR="00CF4453" w:rsidRPr="00390716" w14:paraId="2BDCCF9C" w14:textId="77777777" w:rsidTr="00CF4453">
        <w:trPr>
          <w:trHeight w:val="273"/>
        </w:trPr>
        <w:tc>
          <w:tcPr>
            <w:tcW w:w="2440" w:type="dxa"/>
            <w:tcBorders>
              <w:right w:val="nil"/>
            </w:tcBorders>
          </w:tcPr>
          <w:p w14:paraId="4D6C389A" w14:textId="77777777" w:rsidR="00154CFC" w:rsidRPr="00390716" w:rsidRDefault="00154CFC" w:rsidP="008C1475">
            <w:pPr>
              <w:rPr>
                <w:sz w:val="16"/>
                <w:szCs w:val="16"/>
              </w:rPr>
            </w:pPr>
            <w:r w:rsidRPr="00390716">
              <w:rPr>
                <w:sz w:val="16"/>
                <w:szCs w:val="16"/>
              </w:rPr>
              <w:t xml:space="preserve">Against boy </w:t>
            </w:r>
            <w:r w:rsidR="008C1475" w:rsidRPr="00390716">
              <w:rPr>
                <w:sz w:val="16"/>
                <w:szCs w:val="16"/>
              </w:rPr>
              <w:t>under 15 years</w:t>
            </w:r>
          </w:p>
        </w:tc>
        <w:tc>
          <w:tcPr>
            <w:tcW w:w="707" w:type="dxa"/>
            <w:tcBorders>
              <w:right w:val="nil"/>
            </w:tcBorders>
          </w:tcPr>
          <w:p w14:paraId="4BC43D9E" w14:textId="77777777" w:rsidR="00154CFC" w:rsidRPr="00390716" w:rsidRDefault="008C1475" w:rsidP="00501B59">
            <w:pPr>
              <w:jc w:val="right"/>
              <w:rPr>
                <w:sz w:val="16"/>
                <w:szCs w:val="16"/>
              </w:rPr>
            </w:pPr>
            <w:r w:rsidRPr="00390716">
              <w:rPr>
                <w:sz w:val="16"/>
                <w:szCs w:val="16"/>
              </w:rPr>
              <w:t>243</w:t>
            </w:r>
          </w:p>
        </w:tc>
        <w:tc>
          <w:tcPr>
            <w:tcW w:w="707" w:type="dxa"/>
            <w:tcBorders>
              <w:left w:val="nil"/>
              <w:right w:val="nil"/>
            </w:tcBorders>
          </w:tcPr>
          <w:p w14:paraId="427CAFCA" w14:textId="77777777" w:rsidR="00154CFC" w:rsidRPr="00390716" w:rsidRDefault="008C1475" w:rsidP="00501B59">
            <w:pPr>
              <w:jc w:val="right"/>
              <w:rPr>
                <w:sz w:val="16"/>
                <w:szCs w:val="16"/>
              </w:rPr>
            </w:pPr>
            <w:r w:rsidRPr="00390716">
              <w:rPr>
                <w:sz w:val="16"/>
                <w:szCs w:val="16"/>
              </w:rPr>
              <w:t>254</w:t>
            </w:r>
          </w:p>
        </w:tc>
        <w:tc>
          <w:tcPr>
            <w:tcW w:w="707" w:type="dxa"/>
            <w:tcBorders>
              <w:left w:val="nil"/>
              <w:right w:val="nil"/>
            </w:tcBorders>
          </w:tcPr>
          <w:p w14:paraId="4470A69C" w14:textId="77777777" w:rsidR="00154CFC" w:rsidRPr="00390716" w:rsidRDefault="008C1475" w:rsidP="00501B59">
            <w:pPr>
              <w:jc w:val="right"/>
              <w:rPr>
                <w:sz w:val="16"/>
                <w:szCs w:val="16"/>
              </w:rPr>
            </w:pPr>
            <w:r w:rsidRPr="00390716">
              <w:rPr>
                <w:sz w:val="16"/>
                <w:szCs w:val="16"/>
              </w:rPr>
              <w:t>234</w:t>
            </w:r>
          </w:p>
        </w:tc>
        <w:tc>
          <w:tcPr>
            <w:tcW w:w="707" w:type="dxa"/>
            <w:tcBorders>
              <w:left w:val="nil"/>
              <w:right w:val="nil"/>
            </w:tcBorders>
          </w:tcPr>
          <w:p w14:paraId="30B47A6D" w14:textId="77777777" w:rsidR="00154CFC" w:rsidRPr="00390716" w:rsidRDefault="008C1475" w:rsidP="00501B59">
            <w:pPr>
              <w:jc w:val="right"/>
              <w:rPr>
                <w:sz w:val="16"/>
                <w:szCs w:val="16"/>
              </w:rPr>
            </w:pPr>
            <w:r w:rsidRPr="00390716">
              <w:rPr>
                <w:sz w:val="16"/>
                <w:szCs w:val="16"/>
              </w:rPr>
              <w:t>267</w:t>
            </w:r>
          </w:p>
        </w:tc>
        <w:tc>
          <w:tcPr>
            <w:tcW w:w="708" w:type="dxa"/>
            <w:tcBorders>
              <w:left w:val="nil"/>
            </w:tcBorders>
          </w:tcPr>
          <w:p w14:paraId="16C97394" w14:textId="77777777" w:rsidR="00154CFC" w:rsidRPr="00390716" w:rsidRDefault="008C1475" w:rsidP="00501B59">
            <w:pPr>
              <w:jc w:val="right"/>
              <w:rPr>
                <w:sz w:val="16"/>
                <w:szCs w:val="16"/>
              </w:rPr>
            </w:pPr>
            <w:r w:rsidRPr="00390716">
              <w:rPr>
                <w:sz w:val="16"/>
                <w:szCs w:val="16"/>
              </w:rPr>
              <w:t>289</w:t>
            </w:r>
          </w:p>
        </w:tc>
        <w:tc>
          <w:tcPr>
            <w:tcW w:w="707" w:type="dxa"/>
            <w:tcBorders>
              <w:right w:val="nil"/>
            </w:tcBorders>
          </w:tcPr>
          <w:p w14:paraId="4963AF49" w14:textId="77777777" w:rsidR="00154CFC" w:rsidRPr="00390716" w:rsidRDefault="008C1475" w:rsidP="00501B59">
            <w:pPr>
              <w:jc w:val="right"/>
              <w:rPr>
                <w:sz w:val="16"/>
                <w:szCs w:val="16"/>
              </w:rPr>
            </w:pPr>
            <w:r w:rsidRPr="00390716">
              <w:rPr>
                <w:sz w:val="16"/>
                <w:szCs w:val="16"/>
              </w:rPr>
              <w:t>3</w:t>
            </w:r>
          </w:p>
        </w:tc>
        <w:tc>
          <w:tcPr>
            <w:tcW w:w="707" w:type="dxa"/>
            <w:tcBorders>
              <w:left w:val="nil"/>
              <w:right w:val="nil"/>
            </w:tcBorders>
          </w:tcPr>
          <w:p w14:paraId="1048580B" w14:textId="77777777" w:rsidR="00154CFC" w:rsidRPr="00390716" w:rsidRDefault="008C1475" w:rsidP="00501B59">
            <w:pPr>
              <w:jc w:val="right"/>
              <w:rPr>
                <w:sz w:val="16"/>
                <w:szCs w:val="16"/>
              </w:rPr>
            </w:pPr>
            <w:r w:rsidRPr="00390716">
              <w:rPr>
                <w:sz w:val="16"/>
                <w:szCs w:val="16"/>
              </w:rPr>
              <w:t>3</w:t>
            </w:r>
          </w:p>
        </w:tc>
        <w:tc>
          <w:tcPr>
            <w:tcW w:w="707" w:type="dxa"/>
            <w:tcBorders>
              <w:left w:val="nil"/>
              <w:right w:val="nil"/>
            </w:tcBorders>
          </w:tcPr>
          <w:p w14:paraId="42664D47" w14:textId="77777777" w:rsidR="00154CFC" w:rsidRPr="00390716" w:rsidRDefault="008C1475" w:rsidP="00501B59">
            <w:pPr>
              <w:jc w:val="right"/>
              <w:rPr>
                <w:sz w:val="16"/>
                <w:szCs w:val="16"/>
              </w:rPr>
            </w:pPr>
            <w:r w:rsidRPr="00390716">
              <w:rPr>
                <w:sz w:val="16"/>
                <w:szCs w:val="16"/>
              </w:rPr>
              <w:t>2</w:t>
            </w:r>
          </w:p>
        </w:tc>
        <w:tc>
          <w:tcPr>
            <w:tcW w:w="707" w:type="dxa"/>
            <w:tcBorders>
              <w:left w:val="nil"/>
              <w:right w:val="nil"/>
            </w:tcBorders>
          </w:tcPr>
          <w:p w14:paraId="69AF67DE" w14:textId="77777777" w:rsidR="00154CFC" w:rsidRPr="00390716" w:rsidRDefault="008C1475" w:rsidP="00501B59">
            <w:pPr>
              <w:jc w:val="right"/>
              <w:rPr>
                <w:sz w:val="16"/>
                <w:szCs w:val="16"/>
              </w:rPr>
            </w:pPr>
            <w:r w:rsidRPr="00390716">
              <w:rPr>
                <w:sz w:val="16"/>
                <w:szCs w:val="16"/>
              </w:rPr>
              <w:t>3</w:t>
            </w:r>
          </w:p>
        </w:tc>
        <w:tc>
          <w:tcPr>
            <w:tcW w:w="708" w:type="dxa"/>
            <w:tcBorders>
              <w:left w:val="nil"/>
            </w:tcBorders>
          </w:tcPr>
          <w:p w14:paraId="0930B001" w14:textId="77777777" w:rsidR="00154CFC" w:rsidRPr="00390716" w:rsidRDefault="008C1475" w:rsidP="00501B59">
            <w:pPr>
              <w:jc w:val="right"/>
              <w:rPr>
                <w:sz w:val="16"/>
                <w:szCs w:val="16"/>
              </w:rPr>
            </w:pPr>
            <w:r w:rsidRPr="00390716">
              <w:rPr>
                <w:sz w:val="16"/>
                <w:szCs w:val="16"/>
              </w:rPr>
              <w:t>3</w:t>
            </w:r>
          </w:p>
        </w:tc>
      </w:tr>
      <w:tr w:rsidR="00CF4453" w:rsidRPr="00390716" w14:paraId="3A8C577B" w14:textId="77777777" w:rsidTr="00CF4453">
        <w:trPr>
          <w:trHeight w:val="273"/>
        </w:trPr>
        <w:tc>
          <w:tcPr>
            <w:tcW w:w="2440" w:type="dxa"/>
            <w:tcBorders>
              <w:right w:val="nil"/>
            </w:tcBorders>
          </w:tcPr>
          <w:p w14:paraId="511564D2" w14:textId="77777777" w:rsidR="00154CFC" w:rsidRPr="00390716" w:rsidRDefault="00154CFC" w:rsidP="00154CFC">
            <w:pPr>
              <w:rPr>
                <w:sz w:val="16"/>
                <w:szCs w:val="16"/>
              </w:rPr>
            </w:pPr>
            <w:r w:rsidRPr="00390716">
              <w:rPr>
                <w:sz w:val="16"/>
                <w:szCs w:val="16"/>
              </w:rPr>
              <w:t>Against boy 15–17 years</w:t>
            </w:r>
          </w:p>
        </w:tc>
        <w:tc>
          <w:tcPr>
            <w:tcW w:w="707" w:type="dxa"/>
            <w:tcBorders>
              <w:right w:val="nil"/>
            </w:tcBorders>
          </w:tcPr>
          <w:p w14:paraId="3CC99B44" w14:textId="77777777" w:rsidR="00154CFC" w:rsidRPr="00390716" w:rsidRDefault="006D4EB9" w:rsidP="00501B59">
            <w:pPr>
              <w:jc w:val="right"/>
              <w:rPr>
                <w:sz w:val="16"/>
                <w:szCs w:val="16"/>
              </w:rPr>
            </w:pPr>
            <w:r w:rsidRPr="00390716">
              <w:rPr>
                <w:sz w:val="16"/>
                <w:szCs w:val="16"/>
              </w:rPr>
              <w:t>33</w:t>
            </w:r>
          </w:p>
        </w:tc>
        <w:tc>
          <w:tcPr>
            <w:tcW w:w="707" w:type="dxa"/>
            <w:tcBorders>
              <w:left w:val="nil"/>
              <w:right w:val="nil"/>
            </w:tcBorders>
          </w:tcPr>
          <w:p w14:paraId="1D56446A" w14:textId="77777777" w:rsidR="00154CFC" w:rsidRPr="00390716" w:rsidRDefault="006D4EB9" w:rsidP="00501B59">
            <w:pPr>
              <w:jc w:val="right"/>
              <w:rPr>
                <w:sz w:val="16"/>
                <w:szCs w:val="16"/>
              </w:rPr>
            </w:pPr>
            <w:r w:rsidRPr="00390716">
              <w:rPr>
                <w:sz w:val="16"/>
                <w:szCs w:val="16"/>
              </w:rPr>
              <w:t>20</w:t>
            </w:r>
          </w:p>
        </w:tc>
        <w:tc>
          <w:tcPr>
            <w:tcW w:w="707" w:type="dxa"/>
            <w:tcBorders>
              <w:left w:val="nil"/>
              <w:right w:val="nil"/>
            </w:tcBorders>
          </w:tcPr>
          <w:p w14:paraId="118B5FA4" w14:textId="77777777" w:rsidR="00154CFC" w:rsidRPr="00390716" w:rsidRDefault="006D4EB9" w:rsidP="00501B59">
            <w:pPr>
              <w:jc w:val="right"/>
              <w:rPr>
                <w:sz w:val="16"/>
                <w:szCs w:val="16"/>
              </w:rPr>
            </w:pPr>
            <w:r w:rsidRPr="00390716">
              <w:rPr>
                <w:sz w:val="16"/>
                <w:szCs w:val="16"/>
              </w:rPr>
              <w:t>29</w:t>
            </w:r>
          </w:p>
        </w:tc>
        <w:tc>
          <w:tcPr>
            <w:tcW w:w="707" w:type="dxa"/>
            <w:tcBorders>
              <w:left w:val="nil"/>
              <w:right w:val="nil"/>
            </w:tcBorders>
          </w:tcPr>
          <w:p w14:paraId="2AE0D4D8" w14:textId="77777777" w:rsidR="00154CFC" w:rsidRPr="00390716" w:rsidRDefault="006D4EB9" w:rsidP="00501B59">
            <w:pPr>
              <w:jc w:val="right"/>
              <w:rPr>
                <w:sz w:val="16"/>
                <w:szCs w:val="16"/>
              </w:rPr>
            </w:pPr>
            <w:r w:rsidRPr="00390716">
              <w:rPr>
                <w:sz w:val="16"/>
                <w:szCs w:val="16"/>
              </w:rPr>
              <w:t>49</w:t>
            </w:r>
          </w:p>
        </w:tc>
        <w:tc>
          <w:tcPr>
            <w:tcW w:w="708" w:type="dxa"/>
            <w:tcBorders>
              <w:left w:val="nil"/>
            </w:tcBorders>
          </w:tcPr>
          <w:p w14:paraId="0E523A23" w14:textId="77777777" w:rsidR="00154CFC" w:rsidRPr="00390716" w:rsidRDefault="006D4EB9" w:rsidP="00501B59">
            <w:pPr>
              <w:jc w:val="right"/>
              <w:rPr>
                <w:sz w:val="16"/>
                <w:szCs w:val="16"/>
              </w:rPr>
            </w:pPr>
            <w:r w:rsidRPr="00390716">
              <w:rPr>
                <w:sz w:val="16"/>
                <w:szCs w:val="16"/>
              </w:rPr>
              <w:t>78</w:t>
            </w:r>
          </w:p>
        </w:tc>
        <w:tc>
          <w:tcPr>
            <w:tcW w:w="707" w:type="dxa"/>
            <w:tcBorders>
              <w:right w:val="nil"/>
            </w:tcBorders>
          </w:tcPr>
          <w:p w14:paraId="038D1820" w14:textId="77777777" w:rsidR="00154CFC" w:rsidRPr="00390716" w:rsidRDefault="006D4EB9" w:rsidP="00501B59">
            <w:pPr>
              <w:jc w:val="right"/>
              <w:rPr>
                <w:sz w:val="16"/>
                <w:szCs w:val="16"/>
              </w:rPr>
            </w:pPr>
            <w:r w:rsidRPr="00390716">
              <w:rPr>
                <w:sz w:val="16"/>
                <w:szCs w:val="16"/>
              </w:rPr>
              <w:t>0</w:t>
            </w:r>
          </w:p>
        </w:tc>
        <w:tc>
          <w:tcPr>
            <w:tcW w:w="707" w:type="dxa"/>
            <w:tcBorders>
              <w:left w:val="nil"/>
              <w:right w:val="nil"/>
            </w:tcBorders>
          </w:tcPr>
          <w:p w14:paraId="56E33B12" w14:textId="77777777" w:rsidR="00154CFC" w:rsidRPr="00390716" w:rsidRDefault="006D4EB9" w:rsidP="00501B59">
            <w:pPr>
              <w:jc w:val="right"/>
              <w:rPr>
                <w:sz w:val="16"/>
                <w:szCs w:val="16"/>
              </w:rPr>
            </w:pPr>
            <w:r w:rsidRPr="00390716">
              <w:rPr>
                <w:sz w:val="16"/>
                <w:szCs w:val="16"/>
              </w:rPr>
              <w:t>0</w:t>
            </w:r>
          </w:p>
        </w:tc>
        <w:tc>
          <w:tcPr>
            <w:tcW w:w="707" w:type="dxa"/>
            <w:tcBorders>
              <w:left w:val="nil"/>
              <w:right w:val="nil"/>
            </w:tcBorders>
          </w:tcPr>
          <w:p w14:paraId="665E0B43" w14:textId="77777777" w:rsidR="00154CFC" w:rsidRPr="00390716" w:rsidRDefault="006D4EB9" w:rsidP="00501B59">
            <w:pPr>
              <w:jc w:val="right"/>
              <w:rPr>
                <w:sz w:val="16"/>
                <w:szCs w:val="16"/>
              </w:rPr>
            </w:pPr>
            <w:r w:rsidRPr="00390716">
              <w:rPr>
                <w:sz w:val="16"/>
                <w:szCs w:val="16"/>
              </w:rPr>
              <w:t>0</w:t>
            </w:r>
          </w:p>
        </w:tc>
        <w:tc>
          <w:tcPr>
            <w:tcW w:w="707" w:type="dxa"/>
            <w:tcBorders>
              <w:left w:val="nil"/>
              <w:right w:val="nil"/>
            </w:tcBorders>
          </w:tcPr>
          <w:p w14:paraId="40E2EE7E" w14:textId="77777777" w:rsidR="00154CFC" w:rsidRPr="00390716" w:rsidRDefault="006D4EB9" w:rsidP="00501B59">
            <w:pPr>
              <w:jc w:val="right"/>
              <w:rPr>
                <w:sz w:val="16"/>
                <w:szCs w:val="16"/>
              </w:rPr>
            </w:pPr>
            <w:r w:rsidRPr="00390716">
              <w:rPr>
                <w:sz w:val="16"/>
                <w:szCs w:val="16"/>
              </w:rPr>
              <w:t>1</w:t>
            </w:r>
          </w:p>
        </w:tc>
        <w:tc>
          <w:tcPr>
            <w:tcW w:w="708" w:type="dxa"/>
            <w:tcBorders>
              <w:left w:val="nil"/>
            </w:tcBorders>
          </w:tcPr>
          <w:p w14:paraId="5CE439DA" w14:textId="77777777" w:rsidR="00154CFC" w:rsidRPr="00390716" w:rsidRDefault="006D4EB9" w:rsidP="00501B59">
            <w:pPr>
              <w:jc w:val="right"/>
              <w:rPr>
                <w:sz w:val="16"/>
                <w:szCs w:val="16"/>
              </w:rPr>
            </w:pPr>
            <w:r w:rsidRPr="00390716">
              <w:rPr>
                <w:sz w:val="16"/>
                <w:szCs w:val="16"/>
              </w:rPr>
              <w:t>1</w:t>
            </w:r>
          </w:p>
        </w:tc>
      </w:tr>
      <w:tr w:rsidR="00CF4453" w:rsidRPr="00390716" w14:paraId="3B303BA3" w14:textId="77777777" w:rsidTr="00CF4453">
        <w:trPr>
          <w:trHeight w:val="273"/>
        </w:trPr>
        <w:tc>
          <w:tcPr>
            <w:tcW w:w="2440" w:type="dxa"/>
            <w:tcBorders>
              <w:right w:val="nil"/>
            </w:tcBorders>
          </w:tcPr>
          <w:p w14:paraId="3504EA1E" w14:textId="77777777" w:rsidR="00154CFC" w:rsidRPr="00390716" w:rsidRDefault="008C1475" w:rsidP="008C1475">
            <w:pPr>
              <w:rPr>
                <w:sz w:val="16"/>
                <w:szCs w:val="16"/>
              </w:rPr>
            </w:pPr>
            <w:r w:rsidRPr="00390716">
              <w:rPr>
                <w:sz w:val="16"/>
                <w:szCs w:val="16"/>
              </w:rPr>
              <w:t>Against man 18 years or older</w:t>
            </w:r>
          </w:p>
        </w:tc>
        <w:tc>
          <w:tcPr>
            <w:tcW w:w="707" w:type="dxa"/>
            <w:tcBorders>
              <w:right w:val="nil"/>
            </w:tcBorders>
          </w:tcPr>
          <w:p w14:paraId="189651F9" w14:textId="77777777" w:rsidR="00154CFC" w:rsidRPr="00390716" w:rsidRDefault="006D4EB9" w:rsidP="00501B59">
            <w:pPr>
              <w:jc w:val="right"/>
              <w:rPr>
                <w:sz w:val="16"/>
                <w:szCs w:val="16"/>
              </w:rPr>
            </w:pPr>
            <w:r w:rsidRPr="00390716">
              <w:rPr>
                <w:sz w:val="16"/>
                <w:szCs w:val="16"/>
              </w:rPr>
              <w:t>133</w:t>
            </w:r>
          </w:p>
        </w:tc>
        <w:tc>
          <w:tcPr>
            <w:tcW w:w="707" w:type="dxa"/>
            <w:tcBorders>
              <w:left w:val="nil"/>
              <w:right w:val="nil"/>
            </w:tcBorders>
          </w:tcPr>
          <w:p w14:paraId="59D38576" w14:textId="77777777" w:rsidR="00154CFC" w:rsidRPr="00390716" w:rsidRDefault="006D4EB9" w:rsidP="00501B59">
            <w:pPr>
              <w:jc w:val="right"/>
              <w:rPr>
                <w:sz w:val="16"/>
                <w:szCs w:val="16"/>
              </w:rPr>
            </w:pPr>
            <w:r w:rsidRPr="00390716">
              <w:rPr>
                <w:sz w:val="16"/>
                <w:szCs w:val="16"/>
              </w:rPr>
              <w:t>129</w:t>
            </w:r>
          </w:p>
        </w:tc>
        <w:tc>
          <w:tcPr>
            <w:tcW w:w="707" w:type="dxa"/>
            <w:tcBorders>
              <w:left w:val="nil"/>
              <w:right w:val="nil"/>
            </w:tcBorders>
          </w:tcPr>
          <w:p w14:paraId="22B3EF10" w14:textId="77777777" w:rsidR="00154CFC" w:rsidRPr="00390716" w:rsidRDefault="006D4EB9" w:rsidP="00501B59">
            <w:pPr>
              <w:jc w:val="right"/>
              <w:rPr>
                <w:sz w:val="16"/>
                <w:szCs w:val="16"/>
              </w:rPr>
            </w:pPr>
            <w:r w:rsidRPr="00390716">
              <w:rPr>
                <w:sz w:val="16"/>
                <w:szCs w:val="16"/>
              </w:rPr>
              <w:t>130</w:t>
            </w:r>
          </w:p>
        </w:tc>
        <w:tc>
          <w:tcPr>
            <w:tcW w:w="707" w:type="dxa"/>
            <w:tcBorders>
              <w:left w:val="nil"/>
              <w:right w:val="nil"/>
            </w:tcBorders>
          </w:tcPr>
          <w:p w14:paraId="6BE70191" w14:textId="77777777" w:rsidR="00154CFC" w:rsidRPr="00390716" w:rsidRDefault="006D4EB9" w:rsidP="00501B59">
            <w:pPr>
              <w:jc w:val="right"/>
              <w:rPr>
                <w:sz w:val="16"/>
                <w:szCs w:val="16"/>
              </w:rPr>
            </w:pPr>
            <w:r w:rsidRPr="00390716">
              <w:rPr>
                <w:sz w:val="16"/>
                <w:szCs w:val="16"/>
              </w:rPr>
              <w:t>141</w:t>
            </w:r>
          </w:p>
        </w:tc>
        <w:tc>
          <w:tcPr>
            <w:tcW w:w="708" w:type="dxa"/>
            <w:tcBorders>
              <w:left w:val="nil"/>
            </w:tcBorders>
          </w:tcPr>
          <w:p w14:paraId="1833FFD4" w14:textId="77777777" w:rsidR="00154CFC" w:rsidRPr="00390716" w:rsidRDefault="006D4EB9" w:rsidP="00501B59">
            <w:pPr>
              <w:jc w:val="right"/>
              <w:rPr>
                <w:sz w:val="16"/>
                <w:szCs w:val="16"/>
              </w:rPr>
            </w:pPr>
            <w:r w:rsidRPr="00390716">
              <w:rPr>
                <w:sz w:val="16"/>
                <w:szCs w:val="16"/>
              </w:rPr>
              <w:t>147</w:t>
            </w:r>
          </w:p>
        </w:tc>
        <w:tc>
          <w:tcPr>
            <w:tcW w:w="707" w:type="dxa"/>
            <w:tcBorders>
              <w:right w:val="nil"/>
            </w:tcBorders>
          </w:tcPr>
          <w:p w14:paraId="1DEA2DED" w14:textId="77777777" w:rsidR="00154CFC" w:rsidRPr="00390716" w:rsidRDefault="006D4EB9" w:rsidP="00501B59">
            <w:pPr>
              <w:jc w:val="right"/>
              <w:rPr>
                <w:sz w:val="16"/>
                <w:szCs w:val="16"/>
              </w:rPr>
            </w:pPr>
            <w:r w:rsidRPr="00390716">
              <w:rPr>
                <w:sz w:val="16"/>
                <w:szCs w:val="16"/>
              </w:rPr>
              <w:t>1</w:t>
            </w:r>
          </w:p>
        </w:tc>
        <w:tc>
          <w:tcPr>
            <w:tcW w:w="707" w:type="dxa"/>
            <w:tcBorders>
              <w:left w:val="nil"/>
              <w:right w:val="nil"/>
            </w:tcBorders>
          </w:tcPr>
          <w:p w14:paraId="3BF0A2A2" w14:textId="77777777" w:rsidR="00154CFC" w:rsidRPr="00390716" w:rsidRDefault="006D4EB9" w:rsidP="00501B59">
            <w:pPr>
              <w:jc w:val="right"/>
              <w:rPr>
                <w:sz w:val="16"/>
                <w:szCs w:val="16"/>
              </w:rPr>
            </w:pPr>
            <w:r w:rsidRPr="00390716">
              <w:rPr>
                <w:sz w:val="16"/>
                <w:szCs w:val="16"/>
              </w:rPr>
              <w:t>1</w:t>
            </w:r>
          </w:p>
        </w:tc>
        <w:tc>
          <w:tcPr>
            <w:tcW w:w="707" w:type="dxa"/>
            <w:tcBorders>
              <w:left w:val="nil"/>
              <w:right w:val="nil"/>
            </w:tcBorders>
          </w:tcPr>
          <w:p w14:paraId="199BE9E9" w14:textId="77777777" w:rsidR="00154CFC" w:rsidRPr="00390716" w:rsidRDefault="006D4EB9" w:rsidP="00501B59">
            <w:pPr>
              <w:jc w:val="right"/>
              <w:rPr>
                <w:sz w:val="16"/>
                <w:szCs w:val="16"/>
              </w:rPr>
            </w:pPr>
            <w:r w:rsidRPr="00390716">
              <w:rPr>
                <w:sz w:val="16"/>
                <w:szCs w:val="16"/>
              </w:rPr>
              <w:t>1</w:t>
            </w:r>
          </w:p>
        </w:tc>
        <w:tc>
          <w:tcPr>
            <w:tcW w:w="707" w:type="dxa"/>
            <w:tcBorders>
              <w:left w:val="nil"/>
              <w:right w:val="nil"/>
            </w:tcBorders>
          </w:tcPr>
          <w:p w14:paraId="0D6946F2" w14:textId="77777777" w:rsidR="00154CFC" w:rsidRPr="00390716" w:rsidRDefault="006D4EB9" w:rsidP="00501B59">
            <w:pPr>
              <w:jc w:val="right"/>
              <w:rPr>
                <w:sz w:val="16"/>
                <w:szCs w:val="16"/>
              </w:rPr>
            </w:pPr>
            <w:r w:rsidRPr="00390716">
              <w:rPr>
                <w:sz w:val="16"/>
                <w:szCs w:val="16"/>
              </w:rPr>
              <w:t>1</w:t>
            </w:r>
          </w:p>
        </w:tc>
        <w:tc>
          <w:tcPr>
            <w:tcW w:w="708" w:type="dxa"/>
            <w:tcBorders>
              <w:left w:val="nil"/>
            </w:tcBorders>
          </w:tcPr>
          <w:p w14:paraId="1AD36757" w14:textId="77777777" w:rsidR="00154CFC" w:rsidRPr="00390716" w:rsidRDefault="006D4EB9" w:rsidP="00501B59">
            <w:pPr>
              <w:jc w:val="right"/>
              <w:rPr>
                <w:sz w:val="16"/>
                <w:szCs w:val="16"/>
              </w:rPr>
            </w:pPr>
            <w:r w:rsidRPr="00390716">
              <w:rPr>
                <w:sz w:val="16"/>
                <w:szCs w:val="16"/>
              </w:rPr>
              <w:t>1</w:t>
            </w:r>
          </w:p>
        </w:tc>
      </w:tr>
      <w:tr w:rsidR="00CE7385" w:rsidRPr="00390716" w14:paraId="199C111B" w14:textId="77777777" w:rsidTr="00CF4453">
        <w:trPr>
          <w:trHeight w:val="273"/>
        </w:trPr>
        <w:tc>
          <w:tcPr>
            <w:tcW w:w="2440" w:type="dxa"/>
            <w:tcBorders>
              <w:right w:val="nil"/>
            </w:tcBorders>
          </w:tcPr>
          <w:p w14:paraId="446CBD8C" w14:textId="70982E8D" w:rsidR="00CE7385" w:rsidRPr="00390716" w:rsidRDefault="00CE7385" w:rsidP="008C1475">
            <w:pPr>
              <w:rPr>
                <w:b/>
                <w:sz w:val="16"/>
                <w:szCs w:val="16"/>
              </w:rPr>
            </w:pPr>
            <w:r w:rsidRPr="00390716">
              <w:rPr>
                <w:b/>
                <w:sz w:val="16"/>
                <w:szCs w:val="16"/>
              </w:rPr>
              <w:t>Women, in total</w:t>
            </w:r>
          </w:p>
        </w:tc>
        <w:tc>
          <w:tcPr>
            <w:tcW w:w="707" w:type="dxa"/>
            <w:tcBorders>
              <w:right w:val="nil"/>
            </w:tcBorders>
          </w:tcPr>
          <w:p w14:paraId="1AB07BD4" w14:textId="7208DACC" w:rsidR="00CE7385" w:rsidRPr="00390716" w:rsidRDefault="00B82A87" w:rsidP="00501B59">
            <w:pPr>
              <w:jc w:val="right"/>
              <w:rPr>
                <w:sz w:val="16"/>
                <w:szCs w:val="16"/>
              </w:rPr>
            </w:pPr>
            <w:r w:rsidRPr="00390716">
              <w:rPr>
                <w:sz w:val="16"/>
                <w:szCs w:val="16"/>
              </w:rPr>
              <w:t>5</w:t>
            </w:r>
            <w:r w:rsidR="002E3D29">
              <w:rPr>
                <w:sz w:val="16"/>
                <w:szCs w:val="16"/>
              </w:rPr>
              <w:t xml:space="preserve"> </w:t>
            </w:r>
            <w:r w:rsidRPr="00390716">
              <w:rPr>
                <w:sz w:val="16"/>
                <w:szCs w:val="16"/>
              </w:rPr>
              <w:t>915</w:t>
            </w:r>
          </w:p>
        </w:tc>
        <w:tc>
          <w:tcPr>
            <w:tcW w:w="707" w:type="dxa"/>
            <w:tcBorders>
              <w:left w:val="nil"/>
              <w:right w:val="nil"/>
            </w:tcBorders>
          </w:tcPr>
          <w:p w14:paraId="7F8B30EE" w14:textId="58BEC2A9" w:rsidR="00CE7385" w:rsidRPr="00390716" w:rsidRDefault="00B82A87" w:rsidP="00501B59">
            <w:pPr>
              <w:jc w:val="right"/>
              <w:rPr>
                <w:sz w:val="16"/>
                <w:szCs w:val="16"/>
              </w:rPr>
            </w:pPr>
            <w:r w:rsidRPr="00390716">
              <w:rPr>
                <w:sz w:val="16"/>
                <w:szCs w:val="16"/>
              </w:rPr>
              <w:t>5</w:t>
            </w:r>
            <w:r w:rsidR="002E3D29">
              <w:rPr>
                <w:sz w:val="16"/>
                <w:szCs w:val="16"/>
              </w:rPr>
              <w:t xml:space="preserve"> </w:t>
            </w:r>
            <w:r w:rsidRPr="00390716">
              <w:rPr>
                <w:sz w:val="16"/>
                <w:szCs w:val="16"/>
              </w:rPr>
              <w:t>614</w:t>
            </w:r>
          </w:p>
        </w:tc>
        <w:tc>
          <w:tcPr>
            <w:tcW w:w="707" w:type="dxa"/>
            <w:tcBorders>
              <w:left w:val="nil"/>
              <w:right w:val="nil"/>
            </w:tcBorders>
          </w:tcPr>
          <w:p w14:paraId="19E10E27" w14:textId="293EC5A8" w:rsidR="00CE7385" w:rsidRPr="00390716" w:rsidRDefault="00B82A87" w:rsidP="00501B59">
            <w:pPr>
              <w:jc w:val="right"/>
              <w:rPr>
                <w:sz w:val="16"/>
                <w:szCs w:val="16"/>
              </w:rPr>
            </w:pPr>
            <w:r w:rsidRPr="00390716">
              <w:rPr>
                <w:sz w:val="16"/>
                <w:szCs w:val="16"/>
              </w:rPr>
              <w:t>6</w:t>
            </w:r>
            <w:r w:rsidR="002E3D29">
              <w:rPr>
                <w:sz w:val="16"/>
                <w:szCs w:val="16"/>
              </w:rPr>
              <w:t xml:space="preserve"> </w:t>
            </w:r>
            <w:r w:rsidRPr="00390716">
              <w:rPr>
                <w:sz w:val="16"/>
                <w:szCs w:val="16"/>
              </w:rPr>
              <w:t>304</w:t>
            </w:r>
          </w:p>
        </w:tc>
        <w:tc>
          <w:tcPr>
            <w:tcW w:w="707" w:type="dxa"/>
            <w:tcBorders>
              <w:left w:val="nil"/>
              <w:right w:val="nil"/>
            </w:tcBorders>
          </w:tcPr>
          <w:p w14:paraId="69E8B306" w14:textId="683185F6" w:rsidR="00CE7385" w:rsidRPr="00390716" w:rsidRDefault="00B82A87" w:rsidP="00501B59">
            <w:pPr>
              <w:jc w:val="right"/>
              <w:rPr>
                <w:sz w:val="16"/>
                <w:szCs w:val="16"/>
              </w:rPr>
            </w:pPr>
            <w:r w:rsidRPr="00390716">
              <w:rPr>
                <w:sz w:val="16"/>
                <w:szCs w:val="16"/>
              </w:rPr>
              <w:t>5</w:t>
            </w:r>
            <w:r w:rsidR="002E3D29">
              <w:rPr>
                <w:sz w:val="16"/>
                <w:szCs w:val="16"/>
              </w:rPr>
              <w:t xml:space="preserve"> </w:t>
            </w:r>
            <w:r w:rsidRPr="00390716">
              <w:rPr>
                <w:sz w:val="16"/>
                <w:szCs w:val="16"/>
              </w:rPr>
              <w:t>461</w:t>
            </w:r>
          </w:p>
        </w:tc>
        <w:tc>
          <w:tcPr>
            <w:tcW w:w="708" w:type="dxa"/>
            <w:tcBorders>
              <w:left w:val="nil"/>
            </w:tcBorders>
          </w:tcPr>
          <w:p w14:paraId="1F28EA9D" w14:textId="4EED1698" w:rsidR="00CE7385" w:rsidRPr="00390716" w:rsidRDefault="00B82A87" w:rsidP="00501B59">
            <w:pPr>
              <w:jc w:val="right"/>
              <w:rPr>
                <w:sz w:val="16"/>
                <w:szCs w:val="16"/>
              </w:rPr>
            </w:pPr>
            <w:r w:rsidRPr="00390716">
              <w:rPr>
                <w:sz w:val="16"/>
                <w:szCs w:val="16"/>
              </w:rPr>
              <w:t>6</w:t>
            </w:r>
            <w:r w:rsidR="002E3D29">
              <w:rPr>
                <w:sz w:val="16"/>
                <w:szCs w:val="16"/>
              </w:rPr>
              <w:t xml:space="preserve"> </w:t>
            </w:r>
            <w:r w:rsidRPr="00390716">
              <w:rPr>
                <w:sz w:val="16"/>
                <w:szCs w:val="16"/>
              </w:rPr>
              <w:t>201</w:t>
            </w:r>
          </w:p>
        </w:tc>
        <w:tc>
          <w:tcPr>
            <w:tcW w:w="707" w:type="dxa"/>
            <w:tcBorders>
              <w:right w:val="nil"/>
            </w:tcBorders>
          </w:tcPr>
          <w:p w14:paraId="7FBD3F0E" w14:textId="77777777" w:rsidR="00CE7385" w:rsidRPr="00390716" w:rsidRDefault="00B82A87" w:rsidP="00501B59">
            <w:pPr>
              <w:jc w:val="right"/>
              <w:rPr>
                <w:sz w:val="16"/>
                <w:szCs w:val="16"/>
              </w:rPr>
            </w:pPr>
            <w:r w:rsidRPr="00390716">
              <w:rPr>
                <w:sz w:val="16"/>
                <w:szCs w:val="16"/>
              </w:rPr>
              <w:t>62</w:t>
            </w:r>
          </w:p>
        </w:tc>
        <w:tc>
          <w:tcPr>
            <w:tcW w:w="707" w:type="dxa"/>
            <w:tcBorders>
              <w:left w:val="nil"/>
              <w:right w:val="nil"/>
            </w:tcBorders>
          </w:tcPr>
          <w:p w14:paraId="1A28FADE" w14:textId="77777777" w:rsidR="00CE7385" w:rsidRPr="00390716" w:rsidRDefault="00B82A87" w:rsidP="00501B59">
            <w:pPr>
              <w:jc w:val="right"/>
              <w:rPr>
                <w:sz w:val="16"/>
                <w:szCs w:val="16"/>
              </w:rPr>
            </w:pPr>
            <w:r w:rsidRPr="00390716">
              <w:rPr>
                <w:sz w:val="16"/>
                <w:szCs w:val="16"/>
              </w:rPr>
              <w:t>58</w:t>
            </w:r>
          </w:p>
        </w:tc>
        <w:tc>
          <w:tcPr>
            <w:tcW w:w="707" w:type="dxa"/>
            <w:tcBorders>
              <w:left w:val="nil"/>
              <w:right w:val="nil"/>
            </w:tcBorders>
          </w:tcPr>
          <w:p w14:paraId="312CD703" w14:textId="77777777" w:rsidR="00CE7385" w:rsidRPr="00390716" w:rsidRDefault="00B82A87" w:rsidP="00501B59">
            <w:pPr>
              <w:jc w:val="right"/>
              <w:rPr>
                <w:sz w:val="16"/>
                <w:szCs w:val="16"/>
              </w:rPr>
            </w:pPr>
            <w:r w:rsidRPr="00390716">
              <w:rPr>
                <w:sz w:val="16"/>
                <w:szCs w:val="16"/>
              </w:rPr>
              <w:t>65</w:t>
            </w:r>
          </w:p>
        </w:tc>
        <w:tc>
          <w:tcPr>
            <w:tcW w:w="707" w:type="dxa"/>
            <w:tcBorders>
              <w:left w:val="nil"/>
              <w:right w:val="nil"/>
            </w:tcBorders>
          </w:tcPr>
          <w:p w14:paraId="2041690E" w14:textId="77777777" w:rsidR="00CE7385" w:rsidRPr="00390716" w:rsidRDefault="00B82A87" w:rsidP="00501B59">
            <w:pPr>
              <w:jc w:val="right"/>
              <w:rPr>
                <w:sz w:val="16"/>
                <w:szCs w:val="16"/>
              </w:rPr>
            </w:pPr>
            <w:r w:rsidRPr="00390716">
              <w:rPr>
                <w:sz w:val="16"/>
                <w:szCs w:val="16"/>
              </w:rPr>
              <w:t>56</w:t>
            </w:r>
          </w:p>
        </w:tc>
        <w:tc>
          <w:tcPr>
            <w:tcW w:w="708" w:type="dxa"/>
            <w:tcBorders>
              <w:left w:val="nil"/>
            </w:tcBorders>
          </w:tcPr>
          <w:p w14:paraId="08680532" w14:textId="77777777" w:rsidR="00CE7385" w:rsidRPr="00390716" w:rsidRDefault="00B82A87" w:rsidP="00501B59">
            <w:pPr>
              <w:jc w:val="right"/>
              <w:rPr>
                <w:sz w:val="16"/>
                <w:szCs w:val="16"/>
              </w:rPr>
            </w:pPr>
            <w:r w:rsidRPr="00390716">
              <w:rPr>
                <w:sz w:val="16"/>
                <w:szCs w:val="16"/>
              </w:rPr>
              <w:t>62</w:t>
            </w:r>
          </w:p>
        </w:tc>
      </w:tr>
      <w:tr w:rsidR="008C1475" w:rsidRPr="00390716" w14:paraId="17AB5152" w14:textId="77777777" w:rsidTr="00CF4453">
        <w:trPr>
          <w:trHeight w:val="273"/>
        </w:trPr>
        <w:tc>
          <w:tcPr>
            <w:tcW w:w="2440" w:type="dxa"/>
            <w:tcBorders>
              <w:right w:val="nil"/>
            </w:tcBorders>
          </w:tcPr>
          <w:p w14:paraId="1348E64B" w14:textId="77777777" w:rsidR="008C1475" w:rsidRPr="00390716" w:rsidRDefault="008C1475" w:rsidP="008C1475">
            <w:pPr>
              <w:rPr>
                <w:sz w:val="16"/>
                <w:szCs w:val="16"/>
              </w:rPr>
            </w:pPr>
            <w:r w:rsidRPr="00390716">
              <w:rPr>
                <w:sz w:val="16"/>
                <w:szCs w:val="16"/>
              </w:rPr>
              <w:t>Against girl under 15 years</w:t>
            </w:r>
          </w:p>
        </w:tc>
        <w:tc>
          <w:tcPr>
            <w:tcW w:w="707" w:type="dxa"/>
            <w:tcBorders>
              <w:right w:val="nil"/>
            </w:tcBorders>
          </w:tcPr>
          <w:p w14:paraId="6EB78889" w14:textId="78889218" w:rsidR="008C1475" w:rsidRPr="00390716" w:rsidRDefault="008C1475" w:rsidP="00501B59">
            <w:pPr>
              <w:jc w:val="right"/>
              <w:rPr>
                <w:sz w:val="16"/>
                <w:szCs w:val="16"/>
              </w:rPr>
            </w:pPr>
            <w:r w:rsidRPr="00390716">
              <w:rPr>
                <w:sz w:val="16"/>
                <w:szCs w:val="16"/>
              </w:rPr>
              <w:t>1</w:t>
            </w:r>
            <w:r w:rsidR="002E3D29">
              <w:rPr>
                <w:sz w:val="16"/>
                <w:szCs w:val="16"/>
              </w:rPr>
              <w:t xml:space="preserve"> </w:t>
            </w:r>
            <w:r w:rsidRPr="00390716">
              <w:rPr>
                <w:sz w:val="16"/>
                <w:szCs w:val="16"/>
              </w:rPr>
              <w:t>822</w:t>
            </w:r>
          </w:p>
        </w:tc>
        <w:tc>
          <w:tcPr>
            <w:tcW w:w="707" w:type="dxa"/>
            <w:tcBorders>
              <w:left w:val="nil"/>
              <w:right w:val="nil"/>
            </w:tcBorders>
          </w:tcPr>
          <w:p w14:paraId="11FDDFF1" w14:textId="2A598A7F" w:rsidR="008C1475" w:rsidRPr="00390716" w:rsidRDefault="008C1475" w:rsidP="00501B59">
            <w:pPr>
              <w:jc w:val="right"/>
              <w:rPr>
                <w:sz w:val="16"/>
                <w:szCs w:val="16"/>
              </w:rPr>
            </w:pPr>
            <w:r w:rsidRPr="00390716">
              <w:rPr>
                <w:sz w:val="16"/>
                <w:szCs w:val="16"/>
              </w:rPr>
              <w:t>1</w:t>
            </w:r>
            <w:r w:rsidR="002E3D29">
              <w:rPr>
                <w:sz w:val="16"/>
                <w:szCs w:val="16"/>
              </w:rPr>
              <w:t xml:space="preserve"> </w:t>
            </w:r>
            <w:r w:rsidRPr="00390716">
              <w:rPr>
                <w:sz w:val="16"/>
                <w:szCs w:val="16"/>
              </w:rPr>
              <w:t>680</w:t>
            </w:r>
          </w:p>
        </w:tc>
        <w:tc>
          <w:tcPr>
            <w:tcW w:w="707" w:type="dxa"/>
            <w:tcBorders>
              <w:left w:val="nil"/>
              <w:right w:val="nil"/>
            </w:tcBorders>
          </w:tcPr>
          <w:p w14:paraId="5384D0E1" w14:textId="4822F3A4" w:rsidR="008C1475" w:rsidRPr="00390716" w:rsidRDefault="008C1475" w:rsidP="00501B59">
            <w:pPr>
              <w:jc w:val="right"/>
              <w:rPr>
                <w:sz w:val="16"/>
                <w:szCs w:val="16"/>
              </w:rPr>
            </w:pPr>
            <w:r w:rsidRPr="00390716">
              <w:rPr>
                <w:sz w:val="16"/>
                <w:szCs w:val="16"/>
              </w:rPr>
              <w:t>2</w:t>
            </w:r>
            <w:r w:rsidR="002E3D29">
              <w:rPr>
                <w:sz w:val="16"/>
                <w:szCs w:val="16"/>
              </w:rPr>
              <w:t xml:space="preserve"> </w:t>
            </w:r>
            <w:r w:rsidRPr="00390716">
              <w:rPr>
                <w:sz w:val="16"/>
                <w:szCs w:val="16"/>
              </w:rPr>
              <w:t>037</w:t>
            </w:r>
          </w:p>
        </w:tc>
        <w:tc>
          <w:tcPr>
            <w:tcW w:w="707" w:type="dxa"/>
            <w:tcBorders>
              <w:left w:val="nil"/>
              <w:right w:val="nil"/>
            </w:tcBorders>
          </w:tcPr>
          <w:p w14:paraId="294E27A6" w14:textId="7FE9BBAE" w:rsidR="008C1475" w:rsidRPr="00390716" w:rsidRDefault="008C1475" w:rsidP="00501B59">
            <w:pPr>
              <w:jc w:val="right"/>
              <w:rPr>
                <w:sz w:val="16"/>
                <w:szCs w:val="16"/>
              </w:rPr>
            </w:pPr>
            <w:r w:rsidRPr="00390716">
              <w:rPr>
                <w:sz w:val="16"/>
                <w:szCs w:val="16"/>
              </w:rPr>
              <w:t>1</w:t>
            </w:r>
            <w:r w:rsidR="002E3D29">
              <w:rPr>
                <w:sz w:val="16"/>
                <w:szCs w:val="16"/>
              </w:rPr>
              <w:t xml:space="preserve"> </w:t>
            </w:r>
            <w:r w:rsidRPr="00390716">
              <w:rPr>
                <w:sz w:val="16"/>
                <w:szCs w:val="16"/>
              </w:rPr>
              <w:t>484</w:t>
            </w:r>
          </w:p>
        </w:tc>
        <w:tc>
          <w:tcPr>
            <w:tcW w:w="708" w:type="dxa"/>
            <w:tcBorders>
              <w:left w:val="nil"/>
            </w:tcBorders>
          </w:tcPr>
          <w:p w14:paraId="3653D1F7" w14:textId="44D21200" w:rsidR="008C1475" w:rsidRPr="00390716" w:rsidRDefault="008C1475" w:rsidP="00501B59">
            <w:pPr>
              <w:jc w:val="right"/>
              <w:rPr>
                <w:sz w:val="16"/>
                <w:szCs w:val="16"/>
              </w:rPr>
            </w:pPr>
            <w:r w:rsidRPr="00390716">
              <w:rPr>
                <w:sz w:val="16"/>
                <w:szCs w:val="16"/>
              </w:rPr>
              <w:t>1</w:t>
            </w:r>
            <w:r w:rsidR="002E3D29">
              <w:rPr>
                <w:sz w:val="16"/>
                <w:szCs w:val="16"/>
              </w:rPr>
              <w:t xml:space="preserve"> </w:t>
            </w:r>
            <w:r w:rsidRPr="00390716">
              <w:rPr>
                <w:sz w:val="16"/>
                <w:szCs w:val="16"/>
              </w:rPr>
              <w:t>877</w:t>
            </w:r>
          </w:p>
        </w:tc>
        <w:tc>
          <w:tcPr>
            <w:tcW w:w="707" w:type="dxa"/>
            <w:tcBorders>
              <w:right w:val="nil"/>
            </w:tcBorders>
          </w:tcPr>
          <w:p w14:paraId="48AAAF38" w14:textId="77777777" w:rsidR="008C1475" w:rsidRPr="00390716" w:rsidRDefault="008C1475" w:rsidP="00501B59">
            <w:pPr>
              <w:jc w:val="right"/>
              <w:rPr>
                <w:sz w:val="16"/>
                <w:szCs w:val="16"/>
              </w:rPr>
            </w:pPr>
            <w:r w:rsidRPr="00390716">
              <w:rPr>
                <w:sz w:val="16"/>
                <w:szCs w:val="16"/>
              </w:rPr>
              <w:t>19</w:t>
            </w:r>
          </w:p>
        </w:tc>
        <w:tc>
          <w:tcPr>
            <w:tcW w:w="707" w:type="dxa"/>
            <w:tcBorders>
              <w:left w:val="nil"/>
              <w:right w:val="nil"/>
            </w:tcBorders>
          </w:tcPr>
          <w:p w14:paraId="5710E3EA" w14:textId="77777777" w:rsidR="008C1475" w:rsidRPr="00390716" w:rsidRDefault="008C1475" w:rsidP="00501B59">
            <w:pPr>
              <w:jc w:val="right"/>
              <w:rPr>
                <w:sz w:val="16"/>
                <w:szCs w:val="16"/>
              </w:rPr>
            </w:pPr>
            <w:r w:rsidRPr="00390716">
              <w:rPr>
                <w:sz w:val="16"/>
                <w:szCs w:val="16"/>
              </w:rPr>
              <w:t>17</w:t>
            </w:r>
          </w:p>
        </w:tc>
        <w:tc>
          <w:tcPr>
            <w:tcW w:w="707" w:type="dxa"/>
            <w:tcBorders>
              <w:left w:val="nil"/>
              <w:right w:val="nil"/>
            </w:tcBorders>
          </w:tcPr>
          <w:p w14:paraId="3E04696A" w14:textId="77777777" w:rsidR="008C1475" w:rsidRPr="00390716" w:rsidRDefault="008C1475" w:rsidP="00501B59">
            <w:pPr>
              <w:jc w:val="right"/>
              <w:rPr>
                <w:sz w:val="16"/>
                <w:szCs w:val="16"/>
              </w:rPr>
            </w:pPr>
            <w:r w:rsidRPr="00390716">
              <w:rPr>
                <w:sz w:val="16"/>
                <w:szCs w:val="16"/>
              </w:rPr>
              <w:t>21</w:t>
            </w:r>
          </w:p>
        </w:tc>
        <w:tc>
          <w:tcPr>
            <w:tcW w:w="707" w:type="dxa"/>
            <w:tcBorders>
              <w:left w:val="nil"/>
              <w:right w:val="nil"/>
            </w:tcBorders>
          </w:tcPr>
          <w:p w14:paraId="4A4CE671" w14:textId="77777777" w:rsidR="008C1475" w:rsidRPr="00390716" w:rsidRDefault="008C1475" w:rsidP="00501B59">
            <w:pPr>
              <w:jc w:val="right"/>
              <w:rPr>
                <w:sz w:val="16"/>
                <w:szCs w:val="16"/>
              </w:rPr>
            </w:pPr>
            <w:r w:rsidRPr="00390716">
              <w:rPr>
                <w:sz w:val="16"/>
                <w:szCs w:val="16"/>
              </w:rPr>
              <w:t>15</w:t>
            </w:r>
          </w:p>
        </w:tc>
        <w:tc>
          <w:tcPr>
            <w:tcW w:w="708" w:type="dxa"/>
            <w:tcBorders>
              <w:left w:val="nil"/>
            </w:tcBorders>
          </w:tcPr>
          <w:p w14:paraId="03315C37" w14:textId="77777777" w:rsidR="008C1475" w:rsidRPr="00390716" w:rsidRDefault="008C1475" w:rsidP="00501B59">
            <w:pPr>
              <w:jc w:val="right"/>
              <w:rPr>
                <w:sz w:val="16"/>
                <w:szCs w:val="16"/>
              </w:rPr>
            </w:pPr>
            <w:r w:rsidRPr="00390716">
              <w:rPr>
                <w:sz w:val="16"/>
                <w:szCs w:val="16"/>
              </w:rPr>
              <w:t>19</w:t>
            </w:r>
          </w:p>
        </w:tc>
      </w:tr>
      <w:tr w:rsidR="008C1475" w:rsidRPr="00390716" w14:paraId="22E9BBC3" w14:textId="77777777" w:rsidTr="00CF4453">
        <w:trPr>
          <w:trHeight w:val="273"/>
        </w:trPr>
        <w:tc>
          <w:tcPr>
            <w:tcW w:w="2440" w:type="dxa"/>
            <w:tcBorders>
              <w:right w:val="nil"/>
            </w:tcBorders>
          </w:tcPr>
          <w:p w14:paraId="225B7822" w14:textId="77777777" w:rsidR="008C1475" w:rsidRPr="00390716" w:rsidRDefault="008C1475" w:rsidP="008C1475">
            <w:pPr>
              <w:rPr>
                <w:sz w:val="16"/>
                <w:szCs w:val="16"/>
              </w:rPr>
            </w:pPr>
            <w:r w:rsidRPr="00390716">
              <w:rPr>
                <w:sz w:val="16"/>
                <w:szCs w:val="16"/>
              </w:rPr>
              <w:t>Against girl 15–17 years</w:t>
            </w:r>
          </w:p>
        </w:tc>
        <w:tc>
          <w:tcPr>
            <w:tcW w:w="707" w:type="dxa"/>
            <w:tcBorders>
              <w:right w:val="nil"/>
            </w:tcBorders>
          </w:tcPr>
          <w:p w14:paraId="2A1C6374" w14:textId="77777777" w:rsidR="008C1475" w:rsidRPr="00390716" w:rsidRDefault="006D4EB9" w:rsidP="00501B59">
            <w:pPr>
              <w:jc w:val="right"/>
              <w:rPr>
                <w:sz w:val="16"/>
                <w:szCs w:val="16"/>
              </w:rPr>
            </w:pPr>
            <w:r w:rsidRPr="00390716">
              <w:rPr>
                <w:sz w:val="16"/>
                <w:szCs w:val="16"/>
              </w:rPr>
              <w:t>786</w:t>
            </w:r>
          </w:p>
        </w:tc>
        <w:tc>
          <w:tcPr>
            <w:tcW w:w="707" w:type="dxa"/>
            <w:tcBorders>
              <w:left w:val="nil"/>
              <w:right w:val="nil"/>
            </w:tcBorders>
          </w:tcPr>
          <w:p w14:paraId="1E202E56" w14:textId="77777777" w:rsidR="008C1475" w:rsidRPr="00390716" w:rsidRDefault="006D4EB9" w:rsidP="006D4EB9">
            <w:pPr>
              <w:jc w:val="right"/>
              <w:rPr>
                <w:sz w:val="16"/>
                <w:szCs w:val="16"/>
              </w:rPr>
            </w:pPr>
            <w:r w:rsidRPr="00390716">
              <w:rPr>
                <w:sz w:val="16"/>
                <w:szCs w:val="16"/>
              </w:rPr>
              <w:t>710</w:t>
            </w:r>
          </w:p>
        </w:tc>
        <w:tc>
          <w:tcPr>
            <w:tcW w:w="707" w:type="dxa"/>
            <w:tcBorders>
              <w:left w:val="nil"/>
              <w:right w:val="nil"/>
            </w:tcBorders>
          </w:tcPr>
          <w:p w14:paraId="539E60DF" w14:textId="77777777" w:rsidR="008C1475" w:rsidRPr="00390716" w:rsidRDefault="006D4EB9" w:rsidP="00501B59">
            <w:pPr>
              <w:jc w:val="right"/>
              <w:rPr>
                <w:sz w:val="16"/>
                <w:szCs w:val="16"/>
              </w:rPr>
            </w:pPr>
            <w:r w:rsidRPr="00390716">
              <w:rPr>
                <w:sz w:val="16"/>
                <w:szCs w:val="16"/>
              </w:rPr>
              <w:t>872</w:t>
            </w:r>
          </w:p>
        </w:tc>
        <w:tc>
          <w:tcPr>
            <w:tcW w:w="707" w:type="dxa"/>
            <w:tcBorders>
              <w:left w:val="nil"/>
              <w:right w:val="nil"/>
            </w:tcBorders>
          </w:tcPr>
          <w:p w14:paraId="7DF73DB9" w14:textId="77777777" w:rsidR="008C1475" w:rsidRPr="00390716" w:rsidRDefault="006D4EB9" w:rsidP="00501B59">
            <w:pPr>
              <w:jc w:val="right"/>
              <w:rPr>
                <w:sz w:val="16"/>
                <w:szCs w:val="16"/>
              </w:rPr>
            </w:pPr>
            <w:r w:rsidRPr="00390716">
              <w:rPr>
                <w:sz w:val="16"/>
                <w:szCs w:val="16"/>
              </w:rPr>
              <w:t>644</w:t>
            </w:r>
          </w:p>
        </w:tc>
        <w:tc>
          <w:tcPr>
            <w:tcW w:w="708" w:type="dxa"/>
            <w:tcBorders>
              <w:left w:val="nil"/>
            </w:tcBorders>
          </w:tcPr>
          <w:p w14:paraId="1107E5EF" w14:textId="77777777" w:rsidR="008C1475" w:rsidRPr="00390716" w:rsidRDefault="006D4EB9" w:rsidP="00501B59">
            <w:pPr>
              <w:jc w:val="right"/>
              <w:rPr>
                <w:sz w:val="16"/>
                <w:szCs w:val="16"/>
              </w:rPr>
            </w:pPr>
            <w:r w:rsidRPr="00390716">
              <w:rPr>
                <w:sz w:val="16"/>
                <w:szCs w:val="16"/>
              </w:rPr>
              <w:t>765</w:t>
            </w:r>
          </w:p>
        </w:tc>
        <w:tc>
          <w:tcPr>
            <w:tcW w:w="707" w:type="dxa"/>
            <w:tcBorders>
              <w:right w:val="nil"/>
            </w:tcBorders>
          </w:tcPr>
          <w:p w14:paraId="770CC1BC" w14:textId="77777777" w:rsidR="008C1475" w:rsidRPr="00390716" w:rsidRDefault="006D4EB9" w:rsidP="00501B59">
            <w:pPr>
              <w:jc w:val="right"/>
              <w:rPr>
                <w:sz w:val="16"/>
                <w:szCs w:val="16"/>
              </w:rPr>
            </w:pPr>
            <w:r w:rsidRPr="00390716">
              <w:rPr>
                <w:sz w:val="16"/>
                <w:szCs w:val="16"/>
              </w:rPr>
              <w:t>8</w:t>
            </w:r>
          </w:p>
        </w:tc>
        <w:tc>
          <w:tcPr>
            <w:tcW w:w="707" w:type="dxa"/>
            <w:tcBorders>
              <w:left w:val="nil"/>
              <w:right w:val="nil"/>
            </w:tcBorders>
          </w:tcPr>
          <w:p w14:paraId="3F71472D" w14:textId="77777777" w:rsidR="008C1475" w:rsidRPr="00390716" w:rsidRDefault="006D4EB9" w:rsidP="00501B59">
            <w:pPr>
              <w:jc w:val="right"/>
              <w:rPr>
                <w:sz w:val="16"/>
                <w:szCs w:val="16"/>
              </w:rPr>
            </w:pPr>
            <w:r w:rsidRPr="00390716">
              <w:rPr>
                <w:sz w:val="16"/>
                <w:szCs w:val="16"/>
              </w:rPr>
              <w:t>7</w:t>
            </w:r>
          </w:p>
        </w:tc>
        <w:tc>
          <w:tcPr>
            <w:tcW w:w="707" w:type="dxa"/>
            <w:tcBorders>
              <w:left w:val="nil"/>
              <w:right w:val="nil"/>
            </w:tcBorders>
          </w:tcPr>
          <w:p w14:paraId="77C4692E" w14:textId="77777777" w:rsidR="008C1475" w:rsidRPr="00390716" w:rsidRDefault="006D4EB9" w:rsidP="00501B59">
            <w:pPr>
              <w:jc w:val="right"/>
              <w:rPr>
                <w:sz w:val="16"/>
                <w:szCs w:val="16"/>
              </w:rPr>
            </w:pPr>
            <w:r w:rsidRPr="00390716">
              <w:rPr>
                <w:sz w:val="16"/>
                <w:szCs w:val="16"/>
              </w:rPr>
              <w:t>9</w:t>
            </w:r>
          </w:p>
        </w:tc>
        <w:tc>
          <w:tcPr>
            <w:tcW w:w="707" w:type="dxa"/>
            <w:tcBorders>
              <w:left w:val="nil"/>
              <w:right w:val="nil"/>
            </w:tcBorders>
          </w:tcPr>
          <w:p w14:paraId="4503EFC3" w14:textId="77777777" w:rsidR="008C1475" w:rsidRPr="00390716" w:rsidRDefault="006D4EB9" w:rsidP="00501B59">
            <w:pPr>
              <w:jc w:val="right"/>
              <w:rPr>
                <w:sz w:val="16"/>
                <w:szCs w:val="16"/>
              </w:rPr>
            </w:pPr>
            <w:r w:rsidRPr="00390716">
              <w:rPr>
                <w:sz w:val="16"/>
                <w:szCs w:val="16"/>
              </w:rPr>
              <w:t>7</w:t>
            </w:r>
          </w:p>
        </w:tc>
        <w:tc>
          <w:tcPr>
            <w:tcW w:w="708" w:type="dxa"/>
            <w:tcBorders>
              <w:left w:val="nil"/>
            </w:tcBorders>
          </w:tcPr>
          <w:p w14:paraId="4311F4D1" w14:textId="77777777" w:rsidR="008C1475" w:rsidRPr="00390716" w:rsidRDefault="006D4EB9" w:rsidP="00501B59">
            <w:pPr>
              <w:jc w:val="right"/>
              <w:rPr>
                <w:sz w:val="16"/>
                <w:szCs w:val="16"/>
              </w:rPr>
            </w:pPr>
            <w:r w:rsidRPr="00390716">
              <w:rPr>
                <w:sz w:val="16"/>
                <w:szCs w:val="16"/>
              </w:rPr>
              <w:t>8</w:t>
            </w:r>
          </w:p>
        </w:tc>
      </w:tr>
      <w:tr w:rsidR="008C1475" w:rsidRPr="00390716" w14:paraId="583A7C03" w14:textId="77777777" w:rsidTr="00CF4453">
        <w:trPr>
          <w:trHeight w:val="273"/>
        </w:trPr>
        <w:tc>
          <w:tcPr>
            <w:tcW w:w="2440" w:type="dxa"/>
            <w:tcBorders>
              <w:right w:val="nil"/>
            </w:tcBorders>
          </w:tcPr>
          <w:p w14:paraId="7BD4E667" w14:textId="77777777" w:rsidR="008C1475" w:rsidRPr="00390716" w:rsidRDefault="008C1475" w:rsidP="008C1475">
            <w:pPr>
              <w:rPr>
                <w:sz w:val="16"/>
                <w:szCs w:val="16"/>
              </w:rPr>
            </w:pPr>
            <w:r w:rsidRPr="00390716">
              <w:rPr>
                <w:sz w:val="16"/>
                <w:szCs w:val="16"/>
              </w:rPr>
              <w:t>Against woman 18 years or older</w:t>
            </w:r>
          </w:p>
        </w:tc>
        <w:tc>
          <w:tcPr>
            <w:tcW w:w="707" w:type="dxa"/>
            <w:tcBorders>
              <w:right w:val="nil"/>
            </w:tcBorders>
          </w:tcPr>
          <w:p w14:paraId="3197F0F5" w14:textId="4A09535B" w:rsidR="008C1475" w:rsidRPr="00390716" w:rsidRDefault="00C12704" w:rsidP="00501B59">
            <w:pPr>
              <w:jc w:val="right"/>
              <w:rPr>
                <w:sz w:val="16"/>
                <w:szCs w:val="16"/>
              </w:rPr>
            </w:pPr>
            <w:r w:rsidRPr="00390716">
              <w:rPr>
                <w:sz w:val="16"/>
                <w:szCs w:val="16"/>
              </w:rPr>
              <w:t>3</w:t>
            </w:r>
            <w:r w:rsidR="002E3D29">
              <w:rPr>
                <w:sz w:val="16"/>
                <w:szCs w:val="16"/>
              </w:rPr>
              <w:t xml:space="preserve"> </w:t>
            </w:r>
            <w:r w:rsidRPr="00390716">
              <w:rPr>
                <w:sz w:val="16"/>
                <w:szCs w:val="16"/>
              </w:rPr>
              <w:t>307</w:t>
            </w:r>
          </w:p>
        </w:tc>
        <w:tc>
          <w:tcPr>
            <w:tcW w:w="707" w:type="dxa"/>
            <w:tcBorders>
              <w:left w:val="nil"/>
              <w:right w:val="nil"/>
            </w:tcBorders>
          </w:tcPr>
          <w:p w14:paraId="2D03C44B" w14:textId="62CF9D3A" w:rsidR="008C1475" w:rsidRPr="00390716" w:rsidRDefault="00C12704" w:rsidP="00501B59">
            <w:pPr>
              <w:jc w:val="right"/>
              <w:rPr>
                <w:sz w:val="16"/>
                <w:szCs w:val="16"/>
              </w:rPr>
            </w:pPr>
            <w:r w:rsidRPr="00390716">
              <w:rPr>
                <w:sz w:val="16"/>
                <w:szCs w:val="16"/>
              </w:rPr>
              <w:t>3</w:t>
            </w:r>
            <w:r w:rsidR="002E3D29">
              <w:rPr>
                <w:sz w:val="16"/>
                <w:szCs w:val="16"/>
              </w:rPr>
              <w:t xml:space="preserve"> </w:t>
            </w:r>
            <w:r w:rsidRPr="00390716">
              <w:rPr>
                <w:sz w:val="16"/>
                <w:szCs w:val="16"/>
              </w:rPr>
              <w:t>224</w:t>
            </w:r>
          </w:p>
        </w:tc>
        <w:tc>
          <w:tcPr>
            <w:tcW w:w="707" w:type="dxa"/>
            <w:tcBorders>
              <w:left w:val="nil"/>
              <w:right w:val="nil"/>
            </w:tcBorders>
          </w:tcPr>
          <w:p w14:paraId="048E2A32" w14:textId="51CFABBC" w:rsidR="008C1475" w:rsidRPr="00390716" w:rsidRDefault="00C12704" w:rsidP="00501B59">
            <w:pPr>
              <w:jc w:val="right"/>
              <w:rPr>
                <w:sz w:val="16"/>
                <w:szCs w:val="16"/>
              </w:rPr>
            </w:pPr>
            <w:r w:rsidRPr="00390716">
              <w:rPr>
                <w:sz w:val="16"/>
                <w:szCs w:val="16"/>
              </w:rPr>
              <w:t>3</w:t>
            </w:r>
            <w:r w:rsidR="002E3D29">
              <w:rPr>
                <w:sz w:val="16"/>
                <w:szCs w:val="16"/>
              </w:rPr>
              <w:t xml:space="preserve"> </w:t>
            </w:r>
            <w:r w:rsidRPr="00390716">
              <w:rPr>
                <w:sz w:val="16"/>
                <w:szCs w:val="16"/>
              </w:rPr>
              <w:t>395</w:t>
            </w:r>
          </w:p>
        </w:tc>
        <w:tc>
          <w:tcPr>
            <w:tcW w:w="707" w:type="dxa"/>
            <w:tcBorders>
              <w:left w:val="nil"/>
              <w:right w:val="nil"/>
            </w:tcBorders>
          </w:tcPr>
          <w:p w14:paraId="5CF57570" w14:textId="26FC3A31" w:rsidR="008C1475" w:rsidRPr="00390716" w:rsidRDefault="00C12704" w:rsidP="00501B59">
            <w:pPr>
              <w:jc w:val="right"/>
              <w:rPr>
                <w:sz w:val="16"/>
                <w:szCs w:val="16"/>
              </w:rPr>
            </w:pPr>
            <w:r w:rsidRPr="00390716">
              <w:rPr>
                <w:sz w:val="16"/>
                <w:szCs w:val="16"/>
              </w:rPr>
              <w:t>3</w:t>
            </w:r>
            <w:r w:rsidR="002E3D29">
              <w:rPr>
                <w:sz w:val="16"/>
                <w:szCs w:val="16"/>
              </w:rPr>
              <w:t xml:space="preserve"> </w:t>
            </w:r>
            <w:r w:rsidRPr="00390716">
              <w:rPr>
                <w:sz w:val="16"/>
                <w:szCs w:val="16"/>
              </w:rPr>
              <w:t>333</w:t>
            </w:r>
          </w:p>
        </w:tc>
        <w:tc>
          <w:tcPr>
            <w:tcW w:w="708" w:type="dxa"/>
            <w:tcBorders>
              <w:left w:val="nil"/>
            </w:tcBorders>
          </w:tcPr>
          <w:p w14:paraId="4FA72925" w14:textId="35513D0C" w:rsidR="008C1475" w:rsidRPr="00390716" w:rsidRDefault="00C12704" w:rsidP="00501B59">
            <w:pPr>
              <w:jc w:val="right"/>
              <w:rPr>
                <w:sz w:val="16"/>
                <w:szCs w:val="16"/>
              </w:rPr>
            </w:pPr>
            <w:r w:rsidRPr="00390716">
              <w:rPr>
                <w:sz w:val="16"/>
                <w:szCs w:val="16"/>
              </w:rPr>
              <w:t>3</w:t>
            </w:r>
            <w:r w:rsidR="002E3D29">
              <w:rPr>
                <w:sz w:val="16"/>
                <w:szCs w:val="16"/>
              </w:rPr>
              <w:t xml:space="preserve"> </w:t>
            </w:r>
            <w:r w:rsidRPr="00390716">
              <w:rPr>
                <w:sz w:val="16"/>
                <w:szCs w:val="16"/>
              </w:rPr>
              <w:t>559</w:t>
            </w:r>
          </w:p>
        </w:tc>
        <w:tc>
          <w:tcPr>
            <w:tcW w:w="707" w:type="dxa"/>
            <w:tcBorders>
              <w:right w:val="nil"/>
            </w:tcBorders>
          </w:tcPr>
          <w:p w14:paraId="5AE25A04" w14:textId="77777777" w:rsidR="008C1475" w:rsidRPr="00390716" w:rsidRDefault="00C12704" w:rsidP="00501B59">
            <w:pPr>
              <w:jc w:val="right"/>
              <w:rPr>
                <w:sz w:val="16"/>
                <w:szCs w:val="16"/>
              </w:rPr>
            </w:pPr>
            <w:r w:rsidRPr="00390716">
              <w:rPr>
                <w:sz w:val="16"/>
                <w:szCs w:val="16"/>
              </w:rPr>
              <w:t>35</w:t>
            </w:r>
          </w:p>
        </w:tc>
        <w:tc>
          <w:tcPr>
            <w:tcW w:w="707" w:type="dxa"/>
            <w:tcBorders>
              <w:left w:val="nil"/>
              <w:right w:val="nil"/>
            </w:tcBorders>
          </w:tcPr>
          <w:p w14:paraId="38A422AC" w14:textId="77777777" w:rsidR="008C1475" w:rsidRPr="00390716" w:rsidRDefault="00C12704" w:rsidP="00501B59">
            <w:pPr>
              <w:jc w:val="right"/>
              <w:rPr>
                <w:sz w:val="16"/>
                <w:szCs w:val="16"/>
              </w:rPr>
            </w:pPr>
            <w:r w:rsidRPr="00390716">
              <w:rPr>
                <w:sz w:val="16"/>
                <w:szCs w:val="16"/>
              </w:rPr>
              <w:t>34</w:t>
            </w:r>
          </w:p>
        </w:tc>
        <w:tc>
          <w:tcPr>
            <w:tcW w:w="707" w:type="dxa"/>
            <w:tcBorders>
              <w:left w:val="nil"/>
              <w:right w:val="nil"/>
            </w:tcBorders>
          </w:tcPr>
          <w:p w14:paraId="0BD2E473" w14:textId="77777777" w:rsidR="008C1475" w:rsidRPr="00390716" w:rsidRDefault="00C12704" w:rsidP="00501B59">
            <w:pPr>
              <w:jc w:val="right"/>
              <w:rPr>
                <w:sz w:val="16"/>
                <w:szCs w:val="16"/>
              </w:rPr>
            </w:pPr>
            <w:r w:rsidRPr="00390716">
              <w:rPr>
                <w:sz w:val="16"/>
                <w:szCs w:val="16"/>
              </w:rPr>
              <w:t>35</w:t>
            </w:r>
          </w:p>
        </w:tc>
        <w:tc>
          <w:tcPr>
            <w:tcW w:w="707" w:type="dxa"/>
            <w:tcBorders>
              <w:left w:val="nil"/>
              <w:right w:val="nil"/>
            </w:tcBorders>
          </w:tcPr>
          <w:p w14:paraId="3492B997" w14:textId="77777777" w:rsidR="008C1475" w:rsidRPr="00390716" w:rsidRDefault="00C12704" w:rsidP="00501B59">
            <w:pPr>
              <w:jc w:val="right"/>
              <w:rPr>
                <w:sz w:val="16"/>
                <w:szCs w:val="16"/>
              </w:rPr>
            </w:pPr>
            <w:r w:rsidRPr="00390716">
              <w:rPr>
                <w:sz w:val="16"/>
                <w:szCs w:val="16"/>
              </w:rPr>
              <w:t>34</w:t>
            </w:r>
          </w:p>
        </w:tc>
        <w:tc>
          <w:tcPr>
            <w:tcW w:w="708" w:type="dxa"/>
            <w:tcBorders>
              <w:left w:val="nil"/>
            </w:tcBorders>
          </w:tcPr>
          <w:p w14:paraId="7BE696F7" w14:textId="77777777" w:rsidR="008C1475" w:rsidRPr="00390716" w:rsidRDefault="00C12704" w:rsidP="00501B59">
            <w:pPr>
              <w:jc w:val="right"/>
              <w:rPr>
                <w:sz w:val="16"/>
                <w:szCs w:val="16"/>
              </w:rPr>
            </w:pPr>
            <w:r w:rsidRPr="00390716">
              <w:rPr>
                <w:sz w:val="16"/>
                <w:szCs w:val="16"/>
              </w:rPr>
              <w:t>36</w:t>
            </w:r>
          </w:p>
        </w:tc>
      </w:tr>
    </w:tbl>
    <w:p w14:paraId="56B469B6" w14:textId="77777777" w:rsidR="00CE7385" w:rsidRPr="00390716" w:rsidRDefault="00CE7385" w:rsidP="002C6610">
      <w:pPr>
        <w:rPr>
          <w:b/>
          <w:bCs/>
        </w:rPr>
      </w:pPr>
    </w:p>
    <w:p w14:paraId="62485729" w14:textId="4EDA8CA4" w:rsidR="002C6610" w:rsidRPr="00390716" w:rsidRDefault="005E4CC5" w:rsidP="00390716">
      <w:pPr>
        <w:spacing w:line="360" w:lineRule="auto"/>
        <w:rPr>
          <w:szCs w:val="24"/>
        </w:rPr>
      </w:pPr>
      <w:r w:rsidRPr="00390716">
        <w:rPr>
          <w:b/>
          <w:bCs/>
          <w:szCs w:val="24"/>
        </w:rPr>
        <w:t>Table 3.1.</w:t>
      </w:r>
      <w:r w:rsidRPr="00390716">
        <w:rPr>
          <w:szCs w:val="24"/>
        </w:rPr>
        <w:t xml:space="preserve"> </w:t>
      </w:r>
      <w:r w:rsidR="00B82A87" w:rsidRPr="00390716">
        <w:rPr>
          <w:szCs w:val="24"/>
        </w:rPr>
        <w:t>consists of the number of p</w:t>
      </w:r>
      <w:r w:rsidR="00B82A87" w:rsidRPr="00390716">
        <w:rPr>
          <w:rStyle w:val="Strong"/>
          <w:b w:val="0"/>
          <w:bCs w:val="0"/>
          <w:szCs w:val="24"/>
        </w:rPr>
        <w:t>ersons suspected of offences by the police or a prosecutor, and the number of suspected persons who were prosecuted, received fines or a waiver of prosecution by the prosecutor 2012–2016.</w:t>
      </w:r>
      <w:r w:rsidR="00B82A87" w:rsidRPr="00390716">
        <w:rPr>
          <w:rStyle w:val="Strong"/>
          <w:szCs w:val="24"/>
        </w:rPr>
        <w:t xml:space="preserve"> </w:t>
      </w:r>
      <w:r w:rsidR="00B82A87" w:rsidRPr="00390716">
        <w:rPr>
          <w:rStyle w:val="Strong"/>
          <w:b w:val="0"/>
          <w:bCs w:val="0"/>
          <w:szCs w:val="24"/>
        </w:rPr>
        <w:t>Each person is counted once for each crime, which means that the same person may be counted several times as the different types of crimes are put together</w:t>
      </w:r>
      <w:r w:rsidR="00B82A87" w:rsidRPr="00390716">
        <w:rPr>
          <w:szCs w:val="24"/>
        </w:rPr>
        <w:t>.</w:t>
      </w:r>
    </w:p>
    <w:p w14:paraId="0C44BD41" w14:textId="2E33F4B1" w:rsidR="00994C11" w:rsidRPr="00390716" w:rsidRDefault="00994C11" w:rsidP="00390716">
      <w:pPr>
        <w:spacing w:line="360" w:lineRule="auto"/>
        <w:rPr>
          <w:szCs w:val="24"/>
        </w:rPr>
      </w:pPr>
      <w:r w:rsidRPr="00390716">
        <w:rPr>
          <w:szCs w:val="24"/>
        </w:rPr>
        <w:t>Table 3.1</w:t>
      </w:r>
      <w:r w:rsidR="00B82A87" w:rsidRPr="00390716">
        <w:rPr>
          <w:szCs w:val="24"/>
        </w:rPr>
        <w:t>a</w:t>
      </w:r>
      <w:r w:rsidRPr="00390716">
        <w:rPr>
          <w:szCs w:val="24"/>
        </w:rPr>
        <w:t xml:space="preserve"> Number of persons who were suspect</w:t>
      </w:r>
      <w:r w:rsidR="00B82A87" w:rsidRPr="00390716">
        <w:rPr>
          <w:szCs w:val="24"/>
        </w:rPr>
        <w:t>ed</w:t>
      </w:r>
      <w:r w:rsidRPr="00390716">
        <w:rPr>
          <w:szCs w:val="24"/>
        </w:rPr>
        <w:t xml:space="preserve"> of any of the following crimes 2012–2016: completed murder, manslaughter, assault resulting in death, infanticide, trafficking in human be</w:t>
      </w:r>
      <w:r w:rsidR="00B82A87" w:rsidRPr="00390716">
        <w:rPr>
          <w:szCs w:val="24"/>
        </w:rPr>
        <w:t>ings</w:t>
      </w:r>
      <w:r w:rsidRPr="00390716">
        <w:rPr>
          <w:szCs w:val="24"/>
        </w:rPr>
        <w:t>, gross violation of integrity, gross violation of a woman’s integrity, rape (including gross rape), and robbery (including gross robbery)</w:t>
      </w:r>
      <w:r w:rsidR="00B82A87" w:rsidRPr="00390716">
        <w:rPr>
          <w:szCs w:val="24"/>
        </w:rPr>
        <w:t xml:space="preserve">; and the number of </w:t>
      </w:r>
      <w:r w:rsidR="00B82A87" w:rsidRPr="00390716">
        <w:rPr>
          <w:szCs w:val="24"/>
        </w:rPr>
        <w:lastRenderedPageBreak/>
        <w:t>persons who were prosecuted, received fines or waivers of prosecution by the prosecutor for any of the same type of crimes 2012–2016</w:t>
      </w:r>
      <w:r w:rsidRPr="00390716">
        <w:rPr>
          <w:szCs w:val="24"/>
        </w:rPr>
        <w:t>. All attempts to commit the included types of crimes are also included.</w:t>
      </w:r>
    </w:p>
    <w:p w14:paraId="441D15AB" w14:textId="77777777" w:rsidR="00B82A87" w:rsidRPr="00390716" w:rsidRDefault="00B82A87" w:rsidP="00390716">
      <w:pPr>
        <w:spacing w:line="360" w:lineRule="auto"/>
        <w:rPr>
          <w:szCs w:val="24"/>
        </w:rPr>
      </w:pPr>
      <w:r w:rsidRPr="00390716">
        <w:rPr>
          <w:szCs w:val="24"/>
        </w:rPr>
        <w:t>Note: The figures for men and women do not include infanticide and trafficking in human beings for secrecy reasons.</w:t>
      </w:r>
    </w:p>
    <w:tbl>
      <w:tblPr>
        <w:tblW w:w="9639" w:type="dxa"/>
        <w:tblInd w:w="212" w:type="dxa"/>
        <w:tblLayout w:type="fixed"/>
        <w:tblCellMar>
          <w:left w:w="70" w:type="dxa"/>
          <w:right w:w="70" w:type="dxa"/>
        </w:tblCellMar>
        <w:tblLook w:val="04A0" w:firstRow="1" w:lastRow="0" w:firstColumn="1" w:lastColumn="0" w:noHBand="0" w:noVBand="1"/>
      </w:tblPr>
      <w:tblGrid>
        <w:gridCol w:w="538"/>
        <w:gridCol w:w="582"/>
        <w:gridCol w:w="581"/>
        <w:gridCol w:w="567"/>
        <w:gridCol w:w="709"/>
        <w:gridCol w:w="709"/>
        <w:gridCol w:w="425"/>
        <w:gridCol w:w="850"/>
        <w:gridCol w:w="709"/>
        <w:gridCol w:w="567"/>
        <w:gridCol w:w="567"/>
        <w:gridCol w:w="709"/>
        <w:gridCol w:w="709"/>
        <w:gridCol w:w="567"/>
        <w:gridCol w:w="850"/>
      </w:tblGrid>
      <w:tr w:rsidR="00B82A87" w:rsidRPr="00390716" w14:paraId="59438FD4" w14:textId="77777777" w:rsidTr="00CA5740">
        <w:trPr>
          <w:trHeight w:val="748"/>
        </w:trPr>
        <w:tc>
          <w:tcPr>
            <w:tcW w:w="538" w:type="dxa"/>
            <w:tcBorders>
              <w:top w:val="single" w:sz="4" w:space="0" w:color="auto"/>
              <w:left w:val="single" w:sz="4" w:space="0" w:color="auto"/>
              <w:bottom w:val="nil"/>
              <w:right w:val="nil"/>
            </w:tcBorders>
            <w:shd w:val="clear" w:color="auto" w:fill="auto"/>
            <w:noWrap/>
            <w:hideMark/>
          </w:tcPr>
          <w:p w14:paraId="2AD51DA9" w14:textId="77777777" w:rsidR="00B82A87" w:rsidRPr="00390716" w:rsidRDefault="00B82A87" w:rsidP="00B82A87">
            <w:pPr>
              <w:spacing w:after="0"/>
              <w:rPr>
                <w:b/>
                <w:bCs/>
                <w:sz w:val="16"/>
                <w:szCs w:val="16"/>
                <w:lang w:eastAsia="sv-SE"/>
              </w:rPr>
            </w:pPr>
            <w:r w:rsidRPr="00390716">
              <w:rPr>
                <w:b/>
                <w:bCs/>
                <w:sz w:val="16"/>
                <w:szCs w:val="16"/>
                <w:lang w:eastAsia="sv-SE"/>
              </w:rPr>
              <w:t> </w:t>
            </w:r>
          </w:p>
        </w:tc>
        <w:tc>
          <w:tcPr>
            <w:tcW w:w="3148" w:type="dxa"/>
            <w:gridSpan w:val="5"/>
            <w:tcBorders>
              <w:top w:val="single" w:sz="4" w:space="0" w:color="auto"/>
              <w:left w:val="nil"/>
              <w:bottom w:val="nil"/>
              <w:right w:val="nil"/>
            </w:tcBorders>
            <w:shd w:val="clear" w:color="auto" w:fill="auto"/>
            <w:noWrap/>
            <w:hideMark/>
          </w:tcPr>
          <w:p w14:paraId="4CDF9C62" w14:textId="77777777" w:rsidR="00B82A87" w:rsidRPr="00390716" w:rsidRDefault="00B82A87" w:rsidP="00B82A87">
            <w:pPr>
              <w:spacing w:after="0"/>
              <w:rPr>
                <w:b/>
                <w:bCs/>
                <w:sz w:val="16"/>
                <w:szCs w:val="16"/>
                <w:lang w:eastAsia="sv-SE"/>
              </w:rPr>
            </w:pPr>
            <w:r w:rsidRPr="00390716">
              <w:rPr>
                <w:b/>
                <w:bCs/>
                <w:sz w:val="16"/>
                <w:szCs w:val="16"/>
                <w:lang w:eastAsia="sv-SE"/>
              </w:rPr>
              <w:t xml:space="preserve">Persons suspected of offences </w:t>
            </w:r>
          </w:p>
        </w:tc>
        <w:tc>
          <w:tcPr>
            <w:tcW w:w="425" w:type="dxa"/>
            <w:tcBorders>
              <w:top w:val="single" w:sz="4" w:space="0" w:color="auto"/>
              <w:left w:val="nil"/>
              <w:bottom w:val="nil"/>
              <w:right w:val="nil"/>
            </w:tcBorders>
            <w:shd w:val="clear" w:color="auto" w:fill="auto"/>
            <w:noWrap/>
            <w:hideMark/>
          </w:tcPr>
          <w:p w14:paraId="397F3A16" w14:textId="77777777" w:rsidR="00B82A87" w:rsidRPr="00390716" w:rsidRDefault="00B82A87" w:rsidP="00B82A87">
            <w:pPr>
              <w:spacing w:after="0"/>
              <w:rPr>
                <w:b/>
                <w:bCs/>
                <w:sz w:val="16"/>
                <w:szCs w:val="16"/>
                <w:lang w:eastAsia="sv-SE"/>
              </w:rPr>
            </w:pPr>
            <w:r w:rsidRPr="00390716">
              <w:rPr>
                <w:b/>
                <w:bCs/>
                <w:sz w:val="16"/>
                <w:szCs w:val="16"/>
                <w:lang w:eastAsia="sv-SE"/>
              </w:rPr>
              <w:t> </w:t>
            </w:r>
          </w:p>
        </w:tc>
        <w:tc>
          <w:tcPr>
            <w:tcW w:w="850" w:type="dxa"/>
            <w:tcBorders>
              <w:top w:val="single" w:sz="4" w:space="0" w:color="auto"/>
              <w:left w:val="nil"/>
              <w:bottom w:val="nil"/>
              <w:right w:val="single" w:sz="4" w:space="0" w:color="auto"/>
            </w:tcBorders>
            <w:shd w:val="clear" w:color="auto" w:fill="auto"/>
            <w:noWrap/>
            <w:hideMark/>
          </w:tcPr>
          <w:p w14:paraId="60E439B4" w14:textId="77777777" w:rsidR="00B82A87" w:rsidRPr="00390716" w:rsidRDefault="00B82A87" w:rsidP="00B82A87">
            <w:pPr>
              <w:spacing w:after="0"/>
              <w:rPr>
                <w:b/>
                <w:bCs/>
                <w:sz w:val="16"/>
                <w:szCs w:val="16"/>
                <w:lang w:eastAsia="sv-SE"/>
              </w:rPr>
            </w:pPr>
            <w:r w:rsidRPr="00390716">
              <w:rPr>
                <w:b/>
                <w:bCs/>
                <w:sz w:val="16"/>
                <w:szCs w:val="16"/>
                <w:lang w:eastAsia="sv-SE"/>
              </w:rPr>
              <w:t> </w:t>
            </w:r>
          </w:p>
        </w:tc>
        <w:tc>
          <w:tcPr>
            <w:tcW w:w="3828" w:type="dxa"/>
            <w:gridSpan w:val="6"/>
            <w:tcBorders>
              <w:top w:val="single" w:sz="4" w:space="0" w:color="auto"/>
              <w:left w:val="single" w:sz="4" w:space="0" w:color="auto"/>
              <w:bottom w:val="nil"/>
              <w:right w:val="nil"/>
            </w:tcBorders>
            <w:shd w:val="clear" w:color="auto" w:fill="auto"/>
            <w:hideMark/>
          </w:tcPr>
          <w:p w14:paraId="2E8694D2" w14:textId="7A5B9B1D" w:rsidR="00B82A87" w:rsidRPr="00390716" w:rsidRDefault="00B82A87" w:rsidP="00B82A87">
            <w:pPr>
              <w:spacing w:after="0"/>
              <w:rPr>
                <w:b/>
                <w:bCs/>
                <w:sz w:val="16"/>
                <w:szCs w:val="16"/>
                <w:lang w:eastAsia="sv-SE"/>
              </w:rPr>
            </w:pPr>
            <w:r w:rsidRPr="00390716">
              <w:rPr>
                <w:b/>
                <w:bCs/>
                <w:sz w:val="16"/>
                <w:szCs w:val="16"/>
                <w:lang w:eastAsia="sv-SE"/>
              </w:rPr>
              <w:t>Of which, suspected persons who were prosecuted, received prosecutor fines or waivers of prosecution.</w:t>
            </w:r>
          </w:p>
        </w:tc>
        <w:tc>
          <w:tcPr>
            <w:tcW w:w="850" w:type="dxa"/>
            <w:tcBorders>
              <w:top w:val="single" w:sz="4" w:space="0" w:color="auto"/>
              <w:left w:val="nil"/>
              <w:bottom w:val="nil"/>
              <w:right w:val="single" w:sz="4" w:space="0" w:color="auto"/>
            </w:tcBorders>
            <w:shd w:val="clear" w:color="auto" w:fill="auto"/>
            <w:noWrap/>
            <w:hideMark/>
          </w:tcPr>
          <w:p w14:paraId="7C07FB60" w14:textId="77777777" w:rsidR="00B82A87" w:rsidRPr="00390716" w:rsidRDefault="00B82A87" w:rsidP="00B82A87">
            <w:pPr>
              <w:spacing w:after="0"/>
              <w:rPr>
                <w:b/>
                <w:bCs/>
                <w:sz w:val="16"/>
                <w:szCs w:val="16"/>
                <w:lang w:eastAsia="sv-SE"/>
              </w:rPr>
            </w:pPr>
            <w:r w:rsidRPr="00390716">
              <w:rPr>
                <w:b/>
                <w:bCs/>
                <w:sz w:val="16"/>
                <w:szCs w:val="16"/>
                <w:lang w:eastAsia="sv-SE"/>
              </w:rPr>
              <w:t> </w:t>
            </w:r>
          </w:p>
        </w:tc>
      </w:tr>
      <w:tr w:rsidR="00B82A87" w:rsidRPr="00390716" w14:paraId="1AFF9FCD" w14:textId="77777777" w:rsidTr="00CA5740">
        <w:trPr>
          <w:trHeight w:val="468"/>
        </w:trPr>
        <w:tc>
          <w:tcPr>
            <w:tcW w:w="538" w:type="dxa"/>
            <w:tcBorders>
              <w:top w:val="nil"/>
              <w:left w:val="single" w:sz="4" w:space="0" w:color="auto"/>
              <w:bottom w:val="nil"/>
              <w:right w:val="nil"/>
            </w:tcBorders>
            <w:shd w:val="clear" w:color="auto" w:fill="auto"/>
            <w:noWrap/>
            <w:hideMark/>
          </w:tcPr>
          <w:p w14:paraId="0FF19EE5" w14:textId="77777777" w:rsidR="00B82A87" w:rsidRPr="00390716" w:rsidRDefault="00B82A87" w:rsidP="00B82A87">
            <w:pPr>
              <w:spacing w:after="0"/>
              <w:rPr>
                <w:b/>
                <w:bCs/>
                <w:sz w:val="16"/>
                <w:szCs w:val="16"/>
                <w:lang w:eastAsia="sv-SE"/>
              </w:rPr>
            </w:pPr>
            <w:r w:rsidRPr="00390716">
              <w:rPr>
                <w:b/>
                <w:bCs/>
                <w:sz w:val="16"/>
                <w:szCs w:val="16"/>
                <w:lang w:eastAsia="sv-SE"/>
              </w:rPr>
              <w:t>Year</w:t>
            </w:r>
          </w:p>
        </w:tc>
        <w:tc>
          <w:tcPr>
            <w:tcW w:w="582" w:type="dxa"/>
            <w:tcBorders>
              <w:top w:val="nil"/>
              <w:left w:val="nil"/>
              <w:bottom w:val="nil"/>
              <w:right w:val="nil"/>
            </w:tcBorders>
            <w:shd w:val="clear" w:color="auto" w:fill="auto"/>
            <w:noWrap/>
            <w:hideMark/>
          </w:tcPr>
          <w:p w14:paraId="436979BA" w14:textId="77777777" w:rsidR="00B82A87" w:rsidRPr="00390716" w:rsidRDefault="00B82A87" w:rsidP="00B82A87">
            <w:pPr>
              <w:spacing w:after="0"/>
              <w:rPr>
                <w:b/>
                <w:bCs/>
                <w:sz w:val="16"/>
                <w:szCs w:val="16"/>
                <w:lang w:eastAsia="sv-SE"/>
              </w:rPr>
            </w:pPr>
            <w:r w:rsidRPr="00390716">
              <w:rPr>
                <w:b/>
                <w:bCs/>
                <w:sz w:val="16"/>
                <w:szCs w:val="16"/>
                <w:lang w:eastAsia="sv-SE"/>
              </w:rPr>
              <w:t>Total</w:t>
            </w:r>
          </w:p>
        </w:tc>
        <w:tc>
          <w:tcPr>
            <w:tcW w:w="581" w:type="dxa"/>
            <w:tcBorders>
              <w:top w:val="nil"/>
              <w:left w:val="nil"/>
              <w:bottom w:val="nil"/>
              <w:right w:val="nil"/>
            </w:tcBorders>
            <w:shd w:val="clear" w:color="auto" w:fill="auto"/>
            <w:noWrap/>
            <w:vAlign w:val="bottom"/>
            <w:hideMark/>
          </w:tcPr>
          <w:p w14:paraId="406FB9CC" w14:textId="77777777" w:rsidR="00B82A87" w:rsidRPr="00390716" w:rsidRDefault="00B82A87" w:rsidP="00B82A87">
            <w:pPr>
              <w:spacing w:after="0"/>
              <w:rPr>
                <w:b/>
                <w:bCs/>
                <w:sz w:val="16"/>
                <w:szCs w:val="16"/>
                <w:lang w:eastAsia="sv-SE"/>
              </w:rPr>
            </w:pPr>
            <w:r w:rsidRPr="00390716">
              <w:rPr>
                <w:b/>
                <w:bCs/>
                <w:sz w:val="16"/>
                <w:szCs w:val="16"/>
                <w:lang w:eastAsia="sv-SE"/>
              </w:rPr>
              <w:t>Age</w:t>
            </w:r>
          </w:p>
        </w:tc>
        <w:tc>
          <w:tcPr>
            <w:tcW w:w="567" w:type="dxa"/>
            <w:tcBorders>
              <w:top w:val="nil"/>
              <w:left w:val="nil"/>
              <w:bottom w:val="nil"/>
              <w:right w:val="nil"/>
            </w:tcBorders>
            <w:shd w:val="clear" w:color="auto" w:fill="auto"/>
            <w:noWrap/>
            <w:vAlign w:val="bottom"/>
            <w:hideMark/>
          </w:tcPr>
          <w:p w14:paraId="1937B029"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noWrap/>
            <w:vAlign w:val="bottom"/>
            <w:hideMark/>
          </w:tcPr>
          <w:p w14:paraId="086DE1B3"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noWrap/>
            <w:vAlign w:val="bottom"/>
            <w:hideMark/>
          </w:tcPr>
          <w:p w14:paraId="7A784A78" w14:textId="77777777" w:rsidR="00B82A87" w:rsidRPr="00390716" w:rsidRDefault="00B82A87" w:rsidP="00B82A87">
            <w:pPr>
              <w:spacing w:after="0"/>
              <w:rPr>
                <w:b/>
                <w:bCs/>
                <w:sz w:val="16"/>
                <w:szCs w:val="16"/>
                <w:lang w:eastAsia="sv-SE"/>
              </w:rPr>
            </w:pPr>
          </w:p>
        </w:tc>
        <w:tc>
          <w:tcPr>
            <w:tcW w:w="425" w:type="dxa"/>
            <w:tcBorders>
              <w:top w:val="nil"/>
              <w:left w:val="nil"/>
              <w:bottom w:val="nil"/>
              <w:right w:val="nil"/>
            </w:tcBorders>
            <w:shd w:val="clear" w:color="auto" w:fill="auto"/>
            <w:noWrap/>
            <w:vAlign w:val="bottom"/>
            <w:hideMark/>
          </w:tcPr>
          <w:p w14:paraId="73CDD181" w14:textId="77777777" w:rsidR="00B82A87" w:rsidRPr="00390716" w:rsidRDefault="00B82A87" w:rsidP="00B82A87">
            <w:pPr>
              <w:spacing w:after="0"/>
              <w:rPr>
                <w:b/>
                <w:bCs/>
                <w:sz w:val="16"/>
                <w:szCs w:val="16"/>
                <w:lang w:eastAsia="sv-SE"/>
              </w:rPr>
            </w:pPr>
          </w:p>
        </w:tc>
        <w:tc>
          <w:tcPr>
            <w:tcW w:w="850" w:type="dxa"/>
            <w:tcBorders>
              <w:top w:val="nil"/>
              <w:left w:val="nil"/>
              <w:right w:val="single" w:sz="4" w:space="0" w:color="auto"/>
            </w:tcBorders>
            <w:shd w:val="clear" w:color="auto" w:fill="auto"/>
            <w:noWrap/>
            <w:vAlign w:val="bottom"/>
            <w:hideMark/>
          </w:tcPr>
          <w:p w14:paraId="39EB4211" w14:textId="77777777" w:rsidR="00B82A87" w:rsidRPr="00390716" w:rsidRDefault="00B82A87" w:rsidP="00B82A87">
            <w:pPr>
              <w:spacing w:after="0"/>
              <w:rPr>
                <w:b/>
                <w:bCs/>
                <w:sz w:val="16"/>
                <w:szCs w:val="16"/>
                <w:lang w:eastAsia="sv-SE"/>
              </w:rPr>
            </w:pPr>
          </w:p>
        </w:tc>
        <w:tc>
          <w:tcPr>
            <w:tcW w:w="709" w:type="dxa"/>
            <w:tcBorders>
              <w:top w:val="nil"/>
              <w:left w:val="single" w:sz="4" w:space="0" w:color="auto"/>
              <w:right w:val="nil"/>
            </w:tcBorders>
            <w:shd w:val="clear" w:color="auto" w:fill="auto"/>
            <w:hideMark/>
          </w:tcPr>
          <w:p w14:paraId="115257ED" w14:textId="77777777" w:rsidR="00B82A87" w:rsidRPr="00390716" w:rsidRDefault="00B82A87" w:rsidP="00B82A87">
            <w:pPr>
              <w:spacing w:after="0"/>
              <w:rPr>
                <w:b/>
                <w:bCs/>
                <w:sz w:val="16"/>
                <w:szCs w:val="16"/>
                <w:lang w:eastAsia="sv-SE"/>
              </w:rPr>
            </w:pPr>
            <w:r w:rsidRPr="00390716">
              <w:rPr>
                <w:b/>
                <w:bCs/>
                <w:sz w:val="16"/>
                <w:szCs w:val="16"/>
                <w:lang w:eastAsia="sv-SE"/>
              </w:rPr>
              <w:t>Total</w:t>
            </w:r>
          </w:p>
        </w:tc>
        <w:tc>
          <w:tcPr>
            <w:tcW w:w="567" w:type="dxa"/>
            <w:tcBorders>
              <w:top w:val="nil"/>
              <w:left w:val="nil"/>
              <w:bottom w:val="nil"/>
              <w:right w:val="nil"/>
            </w:tcBorders>
            <w:shd w:val="clear" w:color="auto" w:fill="auto"/>
            <w:noWrap/>
            <w:vAlign w:val="bottom"/>
            <w:hideMark/>
          </w:tcPr>
          <w:p w14:paraId="1F03D918" w14:textId="77777777" w:rsidR="00B82A87" w:rsidRPr="00390716" w:rsidRDefault="00B82A87" w:rsidP="00B82A87">
            <w:pPr>
              <w:spacing w:after="0"/>
              <w:rPr>
                <w:b/>
                <w:bCs/>
                <w:sz w:val="16"/>
                <w:szCs w:val="16"/>
                <w:lang w:eastAsia="sv-SE"/>
              </w:rPr>
            </w:pPr>
            <w:r w:rsidRPr="00390716">
              <w:rPr>
                <w:b/>
                <w:bCs/>
                <w:sz w:val="16"/>
                <w:szCs w:val="16"/>
                <w:lang w:eastAsia="sv-SE"/>
              </w:rPr>
              <w:t>Age</w:t>
            </w:r>
          </w:p>
        </w:tc>
        <w:tc>
          <w:tcPr>
            <w:tcW w:w="567" w:type="dxa"/>
            <w:tcBorders>
              <w:top w:val="nil"/>
              <w:left w:val="nil"/>
              <w:bottom w:val="nil"/>
              <w:right w:val="nil"/>
            </w:tcBorders>
            <w:shd w:val="clear" w:color="auto" w:fill="auto"/>
            <w:noWrap/>
            <w:vAlign w:val="bottom"/>
            <w:hideMark/>
          </w:tcPr>
          <w:p w14:paraId="71AC37D2"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noWrap/>
            <w:vAlign w:val="bottom"/>
            <w:hideMark/>
          </w:tcPr>
          <w:p w14:paraId="76E665C7"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noWrap/>
            <w:vAlign w:val="bottom"/>
            <w:hideMark/>
          </w:tcPr>
          <w:p w14:paraId="7FDB721C" w14:textId="77777777" w:rsidR="00B82A87" w:rsidRPr="00390716" w:rsidRDefault="00B82A87" w:rsidP="00B82A87">
            <w:pPr>
              <w:spacing w:after="0"/>
              <w:rPr>
                <w:b/>
                <w:bCs/>
                <w:sz w:val="16"/>
                <w:szCs w:val="16"/>
                <w:lang w:eastAsia="sv-SE"/>
              </w:rPr>
            </w:pPr>
          </w:p>
        </w:tc>
        <w:tc>
          <w:tcPr>
            <w:tcW w:w="567" w:type="dxa"/>
            <w:tcBorders>
              <w:top w:val="nil"/>
              <w:left w:val="nil"/>
              <w:bottom w:val="nil"/>
              <w:right w:val="nil"/>
            </w:tcBorders>
            <w:shd w:val="clear" w:color="auto" w:fill="auto"/>
            <w:noWrap/>
            <w:vAlign w:val="bottom"/>
            <w:hideMark/>
          </w:tcPr>
          <w:p w14:paraId="20B58EE4" w14:textId="77777777" w:rsidR="00B82A87" w:rsidRPr="00390716" w:rsidRDefault="00B82A87" w:rsidP="00B82A87">
            <w:pPr>
              <w:spacing w:after="0"/>
              <w:rPr>
                <w:b/>
                <w:bCs/>
                <w:sz w:val="16"/>
                <w:szCs w:val="16"/>
                <w:lang w:eastAsia="sv-SE"/>
              </w:rPr>
            </w:pPr>
          </w:p>
        </w:tc>
        <w:tc>
          <w:tcPr>
            <w:tcW w:w="850" w:type="dxa"/>
            <w:tcBorders>
              <w:top w:val="nil"/>
              <w:left w:val="nil"/>
              <w:bottom w:val="nil"/>
              <w:right w:val="single" w:sz="4" w:space="0" w:color="auto"/>
            </w:tcBorders>
            <w:shd w:val="clear" w:color="auto" w:fill="auto"/>
            <w:noWrap/>
            <w:vAlign w:val="bottom"/>
            <w:hideMark/>
          </w:tcPr>
          <w:p w14:paraId="703777E6" w14:textId="77777777" w:rsidR="00B82A87" w:rsidRPr="00390716" w:rsidRDefault="00B82A87" w:rsidP="00B82A87">
            <w:pPr>
              <w:spacing w:after="0"/>
              <w:rPr>
                <w:b/>
                <w:bCs/>
                <w:sz w:val="16"/>
                <w:szCs w:val="16"/>
                <w:lang w:eastAsia="sv-SE"/>
              </w:rPr>
            </w:pPr>
          </w:p>
        </w:tc>
      </w:tr>
      <w:tr w:rsidR="00D66B40" w:rsidRPr="00390716" w14:paraId="01CB14D2" w14:textId="77777777" w:rsidTr="00CA5740">
        <w:trPr>
          <w:trHeight w:val="293"/>
        </w:trPr>
        <w:tc>
          <w:tcPr>
            <w:tcW w:w="538" w:type="dxa"/>
            <w:tcBorders>
              <w:top w:val="nil"/>
              <w:left w:val="single" w:sz="4" w:space="0" w:color="auto"/>
              <w:bottom w:val="single" w:sz="4" w:space="0" w:color="auto"/>
              <w:right w:val="nil"/>
            </w:tcBorders>
            <w:shd w:val="clear" w:color="auto" w:fill="auto"/>
            <w:noWrap/>
            <w:hideMark/>
          </w:tcPr>
          <w:p w14:paraId="5BA24EDE" w14:textId="77777777" w:rsidR="00D66B40" w:rsidRPr="00390716" w:rsidRDefault="00D66B40" w:rsidP="00B82A87">
            <w:pPr>
              <w:spacing w:after="0"/>
              <w:rPr>
                <w:b/>
                <w:bCs/>
                <w:sz w:val="16"/>
                <w:szCs w:val="16"/>
                <w:lang w:eastAsia="sv-SE"/>
              </w:rPr>
            </w:pPr>
            <w:r w:rsidRPr="00390716">
              <w:rPr>
                <w:b/>
                <w:bCs/>
                <w:sz w:val="16"/>
                <w:szCs w:val="16"/>
                <w:lang w:eastAsia="sv-SE"/>
              </w:rPr>
              <w:t> </w:t>
            </w:r>
          </w:p>
        </w:tc>
        <w:tc>
          <w:tcPr>
            <w:tcW w:w="582" w:type="dxa"/>
            <w:tcBorders>
              <w:top w:val="nil"/>
              <w:left w:val="nil"/>
              <w:bottom w:val="single" w:sz="4" w:space="0" w:color="auto"/>
              <w:right w:val="nil"/>
            </w:tcBorders>
            <w:shd w:val="clear" w:color="auto" w:fill="auto"/>
            <w:noWrap/>
            <w:vAlign w:val="bottom"/>
            <w:hideMark/>
          </w:tcPr>
          <w:p w14:paraId="7CB87ADA" w14:textId="77777777" w:rsidR="00D66B40" w:rsidRPr="00390716" w:rsidRDefault="00D66B40" w:rsidP="00B82A87">
            <w:pPr>
              <w:spacing w:after="0"/>
              <w:rPr>
                <w:b/>
                <w:bCs/>
                <w:sz w:val="16"/>
                <w:szCs w:val="16"/>
                <w:lang w:eastAsia="sv-SE"/>
              </w:rPr>
            </w:pPr>
            <w:r w:rsidRPr="00390716">
              <w:rPr>
                <w:b/>
                <w:bCs/>
                <w:sz w:val="16"/>
                <w:szCs w:val="16"/>
                <w:lang w:eastAsia="sv-SE"/>
              </w:rPr>
              <w:t> </w:t>
            </w:r>
          </w:p>
        </w:tc>
        <w:tc>
          <w:tcPr>
            <w:tcW w:w="581" w:type="dxa"/>
            <w:tcBorders>
              <w:top w:val="single" w:sz="4" w:space="0" w:color="auto"/>
              <w:left w:val="nil"/>
              <w:bottom w:val="single" w:sz="4" w:space="0" w:color="auto"/>
              <w:right w:val="nil"/>
            </w:tcBorders>
            <w:shd w:val="clear" w:color="auto" w:fill="auto"/>
            <w:hideMark/>
          </w:tcPr>
          <w:p w14:paraId="4C4E0617" w14:textId="77777777" w:rsidR="00D66B40" w:rsidRPr="00390716" w:rsidRDefault="00D66B40" w:rsidP="00332673">
            <w:pPr>
              <w:spacing w:after="0"/>
              <w:jc w:val="right"/>
              <w:rPr>
                <w:b/>
                <w:bCs/>
                <w:sz w:val="16"/>
                <w:szCs w:val="16"/>
                <w:lang w:eastAsia="sv-SE"/>
              </w:rPr>
            </w:pPr>
            <w:r w:rsidRPr="00390716">
              <w:rPr>
                <w:b/>
                <w:bCs/>
                <w:sz w:val="16"/>
                <w:szCs w:val="16"/>
                <w:lang w:eastAsia="sv-SE"/>
              </w:rPr>
              <w:t>15-17</w:t>
            </w:r>
          </w:p>
        </w:tc>
        <w:tc>
          <w:tcPr>
            <w:tcW w:w="567" w:type="dxa"/>
            <w:tcBorders>
              <w:top w:val="single" w:sz="4" w:space="0" w:color="auto"/>
              <w:left w:val="nil"/>
              <w:bottom w:val="single" w:sz="4" w:space="0" w:color="auto"/>
              <w:right w:val="nil"/>
            </w:tcBorders>
            <w:shd w:val="clear" w:color="auto" w:fill="auto"/>
            <w:hideMark/>
          </w:tcPr>
          <w:p w14:paraId="684C74CC" w14:textId="77777777" w:rsidR="00D66B40" w:rsidRPr="00390716" w:rsidRDefault="00D66B40" w:rsidP="00332673">
            <w:pPr>
              <w:spacing w:after="0"/>
              <w:jc w:val="right"/>
              <w:rPr>
                <w:b/>
                <w:bCs/>
                <w:sz w:val="16"/>
                <w:szCs w:val="16"/>
                <w:lang w:eastAsia="sv-SE"/>
              </w:rPr>
            </w:pPr>
            <w:r w:rsidRPr="00390716">
              <w:rPr>
                <w:b/>
                <w:bCs/>
                <w:sz w:val="16"/>
                <w:szCs w:val="16"/>
                <w:lang w:eastAsia="sv-SE"/>
              </w:rPr>
              <w:t>18-20</w:t>
            </w:r>
          </w:p>
        </w:tc>
        <w:tc>
          <w:tcPr>
            <w:tcW w:w="709" w:type="dxa"/>
            <w:tcBorders>
              <w:top w:val="single" w:sz="4" w:space="0" w:color="auto"/>
              <w:left w:val="nil"/>
              <w:bottom w:val="single" w:sz="4" w:space="0" w:color="auto"/>
              <w:right w:val="nil"/>
            </w:tcBorders>
            <w:shd w:val="clear" w:color="auto" w:fill="auto"/>
            <w:hideMark/>
          </w:tcPr>
          <w:p w14:paraId="5829AB25" w14:textId="77777777" w:rsidR="00D66B40" w:rsidRPr="00390716" w:rsidRDefault="00D66B40" w:rsidP="00332673">
            <w:pPr>
              <w:spacing w:after="0"/>
              <w:jc w:val="right"/>
              <w:rPr>
                <w:b/>
                <w:bCs/>
                <w:sz w:val="16"/>
                <w:szCs w:val="16"/>
                <w:lang w:eastAsia="sv-SE"/>
              </w:rPr>
            </w:pPr>
            <w:r w:rsidRPr="00390716">
              <w:rPr>
                <w:b/>
                <w:bCs/>
                <w:sz w:val="16"/>
                <w:szCs w:val="16"/>
                <w:lang w:eastAsia="sv-SE"/>
              </w:rPr>
              <w:t xml:space="preserve">  21-29</w:t>
            </w:r>
          </w:p>
        </w:tc>
        <w:tc>
          <w:tcPr>
            <w:tcW w:w="709" w:type="dxa"/>
            <w:tcBorders>
              <w:top w:val="single" w:sz="4" w:space="0" w:color="auto"/>
              <w:left w:val="nil"/>
              <w:bottom w:val="single" w:sz="4" w:space="0" w:color="auto"/>
              <w:right w:val="nil"/>
            </w:tcBorders>
            <w:shd w:val="clear" w:color="auto" w:fill="auto"/>
            <w:hideMark/>
          </w:tcPr>
          <w:p w14:paraId="5197A001" w14:textId="77777777" w:rsidR="00D66B40" w:rsidRPr="00390716" w:rsidRDefault="00D66B40" w:rsidP="00332673">
            <w:pPr>
              <w:spacing w:after="0"/>
              <w:jc w:val="right"/>
              <w:rPr>
                <w:b/>
                <w:bCs/>
                <w:sz w:val="16"/>
                <w:szCs w:val="16"/>
                <w:lang w:eastAsia="sv-SE"/>
              </w:rPr>
            </w:pPr>
            <w:r w:rsidRPr="00390716">
              <w:rPr>
                <w:b/>
                <w:bCs/>
                <w:sz w:val="16"/>
                <w:szCs w:val="16"/>
                <w:lang w:eastAsia="sv-SE"/>
              </w:rPr>
              <w:t xml:space="preserve">  30-49</w:t>
            </w:r>
          </w:p>
        </w:tc>
        <w:tc>
          <w:tcPr>
            <w:tcW w:w="425" w:type="dxa"/>
            <w:tcBorders>
              <w:top w:val="single" w:sz="4" w:space="0" w:color="auto"/>
              <w:left w:val="nil"/>
              <w:bottom w:val="single" w:sz="4" w:space="0" w:color="auto"/>
              <w:right w:val="nil"/>
            </w:tcBorders>
            <w:shd w:val="clear" w:color="auto" w:fill="auto"/>
            <w:hideMark/>
          </w:tcPr>
          <w:p w14:paraId="40E21FFA" w14:textId="77777777" w:rsidR="00D66B40" w:rsidRPr="00390716" w:rsidRDefault="00D66B40" w:rsidP="00332673">
            <w:pPr>
              <w:spacing w:after="0"/>
              <w:jc w:val="right"/>
              <w:rPr>
                <w:b/>
                <w:bCs/>
                <w:sz w:val="16"/>
                <w:szCs w:val="16"/>
                <w:lang w:eastAsia="sv-SE"/>
              </w:rPr>
            </w:pPr>
            <w:r w:rsidRPr="00390716">
              <w:rPr>
                <w:b/>
                <w:bCs/>
                <w:sz w:val="16"/>
                <w:szCs w:val="16"/>
                <w:lang w:eastAsia="sv-SE"/>
              </w:rPr>
              <w:t>50-</w:t>
            </w:r>
          </w:p>
        </w:tc>
        <w:tc>
          <w:tcPr>
            <w:tcW w:w="850" w:type="dxa"/>
            <w:tcBorders>
              <w:top w:val="nil"/>
              <w:left w:val="nil"/>
              <w:bottom w:val="single" w:sz="4" w:space="0" w:color="auto"/>
              <w:right w:val="single" w:sz="4" w:space="0" w:color="auto"/>
            </w:tcBorders>
            <w:shd w:val="clear" w:color="auto" w:fill="auto"/>
            <w:noWrap/>
            <w:vAlign w:val="bottom"/>
            <w:hideMark/>
          </w:tcPr>
          <w:p w14:paraId="3DF19CF3" w14:textId="77777777" w:rsidR="00D66B40" w:rsidRPr="00390716" w:rsidRDefault="00D66B40" w:rsidP="00B82A87">
            <w:pPr>
              <w:spacing w:after="0"/>
              <w:rPr>
                <w:b/>
                <w:bCs/>
                <w:sz w:val="16"/>
                <w:szCs w:val="16"/>
                <w:lang w:eastAsia="sv-SE"/>
              </w:rPr>
            </w:pPr>
            <w:r w:rsidRPr="00390716">
              <w:rPr>
                <w:b/>
                <w:bCs/>
                <w:sz w:val="16"/>
                <w:szCs w:val="16"/>
                <w:lang w:eastAsia="sv-SE"/>
              </w:rPr>
              <w:t>Unknown</w:t>
            </w:r>
          </w:p>
        </w:tc>
        <w:tc>
          <w:tcPr>
            <w:tcW w:w="709" w:type="dxa"/>
            <w:tcBorders>
              <w:top w:val="nil"/>
              <w:left w:val="single" w:sz="4" w:space="0" w:color="auto"/>
              <w:bottom w:val="single" w:sz="4" w:space="0" w:color="auto"/>
            </w:tcBorders>
            <w:shd w:val="clear" w:color="auto" w:fill="auto"/>
            <w:vAlign w:val="bottom"/>
          </w:tcPr>
          <w:p w14:paraId="791EFC07" w14:textId="77777777" w:rsidR="00D66B40" w:rsidRPr="00390716" w:rsidRDefault="00D66B40" w:rsidP="00B82A87">
            <w:pPr>
              <w:spacing w:after="0"/>
              <w:rPr>
                <w:b/>
                <w:bCs/>
                <w:sz w:val="16"/>
                <w:szCs w:val="16"/>
                <w:lang w:eastAsia="sv-SE"/>
              </w:rPr>
            </w:pPr>
          </w:p>
        </w:tc>
        <w:tc>
          <w:tcPr>
            <w:tcW w:w="567" w:type="dxa"/>
            <w:tcBorders>
              <w:top w:val="single" w:sz="4" w:space="0" w:color="auto"/>
              <w:left w:val="nil"/>
              <w:bottom w:val="single" w:sz="4" w:space="0" w:color="auto"/>
              <w:right w:val="nil"/>
            </w:tcBorders>
            <w:shd w:val="clear" w:color="auto" w:fill="auto"/>
            <w:hideMark/>
          </w:tcPr>
          <w:p w14:paraId="34B78C02" w14:textId="77777777" w:rsidR="00D66B40" w:rsidRPr="00390716" w:rsidRDefault="00D66B40" w:rsidP="00332673">
            <w:pPr>
              <w:spacing w:after="0"/>
              <w:jc w:val="right"/>
              <w:rPr>
                <w:b/>
                <w:bCs/>
                <w:sz w:val="16"/>
                <w:szCs w:val="16"/>
                <w:lang w:eastAsia="sv-SE"/>
              </w:rPr>
            </w:pPr>
            <w:r w:rsidRPr="00390716">
              <w:rPr>
                <w:b/>
                <w:bCs/>
                <w:sz w:val="16"/>
                <w:szCs w:val="16"/>
                <w:lang w:eastAsia="sv-SE"/>
              </w:rPr>
              <w:t>15-17</w:t>
            </w:r>
          </w:p>
        </w:tc>
        <w:tc>
          <w:tcPr>
            <w:tcW w:w="567" w:type="dxa"/>
            <w:tcBorders>
              <w:top w:val="single" w:sz="4" w:space="0" w:color="auto"/>
              <w:left w:val="nil"/>
              <w:bottom w:val="single" w:sz="4" w:space="0" w:color="auto"/>
              <w:right w:val="nil"/>
            </w:tcBorders>
            <w:shd w:val="clear" w:color="auto" w:fill="auto"/>
            <w:hideMark/>
          </w:tcPr>
          <w:p w14:paraId="0082FF20" w14:textId="77777777" w:rsidR="00D66B40" w:rsidRPr="00390716" w:rsidRDefault="00D66B40" w:rsidP="00332673">
            <w:pPr>
              <w:spacing w:after="0"/>
              <w:jc w:val="right"/>
              <w:rPr>
                <w:b/>
                <w:bCs/>
                <w:sz w:val="16"/>
                <w:szCs w:val="16"/>
                <w:lang w:eastAsia="sv-SE"/>
              </w:rPr>
            </w:pPr>
            <w:r w:rsidRPr="00390716">
              <w:rPr>
                <w:b/>
                <w:bCs/>
                <w:sz w:val="16"/>
                <w:szCs w:val="16"/>
                <w:lang w:eastAsia="sv-SE"/>
              </w:rPr>
              <w:t>18-20</w:t>
            </w:r>
          </w:p>
        </w:tc>
        <w:tc>
          <w:tcPr>
            <w:tcW w:w="709" w:type="dxa"/>
            <w:tcBorders>
              <w:top w:val="single" w:sz="4" w:space="0" w:color="auto"/>
              <w:left w:val="nil"/>
              <w:bottom w:val="single" w:sz="4" w:space="0" w:color="auto"/>
              <w:right w:val="nil"/>
            </w:tcBorders>
            <w:shd w:val="clear" w:color="auto" w:fill="auto"/>
            <w:hideMark/>
          </w:tcPr>
          <w:p w14:paraId="3C820C4C" w14:textId="77777777" w:rsidR="00D66B40" w:rsidRPr="00390716" w:rsidRDefault="00D66B40" w:rsidP="00332673">
            <w:pPr>
              <w:spacing w:after="0"/>
              <w:jc w:val="right"/>
              <w:rPr>
                <w:b/>
                <w:bCs/>
                <w:sz w:val="16"/>
                <w:szCs w:val="16"/>
                <w:lang w:eastAsia="sv-SE"/>
              </w:rPr>
            </w:pPr>
            <w:r w:rsidRPr="00390716">
              <w:rPr>
                <w:b/>
                <w:bCs/>
                <w:sz w:val="16"/>
                <w:szCs w:val="16"/>
                <w:lang w:eastAsia="sv-SE"/>
              </w:rPr>
              <w:t xml:space="preserve">  21-29</w:t>
            </w:r>
          </w:p>
        </w:tc>
        <w:tc>
          <w:tcPr>
            <w:tcW w:w="709" w:type="dxa"/>
            <w:tcBorders>
              <w:top w:val="single" w:sz="4" w:space="0" w:color="auto"/>
              <w:left w:val="nil"/>
              <w:bottom w:val="single" w:sz="4" w:space="0" w:color="auto"/>
              <w:right w:val="nil"/>
            </w:tcBorders>
            <w:shd w:val="clear" w:color="auto" w:fill="auto"/>
            <w:hideMark/>
          </w:tcPr>
          <w:p w14:paraId="641E96C0" w14:textId="77777777" w:rsidR="00D66B40" w:rsidRPr="00390716" w:rsidRDefault="00D66B40" w:rsidP="00332673">
            <w:pPr>
              <w:spacing w:after="0"/>
              <w:jc w:val="right"/>
              <w:rPr>
                <w:b/>
                <w:bCs/>
                <w:sz w:val="16"/>
                <w:szCs w:val="16"/>
                <w:lang w:eastAsia="sv-SE"/>
              </w:rPr>
            </w:pPr>
            <w:r w:rsidRPr="00390716">
              <w:rPr>
                <w:b/>
                <w:bCs/>
                <w:sz w:val="16"/>
                <w:szCs w:val="16"/>
                <w:lang w:eastAsia="sv-SE"/>
              </w:rPr>
              <w:t xml:space="preserve">  30-49</w:t>
            </w:r>
          </w:p>
        </w:tc>
        <w:tc>
          <w:tcPr>
            <w:tcW w:w="567" w:type="dxa"/>
            <w:tcBorders>
              <w:top w:val="single" w:sz="4" w:space="0" w:color="auto"/>
              <w:left w:val="nil"/>
              <w:bottom w:val="single" w:sz="4" w:space="0" w:color="auto"/>
              <w:right w:val="nil"/>
            </w:tcBorders>
            <w:shd w:val="clear" w:color="auto" w:fill="auto"/>
            <w:hideMark/>
          </w:tcPr>
          <w:p w14:paraId="048A3293" w14:textId="77777777" w:rsidR="00D66B40" w:rsidRPr="00390716" w:rsidRDefault="00D66B40" w:rsidP="00332673">
            <w:pPr>
              <w:spacing w:after="0"/>
              <w:jc w:val="right"/>
              <w:rPr>
                <w:b/>
                <w:bCs/>
                <w:sz w:val="16"/>
                <w:szCs w:val="16"/>
                <w:lang w:eastAsia="sv-SE"/>
              </w:rPr>
            </w:pPr>
            <w:r w:rsidRPr="00390716">
              <w:rPr>
                <w:b/>
                <w:bCs/>
                <w:sz w:val="16"/>
                <w:szCs w:val="16"/>
                <w:lang w:eastAsia="sv-SE"/>
              </w:rPr>
              <w:t>50-</w:t>
            </w:r>
          </w:p>
        </w:tc>
        <w:tc>
          <w:tcPr>
            <w:tcW w:w="850" w:type="dxa"/>
            <w:tcBorders>
              <w:top w:val="nil"/>
              <w:left w:val="nil"/>
              <w:bottom w:val="single" w:sz="4" w:space="0" w:color="auto"/>
              <w:right w:val="single" w:sz="4" w:space="0" w:color="auto"/>
            </w:tcBorders>
            <w:shd w:val="clear" w:color="auto" w:fill="auto"/>
            <w:noWrap/>
            <w:vAlign w:val="bottom"/>
            <w:hideMark/>
          </w:tcPr>
          <w:p w14:paraId="44C2D751" w14:textId="77777777" w:rsidR="00D66B40" w:rsidRPr="00390716" w:rsidRDefault="00D66B40" w:rsidP="00B82A87">
            <w:pPr>
              <w:spacing w:after="0"/>
              <w:rPr>
                <w:b/>
                <w:bCs/>
                <w:sz w:val="16"/>
                <w:szCs w:val="16"/>
                <w:lang w:eastAsia="sv-SE"/>
              </w:rPr>
            </w:pPr>
            <w:r w:rsidRPr="00390716">
              <w:rPr>
                <w:b/>
                <w:bCs/>
                <w:sz w:val="16"/>
                <w:szCs w:val="16"/>
                <w:lang w:eastAsia="sv-SE"/>
              </w:rPr>
              <w:t>Unknown</w:t>
            </w:r>
          </w:p>
        </w:tc>
      </w:tr>
      <w:tr w:rsidR="00B82A87" w:rsidRPr="00390716" w14:paraId="3FCD0F36"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66EA8052" w14:textId="77777777" w:rsidR="00B82A87" w:rsidRPr="00390716" w:rsidRDefault="00B82A87" w:rsidP="00B82A87">
            <w:pPr>
              <w:spacing w:after="0"/>
              <w:rPr>
                <w:b/>
                <w:bCs/>
                <w:sz w:val="16"/>
                <w:szCs w:val="16"/>
                <w:lang w:eastAsia="sv-SE"/>
              </w:rPr>
            </w:pPr>
            <w:r w:rsidRPr="00390716">
              <w:rPr>
                <w:b/>
                <w:bCs/>
                <w:sz w:val="16"/>
                <w:szCs w:val="16"/>
                <w:lang w:eastAsia="sv-SE"/>
              </w:rPr>
              <w:t>Total</w:t>
            </w:r>
          </w:p>
        </w:tc>
        <w:tc>
          <w:tcPr>
            <w:tcW w:w="582" w:type="dxa"/>
            <w:tcBorders>
              <w:top w:val="nil"/>
              <w:left w:val="nil"/>
              <w:bottom w:val="nil"/>
              <w:right w:val="nil"/>
            </w:tcBorders>
            <w:shd w:val="clear" w:color="auto" w:fill="auto"/>
            <w:noWrap/>
            <w:vAlign w:val="bottom"/>
            <w:hideMark/>
          </w:tcPr>
          <w:p w14:paraId="4D49C74C" w14:textId="77777777" w:rsidR="00B82A87" w:rsidRPr="00390716" w:rsidRDefault="00B82A87" w:rsidP="00B82A87">
            <w:pPr>
              <w:spacing w:after="0"/>
              <w:rPr>
                <w:b/>
                <w:bCs/>
                <w:sz w:val="16"/>
                <w:szCs w:val="16"/>
                <w:lang w:eastAsia="sv-SE"/>
              </w:rPr>
            </w:pPr>
          </w:p>
        </w:tc>
        <w:tc>
          <w:tcPr>
            <w:tcW w:w="581" w:type="dxa"/>
            <w:tcBorders>
              <w:top w:val="nil"/>
              <w:left w:val="nil"/>
              <w:bottom w:val="nil"/>
              <w:right w:val="nil"/>
            </w:tcBorders>
            <w:shd w:val="clear" w:color="auto" w:fill="auto"/>
            <w:hideMark/>
          </w:tcPr>
          <w:p w14:paraId="226F829B" w14:textId="77777777" w:rsidR="00B82A87" w:rsidRPr="00390716" w:rsidRDefault="00B82A87" w:rsidP="00B82A87">
            <w:pPr>
              <w:spacing w:after="0"/>
              <w:rPr>
                <w:b/>
                <w:bCs/>
                <w:sz w:val="16"/>
                <w:szCs w:val="16"/>
                <w:lang w:eastAsia="sv-SE"/>
              </w:rPr>
            </w:pPr>
          </w:p>
        </w:tc>
        <w:tc>
          <w:tcPr>
            <w:tcW w:w="567" w:type="dxa"/>
            <w:tcBorders>
              <w:top w:val="nil"/>
              <w:left w:val="nil"/>
              <w:bottom w:val="nil"/>
              <w:right w:val="nil"/>
            </w:tcBorders>
            <w:shd w:val="clear" w:color="auto" w:fill="auto"/>
            <w:hideMark/>
          </w:tcPr>
          <w:p w14:paraId="2AF23F8A"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hideMark/>
          </w:tcPr>
          <w:p w14:paraId="2A7C52B2"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hideMark/>
          </w:tcPr>
          <w:p w14:paraId="7E7D4E07" w14:textId="77777777" w:rsidR="00B82A87" w:rsidRPr="00390716" w:rsidRDefault="00B82A87" w:rsidP="00B82A87">
            <w:pPr>
              <w:spacing w:after="0"/>
              <w:rPr>
                <w:b/>
                <w:bCs/>
                <w:sz w:val="16"/>
                <w:szCs w:val="16"/>
                <w:lang w:eastAsia="sv-SE"/>
              </w:rPr>
            </w:pPr>
          </w:p>
        </w:tc>
        <w:tc>
          <w:tcPr>
            <w:tcW w:w="425" w:type="dxa"/>
            <w:tcBorders>
              <w:top w:val="nil"/>
              <w:left w:val="nil"/>
              <w:bottom w:val="nil"/>
              <w:right w:val="nil"/>
            </w:tcBorders>
            <w:shd w:val="clear" w:color="auto" w:fill="auto"/>
            <w:hideMark/>
          </w:tcPr>
          <w:p w14:paraId="28275ACE" w14:textId="77777777" w:rsidR="00B82A87" w:rsidRPr="00390716" w:rsidRDefault="00B82A87" w:rsidP="00B82A87">
            <w:pPr>
              <w:spacing w:after="0"/>
              <w:rPr>
                <w:b/>
                <w:bCs/>
                <w:sz w:val="16"/>
                <w:szCs w:val="16"/>
                <w:lang w:eastAsia="sv-SE"/>
              </w:rPr>
            </w:pPr>
          </w:p>
        </w:tc>
        <w:tc>
          <w:tcPr>
            <w:tcW w:w="850" w:type="dxa"/>
            <w:tcBorders>
              <w:top w:val="nil"/>
              <w:left w:val="nil"/>
              <w:bottom w:val="nil"/>
              <w:right w:val="single" w:sz="4" w:space="0" w:color="auto"/>
            </w:tcBorders>
            <w:shd w:val="clear" w:color="auto" w:fill="auto"/>
            <w:hideMark/>
          </w:tcPr>
          <w:p w14:paraId="08D358D9" w14:textId="77777777" w:rsidR="00B82A87" w:rsidRPr="00390716" w:rsidRDefault="00B82A87" w:rsidP="00B82A87">
            <w:pPr>
              <w:spacing w:after="0"/>
              <w:rPr>
                <w:b/>
                <w:bCs/>
                <w:sz w:val="16"/>
                <w:szCs w:val="16"/>
                <w:lang w:eastAsia="sv-SE"/>
              </w:rPr>
            </w:pPr>
          </w:p>
        </w:tc>
        <w:tc>
          <w:tcPr>
            <w:tcW w:w="709" w:type="dxa"/>
            <w:tcBorders>
              <w:top w:val="nil"/>
              <w:left w:val="single" w:sz="4" w:space="0" w:color="auto"/>
              <w:bottom w:val="nil"/>
              <w:right w:val="nil"/>
            </w:tcBorders>
            <w:shd w:val="clear" w:color="auto" w:fill="auto"/>
            <w:noWrap/>
            <w:hideMark/>
          </w:tcPr>
          <w:p w14:paraId="2F041F4D" w14:textId="77777777" w:rsidR="00B82A87" w:rsidRPr="00390716" w:rsidRDefault="00B82A87" w:rsidP="00B82A87">
            <w:pPr>
              <w:spacing w:after="0"/>
              <w:rPr>
                <w:b/>
                <w:bCs/>
                <w:sz w:val="16"/>
                <w:szCs w:val="16"/>
                <w:lang w:eastAsia="sv-SE"/>
              </w:rPr>
            </w:pPr>
          </w:p>
        </w:tc>
        <w:tc>
          <w:tcPr>
            <w:tcW w:w="567" w:type="dxa"/>
            <w:tcBorders>
              <w:top w:val="nil"/>
              <w:left w:val="nil"/>
              <w:bottom w:val="nil"/>
              <w:right w:val="nil"/>
            </w:tcBorders>
            <w:shd w:val="clear" w:color="auto" w:fill="auto"/>
            <w:hideMark/>
          </w:tcPr>
          <w:p w14:paraId="4C3195BA" w14:textId="77777777" w:rsidR="00B82A87" w:rsidRPr="00390716" w:rsidRDefault="00B82A87" w:rsidP="00B82A87">
            <w:pPr>
              <w:spacing w:after="0"/>
              <w:rPr>
                <w:b/>
                <w:bCs/>
                <w:sz w:val="16"/>
                <w:szCs w:val="16"/>
                <w:lang w:eastAsia="sv-SE"/>
              </w:rPr>
            </w:pPr>
          </w:p>
        </w:tc>
        <w:tc>
          <w:tcPr>
            <w:tcW w:w="567" w:type="dxa"/>
            <w:tcBorders>
              <w:top w:val="nil"/>
              <w:left w:val="nil"/>
              <w:bottom w:val="nil"/>
              <w:right w:val="nil"/>
            </w:tcBorders>
            <w:shd w:val="clear" w:color="auto" w:fill="auto"/>
            <w:hideMark/>
          </w:tcPr>
          <w:p w14:paraId="2549E8B9"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hideMark/>
          </w:tcPr>
          <w:p w14:paraId="1F71C71E" w14:textId="77777777" w:rsidR="00B82A87" w:rsidRPr="00390716" w:rsidRDefault="00B82A87" w:rsidP="00B82A87">
            <w:pPr>
              <w:spacing w:after="0"/>
              <w:rPr>
                <w:b/>
                <w:bCs/>
                <w:sz w:val="16"/>
                <w:szCs w:val="16"/>
                <w:lang w:eastAsia="sv-SE"/>
              </w:rPr>
            </w:pPr>
          </w:p>
        </w:tc>
        <w:tc>
          <w:tcPr>
            <w:tcW w:w="709" w:type="dxa"/>
            <w:tcBorders>
              <w:top w:val="nil"/>
              <w:left w:val="nil"/>
              <w:bottom w:val="nil"/>
              <w:right w:val="nil"/>
            </w:tcBorders>
            <w:shd w:val="clear" w:color="auto" w:fill="auto"/>
            <w:hideMark/>
          </w:tcPr>
          <w:p w14:paraId="6AF08F6E" w14:textId="77777777" w:rsidR="00B82A87" w:rsidRPr="00390716" w:rsidRDefault="00B82A87" w:rsidP="00B82A87">
            <w:pPr>
              <w:spacing w:after="0"/>
              <w:rPr>
                <w:b/>
                <w:bCs/>
                <w:sz w:val="16"/>
                <w:szCs w:val="16"/>
                <w:lang w:eastAsia="sv-SE"/>
              </w:rPr>
            </w:pPr>
          </w:p>
        </w:tc>
        <w:tc>
          <w:tcPr>
            <w:tcW w:w="567" w:type="dxa"/>
            <w:tcBorders>
              <w:top w:val="nil"/>
              <w:left w:val="nil"/>
              <w:bottom w:val="nil"/>
              <w:right w:val="nil"/>
            </w:tcBorders>
            <w:shd w:val="clear" w:color="auto" w:fill="auto"/>
            <w:hideMark/>
          </w:tcPr>
          <w:p w14:paraId="29BB5E62" w14:textId="77777777" w:rsidR="00B82A87" w:rsidRPr="00390716" w:rsidRDefault="00B82A87" w:rsidP="00B82A87">
            <w:pPr>
              <w:spacing w:after="0"/>
              <w:rPr>
                <w:b/>
                <w:bCs/>
                <w:sz w:val="16"/>
                <w:szCs w:val="16"/>
                <w:lang w:eastAsia="sv-SE"/>
              </w:rPr>
            </w:pPr>
          </w:p>
        </w:tc>
        <w:tc>
          <w:tcPr>
            <w:tcW w:w="850" w:type="dxa"/>
            <w:tcBorders>
              <w:top w:val="nil"/>
              <w:left w:val="nil"/>
              <w:bottom w:val="nil"/>
              <w:right w:val="single" w:sz="4" w:space="0" w:color="auto"/>
            </w:tcBorders>
            <w:shd w:val="clear" w:color="auto" w:fill="auto"/>
            <w:hideMark/>
          </w:tcPr>
          <w:p w14:paraId="14208CFA" w14:textId="77777777" w:rsidR="00B82A87" w:rsidRPr="00390716" w:rsidRDefault="00B82A87" w:rsidP="00B82A87">
            <w:pPr>
              <w:spacing w:after="0"/>
              <w:rPr>
                <w:b/>
                <w:bCs/>
                <w:sz w:val="16"/>
                <w:szCs w:val="16"/>
                <w:lang w:eastAsia="sv-SE"/>
              </w:rPr>
            </w:pPr>
          </w:p>
        </w:tc>
      </w:tr>
      <w:tr w:rsidR="00B82A87" w:rsidRPr="00390716" w14:paraId="3A2B6E1A"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38CD73E4" w14:textId="77777777" w:rsidR="00B82A87" w:rsidRPr="00390716" w:rsidRDefault="00B82A87" w:rsidP="00B82A87">
            <w:pPr>
              <w:spacing w:after="0"/>
              <w:rPr>
                <w:b/>
                <w:bCs/>
                <w:sz w:val="16"/>
                <w:szCs w:val="16"/>
                <w:lang w:eastAsia="sv-SE"/>
              </w:rPr>
            </w:pPr>
            <w:r w:rsidRPr="00390716">
              <w:rPr>
                <w:b/>
                <w:bCs/>
                <w:sz w:val="16"/>
                <w:szCs w:val="16"/>
                <w:lang w:eastAsia="sv-SE"/>
              </w:rPr>
              <w:t>2016</w:t>
            </w:r>
          </w:p>
        </w:tc>
        <w:tc>
          <w:tcPr>
            <w:tcW w:w="582" w:type="dxa"/>
            <w:tcBorders>
              <w:top w:val="nil"/>
              <w:left w:val="nil"/>
              <w:bottom w:val="nil"/>
              <w:right w:val="nil"/>
            </w:tcBorders>
            <w:shd w:val="clear" w:color="auto" w:fill="auto"/>
            <w:noWrap/>
            <w:vAlign w:val="bottom"/>
            <w:hideMark/>
          </w:tcPr>
          <w:p w14:paraId="3CE3D38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8 344 </w:t>
            </w:r>
          </w:p>
        </w:tc>
        <w:tc>
          <w:tcPr>
            <w:tcW w:w="581" w:type="dxa"/>
            <w:tcBorders>
              <w:top w:val="nil"/>
              <w:left w:val="nil"/>
              <w:bottom w:val="nil"/>
              <w:right w:val="nil"/>
            </w:tcBorders>
            <w:shd w:val="clear" w:color="auto" w:fill="auto"/>
            <w:noWrap/>
            <w:vAlign w:val="bottom"/>
            <w:hideMark/>
          </w:tcPr>
          <w:p w14:paraId="0B370338"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958 </w:t>
            </w:r>
          </w:p>
        </w:tc>
        <w:tc>
          <w:tcPr>
            <w:tcW w:w="567" w:type="dxa"/>
            <w:tcBorders>
              <w:top w:val="nil"/>
              <w:left w:val="nil"/>
              <w:bottom w:val="nil"/>
              <w:right w:val="nil"/>
            </w:tcBorders>
            <w:shd w:val="clear" w:color="auto" w:fill="auto"/>
            <w:noWrap/>
            <w:vAlign w:val="bottom"/>
            <w:hideMark/>
          </w:tcPr>
          <w:p w14:paraId="588323A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1 045 </w:t>
            </w:r>
          </w:p>
        </w:tc>
        <w:tc>
          <w:tcPr>
            <w:tcW w:w="709" w:type="dxa"/>
            <w:tcBorders>
              <w:top w:val="nil"/>
              <w:left w:val="nil"/>
              <w:bottom w:val="nil"/>
              <w:right w:val="nil"/>
            </w:tcBorders>
            <w:shd w:val="clear" w:color="auto" w:fill="auto"/>
            <w:noWrap/>
            <w:vAlign w:val="bottom"/>
            <w:hideMark/>
          </w:tcPr>
          <w:p w14:paraId="39FBB33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2 396 </w:t>
            </w:r>
          </w:p>
        </w:tc>
        <w:tc>
          <w:tcPr>
            <w:tcW w:w="709" w:type="dxa"/>
            <w:tcBorders>
              <w:top w:val="nil"/>
              <w:left w:val="nil"/>
              <w:bottom w:val="nil"/>
              <w:right w:val="nil"/>
            </w:tcBorders>
            <w:shd w:val="clear" w:color="auto" w:fill="auto"/>
            <w:noWrap/>
            <w:vAlign w:val="bottom"/>
            <w:hideMark/>
          </w:tcPr>
          <w:p w14:paraId="0817B80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3 097 </w:t>
            </w:r>
          </w:p>
        </w:tc>
        <w:tc>
          <w:tcPr>
            <w:tcW w:w="425" w:type="dxa"/>
            <w:tcBorders>
              <w:top w:val="nil"/>
              <w:left w:val="nil"/>
              <w:bottom w:val="nil"/>
              <w:right w:val="nil"/>
            </w:tcBorders>
            <w:shd w:val="clear" w:color="auto" w:fill="auto"/>
            <w:noWrap/>
            <w:vAlign w:val="bottom"/>
            <w:hideMark/>
          </w:tcPr>
          <w:p w14:paraId="10FC877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728 </w:t>
            </w:r>
          </w:p>
        </w:tc>
        <w:tc>
          <w:tcPr>
            <w:tcW w:w="850" w:type="dxa"/>
            <w:tcBorders>
              <w:top w:val="nil"/>
              <w:left w:val="nil"/>
              <w:bottom w:val="nil"/>
              <w:right w:val="single" w:sz="4" w:space="0" w:color="auto"/>
            </w:tcBorders>
            <w:shd w:val="clear" w:color="auto" w:fill="auto"/>
            <w:noWrap/>
            <w:vAlign w:val="bottom"/>
            <w:hideMark/>
          </w:tcPr>
          <w:p w14:paraId="42E6AC2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120 </w:t>
            </w:r>
          </w:p>
        </w:tc>
        <w:tc>
          <w:tcPr>
            <w:tcW w:w="709" w:type="dxa"/>
            <w:tcBorders>
              <w:top w:val="nil"/>
              <w:left w:val="single" w:sz="4" w:space="0" w:color="auto"/>
              <w:bottom w:val="nil"/>
              <w:right w:val="nil"/>
            </w:tcBorders>
            <w:shd w:val="clear" w:color="auto" w:fill="auto"/>
            <w:noWrap/>
            <w:vAlign w:val="bottom"/>
            <w:hideMark/>
          </w:tcPr>
          <w:p w14:paraId="2667945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2 069 </w:t>
            </w:r>
          </w:p>
        </w:tc>
        <w:tc>
          <w:tcPr>
            <w:tcW w:w="567" w:type="dxa"/>
            <w:tcBorders>
              <w:top w:val="nil"/>
              <w:left w:val="nil"/>
              <w:bottom w:val="nil"/>
              <w:right w:val="nil"/>
            </w:tcBorders>
            <w:shd w:val="clear" w:color="auto" w:fill="auto"/>
            <w:noWrap/>
            <w:vAlign w:val="bottom"/>
            <w:hideMark/>
          </w:tcPr>
          <w:p w14:paraId="6EB363B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347 </w:t>
            </w:r>
          </w:p>
        </w:tc>
        <w:tc>
          <w:tcPr>
            <w:tcW w:w="567" w:type="dxa"/>
            <w:tcBorders>
              <w:top w:val="nil"/>
              <w:left w:val="nil"/>
              <w:bottom w:val="nil"/>
              <w:right w:val="nil"/>
            </w:tcBorders>
            <w:shd w:val="clear" w:color="auto" w:fill="auto"/>
            <w:noWrap/>
            <w:vAlign w:val="bottom"/>
            <w:hideMark/>
          </w:tcPr>
          <w:p w14:paraId="73062D1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349 </w:t>
            </w:r>
          </w:p>
        </w:tc>
        <w:tc>
          <w:tcPr>
            <w:tcW w:w="709" w:type="dxa"/>
            <w:tcBorders>
              <w:top w:val="nil"/>
              <w:left w:val="nil"/>
              <w:bottom w:val="nil"/>
              <w:right w:val="nil"/>
            </w:tcBorders>
            <w:shd w:val="clear" w:color="auto" w:fill="auto"/>
            <w:noWrap/>
            <w:vAlign w:val="bottom"/>
            <w:hideMark/>
          </w:tcPr>
          <w:p w14:paraId="4EFCA6B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633 </w:t>
            </w:r>
          </w:p>
        </w:tc>
        <w:tc>
          <w:tcPr>
            <w:tcW w:w="709" w:type="dxa"/>
            <w:tcBorders>
              <w:top w:val="nil"/>
              <w:left w:val="nil"/>
              <w:bottom w:val="nil"/>
              <w:right w:val="nil"/>
            </w:tcBorders>
            <w:shd w:val="clear" w:color="auto" w:fill="auto"/>
            <w:noWrap/>
            <w:vAlign w:val="bottom"/>
            <w:hideMark/>
          </w:tcPr>
          <w:p w14:paraId="4D93BE5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626 </w:t>
            </w:r>
          </w:p>
        </w:tc>
        <w:tc>
          <w:tcPr>
            <w:tcW w:w="567" w:type="dxa"/>
            <w:tcBorders>
              <w:top w:val="nil"/>
              <w:left w:val="nil"/>
              <w:bottom w:val="nil"/>
              <w:right w:val="nil"/>
            </w:tcBorders>
            <w:shd w:val="clear" w:color="auto" w:fill="auto"/>
            <w:noWrap/>
            <w:vAlign w:val="bottom"/>
            <w:hideMark/>
          </w:tcPr>
          <w:p w14:paraId="37F950D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111 </w:t>
            </w:r>
          </w:p>
        </w:tc>
        <w:tc>
          <w:tcPr>
            <w:tcW w:w="850" w:type="dxa"/>
            <w:tcBorders>
              <w:top w:val="nil"/>
              <w:left w:val="nil"/>
              <w:bottom w:val="nil"/>
              <w:right w:val="single" w:sz="4" w:space="0" w:color="auto"/>
            </w:tcBorders>
            <w:shd w:val="clear" w:color="auto" w:fill="auto"/>
            <w:noWrap/>
            <w:vAlign w:val="bottom"/>
            <w:hideMark/>
          </w:tcPr>
          <w:p w14:paraId="729E338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 </w:t>
            </w:r>
          </w:p>
        </w:tc>
      </w:tr>
      <w:tr w:rsidR="00B82A87" w:rsidRPr="00390716" w14:paraId="6F503CEC"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2F2BADCB" w14:textId="77777777" w:rsidR="00B82A87" w:rsidRPr="00390716" w:rsidRDefault="00B82A87" w:rsidP="00B82A87">
            <w:pPr>
              <w:spacing w:after="0"/>
              <w:rPr>
                <w:b/>
                <w:bCs/>
                <w:sz w:val="16"/>
                <w:szCs w:val="16"/>
                <w:lang w:eastAsia="sv-SE"/>
              </w:rPr>
            </w:pPr>
            <w:r w:rsidRPr="00390716">
              <w:rPr>
                <w:b/>
                <w:bCs/>
                <w:sz w:val="16"/>
                <w:szCs w:val="16"/>
                <w:lang w:eastAsia="sv-SE"/>
              </w:rPr>
              <w:t>2015</w:t>
            </w:r>
          </w:p>
        </w:tc>
        <w:tc>
          <w:tcPr>
            <w:tcW w:w="582" w:type="dxa"/>
            <w:tcBorders>
              <w:top w:val="nil"/>
              <w:left w:val="nil"/>
              <w:bottom w:val="nil"/>
              <w:right w:val="nil"/>
            </w:tcBorders>
            <w:shd w:val="clear" w:color="auto" w:fill="auto"/>
            <w:noWrap/>
            <w:vAlign w:val="bottom"/>
            <w:hideMark/>
          </w:tcPr>
          <w:p w14:paraId="39B7102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8 159 </w:t>
            </w:r>
          </w:p>
        </w:tc>
        <w:tc>
          <w:tcPr>
            <w:tcW w:w="581" w:type="dxa"/>
            <w:tcBorders>
              <w:top w:val="nil"/>
              <w:left w:val="nil"/>
              <w:bottom w:val="nil"/>
              <w:right w:val="nil"/>
            </w:tcBorders>
            <w:shd w:val="clear" w:color="auto" w:fill="auto"/>
            <w:noWrap/>
            <w:vAlign w:val="bottom"/>
            <w:hideMark/>
          </w:tcPr>
          <w:p w14:paraId="3EF26B2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953 </w:t>
            </w:r>
          </w:p>
        </w:tc>
        <w:tc>
          <w:tcPr>
            <w:tcW w:w="567" w:type="dxa"/>
            <w:tcBorders>
              <w:top w:val="nil"/>
              <w:left w:val="nil"/>
              <w:bottom w:val="nil"/>
              <w:right w:val="nil"/>
            </w:tcBorders>
            <w:shd w:val="clear" w:color="auto" w:fill="auto"/>
            <w:noWrap/>
            <w:vAlign w:val="bottom"/>
            <w:hideMark/>
          </w:tcPr>
          <w:p w14:paraId="750479B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978 </w:t>
            </w:r>
          </w:p>
        </w:tc>
        <w:tc>
          <w:tcPr>
            <w:tcW w:w="709" w:type="dxa"/>
            <w:tcBorders>
              <w:top w:val="nil"/>
              <w:left w:val="nil"/>
              <w:bottom w:val="nil"/>
              <w:right w:val="nil"/>
            </w:tcBorders>
            <w:shd w:val="clear" w:color="auto" w:fill="auto"/>
            <w:noWrap/>
            <w:vAlign w:val="bottom"/>
            <w:hideMark/>
          </w:tcPr>
          <w:p w14:paraId="47BF8D6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2 261 </w:t>
            </w:r>
          </w:p>
        </w:tc>
        <w:tc>
          <w:tcPr>
            <w:tcW w:w="709" w:type="dxa"/>
            <w:tcBorders>
              <w:top w:val="nil"/>
              <w:left w:val="nil"/>
              <w:bottom w:val="nil"/>
              <w:right w:val="nil"/>
            </w:tcBorders>
            <w:shd w:val="clear" w:color="auto" w:fill="auto"/>
            <w:noWrap/>
            <w:vAlign w:val="bottom"/>
            <w:hideMark/>
          </w:tcPr>
          <w:p w14:paraId="1AA0430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3 155 </w:t>
            </w:r>
          </w:p>
        </w:tc>
        <w:tc>
          <w:tcPr>
            <w:tcW w:w="425" w:type="dxa"/>
            <w:tcBorders>
              <w:top w:val="nil"/>
              <w:left w:val="nil"/>
              <w:bottom w:val="nil"/>
              <w:right w:val="nil"/>
            </w:tcBorders>
            <w:shd w:val="clear" w:color="auto" w:fill="auto"/>
            <w:noWrap/>
            <w:vAlign w:val="bottom"/>
            <w:hideMark/>
          </w:tcPr>
          <w:p w14:paraId="1137DCC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732 </w:t>
            </w:r>
          </w:p>
        </w:tc>
        <w:tc>
          <w:tcPr>
            <w:tcW w:w="850" w:type="dxa"/>
            <w:tcBorders>
              <w:top w:val="nil"/>
              <w:left w:val="nil"/>
              <w:bottom w:val="nil"/>
              <w:right w:val="single" w:sz="4" w:space="0" w:color="auto"/>
            </w:tcBorders>
            <w:shd w:val="clear" w:color="auto" w:fill="auto"/>
            <w:noWrap/>
            <w:vAlign w:val="bottom"/>
            <w:hideMark/>
          </w:tcPr>
          <w:p w14:paraId="271E70F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80 </w:t>
            </w:r>
          </w:p>
        </w:tc>
        <w:tc>
          <w:tcPr>
            <w:tcW w:w="709" w:type="dxa"/>
            <w:tcBorders>
              <w:top w:val="nil"/>
              <w:left w:val="single" w:sz="4" w:space="0" w:color="auto"/>
              <w:bottom w:val="nil"/>
              <w:right w:val="nil"/>
            </w:tcBorders>
            <w:shd w:val="clear" w:color="auto" w:fill="auto"/>
            <w:noWrap/>
            <w:vAlign w:val="bottom"/>
            <w:hideMark/>
          </w:tcPr>
          <w:p w14:paraId="55E0EBC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2 096 </w:t>
            </w:r>
          </w:p>
        </w:tc>
        <w:tc>
          <w:tcPr>
            <w:tcW w:w="567" w:type="dxa"/>
            <w:tcBorders>
              <w:top w:val="nil"/>
              <w:left w:val="nil"/>
              <w:bottom w:val="nil"/>
              <w:right w:val="nil"/>
            </w:tcBorders>
            <w:shd w:val="clear" w:color="auto" w:fill="auto"/>
            <w:noWrap/>
            <w:vAlign w:val="bottom"/>
            <w:hideMark/>
          </w:tcPr>
          <w:p w14:paraId="30C1292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326 </w:t>
            </w:r>
          </w:p>
        </w:tc>
        <w:tc>
          <w:tcPr>
            <w:tcW w:w="567" w:type="dxa"/>
            <w:tcBorders>
              <w:top w:val="nil"/>
              <w:left w:val="nil"/>
              <w:bottom w:val="nil"/>
              <w:right w:val="nil"/>
            </w:tcBorders>
            <w:shd w:val="clear" w:color="auto" w:fill="auto"/>
            <w:noWrap/>
            <w:vAlign w:val="bottom"/>
            <w:hideMark/>
          </w:tcPr>
          <w:p w14:paraId="7D546F1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328 </w:t>
            </w:r>
          </w:p>
        </w:tc>
        <w:tc>
          <w:tcPr>
            <w:tcW w:w="709" w:type="dxa"/>
            <w:tcBorders>
              <w:top w:val="nil"/>
              <w:left w:val="nil"/>
              <w:bottom w:val="nil"/>
              <w:right w:val="nil"/>
            </w:tcBorders>
            <w:shd w:val="clear" w:color="auto" w:fill="auto"/>
            <w:noWrap/>
            <w:vAlign w:val="bottom"/>
            <w:hideMark/>
          </w:tcPr>
          <w:p w14:paraId="2B35DE5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606 </w:t>
            </w:r>
          </w:p>
        </w:tc>
        <w:tc>
          <w:tcPr>
            <w:tcW w:w="709" w:type="dxa"/>
            <w:tcBorders>
              <w:top w:val="nil"/>
              <w:left w:val="nil"/>
              <w:bottom w:val="nil"/>
              <w:right w:val="nil"/>
            </w:tcBorders>
            <w:shd w:val="clear" w:color="auto" w:fill="auto"/>
            <w:noWrap/>
            <w:vAlign w:val="bottom"/>
            <w:hideMark/>
          </w:tcPr>
          <w:p w14:paraId="4C9F1FC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709 </w:t>
            </w:r>
          </w:p>
        </w:tc>
        <w:tc>
          <w:tcPr>
            <w:tcW w:w="567" w:type="dxa"/>
            <w:tcBorders>
              <w:top w:val="nil"/>
              <w:left w:val="nil"/>
              <w:bottom w:val="nil"/>
              <w:right w:val="nil"/>
            </w:tcBorders>
            <w:shd w:val="clear" w:color="auto" w:fill="auto"/>
            <w:noWrap/>
            <w:vAlign w:val="bottom"/>
            <w:hideMark/>
          </w:tcPr>
          <w:p w14:paraId="0F93A27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124 </w:t>
            </w:r>
          </w:p>
        </w:tc>
        <w:tc>
          <w:tcPr>
            <w:tcW w:w="850" w:type="dxa"/>
            <w:tcBorders>
              <w:top w:val="nil"/>
              <w:left w:val="nil"/>
              <w:bottom w:val="nil"/>
              <w:right w:val="single" w:sz="4" w:space="0" w:color="auto"/>
            </w:tcBorders>
            <w:shd w:val="clear" w:color="auto" w:fill="auto"/>
            <w:noWrap/>
            <w:vAlign w:val="bottom"/>
            <w:hideMark/>
          </w:tcPr>
          <w:p w14:paraId="2DCB678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 </w:t>
            </w:r>
          </w:p>
        </w:tc>
      </w:tr>
      <w:tr w:rsidR="00B82A87" w:rsidRPr="00390716" w14:paraId="17C68ED4"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743E2C7B" w14:textId="77777777" w:rsidR="00B82A87" w:rsidRPr="00390716" w:rsidRDefault="00B82A87" w:rsidP="00B82A87">
            <w:pPr>
              <w:spacing w:after="0"/>
              <w:rPr>
                <w:b/>
                <w:bCs/>
                <w:sz w:val="16"/>
                <w:szCs w:val="16"/>
                <w:lang w:eastAsia="sv-SE"/>
              </w:rPr>
            </w:pPr>
            <w:r w:rsidRPr="00390716">
              <w:rPr>
                <w:b/>
                <w:bCs/>
                <w:sz w:val="16"/>
                <w:szCs w:val="16"/>
                <w:lang w:eastAsia="sv-SE"/>
              </w:rPr>
              <w:t>2014</w:t>
            </w:r>
          </w:p>
        </w:tc>
        <w:tc>
          <w:tcPr>
            <w:tcW w:w="582" w:type="dxa"/>
            <w:tcBorders>
              <w:top w:val="nil"/>
              <w:left w:val="nil"/>
              <w:bottom w:val="nil"/>
              <w:right w:val="nil"/>
            </w:tcBorders>
            <w:shd w:val="clear" w:color="auto" w:fill="auto"/>
            <w:noWrap/>
            <w:vAlign w:val="bottom"/>
            <w:hideMark/>
          </w:tcPr>
          <w:p w14:paraId="103D698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8 347 </w:t>
            </w:r>
          </w:p>
        </w:tc>
        <w:tc>
          <w:tcPr>
            <w:tcW w:w="581" w:type="dxa"/>
            <w:tcBorders>
              <w:top w:val="nil"/>
              <w:left w:val="nil"/>
              <w:bottom w:val="nil"/>
              <w:right w:val="nil"/>
            </w:tcBorders>
            <w:shd w:val="clear" w:color="auto" w:fill="auto"/>
            <w:noWrap/>
            <w:vAlign w:val="bottom"/>
            <w:hideMark/>
          </w:tcPr>
          <w:p w14:paraId="1F069A8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941 </w:t>
            </w:r>
          </w:p>
        </w:tc>
        <w:tc>
          <w:tcPr>
            <w:tcW w:w="567" w:type="dxa"/>
            <w:tcBorders>
              <w:top w:val="nil"/>
              <w:left w:val="nil"/>
              <w:bottom w:val="nil"/>
              <w:right w:val="nil"/>
            </w:tcBorders>
            <w:shd w:val="clear" w:color="auto" w:fill="auto"/>
            <w:noWrap/>
            <w:vAlign w:val="bottom"/>
            <w:hideMark/>
          </w:tcPr>
          <w:p w14:paraId="5B637DF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1 035 </w:t>
            </w:r>
          </w:p>
        </w:tc>
        <w:tc>
          <w:tcPr>
            <w:tcW w:w="709" w:type="dxa"/>
            <w:tcBorders>
              <w:top w:val="nil"/>
              <w:left w:val="nil"/>
              <w:bottom w:val="nil"/>
              <w:right w:val="nil"/>
            </w:tcBorders>
            <w:shd w:val="clear" w:color="auto" w:fill="auto"/>
            <w:noWrap/>
            <w:vAlign w:val="bottom"/>
            <w:hideMark/>
          </w:tcPr>
          <w:p w14:paraId="12E3704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2 365 </w:t>
            </w:r>
          </w:p>
        </w:tc>
        <w:tc>
          <w:tcPr>
            <w:tcW w:w="709" w:type="dxa"/>
            <w:tcBorders>
              <w:top w:val="nil"/>
              <w:left w:val="nil"/>
              <w:bottom w:val="nil"/>
              <w:right w:val="nil"/>
            </w:tcBorders>
            <w:shd w:val="clear" w:color="auto" w:fill="auto"/>
            <w:noWrap/>
            <w:vAlign w:val="bottom"/>
            <w:hideMark/>
          </w:tcPr>
          <w:p w14:paraId="3A57129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3 220 </w:t>
            </w:r>
          </w:p>
        </w:tc>
        <w:tc>
          <w:tcPr>
            <w:tcW w:w="425" w:type="dxa"/>
            <w:tcBorders>
              <w:top w:val="nil"/>
              <w:left w:val="nil"/>
              <w:bottom w:val="nil"/>
              <w:right w:val="nil"/>
            </w:tcBorders>
            <w:shd w:val="clear" w:color="auto" w:fill="auto"/>
            <w:noWrap/>
            <w:vAlign w:val="bottom"/>
            <w:hideMark/>
          </w:tcPr>
          <w:p w14:paraId="3970C03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739 </w:t>
            </w:r>
          </w:p>
        </w:tc>
        <w:tc>
          <w:tcPr>
            <w:tcW w:w="850" w:type="dxa"/>
            <w:tcBorders>
              <w:top w:val="nil"/>
              <w:left w:val="nil"/>
              <w:bottom w:val="nil"/>
              <w:right w:val="single" w:sz="4" w:space="0" w:color="auto"/>
            </w:tcBorders>
            <w:shd w:val="clear" w:color="auto" w:fill="auto"/>
            <w:noWrap/>
            <w:vAlign w:val="bottom"/>
            <w:hideMark/>
          </w:tcPr>
          <w:p w14:paraId="358AA88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47 </w:t>
            </w:r>
          </w:p>
        </w:tc>
        <w:tc>
          <w:tcPr>
            <w:tcW w:w="709" w:type="dxa"/>
            <w:tcBorders>
              <w:top w:val="nil"/>
              <w:left w:val="single" w:sz="4" w:space="0" w:color="auto"/>
              <w:bottom w:val="nil"/>
              <w:right w:val="nil"/>
            </w:tcBorders>
            <w:shd w:val="clear" w:color="auto" w:fill="auto"/>
            <w:noWrap/>
            <w:vAlign w:val="bottom"/>
            <w:hideMark/>
          </w:tcPr>
          <w:p w14:paraId="2370969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2 167 </w:t>
            </w:r>
          </w:p>
        </w:tc>
        <w:tc>
          <w:tcPr>
            <w:tcW w:w="567" w:type="dxa"/>
            <w:tcBorders>
              <w:top w:val="nil"/>
              <w:left w:val="nil"/>
              <w:bottom w:val="nil"/>
              <w:right w:val="nil"/>
            </w:tcBorders>
            <w:shd w:val="clear" w:color="auto" w:fill="auto"/>
            <w:noWrap/>
            <w:vAlign w:val="bottom"/>
            <w:hideMark/>
          </w:tcPr>
          <w:p w14:paraId="314D09C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362 </w:t>
            </w:r>
          </w:p>
        </w:tc>
        <w:tc>
          <w:tcPr>
            <w:tcW w:w="567" w:type="dxa"/>
            <w:tcBorders>
              <w:top w:val="nil"/>
              <w:left w:val="nil"/>
              <w:bottom w:val="nil"/>
              <w:right w:val="nil"/>
            </w:tcBorders>
            <w:shd w:val="clear" w:color="auto" w:fill="auto"/>
            <w:noWrap/>
            <w:vAlign w:val="bottom"/>
            <w:hideMark/>
          </w:tcPr>
          <w:p w14:paraId="737BD2C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380 </w:t>
            </w:r>
          </w:p>
        </w:tc>
        <w:tc>
          <w:tcPr>
            <w:tcW w:w="709" w:type="dxa"/>
            <w:tcBorders>
              <w:top w:val="nil"/>
              <w:left w:val="nil"/>
              <w:bottom w:val="nil"/>
              <w:right w:val="nil"/>
            </w:tcBorders>
            <w:shd w:val="clear" w:color="auto" w:fill="auto"/>
            <w:noWrap/>
            <w:vAlign w:val="bottom"/>
            <w:hideMark/>
          </w:tcPr>
          <w:p w14:paraId="7051254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675 </w:t>
            </w:r>
          </w:p>
        </w:tc>
        <w:tc>
          <w:tcPr>
            <w:tcW w:w="709" w:type="dxa"/>
            <w:tcBorders>
              <w:top w:val="nil"/>
              <w:left w:val="nil"/>
              <w:bottom w:val="nil"/>
              <w:right w:val="nil"/>
            </w:tcBorders>
            <w:shd w:val="clear" w:color="auto" w:fill="auto"/>
            <w:noWrap/>
            <w:vAlign w:val="bottom"/>
            <w:hideMark/>
          </w:tcPr>
          <w:p w14:paraId="7411107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629 </w:t>
            </w:r>
          </w:p>
        </w:tc>
        <w:tc>
          <w:tcPr>
            <w:tcW w:w="567" w:type="dxa"/>
            <w:tcBorders>
              <w:top w:val="nil"/>
              <w:left w:val="nil"/>
              <w:bottom w:val="nil"/>
              <w:right w:val="nil"/>
            </w:tcBorders>
            <w:shd w:val="clear" w:color="auto" w:fill="auto"/>
            <w:noWrap/>
            <w:vAlign w:val="bottom"/>
            <w:hideMark/>
          </w:tcPr>
          <w:p w14:paraId="4DB11A5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121 </w:t>
            </w:r>
          </w:p>
        </w:tc>
        <w:tc>
          <w:tcPr>
            <w:tcW w:w="850" w:type="dxa"/>
            <w:tcBorders>
              <w:top w:val="nil"/>
              <w:left w:val="nil"/>
              <w:bottom w:val="nil"/>
              <w:right w:val="single" w:sz="4" w:space="0" w:color="auto"/>
            </w:tcBorders>
            <w:shd w:val="clear" w:color="auto" w:fill="auto"/>
            <w:noWrap/>
            <w:vAlign w:val="bottom"/>
            <w:hideMark/>
          </w:tcPr>
          <w:p w14:paraId="1E4D551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3D744C7A"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37622053" w14:textId="77777777" w:rsidR="00B82A87" w:rsidRPr="00390716" w:rsidRDefault="00B82A87" w:rsidP="00B82A87">
            <w:pPr>
              <w:spacing w:after="0"/>
              <w:rPr>
                <w:b/>
                <w:bCs/>
                <w:sz w:val="16"/>
                <w:szCs w:val="16"/>
                <w:lang w:eastAsia="sv-SE"/>
              </w:rPr>
            </w:pPr>
            <w:r w:rsidRPr="00390716">
              <w:rPr>
                <w:b/>
                <w:bCs/>
                <w:sz w:val="16"/>
                <w:szCs w:val="16"/>
                <w:lang w:eastAsia="sv-SE"/>
              </w:rPr>
              <w:t>2013</w:t>
            </w:r>
          </w:p>
        </w:tc>
        <w:tc>
          <w:tcPr>
            <w:tcW w:w="582" w:type="dxa"/>
            <w:tcBorders>
              <w:top w:val="nil"/>
              <w:left w:val="nil"/>
              <w:bottom w:val="nil"/>
              <w:right w:val="nil"/>
            </w:tcBorders>
            <w:shd w:val="clear" w:color="auto" w:fill="auto"/>
            <w:noWrap/>
            <w:vAlign w:val="bottom"/>
            <w:hideMark/>
          </w:tcPr>
          <w:p w14:paraId="4A7EEAA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8 431 </w:t>
            </w:r>
          </w:p>
        </w:tc>
        <w:tc>
          <w:tcPr>
            <w:tcW w:w="581" w:type="dxa"/>
            <w:tcBorders>
              <w:top w:val="nil"/>
              <w:left w:val="nil"/>
              <w:bottom w:val="nil"/>
              <w:right w:val="nil"/>
            </w:tcBorders>
            <w:shd w:val="clear" w:color="auto" w:fill="auto"/>
            <w:noWrap/>
            <w:vAlign w:val="bottom"/>
            <w:hideMark/>
          </w:tcPr>
          <w:p w14:paraId="01FD65C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897 </w:t>
            </w:r>
          </w:p>
        </w:tc>
        <w:tc>
          <w:tcPr>
            <w:tcW w:w="567" w:type="dxa"/>
            <w:tcBorders>
              <w:top w:val="nil"/>
              <w:left w:val="nil"/>
              <w:bottom w:val="nil"/>
              <w:right w:val="nil"/>
            </w:tcBorders>
            <w:shd w:val="clear" w:color="auto" w:fill="auto"/>
            <w:noWrap/>
            <w:vAlign w:val="bottom"/>
            <w:hideMark/>
          </w:tcPr>
          <w:p w14:paraId="7136845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1 084 </w:t>
            </w:r>
          </w:p>
        </w:tc>
        <w:tc>
          <w:tcPr>
            <w:tcW w:w="709" w:type="dxa"/>
            <w:tcBorders>
              <w:top w:val="nil"/>
              <w:left w:val="nil"/>
              <w:bottom w:val="nil"/>
              <w:right w:val="nil"/>
            </w:tcBorders>
            <w:shd w:val="clear" w:color="auto" w:fill="auto"/>
            <w:noWrap/>
            <w:vAlign w:val="bottom"/>
            <w:hideMark/>
          </w:tcPr>
          <w:p w14:paraId="537F0F6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2 339 </w:t>
            </w:r>
          </w:p>
        </w:tc>
        <w:tc>
          <w:tcPr>
            <w:tcW w:w="709" w:type="dxa"/>
            <w:tcBorders>
              <w:top w:val="nil"/>
              <w:left w:val="nil"/>
              <w:bottom w:val="nil"/>
              <w:right w:val="nil"/>
            </w:tcBorders>
            <w:shd w:val="clear" w:color="auto" w:fill="auto"/>
            <w:noWrap/>
            <w:vAlign w:val="bottom"/>
            <w:hideMark/>
          </w:tcPr>
          <w:p w14:paraId="4C7E326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3 204 </w:t>
            </w:r>
          </w:p>
        </w:tc>
        <w:tc>
          <w:tcPr>
            <w:tcW w:w="425" w:type="dxa"/>
            <w:tcBorders>
              <w:top w:val="nil"/>
              <w:left w:val="nil"/>
              <w:bottom w:val="nil"/>
              <w:right w:val="nil"/>
            </w:tcBorders>
            <w:shd w:val="clear" w:color="auto" w:fill="auto"/>
            <w:noWrap/>
            <w:vAlign w:val="bottom"/>
            <w:hideMark/>
          </w:tcPr>
          <w:p w14:paraId="205FEF9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815 </w:t>
            </w:r>
          </w:p>
        </w:tc>
        <w:tc>
          <w:tcPr>
            <w:tcW w:w="850" w:type="dxa"/>
            <w:tcBorders>
              <w:top w:val="nil"/>
              <w:left w:val="nil"/>
              <w:bottom w:val="nil"/>
              <w:right w:val="single" w:sz="4" w:space="0" w:color="auto"/>
            </w:tcBorders>
            <w:shd w:val="clear" w:color="auto" w:fill="auto"/>
            <w:noWrap/>
            <w:vAlign w:val="bottom"/>
            <w:hideMark/>
          </w:tcPr>
          <w:p w14:paraId="1B77FFE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92 </w:t>
            </w:r>
          </w:p>
        </w:tc>
        <w:tc>
          <w:tcPr>
            <w:tcW w:w="709" w:type="dxa"/>
            <w:tcBorders>
              <w:top w:val="nil"/>
              <w:left w:val="single" w:sz="4" w:space="0" w:color="auto"/>
              <w:bottom w:val="nil"/>
              <w:right w:val="nil"/>
            </w:tcBorders>
            <w:shd w:val="clear" w:color="auto" w:fill="auto"/>
            <w:noWrap/>
            <w:vAlign w:val="bottom"/>
            <w:hideMark/>
          </w:tcPr>
          <w:p w14:paraId="65A003C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2 339 </w:t>
            </w:r>
          </w:p>
        </w:tc>
        <w:tc>
          <w:tcPr>
            <w:tcW w:w="567" w:type="dxa"/>
            <w:tcBorders>
              <w:top w:val="nil"/>
              <w:left w:val="nil"/>
              <w:bottom w:val="nil"/>
              <w:right w:val="nil"/>
            </w:tcBorders>
            <w:shd w:val="clear" w:color="auto" w:fill="auto"/>
            <w:noWrap/>
            <w:vAlign w:val="bottom"/>
            <w:hideMark/>
          </w:tcPr>
          <w:p w14:paraId="46BE97A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337 </w:t>
            </w:r>
          </w:p>
        </w:tc>
        <w:tc>
          <w:tcPr>
            <w:tcW w:w="567" w:type="dxa"/>
            <w:tcBorders>
              <w:top w:val="nil"/>
              <w:left w:val="nil"/>
              <w:bottom w:val="nil"/>
              <w:right w:val="nil"/>
            </w:tcBorders>
            <w:shd w:val="clear" w:color="auto" w:fill="auto"/>
            <w:noWrap/>
            <w:vAlign w:val="bottom"/>
            <w:hideMark/>
          </w:tcPr>
          <w:p w14:paraId="18CBD24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386 </w:t>
            </w:r>
          </w:p>
        </w:tc>
        <w:tc>
          <w:tcPr>
            <w:tcW w:w="709" w:type="dxa"/>
            <w:tcBorders>
              <w:top w:val="nil"/>
              <w:left w:val="nil"/>
              <w:bottom w:val="nil"/>
              <w:right w:val="nil"/>
            </w:tcBorders>
            <w:shd w:val="clear" w:color="auto" w:fill="auto"/>
            <w:noWrap/>
            <w:vAlign w:val="bottom"/>
            <w:hideMark/>
          </w:tcPr>
          <w:p w14:paraId="5E4DEE7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691 </w:t>
            </w:r>
          </w:p>
        </w:tc>
        <w:tc>
          <w:tcPr>
            <w:tcW w:w="709" w:type="dxa"/>
            <w:tcBorders>
              <w:top w:val="nil"/>
              <w:left w:val="nil"/>
              <w:bottom w:val="nil"/>
              <w:right w:val="nil"/>
            </w:tcBorders>
            <w:shd w:val="clear" w:color="auto" w:fill="auto"/>
            <w:noWrap/>
            <w:vAlign w:val="bottom"/>
            <w:hideMark/>
          </w:tcPr>
          <w:p w14:paraId="6EC31A4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757 </w:t>
            </w:r>
          </w:p>
        </w:tc>
        <w:tc>
          <w:tcPr>
            <w:tcW w:w="567" w:type="dxa"/>
            <w:tcBorders>
              <w:top w:val="nil"/>
              <w:left w:val="nil"/>
              <w:bottom w:val="nil"/>
              <w:right w:val="nil"/>
            </w:tcBorders>
            <w:shd w:val="clear" w:color="auto" w:fill="auto"/>
            <w:noWrap/>
            <w:vAlign w:val="bottom"/>
            <w:hideMark/>
          </w:tcPr>
          <w:p w14:paraId="4DD52DE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168 </w:t>
            </w:r>
          </w:p>
        </w:tc>
        <w:tc>
          <w:tcPr>
            <w:tcW w:w="850" w:type="dxa"/>
            <w:tcBorders>
              <w:top w:val="nil"/>
              <w:left w:val="nil"/>
              <w:bottom w:val="nil"/>
              <w:right w:val="single" w:sz="4" w:space="0" w:color="auto"/>
            </w:tcBorders>
            <w:shd w:val="clear" w:color="auto" w:fill="auto"/>
            <w:noWrap/>
            <w:vAlign w:val="bottom"/>
            <w:hideMark/>
          </w:tcPr>
          <w:p w14:paraId="064FC63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659023B6"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31A6C102" w14:textId="77777777" w:rsidR="00B82A87" w:rsidRPr="00390716" w:rsidRDefault="00B82A87" w:rsidP="00B82A87">
            <w:pPr>
              <w:spacing w:after="0"/>
              <w:rPr>
                <w:b/>
                <w:bCs/>
                <w:sz w:val="16"/>
                <w:szCs w:val="16"/>
                <w:lang w:eastAsia="sv-SE"/>
              </w:rPr>
            </w:pPr>
            <w:r w:rsidRPr="00390716">
              <w:rPr>
                <w:b/>
                <w:bCs/>
                <w:sz w:val="16"/>
                <w:szCs w:val="16"/>
                <w:lang w:eastAsia="sv-SE"/>
              </w:rPr>
              <w:t>2012</w:t>
            </w:r>
          </w:p>
        </w:tc>
        <w:tc>
          <w:tcPr>
            <w:tcW w:w="582" w:type="dxa"/>
            <w:tcBorders>
              <w:top w:val="nil"/>
              <w:left w:val="nil"/>
              <w:bottom w:val="nil"/>
              <w:right w:val="nil"/>
            </w:tcBorders>
            <w:shd w:val="clear" w:color="auto" w:fill="auto"/>
            <w:noWrap/>
            <w:vAlign w:val="bottom"/>
            <w:hideMark/>
          </w:tcPr>
          <w:p w14:paraId="654737A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9 205 </w:t>
            </w:r>
          </w:p>
        </w:tc>
        <w:tc>
          <w:tcPr>
            <w:tcW w:w="581" w:type="dxa"/>
            <w:tcBorders>
              <w:top w:val="nil"/>
              <w:left w:val="nil"/>
              <w:bottom w:val="nil"/>
              <w:right w:val="nil"/>
            </w:tcBorders>
            <w:shd w:val="clear" w:color="auto" w:fill="auto"/>
            <w:noWrap/>
            <w:vAlign w:val="bottom"/>
            <w:hideMark/>
          </w:tcPr>
          <w:p w14:paraId="782ED7E8"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1 036 </w:t>
            </w:r>
          </w:p>
        </w:tc>
        <w:tc>
          <w:tcPr>
            <w:tcW w:w="567" w:type="dxa"/>
            <w:tcBorders>
              <w:top w:val="nil"/>
              <w:left w:val="nil"/>
              <w:bottom w:val="nil"/>
              <w:right w:val="nil"/>
            </w:tcBorders>
            <w:shd w:val="clear" w:color="auto" w:fill="auto"/>
            <w:noWrap/>
            <w:vAlign w:val="bottom"/>
            <w:hideMark/>
          </w:tcPr>
          <w:p w14:paraId="381DE21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1 197 </w:t>
            </w:r>
          </w:p>
        </w:tc>
        <w:tc>
          <w:tcPr>
            <w:tcW w:w="709" w:type="dxa"/>
            <w:tcBorders>
              <w:top w:val="nil"/>
              <w:left w:val="nil"/>
              <w:bottom w:val="nil"/>
              <w:right w:val="nil"/>
            </w:tcBorders>
            <w:shd w:val="clear" w:color="auto" w:fill="auto"/>
            <w:noWrap/>
            <w:vAlign w:val="bottom"/>
            <w:hideMark/>
          </w:tcPr>
          <w:p w14:paraId="6D78053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2 564 </w:t>
            </w:r>
          </w:p>
        </w:tc>
        <w:tc>
          <w:tcPr>
            <w:tcW w:w="709" w:type="dxa"/>
            <w:tcBorders>
              <w:top w:val="nil"/>
              <w:left w:val="nil"/>
              <w:bottom w:val="nil"/>
              <w:right w:val="nil"/>
            </w:tcBorders>
            <w:shd w:val="clear" w:color="auto" w:fill="auto"/>
            <w:noWrap/>
            <w:vAlign w:val="bottom"/>
            <w:hideMark/>
          </w:tcPr>
          <w:p w14:paraId="306C0B68"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3 496 </w:t>
            </w:r>
          </w:p>
        </w:tc>
        <w:tc>
          <w:tcPr>
            <w:tcW w:w="425" w:type="dxa"/>
            <w:tcBorders>
              <w:top w:val="nil"/>
              <w:left w:val="nil"/>
              <w:bottom w:val="nil"/>
              <w:right w:val="nil"/>
            </w:tcBorders>
            <w:shd w:val="clear" w:color="auto" w:fill="auto"/>
            <w:noWrap/>
            <w:vAlign w:val="bottom"/>
            <w:hideMark/>
          </w:tcPr>
          <w:p w14:paraId="3BFE701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845 </w:t>
            </w:r>
          </w:p>
        </w:tc>
        <w:tc>
          <w:tcPr>
            <w:tcW w:w="850" w:type="dxa"/>
            <w:tcBorders>
              <w:top w:val="nil"/>
              <w:left w:val="nil"/>
              <w:bottom w:val="nil"/>
              <w:right w:val="single" w:sz="4" w:space="0" w:color="auto"/>
            </w:tcBorders>
            <w:shd w:val="clear" w:color="auto" w:fill="auto"/>
            <w:noWrap/>
            <w:vAlign w:val="bottom"/>
            <w:hideMark/>
          </w:tcPr>
          <w:p w14:paraId="2B2018D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67 </w:t>
            </w:r>
          </w:p>
        </w:tc>
        <w:tc>
          <w:tcPr>
            <w:tcW w:w="709" w:type="dxa"/>
            <w:tcBorders>
              <w:top w:val="nil"/>
              <w:left w:val="single" w:sz="4" w:space="0" w:color="auto"/>
              <w:bottom w:val="nil"/>
              <w:right w:val="nil"/>
            </w:tcBorders>
            <w:shd w:val="clear" w:color="auto" w:fill="auto"/>
            <w:noWrap/>
            <w:vAlign w:val="bottom"/>
            <w:hideMark/>
          </w:tcPr>
          <w:p w14:paraId="09661088"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2 580 </w:t>
            </w:r>
          </w:p>
        </w:tc>
        <w:tc>
          <w:tcPr>
            <w:tcW w:w="567" w:type="dxa"/>
            <w:tcBorders>
              <w:top w:val="nil"/>
              <w:left w:val="nil"/>
              <w:bottom w:val="nil"/>
              <w:right w:val="nil"/>
            </w:tcBorders>
            <w:shd w:val="clear" w:color="auto" w:fill="auto"/>
            <w:noWrap/>
            <w:vAlign w:val="bottom"/>
            <w:hideMark/>
          </w:tcPr>
          <w:p w14:paraId="2B94E0C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447 </w:t>
            </w:r>
          </w:p>
        </w:tc>
        <w:tc>
          <w:tcPr>
            <w:tcW w:w="567" w:type="dxa"/>
            <w:tcBorders>
              <w:top w:val="nil"/>
              <w:left w:val="nil"/>
              <w:bottom w:val="nil"/>
              <w:right w:val="nil"/>
            </w:tcBorders>
            <w:shd w:val="clear" w:color="auto" w:fill="auto"/>
            <w:noWrap/>
            <w:vAlign w:val="bottom"/>
            <w:hideMark/>
          </w:tcPr>
          <w:p w14:paraId="097F6AE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428 </w:t>
            </w:r>
          </w:p>
        </w:tc>
        <w:tc>
          <w:tcPr>
            <w:tcW w:w="709" w:type="dxa"/>
            <w:tcBorders>
              <w:top w:val="nil"/>
              <w:left w:val="nil"/>
              <w:bottom w:val="nil"/>
              <w:right w:val="nil"/>
            </w:tcBorders>
            <w:shd w:val="clear" w:color="auto" w:fill="auto"/>
            <w:noWrap/>
            <w:vAlign w:val="bottom"/>
            <w:hideMark/>
          </w:tcPr>
          <w:p w14:paraId="78345C5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759 </w:t>
            </w:r>
          </w:p>
        </w:tc>
        <w:tc>
          <w:tcPr>
            <w:tcW w:w="709" w:type="dxa"/>
            <w:tcBorders>
              <w:top w:val="nil"/>
              <w:left w:val="nil"/>
              <w:bottom w:val="nil"/>
              <w:right w:val="nil"/>
            </w:tcBorders>
            <w:shd w:val="clear" w:color="auto" w:fill="auto"/>
            <w:noWrap/>
            <w:vAlign w:val="bottom"/>
            <w:hideMark/>
          </w:tcPr>
          <w:p w14:paraId="0BC708D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783 </w:t>
            </w:r>
          </w:p>
        </w:tc>
        <w:tc>
          <w:tcPr>
            <w:tcW w:w="567" w:type="dxa"/>
            <w:tcBorders>
              <w:top w:val="nil"/>
              <w:left w:val="nil"/>
              <w:bottom w:val="nil"/>
              <w:right w:val="nil"/>
            </w:tcBorders>
            <w:shd w:val="clear" w:color="auto" w:fill="auto"/>
            <w:noWrap/>
            <w:vAlign w:val="bottom"/>
            <w:hideMark/>
          </w:tcPr>
          <w:p w14:paraId="6DABD3F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163 </w:t>
            </w:r>
          </w:p>
        </w:tc>
        <w:tc>
          <w:tcPr>
            <w:tcW w:w="850" w:type="dxa"/>
            <w:tcBorders>
              <w:top w:val="nil"/>
              <w:left w:val="nil"/>
              <w:bottom w:val="nil"/>
              <w:right w:val="single" w:sz="4" w:space="0" w:color="auto"/>
            </w:tcBorders>
            <w:shd w:val="clear" w:color="auto" w:fill="auto"/>
            <w:noWrap/>
            <w:vAlign w:val="bottom"/>
            <w:hideMark/>
          </w:tcPr>
          <w:p w14:paraId="73F0523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3039E320"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65B6DB73" w14:textId="77777777" w:rsidR="00B82A87" w:rsidRPr="00390716" w:rsidRDefault="00B82A87" w:rsidP="00B82A87">
            <w:pPr>
              <w:spacing w:after="0"/>
              <w:rPr>
                <w:b/>
                <w:bCs/>
                <w:sz w:val="16"/>
                <w:szCs w:val="16"/>
                <w:lang w:eastAsia="sv-SE"/>
              </w:rPr>
            </w:pPr>
          </w:p>
        </w:tc>
        <w:tc>
          <w:tcPr>
            <w:tcW w:w="582" w:type="dxa"/>
            <w:tcBorders>
              <w:top w:val="nil"/>
              <w:left w:val="nil"/>
              <w:bottom w:val="nil"/>
              <w:right w:val="nil"/>
            </w:tcBorders>
            <w:shd w:val="clear" w:color="auto" w:fill="auto"/>
            <w:noWrap/>
            <w:vAlign w:val="bottom"/>
            <w:hideMark/>
          </w:tcPr>
          <w:p w14:paraId="330DBEEB" w14:textId="77777777" w:rsidR="00B82A87" w:rsidRPr="00390716" w:rsidRDefault="00B82A87" w:rsidP="00B82A87">
            <w:pPr>
              <w:spacing w:after="0"/>
              <w:jc w:val="right"/>
              <w:rPr>
                <w:bCs/>
                <w:sz w:val="16"/>
                <w:szCs w:val="16"/>
                <w:lang w:eastAsia="sv-SE"/>
              </w:rPr>
            </w:pPr>
          </w:p>
        </w:tc>
        <w:tc>
          <w:tcPr>
            <w:tcW w:w="581" w:type="dxa"/>
            <w:tcBorders>
              <w:top w:val="nil"/>
              <w:left w:val="nil"/>
              <w:bottom w:val="nil"/>
              <w:right w:val="nil"/>
            </w:tcBorders>
            <w:shd w:val="clear" w:color="auto" w:fill="auto"/>
            <w:noWrap/>
            <w:vAlign w:val="bottom"/>
            <w:hideMark/>
          </w:tcPr>
          <w:p w14:paraId="316205AE"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1880A28E"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19E8D9DC"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14FA9036" w14:textId="77777777" w:rsidR="00B82A87" w:rsidRPr="00390716" w:rsidRDefault="00B82A87" w:rsidP="00B82A87">
            <w:pPr>
              <w:spacing w:after="0"/>
              <w:jc w:val="right"/>
              <w:rPr>
                <w:bCs/>
                <w:sz w:val="16"/>
                <w:szCs w:val="16"/>
                <w:lang w:eastAsia="sv-SE"/>
              </w:rPr>
            </w:pPr>
          </w:p>
        </w:tc>
        <w:tc>
          <w:tcPr>
            <w:tcW w:w="425" w:type="dxa"/>
            <w:tcBorders>
              <w:top w:val="nil"/>
              <w:left w:val="nil"/>
              <w:bottom w:val="nil"/>
              <w:right w:val="nil"/>
            </w:tcBorders>
            <w:shd w:val="clear" w:color="auto" w:fill="auto"/>
            <w:noWrap/>
            <w:vAlign w:val="bottom"/>
            <w:hideMark/>
          </w:tcPr>
          <w:p w14:paraId="6B7B1F70" w14:textId="77777777" w:rsidR="00B82A87" w:rsidRPr="00390716" w:rsidRDefault="00B82A87" w:rsidP="00B82A87">
            <w:pPr>
              <w:spacing w:after="0"/>
              <w:jc w:val="right"/>
              <w:rPr>
                <w:bCs/>
                <w:sz w:val="16"/>
                <w:szCs w:val="16"/>
                <w:lang w:eastAsia="sv-SE"/>
              </w:rPr>
            </w:pPr>
          </w:p>
        </w:tc>
        <w:tc>
          <w:tcPr>
            <w:tcW w:w="850" w:type="dxa"/>
            <w:tcBorders>
              <w:top w:val="nil"/>
              <w:left w:val="nil"/>
              <w:bottom w:val="nil"/>
              <w:right w:val="single" w:sz="4" w:space="0" w:color="auto"/>
            </w:tcBorders>
            <w:shd w:val="clear" w:color="auto" w:fill="auto"/>
            <w:noWrap/>
            <w:vAlign w:val="bottom"/>
            <w:hideMark/>
          </w:tcPr>
          <w:p w14:paraId="6D71F1E3" w14:textId="77777777" w:rsidR="00B82A87" w:rsidRPr="00390716" w:rsidRDefault="00B82A87" w:rsidP="00B82A87">
            <w:pPr>
              <w:spacing w:after="0"/>
              <w:jc w:val="right"/>
              <w:rPr>
                <w:bCs/>
                <w:sz w:val="16"/>
                <w:szCs w:val="16"/>
                <w:lang w:eastAsia="sv-SE"/>
              </w:rPr>
            </w:pPr>
          </w:p>
        </w:tc>
        <w:tc>
          <w:tcPr>
            <w:tcW w:w="709" w:type="dxa"/>
            <w:tcBorders>
              <w:top w:val="nil"/>
              <w:left w:val="single" w:sz="4" w:space="0" w:color="auto"/>
              <w:bottom w:val="nil"/>
              <w:right w:val="nil"/>
            </w:tcBorders>
            <w:shd w:val="clear" w:color="auto" w:fill="auto"/>
            <w:noWrap/>
            <w:vAlign w:val="bottom"/>
            <w:hideMark/>
          </w:tcPr>
          <w:p w14:paraId="47598860"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50D1AEE7"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172FC091"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1DFB3CB1"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4A5406C0"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1493D349" w14:textId="77777777" w:rsidR="00B82A87" w:rsidRPr="00390716" w:rsidRDefault="00B82A87" w:rsidP="00B82A87">
            <w:pPr>
              <w:spacing w:after="0"/>
              <w:jc w:val="right"/>
              <w:rPr>
                <w:bCs/>
                <w:sz w:val="16"/>
                <w:szCs w:val="16"/>
                <w:lang w:eastAsia="sv-SE"/>
              </w:rPr>
            </w:pPr>
          </w:p>
        </w:tc>
        <w:tc>
          <w:tcPr>
            <w:tcW w:w="850" w:type="dxa"/>
            <w:tcBorders>
              <w:top w:val="nil"/>
              <w:left w:val="nil"/>
              <w:bottom w:val="nil"/>
              <w:right w:val="single" w:sz="4" w:space="0" w:color="auto"/>
            </w:tcBorders>
            <w:shd w:val="clear" w:color="auto" w:fill="auto"/>
            <w:noWrap/>
            <w:vAlign w:val="bottom"/>
            <w:hideMark/>
          </w:tcPr>
          <w:p w14:paraId="061D61B4" w14:textId="77777777" w:rsidR="00B82A87" w:rsidRPr="00390716" w:rsidRDefault="00B82A87" w:rsidP="00B82A87">
            <w:pPr>
              <w:spacing w:after="0"/>
              <w:jc w:val="right"/>
              <w:rPr>
                <w:bCs/>
                <w:sz w:val="16"/>
                <w:szCs w:val="16"/>
                <w:lang w:eastAsia="sv-SE"/>
              </w:rPr>
            </w:pPr>
          </w:p>
        </w:tc>
      </w:tr>
      <w:tr w:rsidR="00B82A87" w:rsidRPr="00390716" w14:paraId="7BCF06E4" w14:textId="77777777" w:rsidTr="00CA5740">
        <w:trPr>
          <w:trHeight w:val="234"/>
        </w:trPr>
        <w:tc>
          <w:tcPr>
            <w:tcW w:w="1120" w:type="dxa"/>
            <w:gridSpan w:val="2"/>
            <w:tcBorders>
              <w:top w:val="single" w:sz="4" w:space="0" w:color="auto"/>
              <w:left w:val="single" w:sz="4" w:space="0" w:color="auto"/>
              <w:bottom w:val="nil"/>
              <w:right w:val="nil"/>
            </w:tcBorders>
            <w:shd w:val="clear" w:color="auto" w:fill="auto"/>
            <w:noWrap/>
            <w:vAlign w:val="bottom"/>
            <w:hideMark/>
          </w:tcPr>
          <w:p w14:paraId="37CB06F6" w14:textId="77777777" w:rsidR="00B82A87" w:rsidRPr="00390716" w:rsidRDefault="00B82A87" w:rsidP="00D66B40">
            <w:pPr>
              <w:spacing w:after="0"/>
              <w:rPr>
                <w:b/>
                <w:bCs/>
                <w:sz w:val="16"/>
                <w:szCs w:val="16"/>
                <w:lang w:eastAsia="sv-SE"/>
              </w:rPr>
            </w:pPr>
            <w:r w:rsidRPr="00390716">
              <w:rPr>
                <w:b/>
                <w:bCs/>
                <w:sz w:val="16"/>
                <w:szCs w:val="16"/>
                <w:lang w:eastAsia="sv-SE"/>
              </w:rPr>
              <w:t>Women**</w:t>
            </w:r>
          </w:p>
        </w:tc>
        <w:tc>
          <w:tcPr>
            <w:tcW w:w="581" w:type="dxa"/>
            <w:tcBorders>
              <w:top w:val="single" w:sz="4" w:space="0" w:color="auto"/>
              <w:left w:val="nil"/>
              <w:bottom w:val="nil"/>
              <w:right w:val="nil"/>
            </w:tcBorders>
            <w:shd w:val="clear" w:color="auto" w:fill="auto"/>
            <w:noWrap/>
            <w:vAlign w:val="bottom"/>
            <w:hideMark/>
          </w:tcPr>
          <w:p w14:paraId="02D6D80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072A0AB1"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72E8D7BB"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69A910F1"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425" w:type="dxa"/>
            <w:tcBorders>
              <w:top w:val="single" w:sz="4" w:space="0" w:color="auto"/>
              <w:left w:val="nil"/>
              <w:bottom w:val="nil"/>
              <w:right w:val="nil"/>
            </w:tcBorders>
            <w:shd w:val="clear" w:color="auto" w:fill="auto"/>
            <w:noWrap/>
            <w:vAlign w:val="bottom"/>
            <w:hideMark/>
          </w:tcPr>
          <w:p w14:paraId="15FBCD63"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850" w:type="dxa"/>
            <w:tcBorders>
              <w:top w:val="single" w:sz="4" w:space="0" w:color="auto"/>
              <w:left w:val="nil"/>
              <w:bottom w:val="nil"/>
              <w:right w:val="single" w:sz="4" w:space="0" w:color="auto"/>
            </w:tcBorders>
            <w:shd w:val="clear" w:color="auto" w:fill="auto"/>
            <w:noWrap/>
            <w:vAlign w:val="bottom"/>
            <w:hideMark/>
          </w:tcPr>
          <w:p w14:paraId="78030EA7"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single" w:sz="4" w:space="0" w:color="auto"/>
              <w:bottom w:val="nil"/>
              <w:right w:val="nil"/>
            </w:tcBorders>
            <w:shd w:val="clear" w:color="auto" w:fill="auto"/>
            <w:noWrap/>
            <w:vAlign w:val="bottom"/>
            <w:hideMark/>
          </w:tcPr>
          <w:p w14:paraId="285605A5"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072350DA"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70E180BA"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16144EFE"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24271DA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0BA925B3"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850" w:type="dxa"/>
            <w:tcBorders>
              <w:top w:val="single" w:sz="4" w:space="0" w:color="auto"/>
              <w:left w:val="nil"/>
              <w:bottom w:val="nil"/>
              <w:right w:val="single" w:sz="4" w:space="0" w:color="auto"/>
            </w:tcBorders>
            <w:shd w:val="clear" w:color="auto" w:fill="auto"/>
            <w:noWrap/>
            <w:vAlign w:val="bottom"/>
            <w:hideMark/>
          </w:tcPr>
          <w:p w14:paraId="731806EF"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r>
      <w:tr w:rsidR="00B82A87" w:rsidRPr="00390716" w14:paraId="0B4AC40E"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504853A3" w14:textId="77777777" w:rsidR="00B82A87" w:rsidRPr="00390716" w:rsidRDefault="00B82A87" w:rsidP="00B82A87">
            <w:pPr>
              <w:spacing w:after="0"/>
              <w:rPr>
                <w:b/>
                <w:bCs/>
                <w:sz w:val="16"/>
                <w:szCs w:val="16"/>
                <w:lang w:eastAsia="sv-SE"/>
              </w:rPr>
            </w:pPr>
            <w:r w:rsidRPr="00390716">
              <w:rPr>
                <w:b/>
                <w:bCs/>
                <w:sz w:val="16"/>
                <w:szCs w:val="16"/>
                <w:lang w:eastAsia="sv-SE"/>
              </w:rPr>
              <w:t>2016</w:t>
            </w:r>
          </w:p>
        </w:tc>
        <w:tc>
          <w:tcPr>
            <w:tcW w:w="582" w:type="dxa"/>
            <w:tcBorders>
              <w:top w:val="nil"/>
              <w:left w:val="nil"/>
              <w:bottom w:val="nil"/>
              <w:right w:val="nil"/>
            </w:tcBorders>
            <w:shd w:val="clear" w:color="auto" w:fill="auto"/>
            <w:noWrap/>
            <w:vAlign w:val="bottom"/>
            <w:hideMark/>
          </w:tcPr>
          <w:p w14:paraId="01BD62F8"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681 </w:t>
            </w:r>
          </w:p>
        </w:tc>
        <w:tc>
          <w:tcPr>
            <w:tcW w:w="581" w:type="dxa"/>
            <w:tcBorders>
              <w:top w:val="nil"/>
              <w:left w:val="nil"/>
              <w:bottom w:val="nil"/>
              <w:right w:val="nil"/>
            </w:tcBorders>
            <w:shd w:val="clear" w:color="auto" w:fill="auto"/>
            <w:noWrap/>
            <w:vAlign w:val="bottom"/>
            <w:hideMark/>
          </w:tcPr>
          <w:p w14:paraId="598A73E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36 </w:t>
            </w:r>
          </w:p>
        </w:tc>
        <w:tc>
          <w:tcPr>
            <w:tcW w:w="567" w:type="dxa"/>
            <w:tcBorders>
              <w:top w:val="nil"/>
              <w:left w:val="nil"/>
              <w:bottom w:val="nil"/>
              <w:right w:val="nil"/>
            </w:tcBorders>
            <w:shd w:val="clear" w:color="auto" w:fill="auto"/>
            <w:noWrap/>
            <w:vAlign w:val="bottom"/>
            <w:hideMark/>
          </w:tcPr>
          <w:p w14:paraId="2F8D140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40 </w:t>
            </w:r>
          </w:p>
        </w:tc>
        <w:tc>
          <w:tcPr>
            <w:tcW w:w="709" w:type="dxa"/>
            <w:tcBorders>
              <w:top w:val="nil"/>
              <w:left w:val="nil"/>
              <w:bottom w:val="nil"/>
              <w:right w:val="nil"/>
            </w:tcBorders>
            <w:shd w:val="clear" w:color="auto" w:fill="auto"/>
            <w:noWrap/>
            <w:vAlign w:val="bottom"/>
            <w:hideMark/>
          </w:tcPr>
          <w:p w14:paraId="52470AD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169 </w:t>
            </w:r>
          </w:p>
        </w:tc>
        <w:tc>
          <w:tcPr>
            <w:tcW w:w="709" w:type="dxa"/>
            <w:tcBorders>
              <w:top w:val="nil"/>
              <w:left w:val="nil"/>
              <w:bottom w:val="nil"/>
              <w:right w:val="nil"/>
            </w:tcBorders>
            <w:shd w:val="clear" w:color="auto" w:fill="auto"/>
            <w:noWrap/>
            <w:vAlign w:val="bottom"/>
            <w:hideMark/>
          </w:tcPr>
          <w:p w14:paraId="0A78BFD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382 </w:t>
            </w:r>
          </w:p>
        </w:tc>
        <w:tc>
          <w:tcPr>
            <w:tcW w:w="425" w:type="dxa"/>
            <w:tcBorders>
              <w:top w:val="nil"/>
              <w:left w:val="nil"/>
              <w:bottom w:val="nil"/>
              <w:right w:val="nil"/>
            </w:tcBorders>
            <w:shd w:val="clear" w:color="auto" w:fill="auto"/>
            <w:noWrap/>
            <w:vAlign w:val="bottom"/>
            <w:hideMark/>
          </w:tcPr>
          <w:p w14:paraId="55636E3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53 </w:t>
            </w:r>
          </w:p>
        </w:tc>
        <w:tc>
          <w:tcPr>
            <w:tcW w:w="850" w:type="dxa"/>
            <w:tcBorders>
              <w:top w:val="nil"/>
              <w:left w:val="nil"/>
              <w:bottom w:val="nil"/>
              <w:right w:val="single" w:sz="4" w:space="0" w:color="auto"/>
            </w:tcBorders>
            <w:shd w:val="clear" w:color="auto" w:fill="auto"/>
            <w:noWrap/>
            <w:vAlign w:val="bottom"/>
            <w:hideMark/>
          </w:tcPr>
          <w:p w14:paraId="62893F0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 </w:t>
            </w:r>
          </w:p>
        </w:tc>
        <w:tc>
          <w:tcPr>
            <w:tcW w:w="709" w:type="dxa"/>
            <w:tcBorders>
              <w:top w:val="nil"/>
              <w:left w:val="single" w:sz="4" w:space="0" w:color="auto"/>
              <w:bottom w:val="nil"/>
              <w:right w:val="nil"/>
            </w:tcBorders>
            <w:shd w:val="clear" w:color="auto" w:fill="auto"/>
            <w:noWrap/>
            <w:vAlign w:val="bottom"/>
            <w:hideMark/>
          </w:tcPr>
          <w:p w14:paraId="4642D43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123 </w:t>
            </w:r>
          </w:p>
        </w:tc>
        <w:tc>
          <w:tcPr>
            <w:tcW w:w="567" w:type="dxa"/>
            <w:tcBorders>
              <w:top w:val="nil"/>
              <w:left w:val="nil"/>
              <w:bottom w:val="nil"/>
              <w:right w:val="nil"/>
            </w:tcBorders>
            <w:shd w:val="clear" w:color="auto" w:fill="auto"/>
            <w:noWrap/>
            <w:vAlign w:val="bottom"/>
            <w:hideMark/>
          </w:tcPr>
          <w:p w14:paraId="0CD42D6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 </w:t>
            </w:r>
          </w:p>
        </w:tc>
        <w:tc>
          <w:tcPr>
            <w:tcW w:w="567" w:type="dxa"/>
            <w:tcBorders>
              <w:top w:val="nil"/>
              <w:left w:val="nil"/>
              <w:bottom w:val="nil"/>
              <w:right w:val="nil"/>
            </w:tcBorders>
            <w:shd w:val="clear" w:color="auto" w:fill="auto"/>
            <w:noWrap/>
            <w:vAlign w:val="bottom"/>
            <w:hideMark/>
          </w:tcPr>
          <w:p w14:paraId="42DF9A9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15 </w:t>
            </w:r>
          </w:p>
        </w:tc>
        <w:tc>
          <w:tcPr>
            <w:tcW w:w="709" w:type="dxa"/>
            <w:tcBorders>
              <w:top w:val="nil"/>
              <w:left w:val="nil"/>
              <w:bottom w:val="nil"/>
              <w:right w:val="nil"/>
            </w:tcBorders>
            <w:shd w:val="clear" w:color="auto" w:fill="auto"/>
            <w:noWrap/>
            <w:vAlign w:val="bottom"/>
            <w:hideMark/>
          </w:tcPr>
          <w:p w14:paraId="1739A31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42 </w:t>
            </w:r>
          </w:p>
        </w:tc>
        <w:tc>
          <w:tcPr>
            <w:tcW w:w="709" w:type="dxa"/>
            <w:tcBorders>
              <w:top w:val="nil"/>
              <w:left w:val="nil"/>
              <w:bottom w:val="nil"/>
              <w:right w:val="nil"/>
            </w:tcBorders>
            <w:shd w:val="clear" w:color="auto" w:fill="auto"/>
            <w:noWrap/>
            <w:vAlign w:val="bottom"/>
            <w:hideMark/>
          </w:tcPr>
          <w:p w14:paraId="1931765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56 </w:t>
            </w:r>
          </w:p>
        </w:tc>
        <w:tc>
          <w:tcPr>
            <w:tcW w:w="567" w:type="dxa"/>
            <w:tcBorders>
              <w:top w:val="nil"/>
              <w:left w:val="nil"/>
              <w:bottom w:val="nil"/>
              <w:right w:val="nil"/>
            </w:tcBorders>
            <w:shd w:val="clear" w:color="auto" w:fill="auto"/>
            <w:noWrap/>
            <w:vAlign w:val="bottom"/>
            <w:hideMark/>
          </w:tcPr>
          <w:p w14:paraId="199636D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 </w:t>
            </w:r>
          </w:p>
        </w:tc>
        <w:tc>
          <w:tcPr>
            <w:tcW w:w="850" w:type="dxa"/>
            <w:tcBorders>
              <w:top w:val="nil"/>
              <w:left w:val="nil"/>
              <w:bottom w:val="nil"/>
              <w:right w:val="single" w:sz="4" w:space="0" w:color="auto"/>
            </w:tcBorders>
            <w:shd w:val="clear" w:color="auto" w:fill="auto"/>
            <w:noWrap/>
            <w:vAlign w:val="bottom"/>
            <w:hideMark/>
          </w:tcPr>
          <w:p w14:paraId="32C3596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617B66A9"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4E500090" w14:textId="77777777" w:rsidR="00B82A87" w:rsidRPr="00390716" w:rsidRDefault="00B82A87" w:rsidP="00B82A87">
            <w:pPr>
              <w:spacing w:after="0"/>
              <w:rPr>
                <w:b/>
                <w:bCs/>
                <w:sz w:val="16"/>
                <w:szCs w:val="16"/>
                <w:lang w:eastAsia="sv-SE"/>
              </w:rPr>
            </w:pPr>
            <w:r w:rsidRPr="00390716">
              <w:rPr>
                <w:b/>
                <w:bCs/>
                <w:sz w:val="16"/>
                <w:szCs w:val="16"/>
                <w:lang w:eastAsia="sv-SE"/>
              </w:rPr>
              <w:t>2015</w:t>
            </w:r>
          </w:p>
        </w:tc>
        <w:tc>
          <w:tcPr>
            <w:tcW w:w="582" w:type="dxa"/>
            <w:tcBorders>
              <w:top w:val="nil"/>
              <w:left w:val="nil"/>
              <w:bottom w:val="nil"/>
              <w:right w:val="nil"/>
            </w:tcBorders>
            <w:shd w:val="clear" w:color="auto" w:fill="auto"/>
            <w:noWrap/>
            <w:vAlign w:val="bottom"/>
            <w:hideMark/>
          </w:tcPr>
          <w:p w14:paraId="6E3265F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644 </w:t>
            </w:r>
          </w:p>
        </w:tc>
        <w:tc>
          <w:tcPr>
            <w:tcW w:w="581" w:type="dxa"/>
            <w:tcBorders>
              <w:top w:val="nil"/>
              <w:left w:val="nil"/>
              <w:bottom w:val="nil"/>
              <w:right w:val="nil"/>
            </w:tcBorders>
            <w:shd w:val="clear" w:color="auto" w:fill="auto"/>
            <w:noWrap/>
            <w:vAlign w:val="bottom"/>
            <w:hideMark/>
          </w:tcPr>
          <w:p w14:paraId="1E7F4DF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31 </w:t>
            </w:r>
          </w:p>
        </w:tc>
        <w:tc>
          <w:tcPr>
            <w:tcW w:w="567" w:type="dxa"/>
            <w:tcBorders>
              <w:top w:val="nil"/>
              <w:left w:val="nil"/>
              <w:bottom w:val="nil"/>
              <w:right w:val="nil"/>
            </w:tcBorders>
            <w:shd w:val="clear" w:color="auto" w:fill="auto"/>
            <w:noWrap/>
            <w:vAlign w:val="bottom"/>
            <w:hideMark/>
          </w:tcPr>
          <w:p w14:paraId="14DDBE7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42 </w:t>
            </w:r>
          </w:p>
        </w:tc>
        <w:tc>
          <w:tcPr>
            <w:tcW w:w="709" w:type="dxa"/>
            <w:tcBorders>
              <w:top w:val="nil"/>
              <w:left w:val="nil"/>
              <w:bottom w:val="nil"/>
              <w:right w:val="nil"/>
            </w:tcBorders>
            <w:shd w:val="clear" w:color="auto" w:fill="auto"/>
            <w:noWrap/>
            <w:vAlign w:val="bottom"/>
            <w:hideMark/>
          </w:tcPr>
          <w:p w14:paraId="19E1942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175 </w:t>
            </w:r>
          </w:p>
        </w:tc>
        <w:tc>
          <w:tcPr>
            <w:tcW w:w="709" w:type="dxa"/>
            <w:tcBorders>
              <w:top w:val="nil"/>
              <w:left w:val="nil"/>
              <w:bottom w:val="nil"/>
              <w:right w:val="nil"/>
            </w:tcBorders>
            <w:shd w:val="clear" w:color="auto" w:fill="auto"/>
            <w:noWrap/>
            <w:vAlign w:val="bottom"/>
            <w:hideMark/>
          </w:tcPr>
          <w:p w14:paraId="7DFCA43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352 </w:t>
            </w:r>
          </w:p>
        </w:tc>
        <w:tc>
          <w:tcPr>
            <w:tcW w:w="425" w:type="dxa"/>
            <w:tcBorders>
              <w:top w:val="nil"/>
              <w:left w:val="nil"/>
              <w:bottom w:val="nil"/>
              <w:right w:val="nil"/>
            </w:tcBorders>
            <w:shd w:val="clear" w:color="auto" w:fill="auto"/>
            <w:noWrap/>
            <w:vAlign w:val="bottom"/>
            <w:hideMark/>
          </w:tcPr>
          <w:p w14:paraId="6034668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40 </w:t>
            </w:r>
          </w:p>
        </w:tc>
        <w:tc>
          <w:tcPr>
            <w:tcW w:w="850" w:type="dxa"/>
            <w:tcBorders>
              <w:top w:val="nil"/>
              <w:left w:val="nil"/>
              <w:bottom w:val="nil"/>
              <w:right w:val="single" w:sz="4" w:space="0" w:color="auto"/>
            </w:tcBorders>
            <w:shd w:val="clear" w:color="auto" w:fill="auto"/>
            <w:noWrap/>
            <w:vAlign w:val="bottom"/>
            <w:hideMark/>
          </w:tcPr>
          <w:p w14:paraId="554D809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 </w:t>
            </w:r>
          </w:p>
        </w:tc>
        <w:tc>
          <w:tcPr>
            <w:tcW w:w="709" w:type="dxa"/>
            <w:tcBorders>
              <w:top w:val="nil"/>
              <w:left w:val="single" w:sz="4" w:space="0" w:color="auto"/>
              <w:bottom w:val="nil"/>
              <w:right w:val="nil"/>
            </w:tcBorders>
            <w:shd w:val="clear" w:color="auto" w:fill="auto"/>
            <w:noWrap/>
            <w:vAlign w:val="bottom"/>
            <w:hideMark/>
          </w:tcPr>
          <w:p w14:paraId="194AE1E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126 </w:t>
            </w:r>
          </w:p>
        </w:tc>
        <w:tc>
          <w:tcPr>
            <w:tcW w:w="567" w:type="dxa"/>
            <w:tcBorders>
              <w:top w:val="nil"/>
              <w:left w:val="nil"/>
              <w:bottom w:val="nil"/>
              <w:right w:val="nil"/>
            </w:tcBorders>
            <w:shd w:val="clear" w:color="auto" w:fill="auto"/>
            <w:noWrap/>
            <w:vAlign w:val="bottom"/>
            <w:hideMark/>
          </w:tcPr>
          <w:p w14:paraId="68C8DB2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 </w:t>
            </w:r>
          </w:p>
        </w:tc>
        <w:tc>
          <w:tcPr>
            <w:tcW w:w="567" w:type="dxa"/>
            <w:tcBorders>
              <w:top w:val="nil"/>
              <w:left w:val="nil"/>
              <w:bottom w:val="nil"/>
              <w:right w:val="nil"/>
            </w:tcBorders>
            <w:shd w:val="clear" w:color="auto" w:fill="auto"/>
            <w:noWrap/>
            <w:vAlign w:val="bottom"/>
            <w:hideMark/>
          </w:tcPr>
          <w:p w14:paraId="7C8BE2D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11 </w:t>
            </w:r>
          </w:p>
        </w:tc>
        <w:tc>
          <w:tcPr>
            <w:tcW w:w="709" w:type="dxa"/>
            <w:tcBorders>
              <w:top w:val="nil"/>
              <w:left w:val="nil"/>
              <w:bottom w:val="nil"/>
              <w:right w:val="nil"/>
            </w:tcBorders>
            <w:shd w:val="clear" w:color="auto" w:fill="auto"/>
            <w:noWrap/>
            <w:vAlign w:val="bottom"/>
            <w:hideMark/>
          </w:tcPr>
          <w:p w14:paraId="1D897DF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35 </w:t>
            </w:r>
          </w:p>
        </w:tc>
        <w:tc>
          <w:tcPr>
            <w:tcW w:w="709" w:type="dxa"/>
            <w:tcBorders>
              <w:top w:val="nil"/>
              <w:left w:val="nil"/>
              <w:bottom w:val="nil"/>
              <w:right w:val="nil"/>
            </w:tcBorders>
            <w:shd w:val="clear" w:color="auto" w:fill="auto"/>
            <w:noWrap/>
            <w:vAlign w:val="bottom"/>
            <w:hideMark/>
          </w:tcPr>
          <w:p w14:paraId="3EB220F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66 </w:t>
            </w:r>
          </w:p>
        </w:tc>
        <w:tc>
          <w:tcPr>
            <w:tcW w:w="567" w:type="dxa"/>
            <w:tcBorders>
              <w:top w:val="nil"/>
              <w:left w:val="nil"/>
              <w:bottom w:val="nil"/>
              <w:right w:val="nil"/>
            </w:tcBorders>
            <w:shd w:val="clear" w:color="auto" w:fill="auto"/>
            <w:noWrap/>
            <w:vAlign w:val="bottom"/>
            <w:hideMark/>
          </w:tcPr>
          <w:p w14:paraId="52A721A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 </w:t>
            </w:r>
          </w:p>
        </w:tc>
        <w:tc>
          <w:tcPr>
            <w:tcW w:w="850" w:type="dxa"/>
            <w:tcBorders>
              <w:top w:val="nil"/>
              <w:left w:val="nil"/>
              <w:bottom w:val="nil"/>
              <w:right w:val="single" w:sz="4" w:space="0" w:color="auto"/>
            </w:tcBorders>
            <w:shd w:val="clear" w:color="auto" w:fill="auto"/>
            <w:noWrap/>
            <w:vAlign w:val="bottom"/>
            <w:hideMark/>
          </w:tcPr>
          <w:p w14:paraId="70C21A6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772CE960"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561E56A8" w14:textId="77777777" w:rsidR="00B82A87" w:rsidRPr="00390716" w:rsidRDefault="00B82A87" w:rsidP="00B82A87">
            <w:pPr>
              <w:spacing w:after="0"/>
              <w:rPr>
                <w:b/>
                <w:bCs/>
                <w:sz w:val="16"/>
                <w:szCs w:val="16"/>
                <w:lang w:eastAsia="sv-SE"/>
              </w:rPr>
            </w:pPr>
            <w:r w:rsidRPr="00390716">
              <w:rPr>
                <w:b/>
                <w:bCs/>
                <w:sz w:val="16"/>
                <w:szCs w:val="16"/>
                <w:lang w:eastAsia="sv-SE"/>
              </w:rPr>
              <w:t>2014</w:t>
            </w:r>
          </w:p>
        </w:tc>
        <w:tc>
          <w:tcPr>
            <w:tcW w:w="582" w:type="dxa"/>
            <w:tcBorders>
              <w:top w:val="nil"/>
              <w:left w:val="nil"/>
              <w:bottom w:val="nil"/>
              <w:right w:val="nil"/>
            </w:tcBorders>
            <w:shd w:val="clear" w:color="auto" w:fill="auto"/>
            <w:noWrap/>
            <w:vAlign w:val="bottom"/>
            <w:hideMark/>
          </w:tcPr>
          <w:p w14:paraId="64EF4F2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673 </w:t>
            </w:r>
          </w:p>
        </w:tc>
        <w:tc>
          <w:tcPr>
            <w:tcW w:w="581" w:type="dxa"/>
            <w:tcBorders>
              <w:top w:val="nil"/>
              <w:left w:val="nil"/>
              <w:bottom w:val="nil"/>
              <w:right w:val="nil"/>
            </w:tcBorders>
            <w:shd w:val="clear" w:color="auto" w:fill="auto"/>
            <w:noWrap/>
            <w:vAlign w:val="bottom"/>
            <w:hideMark/>
          </w:tcPr>
          <w:p w14:paraId="4BBBBEF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37 </w:t>
            </w:r>
          </w:p>
        </w:tc>
        <w:tc>
          <w:tcPr>
            <w:tcW w:w="567" w:type="dxa"/>
            <w:tcBorders>
              <w:top w:val="nil"/>
              <w:left w:val="nil"/>
              <w:bottom w:val="nil"/>
              <w:right w:val="nil"/>
            </w:tcBorders>
            <w:shd w:val="clear" w:color="auto" w:fill="auto"/>
            <w:noWrap/>
            <w:vAlign w:val="bottom"/>
            <w:hideMark/>
          </w:tcPr>
          <w:p w14:paraId="7C99EDF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52 </w:t>
            </w:r>
          </w:p>
        </w:tc>
        <w:tc>
          <w:tcPr>
            <w:tcW w:w="709" w:type="dxa"/>
            <w:tcBorders>
              <w:top w:val="nil"/>
              <w:left w:val="nil"/>
              <w:bottom w:val="nil"/>
              <w:right w:val="nil"/>
            </w:tcBorders>
            <w:shd w:val="clear" w:color="auto" w:fill="auto"/>
            <w:noWrap/>
            <w:vAlign w:val="bottom"/>
            <w:hideMark/>
          </w:tcPr>
          <w:p w14:paraId="384BB7B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168 </w:t>
            </w:r>
          </w:p>
        </w:tc>
        <w:tc>
          <w:tcPr>
            <w:tcW w:w="709" w:type="dxa"/>
            <w:tcBorders>
              <w:top w:val="nil"/>
              <w:left w:val="nil"/>
              <w:bottom w:val="nil"/>
              <w:right w:val="nil"/>
            </w:tcBorders>
            <w:shd w:val="clear" w:color="auto" w:fill="auto"/>
            <w:noWrap/>
            <w:vAlign w:val="bottom"/>
            <w:hideMark/>
          </w:tcPr>
          <w:p w14:paraId="4BD4836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371 </w:t>
            </w:r>
          </w:p>
        </w:tc>
        <w:tc>
          <w:tcPr>
            <w:tcW w:w="425" w:type="dxa"/>
            <w:tcBorders>
              <w:top w:val="nil"/>
              <w:left w:val="nil"/>
              <w:bottom w:val="nil"/>
              <w:right w:val="nil"/>
            </w:tcBorders>
            <w:shd w:val="clear" w:color="auto" w:fill="auto"/>
            <w:noWrap/>
            <w:vAlign w:val="bottom"/>
            <w:hideMark/>
          </w:tcPr>
          <w:p w14:paraId="32C1298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42 </w:t>
            </w:r>
          </w:p>
        </w:tc>
        <w:tc>
          <w:tcPr>
            <w:tcW w:w="850" w:type="dxa"/>
            <w:tcBorders>
              <w:top w:val="nil"/>
              <w:left w:val="nil"/>
              <w:bottom w:val="nil"/>
              <w:right w:val="single" w:sz="4" w:space="0" w:color="auto"/>
            </w:tcBorders>
            <w:shd w:val="clear" w:color="auto" w:fill="auto"/>
            <w:noWrap/>
            <w:vAlign w:val="bottom"/>
            <w:hideMark/>
          </w:tcPr>
          <w:p w14:paraId="3762311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 </w:t>
            </w:r>
          </w:p>
        </w:tc>
        <w:tc>
          <w:tcPr>
            <w:tcW w:w="709" w:type="dxa"/>
            <w:tcBorders>
              <w:top w:val="nil"/>
              <w:left w:val="single" w:sz="4" w:space="0" w:color="auto"/>
              <w:bottom w:val="nil"/>
              <w:right w:val="nil"/>
            </w:tcBorders>
            <w:shd w:val="clear" w:color="auto" w:fill="auto"/>
            <w:noWrap/>
            <w:vAlign w:val="bottom"/>
            <w:hideMark/>
          </w:tcPr>
          <w:p w14:paraId="4D017F5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131 </w:t>
            </w:r>
          </w:p>
        </w:tc>
        <w:tc>
          <w:tcPr>
            <w:tcW w:w="567" w:type="dxa"/>
            <w:tcBorders>
              <w:top w:val="nil"/>
              <w:left w:val="nil"/>
              <w:bottom w:val="nil"/>
              <w:right w:val="nil"/>
            </w:tcBorders>
            <w:shd w:val="clear" w:color="auto" w:fill="auto"/>
            <w:noWrap/>
            <w:vAlign w:val="bottom"/>
            <w:hideMark/>
          </w:tcPr>
          <w:p w14:paraId="4D800E5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10 </w:t>
            </w:r>
          </w:p>
        </w:tc>
        <w:tc>
          <w:tcPr>
            <w:tcW w:w="567" w:type="dxa"/>
            <w:tcBorders>
              <w:top w:val="nil"/>
              <w:left w:val="nil"/>
              <w:bottom w:val="nil"/>
              <w:right w:val="nil"/>
            </w:tcBorders>
            <w:shd w:val="clear" w:color="auto" w:fill="auto"/>
            <w:noWrap/>
            <w:vAlign w:val="bottom"/>
            <w:hideMark/>
          </w:tcPr>
          <w:p w14:paraId="44B30D9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23 </w:t>
            </w:r>
          </w:p>
        </w:tc>
        <w:tc>
          <w:tcPr>
            <w:tcW w:w="709" w:type="dxa"/>
            <w:tcBorders>
              <w:top w:val="nil"/>
              <w:left w:val="nil"/>
              <w:bottom w:val="nil"/>
              <w:right w:val="nil"/>
            </w:tcBorders>
            <w:shd w:val="clear" w:color="auto" w:fill="auto"/>
            <w:noWrap/>
            <w:vAlign w:val="bottom"/>
            <w:hideMark/>
          </w:tcPr>
          <w:p w14:paraId="241D994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41 </w:t>
            </w:r>
          </w:p>
        </w:tc>
        <w:tc>
          <w:tcPr>
            <w:tcW w:w="709" w:type="dxa"/>
            <w:tcBorders>
              <w:top w:val="nil"/>
              <w:left w:val="nil"/>
              <w:bottom w:val="nil"/>
              <w:right w:val="nil"/>
            </w:tcBorders>
            <w:shd w:val="clear" w:color="auto" w:fill="auto"/>
            <w:noWrap/>
            <w:vAlign w:val="bottom"/>
            <w:hideMark/>
          </w:tcPr>
          <w:p w14:paraId="1E8ED5F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51 </w:t>
            </w:r>
          </w:p>
        </w:tc>
        <w:tc>
          <w:tcPr>
            <w:tcW w:w="567" w:type="dxa"/>
            <w:tcBorders>
              <w:top w:val="nil"/>
              <w:left w:val="nil"/>
              <w:bottom w:val="nil"/>
              <w:right w:val="nil"/>
            </w:tcBorders>
            <w:shd w:val="clear" w:color="auto" w:fill="auto"/>
            <w:noWrap/>
            <w:vAlign w:val="bottom"/>
            <w:hideMark/>
          </w:tcPr>
          <w:p w14:paraId="68B3715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 </w:t>
            </w:r>
          </w:p>
        </w:tc>
        <w:tc>
          <w:tcPr>
            <w:tcW w:w="850" w:type="dxa"/>
            <w:tcBorders>
              <w:top w:val="nil"/>
              <w:left w:val="nil"/>
              <w:bottom w:val="nil"/>
              <w:right w:val="single" w:sz="4" w:space="0" w:color="auto"/>
            </w:tcBorders>
            <w:shd w:val="clear" w:color="auto" w:fill="auto"/>
            <w:noWrap/>
            <w:vAlign w:val="bottom"/>
            <w:hideMark/>
          </w:tcPr>
          <w:p w14:paraId="4711210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5B37CA80"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1101EDEE" w14:textId="77777777" w:rsidR="00B82A87" w:rsidRPr="00390716" w:rsidRDefault="00B82A87" w:rsidP="00B82A87">
            <w:pPr>
              <w:spacing w:after="0"/>
              <w:rPr>
                <w:b/>
                <w:bCs/>
                <w:sz w:val="16"/>
                <w:szCs w:val="16"/>
                <w:lang w:eastAsia="sv-SE"/>
              </w:rPr>
            </w:pPr>
            <w:r w:rsidRPr="00390716">
              <w:rPr>
                <w:b/>
                <w:bCs/>
                <w:sz w:val="16"/>
                <w:szCs w:val="16"/>
                <w:lang w:eastAsia="sv-SE"/>
              </w:rPr>
              <w:t>2013</w:t>
            </w:r>
          </w:p>
        </w:tc>
        <w:tc>
          <w:tcPr>
            <w:tcW w:w="582" w:type="dxa"/>
            <w:tcBorders>
              <w:top w:val="nil"/>
              <w:left w:val="nil"/>
              <w:bottom w:val="nil"/>
              <w:right w:val="nil"/>
            </w:tcBorders>
            <w:shd w:val="clear" w:color="auto" w:fill="auto"/>
            <w:noWrap/>
            <w:vAlign w:val="bottom"/>
            <w:hideMark/>
          </w:tcPr>
          <w:p w14:paraId="1211861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718 </w:t>
            </w:r>
          </w:p>
        </w:tc>
        <w:tc>
          <w:tcPr>
            <w:tcW w:w="581" w:type="dxa"/>
            <w:tcBorders>
              <w:top w:val="nil"/>
              <w:left w:val="nil"/>
              <w:bottom w:val="nil"/>
              <w:right w:val="nil"/>
            </w:tcBorders>
            <w:shd w:val="clear" w:color="auto" w:fill="auto"/>
            <w:noWrap/>
            <w:vAlign w:val="bottom"/>
            <w:hideMark/>
          </w:tcPr>
          <w:p w14:paraId="45514CB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45 </w:t>
            </w:r>
          </w:p>
        </w:tc>
        <w:tc>
          <w:tcPr>
            <w:tcW w:w="567" w:type="dxa"/>
            <w:tcBorders>
              <w:top w:val="nil"/>
              <w:left w:val="nil"/>
              <w:bottom w:val="nil"/>
              <w:right w:val="nil"/>
            </w:tcBorders>
            <w:shd w:val="clear" w:color="auto" w:fill="auto"/>
            <w:noWrap/>
            <w:vAlign w:val="bottom"/>
            <w:hideMark/>
          </w:tcPr>
          <w:p w14:paraId="5AF9AD3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52 </w:t>
            </w:r>
          </w:p>
        </w:tc>
        <w:tc>
          <w:tcPr>
            <w:tcW w:w="709" w:type="dxa"/>
            <w:tcBorders>
              <w:top w:val="nil"/>
              <w:left w:val="nil"/>
              <w:bottom w:val="nil"/>
              <w:right w:val="nil"/>
            </w:tcBorders>
            <w:shd w:val="clear" w:color="auto" w:fill="auto"/>
            <w:noWrap/>
            <w:vAlign w:val="bottom"/>
            <w:hideMark/>
          </w:tcPr>
          <w:p w14:paraId="3777573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179 </w:t>
            </w:r>
          </w:p>
        </w:tc>
        <w:tc>
          <w:tcPr>
            <w:tcW w:w="709" w:type="dxa"/>
            <w:tcBorders>
              <w:top w:val="nil"/>
              <w:left w:val="nil"/>
              <w:bottom w:val="nil"/>
              <w:right w:val="nil"/>
            </w:tcBorders>
            <w:shd w:val="clear" w:color="auto" w:fill="auto"/>
            <w:noWrap/>
            <w:vAlign w:val="bottom"/>
            <w:hideMark/>
          </w:tcPr>
          <w:p w14:paraId="785AE92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378 </w:t>
            </w:r>
          </w:p>
        </w:tc>
        <w:tc>
          <w:tcPr>
            <w:tcW w:w="425" w:type="dxa"/>
            <w:tcBorders>
              <w:top w:val="nil"/>
              <w:left w:val="nil"/>
              <w:bottom w:val="nil"/>
              <w:right w:val="nil"/>
            </w:tcBorders>
            <w:shd w:val="clear" w:color="auto" w:fill="auto"/>
            <w:noWrap/>
            <w:vAlign w:val="bottom"/>
            <w:hideMark/>
          </w:tcPr>
          <w:p w14:paraId="52B01C4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61 </w:t>
            </w:r>
          </w:p>
        </w:tc>
        <w:tc>
          <w:tcPr>
            <w:tcW w:w="850" w:type="dxa"/>
            <w:tcBorders>
              <w:top w:val="nil"/>
              <w:left w:val="nil"/>
              <w:bottom w:val="nil"/>
              <w:right w:val="single" w:sz="4" w:space="0" w:color="auto"/>
            </w:tcBorders>
            <w:shd w:val="clear" w:color="auto" w:fill="auto"/>
            <w:noWrap/>
            <w:vAlign w:val="bottom"/>
            <w:hideMark/>
          </w:tcPr>
          <w:p w14:paraId="493A44E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 </w:t>
            </w:r>
          </w:p>
        </w:tc>
        <w:tc>
          <w:tcPr>
            <w:tcW w:w="709" w:type="dxa"/>
            <w:tcBorders>
              <w:top w:val="nil"/>
              <w:left w:val="single" w:sz="4" w:space="0" w:color="auto"/>
              <w:bottom w:val="nil"/>
              <w:right w:val="nil"/>
            </w:tcBorders>
            <w:shd w:val="clear" w:color="auto" w:fill="auto"/>
            <w:noWrap/>
            <w:vAlign w:val="bottom"/>
            <w:hideMark/>
          </w:tcPr>
          <w:p w14:paraId="5B71718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160 </w:t>
            </w:r>
          </w:p>
        </w:tc>
        <w:tc>
          <w:tcPr>
            <w:tcW w:w="567" w:type="dxa"/>
            <w:tcBorders>
              <w:top w:val="nil"/>
              <w:left w:val="nil"/>
              <w:bottom w:val="nil"/>
              <w:right w:val="nil"/>
            </w:tcBorders>
            <w:shd w:val="clear" w:color="auto" w:fill="auto"/>
            <w:noWrap/>
            <w:vAlign w:val="bottom"/>
            <w:hideMark/>
          </w:tcPr>
          <w:p w14:paraId="2A1E648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20 </w:t>
            </w:r>
          </w:p>
        </w:tc>
        <w:tc>
          <w:tcPr>
            <w:tcW w:w="567" w:type="dxa"/>
            <w:tcBorders>
              <w:top w:val="nil"/>
              <w:left w:val="nil"/>
              <w:bottom w:val="nil"/>
              <w:right w:val="nil"/>
            </w:tcBorders>
            <w:shd w:val="clear" w:color="auto" w:fill="auto"/>
            <w:noWrap/>
            <w:vAlign w:val="bottom"/>
            <w:hideMark/>
          </w:tcPr>
          <w:p w14:paraId="6B033FE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19 </w:t>
            </w:r>
          </w:p>
        </w:tc>
        <w:tc>
          <w:tcPr>
            <w:tcW w:w="709" w:type="dxa"/>
            <w:tcBorders>
              <w:top w:val="nil"/>
              <w:left w:val="nil"/>
              <w:bottom w:val="nil"/>
              <w:right w:val="nil"/>
            </w:tcBorders>
            <w:shd w:val="clear" w:color="auto" w:fill="auto"/>
            <w:noWrap/>
            <w:vAlign w:val="bottom"/>
            <w:hideMark/>
          </w:tcPr>
          <w:p w14:paraId="76B71E8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44 </w:t>
            </w:r>
          </w:p>
        </w:tc>
        <w:tc>
          <w:tcPr>
            <w:tcW w:w="709" w:type="dxa"/>
            <w:tcBorders>
              <w:top w:val="nil"/>
              <w:left w:val="nil"/>
              <w:bottom w:val="nil"/>
              <w:right w:val="nil"/>
            </w:tcBorders>
            <w:shd w:val="clear" w:color="auto" w:fill="auto"/>
            <w:noWrap/>
            <w:vAlign w:val="bottom"/>
            <w:hideMark/>
          </w:tcPr>
          <w:p w14:paraId="6A1A7E3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71 </w:t>
            </w:r>
          </w:p>
        </w:tc>
        <w:tc>
          <w:tcPr>
            <w:tcW w:w="567" w:type="dxa"/>
            <w:tcBorders>
              <w:top w:val="nil"/>
              <w:left w:val="nil"/>
              <w:bottom w:val="nil"/>
              <w:right w:val="nil"/>
            </w:tcBorders>
            <w:shd w:val="clear" w:color="auto" w:fill="auto"/>
            <w:noWrap/>
            <w:vAlign w:val="bottom"/>
            <w:hideMark/>
          </w:tcPr>
          <w:p w14:paraId="1568590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 </w:t>
            </w:r>
          </w:p>
        </w:tc>
        <w:tc>
          <w:tcPr>
            <w:tcW w:w="850" w:type="dxa"/>
            <w:tcBorders>
              <w:top w:val="nil"/>
              <w:left w:val="nil"/>
              <w:bottom w:val="nil"/>
              <w:right w:val="single" w:sz="4" w:space="0" w:color="auto"/>
            </w:tcBorders>
            <w:shd w:val="clear" w:color="auto" w:fill="auto"/>
            <w:noWrap/>
            <w:vAlign w:val="bottom"/>
            <w:hideMark/>
          </w:tcPr>
          <w:p w14:paraId="5F2CF82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3A4F8D96"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06607967" w14:textId="77777777" w:rsidR="00B82A87" w:rsidRPr="00390716" w:rsidRDefault="00B82A87" w:rsidP="00B82A87">
            <w:pPr>
              <w:spacing w:after="0"/>
              <w:rPr>
                <w:b/>
                <w:bCs/>
                <w:sz w:val="16"/>
                <w:szCs w:val="16"/>
                <w:lang w:eastAsia="sv-SE"/>
              </w:rPr>
            </w:pPr>
            <w:r w:rsidRPr="00390716">
              <w:rPr>
                <w:b/>
                <w:bCs/>
                <w:sz w:val="16"/>
                <w:szCs w:val="16"/>
                <w:lang w:eastAsia="sv-SE"/>
              </w:rPr>
              <w:t>2012</w:t>
            </w:r>
          </w:p>
        </w:tc>
        <w:tc>
          <w:tcPr>
            <w:tcW w:w="582" w:type="dxa"/>
            <w:tcBorders>
              <w:top w:val="nil"/>
              <w:left w:val="nil"/>
              <w:bottom w:val="nil"/>
              <w:right w:val="nil"/>
            </w:tcBorders>
            <w:shd w:val="clear" w:color="auto" w:fill="auto"/>
            <w:noWrap/>
            <w:vAlign w:val="bottom"/>
            <w:hideMark/>
          </w:tcPr>
          <w:p w14:paraId="3E1E234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732 </w:t>
            </w:r>
          </w:p>
        </w:tc>
        <w:tc>
          <w:tcPr>
            <w:tcW w:w="581" w:type="dxa"/>
            <w:tcBorders>
              <w:top w:val="nil"/>
              <w:left w:val="nil"/>
              <w:bottom w:val="nil"/>
              <w:right w:val="nil"/>
            </w:tcBorders>
            <w:shd w:val="clear" w:color="auto" w:fill="auto"/>
            <w:noWrap/>
            <w:vAlign w:val="bottom"/>
            <w:hideMark/>
          </w:tcPr>
          <w:p w14:paraId="253C6A3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54 </w:t>
            </w:r>
          </w:p>
        </w:tc>
        <w:tc>
          <w:tcPr>
            <w:tcW w:w="567" w:type="dxa"/>
            <w:tcBorders>
              <w:top w:val="nil"/>
              <w:left w:val="nil"/>
              <w:bottom w:val="nil"/>
              <w:right w:val="nil"/>
            </w:tcBorders>
            <w:shd w:val="clear" w:color="auto" w:fill="auto"/>
            <w:noWrap/>
            <w:vAlign w:val="bottom"/>
            <w:hideMark/>
          </w:tcPr>
          <w:p w14:paraId="19C3400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49 </w:t>
            </w:r>
          </w:p>
        </w:tc>
        <w:tc>
          <w:tcPr>
            <w:tcW w:w="709" w:type="dxa"/>
            <w:tcBorders>
              <w:top w:val="nil"/>
              <w:left w:val="nil"/>
              <w:bottom w:val="nil"/>
              <w:right w:val="nil"/>
            </w:tcBorders>
            <w:shd w:val="clear" w:color="auto" w:fill="auto"/>
            <w:noWrap/>
            <w:vAlign w:val="bottom"/>
            <w:hideMark/>
          </w:tcPr>
          <w:p w14:paraId="727D39E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179 </w:t>
            </w:r>
          </w:p>
        </w:tc>
        <w:tc>
          <w:tcPr>
            <w:tcW w:w="709" w:type="dxa"/>
            <w:tcBorders>
              <w:top w:val="nil"/>
              <w:left w:val="nil"/>
              <w:bottom w:val="nil"/>
              <w:right w:val="nil"/>
            </w:tcBorders>
            <w:shd w:val="clear" w:color="auto" w:fill="auto"/>
            <w:noWrap/>
            <w:vAlign w:val="bottom"/>
            <w:hideMark/>
          </w:tcPr>
          <w:p w14:paraId="4922D3B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394 </w:t>
            </w:r>
          </w:p>
        </w:tc>
        <w:tc>
          <w:tcPr>
            <w:tcW w:w="425" w:type="dxa"/>
            <w:tcBorders>
              <w:top w:val="nil"/>
              <w:left w:val="nil"/>
              <w:bottom w:val="nil"/>
              <w:right w:val="nil"/>
            </w:tcBorders>
            <w:shd w:val="clear" w:color="auto" w:fill="auto"/>
            <w:noWrap/>
            <w:vAlign w:val="bottom"/>
            <w:hideMark/>
          </w:tcPr>
          <w:p w14:paraId="5821F9D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50 </w:t>
            </w:r>
          </w:p>
        </w:tc>
        <w:tc>
          <w:tcPr>
            <w:tcW w:w="850" w:type="dxa"/>
            <w:tcBorders>
              <w:top w:val="nil"/>
              <w:left w:val="nil"/>
              <w:bottom w:val="nil"/>
              <w:right w:val="single" w:sz="4" w:space="0" w:color="auto"/>
            </w:tcBorders>
            <w:shd w:val="clear" w:color="auto" w:fill="auto"/>
            <w:noWrap/>
            <w:vAlign w:val="bottom"/>
            <w:hideMark/>
          </w:tcPr>
          <w:p w14:paraId="2A7B64F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 </w:t>
            </w:r>
          </w:p>
        </w:tc>
        <w:tc>
          <w:tcPr>
            <w:tcW w:w="709" w:type="dxa"/>
            <w:tcBorders>
              <w:top w:val="nil"/>
              <w:left w:val="single" w:sz="4" w:space="0" w:color="auto"/>
              <w:bottom w:val="nil"/>
              <w:right w:val="nil"/>
            </w:tcBorders>
            <w:shd w:val="clear" w:color="auto" w:fill="auto"/>
            <w:noWrap/>
            <w:vAlign w:val="bottom"/>
            <w:hideMark/>
          </w:tcPr>
          <w:p w14:paraId="5ADCE46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155 </w:t>
            </w:r>
          </w:p>
        </w:tc>
        <w:tc>
          <w:tcPr>
            <w:tcW w:w="567" w:type="dxa"/>
            <w:tcBorders>
              <w:top w:val="nil"/>
              <w:left w:val="nil"/>
              <w:bottom w:val="nil"/>
              <w:right w:val="nil"/>
            </w:tcBorders>
            <w:shd w:val="clear" w:color="auto" w:fill="auto"/>
            <w:noWrap/>
            <w:vAlign w:val="bottom"/>
            <w:hideMark/>
          </w:tcPr>
          <w:p w14:paraId="6732C4E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17 </w:t>
            </w:r>
          </w:p>
        </w:tc>
        <w:tc>
          <w:tcPr>
            <w:tcW w:w="567" w:type="dxa"/>
            <w:tcBorders>
              <w:top w:val="nil"/>
              <w:left w:val="nil"/>
              <w:bottom w:val="nil"/>
              <w:right w:val="nil"/>
            </w:tcBorders>
            <w:shd w:val="clear" w:color="auto" w:fill="auto"/>
            <w:noWrap/>
            <w:vAlign w:val="bottom"/>
            <w:hideMark/>
          </w:tcPr>
          <w:p w14:paraId="21B9372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14 </w:t>
            </w:r>
          </w:p>
        </w:tc>
        <w:tc>
          <w:tcPr>
            <w:tcW w:w="709" w:type="dxa"/>
            <w:tcBorders>
              <w:top w:val="nil"/>
              <w:left w:val="nil"/>
              <w:bottom w:val="nil"/>
              <w:right w:val="nil"/>
            </w:tcBorders>
            <w:shd w:val="clear" w:color="auto" w:fill="auto"/>
            <w:noWrap/>
            <w:vAlign w:val="bottom"/>
            <w:hideMark/>
          </w:tcPr>
          <w:p w14:paraId="5984929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36 </w:t>
            </w:r>
          </w:p>
        </w:tc>
        <w:tc>
          <w:tcPr>
            <w:tcW w:w="709" w:type="dxa"/>
            <w:tcBorders>
              <w:top w:val="nil"/>
              <w:left w:val="nil"/>
              <w:bottom w:val="nil"/>
              <w:right w:val="nil"/>
            </w:tcBorders>
            <w:shd w:val="clear" w:color="auto" w:fill="auto"/>
            <w:noWrap/>
            <w:vAlign w:val="bottom"/>
            <w:hideMark/>
          </w:tcPr>
          <w:p w14:paraId="4DF8FED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84 </w:t>
            </w:r>
          </w:p>
        </w:tc>
        <w:tc>
          <w:tcPr>
            <w:tcW w:w="567" w:type="dxa"/>
            <w:tcBorders>
              <w:top w:val="nil"/>
              <w:left w:val="nil"/>
              <w:bottom w:val="nil"/>
              <w:right w:val="nil"/>
            </w:tcBorders>
            <w:shd w:val="clear" w:color="auto" w:fill="auto"/>
            <w:noWrap/>
            <w:vAlign w:val="bottom"/>
            <w:hideMark/>
          </w:tcPr>
          <w:p w14:paraId="6454DF88"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 </w:t>
            </w:r>
          </w:p>
        </w:tc>
        <w:tc>
          <w:tcPr>
            <w:tcW w:w="850" w:type="dxa"/>
            <w:tcBorders>
              <w:top w:val="nil"/>
              <w:left w:val="nil"/>
              <w:bottom w:val="nil"/>
              <w:right w:val="single" w:sz="4" w:space="0" w:color="auto"/>
            </w:tcBorders>
            <w:shd w:val="clear" w:color="auto" w:fill="auto"/>
            <w:noWrap/>
            <w:vAlign w:val="bottom"/>
            <w:hideMark/>
          </w:tcPr>
          <w:p w14:paraId="2710606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74718DCD"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18F78D7C" w14:textId="77777777" w:rsidR="00B82A87" w:rsidRPr="00390716" w:rsidRDefault="00B82A87" w:rsidP="00B82A87">
            <w:pPr>
              <w:spacing w:after="0"/>
              <w:rPr>
                <w:b/>
                <w:bCs/>
                <w:sz w:val="16"/>
                <w:szCs w:val="16"/>
                <w:lang w:eastAsia="sv-SE"/>
              </w:rPr>
            </w:pPr>
          </w:p>
        </w:tc>
        <w:tc>
          <w:tcPr>
            <w:tcW w:w="582" w:type="dxa"/>
            <w:tcBorders>
              <w:top w:val="nil"/>
              <w:left w:val="nil"/>
              <w:bottom w:val="nil"/>
              <w:right w:val="nil"/>
            </w:tcBorders>
            <w:shd w:val="clear" w:color="auto" w:fill="auto"/>
            <w:noWrap/>
            <w:vAlign w:val="bottom"/>
            <w:hideMark/>
          </w:tcPr>
          <w:p w14:paraId="6BFB874A" w14:textId="77777777" w:rsidR="00B82A87" w:rsidRPr="00390716" w:rsidRDefault="00B82A87" w:rsidP="00B82A87">
            <w:pPr>
              <w:spacing w:after="0"/>
              <w:jc w:val="right"/>
              <w:rPr>
                <w:bCs/>
                <w:sz w:val="16"/>
                <w:szCs w:val="16"/>
                <w:lang w:eastAsia="sv-SE"/>
              </w:rPr>
            </w:pPr>
          </w:p>
        </w:tc>
        <w:tc>
          <w:tcPr>
            <w:tcW w:w="581" w:type="dxa"/>
            <w:tcBorders>
              <w:top w:val="nil"/>
              <w:left w:val="nil"/>
              <w:bottom w:val="nil"/>
              <w:right w:val="nil"/>
            </w:tcBorders>
            <w:shd w:val="clear" w:color="auto" w:fill="auto"/>
            <w:noWrap/>
            <w:vAlign w:val="bottom"/>
            <w:hideMark/>
          </w:tcPr>
          <w:p w14:paraId="2B821965"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391506BE"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76B072B3"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6A2D2866" w14:textId="77777777" w:rsidR="00B82A87" w:rsidRPr="00390716" w:rsidRDefault="00B82A87" w:rsidP="00B82A87">
            <w:pPr>
              <w:spacing w:after="0"/>
              <w:jc w:val="right"/>
              <w:rPr>
                <w:bCs/>
                <w:sz w:val="16"/>
                <w:szCs w:val="16"/>
                <w:lang w:eastAsia="sv-SE"/>
              </w:rPr>
            </w:pPr>
          </w:p>
        </w:tc>
        <w:tc>
          <w:tcPr>
            <w:tcW w:w="425" w:type="dxa"/>
            <w:tcBorders>
              <w:top w:val="nil"/>
              <w:left w:val="nil"/>
              <w:bottom w:val="nil"/>
              <w:right w:val="nil"/>
            </w:tcBorders>
            <w:shd w:val="clear" w:color="auto" w:fill="auto"/>
            <w:noWrap/>
            <w:vAlign w:val="bottom"/>
            <w:hideMark/>
          </w:tcPr>
          <w:p w14:paraId="6173B622" w14:textId="77777777" w:rsidR="00B82A87" w:rsidRPr="00390716" w:rsidRDefault="00B82A87" w:rsidP="00B82A87">
            <w:pPr>
              <w:spacing w:after="0"/>
              <w:jc w:val="right"/>
              <w:rPr>
                <w:bCs/>
                <w:sz w:val="16"/>
                <w:szCs w:val="16"/>
                <w:lang w:eastAsia="sv-SE"/>
              </w:rPr>
            </w:pPr>
          </w:p>
        </w:tc>
        <w:tc>
          <w:tcPr>
            <w:tcW w:w="850" w:type="dxa"/>
            <w:tcBorders>
              <w:top w:val="nil"/>
              <w:left w:val="nil"/>
              <w:bottom w:val="nil"/>
              <w:right w:val="single" w:sz="4" w:space="0" w:color="auto"/>
            </w:tcBorders>
            <w:shd w:val="clear" w:color="auto" w:fill="auto"/>
            <w:noWrap/>
            <w:vAlign w:val="bottom"/>
            <w:hideMark/>
          </w:tcPr>
          <w:p w14:paraId="2F1F1177" w14:textId="77777777" w:rsidR="00B82A87" w:rsidRPr="00390716" w:rsidRDefault="00B82A87" w:rsidP="00B82A87">
            <w:pPr>
              <w:spacing w:after="0"/>
              <w:jc w:val="right"/>
              <w:rPr>
                <w:bCs/>
                <w:sz w:val="16"/>
                <w:szCs w:val="16"/>
                <w:lang w:eastAsia="sv-SE"/>
              </w:rPr>
            </w:pPr>
          </w:p>
        </w:tc>
        <w:tc>
          <w:tcPr>
            <w:tcW w:w="709" w:type="dxa"/>
            <w:tcBorders>
              <w:top w:val="nil"/>
              <w:left w:val="single" w:sz="4" w:space="0" w:color="auto"/>
              <w:bottom w:val="nil"/>
              <w:right w:val="nil"/>
            </w:tcBorders>
            <w:shd w:val="clear" w:color="auto" w:fill="auto"/>
            <w:noWrap/>
            <w:vAlign w:val="bottom"/>
            <w:hideMark/>
          </w:tcPr>
          <w:p w14:paraId="55EDD746"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2068787D"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62E32801"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3F828AFA" w14:textId="77777777" w:rsidR="00B82A87" w:rsidRPr="00390716" w:rsidRDefault="00B82A87" w:rsidP="00B82A87">
            <w:pPr>
              <w:spacing w:after="0"/>
              <w:jc w:val="right"/>
              <w:rPr>
                <w:bCs/>
                <w:sz w:val="16"/>
                <w:szCs w:val="16"/>
                <w:lang w:eastAsia="sv-SE"/>
              </w:rPr>
            </w:pPr>
          </w:p>
        </w:tc>
        <w:tc>
          <w:tcPr>
            <w:tcW w:w="709" w:type="dxa"/>
            <w:tcBorders>
              <w:top w:val="nil"/>
              <w:left w:val="nil"/>
              <w:bottom w:val="nil"/>
              <w:right w:val="nil"/>
            </w:tcBorders>
            <w:shd w:val="clear" w:color="auto" w:fill="auto"/>
            <w:noWrap/>
            <w:vAlign w:val="bottom"/>
            <w:hideMark/>
          </w:tcPr>
          <w:p w14:paraId="0E1A5FC8" w14:textId="77777777" w:rsidR="00B82A87" w:rsidRPr="00390716" w:rsidRDefault="00B82A87" w:rsidP="00B82A87">
            <w:pPr>
              <w:spacing w:after="0"/>
              <w:jc w:val="right"/>
              <w:rPr>
                <w:bCs/>
                <w:sz w:val="16"/>
                <w:szCs w:val="16"/>
                <w:lang w:eastAsia="sv-SE"/>
              </w:rPr>
            </w:pPr>
          </w:p>
        </w:tc>
        <w:tc>
          <w:tcPr>
            <w:tcW w:w="567" w:type="dxa"/>
            <w:tcBorders>
              <w:top w:val="nil"/>
              <w:left w:val="nil"/>
              <w:bottom w:val="nil"/>
              <w:right w:val="nil"/>
            </w:tcBorders>
            <w:shd w:val="clear" w:color="auto" w:fill="auto"/>
            <w:noWrap/>
            <w:vAlign w:val="bottom"/>
            <w:hideMark/>
          </w:tcPr>
          <w:p w14:paraId="24D92FA9" w14:textId="77777777" w:rsidR="00B82A87" w:rsidRPr="00390716" w:rsidRDefault="00B82A87" w:rsidP="00B82A87">
            <w:pPr>
              <w:spacing w:after="0"/>
              <w:jc w:val="right"/>
              <w:rPr>
                <w:bCs/>
                <w:sz w:val="16"/>
                <w:szCs w:val="16"/>
                <w:lang w:eastAsia="sv-SE"/>
              </w:rPr>
            </w:pPr>
          </w:p>
        </w:tc>
        <w:tc>
          <w:tcPr>
            <w:tcW w:w="850" w:type="dxa"/>
            <w:tcBorders>
              <w:top w:val="nil"/>
              <w:left w:val="nil"/>
              <w:bottom w:val="nil"/>
              <w:right w:val="single" w:sz="4" w:space="0" w:color="auto"/>
            </w:tcBorders>
            <w:shd w:val="clear" w:color="auto" w:fill="auto"/>
            <w:noWrap/>
            <w:vAlign w:val="bottom"/>
            <w:hideMark/>
          </w:tcPr>
          <w:p w14:paraId="3B061C1E" w14:textId="77777777" w:rsidR="00B82A87" w:rsidRPr="00390716" w:rsidRDefault="00B82A87" w:rsidP="00B82A87">
            <w:pPr>
              <w:spacing w:after="0"/>
              <w:jc w:val="right"/>
              <w:rPr>
                <w:bCs/>
                <w:sz w:val="16"/>
                <w:szCs w:val="16"/>
                <w:lang w:eastAsia="sv-SE"/>
              </w:rPr>
            </w:pPr>
          </w:p>
        </w:tc>
      </w:tr>
      <w:tr w:rsidR="00B82A87" w:rsidRPr="00390716" w14:paraId="26F652B9" w14:textId="77777777" w:rsidTr="00CA5740">
        <w:trPr>
          <w:trHeight w:val="234"/>
        </w:trPr>
        <w:tc>
          <w:tcPr>
            <w:tcW w:w="538" w:type="dxa"/>
            <w:tcBorders>
              <w:top w:val="single" w:sz="4" w:space="0" w:color="auto"/>
              <w:left w:val="single" w:sz="4" w:space="0" w:color="auto"/>
              <w:bottom w:val="nil"/>
              <w:right w:val="nil"/>
            </w:tcBorders>
            <w:shd w:val="clear" w:color="auto" w:fill="auto"/>
            <w:noWrap/>
            <w:vAlign w:val="bottom"/>
            <w:hideMark/>
          </w:tcPr>
          <w:p w14:paraId="4359E8AF" w14:textId="77777777" w:rsidR="00B82A87" w:rsidRPr="00390716" w:rsidRDefault="00B82A87" w:rsidP="00B82A87">
            <w:pPr>
              <w:spacing w:after="0"/>
              <w:rPr>
                <w:b/>
                <w:bCs/>
                <w:sz w:val="16"/>
                <w:szCs w:val="16"/>
                <w:lang w:eastAsia="sv-SE"/>
              </w:rPr>
            </w:pPr>
            <w:r w:rsidRPr="00390716">
              <w:rPr>
                <w:b/>
                <w:bCs/>
                <w:sz w:val="16"/>
                <w:szCs w:val="16"/>
                <w:lang w:eastAsia="sv-SE"/>
              </w:rPr>
              <w:t>Men**</w:t>
            </w:r>
          </w:p>
        </w:tc>
        <w:tc>
          <w:tcPr>
            <w:tcW w:w="582" w:type="dxa"/>
            <w:tcBorders>
              <w:top w:val="single" w:sz="4" w:space="0" w:color="auto"/>
              <w:left w:val="nil"/>
              <w:bottom w:val="nil"/>
              <w:right w:val="nil"/>
            </w:tcBorders>
            <w:shd w:val="clear" w:color="auto" w:fill="auto"/>
            <w:noWrap/>
            <w:vAlign w:val="bottom"/>
            <w:hideMark/>
          </w:tcPr>
          <w:p w14:paraId="6B405B1C"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81" w:type="dxa"/>
            <w:tcBorders>
              <w:top w:val="single" w:sz="4" w:space="0" w:color="auto"/>
              <w:left w:val="nil"/>
              <w:bottom w:val="nil"/>
              <w:right w:val="nil"/>
            </w:tcBorders>
            <w:shd w:val="clear" w:color="auto" w:fill="auto"/>
            <w:noWrap/>
            <w:vAlign w:val="bottom"/>
            <w:hideMark/>
          </w:tcPr>
          <w:p w14:paraId="1EF443B3"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1BD5ED8A"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790693DB"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0C6338C4"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425" w:type="dxa"/>
            <w:tcBorders>
              <w:top w:val="single" w:sz="4" w:space="0" w:color="auto"/>
              <w:left w:val="nil"/>
              <w:bottom w:val="nil"/>
              <w:right w:val="nil"/>
            </w:tcBorders>
            <w:shd w:val="clear" w:color="auto" w:fill="auto"/>
            <w:noWrap/>
            <w:vAlign w:val="bottom"/>
            <w:hideMark/>
          </w:tcPr>
          <w:p w14:paraId="5585629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850" w:type="dxa"/>
            <w:tcBorders>
              <w:top w:val="single" w:sz="4" w:space="0" w:color="auto"/>
              <w:left w:val="nil"/>
              <w:bottom w:val="nil"/>
              <w:right w:val="single" w:sz="4" w:space="0" w:color="auto"/>
            </w:tcBorders>
            <w:shd w:val="clear" w:color="auto" w:fill="auto"/>
            <w:noWrap/>
            <w:vAlign w:val="bottom"/>
            <w:hideMark/>
          </w:tcPr>
          <w:p w14:paraId="7923F4D9"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single" w:sz="4" w:space="0" w:color="auto"/>
              <w:bottom w:val="nil"/>
              <w:right w:val="nil"/>
            </w:tcBorders>
            <w:shd w:val="clear" w:color="auto" w:fill="auto"/>
            <w:noWrap/>
            <w:vAlign w:val="bottom"/>
            <w:hideMark/>
          </w:tcPr>
          <w:p w14:paraId="7375194C"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6E586B2C"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51146CD9"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17A09009"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single" w:sz="4" w:space="0" w:color="auto"/>
              <w:left w:val="nil"/>
              <w:bottom w:val="nil"/>
              <w:right w:val="nil"/>
            </w:tcBorders>
            <w:shd w:val="clear" w:color="auto" w:fill="auto"/>
            <w:noWrap/>
            <w:vAlign w:val="bottom"/>
            <w:hideMark/>
          </w:tcPr>
          <w:p w14:paraId="05C25C8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single" w:sz="4" w:space="0" w:color="auto"/>
              <w:left w:val="nil"/>
              <w:bottom w:val="nil"/>
              <w:right w:val="nil"/>
            </w:tcBorders>
            <w:shd w:val="clear" w:color="auto" w:fill="auto"/>
            <w:noWrap/>
            <w:vAlign w:val="bottom"/>
            <w:hideMark/>
          </w:tcPr>
          <w:p w14:paraId="0C643D73"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850" w:type="dxa"/>
            <w:tcBorders>
              <w:top w:val="single" w:sz="4" w:space="0" w:color="auto"/>
              <w:left w:val="nil"/>
              <w:bottom w:val="nil"/>
              <w:right w:val="single" w:sz="4" w:space="0" w:color="auto"/>
            </w:tcBorders>
            <w:shd w:val="clear" w:color="auto" w:fill="auto"/>
            <w:noWrap/>
            <w:vAlign w:val="bottom"/>
            <w:hideMark/>
          </w:tcPr>
          <w:p w14:paraId="7C96242A"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r>
      <w:tr w:rsidR="00B82A87" w:rsidRPr="00390716" w14:paraId="5711A354"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52D05999" w14:textId="77777777" w:rsidR="00B82A87" w:rsidRPr="00390716" w:rsidRDefault="00B82A87" w:rsidP="00B82A87">
            <w:pPr>
              <w:spacing w:after="0"/>
              <w:rPr>
                <w:b/>
                <w:bCs/>
                <w:sz w:val="16"/>
                <w:szCs w:val="16"/>
                <w:lang w:eastAsia="sv-SE"/>
              </w:rPr>
            </w:pPr>
            <w:r w:rsidRPr="00390716">
              <w:rPr>
                <w:b/>
                <w:bCs/>
                <w:sz w:val="16"/>
                <w:szCs w:val="16"/>
                <w:lang w:eastAsia="sv-SE"/>
              </w:rPr>
              <w:t>2016</w:t>
            </w:r>
          </w:p>
        </w:tc>
        <w:tc>
          <w:tcPr>
            <w:tcW w:w="582" w:type="dxa"/>
            <w:tcBorders>
              <w:top w:val="nil"/>
              <w:left w:val="nil"/>
              <w:bottom w:val="nil"/>
              <w:right w:val="nil"/>
            </w:tcBorders>
            <w:shd w:val="clear" w:color="auto" w:fill="auto"/>
            <w:noWrap/>
            <w:vAlign w:val="bottom"/>
            <w:hideMark/>
          </w:tcPr>
          <w:p w14:paraId="1E0A2CF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7 605 </w:t>
            </w:r>
          </w:p>
        </w:tc>
        <w:tc>
          <w:tcPr>
            <w:tcW w:w="581" w:type="dxa"/>
            <w:tcBorders>
              <w:top w:val="nil"/>
              <w:left w:val="nil"/>
              <w:bottom w:val="nil"/>
              <w:right w:val="nil"/>
            </w:tcBorders>
            <w:shd w:val="clear" w:color="auto" w:fill="auto"/>
            <w:noWrap/>
            <w:vAlign w:val="bottom"/>
            <w:hideMark/>
          </w:tcPr>
          <w:p w14:paraId="076C705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915 </w:t>
            </w:r>
          </w:p>
        </w:tc>
        <w:tc>
          <w:tcPr>
            <w:tcW w:w="567" w:type="dxa"/>
            <w:tcBorders>
              <w:top w:val="nil"/>
              <w:left w:val="nil"/>
              <w:bottom w:val="nil"/>
              <w:right w:val="nil"/>
            </w:tcBorders>
            <w:shd w:val="clear" w:color="auto" w:fill="auto"/>
            <w:noWrap/>
            <w:vAlign w:val="bottom"/>
            <w:hideMark/>
          </w:tcPr>
          <w:p w14:paraId="661E038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1 005 </w:t>
            </w:r>
          </w:p>
        </w:tc>
        <w:tc>
          <w:tcPr>
            <w:tcW w:w="709" w:type="dxa"/>
            <w:tcBorders>
              <w:top w:val="nil"/>
              <w:left w:val="nil"/>
              <w:bottom w:val="nil"/>
              <w:right w:val="nil"/>
            </w:tcBorders>
            <w:shd w:val="clear" w:color="auto" w:fill="auto"/>
            <w:noWrap/>
            <w:vAlign w:val="bottom"/>
            <w:hideMark/>
          </w:tcPr>
          <w:p w14:paraId="2879668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2 217 </w:t>
            </w:r>
          </w:p>
        </w:tc>
        <w:tc>
          <w:tcPr>
            <w:tcW w:w="709" w:type="dxa"/>
            <w:tcBorders>
              <w:top w:val="nil"/>
              <w:left w:val="nil"/>
              <w:bottom w:val="nil"/>
              <w:right w:val="nil"/>
            </w:tcBorders>
            <w:shd w:val="clear" w:color="auto" w:fill="auto"/>
            <w:noWrap/>
            <w:vAlign w:val="bottom"/>
            <w:hideMark/>
          </w:tcPr>
          <w:p w14:paraId="545EE36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2 691 </w:t>
            </w:r>
          </w:p>
        </w:tc>
        <w:tc>
          <w:tcPr>
            <w:tcW w:w="425" w:type="dxa"/>
            <w:tcBorders>
              <w:top w:val="nil"/>
              <w:left w:val="nil"/>
              <w:bottom w:val="nil"/>
              <w:right w:val="nil"/>
            </w:tcBorders>
            <w:shd w:val="clear" w:color="auto" w:fill="auto"/>
            <w:noWrap/>
            <w:vAlign w:val="bottom"/>
            <w:hideMark/>
          </w:tcPr>
          <w:p w14:paraId="5747575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669 </w:t>
            </w:r>
          </w:p>
        </w:tc>
        <w:tc>
          <w:tcPr>
            <w:tcW w:w="850" w:type="dxa"/>
            <w:tcBorders>
              <w:top w:val="nil"/>
              <w:left w:val="nil"/>
              <w:bottom w:val="nil"/>
              <w:right w:val="single" w:sz="4" w:space="0" w:color="auto"/>
            </w:tcBorders>
            <w:shd w:val="clear" w:color="auto" w:fill="auto"/>
            <w:noWrap/>
            <w:vAlign w:val="bottom"/>
            <w:hideMark/>
          </w:tcPr>
          <w:p w14:paraId="66ED70E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108 </w:t>
            </w:r>
          </w:p>
        </w:tc>
        <w:tc>
          <w:tcPr>
            <w:tcW w:w="709" w:type="dxa"/>
            <w:tcBorders>
              <w:top w:val="nil"/>
              <w:left w:val="single" w:sz="4" w:space="0" w:color="auto"/>
              <w:bottom w:val="nil"/>
              <w:right w:val="nil"/>
            </w:tcBorders>
            <w:shd w:val="clear" w:color="auto" w:fill="auto"/>
            <w:noWrap/>
            <w:vAlign w:val="bottom"/>
            <w:hideMark/>
          </w:tcPr>
          <w:p w14:paraId="3E121E4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1 943 </w:t>
            </w:r>
          </w:p>
        </w:tc>
        <w:tc>
          <w:tcPr>
            <w:tcW w:w="567" w:type="dxa"/>
            <w:tcBorders>
              <w:top w:val="nil"/>
              <w:left w:val="nil"/>
              <w:bottom w:val="nil"/>
              <w:right w:val="nil"/>
            </w:tcBorders>
            <w:shd w:val="clear" w:color="auto" w:fill="auto"/>
            <w:noWrap/>
            <w:vAlign w:val="bottom"/>
            <w:hideMark/>
          </w:tcPr>
          <w:p w14:paraId="582025A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341 </w:t>
            </w:r>
          </w:p>
        </w:tc>
        <w:tc>
          <w:tcPr>
            <w:tcW w:w="567" w:type="dxa"/>
            <w:tcBorders>
              <w:top w:val="nil"/>
              <w:left w:val="nil"/>
              <w:bottom w:val="nil"/>
              <w:right w:val="nil"/>
            </w:tcBorders>
            <w:shd w:val="clear" w:color="auto" w:fill="auto"/>
            <w:noWrap/>
            <w:vAlign w:val="bottom"/>
            <w:hideMark/>
          </w:tcPr>
          <w:p w14:paraId="6451DA7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334 </w:t>
            </w:r>
          </w:p>
        </w:tc>
        <w:tc>
          <w:tcPr>
            <w:tcW w:w="709" w:type="dxa"/>
            <w:tcBorders>
              <w:top w:val="nil"/>
              <w:left w:val="nil"/>
              <w:bottom w:val="nil"/>
              <w:right w:val="nil"/>
            </w:tcBorders>
            <w:shd w:val="clear" w:color="auto" w:fill="auto"/>
            <w:noWrap/>
            <w:vAlign w:val="bottom"/>
            <w:hideMark/>
          </w:tcPr>
          <w:p w14:paraId="33374D7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589 </w:t>
            </w:r>
          </w:p>
        </w:tc>
        <w:tc>
          <w:tcPr>
            <w:tcW w:w="709" w:type="dxa"/>
            <w:tcBorders>
              <w:top w:val="nil"/>
              <w:left w:val="nil"/>
              <w:bottom w:val="nil"/>
              <w:right w:val="nil"/>
            </w:tcBorders>
            <w:shd w:val="clear" w:color="auto" w:fill="auto"/>
            <w:noWrap/>
            <w:vAlign w:val="bottom"/>
            <w:hideMark/>
          </w:tcPr>
          <w:p w14:paraId="6BA4A61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569 </w:t>
            </w:r>
          </w:p>
        </w:tc>
        <w:tc>
          <w:tcPr>
            <w:tcW w:w="567" w:type="dxa"/>
            <w:tcBorders>
              <w:top w:val="nil"/>
              <w:left w:val="nil"/>
              <w:bottom w:val="nil"/>
              <w:right w:val="nil"/>
            </w:tcBorders>
            <w:shd w:val="clear" w:color="auto" w:fill="auto"/>
            <w:noWrap/>
            <w:vAlign w:val="bottom"/>
            <w:hideMark/>
          </w:tcPr>
          <w:p w14:paraId="268415C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107 </w:t>
            </w:r>
          </w:p>
        </w:tc>
        <w:tc>
          <w:tcPr>
            <w:tcW w:w="850" w:type="dxa"/>
            <w:tcBorders>
              <w:top w:val="nil"/>
              <w:left w:val="nil"/>
              <w:bottom w:val="nil"/>
              <w:right w:val="single" w:sz="4" w:space="0" w:color="auto"/>
            </w:tcBorders>
            <w:shd w:val="clear" w:color="auto" w:fill="auto"/>
            <w:noWrap/>
            <w:vAlign w:val="bottom"/>
            <w:hideMark/>
          </w:tcPr>
          <w:p w14:paraId="3445065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 </w:t>
            </w:r>
          </w:p>
        </w:tc>
      </w:tr>
      <w:tr w:rsidR="00B82A87" w:rsidRPr="00390716" w14:paraId="0FDEECFB"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5AB3B84A" w14:textId="77777777" w:rsidR="00B82A87" w:rsidRPr="00390716" w:rsidRDefault="00B82A87" w:rsidP="00B82A87">
            <w:pPr>
              <w:spacing w:after="0"/>
              <w:rPr>
                <w:b/>
                <w:bCs/>
                <w:sz w:val="16"/>
                <w:szCs w:val="16"/>
                <w:lang w:eastAsia="sv-SE"/>
              </w:rPr>
            </w:pPr>
            <w:r w:rsidRPr="00390716">
              <w:rPr>
                <w:b/>
                <w:bCs/>
                <w:sz w:val="16"/>
                <w:szCs w:val="16"/>
                <w:lang w:eastAsia="sv-SE"/>
              </w:rPr>
              <w:t>2015</w:t>
            </w:r>
          </w:p>
        </w:tc>
        <w:tc>
          <w:tcPr>
            <w:tcW w:w="582" w:type="dxa"/>
            <w:tcBorders>
              <w:top w:val="nil"/>
              <w:left w:val="nil"/>
              <w:bottom w:val="nil"/>
              <w:right w:val="nil"/>
            </w:tcBorders>
            <w:shd w:val="clear" w:color="auto" w:fill="auto"/>
            <w:noWrap/>
            <w:vAlign w:val="bottom"/>
            <w:hideMark/>
          </w:tcPr>
          <w:p w14:paraId="3BB1C28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7 459 </w:t>
            </w:r>
          </w:p>
        </w:tc>
        <w:tc>
          <w:tcPr>
            <w:tcW w:w="581" w:type="dxa"/>
            <w:tcBorders>
              <w:top w:val="nil"/>
              <w:left w:val="nil"/>
              <w:bottom w:val="nil"/>
              <w:right w:val="nil"/>
            </w:tcBorders>
            <w:shd w:val="clear" w:color="auto" w:fill="auto"/>
            <w:noWrap/>
            <w:vAlign w:val="bottom"/>
            <w:hideMark/>
          </w:tcPr>
          <w:p w14:paraId="2D7F9D9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921 </w:t>
            </w:r>
          </w:p>
        </w:tc>
        <w:tc>
          <w:tcPr>
            <w:tcW w:w="567" w:type="dxa"/>
            <w:tcBorders>
              <w:top w:val="nil"/>
              <w:left w:val="nil"/>
              <w:bottom w:val="nil"/>
              <w:right w:val="nil"/>
            </w:tcBorders>
            <w:shd w:val="clear" w:color="auto" w:fill="auto"/>
            <w:noWrap/>
            <w:vAlign w:val="bottom"/>
            <w:hideMark/>
          </w:tcPr>
          <w:p w14:paraId="13CE663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935 </w:t>
            </w:r>
          </w:p>
        </w:tc>
        <w:tc>
          <w:tcPr>
            <w:tcW w:w="709" w:type="dxa"/>
            <w:tcBorders>
              <w:top w:val="nil"/>
              <w:left w:val="nil"/>
              <w:bottom w:val="nil"/>
              <w:right w:val="nil"/>
            </w:tcBorders>
            <w:shd w:val="clear" w:color="auto" w:fill="auto"/>
            <w:noWrap/>
            <w:vAlign w:val="bottom"/>
            <w:hideMark/>
          </w:tcPr>
          <w:p w14:paraId="7033AE6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2 071 </w:t>
            </w:r>
          </w:p>
        </w:tc>
        <w:tc>
          <w:tcPr>
            <w:tcW w:w="709" w:type="dxa"/>
            <w:tcBorders>
              <w:top w:val="nil"/>
              <w:left w:val="nil"/>
              <w:bottom w:val="nil"/>
              <w:right w:val="nil"/>
            </w:tcBorders>
            <w:shd w:val="clear" w:color="auto" w:fill="auto"/>
            <w:noWrap/>
            <w:vAlign w:val="bottom"/>
            <w:hideMark/>
          </w:tcPr>
          <w:p w14:paraId="09B5C91C"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2 778 </w:t>
            </w:r>
          </w:p>
        </w:tc>
        <w:tc>
          <w:tcPr>
            <w:tcW w:w="425" w:type="dxa"/>
            <w:tcBorders>
              <w:top w:val="nil"/>
              <w:left w:val="nil"/>
              <w:bottom w:val="nil"/>
              <w:right w:val="nil"/>
            </w:tcBorders>
            <w:shd w:val="clear" w:color="auto" w:fill="auto"/>
            <w:noWrap/>
            <w:vAlign w:val="bottom"/>
            <w:hideMark/>
          </w:tcPr>
          <w:p w14:paraId="1DF0F30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681 </w:t>
            </w:r>
          </w:p>
        </w:tc>
        <w:tc>
          <w:tcPr>
            <w:tcW w:w="850" w:type="dxa"/>
            <w:tcBorders>
              <w:top w:val="nil"/>
              <w:left w:val="nil"/>
              <w:bottom w:val="nil"/>
              <w:right w:val="single" w:sz="4" w:space="0" w:color="auto"/>
            </w:tcBorders>
            <w:shd w:val="clear" w:color="auto" w:fill="auto"/>
            <w:noWrap/>
            <w:vAlign w:val="bottom"/>
            <w:hideMark/>
          </w:tcPr>
          <w:p w14:paraId="3FA8A57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73 </w:t>
            </w:r>
          </w:p>
        </w:tc>
        <w:tc>
          <w:tcPr>
            <w:tcW w:w="709" w:type="dxa"/>
            <w:tcBorders>
              <w:top w:val="nil"/>
              <w:left w:val="single" w:sz="4" w:space="0" w:color="auto"/>
              <w:bottom w:val="nil"/>
              <w:right w:val="nil"/>
            </w:tcBorders>
            <w:shd w:val="clear" w:color="auto" w:fill="auto"/>
            <w:noWrap/>
            <w:vAlign w:val="bottom"/>
            <w:hideMark/>
          </w:tcPr>
          <w:p w14:paraId="43E1AAF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1 968 </w:t>
            </w:r>
          </w:p>
        </w:tc>
        <w:tc>
          <w:tcPr>
            <w:tcW w:w="567" w:type="dxa"/>
            <w:tcBorders>
              <w:top w:val="nil"/>
              <w:left w:val="nil"/>
              <w:bottom w:val="nil"/>
              <w:right w:val="nil"/>
            </w:tcBorders>
            <w:shd w:val="clear" w:color="auto" w:fill="auto"/>
            <w:noWrap/>
            <w:vAlign w:val="bottom"/>
            <w:hideMark/>
          </w:tcPr>
          <w:p w14:paraId="4368978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318 </w:t>
            </w:r>
          </w:p>
        </w:tc>
        <w:tc>
          <w:tcPr>
            <w:tcW w:w="567" w:type="dxa"/>
            <w:tcBorders>
              <w:top w:val="nil"/>
              <w:left w:val="nil"/>
              <w:bottom w:val="nil"/>
              <w:right w:val="nil"/>
            </w:tcBorders>
            <w:shd w:val="clear" w:color="auto" w:fill="auto"/>
            <w:noWrap/>
            <w:vAlign w:val="bottom"/>
            <w:hideMark/>
          </w:tcPr>
          <w:p w14:paraId="1E8AE38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317 </w:t>
            </w:r>
          </w:p>
        </w:tc>
        <w:tc>
          <w:tcPr>
            <w:tcW w:w="709" w:type="dxa"/>
            <w:tcBorders>
              <w:top w:val="nil"/>
              <w:left w:val="nil"/>
              <w:bottom w:val="nil"/>
              <w:right w:val="nil"/>
            </w:tcBorders>
            <w:shd w:val="clear" w:color="auto" w:fill="auto"/>
            <w:noWrap/>
            <w:vAlign w:val="bottom"/>
            <w:hideMark/>
          </w:tcPr>
          <w:p w14:paraId="51485E3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570 </w:t>
            </w:r>
          </w:p>
        </w:tc>
        <w:tc>
          <w:tcPr>
            <w:tcW w:w="709" w:type="dxa"/>
            <w:tcBorders>
              <w:top w:val="nil"/>
              <w:left w:val="nil"/>
              <w:bottom w:val="nil"/>
              <w:right w:val="nil"/>
            </w:tcBorders>
            <w:shd w:val="clear" w:color="auto" w:fill="auto"/>
            <w:noWrap/>
            <w:vAlign w:val="bottom"/>
            <w:hideMark/>
          </w:tcPr>
          <w:p w14:paraId="6052E3C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642 </w:t>
            </w:r>
          </w:p>
        </w:tc>
        <w:tc>
          <w:tcPr>
            <w:tcW w:w="567" w:type="dxa"/>
            <w:tcBorders>
              <w:top w:val="nil"/>
              <w:left w:val="nil"/>
              <w:bottom w:val="nil"/>
              <w:right w:val="nil"/>
            </w:tcBorders>
            <w:shd w:val="clear" w:color="auto" w:fill="auto"/>
            <w:noWrap/>
            <w:vAlign w:val="bottom"/>
            <w:hideMark/>
          </w:tcPr>
          <w:p w14:paraId="66F84E6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118 </w:t>
            </w:r>
          </w:p>
        </w:tc>
        <w:tc>
          <w:tcPr>
            <w:tcW w:w="850" w:type="dxa"/>
            <w:tcBorders>
              <w:top w:val="nil"/>
              <w:left w:val="nil"/>
              <w:bottom w:val="nil"/>
              <w:right w:val="single" w:sz="4" w:space="0" w:color="auto"/>
            </w:tcBorders>
            <w:shd w:val="clear" w:color="auto" w:fill="auto"/>
            <w:noWrap/>
            <w:vAlign w:val="bottom"/>
            <w:hideMark/>
          </w:tcPr>
          <w:p w14:paraId="5EE4F02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 </w:t>
            </w:r>
          </w:p>
        </w:tc>
      </w:tr>
      <w:tr w:rsidR="00B82A87" w:rsidRPr="00390716" w14:paraId="1DDE442A"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76360B9B" w14:textId="77777777" w:rsidR="00B82A87" w:rsidRPr="00390716" w:rsidRDefault="00B82A87" w:rsidP="00B82A87">
            <w:pPr>
              <w:spacing w:after="0"/>
              <w:rPr>
                <w:b/>
                <w:bCs/>
                <w:sz w:val="16"/>
                <w:szCs w:val="16"/>
                <w:lang w:eastAsia="sv-SE"/>
              </w:rPr>
            </w:pPr>
            <w:r w:rsidRPr="00390716">
              <w:rPr>
                <w:b/>
                <w:bCs/>
                <w:sz w:val="16"/>
                <w:szCs w:val="16"/>
                <w:lang w:eastAsia="sv-SE"/>
              </w:rPr>
              <w:t>2014</w:t>
            </w:r>
          </w:p>
        </w:tc>
        <w:tc>
          <w:tcPr>
            <w:tcW w:w="582" w:type="dxa"/>
            <w:tcBorders>
              <w:top w:val="nil"/>
              <w:left w:val="nil"/>
              <w:bottom w:val="nil"/>
              <w:right w:val="nil"/>
            </w:tcBorders>
            <w:shd w:val="clear" w:color="auto" w:fill="auto"/>
            <w:noWrap/>
            <w:vAlign w:val="bottom"/>
            <w:hideMark/>
          </w:tcPr>
          <w:p w14:paraId="126842E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7 633 </w:t>
            </w:r>
          </w:p>
        </w:tc>
        <w:tc>
          <w:tcPr>
            <w:tcW w:w="581" w:type="dxa"/>
            <w:tcBorders>
              <w:top w:val="nil"/>
              <w:left w:val="nil"/>
              <w:bottom w:val="nil"/>
              <w:right w:val="nil"/>
            </w:tcBorders>
            <w:shd w:val="clear" w:color="auto" w:fill="auto"/>
            <w:noWrap/>
            <w:vAlign w:val="bottom"/>
            <w:hideMark/>
          </w:tcPr>
          <w:p w14:paraId="44DA781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904 </w:t>
            </w:r>
          </w:p>
        </w:tc>
        <w:tc>
          <w:tcPr>
            <w:tcW w:w="567" w:type="dxa"/>
            <w:tcBorders>
              <w:top w:val="nil"/>
              <w:left w:val="nil"/>
              <w:bottom w:val="nil"/>
              <w:right w:val="nil"/>
            </w:tcBorders>
            <w:shd w:val="clear" w:color="auto" w:fill="auto"/>
            <w:noWrap/>
            <w:vAlign w:val="bottom"/>
            <w:hideMark/>
          </w:tcPr>
          <w:p w14:paraId="0C3E201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979 </w:t>
            </w:r>
          </w:p>
        </w:tc>
        <w:tc>
          <w:tcPr>
            <w:tcW w:w="709" w:type="dxa"/>
            <w:tcBorders>
              <w:top w:val="nil"/>
              <w:left w:val="nil"/>
              <w:bottom w:val="nil"/>
              <w:right w:val="nil"/>
            </w:tcBorders>
            <w:shd w:val="clear" w:color="auto" w:fill="auto"/>
            <w:noWrap/>
            <w:vAlign w:val="bottom"/>
            <w:hideMark/>
          </w:tcPr>
          <w:p w14:paraId="4660DC8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2 190 </w:t>
            </w:r>
          </w:p>
        </w:tc>
        <w:tc>
          <w:tcPr>
            <w:tcW w:w="709" w:type="dxa"/>
            <w:tcBorders>
              <w:top w:val="nil"/>
              <w:left w:val="nil"/>
              <w:bottom w:val="nil"/>
              <w:right w:val="nil"/>
            </w:tcBorders>
            <w:shd w:val="clear" w:color="auto" w:fill="auto"/>
            <w:noWrap/>
            <w:vAlign w:val="bottom"/>
            <w:hideMark/>
          </w:tcPr>
          <w:p w14:paraId="0CF820C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2 827 </w:t>
            </w:r>
          </w:p>
        </w:tc>
        <w:tc>
          <w:tcPr>
            <w:tcW w:w="425" w:type="dxa"/>
            <w:tcBorders>
              <w:top w:val="nil"/>
              <w:left w:val="nil"/>
              <w:bottom w:val="nil"/>
              <w:right w:val="nil"/>
            </w:tcBorders>
            <w:shd w:val="clear" w:color="auto" w:fill="auto"/>
            <w:noWrap/>
            <w:vAlign w:val="bottom"/>
            <w:hideMark/>
          </w:tcPr>
          <w:p w14:paraId="260E129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693 </w:t>
            </w:r>
          </w:p>
        </w:tc>
        <w:tc>
          <w:tcPr>
            <w:tcW w:w="850" w:type="dxa"/>
            <w:tcBorders>
              <w:top w:val="nil"/>
              <w:left w:val="nil"/>
              <w:bottom w:val="nil"/>
              <w:right w:val="single" w:sz="4" w:space="0" w:color="auto"/>
            </w:tcBorders>
            <w:shd w:val="clear" w:color="auto" w:fill="auto"/>
            <w:noWrap/>
            <w:vAlign w:val="bottom"/>
            <w:hideMark/>
          </w:tcPr>
          <w:p w14:paraId="04EBE95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40 </w:t>
            </w:r>
          </w:p>
        </w:tc>
        <w:tc>
          <w:tcPr>
            <w:tcW w:w="709" w:type="dxa"/>
            <w:tcBorders>
              <w:top w:val="nil"/>
              <w:left w:val="single" w:sz="4" w:space="0" w:color="auto"/>
              <w:bottom w:val="nil"/>
              <w:right w:val="nil"/>
            </w:tcBorders>
            <w:shd w:val="clear" w:color="auto" w:fill="auto"/>
            <w:noWrap/>
            <w:vAlign w:val="bottom"/>
            <w:hideMark/>
          </w:tcPr>
          <w:p w14:paraId="6963C18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2 034 </w:t>
            </w:r>
          </w:p>
        </w:tc>
        <w:tc>
          <w:tcPr>
            <w:tcW w:w="567" w:type="dxa"/>
            <w:tcBorders>
              <w:top w:val="nil"/>
              <w:left w:val="nil"/>
              <w:bottom w:val="nil"/>
              <w:right w:val="nil"/>
            </w:tcBorders>
            <w:shd w:val="clear" w:color="auto" w:fill="auto"/>
            <w:noWrap/>
            <w:vAlign w:val="bottom"/>
            <w:hideMark/>
          </w:tcPr>
          <w:p w14:paraId="3304AC8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352 </w:t>
            </w:r>
          </w:p>
        </w:tc>
        <w:tc>
          <w:tcPr>
            <w:tcW w:w="567" w:type="dxa"/>
            <w:tcBorders>
              <w:top w:val="nil"/>
              <w:left w:val="nil"/>
              <w:bottom w:val="nil"/>
              <w:right w:val="nil"/>
            </w:tcBorders>
            <w:shd w:val="clear" w:color="auto" w:fill="auto"/>
            <w:noWrap/>
            <w:vAlign w:val="bottom"/>
            <w:hideMark/>
          </w:tcPr>
          <w:p w14:paraId="555C091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357 </w:t>
            </w:r>
          </w:p>
        </w:tc>
        <w:tc>
          <w:tcPr>
            <w:tcW w:w="709" w:type="dxa"/>
            <w:tcBorders>
              <w:top w:val="nil"/>
              <w:left w:val="nil"/>
              <w:bottom w:val="nil"/>
              <w:right w:val="nil"/>
            </w:tcBorders>
            <w:shd w:val="clear" w:color="auto" w:fill="auto"/>
            <w:noWrap/>
            <w:vAlign w:val="bottom"/>
            <w:hideMark/>
          </w:tcPr>
          <w:p w14:paraId="46D4B05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632 </w:t>
            </w:r>
          </w:p>
        </w:tc>
        <w:tc>
          <w:tcPr>
            <w:tcW w:w="709" w:type="dxa"/>
            <w:tcBorders>
              <w:top w:val="nil"/>
              <w:left w:val="nil"/>
              <w:bottom w:val="nil"/>
              <w:right w:val="nil"/>
            </w:tcBorders>
            <w:shd w:val="clear" w:color="auto" w:fill="auto"/>
            <w:noWrap/>
            <w:vAlign w:val="bottom"/>
            <w:hideMark/>
          </w:tcPr>
          <w:p w14:paraId="687DA0F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578 </w:t>
            </w:r>
          </w:p>
        </w:tc>
        <w:tc>
          <w:tcPr>
            <w:tcW w:w="567" w:type="dxa"/>
            <w:tcBorders>
              <w:top w:val="nil"/>
              <w:left w:val="nil"/>
              <w:bottom w:val="nil"/>
              <w:right w:val="nil"/>
            </w:tcBorders>
            <w:shd w:val="clear" w:color="auto" w:fill="auto"/>
            <w:noWrap/>
            <w:vAlign w:val="bottom"/>
            <w:hideMark/>
          </w:tcPr>
          <w:p w14:paraId="3694254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115 </w:t>
            </w:r>
          </w:p>
        </w:tc>
        <w:tc>
          <w:tcPr>
            <w:tcW w:w="850" w:type="dxa"/>
            <w:tcBorders>
              <w:top w:val="nil"/>
              <w:left w:val="nil"/>
              <w:bottom w:val="nil"/>
              <w:right w:val="single" w:sz="4" w:space="0" w:color="auto"/>
            </w:tcBorders>
            <w:shd w:val="clear" w:color="auto" w:fill="auto"/>
            <w:noWrap/>
            <w:vAlign w:val="bottom"/>
            <w:hideMark/>
          </w:tcPr>
          <w:p w14:paraId="6C65F11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38435D63"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72E9C610" w14:textId="77777777" w:rsidR="00B82A87" w:rsidRPr="00390716" w:rsidRDefault="00B82A87" w:rsidP="00B82A87">
            <w:pPr>
              <w:spacing w:after="0"/>
              <w:rPr>
                <w:b/>
                <w:bCs/>
                <w:sz w:val="16"/>
                <w:szCs w:val="16"/>
                <w:lang w:eastAsia="sv-SE"/>
              </w:rPr>
            </w:pPr>
            <w:r w:rsidRPr="00390716">
              <w:rPr>
                <w:b/>
                <w:bCs/>
                <w:sz w:val="16"/>
                <w:szCs w:val="16"/>
                <w:lang w:eastAsia="sv-SE"/>
              </w:rPr>
              <w:t>2013</w:t>
            </w:r>
          </w:p>
        </w:tc>
        <w:tc>
          <w:tcPr>
            <w:tcW w:w="582" w:type="dxa"/>
            <w:tcBorders>
              <w:top w:val="nil"/>
              <w:left w:val="nil"/>
              <w:bottom w:val="nil"/>
              <w:right w:val="nil"/>
            </w:tcBorders>
            <w:shd w:val="clear" w:color="auto" w:fill="auto"/>
            <w:noWrap/>
            <w:vAlign w:val="bottom"/>
            <w:hideMark/>
          </w:tcPr>
          <w:p w14:paraId="0D60469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7 666 </w:t>
            </w:r>
          </w:p>
        </w:tc>
        <w:tc>
          <w:tcPr>
            <w:tcW w:w="581" w:type="dxa"/>
            <w:tcBorders>
              <w:top w:val="nil"/>
              <w:left w:val="nil"/>
              <w:bottom w:val="nil"/>
              <w:right w:val="nil"/>
            </w:tcBorders>
            <w:shd w:val="clear" w:color="auto" w:fill="auto"/>
            <w:noWrap/>
            <w:vAlign w:val="bottom"/>
            <w:hideMark/>
          </w:tcPr>
          <w:p w14:paraId="41816646"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850 </w:t>
            </w:r>
          </w:p>
        </w:tc>
        <w:tc>
          <w:tcPr>
            <w:tcW w:w="567" w:type="dxa"/>
            <w:tcBorders>
              <w:top w:val="nil"/>
              <w:left w:val="nil"/>
              <w:bottom w:val="nil"/>
              <w:right w:val="nil"/>
            </w:tcBorders>
            <w:shd w:val="clear" w:color="auto" w:fill="auto"/>
            <w:noWrap/>
            <w:vAlign w:val="bottom"/>
            <w:hideMark/>
          </w:tcPr>
          <w:p w14:paraId="1C3D6D9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1 030 </w:t>
            </w:r>
          </w:p>
        </w:tc>
        <w:tc>
          <w:tcPr>
            <w:tcW w:w="709" w:type="dxa"/>
            <w:tcBorders>
              <w:top w:val="nil"/>
              <w:left w:val="nil"/>
              <w:bottom w:val="nil"/>
              <w:right w:val="nil"/>
            </w:tcBorders>
            <w:shd w:val="clear" w:color="auto" w:fill="auto"/>
            <w:noWrap/>
            <w:vAlign w:val="bottom"/>
            <w:hideMark/>
          </w:tcPr>
          <w:p w14:paraId="7BA1EB6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2 149 </w:t>
            </w:r>
          </w:p>
        </w:tc>
        <w:tc>
          <w:tcPr>
            <w:tcW w:w="709" w:type="dxa"/>
            <w:tcBorders>
              <w:top w:val="nil"/>
              <w:left w:val="nil"/>
              <w:bottom w:val="nil"/>
              <w:right w:val="nil"/>
            </w:tcBorders>
            <w:shd w:val="clear" w:color="auto" w:fill="auto"/>
            <w:noWrap/>
            <w:vAlign w:val="bottom"/>
            <w:hideMark/>
          </w:tcPr>
          <w:p w14:paraId="0DCFEAE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2 808 </w:t>
            </w:r>
          </w:p>
        </w:tc>
        <w:tc>
          <w:tcPr>
            <w:tcW w:w="425" w:type="dxa"/>
            <w:tcBorders>
              <w:top w:val="nil"/>
              <w:left w:val="nil"/>
              <w:bottom w:val="nil"/>
              <w:right w:val="nil"/>
            </w:tcBorders>
            <w:shd w:val="clear" w:color="auto" w:fill="auto"/>
            <w:noWrap/>
            <w:vAlign w:val="bottom"/>
            <w:hideMark/>
          </w:tcPr>
          <w:p w14:paraId="7C73E47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747 </w:t>
            </w:r>
          </w:p>
        </w:tc>
        <w:tc>
          <w:tcPr>
            <w:tcW w:w="850" w:type="dxa"/>
            <w:tcBorders>
              <w:top w:val="nil"/>
              <w:left w:val="nil"/>
              <w:bottom w:val="nil"/>
              <w:right w:val="single" w:sz="4" w:space="0" w:color="auto"/>
            </w:tcBorders>
            <w:shd w:val="clear" w:color="auto" w:fill="auto"/>
            <w:noWrap/>
            <w:vAlign w:val="bottom"/>
            <w:hideMark/>
          </w:tcPr>
          <w:p w14:paraId="051020F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82 </w:t>
            </w:r>
          </w:p>
        </w:tc>
        <w:tc>
          <w:tcPr>
            <w:tcW w:w="709" w:type="dxa"/>
            <w:tcBorders>
              <w:top w:val="nil"/>
              <w:left w:val="single" w:sz="4" w:space="0" w:color="auto"/>
              <w:bottom w:val="nil"/>
              <w:right w:val="nil"/>
            </w:tcBorders>
            <w:shd w:val="clear" w:color="auto" w:fill="auto"/>
            <w:noWrap/>
            <w:vAlign w:val="bottom"/>
            <w:hideMark/>
          </w:tcPr>
          <w:p w14:paraId="56CE647F"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2 176 </w:t>
            </w:r>
          </w:p>
        </w:tc>
        <w:tc>
          <w:tcPr>
            <w:tcW w:w="567" w:type="dxa"/>
            <w:tcBorders>
              <w:top w:val="nil"/>
              <w:left w:val="nil"/>
              <w:bottom w:val="nil"/>
              <w:right w:val="nil"/>
            </w:tcBorders>
            <w:shd w:val="clear" w:color="auto" w:fill="auto"/>
            <w:noWrap/>
            <w:vAlign w:val="bottom"/>
            <w:hideMark/>
          </w:tcPr>
          <w:p w14:paraId="46F24D2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317 </w:t>
            </w:r>
          </w:p>
        </w:tc>
        <w:tc>
          <w:tcPr>
            <w:tcW w:w="567" w:type="dxa"/>
            <w:tcBorders>
              <w:top w:val="nil"/>
              <w:left w:val="nil"/>
              <w:bottom w:val="nil"/>
              <w:right w:val="nil"/>
            </w:tcBorders>
            <w:shd w:val="clear" w:color="auto" w:fill="auto"/>
            <w:noWrap/>
            <w:vAlign w:val="bottom"/>
            <w:hideMark/>
          </w:tcPr>
          <w:p w14:paraId="5885C187"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367 </w:t>
            </w:r>
          </w:p>
        </w:tc>
        <w:tc>
          <w:tcPr>
            <w:tcW w:w="709" w:type="dxa"/>
            <w:tcBorders>
              <w:top w:val="nil"/>
              <w:left w:val="nil"/>
              <w:bottom w:val="nil"/>
              <w:right w:val="nil"/>
            </w:tcBorders>
            <w:shd w:val="clear" w:color="auto" w:fill="auto"/>
            <w:noWrap/>
            <w:vAlign w:val="bottom"/>
            <w:hideMark/>
          </w:tcPr>
          <w:p w14:paraId="1E5E5061"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646 </w:t>
            </w:r>
          </w:p>
        </w:tc>
        <w:tc>
          <w:tcPr>
            <w:tcW w:w="709" w:type="dxa"/>
            <w:tcBorders>
              <w:top w:val="nil"/>
              <w:left w:val="nil"/>
              <w:bottom w:val="nil"/>
              <w:right w:val="nil"/>
            </w:tcBorders>
            <w:shd w:val="clear" w:color="auto" w:fill="auto"/>
            <w:noWrap/>
            <w:vAlign w:val="bottom"/>
            <w:hideMark/>
          </w:tcPr>
          <w:p w14:paraId="233E682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684 </w:t>
            </w:r>
          </w:p>
        </w:tc>
        <w:tc>
          <w:tcPr>
            <w:tcW w:w="567" w:type="dxa"/>
            <w:tcBorders>
              <w:top w:val="nil"/>
              <w:left w:val="nil"/>
              <w:bottom w:val="nil"/>
              <w:right w:val="nil"/>
            </w:tcBorders>
            <w:shd w:val="clear" w:color="auto" w:fill="auto"/>
            <w:noWrap/>
            <w:vAlign w:val="bottom"/>
            <w:hideMark/>
          </w:tcPr>
          <w:p w14:paraId="2C2DEAD2"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162 </w:t>
            </w:r>
          </w:p>
        </w:tc>
        <w:tc>
          <w:tcPr>
            <w:tcW w:w="850" w:type="dxa"/>
            <w:tcBorders>
              <w:top w:val="nil"/>
              <w:left w:val="nil"/>
              <w:bottom w:val="nil"/>
              <w:right w:val="single" w:sz="4" w:space="0" w:color="auto"/>
            </w:tcBorders>
            <w:shd w:val="clear" w:color="auto" w:fill="auto"/>
            <w:noWrap/>
            <w:vAlign w:val="bottom"/>
            <w:hideMark/>
          </w:tcPr>
          <w:p w14:paraId="7896478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5130E629" w14:textId="77777777" w:rsidTr="00CA5740">
        <w:trPr>
          <w:trHeight w:val="234"/>
        </w:trPr>
        <w:tc>
          <w:tcPr>
            <w:tcW w:w="538" w:type="dxa"/>
            <w:tcBorders>
              <w:top w:val="nil"/>
              <w:left w:val="single" w:sz="4" w:space="0" w:color="auto"/>
              <w:bottom w:val="nil"/>
              <w:right w:val="nil"/>
            </w:tcBorders>
            <w:shd w:val="clear" w:color="auto" w:fill="auto"/>
            <w:noWrap/>
            <w:vAlign w:val="bottom"/>
            <w:hideMark/>
          </w:tcPr>
          <w:p w14:paraId="0B627A28" w14:textId="77777777" w:rsidR="00B82A87" w:rsidRPr="00390716" w:rsidRDefault="00B82A87" w:rsidP="00B82A87">
            <w:pPr>
              <w:spacing w:after="0"/>
              <w:rPr>
                <w:b/>
                <w:bCs/>
                <w:sz w:val="16"/>
                <w:szCs w:val="16"/>
                <w:lang w:eastAsia="sv-SE"/>
              </w:rPr>
            </w:pPr>
            <w:r w:rsidRPr="00390716">
              <w:rPr>
                <w:b/>
                <w:bCs/>
                <w:sz w:val="16"/>
                <w:szCs w:val="16"/>
                <w:lang w:eastAsia="sv-SE"/>
              </w:rPr>
              <w:t>2012</w:t>
            </w:r>
          </w:p>
        </w:tc>
        <w:tc>
          <w:tcPr>
            <w:tcW w:w="582" w:type="dxa"/>
            <w:tcBorders>
              <w:top w:val="nil"/>
              <w:left w:val="nil"/>
              <w:bottom w:val="nil"/>
              <w:right w:val="nil"/>
            </w:tcBorders>
            <w:shd w:val="clear" w:color="auto" w:fill="auto"/>
            <w:noWrap/>
            <w:vAlign w:val="bottom"/>
            <w:hideMark/>
          </w:tcPr>
          <w:p w14:paraId="5BF5062E"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8 420 </w:t>
            </w:r>
          </w:p>
        </w:tc>
        <w:tc>
          <w:tcPr>
            <w:tcW w:w="581" w:type="dxa"/>
            <w:tcBorders>
              <w:top w:val="nil"/>
              <w:left w:val="nil"/>
              <w:bottom w:val="nil"/>
              <w:right w:val="nil"/>
            </w:tcBorders>
            <w:shd w:val="clear" w:color="auto" w:fill="auto"/>
            <w:noWrap/>
            <w:vAlign w:val="bottom"/>
            <w:hideMark/>
          </w:tcPr>
          <w:p w14:paraId="61FAEEA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982 </w:t>
            </w:r>
          </w:p>
        </w:tc>
        <w:tc>
          <w:tcPr>
            <w:tcW w:w="567" w:type="dxa"/>
            <w:tcBorders>
              <w:top w:val="nil"/>
              <w:left w:val="nil"/>
              <w:bottom w:val="nil"/>
              <w:right w:val="nil"/>
            </w:tcBorders>
            <w:shd w:val="clear" w:color="auto" w:fill="auto"/>
            <w:noWrap/>
            <w:vAlign w:val="bottom"/>
            <w:hideMark/>
          </w:tcPr>
          <w:p w14:paraId="72A22B4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1 142 </w:t>
            </w:r>
          </w:p>
        </w:tc>
        <w:tc>
          <w:tcPr>
            <w:tcW w:w="709" w:type="dxa"/>
            <w:tcBorders>
              <w:top w:val="nil"/>
              <w:left w:val="nil"/>
              <w:bottom w:val="nil"/>
              <w:right w:val="nil"/>
            </w:tcBorders>
            <w:shd w:val="clear" w:color="auto" w:fill="auto"/>
            <w:noWrap/>
            <w:vAlign w:val="bottom"/>
            <w:hideMark/>
          </w:tcPr>
          <w:p w14:paraId="5262F585"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2 371 </w:t>
            </w:r>
          </w:p>
        </w:tc>
        <w:tc>
          <w:tcPr>
            <w:tcW w:w="709" w:type="dxa"/>
            <w:tcBorders>
              <w:top w:val="nil"/>
              <w:left w:val="nil"/>
              <w:bottom w:val="nil"/>
              <w:right w:val="nil"/>
            </w:tcBorders>
            <w:shd w:val="clear" w:color="auto" w:fill="auto"/>
            <w:noWrap/>
            <w:vAlign w:val="bottom"/>
            <w:hideMark/>
          </w:tcPr>
          <w:p w14:paraId="3971C81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3 081 </w:t>
            </w:r>
          </w:p>
        </w:tc>
        <w:tc>
          <w:tcPr>
            <w:tcW w:w="425" w:type="dxa"/>
            <w:tcBorders>
              <w:top w:val="nil"/>
              <w:left w:val="nil"/>
              <w:bottom w:val="nil"/>
              <w:right w:val="nil"/>
            </w:tcBorders>
            <w:shd w:val="clear" w:color="auto" w:fill="auto"/>
            <w:noWrap/>
            <w:vAlign w:val="bottom"/>
            <w:hideMark/>
          </w:tcPr>
          <w:p w14:paraId="5D169703"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791 </w:t>
            </w:r>
          </w:p>
        </w:tc>
        <w:tc>
          <w:tcPr>
            <w:tcW w:w="850" w:type="dxa"/>
            <w:tcBorders>
              <w:top w:val="nil"/>
              <w:left w:val="nil"/>
              <w:bottom w:val="nil"/>
              <w:right w:val="single" w:sz="4" w:space="0" w:color="auto"/>
            </w:tcBorders>
            <w:shd w:val="clear" w:color="auto" w:fill="auto"/>
            <w:noWrap/>
            <w:vAlign w:val="bottom"/>
            <w:hideMark/>
          </w:tcPr>
          <w:p w14:paraId="46AC3AD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53 </w:t>
            </w:r>
          </w:p>
        </w:tc>
        <w:tc>
          <w:tcPr>
            <w:tcW w:w="709" w:type="dxa"/>
            <w:tcBorders>
              <w:top w:val="nil"/>
              <w:left w:val="single" w:sz="4" w:space="0" w:color="auto"/>
              <w:bottom w:val="nil"/>
              <w:right w:val="nil"/>
            </w:tcBorders>
            <w:shd w:val="clear" w:color="auto" w:fill="auto"/>
            <w:noWrap/>
            <w:vAlign w:val="bottom"/>
            <w:hideMark/>
          </w:tcPr>
          <w:p w14:paraId="5859068B"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2 414 </w:t>
            </w:r>
          </w:p>
        </w:tc>
        <w:tc>
          <w:tcPr>
            <w:tcW w:w="567" w:type="dxa"/>
            <w:tcBorders>
              <w:top w:val="nil"/>
              <w:left w:val="nil"/>
              <w:bottom w:val="nil"/>
              <w:right w:val="nil"/>
            </w:tcBorders>
            <w:shd w:val="clear" w:color="auto" w:fill="auto"/>
            <w:noWrap/>
            <w:vAlign w:val="bottom"/>
            <w:hideMark/>
          </w:tcPr>
          <w:p w14:paraId="6A5CD930"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430 </w:t>
            </w:r>
          </w:p>
        </w:tc>
        <w:tc>
          <w:tcPr>
            <w:tcW w:w="567" w:type="dxa"/>
            <w:tcBorders>
              <w:top w:val="nil"/>
              <w:left w:val="nil"/>
              <w:bottom w:val="nil"/>
              <w:right w:val="nil"/>
            </w:tcBorders>
            <w:shd w:val="clear" w:color="auto" w:fill="auto"/>
            <w:noWrap/>
            <w:vAlign w:val="bottom"/>
            <w:hideMark/>
          </w:tcPr>
          <w:p w14:paraId="0704E659"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412 </w:t>
            </w:r>
          </w:p>
        </w:tc>
        <w:tc>
          <w:tcPr>
            <w:tcW w:w="709" w:type="dxa"/>
            <w:tcBorders>
              <w:top w:val="nil"/>
              <w:left w:val="nil"/>
              <w:bottom w:val="nil"/>
              <w:right w:val="nil"/>
            </w:tcBorders>
            <w:shd w:val="clear" w:color="auto" w:fill="auto"/>
            <w:noWrap/>
            <w:vAlign w:val="bottom"/>
            <w:hideMark/>
          </w:tcPr>
          <w:p w14:paraId="6205AAF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720 </w:t>
            </w:r>
          </w:p>
        </w:tc>
        <w:tc>
          <w:tcPr>
            <w:tcW w:w="709" w:type="dxa"/>
            <w:tcBorders>
              <w:top w:val="nil"/>
              <w:left w:val="nil"/>
              <w:bottom w:val="nil"/>
              <w:right w:val="nil"/>
            </w:tcBorders>
            <w:shd w:val="clear" w:color="auto" w:fill="auto"/>
            <w:noWrap/>
            <w:vAlign w:val="bottom"/>
            <w:hideMark/>
          </w:tcPr>
          <w:p w14:paraId="0E7D90C4"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693 </w:t>
            </w:r>
          </w:p>
        </w:tc>
        <w:tc>
          <w:tcPr>
            <w:tcW w:w="567" w:type="dxa"/>
            <w:tcBorders>
              <w:top w:val="nil"/>
              <w:left w:val="nil"/>
              <w:bottom w:val="nil"/>
              <w:right w:val="nil"/>
            </w:tcBorders>
            <w:shd w:val="clear" w:color="auto" w:fill="auto"/>
            <w:noWrap/>
            <w:vAlign w:val="bottom"/>
            <w:hideMark/>
          </w:tcPr>
          <w:p w14:paraId="0227756A"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159 </w:t>
            </w:r>
          </w:p>
        </w:tc>
        <w:tc>
          <w:tcPr>
            <w:tcW w:w="850" w:type="dxa"/>
            <w:tcBorders>
              <w:top w:val="nil"/>
              <w:left w:val="nil"/>
              <w:bottom w:val="nil"/>
              <w:right w:val="single" w:sz="4" w:space="0" w:color="auto"/>
            </w:tcBorders>
            <w:shd w:val="clear" w:color="auto" w:fill="auto"/>
            <w:noWrap/>
            <w:vAlign w:val="bottom"/>
            <w:hideMark/>
          </w:tcPr>
          <w:p w14:paraId="3ED01E8D" w14:textId="77777777" w:rsidR="00B82A87" w:rsidRPr="00390716" w:rsidRDefault="00B82A87" w:rsidP="00B82A87">
            <w:pPr>
              <w:spacing w:after="0"/>
              <w:jc w:val="right"/>
              <w:rPr>
                <w:bCs/>
                <w:sz w:val="16"/>
                <w:szCs w:val="16"/>
                <w:lang w:eastAsia="sv-SE"/>
              </w:rPr>
            </w:pPr>
            <w:r w:rsidRPr="00390716">
              <w:rPr>
                <w:bCs/>
                <w:sz w:val="16"/>
                <w:szCs w:val="16"/>
                <w:lang w:eastAsia="sv-SE"/>
              </w:rPr>
              <w:t xml:space="preserve">- </w:t>
            </w:r>
          </w:p>
        </w:tc>
      </w:tr>
      <w:tr w:rsidR="00B82A87" w:rsidRPr="00390716" w14:paraId="49419F97" w14:textId="77777777" w:rsidTr="00CA5740">
        <w:trPr>
          <w:trHeight w:val="234"/>
        </w:trPr>
        <w:tc>
          <w:tcPr>
            <w:tcW w:w="538" w:type="dxa"/>
            <w:tcBorders>
              <w:top w:val="nil"/>
              <w:left w:val="single" w:sz="4" w:space="0" w:color="auto"/>
              <w:bottom w:val="single" w:sz="4" w:space="0" w:color="auto"/>
              <w:right w:val="nil"/>
            </w:tcBorders>
            <w:shd w:val="clear" w:color="auto" w:fill="auto"/>
            <w:noWrap/>
            <w:vAlign w:val="bottom"/>
            <w:hideMark/>
          </w:tcPr>
          <w:p w14:paraId="5BFA82B1" w14:textId="77777777" w:rsidR="00B82A87" w:rsidRPr="00390716" w:rsidRDefault="00B82A87" w:rsidP="00B82A87">
            <w:pPr>
              <w:spacing w:after="0"/>
              <w:rPr>
                <w:b/>
                <w:bCs/>
                <w:sz w:val="16"/>
                <w:szCs w:val="16"/>
                <w:lang w:eastAsia="sv-SE"/>
              </w:rPr>
            </w:pPr>
            <w:r w:rsidRPr="00390716">
              <w:rPr>
                <w:b/>
                <w:bCs/>
                <w:sz w:val="16"/>
                <w:szCs w:val="16"/>
                <w:lang w:eastAsia="sv-SE"/>
              </w:rPr>
              <w:t> </w:t>
            </w:r>
          </w:p>
        </w:tc>
        <w:tc>
          <w:tcPr>
            <w:tcW w:w="582" w:type="dxa"/>
            <w:tcBorders>
              <w:top w:val="nil"/>
              <w:left w:val="nil"/>
              <w:bottom w:val="single" w:sz="4" w:space="0" w:color="auto"/>
              <w:right w:val="nil"/>
            </w:tcBorders>
            <w:shd w:val="clear" w:color="auto" w:fill="auto"/>
            <w:noWrap/>
            <w:vAlign w:val="bottom"/>
            <w:hideMark/>
          </w:tcPr>
          <w:p w14:paraId="3474AB4D"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81" w:type="dxa"/>
            <w:tcBorders>
              <w:top w:val="nil"/>
              <w:left w:val="nil"/>
              <w:bottom w:val="single" w:sz="4" w:space="0" w:color="auto"/>
              <w:right w:val="nil"/>
            </w:tcBorders>
            <w:shd w:val="clear" w:color="auto" w:fill="auto"/>
            <w:noWrap/>
            <w:vAlign w:val="bottom"/>
            <w:hideMark/>
          </w:tcPr>
          <w:p w14:paraId="7ADC6B22"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nil"/>
              <w:left w:val="nil"/>
              <w:bottom w:val="single" w:sz="4" w:space="0" w:color="auto"/>
              <w:right w:val="nil"/>
            </w:tcBorders>
            <w:shd w:val="clear" w:color="auto" w:fill="auto"/>
            <w:noWrap/>
            <w:vAlign w:val="bottom"/>
            <w:hideMark/>
          </w:tcPr>
          <w:p w14:paraId="7506E019"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nil"/>
              <w:left w:val="nil"/>
              <w:bottom w:val="single" w:sz="4" w:space="0" w:color="auto"/>
              <w:right w:val="nil"/>
            </w:tcBorders>
            <w:shd w:val="clear" w:color="auto" w:fill="auto"/>
            <w:noWrap/>
            <w:vAlign w:val="bottom"/>
            <w:hideMark/>
          </w:tcPr>
          <w:p w14:paraId="23D01CBD"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nil"/>
              <w:left w:val="nil"/>
              <w:bottom w:val="single" w:sz="4" w:space="0" w:color="auto"/>
              <w:right w:val="nil"/>
            </w:tcBorders>
            <w:shd w:val="clear" w:color="auto" w:fill="auto"/>
            <w:noWrap/>
            <w:vAlign w:val="bottom"/>
            <w:hideMark/>
          </w:tcPr>
          <w:p w14:paraId="01EB49AB"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425" w:type="dxa"/>
            <w:tcBorders>
              <w:top w:val="nil"/>
              <w:left w:val="nil"/>
              <w:bottom w:val="single" w:sz="4" w:space="0" w:color="auto"/>
              <w:right w:val="nil"/>
            </w:tcBorders>
            <w:shd w:val="clear" w:color="auto" w:fill="auto"/>
            <w:noWrap/>
            <w:vAlign w:val="bottom"/>
            <w:hideMark/>
          </w:tcPr>
          <w:p w14:paraId="3A75D1C7"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850" w:type="dxa"/>
            <w:tcBorders>
              <w:top w:val="nil"/>
              <w:left w:val="nil"/>
              <w:bottom w:val="single" w:sz="4" w:space="0" w:color="auto"/>
              <w:right w:val="single" w:sz="4" w:space="0" w:color="auto"/>
            </w:tcBorders>
            <w:shd w:val="clear" w:color="auto" w:fill="auto"/>
            <w:noWrap/>
            <w:vAlign w:val="bottom"/>
            <w:hideMark/>
          </w:tcPr>
          <w:p w14:paraId="54FDA30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nil"/>
              <w:left w:val="single" w:sz="4" w:space="0" w:color="auto"/>
              <w:bottom w:val="single" w:sz="4" w:space="0" w:color="auto"/>
              <w:right w:val="nil"/>
            </w:tcBorders>
            <w:shd w:val="clear" w:color="auto" w:fill="auto"/>
            <w:noWrap/>
            <w:vAlign w:val="bottom"/>
            <w:hideMark/>
          </w:tcPr>
          <w:p w14:paraId="216404F5"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nil"/>
              <w:left w:val="nil"/>
              <w:bottom w:val="single" w:sz="4" w:space="0" w:color="auto"/>
              <w:right w:val="nil"/>
            </w:tcBorders>
            <w:shd w:val="clear" w:color="auto" w:fill="auto"/>
            <w:noWrap/>
            <w:vAlign w:val="bottom"/>
            <w:hideMark/>
          </w:tcPr>
          <w:p w14:paraId="151EF470"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nil"/>
              <w:left w:val="nil"/>
              <w:bottom w:val="single" w:sz="4" w:space="0" w:color="auto"/>
              <w:right w:val="nil"/>
            </w:tcBorders>
            <w:shd w:val="clear" w:color="auto" w:fill="auto"/>
            <w:noWrap/>
            <w:vAlign w:val="bottom"/>
            <w:hideMark/>
          </w:tcPr>
          <w:p w14:paraId="5F94207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nil"/>
              <w:left w:val="nil"/>
              <w:bottom w:val="single" w:sz="4" w:space="0" w:color="auto"/>
              <w:right w:val="nil"/>
            </w:tcBorders>
            <w:shd w:val="clear" w:color="auto" w:fill="auto"/>
            <w:noWrap/>
            <w:vAlign w:val="bottom"/>
            <w:hideMark/>
          </w:tcPr>
          <w:p w14:paraId="50AE3C69"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709" w:type="dxa"/>
            <w:tcBorders>
              <w:top w:val="nil"/>
              <w:left w:val="nil"/>
              <w:bottom w:val="single" w:sz="4" w:space="0" w:color="auto"/>
              <w:right w:val="nil"/>
            </w:tcBorders>
            <w:shd w:val="clear" w:color="auto" w:fill="auto"/>
            <w:noWrap/>
            <w:vAlign w:val="bottom"/>
            <w:hideMark/>
          </w:tcPr>
          <w:p w14:paraId="4750776A"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567" w:type="dxa"/>
            <w:tcBorders>
              <w:top w:val="nil"/>
              <w:left w:val="nil"/>
              <w:bottom w:val="single" w:sz="4" w:space="0" w:color="auto"/>
              <w:right w:val="nil"/>
            </w:tcBorders>
            <w:shd w:val="clear" w:color="auto" w:fill="auto"/>
            <w:noWrap/>
            <w:vAlign w:val="bottom"/>
            <w:hideMark/>
          </w:tcPr>
          <w:p w14:paraId="7501ED3B"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c>
          <w:tcPr>
            <w:tcW w:w="850" w:type="dxa"/>
            <w:tcBorders>
              <w:top w:val="nil"/>
              <w:left w:val="nil"/>
              <w:bottom w:val="single" w:sz="4" w:space="0" w:color="auto"/>
              <w:right w:val="single" w:sz="4" w:space="0" w:color="auto"/>
            </w:tcBorders>
            <w:shd w:val="clear" w:color="auto" w:fill="auto"/>
            <w:noWrap/>
            <w:vAlign w:val="bottom"/>
            <w:hideMark/>
          </w:tcPr>
          <w:p w14:paraId="65F6D476" w14:textId="77777777" w:rsidR="00B82A87" w:rsidRPr="00390716" w:rsidRDefault="00B82A87" w:rsidP="00B82A87">
            <w:pPr>
              <w:spacing w:after="0"/>
              <w:jc w:val="right"/>
              <w:rPr>
                <w:bCs/>
                <w:sz w:val="16"/>
                <w:szCs w:val="16"/>
                <w:lang w:eastAsia="sv-SE"/>
              </w:rPr>
            </w:pPr>
            <w:r w:rsidRPr="00390716">
              <w:rPr>
                <w:bCs/>
                <w:sz w:val="16"/>
                <w:szCs w:val="16"/>
                <w:lang w:eastAsia="sv-SE"/>
              </w:rPr>
              <w:t> </w:t>
            </w:r>
          </w:p>
        </w:tc>
      </w:tr>
      <w:tr w:rsidR="00B82A87" w:rsidRPr="00390716" w14:paraId="1D566AE3" w14:textId="77777777" w:rsidTr="00CA5740">
        <w:trPr>
          <w:trHeight w:val="265"/>
        </w:trPr>
        <w:tc>
          <w:tcPr>
            <w:tcW w:w="7513" w:type="dxa"/>
            <w:gridSpan w:val="12"/>
            <w:tcBorders>
              <w:top w:val="nil"/>
              <w:left w:val="nil"/>
              <w:bottom w:val="nil"/>
              <w:right w:val="nil"/>
            </w:tcBorders>
            <w:shd w:val="clear" w:color="auto" w:fill="auto"/>
            <w:noWrap/>
            <w:hideMark/>
          </w:tcPr>
          <w:p w14:paraId="75942CD5" w14:textId="44C0147B" w:rsidR="00B82A87" w:rsidRPr="00390716" w:rsidRDefault="00B82A87" w:rsidP="00B82A87">
            <w:pPr>
              <w:spacing w:after="0"/>
              <w:rPr>
                <w:bCs/>
                <w:sz w:val="16"/>
                <w:szCs w:val="16"/>
                <w:lang w:eastAsia="sv-SE"/>
              </w:rPr>
            </w:pPr>
            <w:r w:rsidRPr="00390716">
              <w:rPr>
                <w:bCs/>
                <w:sz w:val="16"/>
                <w:szCs w:val="16"/>
                <w:lang w:eastAsia="sv-SE"/>
              </w:rPr>
              <w:t>* The same person may be counted several times, one time for each offence presented in the table.</w:t>
            </w:r>
          </w:p>
        </w:tc>
        <w:tc>
          <w:tcPr>
            <w:tcW w:w="709" w:type="dxa"/>
            <w:tcBorders>
              <w:top w:val="nil"/>
              <w:left w:val="nil"/>
              <w:bottom w:val="nil"/>
              <w:right w:val="nil"/>
            </w:tcBorders>
            <w:shd w:val="clear" w:color="auto" w:fill="auto"/>
            <w:noWrap/>
            <w:vAlign w:val="bottom"/>
            <w:hideMark/>
          </w:tcPr>
          <w:p w14:paraId="5088E46F" w14:textId="77777777" w:rsidR="00B82A87" w:rsidRPr="00390716" w:rsidRDefault="00B82A87" w:rsidP="00B82A87">
            <w:pPr>
              <w:spacing w:after="0"/>
              <w:rPr>
                <w:bCs/>
                <w:sz w:val="16"/>
                <w:szCs w:val="16"/>
                <w:lang w:eastAsia="sv-SE"/>
              </w:rPr>
            </w:pPr>
          </w:p>
        </w:tc>
        <w:tc>
          <w:tcPr>
            <w:tcW w:w="567" w:type="dxa"/>
            <w:tcBorders>
              <w:top w:val="nil"/>
              <w:left w:val="nil"/>
              <w:bottom w:val="nil"/>
              <w:right w:val="nil"/>
            </w:tcBorders>
            <w:shd w:val="clear" w:color="auto" w:fill="auto"/>
            <w:noWrap/>
            <w:vAlign w:val="bottom"/>
            <w:hideMark/>
          </w:tcPr>
          <w:p w14:paraId="2EB0564F" w14:textId="77777777" w:rsidR="00B82A87" w:rsidRPr="00390716" w:rsidRDefault="00B82A87" w:rsidP="00B82A87">
            <w:pPr>
              <w:spacing w:after="0"/>
              <w:rPr>
                <w:bCs/>
                <w:sz w:val="16"/>
                <w:szCs w:val="16"/>
                <w:lang w:eastAsia="sv-SE"/>
              </w:rPr>
            </w:pPr>
          </w:p>
        </w:tc>
        <w:tc>
          <w:tcPr>
            <w:tcW w:w="850" w:type="dxa"/>
            <w:tcBorders>
              <w:top w:val="nil"/>
              <w:left w:val="nil"/>
              <w:bottom w:val="nil"/>
              <w:right w:val="nil"/>
            </w:tcBorders>
            <w:shd w:val="clear" w:color="auto" w:fill="auto"/>
            <w:noWrap/>
            <w:vAlign w:val="bottom"/>
            <w:hideMark/>
          </w:tcPr>
          <w:p w14:paraId="3DEBE253" w14:textId="77777777" w:rsidR="00B82A87" w:rsidRPr="00390716" w:rsidRDefault="00B82A87" w:rsidP="00B82A87">
            <w:pPr>
              <w:spacing w:after="0"/>
              <w:rPr>
                <w:bCs/>
                <w:sz w:val="16"/>
                <w:szCs w:val="16"/>
                <w:lang w:eastAsia="sv-SE"/>
              </w:rPr>
            </w:pPr>
          </w:p>
        </w:tc>
      </w:tr>
      <w:tr w:rsidR="00B82A87" w:rsidRPr="00390716" w14:paraId="68C27237" w14:textId="77777777" w:rsidTr="00CA5740">
        <w:trPr>
          <w:trHeight w:val="265"/>
        </w:trPr>
        <w:tc>
          <w:tcPr>
            <w:tcW w:w="8789" w:type="dxa"/>
            <w:gridSpan w:val="14"/>
            <w:tcBorders>
              <w:top w:val="nil"/>
              <w:left w:val="nil"/>
              <w:bottom w:val="nil"/>
              <w:right w:val="nil"/>
            </w:tcBorders>
            <w:shd w:val="clear" w:color="auto" w:fill="auto"/>
            <w:noWrap/>
            <w:hideMark/>
          </w:tcPr>
          <w:p w14:paraId="174F4D0D" w14:textId="77777777" w:rsidR="00B82A87" w:rsidRPr="00390716" w:rsidRDefault="00B82A87" w:rsidP="00B82A87">
            <w:pPr>
              <w:spacing w:after="0"/>
              <w:rPr>
                <w:bCs/>
                <w:sz w:val="16"/>
                <w:szCs w:val="16"/>
                <w:lang w:eastAsia="sv-SE"/>
              </w:rPr>
            </w:pPr>
            <w:r w:rsidRPr="00390716">
              <w:rPr>
                <w:bCs/>
                <w:sz w:val="16"/>
                <w:szCs w:val="16"/>
                <w:lang w:eastAsia="sv-SE"/>
              </w:rPr>
              <w:t>** For men and women the figures don't include suspicions regarding infanticide or trafficking in human beings (THB)</w:t>
            </w:r>
          </w:p>
        </w:tc>
        <w:tc>
          <w:tcPr>
            <w:tcW w:w="850" w:type="dxa"/>
            <w:tcBorders>
              <w:top w:val="nil"/>
              <w:left w:val="nil"/>
              <w:bottom w:val="nil"/>
              <w:right w:val="nil"/>
            </w:tcBorders>
            <w:shd w:val="clear" w:color="auto" w:fill="auto"/>
            <w:noWrap/>
            <w:vAlign w:val="bottom"/>
            <w:hideMark/>
          </w:tcPr>
          <w:p w14:paraId="584BA33E" w14:textId="77777777" w:rsidR="00B82A87" w:rsidRPr="00390716" w:rsidRDefault="00B82A87" w:rsidP="00B82A87">
            <w:pPr>
              <w:spacing w:after="0"/>
              <w:rPr>
                <w:bCs/>
                <w:sz w:val="16"/>
                <w:szCs w:val="16"/>
                <w:lang w:eastAsia="sv-SE"/>
              </w:rPr>
            </w:pPr>
          </w:p>
        </w:tc>
      </w:tr>
    </w:tbl>
    <w:p w14:paraId="06A48904" w14:textId="77777777" w:rsidR="007E4568" w:rsidRPr="00390716" w:rsidRDefault="007E4568" w:rsidP="002C6610">
      <w:pPr>
        <w:rPr>
          <w:b/>
          <w:bCs/>
        </w:rPr>
      </w:pPr>
    </w:p>
    <w:p w14:paraId="71291A8B" w14:textId="73A0EEA1" w:rsidR="00635D17" w:rsidRPr="00390716" w:rsidRDefault="00635D17" w:rsidP="00390716">
      <w:pPr>
        <w:spacing w:line="360" w:lineRule="auto"/>
        <w:rPr>
          <w:szCs w:val="24"/>
        </w:rPr>
      </w:pPr>
      <w:r w:rsidRPr="00390716">
        <w:rPr>
          <w:szCs w:val="24"/>
        </w:rPr>
        <w:lastRenderedPageBreak/>
        <w:t>Table 3.1b The rate per 100 000 who were suspected of any of the following crimes 2012-2016: completed murder, manslaughter, assault resulting in death, infanticide, trafficking in human beings, gross violation of integrity, gross violation of a woman’s integrity, rape (including gross rape), and robbery (including gross robbery), and the rate per 100 000 inhabitant who were prosecuted, received fines or waivers of prosecution by the prosecutor for any of the same type of crimes 2012-2016. All attempts to commit the included types of crimes are also included.</w:t>
      </w:r>
    </w:p>
    <w:p w14:paraId="50EC3A42" w14:textId="161E3544" w:rsidR="00635D17" w:rsidRPr="00390716" w:rsidRDefault="00635D17" w:rsidP="00390716">
      <w:pPr>
        <w:spacing w:line="360" w:lineRule="auto"/>
        <w:rPr>
          <w:szCs w:val="24"/>
        </w:rPr>
      </w:pPr>
      <w:r w:rsidRPr="00390716">
        <w:rPr>
          <w:szCs w:val="24"/>
        </w:rPr>
        <w:t xml:space="preserve">Note: The figures for men and women do not include infanticide, trafficking in human beings for secrecy reasons.  </w:t>
      </w:r>
    </w:p>
    <w:tbl>
      <w:tblPr>
        <w:tblW w:w="0" w:type="auto"/>
        <w:tblCellMar>
          <w:left w:w="70" w:type="dxa"/>
          <w:right w:w="70" w:type="dxa"/>
        </w:tblCellMar>
        <w:tblLook w:val="04A0" w:firstRow="1" w:lastRow="0" w:firstColumn="1" w:lastColumn="0" w:noHBand="0" w:noVBand="1"/>
      </w:tblPr>
      <w:tblGrid>
        <w:gridCol w:w="613"/>
        <w:gridCol w:w="607"/>
        <w:gridCol w:w="562"/>
        <w:gridCol w:w="562"/>
        <w:gridCol w:w="610"/>
        <w:gridCol w:w="610"/>
        <w:gridCol w:w="426"/>
        <w:gridCol w:w="808"/>
        <w:gridCol w:w="710"/>
        <w:gridCol w:w="622"/>
        <w:gridCol w:w="612"/>
        <w:gridCol w:w="634"/>
        <w:gridCol w:w="565"/>
        <w:gridCol w:w="471"/>
        <w:gridCol w:w="808"/>
      </w:tblGrid>
      <w:tr w:rsidR="00A31E11" w:rsidRPr="00390716" w14:paraId="3A90B5E1" w14:textId="77777777" w:rsidTr="00FC57B4">
        <w:trPr>
          <w:trHeight w:val="748"/>
        </w:trPr>
        <w:tc>
          <w:tcPr>
            <w:tcW w:w="0" w:type="auto"/>
            <w:tcBorders>
              <w:top w:val="single" w:sz="4" w:space="0" w:color="auto"/>
              <w:left w:val="single" w:sz="4" w:space="0" w:color="auto"/>
              <w:bottom w:val="nil"/>
              <w:right w:val="nil"/>
            </w:tcBorders>
            <w:shd w:val="clear" w:color="auto" w:fill="auto"/>
            <w:noWrap/>
            <w:hideMark/>
          </w:tcPr>
          <w:p w14:paraId="1183E83F" w14:textId="77777777" w:rsidR="00A31E11" w:rsidRPr="00390716" w:rsidRDefault="00A31E11" w:rsidP="00D81FF8">
            <w:pPr>
              <w:spacing w:after="0"/>
              <w:rPr>
                <w:b/>
                <w:bCs/>
                <w:sz w:val="16"/>
                <w:szCs w:val="16"/>
                <w:lang w:eastAsia="sv-SE"/>
              </w:rPr>
            </w:pPr>
            <w:r w:rsidRPr="00390716">
              <w:rPr>
                <w:b/>
                <w:bCs/>
                <w:sz w:val="16"/>
                <w:szCs w:val="16"/>
                <w:lang w:eastAsia="sv-SE"/>
              </w:rPr>
              <w:t> </w:t>
            </w:r>
          </w:p>
        </w:tc>
        <w:tc>
          <w:tcPr>
            <w:tcW w:w="0" w:type="auto"/>
            <w:gridSpan w:val="6"/>
            <w:tcBorders>
              <w:top w:val="single" w:sz="4" w:space="0" w:color="auto"/>
              <w:left w:val="nil"/>
              <w:bottom w:val="nil"/>
              <w:right w:val="nil"/>
            </w:tcBorders>
            <w:shd w:val="clear" w:color="auto" w:fill="auto"/>
            <w:noWrap/>
            <w:hideMark/>
          </w:tcPr>
          <w:p w14:paraId="0C716C71" w14:textId="77777777" w:rsidR="00A31E11" w:rsidRPr="00390716" w:rsidRDefault="00A31E11" w:rsidP="00D81FF8">
            <w:pPr>
              <w:spacing w:after="0"/>
              <w:rPr>
                <w:b/>
                <w:bCs/>
                <w:sz w:val="16"/>
                <w:szCs w:val="16"/>
                <w:lang w:eastAsia="sv-SE"/>
              </w:rPr>
            </w:pPr>
            <w:r w:rsidRPr="00390716">
              <w:rPr>
                <w:b/>
                <w:bCs/>
                <w:sz w:val="16"/>
                <w:szCs w:val="16"/>
                <w:lang w:eastAsia="sv-SE"/>
              </w:rPr>
              <w:t>Persons suspected of offences (per 100 000 inh.)</w:t>
            </w:r>
          </w:p>
          <w:p w14:paraId="7659DD53" w14:textId="77777777" w:rsidR="00A31E11" w:rsidRPr="00390716" w:rsidRDefault="00A31E11" w:rsidP="00D81FF8">
            <w:pPr>
              <w:spacing w:after="0"/>
              <w:rPr>
                <w:b/>
                <w:bCs/>
                <w:sz w:val="16"/>
                <w:szCs w:val="16"/>
                <w:lang w:eastAsia="sv-SE"/>
              </w:rPr>
            </w:pPr>
            <w:r w:rsidRPr="00390716">
              <w:rPr>
                <w:b/>
                <w:bCs/>
                <w:sz w:val="16"/>
                <w:szCs w:val="16"/>
                <w:lang w:eastAsia="sv-SE"/>
              </w:rPr>
              <w:t> </w:t>
            </w:r>
          </w:p>
        </w:tc>
        <w:tc>
          <w:tcPr>
            <w:tcW w:w="0" w:type="auto"/>
            <w:tcBorders>
              <w:top w:val="single" w:sz="4" w:space="0" w:color="auto"/>
              <w:left w:val="nil"/>
              <w:bottom w:val="nil"/>
              <w:right w:val="single" w:sz="4" w:space="0" w:color="auto"/>
            </w:tcBorders>
            <w:shd w:val="clear" w:color="auto" w:fill="auto"/>
            <w:noWrap/>
            <w:hideMark/>
          </w:tcPr>
          <w:p w14:paraId="708CB4C8" w14:textId="77777777" w:rsidR="00A31E11" w:rsidRPr="00390716" w:rsidRDefault="00A31E11" w:rsidP="00D81FF8">
            <w:pPr>
              <w:spacing w:after="0"/>
              <w:rPr>
                <w:b/>
                <w:bCs/>
                <w:sz w:val="16"/>
                <w:szCs w:val="16"/>
                <w:lang w:eastAsia="sv-SE"/>
              </w:rPr>
            </w:pPr>
            <w:r w:rsidRPr="00390716">
              <w:rPr>
                <w:b/>
                <w:bCs/>
                <w:sz w:val="16"/>
                <w:szCs w:val="16"/>
                <w:lang w:eastAsia="sv-SE"/>
              </w:rPr>
              <w:t> </w:t>
            </w:r>
          </w:p>
        </w:tc>
        <w:tc>
          <w:tcPr>
            <w:tcW w:w="0" w:type="auto"/>
            <w:gridSpan w:val="6"/>
            <w:tcBorders>
              <w:top w:val="single" w:sz="4" w:space="0" w:color="auto"/>
              <w:left w:val="single" w:sz="4" w:space="0" w:color="auto"/>
              <w:bottom w:val="nil"/>
              <w:right w:val="nil"/>
            </w:tcBorders>
            <w:shd w:val="clear" w:color="auto" w:fill="auto"/>
            <w:hideMark/>
          </w:tcPr>
          <w:p w14:paraId="6100519E" w14:textId="4F9941CB" w:rsidR="00A31E11" w:rsidRPr="00390716" w:rsidRDefault="00A31E11" w:rsidP="00D81FF8">
            <w:pPr>
              <w:spacing w:after="0"/>
              <w:rPr>
                <w:b/>
                <w:bCs/>
                <w:sz w:val="16"/>
                <w:szCs w:val="16"/>
                <w:lang w:eastAsia="sv-SE"/>
              </w:rPr>
            </w:pPr>
            <w:r w:rsidRPr="00390716">
              <w:rPr>
                <w:b/>
                <w:bCs/>
                <w:sz w:val="16"/>
                <w:szCs w:val="16"/>
                <w:lang w:eastAsia="sv-SE"/>
              </w:rPr>
              <w:t>Of which, suspected persons (per 100 000 inh.) who were prosecuted, received prosecutor fines or waivers of prosecution.</w:t>
            </w:r>
          </w:p>
        </w:tc>
        <w:tc>
          <w:tcPr>
            <w:tcW w:w="0" w:type="auto"/>
            <w:tcBorders>
              <w:top w:val="single" w:sz="4" w:space="0" w:color="auto"/>
              <w:left w:val="nil"/>
              <w:bottom w:val="nil"/>
              <w:right w:val="single" w:sz="4" w:space="0" w:color="auto"/>
            </w:tcBorders>
            <w:shd w:val="clear" w:color="auto" w:fill="auto"/>
            <w:noWrap/>
            <w:hideMark/>
          </w:tcPr>
          <w:p w14:paraId="64480911" w14:textId="77777777" w:rsidR="00A31E11" w:rsidRPr="00390716" w:rsidRDefault="00A31E11" w:rsidP="00D81FF8">
            <w:pPr>
              <w:spacing w:after="0"/>
              <w:rPr>
                <w:b/>
                <w:bCs/>
                <w:sz w:val="16"/>
                <w:szCs w:val="16"/>
                <w:lang w:eastAsia="sv-SE"/>
              </w:rPr>
            </w:pPr>
            <w:r w:rsidRPr="00390716">
              <w:rPr>
                <w:b/>
                <w:bCs/>
                <w:sz w:val="16"/>
                <w:szCs w:val="16"/>
                <w:lang w:eastAsia="sv-SE"/>
              </w:rPr>
              <w:t> </w:t>
            </w:r>
          </w:p>
        </w:tc>
      </w:tr>
      <w:tr w:rsidR="00A31E11" w:rsidRPr="00390716" w14:paraId="5EF21EC0" w14:textId="77777777" w:rsidTr="00FC57B4">
        <w:trPr>
          <w:trHeight w:val="468"/>
        </w:trPr>
        <w:tc>
          <w:tcPr>
            <w:tcW w:w="0" w:type="auto"/>
            <w:tcBorders>
              <w:top w:val="nil"/>
              <w:left w:val="single" w:sz="4" w:space="0" w:color="auto"/>
              <w:bottom w:val="nil"/>
              <w:right w:val="nil"/>
            </w:tcBorders>
            <w:shd w:val="clear" w:color="auto" w:fill="auto"/>
            <w:noWrap/>
            <w:hideMark/>
          </w:tcPr>
          <w:p w14:paraId="5C9E575F" w14:textId="77777777" w:rsidR="00A31E11" w:rsidRPr="00390716" w:rsidRDefault="00A31E11" w:rsidP="00D81FF8">
            <w:pPr>
              <w:spacing w:after="0"/>
              <w:rPr>
                <w:b/>
                <w:bCs/>
                <w:sz w:val="16"/>
                <w:szCs w:val="16"/>
                <w:lang w:eastAsia="sv-SE"/>
              </w:rPr>
            </w:pPr>
            <w:r w:rsidRPr="00390716">
              <w:rPr>
                <w:b/>
                <w:bCs/>
                <w:sz w:val="16"/>
                <w:szCs w:val="16"/>
                <w:lang w:eastAsia="sv-SE"/>
              </w:rPr>
              <w:t>Year</w:t>
            </w:r>
          </w:p>
        </w:tc>
        <w:tc>
          <w:tcPr>
            <w:tcW w:w="0" w:type="auto"/>
            <w:tcBorders>
              <w:top w:val="nil"/>
              <w:left w:val="nil"/>
              <w:bottom w:val="nil"/>
              <w:right w:val="nil"/>
            </w:tcBorders>
            <w:shd w:val="clear" w:color="auto" w:fill="auto"/>
            <w:noWrap/>
            <w:hideMark/>
          </w:tcPr>
          <w:p w14:paraId="418AC129" w14:textId="77777777" w:rsidR="00A31E11" w:rsidRPr="00390716" w:rsidRDefault="00A31E11" w:rsidP="00D81FF8">
            <w:pPr>
              <w:spacing w:after="0"/>
              <w:rPr>
                <w:b/>
                <w:bCs/>
                <w:sz w:val="16"/>
                <w:szCs w:val="16"/>
                <w:lang w:eastAsia="sv-SE"/>
              </w:rPr>
            </w:pPr>
            <w:r w:rsidRPr="00390716">
              <w:rPr>
                <w:b/>
                <w:bCs/>
                <w:sz w:val="16"/>
                <w:szCs w:val="16"/>
                <w:lang w:eastAsia="sv-SE"/>
              </w:rPr>
              <w:t>Total</w:t>
            </w:r>
          </w:p>
        </w:tc>
        <w:tc>
          <w:tcPr>
            <w:tcW w:w="0" w:type="auto"/>
            <w:tcBorders>
              <w:top w:val="nil"/>
              <w:left w:val="nil"/>
              <w:bottom w:val="nil"/>
              <w:right w:val="nil"/>
            </w:tcBorders>
            <w:shd w:val="clear" w:color="auto" w:fill="auto"/>
            <w:noWrap/>
            <w:vAlign w:val="bottom"/>
            <w:hideMark/>
          </w:tcPr>
          <w:p w14:paraId="03212015" w14:textId="77777777" w:rsidR="00A31E11" w:rsidRPr="00390716" w:rsidRDefault="00A31E11" w:rsidP="00D81FF8">
            <w:pPr>
              <w:spacing w:after="0"/>
              <w:rPr>
                <w:b/>
                <w:bCs/>
                <w:sz w:val="16"/>
                <w:szCs w:val="16"/>
                <w:lang w:eastAsia="sv-SE"/>
              </w:rPr>
            </w:pPr>
            <w:r w:rsidRPr="00390716">
              <w:rPr>
                <w:b/>
                <w:bCs/>
                <w:sz w:val="16"/>
                <w:szCs w:val="16"/>
                <w:lang w:eastAsia="sv-SE"/>
              </w:rPr>
              <w:t>Age</w:t>
            </w:r>
          </w:p>
        </w:tc>
        <w:tc>
          <w:tcPr>
            <w:tcW w:w="0" w:type="auto"/>
            <w:tcBorders>
              <w:top w:val="nil"/>
              <w:left w:val="nil"/>
              <w:bottom w:val="nil"/>
              <w:right w:val="nil"/>
            </w:tcBorders>
            <w:shd w:val="clear" w:color="auto" w:fill="auto"/>
            <w:noWrap/>
            <w:vAlign w:val="bottom"/>
            <w:hideMark/>
          </w:tcPr>
          <w:p w14:paraId="28D88578"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15851D26"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2EBBE909"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79E7DAE1" w14:textId="77777777" w:rsidR="00A31E11" w:rsidRPr="00390716" w:rsidRDefault="00A31E11" w:rsidP="00D81FF8">
            <w:pPr>
              <w:spacing w:after="0"/>
              <w:rPr>
                <w:b/>
                <w:bCs/>
                <w:sz w:val="16"/>
                <w:szCs w:val="16"/>
                <w:lang w:eastAsia="sv-SE"/>
              </w:rPr>
            </w:pPr>
          </w:p>
        </w:tc>
        <w:tc>
          <w:tcPr>
            <w:tcW w:w="0" w:type="auto"/>
            <w:tcBorders>
              <w:top w:val="nil"/>
              <w:left w:val="nil"/>
              <w:right w:val="single" w:sz="4" w:space="0" w:color="auto"/>
            </w:tcBorders>
            <w:shd w:val="clear" w:color="auto" w:fill="auto"/>
            <w:noWrap/>
            <w:vAlign w:val="bottom"/>
            <w:hideMark/>
          </w:tcPr>
          <w:p w14:paraId="4EC4D70F" w14:textId="77777777" w:rsidR="00A31E11" w:rsidRPr="00390716" w:rsidRDefault="00A31E11" w:rsidP="00D81FF8">
            <w:pPr>
              <w:spacing w:after="0"/>
              <w:rPr>
                <w:b/>
                <w:bCs/>
                <w:sz w:val="16"/>
                <w:szCs w:val="16"/>
                <w:lang w:eastAsia="sv-SE"/>
              </w:rPr>
            </w:pPr>
          </w:p>
        </w:tc>
        <w:tc>
          <w:tcPr>
            <w:tcW w:w="0" w:type="auto"/>
            <w:tcBorders>
              <w:top w:val="nil"/>
              <w:left w:val="single" w:sz="4" w:space="0" w:color="auto"/>
              <w:right w:val="nil"/>
            </w:tcBorders>
            <w:shd w:val="clear" w:color="auto" w:fill="auto"/>
            <w:hideMark/>
          </w:tcPr>
          <w:p w14:paraId="707B34E3" w14:textId="77777777" w:rsidR="00A31E11" w:rsidRPr="00390716" w:rsidRDefault="00D66B40" w:rsidP="00D81FF8">
            <w:pPr>
              <w:spacing w:after="0"/>
              <w:rPr>
                <w:b/>
                <w:bCs/>
                <w:sz w:val="16"/>
                <w:szCs w:val="16"/>
                <w:lang w:eastAsia="sv-SE"/>
              </w:rPr>
            </w:pPr>
            <w:r w:rsidRPr="00390716">
              <w:rPr>
                <w:b/>
                <w:bCs/>
                <w:sz w:val="16"/>
                <w:szCs w:val="16"/>
                <w:lang w:eastAsia="sv-SE"/>
              </w:rPr>
              <w:t>Total</w:t>
            </w:r>
          </w:p>
        </w:tc>
        <w:tc>
          <w:tcPr>
            <w:tcW w:w="0" w:type="auto"/>
            <w:tcBorders>
              <w:top w:val="nil"/>
              <w:left w:val="nil"/>
              <w:bottom w:val="nil"/>
              <w:right w:val="nil"/>
            </w:tcBorders>
            <w:shd w:val="clear" w:color="auto" w:fill="auto"/>
            <w:noWrap/>
            <w:vAlign w:val="bottom"/>
            <w:hideMark/>
          </w:tcPr>
          <w:p w14:paraId="41A8CB85" w14:textId="77777777" w:rsidR="00A31E11" w:rsidRPr="00390716" w:rsidRDefault="00A31E11" w:rsidP="00D81FF8">
            <w:pPr>
              <w:spacing w:after="0"/>
              <w:rPr>
                <w:b/>
                <w:bCs/>
                <w:sz w:val="16"/>
                <w:szCs w:val="16"/>
                <w:lang w:eastAsia="sv-SE"/>
              </w:rPr>
            </w:pPr>
            <w:r w:rsidRPr="00390716">
              <w:rPr>
                <w:b/>
                <w:bCs/>
                <w:sz w:val="16"/>
                <w:szCs w:val="16"/>
                <w:lang w:eastAsia="sv-SE"/>
              </w:rPr>
              <w:t>Age</w:t>
            </w:r>
          </w:p>
        </w:tc>
        <w:tc>
          <w:tcPr>
            <w:tcW w:w="0" w:type="auto"/>
            <w:tcBorders>
              <w:top w:val="nil"/>
              <w:left w:val="nil"/>
              <w:bottom w:val="nil"/>
              <w:right w:val="nil"/>
            </w:tcBorders>
            <w:shd w:val="clear" w:color="auto" w:fill="auto"/>
            <w:noWrap/>
            <w:vAlign w:val="bottom"/>
            <w:hideMark/>
          </w:tcPr>
          <w:p w14:paraId="03948C1B"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74CF92AA"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5A3A8010"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114FCCD8" w14:textId="77777777" w:rsidR="00A31E11" w:rsidRPr="00390716" w:rsidRDefault="00A31E11" w:rsidP="00D81FF8">
            <w:pPr>
              <w:spacing w:after="0"/>
              <w:rPr>
                <w:b/>
                <w:bCs/>
                <w:sz w:val="16"/>
                <w:szCs w:val="16"/>
                <w:lang w:eastAsia="sv-SE"/>
              </w:rPr>
            </w:pPr>
          </w:p>
        </w:tc>
        <w:tc>
          <w:tcPr>
            <w:tcW w:w="0" w:type="auto"/>
            <w:tcBorders>
              <w:top w:val="nil"/>
              <w:left w:val="nil"/>
              <w:bottom w:val="nil"/>
              <w:right w:val="single" w:sz="4" w:space="0" w:color="auto"/>
            </w:tcBorders>
            <w:shd w:val="clear" w:color="auto" w:fill="auto"/>
            <w:noWrap/>
            <w:vAlign w:val="bottom"/>
            <w:hideMark/>
          </w:tcPr>
          <w:p w14:paraId="3D722494" w14:textId="77777777" w:rsidR="00A31E11" w:rsidRPr="00390716" w:rsidRDefault="00A31E11" w:rsidP="00D81FF8">
            <w:pPr>
              <w:spacing w:after="0"/>
              <w:rPr>
                <w:b/>
                <w:bCs/>
                <w:sz w:val="16"/>
                <w:szCs w:val="16"/>
                <w:lang w:eastAsia="sv-SE"/>
              </w:rPr>
            </w:pPr>
          </w:p>
        </w:tc>
      </w:tr>
      <w:tr w:rsidR="00A31E11" w:rsidRPr="00390716" w14:paraId="4E2BF1DC" w14:textId="77777777" w:rsidTr="00FC57B4">
        <w:trPr>
          <w:trHeight w:val="293"/>
        </w:trPr>
        <w:tc>
          <w:tcPr>
            <w:tcW w:w="0" w:type="auto"/>
            <w:tcBorders>
              <w:top w:val="nil"/>
              <w:left w:val="single" w:sz="4" w:space="0" w:color="auto"/>
              <w:bottom w:val="single" w:sz="4" w:space="0" w:color="auto"/>
              <w:right w:val="nil"/>
            </w:tcBorders>
            <w:shd w:val="clear" w:color="auto" w:fill="auto"/>
            <w:noWrap/>
            <w:hideMark/>
          </w:tcPr>
          <w:p w14:paraId="0992958D" w14:textId="77777777" w:rsidR="00A31E11" w:rsidRPr="00390716" w:rsidRDefault="00A31E11" w:rsidP="00D81FF8">
            <w:pPr>
              <w:spacing w:after="0"/>
              <w:rPr>
                <w:b/>
                <w:bCs/>
                <w:sz w:val="16"/>
                <w:szCs w:val="16"/>
                <w:lang w:eastAsia="sv-SE"/>
              </w:rPr>
            </w:pPr>
            <w:r w:rsidRPr="00390716">
              <w:rPr>
                <w:b/>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578007FB" w14:textId="77777777" w:rsidR="00A31E11" w:rsidRPr="00390716" w:rsidRDefault="00A31E11" w:rsidP="00D81FF8">
            <w:pPr>
              <w:spacing w:after="0"/>
              <w:rPr>
                <w:b/>
                <w:bCs/>
                <w:sz w:val="16"/>
                <w:szCs w:val="16"/>
                <w:lang w:eastAsia="sv-SE"/>
              </w:rPr>
            </w:pPr>
            <w:r w:rsidRPr="00390716">
              <w:rPr>
                <w:b/>
                <w:bCs/>
                <w:sz w:val="16"/>
                <w:szCs w:val="16"/>
                <w:lang w:eastAsia="sv-SE"/>
              </w:rPr>
              <w:t> </w:t>
            </w:r>
          </w:p>
        </w:tc>
        <w:tc>
          <w:tcPr>
            <w:tcW w:w="0" w:type="auto"/>
            <w:tcBorders>
              <w:top w:val="single" w:sz="4" w:space="0" w:color="auto"/>
              <w:left w:val="nil"/>
              <w:bottom w:val="single" w:sz="4" w:space="0" w:color="auto"/>
              <w:right w:val="nil"/>
            </w:tcBorders>
            <w:shd w:val="clear" w:color="auto" w:fill="auto"/>
            <w:hideMark/>
          </w:tcPr>
          <w:p w14:paraId="65BF0624" w14:textId="77777777" w:rsidR="00A31E11" w:rsidRPr="00390716" w:rsidRDefault="00A31E11" w:rsidP="00D81FF8">
            <w:pPr>
              <w:spacing w:after="0"/>
              <w:jc w:val="right"/>
              <w:rPr>
                <w:b/>
                <w:bCs/>
                <w:sz w:val="16"/>
                <w:szCs w:val="16"/>
                <w:lang w:eastAsia="sv-SE"/>
              </w:rPr>
            </w:pPr>
            <w:r w:rsidRPr="00390716">
              <w:rPr>
                <w:b/>
                <w:bCs/>
                <w:sz w:val="16"/>
                <w:szCs w:val="16"/>
                <w:lang w:eastAsia="sv-SE"/>
              </w:rPr>
              <w:t>15-17</w:t>
            </w:r>
          </w:p>
        </w:tc>
        <w:tc>
          <w:tcPr>
            <w:tcW w:w="0" w:type="auto"/>
            <w:tcBorders>
              <w:top w:val="single" w:sz="4" w:space="0" w:color="auto"/>
              <w:left w:val="nil"/>
              <w:bottom w:val="single" w:sz="4" w:space="0" w:color="auto"/>
              <w:right w:val="nil"/>
            </w:tcBorders>
            <w:shd w:val="clear" w:color="auto" w:fill="auto"/>
            <w:hideMark/>
          </w:tcPr>
          <w:p w14:paraId="6C5B8ABC" w14:textId="77777777" w:rsidR="00A31E11" w:rsidRPr="00390716" w:rsidRDefault="00A31E11" w:rsidP="00D81FF8">
            <w:pPr>
              <w:spacing w:after="0"/>
              <w:jc w:val="right"/>
              <w:rPr>
                <w:b/>
                <w:bCs/>
                <w:sz w:val="16"/>
                <w:szCs w:val="16"/>
                <w:lang w:eastAsia="sv-SE"/>
              </w:rPr>
            </w:pPr>
            <w:r w:rsidRPr="00390716">
              <w:rPr>
                <w:b/>
                <w:bCs/>
                <w:sz w:val="16"/>
                <w:szCs w:val="16"/>
                <w:lang w:eastAsia="sv-SE"/>
              </w:rPr>
              <w:t>18-20</w:t>
            </w:r>
          </w:p>
        </w:tc>
        <w:tc>
          <w:tcPr>
            <w:tcW w:w="0" w:type="auto"/>
            <w:tcBorders>
              <w:top w:val="single" w:sz="4" w:space="0" w:color="auto"/>
              <w:left w:val="nil"/>
              <w:bottom w:val="single" w:sz="4" w:space="0" w:color="auto"/>
              <w:right w:val="nil"/>
            </w:tcBorders>
            <w:shd w:val="clear" w:color="auto" w:fill="auto"/>
            <w:hideMark/>
          </w:tcPr>
          <w:p w14:paraId="0EE65193" w14:textId="77777777" w:rsidR="00A31E11" w:rsidRPr="00390716" w:rsidRDefault="00A31E11" w:rsidP="00D81FF8">
            <w:pPr>
              <w:spacing w:after="0"/>
              <w:jc w:val="right"/>
              <w:rPr>
                <w:b/>
                <w:bCs/>
                <w:sz w:val="16"/>
                <w:szCs w:val="16"/>
                <w:lang w:eastAsia="sv-SE"/>
              </w:rPr>
            </w:pPr>
            <w:r w:rsidRPr="00390716">
              <w:rPr>
                <w:b/>
                <w:bCs/>
                <w:sz w:val="16"/>
                <w:szCs w:val="16"/>
                <w:lang w:eastAsia="sv-SE"/>
              </w:rPr>
              <w:t xml:space="preserve">  21-29</w:t>
            </w:r>
          </w:p>
        </w:tc>
        <w:tc>
          <w:tcPr>
            <w:tcW w:w="0" w:type="auto"/>
            <w:tcBorders>
              <w:top w:val="single" w:sz="4" w:space="0" w:color="auto"/>
              <w:left w:val="nil"/>
              <w:bottom w:val="single" w:sz="4" w:space="0" w:color="auto"/>
              <w:right w:val="nil"/>
            </w:tcBorders>
            <w:shd w:val="clear" w:color="auto" w:fill="auto"/>
            <w:hideMark/>
          </w:tcPr>
          <w:p w14:paraId="34D430DF" w14:textId="77777777" w:rsidR="00A31E11" w:rsidRPr="00390716" w:rsidRDefault="00A31E11" w:rsidP="00D81FF8">
            <w:pPr>
              <w:spacing w:after="0"/>
              <w:jc w:val="right"/>
              <w:rPr>
                <w:b/>
                <w:bCs/>
                <w:sz w:val="16"/>
                <w:szCs w:val="16"/>
                <w:lang w:eastAsia="sv-SE"/>
              </w:rPr>
            </w:pPr>
            <w:r w:rsidRPr="00390716">
              <w:rPr>
                <w:b/>
                <w:bCs/>
                <w:sz w:val="16"/>
                <w:szCs w:val="16"/>
                <w:lang w:eastAsia="sv-SE"/>
              </w:rPr>
              <w:t xml:space="preserve">  30-49</w:t>
            </w:r>
          </w:p>
        </w:tc>
        <w:tc>
          <w:tcPr>
            <w:tcW w:w="0" w:type="auto"/>
            <w:tcBorders>
              <w:top w:val="single" w:sz="4" w:space="0" w:color="auto"/>
              <w:left w:val="nil"/>
              <w:bottom w:val="single" w:sz="4" w:space="0" w:color="auto"/>
              <w:right w:val="nil"/>
            </w:tcBorders>
            <w:shd w:val="clear" w:color="auto" w:fill="auto"/>
            <w:hideMark/>
          </w:tcPr>
          <w:p w14:paraId="4B63A4E4" w14:textId="77777777" w:rsidR="00A31E11" w:rsidRPr="00390716" w:rsidRDefault="00A31E11" w:rsidP="00D81FF8">
            <w:pPr>
              <w:spacing w:after="0"/>
              <w:jc w:val="right"/>
              <w:rPr>
                <w:b/>
                <w:bCs/>
                <w:sz w:val="16"/>
                <w:szCs w:val="16"/>
                <w:lang w:eastAsia="sv-SE"/>
              </w:rPr>
            </w:pPr>
            <w:r w:rsidRPr="00390716">
              <w:rPr>
                <w:b/>
                <w:bCs/>
                <w:sz w:val="16"/>
                <w:szCs w:val="16"/>
                <w:lang w:eastAsia="sv-SE"/>
              </w:rPr>
              <w:t>50-</w:t>
            </w:r>
          </w:p>
        </w:tc>
        <w:tc>
          <w:tcPr>
            <w:tcW w:w="0" w:type="auto"/>
            <w:tcBorders>
              <w:top w:val="nil"/>
              <w:left w:val="nil"/>
              <w:bottom w:val="single" w:sz="4" w:space="0" w:color="auto"/>
              <w:right w:val="single" w:sz="4" w:space="0" w:color="auto"/>
            </w:tcBorders>
            <w:shd w:val="clear" w:color="auto" w:fill="auto"/>
            <w:noWrap/>
            <w:vAlign w:val="bottom"/>
            <w:hideMark/>
          </w:tcPr>
          <w:p w14:paraId="48B99C6A" w14:textId="77777777" w:rsidR="00A31E11" w:rsidRPr="00390716" w:rsidRDefault="00A31E11" w:rsidP="00D81FF8">
            <w:pPr>
              <w:spacing w:after="0"/>
              <w:rPr>
                <w:b/>
                <w:bCs/>
                <w:sz w:val="16"/>
                <w:szCs w:val="16"/>
                <w:lang w:eastAsia="sv-SE"/>
              </w:rPr>
            </w:pPr>
            <w:r w:rsidRPr="00390716">
              <w:rPr>
                <w:b/>
                <w:bCs/>
                <w:sz w:val="16"/>
                <w:szCs w:val="16"/>
                <w:lang w:eastAsia="sv-SE"/>
              </w:rPr>
              <w:t>Unknown</w:t>
            </w:r>
          </w:p>
        </w:tc>
        <w:tc>
          <w:tcPr>
            <w:tcW w:w="0" w:type="auto"/>
            <w:tcBorders>
              <w:top w:val="nil"/>
              <w:left w:val="nil"/>
              <w:bottom w:val="single" w:sz="4" w:space="0" w:color="auto"/>
            </w:tcBorders>
            <w:shd w:val="clear" w:color="auto" w:fill="auto"/>
            <w:vAlign w:val="bottom"/>
          </w:tcPr>
          <w:p w14:paraId="13B26354" w14:textId="77777777" w:rsidR="00A31E11" w:rsidRPr="00390716" w:rsidRDefault="00A31E11" w:rsidP="00D81FF8">
            <w:pPr>
              <w:spacing w:after="0"/>
              <w:rPr>
                <w:b/>
                <w:bCs/>
                <w:sz w:val="16"/>
                <w:szCs w:val="16"/>
                <w:lang w:eastAsia="sv-SE"/>
              </w:rPr>
            </w:pPr>
          </w:p>
        </w:tc>
        <w:tc>
          <w:tcPr>
            <w:tcW w:w="0" w:type="auto"/>
            <w:tcBorders>
              <w:top w:val="single" w:sz="4" w:space="0" w:color="auto"/>
              <w:left w:val="nil"/>
              <w:bottom w:val="single" w:sz="4" w:space="0" w:color="auto"/>
              <w:right w:val="nil"/>
            </w:tcBorders>
            <w:shd w:val="clear" w:color="auto" w:fill="auto"/>
            <w:hideMark/>
          </w:tcPr>
          <w:p w14:paraId="3D9958AB" w14:textId="77777777" w:rsidR="00A31E11" w:rsidRPr="00390716" w:rsidRDefault="00A31E11" w:rsidP="00D81FF8">
            <w:pPr>
              <w:spacing w:after="0"/>
              <w:jc w:val="right"/>
              <w:rPr>
                <w:b/>
                <w:bCs/>
                <w:sz w:val="16"/>
                <w:szCs w:val="16"/>
                <w:lang w:eastAsia="sv-SE"/>
              </w:rPr>
            </w:pPr>
            <w:r w:rsidRPr="00390716">
              <w:rPr>
                <w:b/>
                <w:bCs/>
                <w:sz w:val="16"/>
                <w:szCs w:val="16"/>
                <w:lang w:eastAsia="sv-SE"/>
              </w:rPr>
              <w:t>15-17</w:t>
            </w:r>
          </w:p>
        </w:tc>
        <w:tc>
          <w:tcPr>
            <w:tcW w:w="0" w:type="auto"/>
            <w:tcBorders>
              <w:top w:val="single" w:sz="4" w:space="0" w:color="auto"/>
              <w:left w:val="nil"/>
              <w:bottom w:val="single" w:sz="4" w:space="0" w:color="auto"/>
              <w:right w:val="nil"/>
            </w:tcBorders>
            <w:shd w:val="clear" w:color="auto" w:fill="auto"/>
            <w:hideMark/>
          </w:tcPr>
          <w:p w14:paraId="3EEB7914" w14:textId="77777777" w:rsidR="00A31E11" w:rsidRPr="00390716" w:rsidRDefault="00A31E11" w:rsidP="00D81FF8">
            <w:pPr>
              <w:spacing w:after="0"/>
              <w:jc w:val="right"/>
              <w:rPr>
                <w:b/>
                <w:bCs/>
                <w:sz w:val="16"/>
                <w:szCs w:val="16"/>
                <w:lang w:eastAsia="sv-SE"/>
              </w:rPr>
            </w:pPr>
            <w:r w:rsidRPr="00390716">
              <w:rPr>
                <w:b/>
                <w:bCs/>
                <w:sz w:val="16"/>
                <w:szCs w:val="16"/>
                <w:lang w:eastAsia="sv-SE"/>
              </w:rPr>
              <w:t>18-20</w:t>
            </w:r>
          </w:p>
        </w:tc>
        <w:tc>
          <w:tcPr>
            <w:tcW w:w="0" w:type="auto"/>
            <w:tcBorders>
              <w:top w:val="single" w:sz="4" w:space="0" w:color="auto"/>
              <w:left w:val="nil"/>
              <w:bottom w:val="single" w:sz="4" w:space="0" w:color="auto"/>
              <w:right w:val="nil"/>
            </w:tcBorders>
            <w:shd w:val="clear" w:color="auto" w:fill="auto"/>
            <w:hideMark/>
          </w:tcPr>
          <w:p w14:paraId="6A90CFC0" w14:textId="77777777" w:rsidR="00A31E11" w:rsidRPr="00390716" w:rsidRDefault="00A31E11" w:rsidP="00D81FF8">
            <w:pPr>
              <w:spacing w:after="0"/>
              <w:jc w:val="right"/>
              <w:rPr>
                <w:b/>
                <w:bCs/>
                <w:sz w:val="16"/>
                <w:szCs w:val="16"/>
                <w:lang w:eastAsia="sv-SE"/>
              </w:rPr>
            </w:pPr>
            <w:r w:rsidRPr="00390716">
              <w:rPr>
                <w:b/>
                <w:bCs/>
                <w:sz w:val="16"/>
                <w:szCs w:val="16"/>
                <w:lang w:eastAsia="sv-SE"/>
              </w:rPr>
              <w:t xml:space="preserve">  21-29</w:t>
            </w:r>
          </w:p>
        </w:tc>
        <w:tc>
          <w:tcPr>
            <w:tcW w:w="0" w:type="auto"/>
            <w:tcBorders>
              <w:top w:val="single" w:sz="4" w:space="0" w:color="auto"/>
              <w:left w:val="nil"/>
              <w:bottom w:val="single" w:sz="4" w:space="0" w:color="auto"/>
              <w:right w:val="nil"/>
            </w:tcBorders>
            <w:shd w:val="clear" w:color="auto" w:fill="auto"/>
            <w:hideMark/>
          </w:tcPr>
          <w:p w14:paraId="507EF0A2" w14:textId="77777777" w:rsidR="00A31E11" w:rsidRPr="00390716" w:rsidRDefault="00A31E11" w:rsidP="00D81FF8">
            <w:pPr>
              <w:spacing w:after="0"/>
              <w:jc w:val="right"/>
              <w:rPr>
                <w:b/>
                <w:bCs/>
                <w:sz w:val="16"/>
                <w:szCs w:val="16"/>
                <w:lang w:eastAsia="sv-SE"/>
              </w:rPr>
            </w:pPr>
            <w:r w:rsidRPr="00390716">
              <w:rPr>
                <w:b/>
                <w:bCs/>
                <w:sz w:val="16"/>
                <w:szCs w:val="16"/>
                <w:lang w:eastAsia="sv-SE"/>
              </w:rPr>
              <w:t xml:space="preserve">  30-49</w:t>
            </w:r>
          </w:p>
        </w:tc>
        <w:tc>
          <w:tcPr>
            <w:tcW w:w="0" w:type="auto"/>
            <w:tcBorders>
              <w:top w:val="single" w:sz="4" w:space="0" w:color="auto"/>
              <w:left w:val="nil"/>
              <w:bottom w:val="single" w:sz="4" w:space="0" w:color="auto"/>
              <w:right w:val="nil"/>
            </w:tcBorders>
            <w:shd w:val="clear" w:color="auto" w:fill="auto"/>
            <w:hideMark/>
          </w:tcPr>
          <w:p w14:paraId="30E268AB" w14:textId="77777777" w:rsidR="00A31E11" w:rsidRPr="00390716" w:rsidRDefault="00A31E11" w:rsidP="00D81FF8">
            <w:pPr>
              <w:spacing w:after="0"/>
              <w:jc w:val="right"/>
              <w:rPr>
                <w:b/>
                <w:bCs/>
                <w:sz w:val="16"/>
                <w:szCs w:val="16"/>
                <w:lang w:eastAsia="sv-SE"/>
              </w:rPr>
            </w:pPr>
            <w:r w:rsidRPr="00390716">
              <w:rPr>
                <w:b/>
                <w:bCs/>
                <w:sz w:val="16"/>
                <w:szCs w:val="16"/>
                <w:lang w:eastAsia="sv-SE"/>
              </w:rPr>
              <w:t>50-</w:t>
            </w:r>
          </w:p>
        </w:tc>
        <w:tc>
          <w:tcPr>
            <w:tcW w:w="0" w:type="auto"/>
            <w:tcBorders>
              <w:top w:val="nil"/>
              <w:left w:val="nil"/>
              <w:bottom w:val="single" w:sz="4" w:space="0" w:color="auto"/>
              <w:right w:val="single" w:sz="4" w:space="0" w:color="auto"/>
            </w:tcBorders>
            <w:shd w:val="clear" w:color="auto" w:fill="auto"/>
            <w:noWrap/>
            <w:vAlign w:val="bottom"/>
            <w:hideMark/>
          </w:tcPr>
          <w:p w14:paraId="78D63E96" w14:textId="77777777" w:rsidR="00A31E11" w:rsidRPr="00390716" w:rsidRDefault="00A31E11" w:rsidP="00D81FF8">
            <w:pPr>
              <w:spacing w:after="0"/>
              <w:rPr>
                <w:b/>
                <w:bCs/>
                <w:sz w:val="16"/>
                <w:szCs w:val="16"/>
                <w:lang w:eastAsia="sv-SE"/>
              </w:rPr>
            </w:pPr>
            <w:r w:rsidRPr="00390716">
              <w:rPr>
                <w:b/>
                <w:bCs/>
                <w:sz w:val="16"/>
                <w:szCs w:val="16"/>
                <w:lang w:eastAsia="sv-SE"/>
              </w:rPr>
              <w:t>Unknown</w:t>
            </w:r>
          </w:p>
        </w:tc>
      </w:tr>
      <w:tr w:rsidR="00A31E11" w:rsidRPr="00390716" w14:paraId="1983FC8C"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06EA5805" w14:textId="77777777" w:rsidR="00A31E11" w:rsidRPr="00390716" w:rsidRDefault="00A31E11" w:rsidP="00D81FF8">
            <w:pPr>
              <w:spacing w:after="0"/>
              <w:rPr>
                <w:b/>
                <w:bCs/>
                <w:sz w:val="16"/>
                <w:szCs w:val="16"/>
                <w:lang w:eastAsia="sv-SE"/>
              </w:rPr>
            </w:pPr>
            <w:r w:rsidRPr="00390716">
              <w:rPr>
                <w:b/>
                <w:bCs/>
                <w:sz w:val="16"/>
                <w:szCs w:val="16"/>
                <w:lang w:eastAsia="sv-SE"/>
              </w:rPr>
              <w:t>Total</w:t>
            </w:r>
          </w:p>
        </w:tc>
        <w:tc>
          <w:tcPr>
            <w:tcW w:w="0" w:type="auto"/>
            <w:tcBorders>
              <w:top w:val="nil"/>
              <w:left w:val="nil"/>
              <w:bottom w:val="nil"/>
              <w:right w:val="nil"/>
            </w:tcBorders>
            <w:shd w:val="clear" w:color="auto" w:fill="auto"/>
            <w:noWrap/>
            <w:vAlign w:val="bottom"/>
            <w:hideMark/>
          </w:tcPr>
          <w:p w14:paraId="673F7C26"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098AB0D3"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28AE3B29"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3F2069B0"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59835DF3"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1FB82B64" w14:textId="77777777" w:rsidR="00A31E11" w:rsidRPr="00390716" w:rsidRDefault="00A31E11" w:rsidP="00D81FF8">
            <w:pPr>
              <w:spacing w:after="0"/>
              <w:rPr>
                <w:b/>
                <w:bCs/>
                <w:sz w:val="16"/>
                <w:szCs w:val="16"/>
                <w:lang w:eastAsia="sv-SE"/>
              </w:rPr>
            </w:pPr>
          </w:p>
        </w:tc>
        <w:tc>
          <w:tcPr>
            <w:tcW w:w="0" w:type="auto"/>
            <w:tcBorders>
              <w:top w:val="nil"/>
              <w:left w:val="nil"/>
              <w:bottom w:val="nil"/>
              <w:right w:val="single" w:sz="4" w:space="0" w:color="auto"/>
            </w:tcBorders>
            <w:shd w:val="clear" w:color="auto" w:fill="auto"/>
            <w:hideMark/>
          </w:tcPr>
          <w:p w14:paraId="77655552" w14:textId="77777777" w:rsidR="00A31E11" w:rsidRPr="00390716" w:rsidRDefault="00A31E11" w:rsidP="00D81FF8">
            <w:pPr>
              <w:spacing w:after="0"/>
              <w:rPr>
                <w:b/>
                <w:bCs/>
                <w:sz w:val="16"/>
                <w:szCs w:val="16"/>
                <w:lang w:eastAsia="sv-SE"/>
              </w:rPr>
            </w:pPr>
          </w:p>
        </w:tc>
        <w:tc>
          <w:tcPr>
            <w:tcW w:w="0" w:type="auto"/>
            <w:tcBorders>
              <w:top w:val="nil"/>
              <w:left w:val="single" w:sz="4" w:space="0" w:color="auto"/>
              <w:bottom w:val="nil"/>
              <w:right w:val="nil"/>
            </w:tcBorders>
            <w:shd w:val="clear" w:color="auto" w:fill="auto"/>
            <w:noWrap/>
            <w:hideMark/>
          </w:tcPr>
          <w:p w14:paraId="05871B43"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2B2D7F2E"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0B74D723"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1C6E21E0"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48163EC7"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hideMark/>
          </w:tcPr>
          <w:p w14:paraId="18733F2C" w14:textId="77777777" w:rsidR="00A31E11" w:rsidRPr="00390716" w:rsidRDefault="00A31E11" w:rsidP="00D81FF8">
            <w:pPr>
              <w:spacing w:after="0"/>
              <w:rPr>
                <w:b/>
                <w:bCs/>
                <w:sz w:val="16"/>
                <w:szCs w:val="16"/>
                <w:lang w:eastAsia="sv-SE"/>
              </w:rPr>
            </w:pPr>
          </w:p>
        </w:tc>
        <w:tc>
          <w:tcPr>
            <w:tcW w:w="0" w:type="auto"/>
            <w:tcBorders>
              <w:top w:val="nil"/>
              <w:left w:val="nil"/>
              <w:bottom w:val="nil"/>
              <w:right w:val="single" w:sz="4" w:space="0" w:color="auto"/>
            </w:tcBorders>
            <w:shd w:val="clear" w:color="auto" w:fill="auto"/>
            <w:hideMark/>
          </w:tcPr>
          <w:p w14:paraId="184B3D86" w14:textId="77777777" w:rsidR="00A31E11" w:rsidRPr="00390716" w:rsidRDefault="00A31E11" w:rsidP="00D81FF8">
            <w:pPr>
              <w:spacing w:after="0"/>
              <w:rPr>
                <w:b/>
                <w:bCs/>
                <w:sz w:val="16"/>
                <w:szCs w:val="16"/>
                <w:lang w:eastAsia="sv-SE"/>
              </w:rPr>
            </w:pPr>
          </w:p>
        </w:tc>
      </w:tr>
      <w:tr w:rsidR="00A31E11" w:rsidRPr="00390716" w14:paraId="01162EDE"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777C498B" w14:textId="77777777" w:rsidR="00A31E11" w:rsidRPr="00390716" w:rsidRDefault="00A31E11" w:rsidP="00D81FF8">
            <w:pPr>
              <w:spacing w:after="0"/>
              <w:rPr>
                <w:b/>
                <w:bCs/>
                <w:sz w:val="16"/>
                <w:szCs w:val="16"/>
                <w:lang w:eastAsia="sv-SE"/>
              </w:rPr>
            </w:pPr>
            <w:r w:rsidRPr="00390716">
              <w:rPr>
                <w:b/>
                <w:bCs/>
                <w:sz w:val="16"/>
                <w:szCs w:val="16"/>
                <w:lang w:eastAsia="sv-SE"/>
              </w:rPr>
              <w:t>2016</w:t>
            </w:r>
          </w:p>
        </w:tc>
        <w:tc>
          <w:tcPr>
            <w:tcW w:w="0" w:type="auto"/>
            <w:tcBorders>
              <w:top w:val="nil"/>
              <w:left w:val="nil"/>
              <w:bottom w:val="nil"/>
              <w:right w:val="nil"/>
            </w:tcBorders>
            <w:shd w:val="clear" w:color="auto" w:fill="auto"/>
            <w:noWrap/>
            <w:vAlign w:val="bottom"/>
            <w:hideMark/>
          </w:tcPr>
          <w:p w14:paraId="761E4CA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101 </w:t>
            </w:r>
          </w:p>
        </w:tc>
        <w:tc>
          <w:tcPr>
            <w:tcW w:w="0" w:type="auto"/>
            <w:tcBorders>
              <w:top w:val="nil"/>
              <w:left w:val="nil"/>
              <w:bottom w:val="nil"/>
              <w:right w:val="nil"/>
            </w:tcBorders>
            <w:shd w:val="clear" w:color="auto" w:fill="auto"/>
            <w:noWrap/>
            <w:vAlign w:val="bottom"/>
            <w:hideMark/>
          </w:tcPr>
          <w:p w14:paraId="036FD04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308 </w:t>
            </w:r>
          </w:p>
        </w:tc>
        <w:tc>
          <w:tcPr>
            <w:tcW w:w="0" w:type="auto"/>
            <w:tcBorders>
              <w:top w:val="nil"/>
              <w:left w:val="nil"/>
              <w:bottom w:val="nil"/>
              <w:right w:val="nil"/>
            </w:tcBorders>
            <w:shd w:val="clear" w:color="auto" w:fill="auto"/>
            <w:noWrap/>
            <w:vAlign w:val="bottom"/>
            <w:hideMark/>
          </w:tcPr>
          <w:p w14:paraId="7396086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324 </w:t>
            </w:r>
          </w:p>
        </w:tc>
        <w:tc>
          <w:tcPr>
            <w:tcW w:w="0" w:type="auto"/>
            <w:tcBorders>
              <w:top w:val="nil"/>
              <w:left w:val="nil"/>
              <w:bottom w:val="nil"/>
              <w:right w:val="nil"/>
            </w:tcBorders>
            <w:shd w:val="clear" w:color="auto" w:fill="auto"/>
            <w:noWrap/>
            <w:vAlign w:val="bottom"/>
            <w:hideMark/>
          </w:tcPr>
          <w:p w14:paraId="5DCC9A9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196 </w:t>
            </w:r>
          </w:p>
        </w:tc>
        <w:tc>
          <w:tcPr>
            <w:tcW w:w="0" w:type="auto"/>
            <w:tcBorders>
              <w:top w:val="nil"/>
              <w:left w:val="nil"/>
              <w:bottom w:val="nil"/>
              <w:right w:val="nil"/>
            </w:tcBorders>
            <w:shd w:val="clear" w:color="auto" w:fill="auto"/>
            <w:noWrap/>
            <w:vAlign w:val="bottom"/>
            <w:hideMark/>
          </w:tcPr>
          <w:p w14:paraId="0D52E6B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121 </w:t>
            </w:r>
          </w:p>
        </w:tc>
        <w:tc>
          <w:tcPr>
            <w:tcW w:w="0" w:type="auto"/>
            <w:tcBorders>
              <w:top w:val="nil"/>
              <w:left w:val="nil"/>
              <w:bottom w:val="nil"/>
              <w:right w:val="nil"/>
            </w:tcBorders>
            <w:shd w:val="clear" w:color="auto" w:fill="auto"/>
            <w:noWrap/>
            <w:vAlign w:val="bottom"/>
            <w:hideMark/>
          </w:tcPr>
          <w:p w14:paraId="406A219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 </w:t>
            </w:r>
          </w:p>
        </w:tc>
        <w:tc>
          <w:tcPr>
            <w:tcW w:w="0" w:type="auto"/>
            <w:tcBorders>
              <w:top w:val="nil"/>
              <w:left w:val="nil"/>
              <w:bottom w:val="nil"/>
              <w:right w:val="single" w:sz="4" w:space="0" w:color="auto"/>
            </w:tcBorders>
            <w:shd w:val="clear" w:color="auto" w:fill="auto"/>
            <w:noWrap/>
            <w:vAlign w:val="bottom"/>
            <w:hideMark/>
          </w:tcPr>
          <w:p w14:paraId="4296BA2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1 </w:t>
            </w:r>
          </w:p>
        </w:tc>
        <w:tc>
          <w:tcPr>
            <w:tcW w:w="0" w:type="auto"/>
            <w:tcBorders>
              <w:top w:val="nil"/>
              <w:left w:val="single" w:sz="4" w:space="0" w:color="auto"/>
              <w:bottom w:val="nil"/>
              <w:right w:val="nil"/>
            </w:tcBorders>
            <w:shd w:val="clear" w:color="auto" w:fill="auto"/>
            <w:noWrap/>
            <w:vAlign w:val="bottom"/>
            <w:hideMark/>
          </w:tcPr>
          <w:p w14:paraId="2B6F408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25 </w:t>
            </w:r>
          </w:p>
        </w:tc>
        <w:tc>
          <w:tcPr>
            <w:tcW w:w="0" w:type="auto"/>
            <w:tcBorders>
              <w:top w:val="nil"/>
              <w:left w:val="nil"/>
              <w:bottom w:val="nil"/>
              <w:right w:val="nil"/>
            </w:tcBorders>
            <w:shd w:val="clear" w:color="auto" w:fill="auto"/>
            <w:noWrap/>
            <w:vAlign w:val="bottom"/>
            <w:hideMark/>
          </w:tcPr>
          <w:p w14:paraId="660B724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111 </w:t>
            </w:r>
          </w:p>
        </w:tc>
        <w:tc>
          <w:tcPr>
            <w:tcW w:w="0" w:type="auto"/>
            <w:tcBorders>
              <w:top w:val="nil"/>
              <w:left w:val="nil"/>
              <w:bottom w:val="nil"/>
              <w:right w:val="nil"/>
            </w:tcBorders>
            <w:shd w:val="clear" w:color="auto" w:fill="auto"/>
            <w:noWrap/>
            <w:vAlign w:val="bottom"/>
            <w:hideMark/>
          </w:tcPr>
          <w:p w14:paraId="602B011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108 </w:t>
            </w:r>
          </w:p>
        </w:tc>
        <w:tc>
          <w:tcPr>
            <w:tcW w:w="0" w:type="auto"/>
            <w:tcBorders>
              <w:top w:val="nil"/>
              <w:left w:val="nil"/>
              <w:bottom w:val="nil"/>
              <w:right w:val="nil"/>
            </w:tcBorders>
            <w:shd w:val="clear" w:color="auto" w:fill="auto"/>
            <w:noWrap/>
            <w:vAlign w:val="bottom"/>
            <w:hideMark/>
          </w:tcPr>
          <w:p w14:paraId="6CD5317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52 </w:t>
            </w:r>
          </w:p>
        </w:tc>
        <w:tc>
          <w:tcPr>
            <w:tcW w:w="0" w:type="auto"/>
            <w:tcBorders>
              <w:top w:val="nil"/>
              <w:left w:val="nil"/>
              <w:bottom w:val="nil"/>
              <w:right w:val="nil"/>
            </w:tcBorders>
            <w:shd w:val="clear" w:color="auto" w:fill="auto"/>
            <w:noWrap/>
            <w:vAlign w:val="bottom"/>
            <w:hideMark/>
          </w:tcPr>
          <w:p w14:paraId="49D7438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25 </w:t>
            </w:r>
          </w:p>
        </w:tc>
        <w:tc>
          <w:tcPr>
            <w:tcW w:w="0" w:type="auto"/>
            <w:tcBorders>
              <w:top w:val="nil"/>
              <w:left w:val="nil"/>
              <w:bottom w:val="nil"/>
              <w:right w:val="nil"/>
            </w:tcBorders>
            <w:shd w:val="clear" w:color="auto" w:fill="auto"/>
            <w:noWrap/>
            <w:vAlign w:val="bottom"/>
            <w:hideMark/>
          </w:tcPr>
          <w:p w14:paraId="624551D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single" w:sz="4" w:space="0" w:color="auto"/>
            </w:tcBorders>
            <w:shd w:val="clear" w:color="auto" w:fill="auto"/>
            <w:noWrap/>
            <w:vAlign w:val="bottom"/>
            <w:hideMark/>
          </w:tcPr>
          <w:p w14:paraId="1861F58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r>
      <w:tr w:rsidR="00A31E11" w:rsidRPr="00390716" w14:paraId="305AA1A1"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4B10ABCD" w14:textId="77777777" w:rsidR="00A31E11" w:rsidRPr="00390716" w:rsidRDefault="00A31E11" w:rsidP="00D81FF8">
            <w:pPr>
              <w:spacing w:after="0"/>
              <w:rPr>
                <w:b/>
                <w:bCs/>
                <w:sz w:val="16"/>
                <w:szCs w:val="16"/>
                <w:lang w:eastAsia="sv-SE"/>
              </w:rPr>
            </w:pPr>
            <w:r w:rsidRPr="00390716">
              <w:rPr>
                <w:b/>
                <w:bCs/>
                <w:sz w:val="16"/>
                <w:szCs w:val="16"/>
                <w:lang w:eastAsia="sv-SE"/>
              </w:rPr>
              <w:t>2015</w:t>
            </w:r>
          </w:p>
        </w:tc>
        <w:tc>
          <w:tcPr>
            <w:tcW w:w="0" w:type="auto"/>
            <w:tcBorders>
              <w:top w:val="nil"/>
              <w:left w:val="nil"/>
              <w:bottom w:val="nil"/>
              <w:right w:val="nil"/>
            </w:tcBorders>
            <w:shd w:val="clear" w:color="auto" w:fill="auto"/>
            <w:noWrap/>
            <w:vAlign w:val="bottom"/>
            <w:hideMark/>
          </w:tcPr>
          <w:p w14:paraId="599BB74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101 </w:t>
            </w:r>
          </w:p>
        </w:tc>
        <w:tc>
          <w:tcPr>
            <w:tcW w:w="0" w:type="auto"/>
            <w:tcBorders>
              <w:top w:val="nil"/>
              <w:left w:val="nil"/>
              <w:bottom w:val="nil"/>
              <w:right w:val="nil"/>
            </w:tcBorders>
            <w:shd w:val="clear" w:color="auto" w:fill="auto"/>
            <w:noWrap/>
            <w:vAlign w:val="bottom"/>
            <w:hideMark/>
          </w:tcPr>
          <w:p w14:paraId="45D41CD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310 </w:t>
            </w:r>
          </w:p>
        </w:tc>
        <w:tc>
          <w:tcPr>
            <w:tcW w:w="0" w:type="auto"/>
            <w:tcBorders>
              <w:top w:val="nil"/>
              <w:left w:val="nil"/>
              <w:bottom w:val="nil"/>
              <w:right w:val="nil"/>
            </w:tcBorders>
            <w:shd w:val="clear" w:color="auto" w:fill="auto"/>
            <w:noWrap/>
            <w:vAlign w:val="bottom"/>
            <w:hideMark/>
          </w:tcPr>
          <w:p w14:paraId="7563B82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287 </w:t>
            </w:r>
          </w:p>
        </w:tc>
        <w:tc>
          <w:tcPr>
            <w:tcW w:w="0" w:type="auto"/>
            <w:tcBorders>
              <w:top w:val="nil"/>
              <w:left w:val="nil"/>
              <w:bottom w:val="nil"/>
              <w:right w:val="nil"/>
            </w:tcBorders>
            <w:shd w:val="clear" w:color="auto" w:fill="auto"/>
            <w:noWrap/>
            <w:vAlign w:val="bottom"/>
            <w:hideMark/>
          </w:tcPr>
          <w:p w14:paraId="0D9C8BA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187 </w:t>
            </w:r>
          </w:p>
        </w:tc>
        <w:tc>
          <w:tcPr>
            <w:tcW w:w="0" w:type="auto"/>
            <w:tcBorders>
              <w:top w:val="nil"/>
              <w:left w:val="nil"/>
              <w:bottom w:val="nil"/>
              <w:right w:val="nil"/>
            </w:tcBorders>
            <w:shd w:val="clear" w:color="auto" w:fill="auto"/>
            <w:noWrap/>
            <w:vAlign w:val="bottom"/>
            <w:hideMark/>
          </w:tcPr>
          <w:p w14:paraId="49A67DA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124 </w:t>
            </w:r>
          </w:p>
        </w:tc>
        <w:tc>
          <w:tcPr>
            <w:tcW w:w="0" w:type="auto"/>
            <w:tcBorders>
              <w:top w:val="nil"/>
              <w:left w:val="nil"/>
              <w:bottom w:val="nil"/>
              <w:right w:val="nil"/>
            </w:tcBorders>
            <w:shd w:val="clear" w:color="auto" w:fill="auto"/>
            <w:noWrap/>
            <w:vAlign w:val="bottom"/>
            <w:hideMark/>
          </w:tcPr>
          <w:p w14:paraId="132E5BE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20 </w:t>
            </w:r>
          </w:p>
        </w:tc>
        <w:tc>
          <w:tcPr>
            <w:tcW w:w="0" w:type="auto"/>
            <w:tcBorders>
              <w:top w:val="nil"/>
              <w:left w:val="nil"/>
              <w:bottom w:val="nil"/>
              <w:right w:val="single" w:sz="4" w:space="0" w:color="auto"/>
            </w:tcBorders>
            <w:shd w:val="clear" w:color="auto" w:fill="auto"/>
            <w:noWrap/>
            <w:vAlign w:val="bottom"/>
            <w:hideMark/>
          </w:tcPr>
          <w:p w14:paraId="7488CBF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1 </w:t>
            </w:r>
          </w:p>
        </w:tc>
        <w:tc>
          <w:tcPr>
            <w:tcW w:w="0" w:type="auto"/>
            <w:tcBorders>
              <w:top w:val="nil"/>
              <w:left w:val="single" w:sz="4" w:space="0" w:color="auto"/>
              <w:bottom w:val="nil"/>
              <w:right w:val="nil"/>
            </w:tcBorders>
            <w:shd w:val="clear" w:color="auto" w:fill="auto"/>
            <w:noWrap/>
            <w:vAlign w:val="bottom"/>
            <w:hideMark/>
          </w:tcPr>
          <w:p w14:paraId="3F069AA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26 </w:t>
            </w:r>
          </w:p>
        </w:tc>
        <w:tc>
          <w:tcPr>
            <w:tcW w:w="0" w:type="auto"/>
            <w:tcBorders>
              <w:top w:val="nil"/>
              <w:left w:val="nil"/>
              <w:bottom w:val="nil"/>
              <w:right w:val="nil"/>
            </w:tcBorders>
            <w:shd w:val="clear" w:color="auto" w:fill="auto"/>
            <w:noWrap/>
            <w:vAlign w:val="bottom"/>
            <w:hideMark/>
          </w:tcPr>
          <w:p w14:paraId="7B67C82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106 </w:t>
            </w:r>
          </w:p>
        </w:tc>
        <w:tc>
          <w:tcPr>
            <w:tcW w:w="0" w:type="auto"/>
            <w:tcBorders>
              <w:top w:val="nil"/>
              <w:left w:val="nil"/>
              <w:bottom w:val="nil"/>
              <w:right w:val="nil"/>
            </w:tcBorders>
            <w:shd w:val="clear" w:color="auto" w:fill="auto"/>
            <w:noWrap/>
            <w:vAlign w:val="bottom"/>
            <w:hideMark/>
          </w:tcPr>
          <w:p w14:paraId="5776E8B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96 </w:t>
            </w:r>
          </w:p>
        </w:tc>
        <w:tc>
          <w:tcPr>
            <w:tcW w:w="0" w:type="auto"/>
            <w:tcBorders>
              <w:top w:val="nil"/>
              <w:left w:val="nil"/>
              <w:bottom w:val="nil"/>
              <w:right w:val="nil"/>
            </w:tcBorders>
            <w:shd w:val="clear" w:color="auto" w:fill="auto"/>
            <w:noWrap/>
            <w:vAlign w:val="bottom"/>
            <w:hideMark/>
          </w:tcPr>
          <w:p w14:paraId="07CBBA0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50 </w:t>
            </w:r>
          </w:p>
        </w:tc>
        <w:tc>
          <w:tcPr>
            <w:tcW w:w="0" w:type="auto"/>
            <w:tcBorders>
              <w:top w:val="nil"/>
              <w:left w:val="nil"/>
              <w:bottom w:val="nil"/>
              <w:right w:val="nil"/>
            </w:tcBorders>
            <w:shd w:val="clear" w:color="auto" w:fill="auto"/>
            <w:noWrap/>
            <w:vAlign w:val="bottom"/>
            <w:hideMark/>
          </w:tcPr>
          <w:p w14:paraId="2DACAC2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28 </w:t>
            </w:r>
          </w:p>
        </w:tc>
        <w:tc>
          <w:tcPr>
            <w:tcW w:w="0" w:type="auto"/>
            <w:tcBorders>
              <w:top w:val="nil"/>
              <w:left w:val="nil"/>
              <w:bottom w:val="nil"/>
              <w:right w:val="nil"/>
            </w:tcBorders>
            <w:shd w:val="clear" w:color="auto" w:fill="auto"/>
            <w:noWrap/>
            <w:vAlign w:val="bottom"/>
            <w:hideMark/>
          </w:tcPr>
          <w:p w14:paraId="54555FE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single" w:sz="4" w:space="0" w:color="auto"/>
            </w:tcBorders>
            <w:shd w:val="clear" w:color="auto" w:fill="auto"/>
            <w:noWrap/>
            <w:vAlign w:val="bottom"/>
            <w:hideMark/>
          </w:tcPr>
          <w:p w14:paraId="6A4D3E4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r>
      <w:tr w:rsidR="00A31E11" w:rsidRPr="00390716" w14:paraId="5AE05A2B"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1FF758AF" w14:textId="77777777" w:rsidR="00A31E11" w:rsidRPr="00390716" w:rsidRDefault="00A31E11" w:rsidP="00D81FF8">
            <w:pPr>
              <w:spacing w:after="0"/>
              <w:rPr>
                <w:b/>
                <w:bCs/>
                <w:sz w:val="16"/>
                <w:szCs w:val="16"/>
                <w:lang w:eastAsia="sv-SE"/>
              </w:rPr>
            </w:pPr>
            <w:r w:rsidRPr="00390716">
              <w:rPr>
                <w:b/>
                <w:bCs/>
                <w:sz w:val="16"/>
                <w:szCs w:val="16"/>
                <w:lang w:eastAsia="sv-SE"/>
              </w:rPr>
              <w:t>2014</w:t>
            </w:r>
          </w:p>
        </w:tc>
        <w:tc>
          <w:tcPr>
            <w:tcW w:w="0" w:type="auto"/>
            <w:tcBorders>
              <w:top w:val="nil"/>
              <w:left w:val="nil"/>
              <w:bottom w:val="nil"/>
              <w:right w:val="nil"/>
            </w:tcBorders>
            <w:shd w:val="clear" w:color="auto" w:fill="auto"/>
            <w:noWrap/>
            <w:vAlign w:val="bottom"/>
            <w:hideMark/>
          </w:tcPr>
          <w:p w14:paraId="6F11F81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104 </w:t>
            </w:r>
          </w:p>
        </w:tc>
        <w:tc>
          <w:tcPr>
            <w:tcW w:w="0" w:type="auto"/>
            <w:tcBorders>
              <w:top w:val="nil"/>
              <w:left w:val="nil"/>
              <w:bottom w:val="nil"/>
              <w:right w:val="nil"/>
            </w:tcBorders>
            <w:shd w:val="clear" w:color="auto" w:fill="auto"/>
            <w:noWrap/>
            <w:vAlign w:val="bottom"/>
            <w:hideMark/>
          </w:tcPr>
          <w:p w14:paraId="1F67148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307 </w:t>
            </w:r>
          </w:p>
        </w:tc>
        <w:tc>
          <w:tcPr>
            <w:tcW w:w="0" w:type="auto"/>
            <w:tcBorders>
              <w:top w:val="nil"/>
              <w:left w:val="nil"/>
              <w:bottom w:val="nil"/>
              <w:right w:val="nil"/>
            </w:tcBorders>
            <w:shd w:val="clear" w:color="auto" w:fill="auto"/>
            <w:noWrap/>
            <w:vAlign w:val="bottom"/>
            <w:hideMark/>
          </w:tcPr>
          <w:p w14:paraId="508C0D4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290 </w:t>
            </w:r>
          </w:p>
        </w:tc>
        <w:tc>
          <w:tcPr>
            <w:tcW w:w="0" w:type="auto"/>
            <w:tcBorders>
              <w:top w:val="nil"/>
              <w:left w:val="nil"/>
              <w:bottom w:val="nil"/>
              <w:right w:val="nil"/>
            </w:tcBorders>
            <w:shd w:val="clear" w:color="auto" w:fill="auto"/>
            <w:noWrap/>
            <w:vAlign w:val="bottom"/>
            <w:hideMark/>
          </w:tcPr>
          <w:p w14:paraId="27E7705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199 </w:t>
            </w:r>
          </w:p>
        </w:tc>
        <w:tc>
          <w:tcPr>
            <w:tcW w:w="0" w:type="auto"/>
            <w:tcBorders>
              <w:top w:val="nil"/>
              <w:left w:val="nil"/>
              <w:bottom w:val="nil"/>
              <w:right w:val="nil"/>
            </w:tcBorders>
            <w:shd w:val="clear" w:color="auto" w:fill="auto"/>
            <w:noWrap/>
            <w:vAlign w:val="bottom"/>
            <w:hideMark/>
          </w:tcPr>
          <w:p w14:paraId="74CE390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127 </w:t>
            </w:r>
          </w:p>
        </w:tc>
        <w:tc>
          <w:tcPr>
            <w:tcW w:w="0" w:type="auto"/>
            <w:tcBorders>
              <w:top w:val="nil"/>
              <w:left w:val="nil"/>
              <w:bottom w:val="nil"/>
              <w:right w:val="nil"/>
            </w:tcBorders>
            <w:shd w:val="clear" w:color="auto" w:fill="auto"/>
            <w:noWrap/>
            <w:vAlign w:val="bottom"/>
            <w:hideMark/>
          </w:tcPr>
          <w:p w14:paraId="266EF04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20 </w:t>
            </w:r>
          </w:p>
        </w:tc>
        <w:tc>
          <w:tcPr>
            <w:tcW w:w="0" w:type="auto"/>
            <w:tcBorders>
              <w:top w:val="nil"/>
              <w:left w:val="nil"/>
              <w:bottom w:val="nil"/>
              <w:right w:val="single" w:sz="4" w:space="0" w:color="auto"/>
            </w:tcBorders>
            <w:shd w:val="clear" w:color="auto" w:fill="auto"/>
            <w:noWrap/>
            <w:vAlign w:val="bottom"/>
            <w:hideMark/>
          </w:tcPr>
          <w:p w14:paraId="09049DC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1 </w:t>
            </w:r>
          </w:p>
        </w:tc>
        <w:tc>
          <w:tcPr>
            <w:tcW w:w="0" w:type="auto"/>
            <w:tcBorders>
              <w:top w:val="nil"/>
              <w:left w:val="single" w:sz="4" w:space="0" w:color="auto"/>
              <w:bottom w:val="nil"/>
              <w:right w:val="nil"/>
            </w:tcBorders>
            <w:shd w:val="clear" w:color="auto" w:fill="auto"/>
            <w:noWrap/>
            <w:vAlign w:val="bottom"/>
            <w:hideMark/>
          </w:tcPr>
          <w:p w14:paraId="11248CF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27 </w:t>
            </w:r>
          </w:p>
        </w:tc>
        <w:tc>
          <w:tcPr>
            <w:tcW w:w="0" w:type="auto"/>
            <w:tcBorders>
              <w:top w:val="nil"/>
              <w:left w:val="nil"/>
              <w:bottom w:val="nil"/>
              <w:right w:val="nil"/>
            </w:tcBorders>
            <w:shd w:val="clear" w:color="auto" w:fill="auto"/>
            <w:noWrap/>
            <w:vAlign w:val="bottom"/>
            <w:hideMark/>
          </w:tcPr>
          <w:p w14:paraId="423FCA4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118 </w:t>
            </w:r>
          </w:p>
        </w:tc>
        <w:tc>
          <w:tcPr>
            <w:tcW w:w="0" w:type="auto"/>
            <w:tcBorders>
              <w:top w:val="nil"/>
              <w:left w:val="nil"/>
              <w:bottom w:val="nil"/>
              <w:right w:val="nil"/>
            </w:tcBorders>
            <w:shd w:val="clear" w:color="auto" w:fill="auto"/>
            <w:noWrap/>
            <w:vAlign w:val="bottom"/>
            <w:hideMark/>
          </w:tcPr>
          <w:p w14:paraId="243EC4C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106 </w:t>
            </w:r>
          </w:p>
        </w:tc>
        <w:tc>
          <w:tcPr>
            <w:tcW w:w="0" w:type="auto"/>
            <w:tcBorders>
              <w:top w:val="nil"/>
              <w:left w:val="nil"/>
              <w:bottom w:val="nil"/>
              <w:right w:val="nil"/>
            </w:tcBorders>
            <w:shd w:val="clear" w:color="auto" w:fill="auto"/>
            <w:noWrap/>
            <w:vAlign w:val="bottom"/>
            <w:hideMark/>
          </w:tcPr>
          <w:p w14:paraId="170FE3B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57 </w:t>
            </w:r>
          </w:p>
        </w:tc>
        <w:tc>
          <w:tcPr>
            <w:tcW w:w="0" w:type="auto"/>
            <w:tcBorders>
              <w:top w:val="nil"/>
              <w:left w:val="nil"/>
              <w:bottom w:val="nil"/>
              <w:right w:val="nil"/>
            </w:tcBorders>
            <w:shd w:val="clear" w:color="auto" w:fill="auto"/>
            <w:noWrap/>
            <w:vAlign w:val="bottom"/>
            <w:hideMark/>
          </w:tcPr>
          <w:p w14:paraId="57A043D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25 </w:t>
            </w:r>
          </w:p>
        </w:tc>
        <w:tc>
          <w:tcPr>
            <w:tcW w:w="0" w:type="auto"/>
            <w:tcBorders>
              <w:top w:val="nil"/>
              <w:left w:val="nil"/>
              <w:bottom w:val="nil"/>
              <w:right w:val="nil"/>
            </w:tcBorders>
            <w:shd w:val="clear" w:color="auto" w:fill="auto"/>
            <w:noWrap/>
            <w:vAlign w:val="bottom"/>
            <w:hideMark/>
          </w:tcPr>
          <w:p w14:paraId="3A567C5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single" w:sz="4" w:space="0" w:color="auto"/>
            </w:tcBorders>
            <w:shd w:val="clear" w:color="auto" w:fill="auto"/>
            <w:noWrap/>
            <w:vAlign w:val="bottom"/>
            <w:hideMark/>
          </w:tcPr>
          <w:p w14:paraId="22EC360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17CEC53D"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6BEFF7FD" w14:textId="77777777" w:rsidR="00A31E11" w:rsidRPr="00390716" w:rsidRDefault="00A31E11" w:rsidP="00D81FF8">
            <w:pPr>
              <w:spacing w:after="0"/>
              <w:rPr>
                <w:b/>
                <w:bCs/>
                <w:sz w:val="16"/>
                <w:szCs w:val="16"/>
                <w:lang w:eastAsia="sv-SE"/>
              </w:rPr>
            </w:pPr>
            <w:r w:rsidRPr="00390716">
              <w:rPr>
                <w:b/>
                <w:bCs/>
                <w:sz w:val="16"/>
                <w:szCs w:val="16"/>
                <w:lang w:eastAsia="sv-SE"/>
              </w:rPr>
              <w:t>2013</w:t>
            </w:r>
          </w:p>
        </w:tc>
        <w:tc>
          <w:tcPr>
            <w:tcW w:w="0" w:type="auto"/>
            <w:tcBorders>
              <w:top w:val="nil"/>
              <w:left w:val="nil"/>
              <w:bottom w:val="nil"/>
              <w:right w:val="nil"/>
            </w:tcBorders>
            <w:shd w:val="clear" w:color="auto" w:fill="auto"/>
            <w:noWrap/>
            <w:vAlign w:val="bottom"/>
            <w:hideMark/>
          </w:tcPr>
          <w:p w14:paraId="700992F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105 </w:t>
            </w:r>
          </w:p>
        </w:tc>
        <w:tc>
          <w:tcPr>
            <w:tcW w:w="0" w:type="auto"/>
            <w:tcBorders>
              <w:top w:val="nil"/>
              <w:left w:val="nil"/>
              <w:bottom w:val="nil"/>
              <w:right w:val="nil"/>
            </w:tcBorders>
            <w:shd w:val="clear" w:color="auto" w:fill="auto"/>
            <w:noWrap/>
            <w:vAlign w:val="bottom"/>
            <w:hideMark/>
          </w:tcPr>
          <w:p w14:paraId="3A587A9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292 </w:t>
            </w:r>
          </w:p>
        </w:tc>
        <w:tc>
          <w:tcPr>
            <w:tcW w:w="0" w:type="auto"/>
            <w:tcBorders>
              <w:top w:val="nil"/>
              <w:left w:val="nil"/>
              <w:bottom w:val="nil"/>
              <w:right w:val="nil"/>
            </w:tcBorders>
            <w:shd w:val="clear" w:color="auto" w:fill="auto"/>
            <w:noWrap/>
            <w:vAlign w:val="bottom"/>
            <w:hideMark/>
          </w:tcPr>
          <w:p w14:paraId="6F63600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304 </w:t>
            </w:r>
          </w:p>
        </w:tc>
        <w:tc>
          <w:tcPr>
            <w:tcW w:w="0" w:type="auto"/>
            <w:tcBorders>
              <w:top w:val="nil"/>
              <w:left w:val="nil"/>
              <w:bottom w:val="nil"/>
              <w:right w:val="nil"/>
            </w:tcBorders>
            <w:shd w:val="clear" w:color="auto" w:fill="auto"/>
            <w:noWrap/>
            <w:vAlign w:val="bottom"/>
            <w:hideMark/>
          </w:tcPr>
          <w:p w14:paraId="526895D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197 </w:t>
            </w:r>
          </w:p>
        </w:tc>
        <w:tc>
          <w:tcPr>
            <w:tcW w:w="0" w:type="auto"/>
            <w:tcBorders>
              <w:top w:val="nil"/>
              <w:left w:val="nil"/>
              <w:bottom w:val="nil"/>
              <w:right w:val="nil"/>
            </w:tcBorders>
            <w:shd w:val="clear" w:color="auto" w:fill="auto"/>
            <w:noWrap/>
            <w:vAlign w:val="bottom"/>
            <w:hideMark/>
          </w:tcPr>
          <w:p w14:paraId="1149E92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126 </w:t>
            </w:r>
          </w:p>
        </w:tc>
        <w:tc>
          <w:tcPr>
            <w:tcW w:w="0" w:type="auto"/>
            <w:tcBorders>
              <w:top w:val="nil"/>
              <w:left w:val="nil"/>
              <w:bottom w:val="nil"/>
              <w:right w:val="nil"/>
            </w:tcBorders>
            <w:shd w:val="clear" w:color="auto" w:fill="auto"/>
            <w:noWrap/>
            <w:vAlign w:val="bottom"/>
            <w:hideMark/>
          </w:tcPr>
          <w:p w14:paraId="5B83051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22 </w:t>
            </w:r>
          </w:p>
        </w:tc>
        <w:tc>
          <w:tcPr>
            <w:tcW w:w="0" w:type="auto"/>
            <w:tcBorders>
              <w:top w:val="nil"/>
              <w:left w:val="nil"/>
              <w:bottom w:val="nil"/>
              <w:right w:val="single" w:sz="4" w:space="0" w:color="auto"/>
            </w:tcBorders>
            <w:shd w:val="clear" w:color="auto" w:fill="auto"/>
            <w:noWrap/>
            <w:vAlign w:val="bottom"/>
            <w:hideMark/>
          </w:tcPr>
          <w:p w14:paraId="4C662CF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1 </w:t>
            </w:r>
          </w:p>
        </w:tc>
        <w:tc>
          <w:tcPr>
            <w:tcW w:w="0" w:type="auto"/>
            <w:tcBorders>
              <w:top w:val="nil"/>
              <w:left w:val="single" w:sz="4" w:space="0" w:color="auto"/>
              <w:bottom w:val="nil"/>
              <w:right w:val="nil"/>
            </w:tcBorders>
            <w:shd w:val="clear" w:color="auto" w:fill="auto"/>
            <w:noWrap/>
            <w:vAlign w:val="bottom"/>
            <w:hideMark/>
          </w:tcPr>
          <w:p w14:paraId="06D8377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29 </w:t>
            </w:r>
          </w:p>
        </w:tc>
        <w:tc>
          <w:tcPr>
            <w:tcW w:w="0" w:type="auto"/>
            <w:tcBorders>
              <w:top w:val="nil"/>
              <w:left w:val="nil"/>
              <w:bottom w:val="nil"/>
              <w:right w:val="nil"/>
            </w:tcBorders>
            <w:shd w:val="clear" w:color="auto" w:fill="auto"/>
            <w:noWrap/>
            <w:vAlign w:val="bottom"/>
            <w:hideMark/>
          </w:tcPr>
          <w:p w14:paraId="2FD445A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110 </w:t>
            </w:r>
          </w:p>
        </w:tc>
        <w:tc>
          <w:tcPr>
            <w:tcW w:w="0" w:type="auto"/>
            <w:tcBorders>
              <w:top w:val="nil"/>
              <w:left w:val="nil"/>
              <w:bottom w:val="nil"/>
              <w:right w:val="nil"/>
            </w:tcBorders>
            <w:shd w:val="clear" w:color="auto" w:fill="auto"/>
            <w:noWrap/>
            <w:vAlign w:val="bottom"/>
            <w:hideMark/>
          </w:tcPr>
          <w:p w14:paraId="7D81738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108 </w:t>
            </w:r>
          </w:p>
        </w:tc>
        <w:tc>
          <w:tcPr>
            <w:tcW w:w="0" w:type="auto"/>
            <w:tcBorders>
              <w:top w:val="nil"/>
              <w:left w:val="nil"/>
              <w:bottom w:val="nil"/>
              <w:right w:val="nil"/>
            </w:tcBorders>
            <w:shd w:val="clear" w:color="auto" w:fill="auto"/>
            <w:noWrap/>
            <w:vAlign w:val="bottom"/>
            <w:hideMark/>
          </w:tcPr>
          <w:p w14:paraId="6A39198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58 </w:t>
            </w:r>
          </w:p>
        </w:tc>
        <w:tc>
          <w:tcPr>
            <w:tcW w:w="0" w:type="auto"/>
            <w:tcBorders>
              <w:top w:val="nil"/>
              <w:left w:val="nil"/>
              <w:bottom w:val="nil"/>
              <w:right w:val="nil"/>
            </w:tcBorders>
            <w:shd w:val="clear" w:color="auto" w:fill="auto"/>
            <w:noWrap/>
            <w:vAlign w:val="bottom"/>
            <w:hideMark/>
          </w:tcPr>
          <w:p w14:paraId="2B94CE5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06BBF2D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 </w:t>
            </w:r>
          </w:p>
        </w:tc>
        <w:tc>
          <w:tcPr>
            <w:tcW w:w="0" w:type="auto"/>
            <w:tcBorders>
              <w:top w:val="nil"/>
              <w:left w:val="nil"/>
              <w:bottom w:val="nil"/>
              <w:right w:val="single" w:sz="4" w:space="0" w:color="auto"/>
            </w:tcBorders>
            <w:shd w:val="clear" w:color="auto" w:fill="auto"/>
            <w:noWrap/>
            <w:vAlign w:val="bottom"/>
            <w:hideMark/>
          </w:tcPr>
          <w:p w14:paraId="735ED2E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650149E2"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7271614A" w14:textId="77777777" w:rsidR="00A31E11" w:rsidRPr="00390716" w:rsidRDefault="00A31E11" w:rsidP="00D81FF8">
            <w:pPr>
              <w:spacing w:after="0"/>
              <w:rPr>
                <w:b/>
                <w:bCs/>
                <w:sz w:val="16"/>
                <w:szCs w:val="16"/>
                <w:lang w:eastAsia="sv-SE"/>
              </w:rPr>
            </w:pPr>
            <w:r w:rsidRPr="00390716">
              <w:rPr>
                <w:b/>
                <w:bCs/>
                <w:sz w:val="16"/>
                <w:szCs w:val="16"/>
                <w:lang w:eastAsia="sv-SE"/>
              </w:rPr>
              <w:t>2012</w:t>
            </w:r>
          </w:p>
        </w:tc>
        <w:tc>
          <w:tcPr>
            <w:tcW w:w="0" w:type="auto"/>
            <w:tcBorders>
              <w:top w:val="nil"/>
              <w:left w:val="nil"/>
              <w:bottom w:val="nil"/>
              <w:right w:val="nil"/>
            </w:tcBorders>
            <w:shd w:val="clear" w:color="auto" w:fill="auto"/>
            <w:noWrap/>
            <w:vAlign w:val="bottom"/>
            <w:hideMark/>
          </w:tcPr>
          <w:p w14:paraId="02AE539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116 </w:t>
            </w:r>
          </w:p>
        </w:tc>
        <w:tc>
          <w:tcPr>
            <w:tcW w:w="0" w:type="auto"/>
            <w:tcBorders>
              <w:top w:val="nil"/>
              <w:left w:val="nil"/>
              <w:bottom w:val="nil"/>
              <w:right w:val="nil"/>
            </w:tcBorders>
            <w:shd w:val="clear" w:color="auto" w:fill="auto"/>
            <w:noWrap/>
            <w:vAlign w:val="bottom"/>
            <w:hideMark/>
          </w:tcPr>
          <w:p w14:paraId="74C8829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316 </w:t>
            </w:r>
          </w:p>
        </w:tc>
        <w:tc>
          <w:tcPr>
            <w:tcW w:w="0" w:type="auto"/>
            <w:tcBorders>
              <w:top w:val="nil"/>
              <w:left w:val="nil"/>
              <w:bottom w:val="nil"/>
              <w:right w:val="nil"/>
            </w:tcBorders>
            <w:shd w:val="clear" w:color="auto" w:fill="auto"/>
            <w:noWrap/>
            <w:vAlign w:val="bottom"/>
            <w:hideMark/>
          </w:tcPr>
          <w:p w14:paraId="4B45EAE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310 </w:t>
            </w:r>
          </w:p>
        </w:tc>
        <w:tc>
          <w:tcPr>
            <w:tcW w:w="0" w:type="auto"/>
            <w:tcBorders>
              <w:top w:val="nil"/>
              <w:left w:val="nil"/>
              <w:bottom w:val="nil"/>
              <w:right w:val="nil"/>
            </w:tcBorders>
            <w:shd w:val="clear" w:color="auto" w:fill="auto"/>
            <w:noWrap/>
            <w:vAlign w:val="bottom"/>
            <w:hideMark/>
          </w:tcPr>
          <w:p w14:paraId="5451F58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227 </w:t>
            </w:r>
          </w:p>
        </w:tc>
        <w:tc>
          <w:tcPr>
            <w:tcW w:w="0" w:type="auto"/>
            <w:tcBorders>
              <w:top w:val="nil"/>
              <w:left w:val="nil"/>
              <w:bottom w:val="nil"/>
              <w:right w:val="nil"/>
            </w:tcBorders>
            <w:shd w:val="clear" w:color="auto" w:fill="auto"/>
            <w:noWrap/>
            <w:vAlign w:val="bottom"/>
            <w:hideMark/>
          </w:tcPr>
          <w:p w14:paraId="6745838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139 </w:t>
            </w:r>
          </w:p>
        </w:tc>
        <w:tc>
          <w:tcPr>
            <w:tcW w:w="0" w:type="auto"/>
            <w:tcBorders>
              <w:top w:val="nil"/>
              <w:left w:val="nil"/>
              <w:bottom w:val="nil"/>
              <w:right w:val="nil"/>
            </w:tcBorders>
            <w:shd w:val="clear" w:color="auto" w:fill="auto"/>
            <w:noWrap/>
            <w:vAlign w:val="bottom"/>
            <w:hideMark/>
          </w:tcPr>
          <w:p w14:paraId="70D2B39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24 </w:t>
            </w:r>
          </w:p>
        </w:tc>
        <w:tc>
          <w:tcPr>
            <w:tcW w:w="0" w:type="auto"/>
            <w:tcBorders>
              <w:top w:val="nil"/>
              <w:left w:val="nil"/>
              <w:bottom w:val="nil"/>
              <w:right w:val="single" w:sz="4" w:space="0" w:color="auto"/>
            </w:tcBorders>
            <w:shd w:val="clear" w:color="auto" w:fill="auto"/>
            <w:noWrap/>
            <w:vAlign w:val="bottom"/>
            <w:hideMark/>
          </w:tcPr>
          <w:p w14:paraId="5E3FBB5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1 </w:t>
            </w:r>
          </w:p>
        </w:tc>
        <w:tc>
          <w:tcPr>
            <w:tcW w:w="0" w:type="auto"/>
            <w:tcBorders>
              <w:top w:val="nil"/>
              <w:left w:val="single" w:sz="4" w:space="0" w:color="auto"/>
              <w:bottom w:val="nil"/>
              <w:right w:val="nil"/>
            </w:tcBorders>
            <w:shd w:val="clear" w:color="auto" w:fill="auto"/>
            <w:noWrap/>
            <w:vAlign w:val="bottom"/>
            <w:hideMark/>
          </w:tcPr>
          <w:p w14:paraId="4E0391A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33 </w:t>
            </w:r>
          </w:p>
        </w:tc>
        <w:tc>
          <w:tcPr>
            <w:tcW w:w="0" w:type="auto"/>
            <w:tcBorders>
              <w:top w:val="nil"/>
              <w:left w:val="nil"/>
              <w:bottom w:val="nil"/>
              <w:right w:val="nil"/>
            </w:tcBorders>
            <w:shd w:val="clear" w:color="auto" w:fill="auto"/>
            <w:noWrap/>
            <w:vAlign w:val="bottom"/>
            <w:hideMark/>
          </w:tcPr>
          <w:p w14:paraId="79F7E70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136 </w:t>
            </w:r>
          </w:p>
        </w:tc>
        <w:tc>
          <w:tcPr>
            <w:tcW w:w="0" w:type="auto"/>
            <w:tcBorders>
              <w:top w:val="nil"/>
              <w:left w:val="nil"/>
              <w:bottom w:val="nil"/>
              <w:right w:val="nil"/>
            </w:tcBorders>
            <w:shd w:val="clear" w:color="auto" w:fill="auto"/>
            <w:noWrap/>
            <w:vAlign w:val="bottom"/>
            <w:hideMark/>
          </w:tcPr>
          <w:p w14:paraId="36678B5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111 </w:t>
            </w:r>
          </w:p>
        </w:tc>
        <w:tc>
          <w:tcPr>
            <w:tcW w:w="0" w:type="auto"/>
            <w:tcBorders>
              <w:top w:val="nil"/>
              <w:left w:val="nil"/>
              <w:bottom w:val="nil"/>
              <w:right w:val="nil"/>
            </w:tcBorders>
            <w:shd w:val="clear" w:color="auto" w:fill="auto"/>
            <w:noWrap/>
            <w:vAlign w:val="bottom"/>
            <w:hideMark/>
          </w:tcPr>
          <w:p w14:paraId="3D59ED5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67 </w:t>
            </w:r>
          </w:p>
        </w:tc>
        <w:tc>
          <w:tcPr>
            <w:tcW w:w="0" w:type="auto"/>
            <w:tcBorders>
              <w:top w:val="nil"/>
              <w:left w:val="nil"/>
              <w:bottom w:val="nil"/>
              <w:right w:val="nil"/>
            </w:tcBorders>
            <w:shd w:val="clear" w:color="auto" w:fill="auto"/>
            <w:noWrap/>
            <w:vAlign w:val="bottom"/>
            <w:hideMark/>
          </w:tcPr>
          <w:p w14:paraId="3DF3D15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31 </w:t>
            </w:r>
          </w:p>
        </w:tc>
        <w:tc>
          <w:tcPr>
            <w:tcW w:w="0" w:type="auto"/>
            <w:tcBorders>
              <w:top w:val="nil"/>
              <w:left w:val="nil"/>
              <w:bottom w:val="nil"/>
              <w:right w:val="nil"/>
            </w:tcBorders>
            <w:shd w:val="clear" w:color="auto" w:fill="auto"/>
            <w:noWrap/>
            <w:vAlign w:val="bottom"/>
            <w:hideMark/>
          </w:tcPr>
          <w:p w14:paraId="4DB1E3A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 </w:t>
            </w:r>
          </w:p>
        </w:tc>
        <w:tc>
          <w:tcPr>
            <w:tcW w:w="0" w:type="auto"/>
            <w:tcBorders>
              <w:top w:val="nil"/>
              <w:left w:val="nil"/>
              <w:bottom w:val="nil"/>
              <w:right w:val="single" w:sz="4" w:space="0" w:color="auto"/>
            </w:tcBorders>
            <w:shd w:val="clear" w:color="auto" w:fill="auto"/>
            <w:noWrap/>
            <w:vAlign w:val="bottom"/>
            <w:hideMark/>
          </w:tcPr>
          <w:p w14:paraId="3C780FC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05B043E1"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7D7C5D15"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270BE3BE"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0E2CC645"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66BEFB2A"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47B659A4"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3999CB2F"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5C14A569"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single" w:sz="4" w:space="0" w:color="auto"/>
            </w:tcBorders>
            <w:shd w:val="clear" w:color="auto" w:fill="auto"/>
            <w:noWrap/>
            <w:vAlign w:val="bottom"/>
            <w:hideMark/>
          </w:tcPr>
          <w:p w14:paraId="1F1A9718" w14:textId="77777777" w:rsidR="00A31E11" w:rsidRPr="00390716" w:rsidRDefault="00A31E11" w:rsidP="00D81FF8">
            <w:pPr>
              <w:spacing w:after="0"/>
              <w:jc w:val="right"/>
              <w:rPr>
                <w:bCs/>
                <w:sz w:val="16"/>
                <w:szCs w:val="16"/>
                <w:lang w:eastAsia="sv-SE"/>
              </w:rPr>
            </w:pPr>
          </w:p>
        </w:tc>
        <w:tc>
          <w:tcPr>
            <w:tcW w:w="0" w:type="auto"/>
            <w:tcBorders>
              <w:top w:val="nil"/>
              <w:left w:val="single" w:sz="4" w:space="0" w:color="auto"/>
              <w:bottom w:val="nil"/>
              <w:right w:val="nil"/>
            </w:tcBorders>
            <w:shd w:val="clear" w:color="auto" w:fill="auto"/>
            <w:noWrap/>
            <w:vAlign w:val="bottom"/>
            <w:hideMark/>
          </w:tcPr>
          <w:p w14:paraId="5A23476A"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1677833B"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01F21A1F"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3FE0C6C4"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2D362D31"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12706F12"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single" w:sz="4" w:space="0" w:color="auto"/>
            </w:tcBorders>
            <w:shd w:val="clear" w:color="auto" w:fill="auto"/>
            <w:noWrap/>
            <w:vAlign w:val="bottom"/>
            <w:hideMark/>
          </w:tcPr>
          <w:p w14:paraId="7E61B6D7" w14:textId="77777777" w:rsidR="00A31E11" w:rsidRPr="00390716" w:rsidRDefault="00A31E11" w:rsidP="00D81FF8">
            <w:pPr>
              <w:spacing w:after="0"/>
              <w:jc w:val="right"/>
              <w:rPr>
                <w:bCs/>
                <w:sz w:val="16"/>
                <w:szCs w:val="16"/>
                <w:lang w:eastAsia="sv-SE"/>
              </w:rPr>
            </w:pPr>
          </w:p>
        </w:tc>
      </w:tr>
      <w:tr w:rsidR="00A31E11" w:rsidRPr="00390716" w14:paraId="0BCD3772" w14:textId="77777777" w:rsidTr="00FC57B4">
        <w:trPr>
          <w:trHeight w:val="234"/>
        </w:trPr>
        <w:tc>
          <w:tcPr>
            <w:tcW w:w="0" w:type="auto"/>
            <w:gridSpan w:val="2"/>
            <w:tcBorders>
              <w:top w:val="single" w:sz="4" w:space="0" w:color="auto"/>
              <w:left w:val="single" w:sz="4" w:space="0" w:color="auto"/>
              <w:bottom w:val="nil"/>
              <w:right w:val="nil"/>
            </w:tcBorders>
            <w:shd w:val="clear" w:color="auto" w:fill="auto"/>
            <w:noWrap/>
            <w:vAlign w:val="bottom"/>
            <w:hideMark/>
          </w:tcPr>
          <w:p w14:paraId="5628C642" w14:textId="77777777" w:rsidR="00A31E11" w:rsidRPr="00390716" w:rsidRDefault="00A31E11" w:rsidP="00A31E11">
            <w:pPr>
              <w:spacing w:after="0"/>
              <w:rPr>
                <w:b/>
                <w:bCs/>
                <w:sz w:val="16"/>
                <w:szCs w:val="16"/>
                <w:lang w:eastAsia="sv-SE"/>
              </w:rPr>
            </w:pPr>
            <w:r w:rsidRPr="00390716">
              <w:rPr>
                <w:b/>
                <w:bCs/>
                <w:sz w:val="16"/>
                <w:szCs w:val="16"/>
                <w:lang w:eastAsia="sv-SE"/>
              </w:rPr>
              <w:t>Women**</w:t>
            </w:r>
          </w:p>
        </w:tc>
        <w:tc>
          <w:tcPr>
            <w:tcW w:w="0" w:type="auto"/>
            <w:tcBorders>
              <w:top w:val="single" w:sz="4" w:space="0" w:color="auto"/>
              <w:left w:val="nil"/>
              <w:bottom w:val="nil"/>
              <w:right w:val="nil"/>
            </w:tcBorders>
            <w:shd w:val="clear" w:color="auto" w:fill="auto"/>
            <w:noWrap/>
            <w:vAlign w:val="bottom"/>
            <w:hideMark/>
          </w:tcPr>
          <w:p w14:paraId="754AC2AA"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501AFB27"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3621E9B3"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4E0F4C65"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3BF2ACC3"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single" w:sz="4" w:space="0" w:color="auto"/>
            </w:tcBorders>
            <w:shd w:val="clear" w:color="auto" w:fill="auto"/>
            <w:noWrap/>
            <w:vAlign w:val="bottom"/>
            <w:hideMark/>
          </w:tcPr>
          <w:p w14:paraId="67DA8828"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single" w:sz="4" w:space="0" w:color="auto"/>
              <w:bottom w:val="nil"/>
              <w:right w:val="nil"/>
            </w:tcBorders>
            <w:shd w:val="clear" w:color="auto" w:fill="auto"/>
            <w:noWrap/>
            <w:vAlign w:val="bottom"/>
            <w:hideMark/>
          </w:tcPr>
          <w:p w14:paraId="45A66622"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1BA90D02"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3F64B35C"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15419BA7"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10FD173C"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587109CC"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single" w:sz="4" w:space="0" w:color="auto"/>
            </w:tcBorders>
            <w:shd w:val="clear" w:color="auto" w:fill="auto"/>
            <w:noWrap/>
            <w:vAlign w:val="bottom"/>
            <w:hideMark/>
          </w:tcPr>
          <w:p w14:paraId="0391CF60"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r>
      <w:tr w:rsidR="00A31E11" w:rsidRPr="00390716" w14:paraId="6DA9DEEF"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5AD4D246" w14:textId="77777777" w:rsidR="00A31E11" w:rsidRPr="00390716" w:rsidRDefault="00A31E11" w:rsidP="00D81FF8">
            <w:pPr>
              <w:spacing w:after="0"/>
              <w:rPr>
                <w:b/>
                <w:bCs/>
                <w:sz w:val="16"/>
                <w:szCs w:val="16"/>
                <w:lang w:eastAsia="sv-SE"/>
              </w:rPr>
            </w:pPr>
            <w:r w:rsidRPr="00390716">
              <w:rPr>
                <w:b/>
                <w:bCs/>
                <w:sz w:val="16"/>
                <w:szCs w:val="16"/>
                <w:lang w:eastAsia="sv-SE"/>
              </w:rPr>
              <w:t>2016</w:t>
            </w:r>
          </w:p>
        </w:tc>
        <w:tc>
          <w:tcPr>
            <w:tcW w:w="0" w:type="auto"/>
            <w:tcBorders>
              <w:top w:val="nil"/>
              <w:left w:val="nil"/>
              <w:bottom w:val="nil"/>
              <w:right w:val="nil"/>
            </w:tcBorders>
            <w:shd w:val="clear" w:color="auto" w:fill="auto"/>
            <w:noWrap/>
            <w:vAlign w:val="bottom"/>
            <w:hideMark/>
          </w:tcPr>
          <w:p w14:paraId="3193BAA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16 </w:t>
            </w:r>
          </w:p>
        </w:tc>
        <w:tc>
          <w:tcPr>
            <w:tcW w:w="0" w:type="auto"/>
            <w:tcBorders>
              <w:top w:val="nil"/>
              <w:left w:val="nil"/>
              <w:bottom w:val="nil"/>
              <w:right w:val="nil"/>
            </w:tcBorders>
            <w:shd w:val="clear" w:color="auto" w:fill="auto"/>
            <w:noWrap/>
            <w:vAlign w:val="bottom"/>
            <w:hideMark/>
          </w:tcPr>
          <w:p w14:paraId="0B6D19E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24 </w:t>
            </w:r>
          </w:p>
        </w:tc>
        <w:tc>
          <w:tcPr>
            <w:tcW w:w="0" w:type="auto"/>
            <w:tcBorders>
              <w:top w:val="nil"/>
              <w:left w:val="nil"/>
              <w:bottom w:val="nil"/>
              <w:right w:val="nil"/>
            </w:tcBorders>
            <w:shd w:val="clear" w:color="auto" w:fill="auto"/>
            <w:noWrap/>
            <w:vAlign w:val="bottom"/>
            <w:hideMark/>
          </w:tcPr>
          <w:p w14:paraId="738755F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26 </w:t>
            </w:r>
          </w:p>
        </w:tc>
        <w:tc>
          <w:tcPr>
            <w:tcW w:w="0" w:type="auto"/>
            <w:tcBorders>
              <w:top w:val="nil"/>
              <w:left w:val="nil"/>
              <w:bottom w:val="nil"/>
              <w:right w:val="nil"/>
            </w:tcBorders>
            <w:shd w:val="clear" w:color="auto" w:fill="auto"/>
            <w:noWrap/>
            <w:vAlign w:val="bottom"/>
            <w:hideMark/>
          </w:tcPr>
          <w:p w14:paraId="29FA7EB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28 </w:t>
            </w:r>
          </w:p>
        </w:tc>
        <w:tc>
          <w:tcPr>
            <w:tcW w:w="0" w:type="auto"/>
            <w:tcBorders>
              <w:top w:val="nil"/>
              <w:left w:val="nil"/>
              <w:bottom w:val="nil"/>
              <w:right w:val="nil"/>
            </w:tcBorders>
            <w:shd w:val="clear" w:color="auto" w:fill="auto"/>
            <w:noWrap/>
            <w:vAlign w:val="bottom"/>
            <w:hideMark/>
          </w:tcPr>
          <w:p w14:paraId="09DAED3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31 </w:t>
            </w:r>
          </w:p>
        </w:tc>
        <w:tc>
          <w:tcPr>
            <w:tcW w:w="0" w:type="auto"/>
            <w:tcBorders>
              <w:top w:val="nil"/>
              <w:left w:val="nil"/>
              <w:bottom w:val="nil"/>
              <w:right w:val="nil"/>
            </w:tcBorders>
            <w:shd w:val="clear" w:color="auto" w:fill="auto"/>
            <w:noWrap/>
            <w:vAlign w:val="bottom"/>
            <w:hideMark/>
          </w:tcPr>
          <w:p w14:paraId="2ECA670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single" w:sz="4" w:space="0" w:color="auto"/>
            </w:tcBorders>
            <w:shd w:val="clear" w:color="auto" w:fill="auto"/>
            <w:noWrap/>
            <w:vAlign w:val="bottom"/>
            <w:hideMark/>
          </w:tcPr>
          <w:p w14:paraId="25DFB63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single" w:sz="4" w:space="0" w:color="auto"/>
              <w:bottom w:val="nil"/>
              <w:right w:val="nil"/>
            </w:tcBorders>
            <w:shd w:val="clear" w:color="auto" w:fill="auto"/>
            <w:noWrap/>
            <w:vAlign w:val="bottom"/>
            <w:hideMark/>
          </w:tcPr>
          <w:p w14:paraId="125F003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nil"/>
            </w:tcBorders>
            <w:shd w:val="clear" w:color="auto" w:fill="auto"/>
            <w:noWrap/>
            <w:vAlign w:val="bottom"/>
            <w:hideMark/>
          </w:tcPr>
          <w:p w14:paraId="61978DA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 </w:t>
            </w:r>
          </w:p>
        </w:tc>
        <w:tc>
          <w:tcPr>
            <w:tcW w:w="0" w:type="auto"/>
            <w:tcBorders>
              <w:top w:val="nil"/>
              <w:left w:val="nil"/>
              <w:bottom w:val="nil"/>
              <w:right w:val="nil"/>
            </w:tcBorders>
            <w:shd w:val="clear" w:color="auto" w:fill="auto"/>
            <w:noWrap/>
            <w:vAlign w:val="bottom"/>
            <w:hideMark/>
          </w:tcPr>
          <w:p w14:paraId="0E22137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 </w:t>
            </w:r>
          </w:p>
        </w:tc>
        <w:tc>
          <w:tcPr>
            <w:tcW w:w="0" w:type="auto"/>
            <w:tcBorders>
              <w:top w:val="nil"/>
              <w:left w:val="nil"/>
              <w:bottom w:val="nil"/>
              <w:right w:val="nil"/>
            </w:tcBorders>
            <w:shd w:val="clear" w:color="auto" w:fill="auto"/>
            <w:noWrap/>
            <w:vAlign w:val="bottom"/>
            <w:hideMark/>
          </w:tcPr>
          <w:p w14:paraId="4C508C6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49260CC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 </w:t>
            </w:r>
          </w:p>
        </w:tc>
        <w:tc>
          <w:tcPr>
            <w:tcW w:w="0" w:type="auto"/>
            <w:tcBorders>
              <w:top w:val="nil"/>
              <w:left w:val="nil"/>
              <w:bottom w:val="nil"/>
              <w:right w:val="nil"/>
            </w:tcBorders>
            <w:shd w:val="clear" w:color="auto" w:fill="auto"/>
            <w:noWrap/>
            <w:vAlign w:val="bottom"/>
            <w:hideMark/>
          </w:tcPr>
          <w:p w14:paraId="53C5EAB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nil"/>
              <w:bottom w:val="nil"/>
              <w:right w:val="single" w:sz="4" w:space="0" w:color="auto"/>
            </w:tcBorders>
            <w:shd w:val="clear" w:color="auto" w:fill="auto"/>
            <w:noWrap/>
            <w:vAlign w:val="bottom"/>
            <w:hideMark/>
          </w:tcPr>
          <w:p w14:paraId="6ACA4AF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79614B0D"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28DA5982" w14:textId="77777777" w:rsidR="00A31E11" w:rsidRPr="00390716" w:rsidRDefault="00A31E11" w:rsidP="00D81FF8">
            <w:pPr>
              <w:spacing w:after="0"/>
              <w:rPr>
                <w:b/>
                <w:bCs/>
                <w:sz w:val="16"/>
                <w:szCs w:val="16"/>
                <w:lang w:eastAsia="sv-SE"/>
              </w:rPr>
            </w:pPr>
            <w:r w:rsidRPr="00390716">
              <w:rPr>
                <w:b/>
                <w:bCs/>
                <w:sz w:val="16"/>
                <w:szCs w:val="16"/>
                <w:lang w:eastAsia="sv-SE"/>
              </w:rPr>
              <w:t>2015</w:t>
            </w:r>
          </w:p>
        </w:tc>
        <w:tc>
          <w:tcPr>
            <w:tcW w:w="0" w:type="auto"/>
            <w:tcBorders>
              <w:top w:val="nil"/>
              <w:left w:val="nil"/>
              <w:bottom w:val="nil"/>
              <w:right w:val="nil"/>
            </w:tcBorders>
            <w:shd w:val="clear" w:color="auto" w:fill="auto"/>
            <w:noWrap/>
            <w:vAlign w:val="bottom"/>
            <w:hideMark/>
          </w:tcPr>
          <w:p w14:paraId="5BA88C3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16 </w:t>
            </w:r>
          </w:p>
        </w:tc>
        <w:tc>
          <w:tcPr>
            <w:tcW w:w="0" w:type="auto"/>
            <w:tcBorders>
              <w:top w:val="nil"/>
              <w:left w:val="nil"/>
              <w:bottom w:val="nil"/>
              <w:right w:val="nil"/>
            </w:tcBorders>
            <w:shd w:val="clear" w:color="auto" w:fill="auto"/>
            <w:noWrap/>
            <w:vAlign w:val="bottom"/>
            <w:hideMark/>
          </w:tcPr>
          <w:p w14:paraId="6C19135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21 </w:t>
            </w:r>
          </w:p>
        </w:tc>
        <w:tc>
          <w:tcPr>
            <w:tcW w:w="0" w:type="auto"/>
            <w:tcBorders>
              <w:top w:val="nil"/>
              <w:left w:val="nil"/>
              <w:bottom w:val="nil"/>
              <w:right w:val="nil"/>
            </w:tcBorders>
            <w:shd w:val="clear" w:color="auto" w:fill="auto"/>
            <w:noWrap/>
            <w:vAlign w:val="bottom"/>
            <w:hideMark/>
          </w:tcPr>
          <w:p w14:paraId="190700B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26 </w:t>
            </w:r>
          </w:p>
        </w:tc>
        <w:tc>
          <w:tcPr>
            <w:tcW w:w="0" w:type="auto"/>
            <w:tcBorders>
              <w:top w:val="nil"/>
              <w:left w:val="nil"/>
              <w:bottom w:val="nil"/>
              <w:right w:val="nil"/>
            </w:tcBorders>
            <w:shd w:val="clear" w:color="auto" w:fill="auto"/>
            <w:noWrap/>
            <w:vAlign w:val="bottom"/>
            <w:hideMark/>
          </w:tcPr>
          <w:p w14:paraId="3CB4254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6608089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28 </w:t>
            </w:r>
          </w:p>
        </w:tc>
        <w:tc>
          <w:tcPr>
            <w:tcW w:w="0" w:type="auto"/>
            <w:tcBorders>
              <w:top w:val="nil"/>
              <w:left w:val="nil"/>
              <w:bottom w:val="nil"/>
              <w:right w:val="nil"/>
            </w:tcBorders>
            <w:shd w:val="clear" w:color="auto" w:fill="auto"/>
            <w:noWrap/>
            <w:vAlign w:val="bottom"/>
            <w:hideMark/>
          </w:tcPr>
          <w:p w14:paraId="5D3E47D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 </w:t>
            </w:r>
          </w:p>
        </w:tc>
        <w:tc>
          <w:tcPr>
            <w:tcW w:w="0" w:type="auto"/>
            <w:tcBorders>
              <w:top w:val="nil"/>
              <w:left w:val="nil"/>
              <w:bottom w:val="nil"/>
              <w:right w:val="single" w:sz="4" w:space="0" w:color="auto"/>
            </w:tcBorders>
            <w:shd w:val="clear" w:color="auto" w:fill="auto"/>
            <w:noWrap/>
            <w:vAlign w:val="bottom"/>
            <w:hideMark/>
          </w:tcPr>
          <w:p w14:paraId="395806A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single" w:sz="4" w:space="0" w:color="auto"/>
              <w:bottom w:val="nil"/>
              <w:right w:val="nil"/>
            </w:tcBorders>
            <w:shd w:val="clear" w:color="auto" w:fill="auto"/>
            <w:noWrap/>
            <w:vAlign w:val="bottom"/>
            <w:hideMark/>
          </w:tcPr>
          <w:p w14:paraId="01035FC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nil"/>
            </w:tcBorders>
            <w:shd w:val="clear" w:color="auto" w:fill="auto"/>
            <w:noWrap/>
            <w:vAlign w:val="bottom"/>
            <w:hideMark/>
          </w:tcPr>
          <w:p w14:paraId="797E107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 </w:t>
            </w:r>
          </w:p>
        </w:tc>
        <w:tc>
          <w:tcPr>
            <w:tcW w:w="0" w:type="auto"/>
            <w:tcBorders>
              <w:top w:val="nil"/>
              <w:left w:val="nil"/>
              <w:bottom w:val="nil"/>
              <w:right w:val="nil"/>
            </w:tcBorders>
            <w:shd w:val="clear" w:color="auto" w:fill="auto"/>
            <w:noWrap/>
            <w:vAlign w:val="bottom"/>
            <w:hideMark/>
          </w:tcPr>
          <w:p w14:paraId="744B51E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089286C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6 </w:t>
            </w:r>
          </w:p>
        </w:tc>
        <w:tc>
          <w:tcPr>
            <w:tcW w:w="0" w:type="auto"/>
            <w:tcBorders>
              <w:top w:val="nil"/>
              <w:left w:val="nil"/>
              <w:bottom w:val="nil"/>
              <w:right w:val="nil"/>
            </w:tcBorders>
            <w:shd w:val="clear" w:color="auto" w:fill="auto"/>
            <w:noWrap/>
            <w:vAlign w:val="bottom"/>
            <w:hideMark/>
          </w:tcPr>
          <w:p w14:paraId="7848609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 </w:t>
            </w:r>
          </w:p>
        </w:tc>
        <w:tc>
          <w:tcPr>
            <w:tcW w:w="0" w:type="auto"/>
            <w:tcBorders>
              <w:top w:val="nil"/>
              <w:left w:val="nil"/>
              <w:bottom w:val="nil"/>
              <w:right w:val="nil"/>
            </w:tcBorders>
            <w:shd w:val="clear" w:color="auto" w:fill="auto"/>
            <w:noWrap/>
            <w:vAlign w:val="bottom"/>
            <w:hideMark/>
          </w:tcPr>
          <w:p w14:paraId="0BAF8AA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nil"/>
              <w:bottom w:val="nil"/>
              <w:right w:val="single" w:sz="4" w:space="0" w:color="auto"/>
            </w:tcBorders>
            <w:shd w:val="clear" w:color="auto" w:fill="auto"/>
            <w:noWrap/>
            <w:vAlign w:val="bottom"/>
            <w:hideMark/>
          </w:tcPr>
          <w:p w14:paraId="686803A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0F8C7ADD"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248917B4" w14:textId="77777777" w:rsidR="00A31E11" w:rsidRPr="00390716" w:rsidRDefault="00A31E11" w:rsidP="00D81FF8">
            <w:pPr>
              <w:spacing w:after="0"/>
              <w:rPr>
                <w:b/>
                <w:bCs/>
                <w:sz w:val="16"/>
                <w:szCs w:val="16"/>
                <w:lang w:eastAsia="sv-SE"/>
              </w:rPr>
            </w:pPr>
            <w:r w:rsidRPr="00390716">
              <w:rPr>
                <w:b/>
                <w:bCs/>
                <w:sz w:val="16"/>
                <w:szCs w:val="16"/>
                <w:lang w:eastAsia="sv-SE"/>
              </w:rPr>
              <w:t>2014</w:t>
            </w:r>
          </w:p>
        </w:tc>
        <w:tc>
          <w:tcPr>
            <w:tcW w:w="0" w:type="auto"/>
            <w:tcBorders>
              <w:top w:val="nil"/>
              <w:left w:val="nil"/>
              <w:bottom w:val="nil"/>
              <w:right w:val="nil"/>
            </w:tcBorders>
            <w:shd w:val="clear" w:color="auto" w:fill="auto"/>
            <w:noWrap/>
            <w:vAlign w:val="bottom"/>
            <w:hideMark/>
          </w:tcPr>
          <w:p w14:paraId="3A5F101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17 </w:t>
            </w:r>
          </w:p>
        </w:tc>
        <w:tc>
          <w:tcPr>
            <w:tcW w:w="0" w:type="auto"/>
            <w:tcBorders>
              <w:top w:val="nil"/>
              <w:left w:val="nil"/>
              <w:bottom w:val="nil"/>
              <w:right w:val="nil"/>
            </w:tcBorders>
            <w:shd w:val="clear" w:color="auto" w:fill="auto"/>
            <w:noWrap/>
            <w:vAlign w:val="bottom"/>
            <w:hideMark/>
          </w:tcPr>
          <w:p w14:paraId="6BF9D31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25 </w:t>
            </w:r>
          </w:p>
        </w:tc>
        <w:tc>
          <w:tcPr>
            <w:tcW w:w="0" w:type="auto"/>
            <w:tcBorders>
              <w:top w:val="nil"/>
              <w:left w:val="nil"/>
              <w:bottom w:val="nil"/>
              <w:right w:val="nil"/>
            </w:tcBorders>
            <w:shd w:val="clear" w:color="auto" w:fill="auto"/>
            <w:noWrap/>
            <w:vAlign w:val="bottom"/>
            <w:hideMark/>
          </w:tcPr>
          <w:p w14:paraId="6A24202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06F2495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29 </w:t>
            </w:r>
          </w:p>
        </w:tc>
        <w:tc>
          <w:tcPr>
            <w:tcW w:w="0" w:type="auto"/>
            <w:tcBorders>
              <w:top w:val="nil"/>
              <w:left w:val="nil"/>
              <w:bottom w:val="nil"/>
              <w:right w:val="nil"/>
            </w:tcBorders>
            <w:shd w:val="clear" w:color="auto" w:fill="auto"/>
            <w:noWrap/>
            <w:vAlign w:val="bottom"/>
            <w:hideMark/>
          </w:tcPr>
          <w:p w14:paraId="17F3776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72386F2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 </w:t>
            </w:r>
          </w:p>
        </w:tc>
        <w:tc>
          <w:tcPr>
            <w:tcW w:w="0" w:type="auto"/>
            <w:tcBorders>
              <w:top w:val="nil"/>
              <w:left w:val="nil"/>
              <w:bottom w:val="nil"/>
              <w:right w:val="single" w:sz="4" w:space="0" w:color="auto"/>
            </w:tcBorders>
            <w:shd w:val="clear" w:color="auto" w:fill="auto"/>
            <w:noWrap/>
            <w:vAlign w:val="bottom"/>
            <w:hideMark/>
          </w:tcPr>
          <w:p w14:paraId="7A0C0E1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single" w:sz="4" w:space="0" w:color="auto"/>
              <w:bottom w:val="nil"/>
              <w:right w:val="nil"/>
            </w:tcBorders>
            <w:shd w:val="clear" w:color="auto" w:fill="auto"/>
            <w:noWrap/>
            <w:vAlign w:val="bottom"/>
            <w:hideMark/>
          </w:tcPr>
          <w:p w14:paraId="3B86798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nil"/>
            </w:tcBorders>
            <w:shd w:val="clear" w:color="auto" w:fill="auto"/>
            <w:noWrap/>
            <w:vAlign w:val="bottom"/>
            <w:hideMark/>
          </w:tcPr>
          <w:p w14:paraId="30F107C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29C4786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13 </w:t>
            </w:r>
          </w:p>
        </w:tc>
        <w:tc>
          <w:tcPr>
            <w:tcW w:w="0" w:type="auto"/>
            <w:tcBorders>
              <w:top w:val="nil"/>
              <w:left w:val="nil"/>
              <w:bottom w:val="nil"/>
              <w:right w:val="nil"/>
            </w:tcBorders>
            <w:shd w:val="clear" w:color="auto" w:fill="auto"/>
            <w:noWrap/>
            <w:vAlign w:val="bottom"/>
            <w:hideMark/>
          </w:tcPr>
          <w:p w14:paraId="714B946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7B88375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 </w:t>
            </w:r>
          </w:p>
        </w:tc>
        <w:tc>
          <w:tcPr>
            <w:tcW w:w="0" w:type="auto"/>
            <w:tcBorders>
              <w:top w:val="nil"/>
              <w:left w:val="nil"/>
              <w:bottom w:val="nil"/>
              <w:right w:val="nil"/>
            </w:tcBorders>
            <w:shd w:val="clear" w:color="auto" w:fill="auto"/>
            <w:noWrap/>
            <w:vAlign w:val="bottom"/>
            <w:hideMark/>
          </w:tcPr>
          <w:p w14:paraId="33BFBFE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nil"/>
              <w:bottom w:val="nil"/>
              <w:right w:val="single" w:sz="4" w:space="0" w:color="auto"/>
            </w:tcBorders>
            <w:shd w:val="clear" w:color="auto" w:fill="auto"/>
            <w:noWrap/>
            <w:vAlign w:val="bottom"/>
            <w:hideMark/>
          </w:tcPr>
          <w:p w14:paraId="5E30C1E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372EA612"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1B523AFE" w14:textId="77777777" w:rsidR="00A31E11" w:rsidRPr="00390716" w:rsidRDefault="00A31E11" w:rsidP="00D81FF8">
            <w:pPr>
              <w:spacing w:after="0"/>
              <w:rPr>
                <w:b/>
                <w:bCs/>
                <w:sz w:val="16"/>
                <w:szCs w:val="16"/>
                <w:lang w:eastAsia="sv-SE"/>
              </w:rPr>
            </w:pPr>
            <w:r w:rsidRPr="00390716">
              <w:rPr>
                <w:b/>
                <w:bCs/>
                <w:sz w:val="16"/>
                <w:szCs w:val="16"/>
                <w:lang w:eastAsia="sv-SE"/>
              </w:rPr>
              <w:t>2013</w:t>
            </w:r>
          </w:p>
        </w:tc>
        <w:tc>
          <w:tcPr>
            <w:tcW w:w="0" w:type="auto"/>
            <w:tcBorders>
              <w:top w:val="nil"/>
              <w:left w:val="nil"/>
              <w:bottom w:val="nil"/>
              <w:right w:val="nil"/>
            </w:tcBorders>
            <w:shd w:val="clear" w:color="auto" w:fill="auto"/>
            <w:noWrap/>
            <w:vAlign w:val="bottom"/>
            <w:hideMark/>
          </w:tcPr>
          <w:p w14:paraId="3CADD96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18 </w:t>
            </w:r>
          </w:p>
        </w:tc>
        <w:tc>
          <w:tcPr>
            <w:tcW w:w="0" w:type="auto"/>
            <w:tcBorders>
              <w:top w:val="nil"/>
              <w:left w:val="nil"/>
              <w:bottom w:val="nil"/>
              <w:right w:val="nil"/>
            </w:tcBorders>
            <w:shd w:val="clear" w:color="auto" w:fill="auto"/>
            <w:noWrap/>
            <w:vAlign w:val="bottom"/>
            <w:hideMark/>
          </w:tcPr>
          <w:p w14:paraId="747AD21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26DA654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236BC24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31 </w:t>
            </w:r>
          </w:p>
        </w:tc>
        <w:tc>
          <w:tcPr>
            <w:tcW w:w="0" w:type="auto"/>
            <w:tcBorders>
              <w:top w:val="nil"/>
              <w:left w:val="nil"/>
              <w:bottom w:val="nil"/>
              <w:right w:val="nil"/>
            </w:tcBorders>
            <w:shd w:val="clear" w:color="auto" w:fill="auto"/>
            <w:noWrap/>
            <w:vAlign w:val="bottom"/>
            <w:hideMark/>
          </w:tcPr>
          <w:p w14:paraId="7809498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30 </w:t>
            </w:r>
          </w:p>
        </w:tc>
        <w:tc>
          <w:tcPr>
            <w:tcW w:w="0" w:type="auto"/>
            <w:tcBorders>
              <w:top w:val="nil"/>
              <w:left w:val="nil"/>
              <w:bottom w:val="nil"/>
              <w:right w:val="nil"/>
            </w:tcBorders>
            <w:shd w:val="clear" w:color="auto" w:fill="auto"/>
            <w:noWrap/>
            <w:vAlign w:val="bottom"/>
            <w:hideMark/>
          </w:tcPr>
          <w:p w14:paraId="1756A62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single" w:sz="4" w:space="0" w:color="auto"/>
            </w:tcBorders>
            <w:shd w:val="clear" w:color="auto" w:fill="auto"/>
            <w:noWrap/>
            <w:vAlign w:val="bottom"/>
            <w:hideMark/>
          </w:tcPr>
          <w:p w14:paraId="7231AFA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single" w:sz="4" w:space="0" w:color="auto"/>
              <w:bottom w:val="nil"/>
              <w:right w:val="nil"/>
            </w:tcBorders>
            <w:shd w:val="clear" w:color="auto" w:fill="auto"/>
            <w:noWrap/>
            <w:vAlign w:val="bottom"/>
            <w:hideMark/>
          </w:tcPr>
          <w:p w14:paraId="772BEF4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 </w:t>
            </w:r>
          </w:p>
        </w:tc>
        <w:tc>
          <w:tcPr>
            <w:tcW w:w="0" w:type="auto"/>
            <w:tcBorders>
              <w:top w:val="nil"/>
              <w:left w:val="nil"/>
              <w:bottom w:val="nil"/>
              <w:right w:val="nil"/>
            </w:tcBorders>
            <w:shd w:val="clear" w:color="auto" w:fill="auto"/>
            <w:noWrap/>
            <w:vAlign w:val="bottom"/>
            <w:hideMark/>
          </w:tcPr>
          <w:p w14:paraId="6B86982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13 </w:t>
            </w:r>
          </w:p>
        </w:tc>
        <w:tc>
          <w:tcPr>
            <w:tcW w:w="0" w:type="auto"/>
            <w:tcBorders>
              <w:top w:val="nil"/>
              <w:left w:val="nil"/>
              <w:bottom w:val="nil"/>
              <w:right w:val="nil"/>
            </w:tcBorders>
            <w:shd w:val="clear" w:color="auto" w:fill="auto"/>
            <w:noWrap/>
            <w:vAlign w:val="bottom"/>
            <w:hideMark/>
          </w:tcPr>
          <w:p w14:paraId="2588270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 </w:t>
            </w:r>
          </w:p>
        </w:tc>
        <w:tc>
          <w:tcPr>
            <w:tcW w:w="0" w:type="auto"/>
            <w:tcBorders>
              <w:top w:val="nil"/>
              <w:left w:val="nil"/>
              <w:bottom w:val="nil"/>
              <w:right w:val="nil"/>
            </w:tcBorders>
            <w:shd w:val="clear" w:color="auto" w:fill="auto"/>
            <w:noWrap/>
            <w:vAlign w:val="bottom"/>
            <w:hideMark/>
          </w:tcPr>
          <w:p w14:paraId="734CF73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8 </w:t>
            </w:r>
          </w:p>
        </w:tc>
        <w:tc>
          <w:tcPr>
            <w:tcW w:w="0" w:type="auto"/>
            <w:tcBorders>
              <w:top w:val="nil"/>
              <w:left w:val="nil"/>
              <w:bottom w:val="nil"/>
              <w:right w:val="nil"/>
            </w:tcBorders>
            <w:shd w:val="clear" w:color="auto" w:fill="auto"/>
            <w:noWrap/>
            <w:vAlign w:val="bottom"/>
            <w:hideMark/>
          </w:tcPr>
          <w:p w14:paraId="6AB4555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6 </w:t>
            </w:r>
          </w:p>
        </w:tc>
        <w:tc>
          <w:tcPr>
            <w:tcW w:w="0" w:type="auto"/>
            <w:tcBorders>
              <w:top w:val="nil"/>
              <w:left w:val="nil"/>
              <w:bottom w:val="nil"/>
              <w:right w:val="nil"/>
            </w:tcBorders>
            <w:shd w:val="clear" w:color="auto" w:fill="auto"/>
            <w:noWrap/>
            <w:vAlign w:val="bottom"/>
            <w:hideMark/>
          </w:tcPr>
          <w:p w14:paraId="2339CC9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nil"/>
              <w:bottom w:val="nil"/>
              <w:right w:val="single" w:sz="4" w:space="0" w:color="auto"/>
            </w:tcBorders>
            <w:shd w:val="clear" w:color="auto" w:fill="auto"/>
            <w:noWrap/>
            <w:vAlign w:val="bottom"/>
            <w:hideMark/>
          </w:tcPr>
          <w:p w14:paraId="7B6A46E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4145C720"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13A5C327" w14:textId="77777777" w:rsidR="00A31E11" w:rsidRPr="00390716" w:rsidRDefault="00A31E11" w:rsidP="00D81FF8">
            <w:pPr>
              <w:spacing w:after="0"/>
              <w:rPr>
                <w:b/>
                <w:bCs/>
                <w:sz w:val="16"/>
                <w:szCs w:val="16"/>
                <w:lang w:eastAsia="sv-SE"/>
              </w:rPr>
            </w:pPr>
            <w:r w:rsidRPr="00390716">
              <w:rPr>
                <w:b/>
                <w:bCs/>
                <w:sz w:val="16"/>
                <w:szCs w:val="16"/>
                <w:lang w:eastAsia="sv-SE"/>
              </w:rPr>
              <w:t>2012</w:t>
            </w:r>
          </w:p>
        </w:tc>
        <w:tc>
          <w:tcPr>
            <w:tcW w:w="0" w:type="auto"/>
            <w:tcBorders>
              <w:top w:val="nil"/>
              <w:left w:val="nil"/>
              <w:bottom w:val="nil"/>
              <w:right w:val="nil"/>
            </w:tcBorders>
            <w:shd w:val="clear" w:color="auto" w:fill="auto"/>
            <w:noWrap/>
            <w:vAlign w:val="bottom"/>
            <w:hideMark/>
          </w:tcPr>
          <w:p w14:paraId="593C750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18 </w:t>
            </w:r>
          </w:p>
        </w:tc>
        <w:tc>
          <w:tcPr>
            <w:tcW w:w="0" w:type="auto"/>
            <w:tcBorders>
              <w:top w:val="nil"/>
              <w:left w:val="nil"/>
              <w:bottom w:val="nil"/>
              <w:right w:val="nil"/>
            </w:tcBorders>
            <w:shd w:val="clear" w:color="auto" w:fill="auto"/>
            <w:noWrap/>
            <w:vAlign w:val="bottom"/>
            <w:hideMark/>
          </w:tcPr>
          <w:p w14:paraId="7F6165E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34 </w:t>
            </w:r>
          </w:p>
        </w:tc>
        <w:tc>
          <w:tcPr>
            <w:tcW w:w="0" w:type="auto"/>
            <w:tcBorders>
              <w:top w:val="nil"/>
              <w:left w:val="nil"/>
              <w:bottom w:val="nil"/>
              <w:right w:val="nil"/>
            </w:tcBorders>
            <w:shd w:val="clear" w:color="auto" w:fill="auto"/>
            <w:noWrap/>
            <w:vAlign w:val="bottom"/>
            <w:hideMark/>
          </w:tcPr>
          <w:p w14:paraId="569028A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26 </w:t>
            </w:r>
          </w:p>
        </w:tc>
        <w:tc>
          <w:tcPr>
            <w:tcW w:w="0" w:type="auto"/>
            <w:tcBorders>
              <w:top w:val="nil"/>
              <w:left w:val="nil"/>
              <w:bottom w:val="nil"/>
              <w:right w:val="nil"/>
            </w:tcBorders>
            <w:shd w:val="clear" w:color="auto" w:fill="auto"/>
            <w:noWrap/>
            <w:vAlign w:val="bottom"/>
            <w:hideMark/>
          </w:tcPr>
          <w:p w14:paraId="7373D27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33 </w:t>
            </w:r>
          </w:p>
        </w:tc>
        <w:tc>
          <w:tcPr>
            <w:tcW w:w="0" w:type="auto"/>
            <w:tcBorders>
              <w:top w:val="nil"/>
              <w:left w:val="nil"/>
              <w:bottom w:val="nil"/>
              <w:right w:val="nil"/>
            </w:tcBorders>
            <w:shd w:val="clear" w:color="auto" w:fill="auto"/>
            <w:noWrap/>
            <w:vAlign w:val="bottom"/>
            <w:hideMark/>
          </w:tcPr>
          <w:p w14:paraId="3D5F57C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32 </w:t>
            </w:r>
          </w:p>
        </w:tc>
        <w:tc>
          <w:tcPr>
            <w:tcW w:w="0" w:type="auto"/>
            <w:tcBorders>
              <w:top w:val="nil"/>
              <w:left w:val="nil"/>
              <w:bottom w:val="nil"/>
              <w:right w:val="nil"/>
            </w:tcBorders>
            <w:shd w:val="clear" w:color="auto" w:fill="auto"/>
            <w:noWrap/>
            <w:vAlign w:val="bottom"/>
            <w:hideMark/>
          </w:tcPr>
          <w:p w14:paraId="0DB87BD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nil"/>
              <w:bottom w:val="nil"/>
              <w:right w:val="single" w:sz="4" w:space="0" w:color="auto"/>
            </w:tcBorders>
            <w:shd w:val="clear" w:color="auto" w:fill="auto"/>
            <w:noWrap/>
            <w:vAlign w:val="bottom"/>
            <w:hideMark/>
          </w:tcPr>
          <w:p w14:paraId="7973A03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single" w:sz="4" w:space="0" w:color="auto"/>
              <w:bottom w:val="nil"/>
              <w:right w:val="nil"/>
            </w:tcBorders>
            <w:shd w:val="clear" w:color="auto" w:fill="auto"/>
            <w:noWrap/>
            <w:vAlign w:val="bottom"/>
            <w:hideMark/>
          </w:tcPr>
          <w:p w14:paraId="63D5AE1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 </w:t>
            </w:r>
          </w:p>
        </w:tc>
        <w:tc>
          <w:tcPr>
            <w:tcW w:w="0" w:type="auto"/>
            <w:tcBorders>
              <w:top w:val="nil"/>
              <w:left w:val="nil"/>
              <w:bottom w:val="nil"/>
              <w:right w:val="nil"/>
            </w:tcBorders>
            <w:shd w:val="clear" w:color="auto" w:fill="auto"/>
            <w:noWrap/>
            <w:vAlign w:val="bottom"/>
            <w:hideMark/>
          </w:tcPr>
          <w:p w14:paraId="1784F2B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11 </w:t>
            </w:r>
          </w:p>
        </w:tc>
        <w:tc>
          <w:tcPr>
            <w:tcW w:w="0" w:type="auto"/>
            <w:tcBorders>
              <w:top w:val="nil"/>
              <w:left w:val="nil"/>
              <w:bottom w:val="nil"/>
              <w:right w:val="nil"/>
            </w:tcBorders>
            <w:shd w:val="clear" w:color="auto" w:fill="auto"/>
            <w:noWrap/>
            <w:vAlign w:val="bottom"/>
            <w:hideMark/>
          </w:tcPr>
          <w:p w14:paraId="6261079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3F6CF7E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526F672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nil"/>
            </w:tcBorders>
            <w:shd w:val="clear" w:color="auto" w:fill="auto"/>
            <w:noWrap/>
            <w:vAlign w:val="bottom"/>
            <w:hideMark/>
          </w:tcPr>
          <w:p w14:paraId="16D453C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c>
          <w:tcPr>
            <w:tcW w:w="0" w:type="auto"/>
            <w:tcBorders>
              <w:top w:val="nil"/>
              <w:left w:val="nil"/>
              <w:bottom w:val="nil"/>
              <w:right w:val="single" w:sz="4" w:space="0" w:color="auto"/>
            </w:tcBorders>
            <w:shd w:val="clear" w:color="auto" w:fill="auto"/>
            <w:noWrap/>
            <w:vAlign w:val="bottom"/>
            <w:hideMark/>
          </w:tcPr>
          <w:p w14:paraId="6A9DC2C4"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2FEE30F9"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2CF4DC03" w14:textId="77777777" w:rsidR="00A31E11" w:rsidRPr="00390716" w:rsidRDefault="00A31E11" w:rsidP="00D81FF8">
            <w:pPr>
              <w:spacing w:after="0"/>
              <w:rPr>
                <w:b/>
                <w:bCs/>
                <w:sz w:val="16"/>
                <w:szCs w:val="16"/>
                <w:lang w:eastAsia="sv-SE"/>
              </w:rPr>
            </w:pPr>
          </w:p>
        </w:tc>
        <w:tc>
          <w:tcPr>
            <w:tcW w:w="0" w:type="auto"/>
            <w:tcBorders>
              <w:top w:val="nil"/>
              <w:left w:val="nil"/>
              <w:bottom w:val="nil"/>
              <w:right w:val="nil"/>
            </w:tcBorders>
            <w:shd w:val="clear" w:color="auto" w:fill="auto"/>
            <w:noWrap/>
            <w:vAlign w:val="bottom"/>
            <w:hideMark/>
          </w:tcPr>
          <w:p w14:paraId="48A91A35"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1A5F4929"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54865E91"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41E6D51D"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4F8A9DB7"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13D149B4"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single" w:sz="4" w:space="0" w:color="auto"/>
            </w:tcBorders>
            <w:shd w:val="clear" w:color="auto" w:fill="auto"/>
            <w:noWrap/>
            <w:vAlign w:val="bottom"/>
            <w:hideMark/>
          </w:tcPr>
          <w:p w14:paraId="5F053829" w14:textId="77777777" w:rsidR="00A31E11" w:rsidRPr="00390716" w:rsidRDefault="00A31E11" w:rsidP="00D81FF8">
            <w:pPr>
              <w:spacing w:after="0"/>
              <w:jc w:val="right"/>
              <w:rPr>
                <w:bCs/>
                <w:sz w:val="16"/>
                <w:szCs w:val="16"/>
                <w:lang w:eastAsia="sv-SE"/>
              </w:rPr>
            </w:pPr>
          </w:p>
        </w:tc>
        <w:tc>
          <w:tcPr>
            <w:tcW w:w="0" w:type="auto"/>
            <w:tcBorders>
              <w:top w:val="nil"/>
              <w:left w:val="single" w:sz="4" w:space="0" w:color="auto"/>
              <w:bottom w:val="nil"/>
              <w:right w:val="nil"/>
            </w:tcBorders>
            <w:shd w:val="clear" w:color="auto" w:fill="auto"/>
            <w:noWrap/>
            <w:vAlign w:val="bottom"/>
            <w:hideMark/>
          </w:tcPr>
          <w:p w14:paraId="66485874"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00765900"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5740F5F8"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722901EF"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2A3C2723"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nil"/>
            </w:tcBorders>
            <w:shd w:val="clear" w:color="auto" w:fill="auto"/>
            <w:noWrap/>
            <w:vAlign w:val="bottom"/>
            <w:hideMark/>
          </w:tcPr>
          <w:p w14:paraId="60B62030" w14:textId="77777777" w:rsidR="00A31E11" w:rsidRPr="00390716" w:rsidRDefault="00A31E11" w:rsidP="00D81FF8">
            <w:pPr>
              <w:spacing w:after="0"/>
              <w:jc w:val="right"/>
              <w:rPr>
                <w:bCs/>
                <w:sz w:val="16"/>
                <w:szCs w:val="16"/>
                <w:lang w:eastAsia="sv-SE"/>
              </w:rPr>
            </w:pPr>
          </w:p>
        </w:tc>
        <w:tc>
          <w:tcPr>
            <w:tcW w:w="0" w:type="auto"/>
            <w:tcBorders>
              <w:top w:val="nil"/>
              <w:left w:val="nil"/>
              <w:bottom w:val="nil"/>
              <w:right w:val="single" w:sz="4" w:space="0" w:color="auto"/>
            </w:tcBorders>
            <w:shd w:val="clear" w:color="auto" w:fill="auto"/>
            <w:noWrap/>
            <w:vAlign w:val="bottom"/>
            <w:hideMark/>
          </w:tcPr>
          <w:p w14:paraId="45FDAD4D" w14:textId="77777777" w:rsidR="00A31E11" w:rsidRPr="00390716" w:rsidRDefault="00A31E11" w:rsidP="00D81FF8">
            <w:pPr>
              <w:spacing w:after="0"/>
              <w:jc w:val="right"/>
              <w:rPr>
                <w:bCs/>
                <w:sz w:val="16"/>
                <w:szCs w:val="16"/>
                <w:lang w:eastAsia="sv-SE"/>
              </w:rPr>
            </w:pPr>
          </w:p>
        </w:tc>
      </w:tr>
      <w:tr w:rsidR="00A31E11" w:rsidRPr="00390716" w14:paraId="3BC9D344" w14:textId="77777777" w:rsidTr="00FC57B4">
        <w:trPr>
          <w:trHeight w:val="234"/>
        </w:trPr>
        <w:tc>
          <w:tcPr>
            <w:tcW w:w="0" w:type="auto"/>
            <w:tcBorders>
              <w:top w:val="single" w:sz="4" w:space="0" w:color="auto"/>
              <w:left w:val="single" w:sz="4" w:space="0" w:color="auto"/>
              <w:bottom w:val="nil"/>
              <w:right w:val="nil"/>
            </w:tcBorders>
            <w:shd w:val="clear" w:color="auto" w:fill="auto"/>
            <w:noWrap/>
            <w:vAlign w:val="bottom"/>
            <w:hideMark/>
          </w:tcPr>
          <w:p w14:paraId="5FD99DAB" w14:textId="77777777" w:rsidR="00A31E11" w:rsidRPr="00390716" w:rsidRDefault="00A31E11" w:rsidP="00D81FF8">
            <w:pPr>
              <w:spacing w:after="0"/>
              <w:rPr>
                <w:b/>
                <w:bCs/>
                <w:sz w:val="16"/>
                <w:szCs w:val="16"/>
                <w:lang w:eastAsia="sv-SE"/>
              </w:rPr>
            </w:pPr>
            <w:r w:rsidRPr="00390716">
              <w:rPr>
                <w:b/>
                <w:bCs/>
                <w:sz w:val="16"/>
                <w:szCs w:val="16"/>
                <w:lang w:eastAsia="sv-SE"/>
              </w:rPr>
              <w:t>Men**</w:t>
            </w:r>
          </w:p>
        </w:tc>
        <w:tc>
          <w:tcPr>
            <w:tcW w:w="0" w:type="auto"/>
            <w:tcBorders>
              <w:top w:val="single" w:sz="4" w:space="0" w:color="auto"/>
              <w:left w:val="nil"/>
              <w:bottom w:val="nil"/>
              <w:right w:val="nil"/>
            </w:tcBorders>
            <w:shd w:val="clear" w:color="auto" w:fill="auto"/>
            <w:noWrap/>
            <w:vAlign w:val="bottom"/>
            <w:hideMark/>
          </w:tcPr>
          <w:p w14:paraId="3A828176"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3BAD6BA0"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0706B836"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27D5B65A"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4CC16027"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3192A09F"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single" w:sz="4" w:space="0" w:color="auto"/>
            </w:tcBorders>
            <w:shd w:val="clear" w:color="auto" w:fill="auto"/>
            <w:noWrap/>
            <w:vAlign w:val="bottom"/>
            <w:hideMark/>
          </w:tcPr>
          <w:p w14:paraId="6128AF2E"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single" w:sz="4" w:space="0" w:color="auto"/>
              <w:bottom w:val="nil"/>
              <w:right w:val="nil"/>
            </w:tcBorders>
            <w:shd w:val="clear" w:color="auto" w:fill="auto"/>
            <w:noWrap/>
            <w:vAlign w:val="bottom"/>
            <w:hideMark/>
          </w:tcPr>
          <w:p w14:paraId="70D5531F"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42E2BD2E"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0F805D5D"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4A8A6F7C"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3BE3B274"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nil"/>
            </w:tcBorders>
            <w:shd w:val="clear" w:color="auto" w:fill="auto"/>
            <w:noWrap/>
            <w:vAlign w:val="bottom"/>
            <w:hideMark/>
          </w:tcPr>
          <w:p w14:paraId="2941CDC8"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single" w:sz="4" w:space="0" w:color="auto"/>
              <w:left w:val="nil"/>
              <w:bottom w:val="nil"/>
              <w:right w:val="single" w:sz="4" w:space="0" w:color="auto"/>
            </w:tcBorders>
            <w:shd w:val="clear" w:color="auto" w:fill="auto"/>
            <w:noWrap/>
            <w:vAlign w:val="bottom"/>
            <w:hideMark/>
          </w:tcPr>
          <w:p w14:paraId="5C8029A0"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r>
      <w:tr w:rsidR="00A31E11" w:rsidRPr="00390716" w14:paraId="4E1B6FBF"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48BAA002" w14:textId="77777777" w:rsidR="00A31E11" w:rsidRPr="00390716" w:rsidRDefault="00A31E11" w:rsidP="00D81FF8">
            <w:pPr>
              <w:spacing w:after="0"/>
              <w:rPr>
                <w:b/>
                <w:bCs/>
                <w:sz w:val="16"/>
                <w:szCs w:val="16"/>
                <w:lang w:eastAsia="sv-SE"/>
              </w:rPr>
            </w:pPr>
            <w:r w:rsidRPr="00390716">
              <w:rPr>
                <w:b/>
                <w:bCs/>
                <w:sz w:val="16"/>
                <w:szCs w:val="16"/>
                <w:lang w:eastAsia="sv-SE"/>
              </w:rPr>
              <w:t>2016</w:t>
            </w:r>
          </w:p>
        </w:tc>
        <w:tc>
          <w:tcPr>
            <w:tcW w:w="0" w:type="auto"/>
            <w:tcBorders>
              <w:top w:val="nil"/>
              <w:left w:val="nil"/>
              <w:bottom w:val="nil"/>
              <w:right w:val="nil"/>
            </w:tcBorders>
            <w:shd w:val="clear" w:color="auto" w:fill="auto"/>
            <w:noWrap/>
            <w:vAlign w:val="bottom"/>
            <w:hideMark/>
          </w:tcPr>
          <w:p w14:paraId="3A99516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185 </w:t>
            </w:r>
          </w:p>
        </w:tc>
        <w:tc>
          <w:tcPr>
            <w:tcW w:w="0" w:type="auto"/>
            <w:tcBorders>
              <w:top w:val="nil"/>
              <w:left w:val="nil"/>
              <w:bottom w:val="nil"/>
              <w:right w:val="nil"/>
            </w:tcBorders>
            <w:shd w:val="clear" w:color="auto" w:fill="auto"/>
            <w:noWrap/>
            <w:vAlign w:val="bottom"/>
            <w:hideMark/>
          </w:tcPr>
          <w:p w14:paraId="26D5C79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567 </w:t>
            </w:r>
          </w:p>
        </w:tc>
        <w:tc>
          <w:tcPr>
            <w:tcW w:w="0" w:type="auto"/>
            <w:tcBorders>
              <w:top w:val="nil"/>
              <w:left w:val="nil"/>
              <w:bottom w:val="nil"/>
              <w:right w:val="nil"/>
            </w:tcBorders>
            <w:shd w:val="clear" w:color="auto" w:fill="auto"/>
            <w:noWrap/>
            <w:vAlign w:val="bottom"/>
            <w:hideMark/>
          </w:tcPr>
          <w:p w14:paraId="7256FBD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598 </w:t>
            </w:r>
          </w:p>
        </w:tc>
        <w:tc>
          <w:tcPr>
            <w:tcW w:w="0" w:type="auto"/>
            <w:tcBorders>
              <w:top w:val="nil"/>
              <w:left w:val="nil"/>
              <w:bottom w:val="nil"/>
              <w:right w:val="nil"/>
            </w:tcBorders>
            <w:shd w:val="clear" w:color="auto" w:fill="auto"/>
            <w:noWrap/>
            <w:vAlign w:val="bottom"/>
            <w:hideMark/>
          </w:tcPr>
          <w:p w14:paraId="0E0951D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352 </w:t>
            </w:r>
          </w:p>
        </w:tc>
        <w:tc>
          <w:tcPr>
            <w:tcW w:w="0" w:type="auto"/>
            <w:tcBorders>
              <w:top w:val="nil"/>
              <w:left w:val="nil"/>
              <w:bottom w:val="nil"/>
              <w:right w:val="nil"/>
            </w:tcBorders>
            <w:shd w:val="clear" w:color="auto" w:fill="auto"/>
            <w:noWrap/>
            <w:vAlign w:val="bottom"/>
            <w:hideMark/>
          </w:tcPr>
          <w:p w14:paraId="16953EA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207 </w:t>
            </w:r>
          </w:p>
        </w:tc>
        <w:tc>
          <w:tcPr>
            <w:tcW w:w="0" w:type="auto"/>
            <w:tcBorders>
              <w:top w:val="nil"/>
              <w:left w:val="nil"/>
              <w:bottom w:val="nil"/>
              <w:right w:val="nil"/>
            </w:tcBorders>
            <w:shd w:val="clear" w:color="auto" w:fill="auto"/>
            <w:noWrap/>
            <w:vAlign w:val="bottom"/>
            <w:hideMark/>
          </w:tcPr>
          <w:p w14:paraId="76918A8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36 </w:t>
            </w:r>
          </w:p>
        </w:tc>
        <w:tc>
          <w:tcPr>
            <w:tcW w:w="0" w:type="auto"/>
            <w:tcBorders>
              <w:top w:val="nil"/>
              <w:left w:val="nil"/>
              <w:bottom w:val="nil"/>
              <w:right w:val="single" w:sz="4" w:space="0" w:color="auto"/>
            </w:tcBorders>
            <w:shd w:val="clear" w:color="auto" w:fill="auto"/>
            <w:noWrap/>
            <w:vAlign w:val="bottom"/>
            <w:hideMark/>
          </w:tcPr>
          <w:p w14:paraId="487CFCB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 </w:t>
            </w:r>
          </w:p>
        </w:tc>
        <w:tc>
          <w:tcPr>
            <w:tcW w:w="0" w:type="auto"/>
            <w:tcBorders>
              <w:top w:val="nil"/>
              <w:left w:val="single" w:sz="4" w:space="0" w:color="auto"/>
              <w:bottom w:val="nil"/>
              <w:right w:val="nil"/>
            </w:tcBorders>
            <w:shd w:val="clear" w:color="auto" w:fill="auto"/>
            <w:noWrap/>
            <w:vAlign w:val="bottom"/>
            <w:hideMark/>
          </w:tcPr>
          <w:p w14:paraId="7DF6F86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47 </w:t>
            </w:r>
          </w:p>
        </w:tc>
        <w:tc>
          <w:tcPr>
            <w:tcW w:w="0" w:type="auto"/>
            <w:tcBorders>
              <w:top w:val="nil"/>
              <w:left w:val="nil"/>
              <w:bottom w:val="nil"/>
              <w:right w:val="nil"/>
            </w:tcBorders>
            <w:shd w:val="clear" w:color="auto" w:fill="auto"/>
            <w:noWrap/>
            <w:vAlign w:val="bottom"/>
            <w:hideMark/>
          </w:tcPr>
          <w:p w14:paraId="06A55D8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211 </w:t>
            </w:r>
          </w:p>
        </w:tc>
        <w:tc>
          <w:tcPr>
            <w:tcW w:w="0" w:type="auto"/>
            <w:tcBorders>
              <w:top w:val="nil"/>
              <w:left w:val="nil"/>
              <w:bottom w:val="nil"/>
              <w:right w:val="nil"/>
            </w:tcBorders>
            <w:shd w:val="clear" w:color="auto" w:fill="auto"/>
            <w:noWrap/>
            <w:vAlign w:val="bottom"/>
            <w:hideMark/>
          </w:tcPr>
          <w:p w14:paraId="11025F3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199 </w:t>
            </w:r>
          </w:p>
        </w:tc>
        <w:tc>
          <w:tcPr>
            <w:tcW w:w="0" w:type="auto"/>
            <w:tcBorders>
              <w:top w:val="nil"/>
              <w:left w:val="nil"/>
              <w:bottom w:val="nil"/>
              <w:right w:val="nil"/>
            </w:tcBorders>
            <w:shd w:val="clear" w:color="auto" w:fill="auto"/>
            <w:noWrap/>
            <w:vAlign w:val="bottom"/>
            <w:hideMark/>
          </w:tcPr>
          <w:p w14:paraId="230B598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94 </w:t>
            </w:r>
          </w:p>
        </w:tc>
        <w:tc>
          <w:tcPr>
            <w:tcW w:w="0" w:type="auto"/>
            <w:tcBorders>
              <w:top w:val="nil"/>
              <w:left w:val="nil"/>
              <w:bottom w:val="nil"/>
              <w:right w:val="nil"/>
            </w:tcBorders>
            <w:shd w:val="clear" w:color="auto" w:fill="auto"/>
            <w:noWrap/>
            <w:vAlign w:val="bottom"/>
            <w:hideMark/>
          </w:tcPr>
          <w:p w14:paraId="05778C9C"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44 </w:t>
            </w:r>
          </w:p>
        </w:tc>
        <w:tc>
          <w:tcPr>
            <w:tcW w:w="0" w:type="auto"/>
            <w:tcBorders>
              <w:top w:val="nil"/>
              <w:left w:val="nil"/>
              <w:bottom w:val="nil"/>
              <w:right w:val="nil"/>
            </w:tcBorders>
            <w:shd w:val="clear" w:color="auto" w:fill="auto"/>
            <w:noWrap/>
            <w:vAlign w:val="bottom"/>
            <w:hideMark/>
          </w:tcPr>
          <w:p w14:paraId="5659DEF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6 </w:t>
            </w:r>
          </w:p>
        </w:tc>
        <w:tc>
          <w:tcPr>
            <w:tcW w:w="0" w:type="auto"/>
            <w:tcBorders>
              <w:top w:val="nil"/>
              <w:left w:val="nil"/>
              <w:bottom w:val="nil"/>
              <w:right w:val="single" w:sz="4" w:space="0" w:color="auto"/>
            </w:tcBorders>
            <w:shd w:val="clear" w:color="auto" w:fill="auto"/>
            <w:noWrap/>
            <w:vAlign w:val="bottom"/>
            <w:hideMark/>
          </w:tcPr>
          <w:p w14:paraId="50CC711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r>
      <w:tr w:rsidR="00A31E11" w:rsidRPr="00390716" w14:paraId="42C0AB4E"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0D9ADDEA" w14:textId="77777777" w:rsidR="00A31E11" w:rsidRPr="00390716" w:rsidRDefault="00A31E11" w:rsidP="00D81FF8">
            <w:pPr>
              <w:spacing w:after="0"/>
              <w:rPr>
                <w:b/>
                <w:bCs/>
                <w:sz w:val="16"/>
                <w:szCs w:val="16"/>
                <w:lang w:eastAsia="sv-SE"/>
              </w:rPr>
            </w:pPr>
            <w:r w:rsidRPr="00390716">
              <w:rPr>
                <w:b/>
                <w:bCs/>
                <w:sz w:val="16"/>
                <w:szCs w:val="16"/>
                <w:lang w:eastAsia="sv-SE"/>
              </w:rPr>
              <w:t>2015</w:t>
            </w:r>
          </w:p>
        </w:tc>
        <w:tc>
          <w:tcPr>
            <w:tcW w:w="0" w:type="auto"/>
            <w:tcBorders>
              <w:top w:val="nil"/>
              <w:left w:val="nil"/>
              <w:bottom w:val="nil"/>
              <w:right w:val="nil"/>
            </w:tcBorders>
            <w:shd w:val="clear" w:color="auto" w:fill="auto"/>
            <w:noWrap/>
            <w:vAlign w:val="bottom"/>
            <w:hideMark/>
          </w:tcPr>
          <w:p w14:paraId="0940003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185 </w:t>
            </w:r>
          </w:p>
        </w:tc>
        <w:tc>
          <w:tcPr>
            <w:tcW w:w="0" w:type="auto"/>
            <w:tcBorders>
              <w:top w:val="nil"/>
              <w:left w:val="nil"/>
              <w:bottom w:val="nil"/>
              <w:right w:val="nil"/>
            </w:tcBorders>
            <w:shd w:val="clear" w:color="auto" w:fill="auto"/>
            <w:noWrap/>
            <w:vAlign w:val="bottom"/>
            <w:hideMark/>
          </w:tcPr>
          <w:p w14:paraId="7755569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574 </w:t>
            </w:r>
          </w:p>
        </w:tc>
        <w:tc>
          <w:tcPr>
            <w:tcW w:w="0" w:type="auto"/>
            <w:tcBorders>
              <w:top w:val="nil"/>
              <w:left w:val="nil"/>
              <w:bottom w:val="nil"/>
              <w:right w:val="nil"/>
            </w:tcBorders>
            <w:shd w:val="clear" w:color="auto" w:fill="auto"/>
            <w:noWrap/>
            <w:vAlign w:val="bottom"/>
            <w:hideMark/>
          </w:tcPr>
          <w:p w14:paraId="1FE8789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531 </w:t>
            </w:r>
          </w:p>
        </w:tc>
        <w:tc>
          <w:tcPr>
            <w:tcW w:w="0" w:type="auto"/>
            <w:tcBorders>
              <w:top w:val="nil"/>
              <w:left w:val="nil"/>
              <w:bottom w:val="nil"/>
              <w:right w:val="nil"/>
            </w:tcBorders>
            <w:shd w:val="clear" w:color="auto" w:fill="auto"/>
            <w:noWrap/>
            <w:vAlign w:val="bottom"/>
            <w:hideMark/>
          </w:tcPr>
          <w:p w14:paraId="3466EB2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333 </w:t>
            </w:r>
          </w:p>
        </w:tc>
        <w:tc>
          <w:tcPr>
            <w:tcW w:w="0" w:type="auto"/>
            <w:tcBorders>
              <w:top w:val="nil"/>
              <w:left w:val="nil"/>
              <w:bottom w:val="nil"/>
              <w:right w:val="nil"/>
            </w:tcBorders>
            <w:shd w:val="clear" w:color="auto" w:fill="auto"/>
            <w:noWrap/>
            <w:vAlign w:val="bottom"/>
            <w:hideMark/>
          </w:tcPr>
          <w:p w14:paraId="6B574C9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215 </w:t>
            </w:r>
          </w:p>
        </w:tc>
        <w:tc>
          <w:tcPr>
            <w:tcW w:w="0" w:type="auto"/>
            <w:tcBorders>
              <w:top w:val="nil"/>
              <w:left w:val="nil"/>
              <w:bottom w:val="nil"/>
              <w:right w:val="nil"/>
            </w:tcBorders>
            <w:shd w:val="clear" w:color="auto" w:fill="auto"/>
            <w:noWrap/>
            <w:vAlign w:val="bottom"/>
            <w:hideMark/>
          </w:tcPr>
          <w:p w14:paraId="0F233E5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38 </w:t>
            </w:r>
          </w:p>
        </w:tc>
        <w:tc>
          <w:tcPr>
            <w:tcW w:w="0" w:type="auto"/>
            <w:tcBorders>
              <w:top w:val="nil"/>
              <w:left w:val="nil"/>
              <w:bottom w:val="nil"/>
              <w:right w:val="single" w:sz="4" w:space="0" w:color="auto"/>
            </w:tcBorders>
            <w:shd w:val="clear" w:color="auto" w:fill="auto"/>
            <w:noWrap/>
            <w:vAlign w:val="bottom"/>
            <w:hideMark/>
          </w:tcPr>
          <w:p w14:paraId="561C3E1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 </w:t>
            </w:r>
          </w:p>
        </w:tc>
        <w:tc>
          <w:tcPr>
            <w:tcW w:w="0" w:type="auto"/>
            <w:tcBorders>
              <w:top w:val="nil"/>
              <w:left w:val="single" w:sz="4" w:space="0" w:color="auto"/>
              <w:bottom w:val="nil"/>
              <w:right w:val="nil"/>
            </w:tcBorders>
            <w:shd w:val="clear" w:color="auto" w:fill="auto"/>
            <w:noWrap/>
            <w:vAlign w:val="bottom"/>
            <w:hideMark/>
          </w:tcPr>
          <w:p w14:paraId="1486DD1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49 </w:t>
            </w:r>
          </w:p>
        </w:tc>
        <w:tc>
          <w:tcPr>
            <w:tcW w:w="0" w:type="auto"/>
            <w:tcBorders>
              <w:top w:val="nil"/>
              <w:left w:val="nil"/>
              <w:bottom w:val="nil"/>
              <w:right w:val="nil"/>
            </w:tcBorders>
            <w:shd w:val="clear" w:color="auto" w:fill="auto"/>
            <w:noWrap/>
            <w:vAlign w:val="bottom"/>
            <w:hideMark/>
          </w:tcPr>
          <w:p w14:paraId="14DB6716"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198 </w:t>
            </w:r>
          </w:p>
        </w:tc>
        <w:tc>
          <w:tcPr>
            <w:tcW w:w="0" w:type="auto"/>
            <w:tcBorders>
              <w:top w:val="nil"/>
              <w:left w:val="nil"/>
              <w:bottom w:val="nil"/>
              <w:right w:val="nil"/>
            </w:tcBorders>
            <w:shd w:val="clear" w:color="auto" w:fill="auto"/>
            <w:noWrap/>
            <w:vAlign w:val="bottom"/>
            <w:hideMark/>
          </w:tcPr>
          <w:p w14:paraId="400E7A4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180 </w:t>
            </w:r>
          </w:p>
        </w:tc>
        <w:tc>
          <w:tcPr>
            <w:tcW w:w="0" w:type="auto"/>
            <w:tcBorders>
              <w:top w:val="nil"/>
              <w:left w:val="nil"/>
              <w:bottom w:val="nil"/>
              <w:right w:val="nil"/>
            </w:tcBorders>
            <w:shd w:val="clear" w:color="auto" w:fill="auto"/>
            <w:noWrap/>
            <w:vAlign w:val="bottom"/>
            <w:hideMark/>
          </w:tcPr>
          <w:p w14:paraId="0675D3F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92 </w:t>
            </w:r>
          </w:p>
        </w:tc>
        <w:tc>
          <w:tcPr>
            <w:tcW w:w="0" w:type="auto"/>
            <w:tcBorders>
              <w:top w:val="nil"/>
              <w:left w:val="nil"/>
              <w:bottom w:val="nil"/>
              <w:right w:val="nil"/>
            </w:tcBorders>
            <w:shd w:val="clear" w:color="auto" w:fill="auto"/>
            <w:noWrap/>
            <w:vAlign w:val="bottom"/>
            <w:hideMark/>
          </w:tcPr>
          <w:p w14:paraId="7152040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50 </w:t>
            </w:r>
          </w:p>
        </w:tc>
        <w:tc>
          <w:tcPr>
            <w:tcW w:w="0" w:type="auto"/>
            <w:tcBorders>
              <w:top w:val="nil"/>
              <w:left w:val="nil"/>
              <w:bottom w:val="nil"/>
              <w:right w:val="nil"/>
            </w:tcBorders>
            <w:shd w:val="clear" w:color="auto" w:fill="auto"/>
            <w:noWrap/>
            <w:vAlign w:val="bottom"/>
            <w:hideMark/>
          </w:tcPr>
          <w:p w14:paraId="72712AB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single" w:sz="4" w:space="0" w:color="auto"/>
            </w:tcBorders>
            <w:shd w:val="clear" w:color="auto" w:fill="auto"/>
            <w:noWrap/>
            <w:vAlign w:val="bottom"/>
            <w:hideMark/>
          </w:tcPr>
          <w:p w14:paraId="7A81059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0 </w:t>
            </w:r>
          </w:p>
        </w:tc>
      </w:tr>
      <w:tr w:rsidR="00A31E11" w:rsidRPr="00390716" w14:paraId="47698858"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74789863" w14:textId="77777777" w:rsidR="00A31E11" w:rsidRPr="00390716" w:rsidRDefault="00A31E11" w:rsidP="00D81FF8">
            <w:pPr>
              <w:spacing w:after="0"/>
              <w:rPr>
                <w:b/>
                <w:bCs/>
                <w:sz w:val="16"/>
                <w:szCs w:val="16"/>
                <w:lang w:eastAsia="sv-SE"/>
              </w:rPr>
            </w:pPr>
            <w:r w:rsidRPr="00390716">
              <w:rPr>
                <w:b/>
                <w:bCs/>
                <w:sz w:val="16"/>
                <w:szCs w:val="16"/>
                <w:lang w:eastAsia="sv-SE"/>
              </w:rPr>
              <w:lastRenderedPageBreak/>
              <w:t>2014</w:t>
            </w:r>
          </w:p>
        </w:tc>
        <w:tc>
          <w:tcPr>
            <w:tcW w:w="0" w:type="auto"/>
            <w:tcBorders>
              <w:top w:val="nil"/>
              <w:left w:val="nil"/>
              <w:bottom w:val="nil"/>
              <w:right w:val="nil"/>
            </w:tcBorders>
            <w:shd w:val="clear" w:color="auto" w:fill="auto"/>
            <w:noWrap/>
            <w:vAlign w:val="bottom"/>
            <w:hideMark/>
          </w:tcPr>
          <w:p w14:paraId="517B11F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191 </w:t>
            </w:r>
          </w:p>
        </w:tc>
        <w:tc>
          <w:tcPr>
            <w:tcW w:w="0" w:type="auto"/>
            <w:tcBorders>
              <w:top w:val="nil"/>
              <w:left w:val="nil"/>
              <w:bottom w:val="nil"/>
              <w:right w:val="nil"/>
            </w:tcBorders>
            <w:shd w:val="clear" w:color="auto" w:fill="auto"/>
            <w:noWrap/>
            <w:vAlign w:val="bottom"/>
            <w:hideMark/>
          </w:tcPr>
          <w:p w14:paraId="796DF2B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566 </w:t>
            </w:r>
          </w:p>
        </w:tc>
        <w:tc>
          <w:tcPr>
            <w:tcW w:w="0" w:type="auto"/>
            <w:tcBorders>
              <w:top w:val="nil"/>
              <w:left w:val="nil"/>
              <w:bottom w:val="nil"/>
              <w:right w:val="nil"/>
            </w:tcBorders>
            <w:shd w:val="clear" w:color="auto" w:fill="auto"/>
            <w:noWrap/>
            <w:vAlign w:val="bottom"/>
            <w:hideMark/>
          </w:tcPr>
          <w:p w14:paraId="0A04841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532 </w:t>
            </w:r>
          </w:p>
        </w:tc>
        <w:tc>
          <w:tcPr>
            <w:tcW w:w="0" w:type="auto"/>
            <w:tcBorders>
              <w:top w:val="nil"/>
              <w:left w:val="nil"/>
              <w:bottom w:val="nil"/>
              <w:right w:val="nil"/>
            </w:tcBorders>
            <w:shd w:val="clear" w:color="auto" w:fill="auto"/>
            <w:noWrap/>
            <w:vAlign w:val="bottom"/>
            <w:hideMark/>
          </w:tcPr>
          <w:p w14:paraId="6A4B14C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360 </w:t>
            </w:r>
          </w:p>
        </w:tc>
        <w:tc>
          <w:tcPr>
            <w:tcW w:w="0" w:type="auto"/>
            <w:tcBorders>
              <w:top w:val="nil"/>
              <w:left w:val="nil"/>
              <w:bottom w:val="nil"/>
              <w:right w:val="nil"/>
            </w:tcBorders>
            <w:shd w:val="clear" w:color="auto" w:fill="auto"/>
            <w:noWrap/>
            <w:vAlign w:val="bottom"/>
            <w:hideMark/>
          </w:tcPr>
          <w:p w14:paraId="5D69149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219 </w:t>
            </w:r>
          </w:p>
        </w:tc>
        <w:tc>
          <w:tcPr>
            <w:tcW w:w="0" w:type="auto"/>
            <w:tcBorders>
              <w:top w:val="nil"/>
              <w:left w:val="nil"/>
              <w:bottom w:val="nil"/>
              <w:right w:val="nil"/>
            </w:tcBorders>
            <w:shd w:val="clear" w:color="auto" w:fill="auto"/>
            <w:noWrap/>
            <w:vAlign w:val="bottom"/>
            <w:hideMark/>
          </w:tcPr>
          <w:p w14:paraId="2348FB0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40 </w:t>
            </w:r>
          </w:p>
        </w:tc>
        <w:tc>
          <w:tcPr>
            <w:tcW w:w="0" w:type="auto"/>
            <w:tcBorders>
              <w:top w:val="nil"/>
              <w:left w:val="nil"/>
              <w:bottom w:val="nil"/>
              <w:right w:val="single" w:sz="4" w:space="0" w:color="auto"/>
            </w:tcBorders>
            <w:shd w:val="clear" w:color="auto" w:fill="auto"/>
            <w:noWrap/>
            <w:vAlign w:val="bottom"/>
            <w:hideMark/>
          </w:tcPr>
          <w:p w14:paraId="41D3A25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 </w:t>
            </w:r>
          </w:p>
        </w:tc>
        <w:tc>
          <w:tcPr>
            <w:tcW w:w="0" w:type="auto"/>
            <w:tcBorders>
              <w:top w:val="nil"/>
              <w:left w:val="single" w:sz="4" w:space="0" w:color="auto"/>
              <w:bottom w:val="nil"/>
              <w:right w:val="nil"/>
            </w:tcBorders>
            <w:shd w:val="clear" w:color="auto" w:fill="auto"/>
            <w:noWrap/>
            <w:vAlign w:val="bottom"/>
            <w:hideMark/>
          </w:tcPr>
          <w:p w14:paraId="6F070F0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51 </w:t>
            </w:r>
          </w:p>
        </w:tc>
        <w:tc>
          <w:tcPr>
            <w:tcW w:w="0" w:type="auto"/>
            <w:tcBorders>
              <w:top w:val="nil"/>
              <w:left w:val="nil"/>
              <w:bottom w:val="nil"/>
              <w:right w:val="nil"/>
            </w:tcBorders>
            <w:shd w:val="clear" w:color="auto" w:fill="auto"/>
            <w:noWrap/>
            <w:vAlign w:val="bottom"/>
            <w:hideMark/>
          </w:tcPr>
          <w:p w14:paraId="7CD7BD27"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220 </w:t>
            </w:r>
          </w:p>
        </w:tc>
        <w:tc>
          <w:tcPr>
            <w:tcW w:w="0" w:type="auto"/>
            <w:tcBorders>
              <w:top w:val="nil"/>
              <w:left w:val="nil"/>
              <w:bottom w:val="nil"/>
              <w:right w:val="nil"/>
            </w:tcBorders>
            <w:shd w:val="clear" w:color="auto" w:fill="auto"/>
            <w:noWrap/>
            <w:vAlign w:val="bottom"/>
            <w:hideMark/>
          </w:tcPr>
          <w:p w14:paraId="7B8083E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194 </w:t>
            </w:r>
          </w:p>
        </w:tc>
        <w:tc>
          <w:tcPr>
            <w:tcW w:w="0" w:type="auto"/>
            <w:tcBorders>
              <w:top w:val="nil"/>
              <w:left w:val="nil"/>
              <w:bottom w:val="nil"/>
              <w:right w:val="nil"/>
            </w:tcBorders>
            <w:shd w:val="clear" w:color="auto" w:fill="auto"/>
            <w:noWrap/>
            <w:vAlign w:val="bottom"/>
            <w:hideMark/>
          </w:tcPr>
          <w:p w14:paraId="0C51A6D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104 </w:t>
            </w:r>
          </w:p>
        </w:tc>
        <w:tc>
          <w:tcPr>
            <w:tcW w:w="0" w:type="auto"/>
            <w:tcBorders>
              <w:top w:val="nil"/>
              <w:left w:val="nil"/>
              <w:bottom w:val="nil"/>
              <w:right w:val="nil"/>
            </w:tcBorders>
            <w:shd w:val="clear" w:color="auto" w:fill="auto"/>
            <w:noWrap/>
            <w:vAlign w:val="bottom"/>
            <w:hideMark/>
          </w:tcPr>
          <w:p w14:paraId="337B33B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45 </w:t>
            </w:r>
          </w:p>
        </w:tc>
        <w:tc>
          <w:tcPr>
            <w:tcW w:w="0" w:type="auto"/>
            <w:tcBorders>
              <w:top w:val="nil"/>
              <w:left w:val="nil"/>
              <w:bottom w:val="nil"/>
              <w:right w:val="nil"/>
            </w:tcBorders>
            <w:shd w:val="clear" w:color="auto" w:fill="auto"/>
            <w:noWrap/>
            <w:vAlign w:val="bottom"/>
            <w:hideMark/>
          </w:tcPr>
          <w:p w14:paraId="187AEB1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7 </w:t>
            </w:r>
          </w:p>
        </w:tc>
        <w:tc>
          <w:tcPr>
            <w:tcW w:w="0" w:type="auto"/>
            <w:tcBorders>
              <w:top w:val="nil"/>
              <w:left w:val="nil"/>
              <w:bottom w:val="nil"/>
              <w:right w:val="single" w:sz="4" w:space="0" w:color="auto"/>
            </w:tcBorders>
            <w:shd w:val="clear" w:color="auto" w:fill="auto"/>
            <w:noWrap/>
            <w:vAlign w:val="bottom"/>
            <w:hideMark/>
          </w:tcPr>
          <w:p w14:paraId="3E9A7AE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59B06E2D"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36A07A0D" w14:textId="77777777" w:rsidR="00A31E11" w:rsidRPr="00390716" w:rsidRDefault="00A31E11" w:rsidP="00D81FF8">
            <w:pPr>
              <w:spacing w:after="0"/>
              <w:rPr>
                <w:b/>
                <w:bCs/>
                <w:sz w:val="16"/>
                <w:szCs w:val="16"/>
                <w:lang w:eastAsia="sv-SE"/>
              </w:rPr>
            </w:pPr>
            <w:r w:rsidRPr="00390716">
              <w:rPr>
                <w:b/>
                <w:bCs/>
                <w:sz w:val="16"/>
                <w:szCs w:val="16"/>
                <w:lang w:eastAsia="sv-SE"/>
              </w:rPr>
              <w:t>2013</w:t>
            </w:r>
          </w:p>
        </w:tc>
        <w:tc>
          <w:tcPr>
            <w:tcW w:w="0" w:type="auto"/>
            <w:tcBorders>
              <w:top w:val="nil"/>
              <w:left w:val="nil"/>
              <w:bottom w:val="nil"/>
              <w:right w:val="nil"/>
            </w:tcBorders>
            <w:shd w:val="clear" w:color="auto" w:fill="auto"/>
            <w:noWrap/>
            <w:vAlign w:val="bottom"/>
            <w:hideMark/>
          </w:tcPr>
          <w:p w14:paraId="457715A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192 </w:t>
            </w:r>
          </w:p>
        </w:tc>
        <w:tc>
          <w:tcPr>
            <w:tcW w:w="0" w:type="auto"/>
            <w:tcBorders>
              <w:top w:val="nil"/>
              <w:left w:val="nil"/>
              <w:bottom w:val="nil"/>
              <w:right w:val="nil"/>
            </w:tcBorders>
            <w:shd w:val="clear" w:color="auto" w:fill="auto"/>
            <w:noWrap/>
            <w:vAlign w:val="bottom"/>
            <w:hideMark/>
          </w:tcPr>
          <w:p w14:paraId="04863B6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532 </w:t>
            </w:r>
          </w:p>
        </w:tc>
        <w:tc>
          <w:tcPr>
            <w:tcW w:w="0" w:type="auto"/>
            <w:tcBorders>
              <w:top w:val="nil"/>
              <w:left w:val="nil"/>
              <w:bottom w:val="nil"/>
              <w:right w:val="nil"/>
            </w:tcBorders>
            <w:shd w:val="clear" w:color="auto" w:fill="auto"/>
            <w:noWrap/>
            <w:vAlign w:val="bottom"/>
            <w:hideMark/>
          </w:tcPr>
          <w:p w14:paraId="2CA0A2F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560 </w:t>
            </w:r>
          </w:p>
        </w:tc>
        <w:tc>
          <w:tcPr>
            <w:tcW w:w="0" w:type="auto"/>
            <w:tcBorders>
              <w:top w:val="nil"/>
              <w:left w:val="nil"/>
              <w:bottom w:val="nil"/>
              <w:right w:val="nil"/>
            </w:tcBorders>
            <w:shd w:val="clear" w:color="auto" w:fill="auto"/>
            <w:noWrap/>
            <w:vAlign w:val="bottom"/>
            <w:hideMark/>
          </w:tcPr>
          <w:p w14:paraId="29980C4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353 </w:t>
            </w:r>
          </w:p>
        </w:tc>
        <w:tc>
          <w:tcPr>
            <w:tcW w:w="0" w:type="auto"/>
            <w:tcBorders>
              <w:top w:val="nil"/>
              <w:left w:val="nil"/>
              <w:bottom w:val="nil"/>
              <w:right w:val="nil"/>
            </w:tcBorders>
            <w:shd w:val="clear" w:color="auto" w:fill="auto"/>
            <w:noWrap/>
            <w:vAlign w:val="bottom"/>
            <w:hideMark/>
          </w:tcPr>
          <w:p w14:paraId="491C155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218 </w:t>
            </w:r>
          </w:p>
        </w:tc>
        <w:tc>
          <w:tcPr>
            <w:tcW w:w="0" w:type="auto"/>
            <w:tcBorders>
              <w:top w:val="nil"/>
              <w:left w:val="nil"/>
              <w:bottom w:val="nil"/>
              <w:right w:val="nil"/>
            </w:tcBorders>
            <w:shd w:val="clear" w:color="auto" w:fill="auto"/>
            <w:noWrap/>
            <w:vAlign w:val="bottom"/>
            <w:hideMark/>
          </w:tcPr>
          <w:p w14:paraId="556BE67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43 </w:t>
            </w:r>
          </w:p>
        </w:tc>
        <w:tc>
          <w:tcPr>
            <w:tcW w:w="0" w:type="auto"/>
            <w:tcBorders>
              <w:top w:val="nil"/>
              <w:left w:val="nil"/>
              <w:bottom w:val="nil"/>
              <w:right w:val="single" w:sz="4" w:space="0" w:color="auto"/>
            </w:tcBorders>
            <w:shd w:val="clear" w:color="auto" w:fill="auto"/>
            <w:noWrap/>
            <w:vAlign w:val="bottom"/>
            <w:hideMark/>
          </w:tcPr>
          <w:p w14:paraId="2774B1E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 </w:t>
            </w:r>
          </w:p>
        </w:tc>
        <w:tc>
          <w:tcPr>
            <w:tcW w:w="0" w:type="auto"/>
            <w:tcBorders>
              <w:top w:val="nil"/>
              <w:left w:val="single" w:sz="4" w:space="0" w:color="auto"/>
              <w:bottom w:val="nil"/>
              <w:right w:val="nil"/>
            </w:tcBorders>
            <w:shd w:val="clear" w:color="auto" w:fill="auto"/>
            <w:noWrap/>
            <w:vAlign w:val="bottom"/>
            <w:hideMark/>
          </w:tcPr>
          <w:p w14:paraId="42DABD5F"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55 </w:t>
            </w:r>
          </w:p>
        </w:tc>
        <w:tc>
          <w:tcPr>
            <w:tcW w:w="0" w:type="auto"/>
            <w:tcBorders>
              <w:top w:val="nil"/>
              <w:left w:val="nil"/>
              <w:bottom w:val="nil"/>
              <w:right w:val="nil"/>
            </w:tcBorders>
            <w:shd w:val="clear" w:color="auto" w:fill="auto"/>
            <w:noWrap/>
            <w:vAlign w:val="bottom"/>
            <w:hideMark/>
          </w:tcPr>
          <w:p w14:paraId="5C9FAB0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199 </w:t>
            </w:r>
          </w:p>
        </w:tc>
        <w:tc>
          <w:tcPr>
            <w:tcW w:w="0" w:type="auto"/>
            <w:tcBorders>
              <w:top w:val="nil"/>
              <w:left w:val="nil"/>
              <w:bottom w:val="nil"/>
              <w:right w:val="nil"/>
            </w:tcBorders>
            <w:shd w:val="clear" w:color="auto" w:fill="auto"/>
            <w:noWrap/>
            <w:vAlign w:val="bottom"/>
            <w:hideMark/>
          </w:tcPr>
          <w:p w14:paraId="7471B469"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199 </w:t>
            </w:r>
          </w:p>
        </w:tc>
        <w:tc>
          <w:tcPr>
            <w:tcW w:w="0" w:type="auto"/>
            <w:tcBorders>
              <w:top w:val="nil"/>
              <w:left w:val="nil"/>
              <w:bottom w:val="nil"/>
              <w:right w:val="nil"/>
            </w:tcBorders>
            <w:shd w:val="clear" w:color="auto" w:fill="auto"/>
            <w:noWrap/>
            <w:vAlign w:val="bottom"/>
            <w:hideMark/>
          </w:tcPr>
          <w:p w14:paraId="4923242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106 </w:t>
            </w:r>
          </w:p>
        </w:tc>
        <w:tc>
          <w:tcPr>
            <w:tcW w:w="0" w:type="auto"/>
            <w:tcBorders>
              <w:top w:val="nil"/>
              <w:left w:val="nil"/>
              <w:bottom w:val="nil"/>
              <w:right w:val="nil"/>
            </w:tcBorders>
            <w:shd w:val="clear" w:color="auto" w:fill="auto"/>
            <w:noWrap/>
            <w:vAlign w:val="bottom"/>
            <w:hideMark/>
          </w:tcPr>
          <w:p w14:paraId="642F616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53 </w:t>
            </w:r>
          </w:p>
        </w:tc>
        <w:tc>
          <w:tcPr>
            <w:tcW w:w="0" w:type="auto"/>
            <w:tcBorders>
              <w:top w:val="nil"/>
              <w:left w:val="nil"/>
              <w:bottom w:val="nil"/>
              <w:right w:val="nil"/>
            </w:tcBorders>
            <w:shd w:val="clear" w:color="auto" w:fill="auto"/>
            <w:noWrap/>
            <w:vAlign w:val="bottom"/>
            <w:hideMark/>
          </w:tcPr>
          <w:p w14:paraId="08B8C02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9 </w:t>
            </w:r>
          </w:p>
        </w:tc>
        <w:tc>
          <w:tcPr>
            <w:tcW w:w="0" w:type="auto"/>
            <w:tcBorders>
              <w:top w:val="nil"/>
              <w:left w:val="nil"/>
              <w:bottom w:val="nil"/>
              <w:right w:val="single" w:sz="4" w:space="0" w:color="auto"/>
            </w:tcBorders>
            <w:shd w:val="clear" w:color="auto" w:fill="auto"/>
            <w:noWrap/>
            <w:vAlign w:val="bottom"/>
            <w:hideMark/>
          </w:tcPr>
          <w:p w14:paraId="32B15FA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15626FDC" w14:textId="77777777" w:rsidTr="00FC57B4">
        <w:trPr>
          <w:trHeight w:val="234"/>
        </w:trPr>
        <w:tc>
          <w:tcPr>
            <w:tcW w:w="0" w:type="auto"/>
            <w:tcBorders>
              <w:top w:val="nil"/>
              <w:left w:val="single" w:sz="4" w:space="0" w:color="auto"/>
              <w:bottom w:val="nil"/>
              <w:right w:val="nil"/>
            </w:tcBorders>
            <w:shd w:val="clear" w:color="auto" w:fill="auto"/>
            <w:noWrap/>
            <w:vAlign w:val="bottom"/>
            <w:hideMark/>
          </w:tcPr>
          <w:p w14:paraId="607F97A0" w14:textId="77777777" w:rsidR="00A31E11" w:rsidRPr="00390716" w:rsidRDefault="00A31E11" w:rsidP="00D81FF8">
            <w:pPr>
              <w:spacing w:after="0"/>
              <w:rPr>
                <w:b/>
                <w:bCs/>
                <w:sz w:val="16"/>
                <w:szCs w:val="16"/>
                <w:lang w:eastAsia="sv-SE"/>
              </w:rPr>
            </w:pPr>
            <w:r w:rsidRPr="00390716">
              <w:rPr>
                <w:b/>
                <w:bCs/>
                <w:sz w:val="16"/>
                <w:szCs w:val="16"/>
                <w:lang w:eastAsia="sv-SE"/>
              </w:rPr>
              <w:t>2012</w:t>
            </w:r>
          </w:p>
        </w:tc>
        <w:tc>
          <w:tcPr>
            <w:tcW w:w="0" w:type="auto"/>
            <w:tcBorders>
              <w:top w:val="nil"/>
              <w:left w:val="nil"/>
              <w:bottom w:val="nil"/>
              <w:right w:val="nil"/>
            </w:tcBorders>
            <w:shd w:val="clear" w:color="auto" w:fill="auto"/>
            <w:noWrap/>
            <w:vAlign w:val="bottom"/>
            <w:hideMark/>
          </w:tcPr>
          <w:p w14:paraId="19E8C8D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214 </w:t>
            </w:r>
          </w:p>
        </w:tc>
        <w:tc>
          <w:tcPr>
            <w:tcW w:w="0" w:type="auto"/>
            <w:tcBorders>
              <w:top w:val="nil"/>
              <w:left w:val="nil"/>
              <w:bottom w:val="nil"/>
              <w:right w:val="nil"/>
            </w:tcBorders>
            <w:shd w:val="clear" w:color="auto" w:fill="auto"/>
            <w:noWrap/>
            <w:vAlign w:val="bottom"/>
            <w:hideMark/>
          </w:tcPr>
          <w:p w14:paraId="126CBEC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578 </w:t>
            </w:r>
          </w:p>
        </w:tc>
        <w:tc>
          <w:tcPr>
            <w:tcW w:w="0" w:type="auto"/>
            <w:tcBorders>
              <w:top w:val="nil"/>
              <w:left w:val="nil"/>
              <w:bottom w:val="nil"/>
              <w:right w:val="nil"/>
            </w:tcBorders>
            <w:shd w:val="clear" w:color="auto" w:fill="auto"/>
            <w:noWrap/>
            <w:vAlign w:val="bottom"/>
            <w:hideMark/>
          </w:tcPr>
          <w:p w14:paraId="70DFFC15"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575 </w:t>
            </w:r>
          </w:p>
        </w:tc>
        <w:tc>
          <w:tcPr>
            <w:tcW w:w="0" w:type="auto"/>
            <w:tcBorders>
              <w:top w:val="nil"/>
              <w:left w:val="nil"/>
              <w:bottom w:val="nil"/>
              <w:right w:val="nil"/>
            </w:tcBorders>
            <w:shd w:val="clear" w:color="auto" w:fill="auto"/>
            <w:noWrap/>
            <w:vAlign w:val="bottom"/>
            <w:hideMark/>
          </w:tcPr>
          <w:p w14:paraId="5BD6B461"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411 </w:t>
            </w:r>
          </w:p>
        </w:tc>
        <w:tc>
          <w:tcPr>
            <w:tcW w:w="0" w:type="auto"/>
            <w:tcBorders>
              <w:top w:val="nil"/>
              <w:left w:val="nil"/>
              <w:bottom w:val="nil"/>
              <w:right w:val="nil"/>
            </w:tcBorders>
            <w:shd w:val="clear" w:color="auto" w:fill="auto"/>
            <w:noWrap/>
            <w:vAlign w:val="bottom"/>
            <w:hideMark/>
          </w:tcPr>
          <w:p w14:paraId="56D2C5B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240 </w:t>
            </w:r>
          </w:p>
        </w:tc>
        <w:tc>
          <w:tcPr>
            <w:tcW w:w="0" w:type="auto"/>
            <w:tcBorders>
              <w:top w:val="nil"/>
              <w:left w:val="nil"/>
              <w:bottom w:val="nil"/>
              <w:right w:val="nil"/>
            </w:tcBorders>
            <w:shd w:val="clear" w:color="auto" w:fill="auto"/>
            <w:noWrap/>
            <w:vAlign w:val="bottom"/>
            <w:hideMark/>
          </w:tcPr>
          <w:p w14:paraId="6EF85E43"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47 </w:t>
            </w:r>
          </w:p>
        </w:tc>
        <w:tc>
          <w:tcPr>
            <w:tcW w:w="0" w:type="auto"/>
            <w:tcBorders>
              <w:top w:val="nil"/>
              <w:left w:val="nil"/>
              <w:bottom w:val="nil"/>
              <w:right w:val="single" w:sz="4" w:space="0" w:color="auto"/>
            </w:tcBorders>
            <w:shd w:val="clear" w:color="auto" w:fill="auto"/>
            <w:noWrap/>
            <w:vAlign w:val="bottom"/>
            <w:hideMark/>
          </w:tcPr>
          <w:p w14:paraId="49452D8B"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 </w:t>
            </w:r>
          </w:p>
        </w:tc>
        <w:tc>
          <w:tcPr>
            <w:tcW w:w="0" w:type="auto"/>
            <w:tcBorders>
              <w:top w:val="nil"/>
              <w:left w:val="single" w:sz="4" w:space="0" w:color="auto"/>
              <w:bottom w:val="nil"/>
              <w:right w:val="nil"/>
            </w:tcBorders>
            <w:shd w:val="clear" w:color="auto" w:fill="auto"/>
            <w:noWrap/>
            <w:vAlign w:val="bottom"/>
            <w:hideMark/>
          </w:tcPr>
          <w:p w14:paraId="7DF11B6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61 </w:t>
            </w:r>
          </w:p>
        </w:tc>
        <w:tc>
          <w:tcPr>
            <w:tcW w:w="0" w:type="auto"/>
            <w:tcBorders>
              <w:top w:val="nil"/>
              <w:left w:val="nil"/>
              <w:bottom w:val="nil"/>
              <w:right w:val="nil"/>
            </w:tcBorders>
            <w:shd w:val="clear" w:color="auto" w:fill="auto"/>
            <w:noWrap/>
            <w:vAlign w:val="bottom"/>
            <w:hideMark/>
          </w:tcPr>
          <w:p w14:paraId="25B59D42"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253 </w:t>
            </w:r>
          </w:p>
        </w:tc>
        <w:tc>
          <w:tcPr>
            <w:tcW w:w="0" w:type="auto"/>
            <w:tcBorders>
              <w:top w:val="nil"/>
              <w:left w:val="nil"/>
              <w:bottom w:val="nil"/>
              <w:right w:val="nil"/>
            </w:tcBorders>
            <w:shd w:val="clear" w:color="auto" w:fill="auto"/>
            <w:noWrap/>
            <w:vAlign w:val="bottom"/>
            <w:hideMark/>
          </w:tcPr>
          <w:p w14:paraId="435EA818"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207 </w:t>
            </w:r>
          </w:p>
        </w:tc>
        <w:tc>
          <w:tcPr>
            <w:tcW w:w="0" w:type="auto"/>
            <w:tcBorders>
              <w:top w:val="nil"/>
              <w:left w:val="nil"/>
              <w:bottom w:val="nil"/>
              <w:right w:val="nil"/>
            </w:tcBorders>
            <w:shd w:val="clear" w:color="auto" w:fill="auto"/>
            <w:noWrap/>
            <w:vAlign w:val="bottom"/>
            <w:hideMark/>
          </w:tcPr>
          <w:p w14:paraId="216386A0"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125 </w:t>
            </w:r>
          </w:p>
        </w:tc>
        <w:tc>
          <w:tcPr>
            <w:tcW w:w="0" w:type="auto"/>
            <w:tcBorders>
              <w:top w:val="nil"/>
              <w:left w:val="nil"/>
              <w:bottom w:val="nil"/>
              <w:right w:val="nil"/>
            </w:tcBorders>
            <w:shd w:val="clear" w:color="auto" w:fill="auto"/>
            <w:noWrap/>
            <w:vAlign w:val="bottom"/>
            <w:hideMark/>
          </w:tcPr>
          <w:p w14:paraId="02305CCE"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54 </w:t>
            </w:r>
          </w:p>
        </w:tc>
        <w:tc>
          <w:tcPr>
            <w:tcW w:w="0" w:type="auto"/>
            <w:tcBorders>
              <w:top w:val="nil"/>
              <w:left w:val="nil"/>
              <w:bottom w:val="nil"/>
              <w:right w:val="nil"/>
            </w:tcBorders>
            <w:shd w:val="clear" w:color="auto" w:fill="auto"/>
            <w:noWrap/>
            <w:vAlign w:val="bottom"/>
            <w:hideMark/>
          </w:tcPr>
          <w:p w14:paraId="1464F28D"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9 </w:t>
            </w:r>
          </w:p>
        </w:tc>
        <w:tc>
          <w:tcPr>
            <w:tcW w:w="0" w:type="auto"/>
            <w:tcBorders>
              <w:top w:val="nil"/>
              <w:left w:val="nil"/>
              <w:bottom w:val="nil"/>
              <w:right w:val="single" w:sz="4" w:space="0" w:color="auto"/>
            </w:tcBorders>
            <w:shd w:val="clear" w:color="auto" w:fill="auto"/>
            <w:noWrap/>
            <w:vAlign w:val="bottom"/>
            <w:hideMark/>
          </w:tcPr>
          <w:p w14:paraId="7FB9C90A" w14:textId="77777777" w:rsidR="00A31E11" w:rsidRPr="00390716" w:rsidRDefault="00A31E11" w:rsidP="00D81FF8">
            <w:pPr>
              <w:spacing w:after="0"/>
              <w:jc w:val="right"/>
              <w:rPr>
                <w:bCs/>
                <w:sz w:val="16"/>
                <w:szCs w:val="16"/>
                <w:lang w:eastAsia="sv-SE"/>
              </w:rPr>
            </w:pPr>
            <w:r w:rsidRPr="00390716">
              <w:rPr>
                <w:bCs/>
                <w:sz w:val="16"/>
                <w:szCs w:val="16"/>
                <w:lang w:eastAsia="sv-SE"/>
              </w:rPr>
              <w:t xml:space="preserve">- </w:t>
            </w:r>
          </w:p>
        </w:tc>
      </w:tr>
      <w:tr w:rsidR="00A31E11" w:rsidRPr="00390716" w14:paraId="3089BFAE" w14:textId="77777777" w:rsidTr="00FC57B4">
        <w:trPr>
          <w:trHeight w:val="234"/>
        </w:trPr>
        <w:tc>
          <w:tcPr>
            <w:tcW w:w="0" w:type="auto"/>
            <w:tcBorders>
              <w:top w:val="nil"/>
              <w:left w:val="single" w:sz="4" w:space="0" w:color="auto"/>
              <w:bottom w:val="single" w:sz="4" w:space="0" w:color="auto"/>
              <w:right w:val="nil"/>
            </w:tcBorders>
            <w:shd w:val="clear" w:color="auto" w:fill="auto"/>
            <w:noWrap/>
            <w:vAlign w:val="bottom"/>
            <w:hideMark/>
          </w:tcPr>
          <w:p w14:paraId="7C69FBB2" w14:textId="77777777" w:rsidR="00A31E11" w:rsidRPr="00390716" w:rsidRDefault="00A31E11" w:rsidP="00D81FF8">
            <w:pPr>
              <w:spacing w:after="0"/>
              <w:rPr>
                <w:b/>
                <w:bCs/>
                <w:sz w:val="16"/>
                <w:szCs w:val="16"/>
                <w:lang w:eastAsia="sv-SE"/>
              </w:rPr>
            </w:pPr>
            <w:r w:rsidRPr="00390716">
              <w:rPr>
                <w:b/>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08E9E563"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1011B4E6"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12559C4C"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7959C0AF"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0341F8CE"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14F2BAA6"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single" w:sz="4" w:space="0" w:color="auto"/>
            </w:tcBorders>
            <w:shd w:val="clear" w:color="auto" w:fill="auto"/>
            <w:noWrap/>
            <w:vAlign w:val="bottom"/>
            <w:hideMark/>
          </w:tcPr>
          <w:p w14:paraId="3EEF348B"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single" w:sz="4" w:space="0" w:color="auto"/>
              <w:bottom w:val="single" w:sz="4" w:space="0" w:color="auto"/>
              <w:right w:val="nil"/>
            </w:tcBorders>
            <w:shd w:val="clear" w:color="auto" w:fill="auto"/>
            <w:noWrap/>
            <w:vAlign w:val="bottom"/>
            <w:hideMark/>
          </w:tcPr>
          <w:p w14:paraId="79BF98DA"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4657D3AA"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325FECF6"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251268CB"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4E4AFBE7"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nil"/>
            </w:tcBorders>
            <w:shd w:val="clear" w:color="auto" w:fill="auto"/>
            <w:noWrap/>
            <w:vAlign w:val="bottom"/>
            <w:hideMark/>
          </w:tcPr>
          <w:p w14:paraId="2DAEA3B0"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c>
          <w:tcPr>
            <w:tcW w:w="0" w:type="auto"/>
            <w:tcBorders>
              <w:top w:val="nil"/>
              <w:left w:val="nil"/>
              <w:bottom w:val="single" w:sz="4" w:space="0" w:color="auto"/>
              <w:right w:val="single" w:sz="4" w:space="0" w:color="auto"/>
            </w:tcBorders>
            <w:shd w:val="clear" w:color="auto" w:fill="auto"/>
            <w:noWrap/>
            <w:vAlign w:val="bottom"/>
            <w:hideMark/>
          </w:tcPr>
          <w:p w14:paraId="1FCA5774" w14:textId="77777777" w:rsidR="00A31E11" w:rsidRPr="00390716" w:rsidRDefault="00A31E11" w:rsidP="00D81FF8">
            <w:pPr>
              <w:spacing w:after="0"/>
              <w:jc w:val="right"/>
              <w:rPr>
                <w:bCs/>
                <w:sz w:val="16"/>
                <w:szCs w:val="16"/>
                <w:lang w:eastAsia="sv-SE"/>
              </w:rPr>
            </w:pPr>
            <w:r w:rsidRPr="00390716">
              <w:rPr>
                <w:bCs/>
                <w:sz w:val="16"/>
                <w:szCs w:val="16"/>
                <w:lang w:eastAsia="sv-SE"/>
              </w:rPr>
              <w:t> </w:t>
            </w:r>
          </w:p>
        </w:tc>
      </w:tr>
      <w:tr w:rsidR="00A31E11" w:rsidRPr="00390716" w14:paraId="6C370778" w14:textId="77777777" w:rsidTr="00FC57B4">
        <w:trPr>
          <w:trHeight w:val="265"/>
        </w:trPr>
        <w:tc>
          <w:tcPr>
            <w:tcW w:w="0" w:type="auto"/>
            <w:gridSpan w:val="12"/>
            <w:tcBorders>
              <w:top w:val="nil"/>
              <w:left w:val="nil"/>
              <w:bottom w:val="nil"/>
              <w:right w:val="nil"/>
            </w:tcBorders>
            <w:shd w:val="clear" w:color="auto" w:fill="auto"/>
            <w:noWrap/>
            <w:hideMark/>
          </w:tcPr>
          <w:p w14:paraId="2F8B3514" w14:textId="17DE9691" w:rsidR="00A31E11" w:rsidRPr="00390716" w:rsidRDefault="00A31E11" w:rsidP="00D81FF8">
            <w:pPr>
              <w:spacing w:after="0"/>
              <w:rPr>
                <w:bCs/>
                <w:sz w:val="16"/>
                <w:szCs w:val="16"/>
                <w:lang w:eastAsia="sv-SE"/>
              </w:rPr>
            </w:pPr>
            <w:r w:rsidRPr="00390716">
              <w:rPr>
                <w:bCs/>
                <w:sz w:val="16"/>
                <w:szCs w:val="16"/>
                <w:lang w:eastAsia="sv-SE"/>
              </w:rPr>
              <w:t>* The same person may be counted several times, one time for each offence presented in the table.</w:t>
            </w:r>
          </w:p>
        </w:tc>
        <w:tc>
          <w:tcPr>
            <w:tcW w:w="0" w:type="auto"/>
            <w:tcBorders>
              <w:top w:val="nil"/>
              <w:left w:val="nil"/>
              <w:bottom w:val="nil"/>
              <w:right w:val="nil"/>
            </w:tcBorders>
            <w:shd w:val="clear" w:color="auto" w:fill="auto"/>
            <w:noWrap/>
            <w:vAlign w:val="bottom"/>
            <w:hideMark/>
          </w:tcPr>
          <w:p w14:paraId="0A8002F5" w14:textId="77777777" w:rsidR="00A31E11" w:rsidRPr="00390716" w:rsidRDefault="00A31E11" w:rsidP="00D81FF8">
            <w:pPr>
              <w:spacing w:after="0"/>
              <w:rPr>
                <w:bCs/>
                <w:sz w:val="16"/>
                <w:szCs w:val="16"/>
                <w:lang w:eastAsia="sv-SE"/>
              </w:rPr>
            </w:pPr>
          </w:p>
        </w:tc>
        <w:tc>
          <w:tcPr>
            <w:tcW w:w="0" w:type="auto"/>
            <w:tcBorders>
              <w:top w:val="nil"/>
              <w:left w:val="nil"/>
              <w:bottom w:val="nil"/>
              <w:right w:val="nil"/>
            </w:tcBorders>
            <w:shd w:val="clear" w:color="auto" w:fill="auto"/>
            <w:noWrap/>
            <w:vAlign w:val="bottom"/>
            <w:hideMark/>
          </w:tcPr>
          <w:p w14:paraId="6BFE1771" w14:textId="77777777" w:rsidR="00A31E11" w:rsidRPr="00390716" w:rsidRDefault="00A31E11" w:rsidP="00D81FF8">
            <w:pPr>
              <w:spacing w:after="0"/>
              <w:rPr>
                <w:bCs/>
                <w:sz w:val="16"/>
                <w:szCs w:val="16"/>
                <w:lang w:eastAsia="sv-SE"/>
              </w:rPr>
            </w:pPr>
          </w:p>
        </w:tc>
        <w:tc>
          <w:tcPr>
            <w:tcW w:w="0" w:type="auto"/>
            <w:tcBorders>
              <w:top w:val="nil"/>
              <w:left w:val="nil"/>
              <w:bottom w:val="nil"/>
              <w:right w:val="nil"/>
            </w:tcBorders>
            <w:shd w:val="clear" w:color="auto" w:fill="auto"/>
            <w:noWrap/>
            <w:vAlign w:val="bottom"/>
            <w:hideMark/>
          </w:tcPr>
          <w:p w14:paraId="0DD62ADD" w14:textId="77777777" w:rsidR="00A31E11" w:rsidRPr="00390716" w:rsidRDefault="00A31E11" w:rsidP="00D81FF8">
            <w:pPr>
              <w:spacing w:after="0"/>
              <w:rPr>
                <w:bCs/>
                <w:sz w:val="16"/>
                <w:szCs w:val="16"/>
                <w:lang w:eastAsia="sv-SE"/>
              </w:rPr>
            </w:pPr>
          </w:p>
        </w:tc>
      </w:tr>
      <w:tr w:rsidR="00A31E11" w:rsidRPr="00390716" w14:paraId="4B869528" w14:textId="77777777" w:rsidTr="00FC57B4">
        <w:trPr>
          <w:trHeight w:val="265"/>
        </w:trPr>
        <w:tc>
          <w:tcPr>
            <w:tcW w:w="0" w:type="auto"/>
            <w:gridSpan w:val="14"/>
            <w:tcBorders>
              <w:top w:val="nil"/>
              <w:left w:val="nil"/>
              <w:bottom w:val="nil"/>
              <w:right w:val="nil"/>
            </w:tcBorders>
            <w:shd w:val="clear" w:color="auto" w:fill="auto"/>
            <w:noWrap/>
            <w:hideMark/>
          </w:tcPr>
          <w:p w14:paraId="162686B9" w14:textId="77777777" w:rsidR="00A31E11" w:rsidRPr="00390716" w:rsidRDefault="00A31E11" w:rsidP="00D81FF8">
            <w:pPr>
              <w:spacing w:after="0"/>
              <w:rPr>
                <w:bCs/>
                <w:sz w:val="16"/>
                <w:szCs w:val="16"/>
                <w:lang w:eastAsia="sv-SE"/>
              </w:rPr>
            </w:pPr>
            <w:r w:rsidRPr="00390716">
              <w:rPr>
                <w:bCs/>
                <w:sz w:val="16"/>
                <w:szCs w:val="16"/>
                <w:lang w:eastAsia="sv-SE"/>
              </w:rPr>
              <w:t>** For men and women the figures don't include suspicions regarding infanticide or trafficking in human beings (THB)</w:t>
            </w:r>
          </w:p>
        </w:tc>
        <w:tc>
          <w:tcPr>
            <w:tcW w:w="0" w:type="auto"/>
            <w:tcBorders>
              <w:top w:val="nil"/>
              <w:left w:val="nil"/>
              <w:bottom w:val="nil"/>
              <w:right w:val="nil"/>
            </w:tcBorders>
            <w:shd w:val="clear" w:color="auto" w:fill="auto"/>
            <w:noWrap/>
            <w:vAlign w:val="bottom"/>
            <w:hideMark/>
          </w:tcPr>
          <w:p w14:paraId="5F0B31E9" w14:textId="77777777" w:rsidR="00A31E11" w:rsidRPr="00390716" w:rsidRDefault="00A31E11" w:rsidP="00D81FF8">
            <w:pPr>
              <w:spacing w:after="0"/>
              <w:rPr>
                <w:bCs/>
                <w:sz w:val="16"/>
                <w:szCs w:val="16"/>
                <w:lang w:eastAsia="sv-SE"/>
              </w:rPr>
            </w:pPr>
          </w:p>
        </w:tc>
      </w:tr>
    </w:tbl>
    <w:p w14:paraId="0514ED63" w14:textId="77777777" w:rsidR="00A31E11" w:rsidRPr="00390716" w:rsidRDefault="00A31E11" w:rsidP="005E4CC5">
      <w:pPr>
        <w:rPr>
          <w:b/>
          <w:bCs/>
        </w:rPr>
      </w:pPr>
    </w:p>
    <w:p w14:paraId="0EE397E1" w14:textId="789FDFFC" w:rsidR="00E12B29" w:rsidRPr="00390716" w:rsidRDefault="00E12B29" w:rsidP="00390716">
      <w:pPr>
        <w:spacing w:line="360" w:lineRule="auto"/>
      </w:pPr>
      <w:r w:rsidRPr="00390716">
        <w:rPr>
          <w:b/>
          <w:bCs/>
        </w:rPr>
        <w:t>Table 3.2.</w:t>
      </w:r>
      <w:r w:rsidRPr="00390716">
        <w:t xml:space="preserve"> consists of the number of </w:t>
      </w:r>
      <w:r w:rsidRPr="00390716">
        <w:rPr>
          <w:rStyle w:val="Strong"/>
          <w:b w:val="0"/>
          <w:bCs w:val="0"/>
        </w:rPr>
        <w:t>conviction decisions by principal offence 2011–2015. Statistics on persons convicted for offences present those found guilty of crimes either by the courts (district court convictions) or by prosecutors (via the issuance of prosecutor fines or waivers of prosecution).</w:t>
      </w:r>
      <w:r w:rsidRPr="00390716">
        <w:t xml:space="preserve"> In the statistics, one convicted person is counted one time for each conviction decision (gross reporting). This means that if several persons are convicted in the same conviction decision, each person is counted as one unit in the statistics. The statistics include all district court convictions, regardless whether the court decision has gained legal force or been appealed to the Court of Appeal. Consequently, a conviction at district court which later becomes an acquittal at higher court is still included in the conviction statistics.</w:t>
      </w:r>
    </w:p>
    <w:p w14:paraId="4C464CF5" w14:textId="77777777" w:rsidR="00E12B29" w:rsidRPr="00390716" w:rsidRDefault="00E12B29" w:rsidP="00390716">
      <w:pPr>
        <w:pStyle w:val="BodyText"/>
        <w:autoSpaceDE/>
        <w:autoSpaceDN/>
        <w:adjustRightInd/>
        <w:spacing w:line="360" w:lineRule="auto"/>
        <w:rPr>
          <w:szCs w:val="24"/>
          <w:lang w:val="en-GB"/>
        </w:rPr>
      </w:pPr>
      <w:r w:rsidRPr="00390716">
        <w:rPr>
          <w:szCs w:val="24"/>
          <w:lang w:val="en-GB"/>
        </w:rPr>
        <w:t>Note: One person may be included both among persons suspected of a crime and among the conviction decisions.</w:t>
      </w:r>
    </w:p>
    <w:p w14:paraId="40033203" w14:textId="77777777" w:rsidR="00E12B29" w:rsidRPr="00390716" w:rsidRDefault="00E12B29" w:rsidP="00390716">
      <w:pPr>
        <w:spacing w:line="360" w:lineRule="auto"/>
        <w:rPr>
          <w:szCs w:val="24"/>
        </w:rPr>
      </w:pPr>
    </w:p>
    <w:p w14:paraId="55A28337" w14:textId="5ABBFBB6" w:rsidR="00E12B29" w:rsidRPr="00390716" w:rsidRDefault="00E12B29" w:rsidP="00390716">
      <w:pPr>
        <w:spacing w:line="360" w:lineRule="auto"/>
        <w:rPr>
          <w:szCs w:val="24"/>
        </w:rPr>
      </w:pPr>
      <w:r w:rsidRPr="00390716">
        <w:rPr>
          <w:szCs w:val="24"/>
        </w:rPr>
        <w:t>Table 3.2 Number of persons and rate (per 100</w:t>
      </w:r>
      <w:r w:rsidR="004F3EFD" w:rsidRPr="00482A3A">
        <w:t> </w:t>
      </w:r>
      <w:r w:rsidRPr="00390716">
        <w:rPr>
          <w:szCs w:val="24"/>
        </w:rPr>
        <w:t xml:space="preserve">000 persons) who were convicted/sentenced/incarcerated for any of the following crimes 2011–2015: completed murder, </w:t>
      </w:r>
      <w:r w:rsidRPr="00390716">
        <w:rPr>
          <w:szCs w:val="24"/>
        </w:rPr>
        <w:lastRenderedPageBreak/>
        <w:t>manslaughter, assault resulting in death, infanticide, trafficking in human beings, gross violation of integrity, gross violation of a woman’s integrity, rape (including gross rape), and robbery (including gross robbery). All attempts to commit the included types of crimes are also included.</w:t>
      </w:r>
    </w:p>
    <w:tbl>
      <w:tblPr>
        <w:tblStyle w:val="TableGrid"/>
        <w:tblW w:w="9512" w:type="dxa"/>
        <w:tblLook w:val="04A0" w:firstRow="1" w:lastRow="0" w:firstColumn="1" w:lastColumn="0" w:noHBand="0" w:noVBand="1"/>
      </w:tblPr>
      <w:tblGrid>
        <w:gridCol w:w="2440"/>
        <w:gridCol w:w="707"/>
        <w:gridCol w:w="707"/>
        <w:gridCol w:w="707"/>
        <w:gridCol w:w="707"/>
        <w:gridCol w:w="708"/>
        <w:gridCol w:w="707"/>
        <w:gridCol w:w="707"/>
        <w:gridCol w:w="707"/>
        <w:gridCol w:w="707"/>
        <w:gridCol w:w="708"/>
      </w:tblGrid>
      <w:tr w:rsidR="00E12B29" w:rsidRPr="00390716" w14:paraId="4B9B2184" w14:textId="77777777" w:rsidTr="00E12B29">
        <w:trPr>
          <w:trHeight w:val="165"/>
        </w:trPr>
        <w:tc>
          <w:tcPr>
            <w:tcW w:w="2440" w:type="dxa"/>
            <w:tcBorders>
              <w:bottom w:val="single" w:sz="4" w:space="0" w:color="auto"/>
            </w:tcBorders>
          </w:tcPr>
          <w:p w14:paraId="5690C4EC" w14:textId="77777777" w:rsidR="00E12B29" w:rsidRPr="00390716" w:rsidRDefault="00E12B29" w:rsidP="00390716">
            <w:pPr>
              <w:spacing w:line="360" w:lineRule="auto"/>
              <w:jc w:val="center"/>
              <w:rPr>
                <w:b/>
                <w:szCs w:val="24"/>
              </w:rPr>
            </w:pPr>
          </w:p>
        </w:tc>
        <w:tc>
          <w:tcPr>
            <w:tcW w:w="3536" w:type="dxa"/>
            <w:gridSpan w:val="5"/>
            <w:tcBorders>
              <w:bottom w:val="single" w:sz="4" w:space="0" w:color="auto"/>
            </w:tcBorders>
          </w:tcPr>
          <w:p w14:paraId="0ADF79D0" w14:textId="77777777" w:rsidR="00E12B29" w:rsidRPr="00390716" w:rsidRDefault="00E12B29" w:rsidP="00390716">
            <w:pPr>
              <w:spacing w:line="360" w:lineRule="auto"/>
              <w:jc w:val="center"/>
              <w:rPr>
                <w:b/>
                <w:szCs w:val="24"/>
              </w:rPr>
            </w:pPr>
            <w:r w:rsidRPr="00390716">
              <w:rPr>
                <w:b/>
                <w:szCs w:val="24"/>
              </w:rPr>
              <w:t>Number of persons convicted</w:t>
            </w:r>
          </w:p>
        </w:tc>
        <w:tc>
          <w:tcPr>
            <w:tcW w:w="3536" w:type="dxa"/>
            <w:gridSpan w:val="5"/>
            <w:tcBorders>
              <w:bottom w:val="single" w:sz="4" w:space="0" w:color="auto"/>
            </w:tcBorders>
          </w:tcPr>
          <w:p w14:paraId="3A50DF81" w14:textId="4F86995C" w:rsidR="00E12B29" w:rsidRPr="00390716" w:rsidRDefault="00E12B29" w:rsidP="00390716">
            <w:pPr>
              <w:spacing w:line="360" w:lineRule="auto"/>
              <w:jc w:val="center"/>
              <w:rPr>
                <w:b/>
                <w:szCs w:val="24"/>
              </w:rPr>
            </w:pPr>
            <w:r w:rsidRPr="00390716">
              <w:rPr>
                <w:b/>
                <w:szCs w:val="24"/>
              </w:rPr>
              <w:t>Rate/100</w:t>
            </w:r>
            <w:r w:rsidR="004F3EFD" w:rsidRPr="00482A3A">
              <w:t> </w:t>
            </w:r>
            <w:r w:rsidRPr="00390716">
              <w:rPr>
                <w:b/>
                <w:szCs w:val="24"/>
              </w:rPr>
              <w:t>000</w:t>
            </w:r>
          </w:p>
        </w:tc>
      </w:tr>
      <w:tr w:rsidR="00E12B29" w:rsidRPr="00390716" w14:paraId="438BAC59" w14:textId="77777777" w:rsidTr="00E12B29">
        <w:trPr>
          <w:trHeight w:val="171"/>
        </w:trPr>
        <w:tc>
          <w:tcPr>
            <w:tcW w:w="2440" w:type="dxa"/>
            <w:tcBorders>
              <w:bottom w:val="single" w:sz="4" w:space="0" w:color="auto"/>
              <w:right w:val="nil"/>
            </w:tcBorders>
          </w:tcPr>
          <w:p w14:paraId="1961B400" w14:textId="77777777" w:rsidR="00E12B29" w:rsidRPr="00390716" w:rsidRDefault="00E12B29" w:rsidP="00ED7448">
            <w:pPr>
              <w:spacing w:after="0" w:line="360" w:lineRule="auto"/>
              <w:jc w:val="right"/>
              <w:rPr>
                <w:b/>
                <w:szCs w:val="24"/>
              </w:rPr>
            </w:pPr>
          </w:p>
        </w:tc>
        <w:tc>
          <w:tcPr>
            <w:tcW w:w="707" w:type="dxa"/>
            <w:tcBorders>
              <w:bottom w:val="single" w:sz="4" w:space="0" w:color="auto"/>
              <w:right w:val="nil"/>
            </w:tcBorders>
          </w:tcPr>
          <w:p w14:paraId="54431ED1" w14:textId="77777777" w:rsidR="00E12B29" w:rsidRPr="00390716" w:rsidRDefault="00E12B29" w:rsidP="00ED7448">
            <w:pPr>
              <w:spacing w:after="0" w:line="360" w:lineRule="auto"/>
              <w:jc w:val="right"/>
              <w:rPr>
                <w:b/>
                <w:szCs w:val="24"/>
              </w:rPr>
            </w:pPr>
            <w:r w:rsidRPr="00390716">
              <w:rPr>
                <w:b/>
                <w:szCs w:val="24"/>
              </w:rPr>
              <w:t>2011</w:t>
            </w:r>
          </w:p>
        </w:tc>
        <w:tc>
          <w:tcPr>
            <w:tcW w:w="707" w:type="dxa"/>
            <w:tcBorders>
              <w:left w:val="nil"/>
              <w:bottom w:val="single" w:sz="4" w:space="0" w:color="auto"/>
              <w:right w:val="nil"/>
            </w:tcBorders>
          </w:tcPr>
          <w:p w14:paraId="2E022852" w14:textId="77777777" w:rsidR="00E12B29" w:rsidRPr="00390716" w:rsidRDefault="00E12B29" w:rsidP="00ED7448">
            <w:pPr>
              <w:spacing w:after="0" w:line="360" w:lineRule="auto"/>
              <w:jc w:val="right"/>
              <w:rPr>
                <w:b/>
                <w:szCs w:val="24"/>
              </w:rPr>
            </w:pPr>
            <w:r w:rsidRPr="00390716">
              <w:rPr>
                <w:b/>
                <w:szCs w:val="24"/>
              </w:rPr>
              <w:t>2012</w:t>
            </w:r>
          </w:p>
        </w:tc>
        <w:tc>
          <w:tcPr>
            <w:tcW w:w="707" w:type="dxa"/>
            <w:tcBorders>
              <w:left w:val="nil"/>
              <w:bottom w:val="single" w:sz="4" w:space="0" w:color="auto"/>
              <w:right w:val="nil"/>
            </w:tcBorders>
          </w:tcPr>
          <w:p w14:paraId="23D196F3" w14:textId="77777777" w:rsidR="00E12B29" w:rsidRPr="00390716" w:rsidRDefault="00E12B29" w:rsidP="00ED7448">
            <w:pPr>
              <w:spacing w:after="0" w:line="360" w:lineRule="auto"/>
              <w:jc w:val="right"/>
              <w:rPr>
                <w:b/>
                <w:szCs w:val="24"/>
              </w:rPr>
            </w:pPr>
            <w:r w:rsidRPr="00390716">
              <w:rPr>
                <w:b/>
                <w:szCs w:val="24"/>
              </w:rPr>
              <w:t>2013</w:t>
            </w:r>
          </w:p>
        </w:tc>
        <w:tc>
          <w:tcPr>
            <w:tcW w:w="707" w:type="dxa"/>
            <w:tcBorders>
              <w:left w:val="nil"/>
              <w:bottom w:val="single" w:sz="4" w:space="0" w:color="auto"/>
              <w:right w:val="nil"/>
            </w:tcBorders>
          </w:tcPr>
          <w:p w14:paraId="3A98B4DB" w14:textId="77777777" w:rsidR="00E12B29" w:rsidRPr="00390716" w:rsidRDefault="00E12B29" w:rsidP="00ED7448">
            <w:pPr>
              <w:spacing w:after="0" w:line="360" w:lineRule="auto"/>
              <w:jc w:val="right"/>
              <w:rPr>
                <w:b/>
                <w:szCs w:val="24"/>
              </w:rPr>
            </w:pPr>
            <w:r w:rsidRPr="00390716">
              <w:rPr>
                <w:b/>
                <w:szCs w:val="24"/>
              </w:rPr>
              <w:t>2014</w:t>
            </w:r>
          </w:p>
        </w:tc>
        <w:tc>
          <w:tcPr>
            <w:tcW w:w="708" w:type="dxa"/>
            <w:tcBorders>
              <w:left w:val="nil"/>
              <w:bottom w:val="single" w:sz="4" w:space="0" w:color="auto"/>
            </w:tcBorders>
          </w:tcPr>
          <w:p w14:paraId="0F5F0177" w14:textId="77777777" w:rsidR="00E12B29" w:rsidRPr="00390716" w:rsidRDefault="00E12B29" w:rsidP="00ED7448">
            <w:pPr>
              <w:spacing w:after="0" w:line="360" w:lineRule="auto"/>
              <w:jc w:val="right"/>
              <w:rPr>
                <w:b/>
                <w:szCs w:val="24"/>
              </w:rPr>
            </w:pPr>
            <w:r w:rsidRPr="00390716">
              <w:rPr>
                <w:b/>
                <w:szCs w:val="24"/>
              </w:rPr>
              <w:t>2015</w:t>
            </w:r>
          </w:p>
        </w:tc>
        <w:tc>
          <w:tcPr>
            <w:tcW w:w="707" w:type="dxa"/>
            <w:tcBorders>
              <w:bottom w:val="single" w:sz="4" w:space="0" w:color="auto"/>
              <w:right w:val="nil"/>
            </w:tcBorders>
          </w:tcPr>
          <w:p w14:paraId="4AC7E5C8" w14:textId="77777777" w:rsidR="00E12B29" w:rsidRPr="00390716" w:rsidRDefault="00E12B29" w:rsidP="00ED7448">
            <w:pPr>
              <w:spacing w:after="0" w:line="360" w:lineRule="auto"/>
              <w:jc w:val="right"/>
              <w:rPr>
                <w:b/>
                <w:szCs w:val="24"/>
              </w:rPr>
            </w:pPr>
            <w:r w:rsidRPr="00390716">
              <w:rPr>
                <w:b/>
                <w:szCs w:val="24"/>
              </w:rPr>
              <w:t>2011</w:t>
            </w:r>
          </w:p>
        </w:tc>
        <w:tc>
          <w:tcPr>
            <w:tcW w:w="707" w:type="dxa"/>
            <w:tcBorders>
              <w:left w:val="nil"/>
              <w:bottom w:val="single" w:sz="4" w:space="0" w:color="auto"/>
              <w:right w:val="nil"/>
            </w:tcBorders>
          </w:tcPr>
          <w:p w14:paraId="71C7024B" w14:textId="77777777" w:rsidR="00E12B29" w:rsidRPr="00390716" w:rsidRDefault="00E12B29" w:rsidP="00ED7448">
            <w:pPr>
              <w:spacing w:after="0" w:line="360" w:lineRule="auto"/>
              <w:jc w:val="right"/>
              <w:rPr>
                <w:b/>
                <w:szCs w:val="24"/>
              </w:rPr>
            </w:pPr>
            <w:r w:rsidRPr="00390716">
              <w:rPr>
                <w:b/>
                <w:szCs w:val="24"/>
              </w:rPr>
              <w:t>2012</w:t>
            </w:r>
          </w:p>
        </w:tc>
        <w:tc>
          <w:tcPr>
            <w:tcW w:w="707" w:type="dxa"/>
            <w:tcBorders>
              <w:left w:val="nil"/>
              <w:bottom w:val="single" w:sz="4" w:space="0" w:color="auto"/>
              <w:right w:val="nil"/>
            </w:tcBorders>
          </w:tcPr>
          <w:p w14:paraId="7AAFF2E0" w14:textId="77777777" w:rsidR="00E12B29" w:rsidRPr="00390716" w:rsidRDefault="00E12B29" w:rsidP="00ED7448">
            <w:pPr>
              <w:spacing w:after="0" w:line="360" w:lineRule="auto"/>
              <w:jc w:val="right"/>
              <w:rPr>
                <w:b/>
                <w:szCs w:val="24"/>
              </w:rPr>
            </w:pPr>
            <w:r w:rsidRPr="00390716">
              <w:rPr>
                <w:b/>
                <w:szCs w:val="24"/>
              </w:rPr>
              <w:t>2013</w:t>
            </w:r>
          </w:p>
        </w:tc>
        <w:tc>
          <w:tcPr>
            <w:tcW w:w="707" w:type="dxa"/>
            <w:tcBorders>
              <w:left w:val="nil"/>
              <w:bottom w:val="single" w:sz="4" w:space="0" w:color="auto"/>
              <w:right w:val="nil"/>
            </w:tcBorders>
          </w:tcPr>
          <w:p w14:paraId="4B057056" w14:textId="77777777" w:rsidR="00E12B29" w:rsidRPr="00390716" w:rsidRDefault="00E12B29" w:rsidP="00ED7448">
            <w:pPr>
              <w:spacing w:after="0" w:line="360" w:lineRule="auto"/>
              <w:jc w:val="right"/>
              <w:rPr>
                <w:b/>
                <w:szCs w:val="24"/>
              </w:rPr>
            </w:pPr>
            <w:r w:rsidRPr="00390716">
              <w:rPr>
                <w:b/>
                <w:szCs w:val="24"/>
              </w:rPr>
              <w:t>2014</w:t>
            </w:r>
          </w:p>
        </w:tc>
        <w:tc>
          <w:tcPr>
            <w:tcW w:w="708" w:type="dxa"/>
            <w:tcBorders>
              <w:left w:val="nil"/>
              <w:bottom w:val="single" w:sz="4" w:space="0" w:color="auto"/>
            </w:tcBorders>
          </w:tcPr>
          <w:p w14:paraId="2AB381EA" w14:textId="77777777" w:rsidR="00E12B29" w:rsidRPr="00390716" w:rsidRDefault="00E12B29" w:rsidP="00ED7448">
            <w:pPr>
              <w:spacing w:after="0" w:line="360" w:lineRule="auto"/>
              <w:jc w:val="right"/>
              <w:rPr>
                <w:b/>
                <w:szCs w:val="24"/>
              </w:rPr>
            </w:pPr>
            <w:r w:rsidRPr="00390716">
              <w:rPr>
                <w:b/>
                <w:szCs w:val="24"/>
              </w:rPr>
              <w:t>2015</w:t>
            </w:r>
          </w:p>
        </w:tc>
      </w:tr>
      <w:tr w:rsidR="00E12B29" w:rsidRPr="00390716" w14:paraId="024F8E05" w14:textId="77777777" w:rsidTr="00E12B29">
        <w:trPr>
          <w:trHeight w:val="273"/>
        </w:trPr>
        <w:tc>
          <w:tcPr>
            <w:tcW w:w="2440" w:type="dxa"/>
            <w:tcBorders>
              <w:right w:val="nil"/>
            </w:tcBorders>
          </w:tcPr>
          <w:p w14:paraId="605FB0F7" w14:textId="77777777" w:rsidR="00E12B29" w:rsidRPr="00390716" w:rsidRDefault="00E12B29" w:rsidP="00ED7448">
            <w:pPr>
              <w:spacing w:after="0" w:line="360" w:lineRule="auto"/>
              <w:rPr>
                <w:b/>
                <w:szCs w:val="24"/>
              </w:rPr>
            </w:pPr>
            <w:r w:rsidRPr="00390716">
              <w:rPr>
                <w:b/>
                <w:szCs w:val="24"/>
              </w:rPr>
              <w:t>Total</w:t>
            </w:r>
          </w:p>
        </w:tc>
        <w:tc>
          <w:tcPr>
            <w:tcW w:w="707" w:type="dxa"/>
            <w:tcBorders>
              <w:right w:val="nil"/>
            </w:tcBorders>
          </w:tcPr>
          <w:p w14:paraId="5214DD61" w14:textId="77777777" w:rsidR="00E12B29" w:rsidRPr="00390716" w:rsidRDefault="00E12B29" w:rsidP="00ED7448">
            <w:pPr>
              <w:spacing w:after="0" w:line="360" w:lineRule="auto"/>
              <w:jc w:val="right"/>
              <w:rPr>
                <w:szCs w:val="24"/>
              </w:rPr>
            </w:pPr>
            <w:r w:rsidRPr="00390716">
              <w:rPr>
                <w:szCs w:val="24"/>
              </w:rPr>
              <w:t>1691</w:t>
            </w:r>
          </w:p>
        </w:tc>
        <w:tc>
          <w:tcPr>
            <w:tcW w:w="707" w:type="dxa"/>
            <w:tcBorders>
              <w:left w:val="nil"/>
              <w:right w:val="nil"/>
            </w:tcBorders>
          </w:tcPr>
          <w:p w14:paraId="057DB06D" w14:textId="77777777" w:rsidR="00E12B29" w:rsidRPr="00390716" w:rsidRDefault="00E12B29" w:rsidP="00ED7448">
            <w:pPr>
              <w:spacing w:after="0" w:line="360" w:lineRule="auto"/>
              <w:jc w:val="right"/>
              <w:rPr>
                <w:szCs w:val="24"/>
              </w:rPr>
            </w:pPr>
            <w:r w:rsidRPr="00390716">
              <w:rPr>
                <w:szCs w:val="24"/>
              </w:rPr>
              <w:t>1576</w:t>
            </w:r>
          </w:p>
        </w:tc>
        <w:tc>
          <w:tcPr>
            <w:tcW w:w="707" w:type="dxa"/>
            <w:tcBorders>
              <w:left w:val="nil"/>
              <w:right w:val="nil"/>
            </w:tcBorders>
          </w:tcPr>
          <w:p w14:paraId="41E60570" w14:textId="77777777" w:rsidR="00E12B29" w:rsidRPr="00390716" w:rsidRDefault="00E12B29" w:rsidP="00ED7448">
            <w:pPr>
              <w:spacing w:after="0" w:line="360" w:lineRule="auto"/>
              <w:jc w:val="right"/>
              <w:rPr>
                <w:szCs w:val="24"/>
              </w:rPr>
            </w:pPr>
            <w:r w:rsidRPr="00390716">
              <w:rPr>
                <w:szCs w:val="24"/>
              </w:rPr>
              <w:t>1376</w:t>
            </w:r>
          </w:p>
        </w:tc>
        <w:tc>
          <w:tcPr>
            <w:tcW w:w="707" w:type="dxa"/>
            <w:tcBorders>
              <w:left w:val="nil"/>
              <w:right w:val="nil"/>
            </w:tcBorders>
          </w:tcPr>
          <w:p w14:paraId="306B6A3D" w14:textId="77777777" w:rsidR="00E12B29" w:rsidRPr="00390716" w:rsidRDefault="00E12B29" w:rsidP="00ED7448">
            <w:pPr>
              <w:spacing w:after="0" w:line="360" w:lineRule="auto"/>
              <w:jc w:val="right"/>
              <w:rPr>
                <w:szCs w:val="24"/>
              </w:rPr>
            </w:pPr>
            <w:r w:rsidRPr="00390716">
              <w:rPr>
                <w:szCs w:val="24"/>
              </w:rPr>
              <w:t>1432</w:t>
            </w:r>
          </w:p>
        </w:tc>
        <w:tc>
          <w:tcPr>
            <w:tcW w:w="708" w:type="dxa"/>
            <w:tcBorders>
              <w:left w:val="nil"/>
            </w:tcBorders>
          </w:tcPr>
          <w:p w14:paraId="23D763C1" w14:textId="77777777" w:rsidR="00E12B29" w:rsidRPr="00390716" w:rsidRDefault="00E12B29" w:rsidP="00ED7448">
            <w:pPr>
              <w:spacing w:after="0" w:line="360" w:lineRule="auto"/>
              <w:jc w:val="right"/>
              <w:rPr>
                <w:szCs w:val="24"/>
              </w:rPr>
            </w:pPr>
            <w:r w:rsidRPr="00390716">
              <w:rPr>
                <w:szCs w:val="24"/>
              </w:rPr>
              <w:t>1197</w:t>
            </w:r>
          </w:p>
        </w:tc>
        <w:tc>
          <w:tcPr>
            <w:tcW w:w="707" w:type="dxa"/>
            <w:tcBorders>
              <w:right w:val="nil"/>
            </w:tcBorders>
          </w:tcPr>
          <w:p w14:paraId="191AA26E" w14:textId="77777777" w:rsidR="00E12B29" w:rsidRPr="00390716" w:rsidRDefault="00E12B29" w:rsidP="00ED7448">
            <w:pPr>
              <w:spacing w:after="0" w:line="360" w:lineRule="auto"/>
              <w:jc w:val="right"/>
              <w:rPr>
                <w:szCs w:val="24"/>
              </w:rPr>
            </w:pPr>
            <w:r w:rsidRPr="00390716">
              <w:rPr>
                <w:szCs w:val="24"/>
              </w:rPr>
              <w:t>21</w:t>
            </w:r>
          </w:p>
        </w:tc>
        <w:tc>
          <w:tcPr>
            <w:tcW w:w="707" w:type="dxa"/>
            <w:tcBorders>
              <w:left w:val="nil"/>
              <w:right w:val="nil"/>
            </w:tcBorders>
          </w:tcPr>
          <w:p w14:paraId="2DD61C18" w14:textId="77777777" w:rsidR="00E12B29" w:rsidRPr="00390716" w:rsidRDefault="00E12B29" w:rsidP="00ED7448">
            <w:pPr>
              <w:spacing w:after="0" w:line="360" w:lineRule="auto"/>
              <w:jc w:val="right"/>
              <w:rPr>
                <w:szCs w:val="24"/>
              </w:rPr>
            </w:pPr>
            <w:r w:rsidRPr="00390716">
              <w:rPr>
                <w:szCs w:val="24"/>
              </w:rPr>
              <w:t>20</w:t>
            </w:r>
          </w:p>
        </w:tc>
        <w:tc>
          <w:tcPr>
            <w:tcW w:w="707" w:type="dxa"/>
            <w:tcBorders>
              <w:left w:val="nil"/>
              <w:right w:val="nil"/>
            </w:tcBorders>
          </w:tcPr>
          <w:p w14:paraId="0A009F29" w14:textId="77777777" w:rsidR="00E12B29" w:rsidRPr="00390716" w:rsidRDefault="00E12B29" w:rsidP="00ED7448">
            <w:pPr>
              <w:spacing w:after="0" w:line="360" w:lineRule="auto"/>
              <w:jc w:val="right"/>
              <w:rPr>
                <w:szCs w:val="24"/>
              </w:rPr>
            </w:pPr>
            <w:r w:rsidRPr="00390716">
              <w:rPr>
                <w:szCs w:val="24"/>
              </w:rPr>
              <w:t>17</w:t>
            </w:r>
          </w:p>
        </w:tc>
        <w:tc>
          <w:tcPr>
            <w:tcW w:w="707" w:type="dxa"/>
            <w:tcBorders>
              <w:left w:val="nil"/>
              <w:right w:val="nil"/>
            </w:tcBorders>
          </w:tcPr>
          <w:p w14:paraId="54E6A496" w14:textId="77777777" w:rsidR="00E12B29" w:rsidRPr="00390716" w:rsidRDefault="00E12B29" w:rsidP="00ED7448">
            <w:pPr>
              <w:spacing w:after="0" w:line="360" w:lineRule="auto"/>
              <w:jc w:val="right"/>
              <w:rPr>
                <w:szCs w:val="24"/>
              </w:rPr>
            </w:pPr>
            <w:r w:rsidRPr="00390716">
              <w:rPr>
                <w:szCs w:val="24"/>
              </w:rPr>
              <w:t>18</w:t>
            </w:r>
          </w:p>
        </w:tc>
        <w:tc>
          <w:tcPr>
            <w:tcW w:w="708" w:type="dxa"/>
            <w:tcBorders>
              <w:left w:val="nil"/>
            </w:tcBorders>
          </w:tcPr>
          <w:p w14:paraId="2F44ED47" w14:textId="77777777" w:rsidR="00E12B29" w:rsidRPr="00390716" w:rsidRDefault="00E12B29" w:rsidP="00ED7448">
            <w:pPr>
              <w:spacing w:after="0" w:line="360" w:lineRule="auto"/>
              <w:jc w:val="right"/>
              <w:rPr>
                <w:szCs w:val="24"/>
              </w:rPr>
            </w:pPr>
            <w:r w:rsidRPr="00390716">
              <w:rPr>
                <w:szCs w:val="24"/>
              </w:rPr>
              <w:t>15</w:t>
            </w:r>
          </w:p>
        </w:tc>
      </w:tr>
      <w:tr w:rsidR="00E12B29" w:rsidRPr="00390716" w14:paraId="797ABDA4" w14:textId="77777777" w:rsidTr="00E12B29">
        <w:trPr>
          <w:trHeight w:val="273"/>
        </w:trPr>
        <w:tc>
          <w:tcPr>
            <w:tcW w:w="2440" w:type="dxa"/>
            <w:tcBorders>
              <w:right w:val="nil"/>
            </w:tcBorders>
          </w:tcPr>
          <w:p w14:paraId="41080565" w14:textId="77777777" w:rsidR="00E12B29" w:rsidRPr="00390716" w:rsidRDefault="00E12B29" w:rsidP="00ED7448">
            <w:pPr>
              <w:spacing w:after="0" w:line="360" w:lineRule="auto"/>
              <w:rPr>
                <w:szCs w:val="24"/>
              </w:rPr>
            </w:pPr>
            <w:r w:rsidRPr="00390716">
              <w:rPr>
                <w:szCs w:val="24"/>
              </w:rPr>
              <w:t>15–20 years</w:t>
            </w:r>
          </w:p>
        </w:tc>
        <w:tc>
          <w:tcPr>
            <w:tcW w:w="707" w:type="dxa"/>
            <w:tcBorders>
              <w:right w:val="nil"/>
            </w:tcBorders>
          </w:tcPr>
          <w:p w14:paraId="6BC3DAA5" w14:textId="77777777" w:rsidR="00E12B29" w:rsidRPr="00390716" w:rsidRDefault="00E12B29" w:rsidP="00ED7448">
            <w:pPr>
              <w:spacing w:after="0" w:line="360" w:lineRule="auto"/>
              <w:jc w:val="right"/>
              <w:rPr>
                <w:szCs w:val="24"/>
              </w:rPr>
            </w:pPr>
            <w:r w:rsidRPr="00390716">
              <w:rPr>
                <w:szCs w:val="24"/>
              </w:rPr>
              <w:t>618</w:t>
            </w:r>
          </w:p>
        </w:tc>
        <w:tc>
          <w:tcPr>
            <w:tcW w:w="707" w:type="dxa"/>
            <w:tcBorders>
              <w:left w:val="nil"/>
              <w:right w:val="nil"/>
            </w:tcBorders>
          </w:tcPr>
          <w:p w14:paraId="53A7CC73" w14:textId="77777777" w:rsidR="00E12B29" w:rsidRPr="00390716" w:rsidRDefault="00E12B29" w:rsidP="00ED7448">
            <w:pPr>
              <w:spacing w:after="0" w:line="360" w:lineRule="auto"/>
              <w:jc w:val="right"/>
              <w:rPr>
                <w:szCs w:val="24"/>
              </w:rPr>
            </w:pPr>
            <w:r w:rsidRPr="00390716">
              <w:rPr>
                <w:szCs w:val="24"/>
              </w:rPr>
              <w:t>571</w:t>
            </w:r>
          </w:p>
        </w:tc>
        <w:tc>
          <w:tcPr>
            <w:tcW w:w="707" w:type="dxa"/>
            <w:tcBorders>
              <w:left w:val="nil"/>
              <w:right w:val="nil"/>
            </w:tcBorders>
          </w:tcPr>
          <w:p w14:paraId="675B2FD1" w14:textId="77777777" w:rsidR="00E12B29" w:rsidRPr="00390716" w:rsidRDefault="00E12B29" w:rsidP="00ED7448">
            <w:pPr>
              <w:spacing w:after="0" w:line="360" w:lineRule="auto"/>
              <w:jc w:val="right"/>
              <w:rPr>
                <w:szCs w:val="24"/>
              </w:rPr>
            </w:pPr>
            <w:r w:rsidRPr="00390716">
              <w:rPr>
                <w:szCs w:val="24"/>
              </w:rPr>
              <w:t>429</w:t>
            </w:r>
          </w:p>
        </w:tc>
        <w:tc>
          <w:tcPr>
            <w:tcW w:w="707" w:type="dxa"/>
            <w:tcBorders>
              <w:left w:val="nil"/>
              <w:right w:val="nil"/>
            </w:tcBorders>
          </w:tcPr>
          <w:p w14:paraId="30464F2D" w14:textId="77777777" w:rsidR="00E12B29" w:rsidRPr="00390716" w:rsidRDefault="00E12B29" w:rsidP="00ED7448">
            <w:pPr>
              <w:spacing w:after="0" w:line="360" w:lineRule="auto"/>
              <w:jc w:val="right"/>
              <w:rPr>
                <w:szCs w:val="24"/>
              </w:rPr>
            </w:pPr>
            <w:r w:rsidRPr="00390716">
              <w:rPr>
                <w:szCs w:val="24"/>
              </w:rPr>
              <w:t>479</w:t>
            </w:r>
          </w:p>
        </w:tc>
        <w:tc>
          <w:tcPr>
            <w:tcW w:w="708" w:type="dxa"/>
            <w:tcBorders>
              <w:left w:val="nil"/>
            </w:tcBorders>
          </w:tcPr>
          <w:p w14:paraId="14583A8E" w14:textId="77777777" w:rsidR="00E12B29" w:rsidRPr="00390716" w:rsidRDefault="00E12B29" w:rsidP="00ED7448">
            <w:pPr>
              <w:spacing w:after="0" w:line="360" w:lineRule="auto"/>
              <w:jc w:val="right"/>
              <w:rPr>
                <w:szCs w:val="24"/>
              </w:rPr>
            </w:pPr>
            <w:r w:rsidRPr="00390716">
              <w:rPr>
                <w:szCs w:val="24"/>
              </w:rPr>
              <w:t>386</w:t>
            </w:r>
          </w:p>
        </w:tc>
        <w:tc>
          <w:tcPr>
            <w:tcW w:w="707" w:type="dxa"/>
            <w:tcBorders>
              <w:right w:val="nil"/>
            </w:tcBorders>
          </w:tcPr>
          <w:p w14:paraId="17CB1ED3" w14:textId="77777777" w:rsidR="00E12B29" w:rsidRPr="00390716" w:rsidRDefault="00E12B29" w:rsidP="00ED7448">
            <w:pPr>
              <w:spacing w:after="0" w:line="360" w:lineRule="auto"/>
              <w:jc w:val="right"/>
              <w:rPr>
                <w:szCs w:val="24"/>
              </w:rPr>
            </w:pPr>
            <w:r w:rsidRPr="00390716">
              <w:rPr>
                <w:szCs w:val="24"/>
              </w:rPr>
              <w:t>83</w:t>
            </w:r>
          </w:p>
        </w:tc>
        <w:tc>
          <w:tcPr>
            <w:tcW w:w="707" w:type="dxa"/>
            <w:tcBorders>
              <w:left w:val="nil"/>
              <w:right w:val="nil"/>
            </w:tcBorders>
          </w:tcPr>
          <w:p w14:paraId="666A31D5" w14:textId="77777777" w:rsidR="00E12B29" w:rsidRPr="00390716" w:rsidRDefault="00E12B29" w:rsidP="00ED7448">
            <w:pPr>
              <w:spacing w:after="0" w:line="360" w:lineRule="auto"/>
              <w:jc w:val="right"/>
              <w:rPr>
                <w:szCs w:val="24"/>
              </w:rPr>
            </w:pPr>
            <w:r w:rsidRPr="00390716">
              <w:rPr>
                <w:szCs w:val="24"/>
              </w:rPr>
              <w:t>80</w:t>
            </w:r>
          </w:p>
        </w:tc>
        <w:tc>
          <w:tcPr>
            <w:tcW w:w="707" w:type="dxa"/>
            <w:tcBorders>
              <w:left w:val="nil"/>
              <w:right w:val="nil"/>
            </w:tcBorders>
          </w:tcPr>
          <w:p w14:paraId="1306A687" w14:textId="77777777" w:rsidR="00E12B29" w:rsidRPr="00390716" w:rsidRDefault="00E12B29" w:rsidP="00ED7448">
            <w:pPr>
              <w:spacing w:after="0" w:line="360" w:lineRule="auto"/>
              <w:jc w:val="right"/>
              <w:rPr>
                <w:szCs w:val="24"/>
              </w:rPr>
            </w:pPr>
            <w:r w:rsidRPr="00390716">
              <w:rPr>
                <w:szCs w:val="24"/>
              </w:rPr>
              <w:t>63</w:t>
            </w:r>
          </w:p>
        </w:tc>
        <w:tc>
          <w:tcPr>
            <w:tcW w:w="707" w:type="dxa"/>
            <w:tcBorders>
              <w:left w:val="nil"/>
              <w:right w:val="nil"/>
            </w:tcBorders>
          </w:tcPr>
          <w:p w14:paraId="012F3CF9" w14:textId="77777777" w:rsidR="00E12B29" w:rsidRPr="00390716" w:rsidRDefault="00E12B29" w:rsidP="00ED7448">
            <w:pPr>
              <w:spacing w:after="0" w:line="360" w:lineRule="auto"/>
              <w:jc w:val="right"/>
              <w:rPr>
                <w:szCs w:val="24"/>
              </w:rPr>
            </w:pPr>
            <w:r w:rsidRPr="00390716">
              <w:rPr>
                <w:szCs w:val="24"/>
              </w:rPr>
              <w:t>72</w:t>
            </w:r>
          </w:p>
        </w:tc>
        <w:tc>
          <w:tcPr>
            <w:tcW w:w="708" w:type="dxa"/>
            <w:tcBorders>
              <w:left w:val="nil"/>
            </w:tcBorders>
          </w:tcPr>
          <w:p w14:paraId="0C42CB37" w14:textId="77777777" w:rsidR="00E12B29" w:rsidRPr="00390716" w:rsidRDefault="00E12B29" w:rsidP="00ED7448">
            <w:pPr>
              <w:spacing w:after="0" w:line="360" w:lineRule="auto"/>
              <w:jc w:val="right"/>
              <w:rPr>
                <w:szCs w:val="24"/>
              </w:rPr>
            </w:pPr>
            <w:r w:rsidRPr="00390716">
              <w:rPr>
                <w:szCs w:val="24"/>
              </w:rPr>
              <w:t>60</w:t>
            </w:r>
          </w:p>
        </w:tc>
      </w:tr>
      <w:tr w:rsidR="00E12B29" w:rsidRPr="00390716" w14:paraId="6E932136" w14:textId="77777777" w:rsidTr="00E12B29">
        <w:trPr>
          <w:trHeight w:val="273"/>
        </w:trPr>
        <w:tc>
          <w:tcPr>
            <w:tcW w:w="2440" w:type="dxa"/>
            <w:tcBorders>
              <w:right w:val="nil"/>
            </w:tcBorders>
          </w:tcPr>
          <w:p w14:paraId="74CA3EEA" w14:textId="77777777" w:rsidR="00E12B29" w:rsidRPr="00390716" w:rsidRDefault="00E12B29" w:rsidP="00ED7448">
            <w:pPr>
              <w:spacing w:after="0" w:line="360" w:lineRule="auto"/>
              <w:rPr>
                <w:szCs w:val="24"/>
              </w:rPr>
            </w:pPr>
            <w:r w:rsidRPr="00390716">
              <w:rPr>
                <w:szCs w:val="24"/>
              </w:rPr>
              <w:t>21–24 years</w:t>
            </w:r>
          </w:p>
        </w:tc>
        <w:tc>
          <w:tcPr>
            <w:tcW w:w="707" w:type="dxa"/>
            <w:tcBorders>
              <w:right w:val="nil"/>
            </w:tcBorders>
          </w:tcPr>
          <w:p w14:paraId="0DDC82AF" w14:textId="77777777" w:rsidR="00E12B29" w:rsidRPr="00390716" w:rsidRDefault="00E12B29" w:rsidP="00ED7448">
            <w:pPr>
              <w:spacing w:after="0" w:line="360" w:lineRule="auto"/>
              <w:jc w:val="right"/>
              <w:rPr>
                <w:szCs w:val="24"/>
              </w:rPr>
            </w:pPr>
            <w:r w:rsidRPr="00390716">
              <w:rPr>
                <w:szCs w:val="24"/>
              </w:rPr>
              <w:t>263</w:t>
            </w:r>
          </w:p>
        </w:tc>
        <w:tc>
          <w:tcPr>
            <w:tcW w:w="707" w:type="dxa"/>
            <w:tcBorders>
              <w:left w:val="nil"/>
              <w:right w:val="nil"/>
            </w:tcBorders>
          </w:tcPr>
          <w:p w14:paraId="5F8E27CC" w14:textId="77777777" w:rsidR="00E12B29" w:rsidRPr="00390716" w:rsidRDefault="00E12B29" w:rsidP="00ED7448">
            <w:pPr>
              <w:spacing w:after="0" w:line="360" w:lineRule="auto"/>
              <w:jc w:val="right"/>
              <w:rPr>
                <w:szCs w:val="24"/>
              </w:rPr>
            </w:pPr>
            <w:r w:rsidRPr="00390716">
              <w:rPr>
                <w:szCs w:val="24"/>
              </w:rPr>
              <w:t>249</w:t>
            </w:r>
          </w:p>
        </w:tc>
        <w:tc>
          <w:tcPr>
            <w:tcW w:w="707" w:type="dxa"/>
            <w:tcBorders>
              <w:left w:val="nil"/>
              <w:right w:val="nil"/>
            </w:tcBorders>
          </w:tcPr>
          <w:p w14:paraId="6B99AE19" w14:textId="77777777" w:rsidR="00E12B29" w:rsidRPr="00390716" w:rsidRDefault="00E12B29" w:rsidP="00ED7448">
            <w:pPr>
              <w:spacing w:after="0" w:line="360" w:lineRule="auto"/>
              <w:jc w:val="right"/>
              <w:rPr>
                <w:szCs w:val="24"/>
              </w:rPr>
            </w:pPr>
            <w:r w:rsidRPr="00390716">
              <w:rPr>
                <w:szCs w:val="24"/>
              </w:rPr>
              <w:t>229</w:t>
            </w:r>
          </w:p>
        </w:tc>
        <w:tc>
          <w:tcPr>
            <w:tcW w:w="707" w:type="dxa"/>
            <w:tcBorders>
              <w:left w:val="nil"/>
              <w:right w:val="nil"/>
            </w:tcBorders>
          </w:tcPr>
          <w:p w14:paraId="01B8F1FE" w14:textId="77777777" w:rsidR="00E12B29" w:rsidRPr="00390716" w:rsidRDefault="00E12B29" w:rsidP="00ED7448">
            <w:pPr>
              <w:spacing w:after="0" w:line="360" w:lineRule="auto"/>
              <w:jc w:val="right"/>
              <w:rPr>
                <w:szCs w:val="24"/>
              </w:rPr>
            </w:pPr>
            <w:r w:rsidRPr="00390716">
              <w:rPr>
                <w:szCs w:val="24"/>
              </w:rPr>
              <w:t>265</w:t>
            </w:r>
          </w:p>
        </w:tc>
        <w:tc>
          <w:tcPr>
            <w:tcW w:w="708" w:type="dxa"/>
            <w:tcBorders>
              <w:left w:val="nil"/>
            </w:tcBorders>
          </w:tcPr>
          <w:p w14:paraId="2F2848F5" w14:textId="77777777" w:rsidR="00E12B29" w:rsidRPr="00390716" w:rsidRDefault="00E12B29" w:rsidP="00ED7448">
            <w:pPr>
              <w:spacing w:after="0" w:line="360" w:lineRule="auto"/>
              <w:jc w:val="right"/>
              <w:rPr>
                <w:szCs w:val="24"/>
              </w:rPr>
            </w:pPr>
            <w:r w:rsidRPr="00390716">
              <w:rPr>
                <w:szCs w:val="24"/>
              </w:rPr>
              <w:t>184</w:t>
            </w:r>
          </w:p>
        </w:tc>
        <w:tc>
          <w:tcPr>
            <w:tcW w:w="707" w:type="dxa"/>
            <w:tcBorders>
              <w:right w:val="nil"/>
            </w:tcBorders>
          </w:tcPr>
          <w:p w14:paraId="3783B4E0" w14:textId="77777777" w:rsidR="00E12B29" w:rsidRPr="00390716" w:rsidRDefault="00E12B29" w:rsidP="00ED7448">
            <w:pPr>
              <w:spacing w:after="0" w:line="360" w:lineRule="auto"/>
              <w:jc w:val="right"/>
              <w:rPr>
                <w:szCs w:val="24"/>
              </w:rPr>
            </w:pPr>
            <w:r w:rsidRPr="00390716">
              <w:rPr>
                <w:szCs w:val="24"/>
              </w:rPr>
              <w:t>52</w:t>
            </w:r>
          </w:p>
        </w:tc>
        <w:tc>
          <w:tcPr>
            <w:tcW w:w="707" w:type="dxa"/>
            <w:tcBorders>
              <w:left w:val="nil"/>
              <w:right w:val="nil"/>
            </w:tcBorders>
          </w:tcPr>
          <w:p w14:paraId="52BEC5FF" w14:textId="77777777" w:rsidR="00E12B29" w:rsidRPr="00390716" w:rsidRDefault="00E12B29" w:rsidP="00ED7448">
            <w:pPr>
              <w:spacing w:after="0" w:line="360" w:lineRule="auto"/>
              <w:jc w:val="right"/>
              <w:rPr>
                <w:szCs w:val="24"/>
              </w:rPr>
            </w:pPr>
            <w:r w:rsidRPr="00390716">
              <w:rPr>
                <w:szCs w:val="24"/>
              </w:rPr>
              <w:t>47</w:t>
            </w:r>
          </w:p>
        </w:tc>
        <w:tc>
          <w:tcPr>
            <w:tcW w:w="707" w:type="dxa"/>
            <w:tcBorders>
              <w:left w:val="nil"/>
              <w:right w:val="nil"/>
            </w:tcBorders>
          </w:tcPr>
          <w:p w14:paraId="7BBEB28E" w14:textId="77777777" w:rsidR="00E12B29" w:rsidRPr="00390716" w:rsidRDefault="00E12B29" w:rsidP="00ED7448">
            <w:pPr>
              <w:spacing w:after="0" w:line="360" w:lineRule="auto"/>
              <w:jc w:val="right"/>
              <w:rPr>
                <w:szCs w:val="24"/>
              </w:rPr>
            </w:pPr>
            <w:r w:rsidRPr="00390716">
              <w:rPr>
                <w:szCs w:val="24"/>
              </w:rPr>
              <w:t>42</w:t>
            </w:r>
          </w:p>
        </w:tc>
        <w:tc>
          <w:tcPr>
            <w:tcW w:w="707" w:type="dxa"/>
            <w:tcBorders>
              <w:left w:val="nil"/>
              <w:right w:val="nil"/>
            </w:tcBorders>
          </w:tcPr>
          <w:p w14:paraId="5DD4F981" w14:textId="77777777" w:rsidR="00E12B29" w:rsidRPr="00390716" w:rsidRDefault="00E12B29" w:rsidP="00ED7448">
            <w:pPr>
              <w:spacing w:after="0" w:line="360" w:lineRule="auto"/>
              <w:jc w:val="right"/>
              <w:rPr>
                <w:szCs w:val="24"/>
              </w:rPr>
            </w:pPr>
            <w:r w:rsidRPr="00390716">
              <w:rPr>
                <w:szCs w:val="24"/>
              </w:rPr>
              <w:t>49</w:t>
            </w:r>
          </w:p>
        </w:tc>
        <w:tc>
          <w:tcPr>
            <w:tcW w:w="708" w:type="dxa"/>
            <w:tcBorders>
              <w:left w:val="nil"/>
            </w:tcBorders>
          </w:tcPr>
          <w:p w14:paraId="4E74B6BC" w14:textId="77777777" w:rsidR="00E12B29" w:rsidRPr="00390716" w:rsidRDefault="00E12B29" w:rsidP="00ED7448">
            <w:pPr>
              <w:spacing w:after="0" w:line="360" w:lineRule="auto"/>
              <w:jc w:val="right"/>
              <w:rPr>
                <w:szCs w:val="24"/>
              </w:rPr>
            </w:pPr>
            <w:r w:rsidRPr="00390716">
              <w:rPr>
                <w:szCs w:val="24"/>
              </w:rPr>
              <w:t>34</w:t>
            </w:r>
          </w:p>
        </w:tc>
      </w:tr>
      <w:tr w:rsidR="00E12B29" w:rsidRPr="00390716" w14:paraId="344B5C7C" w14:textId="77777777" w:rsidTr="00E12B29">
        <w:trPr>
          <w:trHeight w:val="273"/>
        </w:trPr>
        <w:tc>
          <w:tcPr>
            <w:tcW w:w="2440" w:type="dxa"/>
            <w:tcBorders>
              <w:right w:val="nil"/>
            </w:tcBorders>
          </w:tcPr>
          <w:p w14:paraId="1D6E096F" w14:textId="77777777" w:rsidR="00E12B29" w:rsidRPr="00390716" w:rsidRDefault="00E12B29" w:rsidP="00ED7448">
            <w:pPr>
              <w:spacing w:after="0" w:line="360" w:lineRule="auto"/>
              <w:rPr>
                <w:szCs w:val="24"/>
              </w:rPr>
            </w:pPr>
            <w:r w:rsidRPr="00390716">
              <w:rPr>
                <w:szCs w:val="24"/>
              </w:rPr>
              <w:t>25–29 years</w:t>
            </w:r>
          </w:p>
        </w:tc>
        <w:tc>
          <w:tcPr>
            <w:tcW w:w="707" w:type="dxa"/>
            <w:tcBorders>
              <w:right w:val="nil"/>
            </w:tcBorders>
          </w:tcPr>
          <w:p w14:paraId="216CA1B2" w14:textId="77777777" w:rsidR="00E12B29" w:rsidRPr="00390716" w:rsidRDefault="00E12B29" w:rsidP="00ED7448">
            <w:pPr>
              <w:spacing w:after="0" w:line="360" w:lineRule="auto"/>
              <w:jc w:val="right"/>
              <w:rPr>
                <w:szCs w:val="24"/>
              </w:rPr>
            </w:pPr>
            <w:r w:rsidRPr="00390716">
              <w:rPr>
                <w:szCs w:val="24"/>
              </w:rPr>
              <w:t>240</w:t>
            </w:r>
          </w:p>
        </w:tc>
        <w:tc>
          <w:tcPr>
            <w:tcW w:w="707" w:type="dxa"/>
            <w:tcBorders>
              <w:left w:val="nil"/>
              <w:right w:val="nil"/>
            </w:tcBorders>
          </w:tcPr>
          <w:p w14:paraId="5F83F03F" w14:textId="77777777" w:rsidR="00E12B29" w:rsidRPr="00390716" w:rsidRDefault="00E12B29" w:rsidP="00ED7448">
            <w:pPr>
              <w:spacing w:after="0" w:line="360" w:lineRule="auto"/>
              <w:jc w:val="right"/>
              <w:rPr>
                <w:szCs w:val="24"/>
              </w:rPr>
            </w:pPr>
            <w:r w:rsidRPr="00390716">
              <w:rPr>
                <w:szCs w:val="24"/>
              </w:rPr>
              <w:t>221</w:t>
            </w:r>
          </w:p>
        </w:tc>
        <w:tc>
          <w:tcPr>
            <w:tcW w:w="707" w:type="dxa"/>
            <w:tcBorders>
              <w:left w:val="nil"/>
              <w:right w:val="nil"/>
            </w:tcBorders>
          </w:tcPr>
          <w:p w14:paraId="63A47EC5" w14:textId="77777777" w:rsidR="00E12B29" w:rsidRPr="00390716" w:rsidRDefault="00E12B29" w:rsidP="00ED7448">
            <w:pPr>
              <w:spacing w:after="0" w:line="360" w:lineRule="auto"/>
              <w:jc w:val="right"/>
              <w:rPr>
                <w:szCs w:val="24"/>
              </w:rPr>
            </w:pPr>
            <w:r w:rsidRPr="00390716">
              <w:rPr>
                <w:szCs w:val="24"/>
              </w:rPr>
              <w:t>230</w:t>
            </w:r>
          </w:p>
        </w:tc>
        <w:tc>
          <w:tcPr>
            <w:tcW w:w="707" w:type="dxa"/>
            <w:tcBorders>
              <w:left w:val="nil"/>
              <w:right w:val="nil"/>
            </w:tcBorders>
          </w:tcPr>
          <w:p w14:paraId="38A03C42" w14:textId="77777777" w:rsidR="00E12B29" w:rsidRPr="00390716" w:rsidRDefault="00E12B29" w:rsidP="00ED7448">
            <w:pPr>
              <w:spacing w:after="0" w:line="360" w:lineRule="auto"/>
              <w:jc w:val="right"/>
              <w:rPr>
                <w:szCs w:val="24"/>
              </w:rPr>
            </w:pPr>
            <w:r w:rsidRPr="00390716">
              <w:rPr>
                <w:szCs w:val="24"/>
              </w:rPr>
              <w:t>218</w:t>
            </w:r>
          </w:p>
        </w:tc>
        <w:tc>
          <w:tcPr>
            <w:tcW w:w="708" w:type="dxa"/>
            <w:tcBorders>
              <w:left w:val="nil"/>
            </w:tcBorders>
          </w:tcPr>
          <w:p w14:paraId="76349101" w14:textId="77777777" w:rsidR="00E12B29" w:rsidRPr="00390716" w:rsidRDefault="00E12B29" w:rsidP="00ED7448">
            <w:pPr>
              <w:spacing w:after="0" w:line="360" w:lineRule="auto"/>
              <w:jc w:val="right"/>
              <w:rPr>
                <w:szCs w:val="24"/>
              </w:rPr>
            </w:pPr>
            <w:r w:rsidRPr="00390716">
              <w:rPr>
                <w:szCs w:val="24"/>
              </w:rPr>
              <w:t>187</w:t>
            </w:r>
          </w:p>
        </w:tc>
        <w:tc>
          <w:tcPr>
            <w:tcW w:w="707" w:type="dxa"/>
            <w:tcBorders>
              <w:right w:val="nil"/>
            </w:tcBorders>
          </w:tcPr>
          <w:p w14:paraId="59ABDC2E" w14:textId="77777777" w:rsidR="00E12B29" w:rsidRPr="00390716" w:rsidRDefault="00E12B29" w:rsidP="00ED7448">
            <w:pPr>
              <w:spacing w:after="0" w:line="360" w:lineRule="auto"/>
              <w:jc w:val="right"/>
              <w:rPr>
                <w:szCs w:val="24"/>
              </w:rPr>
            </w:pPr>
            <w:r w:rsidRPr="00390716">
              <w:rPr>
                <w:szCs w:val="24"/>
              </w:rPr>
              <w:t>41</w:t>
            </w:r>
          </w:p>
        </w:tc>
        <w:tc>
          <w:tcPr>
            <w:tcW w:w="707" w:type="dxa"/>
            <w:tcBorders>
              <w:left w:val="nil"/>
              <w:right w:val="nil"/>
            </w:tcBorders>
          </w:tcPr>
          <w:p w14:paraId="312AC47A" w14:textId="77777777" w:rsidR="00E12B29" w:rsidRPr="00390716" w:rsidRDefault="00E12B29" w:rsidP="00ED7448">
            <w:pPr>
              <w:spacing w:after="0" w:line="360" w:lineRule="auto"/>
              <w:jc w:val="right"/>
              <w:rPr>
                <w:szCs w:val="24"/>
              </w:rPr>
            </w:pPr>
            <w:r w:rsidRPr="00390716">
              <w:rPr>
                <w:szCs w:val="24"/>
              </w:rPr>
              <w:t>37</w:t>
            </w:r>
          </w:p>
        </w:tc>
        <w:tc>
          <w:tcPr>
            <w:tcW w:w="707" w:type="dxa"/>
            <w:tcBorders>
              <w:left w:val="nil"/>
              <w:right w:val="nil"/>
            </w:tcBorders>
          </w:tcPr>
          <w:p w14:paraId="50C04826" w14:textId="77777777" w:rsidR="00E12B29" w:rsidRPr="00390716" w:rsidRDefault="00E12B29" w:rsidP="00ED7448">
            <w:pPr>
              <w:spacing w:after="0" w:line="360" w:lineRule="auto"/>
              <w:jc w:val="right"/>
              <w:rPr>
                <w:szCs w:val="24"/>
              </w:rPr>
            </w:pPr>
            <w:r w:rsidRPr="00390716">
              <w:rPr>
                <w:szCs w:val="24"/>
              </w:rPr>
              <w:t>37</w:t>
            </w:r>
          </w:p>
        </w:tc>
        <w:tc>
          <w:tcPr>
            <w:tcW w:w="707" w:type="dxa"/>
            <w:tcBorders>
              <w:left w:val="nil"/>
              <w:right w:val="nil"/>
            </w:tcBorders>
          </w:tcPr>
          <w:p w14:paraId="7B9CACBF" w14:textId="77777777" w:rsidR="00E12B29" w:rsidRPr="00390716" w:rsidRDefault="00E12B29" w:rsidP="00ED7448">
            <w:pPr>
              <w:spacing w:after="0" w:line="360" w:lineRule="auto"/>
              <w:jc w:val="right"/>
              <w:rPr>
                <w:szCs w:val="24"/>
              </w:rPr>
            </w:pPr>
            <w:r w:rsidRPr="00390716">
              <w:rPr>
                <w:szCs w:val="24"/>
              </w:rPr>
              <w:t>34</w:t>
            </w:r>
          </w:p>
        </w:tc>
        <w:tc>
          <w:tcPr>
            <w:tcW w:w="708" w:type="dxa"/>
            <w:tcBorders>
              <w:left w:val="nil"/>
            </w:tcBorders>
          </w:tcPr>
          <w:p w14:paraId="449C1E83" w14:textId="77777777" w:rsidR="00E12B29" w:rsidRPr="00390716" w:rsidRDefault="00E12B29" w:rsidP="00ED7448">
            <w:pPr>
              <w:spacing w:after="0" w:line="360" w:lineRule="auto"/>
              <w:jc w:val="right"/>
              <w:rPr>
                <w:szCs w:val="24"/>
              </w:rPr>
            </w:pPr>
            <w:r w:rsidRPr="00390716">
              <w:rPr>
                <w:szCs w:val="24"/>
              </w:rPr>
              <w:t>28</w:t>
            </w:r>
          </w:p>
        </w:tc>
      </w:tr>
      <w:tr w:rsidR="00E12B29" w:rsidRPr="00390716" w14:paraId="75818759" w14:textId="77777777" w:rsidTr="00E12B29">
        <w:trPr>
          <w:trHeight w:val="273"/>
        </w:trPr>
        <w:tc>
          <w:tcPr>
            <w:tcW w:w="2440" w:type="dxa"/>
            <w:tcBorders>
              <w:right w:val="nil"/>
            </w:tcBorders>
          </w:tcPr>
          <w:p w14:paraId="4A27D32B" w14:textId="77777777" w:rsidR="00E12B29" w:rsidRPr="00390716" w:rsidRDefault="00E12B29" w:rsidP="00ED7448">
            <w:pPr>
              <w:spacing w:after="0" w:line="360" w:lineRule="auto"/>
              <w:rPr>
                <w:szCs w:val="24"/>
              </w:rPr>
            </w:pPr>
            <w:r w:rsidRPr="00390716">
              <w:rPr>
                <w:szCs w:val="24"/>
              </w:rPr>
              <w:t>30–39 years</w:t>
            </w:r>
          </w:p>
        </w:tc>
        <w:tc>
          <w:tcPr>
            <w:tcW w:w="707" w:type="dxa"/>
            <w:tcBorders>
              <w:right w:val="nil"/>
            </w:tcBorders>
          </w:tcPr>
          <w:p w14:paraId="74DCF574" w14:textId="77777777" w:rsidR="00E12B29" w:rsidRPr="00390716" w:rsidRDefault="00E12B29" w:rsidP="00ED7448">
            <w:pPr>
              <w:spacing w:after="0" w:line="360" w:lineRule="auto"/>
              <w:jc w:val="right"/>
              <w:rPr>
                <w:szCs w:val="24"/>
              </w:rPr>
            </w:pPr>
            <w:r w:rsidRPr="00390716">
              <w:rPr>
                <w:szCs w:val="24"/>
              </w:rPr>
              <w:t>269</w:t>
            </w:r>
          </w:p>
        </w:tc>
        <w:tc>
          <w:tcPr>
            <w:tcW w:w="707" w:type="dxa"/>
            <w:tcBorders>
              <w:left w:val="nil"/>
              <w:right w:val="nil"/>
            </w:tcBorders>
          </w:tcPr>
          <w:p w14:paraId="5BC1655D" w14:textId="77777777" w:rsidR="00E12B29" w:rsidRPr="00390716" w:rsidRDefault="00E12B29" w:rsidP="00ED7448">
            <w:pPr>
              <w:spacing w:after="0" w:line="360" w:lineRule="auto"/>
              <w:jc w:val="right"/>
              <w:rPr>
                <w:szCs w:val="24"/>
              </w:rPr>
            </w:pPr>
            <w:r w:rsidRPr="00390716">
              <w:rPr>
                <w:szCs w:val="24"/>
              </w:rPr>
              <w:t>279</w:t>
            </w:r>
          </w:p>
        </w:tc>
        <w:tc>
          <w:tcPr>
            <w:tcW w:w="707" w:type="dxa"/>
            <w:tcBorders>
              <w:left w:val="nil"/>
              <w:right w:val="nil"/>
            </w:tcBorders>
          </w:tcPr>
          <w:p w14:paraId="255A9527" w14:textId="77777777" w:rsidR="00E12B29" w:rsidRPr="00390716" w:rsidRDefault="00E12B29" w:rsidP="00ED7448">
            <w:pPr>
              <w:spacing w:after="0" w:line="360" w:lineRule="auto"/>
              <w:jc w:val="right"/>
              <w:rPr>
                <w:szCs w:val="24"/>
              </w:rPr>
            </w:pPr>
            <w:r w:rsidRPr="00390716">
              <w:rPr>
                <w:szCs w:val="24"/>
              </w:rPr>
              <w:t>220</w:t>
            </w:r>
          </w:p>
        </w:tc>
        <w:tc>
          <w:tcPr>
            <w:tcW w:w="707" w:type="dxa"/>
            <w:tcBorders>
              <w:left w:val="nil"/>
              <w:right w:val="nil"/>
            </w:tcBorders>
          </w:tcPr>
          <w:p w14:paraId="1F18B005" w14:textId="77777777" w:rsidR="00E12B29" w:rsidRPr="00390716" w:rsidRDefault="00E12B29" w:rsidP="00ED7448">
            <w:pPr>
              <w:spacing w:after="0" w:line="360" w:lineRule="auto"/>
              <w:jc w:val="right"/>
              <w:rPr>
                <w:szCs w:val="24"/>
              </w:rPr>
            </w:pPr>
            <w:r w:rsidRPr="00390716">
              <w:rPr>
                <w:szCs w:val="24"/>
              </w:rPr>
              <w:t>258</w:t>
            </w:r>
          </w:p>
        </w:tc>
        <w:tc>
          <w:tcPr>
            <w:tcW w:w="708" w:type="dxa"/>
            <w:tcBorders>
              <w:left w:val="nil"/>
            </w:tcBorders>
          </w:tcPr>
          <w:p w14:paraId="112561CC" w14:textId="77777777" w:rsidR="00E12B29" w:rsidRPr="00390716" w:rsidRDefault="00E12B29" w:rsidP="00ED7448">
            <w:pPr>
              <w:spacing w:after="0" w:line="360" w:lineRule="auto"/>
              <w:jc w:val="right"/>
              <w:rPr>
                <w:szCs w:val="24"/>
              </w:rPr>
            </w:pPr>
            <w:r w:rsidRPr="00390716">
              <w:rPr>
                <w:szCs w:val="24"/>
              </w:rPr>
              <w:t>238</w:t>
            </w:r>
          </w:p>
        </w:tc>
        <w:tc>
          <w:tcPr>
            <w:tcW w:w="707" w:type="dxa"/>
            <w:tcBorders>
              <w:right w:val="nil"/>
            </w:tcBorders>
          </w:tcPr>
          <w:p w14:paraId="62258881" w14:textId="77777777" w:rsidR="00E12B29" w:rsidRPr="00390716" w:rsidRDefault="00E12B29" w:rsidP="00ED7448">
            <w:pPr>
              <w:spacing w:after="0" w:line="360" w:lineRule="auto"/>
              <w:jc w:val="right"/>
              <w:rPr>
                <w:szCs w:val="24"/>
              </w:rPr>
            </w:pPr>
            <w:r w:rsidRPr="00390716">
              <w:rPr>
                <w:szCs w:val="24"/>
              </w:rPr>
              <w:t>22</w:t>
            </w:r>
          </w:p>
        </w:tc>
        <w:tc>
          <w:tcPr>
            <w:tcW w:w="707" w:type="dxa"/>
            <w:tcBorders>
              <w:left w:val="nil"/>
              <w:right w:val="nil"/>
            </w:tcBorders>
          </w:tcPr>
          <w:p w14:paraId="54F29BF2" w14:textId="77777777" w:rsidR="00E12B29" w:rsidRPr="00390716" w:rsidRDefault="00E12B29" w:rsidP="00ED7448">
            <w:pPr>
              <w:spacing w:after="0" w:line="360" w:lineRule="auto"/>
              <w:jc w:val="right"/>
              <w:rPr>
                <w:szCs w:val="24"/>
              </w:rPr>
            </w:pPr>
            <w:r w:rsidRPr="00390716">
              <w:rPr>
                <w:szCs w:val="24"/>
              </w:rPr>
              <w:t>23</w:t>
            </w:r>
          </w:p>
        </w:tc>
        <w:tc>
          <w:tcPr>
            <w:tcW w:w="707" w:type="dxa"/>
            <w:tcBorders>
              <w:left w:val="nil"/>
              <w:right w:val="nil"/>
            </w:tcBorders>
          </w:tcPr>
          <w:p w14:paraId="7A558002" w14:textId="77777777" w:rsidR="00E12B29" w:rsidRPr="00390716" w:rsidRDefault="00E12B29" w:rsidP="00ED7448">
            <w:pPr>
              <w:spacing w:after="0" w:line="360" w:lineRule="auto"/>
              <w:jc w:val="right"/>
              <w:rPr>
                <w:szCs w:val="24"/>
              </w:rPr>
            </w:pPr>
            <w:r w:rsidRPr="00390716">
              <w:rPr>
                <w:szCs w:val="24"/>
              </w:rPr>
              <w:t>18</w:t>
            </w:r>
          </w:p>
        </w:tc>
        <w:tc>
          <w:tcPr>
            <w:tcW w:w="707" w:type="dxa"/>
            <w:tcBorders>
              <w:left w:val="nil"/>
              <w:right w:val="nil"/>
            </w:tcBorders>
          </w:tcPr>
          <w:p w14:paraId="3D1CB88D" w14:textId="77777777" w:rsidR="00E12B29" w:rsidRPr="00390716" w:rsidRDefault="00E12B29" w:rsidP="00ED7448">
            <w:pPr>
              <w:spacing w:after="0" w:line="360" w:lineRule="auto"/>
              <w:jc w:val="right"/>
              <w:rPr>
                <w:szCs w:val="24"/>
              </w:rPr>
            </w:pPr>
            <w:r w:rsidRPr="00390716">
              <w:rPr>
                <w:szCs w:val="24"/>
              </w:rPr>
              <w:t>21</w:t>
            </w:r>
          </w:p>
        </w:tc>
        <w:tc>
          <w:tcPr>
            <w:tcW w:w="708" w:type="dxa"/>
            <w:tcBorders>
              <w:left w:val="nil"/>
            </w:tcBorders>
          </w:tcPr>
          <w:p w14:paraId="11E0BB63" w14:textId="77777777" w:rsidR="00E12B29" w:rsidRPr="00390716" w:rsidRDefault="00E12B29" w:rsidP="00ED7448">
            <w:pPr>
              <w:spacing w:after="0" w:line="360" w:lineRule="auto"/>
              <w:jc w:val="right"/>
              <w:rPr>
                <w:szCs w:val="24"/>
              </w:rPr>
            </w:pPr>
            <w:r w:rsidRPr="00390716">
              <w:rPr>
                <w:szCs w:val="24"/>
              </w:rPr>
              <w:t>19</w:t>
            </w:r>
          </w:p>
        </w:tc>
      </w:tr>
      <w:tr w:rsidR="00E12B29" w:rsidRPr="00390716" w14:paraId="0FEF9360" w14:textId="77777777" w:rsidTr="00E12B29">
        <w:trPr>
          <w:trHeight w:val="273"/>
        </w:trPr>
        <w:tc>
          <w:tcPr>
            <w:tcW w:w="2440" w:type="dxa"/>
            <w:tcBorders>
              <w:right w:val="nil"/>
            </w:tcBorders>
          </w:tcPr>
          <w:p w14:paraId="05325EFE" w14:textId="77777777" w:rsidR="00E12B29" w:rsidRPr="00390716" w:rsidRDefault="00E12B29" w:rsidP="00ED7448">
            <w:pPr>
              <w:spacing w:after="0" w:line="360" w:lineRule="auto"/>
              <w:rPr>
                <w:szCs w:val="24"/>
              </w:rPr>
            </w:pPr>
            <w:r w:rsidRPr="00390716">
              <w:rPr>
                <w:szCs w:val="24"/>
              </w:rPr>
              <w:t>40–49 years</w:t>
            </w:r>
          </w:p>
        </w:tc>
        <w:tc>
          <w:tcPr>
            <w:tcW w:w="707" w:type="dxa"/>
            <w:tcBorders>
              <w:right w:val="nil"/>
            </w:tcBorders>
          </w:tcPr>
          <w:p w14:paraId="7872DAE9" w14:textId="77777777" w:rsidR="00E12B29" w:rsidRPr="00390716" w:rsidRDefault="00E12B29" w:rsidP="00ED7448">
            <w:pPr>
              <w:spacing w:after="0" w:line="360" w:lineRule="auto"/>
              <w:jc w:val="right"/>
              <w:rPr>
                <w:szCs w:val="24"/>
              </w:rPr>
            </w:pPr>
            <w:r w:rsidRPr="00390716">
              <w:rPr>
                <w:szCs w:val="24"/>
              </w:rPr>
              <w:t>185</w:t>
            </w:r>
          </w:p>
        </w:tc>
        <w:tc>
          <w:tcPr>
            <w:tcW w:w="707" w:type="dxa"/>
            <w:tcBorders>
              <w:left w:val="nil"/>
              <w:right w:val="nil"/>
            </w:tcBorders>
          </w:tcPr>
          <w:p w14:paraId="69451607" w14:textId="77777777" w:rsidR="00E12B29" w:rsidRPr="00390716" w:rsidRDefault="00E12B29" w:rsidP="00ED7448">
            <w:pPr>
              <w:spacing w:after="0" w:line="360" w:lineRule="auto"/>
              <w:jc w:val="right"/>
              <w:rPr>
                <w:szCs w:val="24"/>
              </w:rPr>
            </w:pPr>
            <w:r w:rsidRPr="00390716">
              <w:rPr>
                <w:szCs w:val="24"/>
              </w:rPr>
              <w:t>171</w:t>
            </w:r>
          </w:p>
        </w:tc>
        <w:tc>
          <w:tcPr>
            <w:tcW w:w="707" w:type="dxa"/>
            <w:tcBorders>
              <w:left w:val="nil"/>
              <w:right w:val="nil"/>
            </w:tcBorders>
          </w:tcPr>
          <w:p w14:paraId="1A6AEE46" w14:textId="77777777" w:rsidR="00E12B29" w:rsidRPr="00390716" w:rsidRDefault="00E12B29" w:rsidP="00ED7448">
            <w:pPr>
              <w:spacing w:after="0" w:line="360" w:lineRule="auto"/>
              <w:jc w:val="right"/>
              <w:rPr>
                <w:szCs w:val="24"/>
              </w:rPr>
            </w:pPr>
            <w:r w:rsidRPr="00390716">
              <w:rPr>
                <w:szCs w:val="24"/>
              </w:rPr>
              <w:t>166</w:t>
            </w:r>
          </w:p>
        </w:tc>
        <w:tc>
          <w:tcPr>
            <w:tcW w:w="707" w:type="dxa"/>
            <w:tcBorders>
              <w:left w:val="nil"/>
              <w:right w:val="nil"/>
            </w:tcBorders>
          </w:tcPr>
          <w:p w14:paraId="1343C435" w14:textId="77777777" w:rsidR="00E12B29" w:rsidRPr="00390716" w:rsidRDefault="00E12B29" w:rsidP="00ED7448">
            <w:pPr>
              <w:spacing w:after="0" w:line="360" w:lineRule="auto"/>
              <w:jc w:val="right"/>
              <w:rPr>
                <w:szCs w:val="24"/>
              </w:rPr>
            </w:pPr>
            <w:r w:rsidRPr="00390716">
              <w:rPr>
                <w:szCs w:val="24"/>
              </w:rPr>
              <w:t>129</w:t>
            </w:r>
          </w:p>
        </w:tc>
        <w:tc>
          <w:tcPr>
            <w:tcW w:w="708" w:type="dxa"/>
            <w:tcBorders>
              <w:left w:val="nil"/>
            </w:tcBorders>
          </w:tcPr>
          <w:p w14:paraId="29CAD163" w14:textId="77777777" w:rsidR="00E12B29" w:rsidRPr="00390716" w:rsidRDefault="00E12B29" w:rsidP="00ED7448">
            <w:pPr>
              <w:spacing w:after="0" w:line="360" w:lineRule="auto"/>
              <w:jc w:val="right"/>
              <w:rPr>
                <w:szCs w:val="24"/>
              </w:rPr>
            </w:pPr>
            <w:r w:rsidRPr="00390716">
              <w:rPr>
                <w:szCs w:val="24"/>
              </w:rPr>
              <w:t>135</w:t>
            </w:r>
          </w:p>
        </w:tc>
        <w:tc>
          <w:tcPr>
            <w:tcW w:w="707" w:type="dxa"/>
            <w:tcBorders>
              <w:right w:val="nil"/>
            </w:tcBorders>
          </w:tcPr>
          <w:p w14:paraId="64CF9C47" w14:textId="77777777" w:rsidR="00E12B29" w:rsidRPr="00390716" w:rsidRDefault="00E12B29" w:rsidP="00ED7448">
            <w:pPr>
              <w:spacing w:after="0" w:line="360" w:lineRule="auto"/>
              <w:jc w:val="right"/>
              <w:rPr>
                <w:szCs w:val="24"/>
              </w:rPr>
            </w:pPr>
            <w:r w:rsidRPr="00390716">
              <w:rPr>
                <w:szCs w:val="24"/>
              </w:rPr>
              <w:t>14</w:t>
            </w:r>
          </w:p>
        </w:tc>
        <w:tc>
          <w:tcPr>
            <w:tcW w:w="707" w:type="dxa"/>
            <w:tcBorders>
              <w:left w:val="nil"/>
              <w:right w:val="nil"/>
            </w:tcBorders>
          </w:tcPr>
          <w:p w14:paraId="0BAB3D6B" w14:textId="77777777" w:rsidR="00E12B29" w:rsidRPr="00390716" w:rsidRDefault="00E12B29" w:rsidP="00ED7448">
            <w:pPr>
              <w:spacing w:after="0" w:line="360" w:lineRule="auto"/>
              <w:jc w:val="right"/>
              <w:rPr>
                <w:szCs w:val="24"/>
              </w:rPr>
            </w:pPr>
            <w:r w:rsidRPr="00390716">
              <w:rPr>
                <w:szCs w:val="24"/>
              </w:rPr>
              <w:t>13</w:t>
            </w:r>
          </w:p>
        </w:tc>
        <w:tc>
          <w:tcPr>
            <w:tcW w:w="707" w:type="dxa"/>
            <w:tcBorders>
              <w:left w:val="nil"/>
              <w:right w:val="nil"/>
            </w:tcBorders>
          </w:tcPr>
          <w:p w14:paraId="435FDB62" w14:textId="77777777" w:rsidR="00E12B29" w:rsidRPr="00390716" w:rsidRDefault="00E12B29" w:rsidP="00ED7448">
            <w:pPr>
              <w:spacing w:after="0" w:line="360" w:lineRule="auto"/>
              <w:jc w:val="right"/>
              <w:rPr>
                <w:szCs w:val="24"/>
              </w:rPr>
            </w:pPr>
            <w:r w:rsidRPr="00390716">
              <w:rPr>
                <w:szCs w:val="24"/>
              </w:rPr>
              <w:t>13</w:t>
            </w:r>
          </w:p>
        </w:tc>
        <w:tc>
          <w:tcPr>
            <w:tcW w:w="707" w:type="dxa"/>
            <w:tcBorders>
              <w:left w:val="nil"/>
              <w:right w:val="nil"/>
            </w:tcBorders>
          </w:tcPr>
          <w:p w14:paraId="4F700A34" w14:textId="77777777" w:rsidR="00E12B29" w:rsidRPr="00390716" w:rsidRDefault="00E12B29" w:rsidP="00ED7448">
            <w:pPr>
              <w:spacing w:after="0" w:line="360" w:lineRule="auto"/>
              <w:jc w:val="right"/>
              <w:rPr>
                <w:szCs w:val="24"/>
              </w:rPr>
            </w:pPr>
            <w:r w:rsidRPr="00390716">
              <w:rPr>
                <w:szCs w:val="24"/>
              </w:rPr>
              <w:t>10</w:t>
            </w:r>
          </w:p>
        </w:tc>
        <w:tc>
          <w:tcPr>
            <w:tcW w:w="708" w:type="dxa"/>
            <w:tcBorders>
              <w:left w:val="nil"/>
            </w:tcBorders>
          </w:tcPr>
          <w:p w14:paraId="1844514C" w14:textId="77777777" w:rsidR="00E12B29" w:rsidRPr="00390716" w:rsidRDefault="00E12B29" w:rsidP="00ED7448">
            <w:pPr>
              <w:spacing w:after="0" w:line="360" w:lineRule="auto"/>
              <w:jc w:val="right"/>
              <w:rPr>
                <w:szCs w:val="24"/>
              </w:rPr>
            </w:pPr>
            <w:r w:rsidRPr="00390716">
              <w:rPr>
                <w:szCs w:val="24"/>
              </w:rPr>
              <w:t>10</w:t>
            </w:r>
          </w:p>
        </w:tc>
      </w:tr>
      <w:tr w:rsidR="00E12B29" w:rsidRPr="00390716" w14:paraId="0DC2D137" w14:textId="77777777" w:rsidTr="00E12B29">
        <w:trPr>
          <w:trHeight w:val="273"/>
        </w:trPr>
        <w:tc>
          <w:tcPr>
            <w:tcW w:w="2440" w:type="dxa"/>
            <w:tcBorders>
              <w:right w:val="nil"/>
            </w:tcBorders>
          </w:tcPr>
          <w:p w14:paraId="74F57747" w14:textId="77777777" w:rsidR="00E12B29" w:rsidRPr="00390716" w:rsidRDefault="00E12B29" w:rsidP="00ED7448">
            <w:pPr>
              <w:spacing w:after="0" w:line="360" w:lineRule="auto"/>
              <w:rPr>
                <w:szCs w:val="24"/>
              </w:rPr>
            </w:pPr>
            <w:r w:rsidRPr="00390716">
              <w:rPr>
                <w:szCs w:val="24"/>
              </w:rPr>
              <w:t>50–59 years</w:t>
            </w:r>
          </w:p>
        </w:tc>
        <w:tc>
          <w:tcPr>
            <w:tcW w:w="707" w:type="dxa"/>
            <w:tcBorders>
              <w:right w:val="nil"/>
            </w:tcBorders>
          </w:tcPr>
          <w:p w14:paraId="07EDE1D9" w14:textId="77777777" w:rsidR="00E12B29" w:rsidRPr="00390716" w:rsidRDefault="00E12B29" w:rsidP="00ED7448">
            <w:pPr>
              <w:spacing w:after="0" w:line="360" w:lineRule="auto"/>
              <w:jc w:val="right"/>
              <w:rPr>
                <w:szCs w:val="24"/>
              </w:rPr>
            </w:pPr>
            <w:r w:rsidRPr="00390716">
              <w:rPr>
                <w:szCs w:val="24"/>
              </w:rPr>
              <w:t>82</w:t>
            </w:r>
          </w:p>
        </w:tc>
        <w:tc>
          <w:tcPr>
            <w:tcW w:w="707" w:type="dxa"/>
            <w:tcBorders>
              <w:left w:val="nil"/>
              <w:right w:val="nil"/>
            </w:tcBorders>
          </w:tcPr>
          <w:p w14:paraId="4BFDE978" w14:textId="77777777" w:rsidR="00E12B29" w:rsidRPr="00390716" w:rsidRDefault="00E12B29" w:rsidP="00ED7448">
            <w:pPr>
              <w:spacing w:after="0" w:line="360" w:lineRule="auto"/>
              <w:jc w:val="right"/>
              <w:rPr>
                <w:szCs w:val="24"/>
              </w:rPr>
            </w:pPr>
            <w:r w:rsidRPr="00390716">
              <w:rPr>
                <w:szCs w:val="24"/>
              </w:rPr>
              <w:t>71</w:t>
            </w:r>
          </w:p>
        </w:tc>
        <w:tc>
          <w:tcPr>
            <w:tcW w:w="707" w:type="dxa"/>
            <w:tcBorders>
              <w:left w:val="nil"/>
              <w:right w:val="nil"/>
            </w:tcBorders>
          </w:tcPr>
          <w:p w14:paraId="66F27DCD" w14:textId="77777777" w:rsidR="00E12B29" w:rsidRPr="00390716" w:rsidRDefault="00E12B29" w:rsidP="00ED7448">
            <w:pPr>
              <w:spacing w:after="0" w:line="360" w:lineRule="auto"/>
              <w:jc w:val="right"/>
              <w:rPr>
                <w:szCs w:val="24"/>
              </w:rPr>
            </w:pPr>
            <w:r w:rsidRPr="00390716">
              <w:rPr>
                <w:szCs w:val="24"/>
              </w:rPr>
              <w:t>81</w:t>
            </w:r>
          </w:p>
        </w:tc>
        <w:tc>
          <w:tcPr>
            <w:tcW w:w="707" w:type="dxa"/>
            <w:tcBorders>
              <w:left w:val="nil"/>
              <w:right w:val="nil"/>
            </w:tcBorders>
          </w:tcPr>
          <w:p w14:paraId="7FD1202C" w14:textId="77777777" w:rsidR="00E12B29" w:rsidRPr="00390716" w:rsidRDefault="00E12B29" w:rsidP="00ED7448">
            <w:pPr>
              <w:spacing w:after="0" w:line="360" w:lineRule="auto"/>
              <w:jc w:val="right"/>
              <w:rPr>
                <w:szCs w:val="24"/>
              </w:rPr>
            </w:pPr>
            <w:r w:rsidRPr="00390716">
              <w:rPr>
                <w:szCs w:val="24"/>
              </w:rPr>
              <w:t>64</w:t>
            </w:r>
          </w:p>
        </w:tc>
        <w:tc>
          <w:tcPr>
            <w:tcW w:w="708" w:type="dxa"/>
            <w:tcBorders>
              <w:left w:val="nil"/>
            </w:tcBorders>
          </w:tcPr>
          <w:p w14:paraId="14CC3E1C" w14:textId="77777777" w:rsidR="00E12B29" w:rsidRPr="00390716" w:rsidRDefault="00E12B29" w:rsidP="00ED7448">
            <w:pPr>
              <w:spacing w:after="0" w:line="360" w:lineRule="auto"/>
              <w:jc w:val="right"/>
              <w:rPr>
                <w:szCs w:val="24"/>
              </w:rPr>
            </w:pPr>
            <w:r w:rsidRPr="00390716">
              <w:rPr>
                <w:szCs w:val="24"/>
              </w:rPr>
              <w:t>54</w:t>
            </w:r>
          </w:p>
        </w:tc>
        <w:tc>
          <w:tcPr>
            <w:tcW w:w="707" w:type="dxa"/>
            <w:tcBorders>
              <w:right w:val="nil"/>
            </w:tcBorders>
          </w:tcPr>
          <w:p w14:paraId="7A7770E4" w14:textId="77777777" w:rsidR="00E12B29" w:rsidRPr="00390716" w:rsidRDefault="00E12B29" w:rsidP="00ED7448">
            <w:pPr>
              <w:spacing w:after="0" w:line="360" w:lineRule="auto"/>
              <w:jc w:val="right"/>
              <w:rPr>
                <w:szCs w:val="24"/>
              </w:rPr>
            </w:pPr>
            <w:r w:rsidRPr="00390716">
              <w:rPr>
                <w:szCs w:val="24"/>
              </w:rPr>
              <w:t>7</w:t>
            </w:r>
          </w:p>
        </w:tc>
        <w:tc>
          <w:tcPr>
            <w:tcW w:w="707" w:type="dxa"/>
            <w:tcBorders>
              <w:left w:val="nil"/>
              <w:right w:val="nil"/>
            </w:tcBorders>
          </w:tcPr>
          <w:p w14:paraId="5332C7EC" w14:textId="77777777" w:rsidR="00E12B29" w:rsidRPr="00390716" w:rsidRDefault="00E12B29" w:rsidP="00ED7448">
            <w:pPr>
              <w:spacing w:after="0" w:line="360" w:lineRule="auto"/>
              <w:jc w:val="right"/>
              <w:rPr>
                <w:szCs w:val="24"/>
              </w:rPr>
            </w:pPr>
            <w:r w:rsidRPr="00390716">
              <w:rPr>
                <w:szCs w:val="24"/>
              </w:rPr>
              <w:t>6</w:t>
            </w:r>
          </w:p>
        </w:tc>
        <w:tc>
          <w:tcPr>
            <w:tcW w:w="707" w:type="dxa"/>
            <w:tcBorders>
              <w:left w:val="nil"/>
              <w:right w:val="nil"/>
            </w:tcBorders>
          </w:tcPr>
          <w:p w14:paraId="5E2C948E" w14:textId="77777777" w:rsidR="00E12B29" w:rsidRPr="00390716" w:rsidRDefault="00E12B29" w:rsidP="00ED7448">
            <w:pPr>
              <w:spacing w:after="0" w:line="360" w:lineRule="auto"/>
              <w:jc w:val="right"/>
              <w:rPr>
                <w:szCs w:val="24"/>
              </w:rPr>
            </w:pPr>
            <w:r w:rsidRPr="00390716">
              <w:rPr>
                <w:szCs w:val="24"/>
              </w:rPr>
              <w:t>7</w:t>
            </w:r>
          </w:p>
        </w:tc>
        <w:tc>
          <w:tcPr>
            <w:tcW w:w="707" w:type="dxa"/>
            <w:tcBorders>
              <w:left w:val="nil"/>
              <w:right w:val="nil"/>
            </w:tcBorders>
          </w:tcPr>
          <w:p w14:paraId="6F4BF409" w14:textId="77777777" w:rsidR="00E12B29" w:rsidRPr="00390716" w:rsidRDefault="00E12B29" w:rsidP="00ED7448">
            <w:pPr>
              <w:spacing w:after="0" w:line="360" w:lineRule="auto"/>
              <w:jc w:val="right"/>
              <w:rPr>
                <w:szCs w:val="24"/>
              </w:rPr>
            </w:pPr>
            <w:r w:rsidRPr="00390716">
              <w:rPr>
                <w:szCs w:val="24"/>
              </w:rPr>
              <w:t>5</w:t>
            </w:r>
          </w:p>
        </w:tc>
        <w:tc>
          <w:tcPr>
            <w:tcW w:w="708" w:type="dxa"/>
            <w:tcBorders>
              <w:left w:val="nil"/>
            </w:tcBorders>
          </w:tcPr>
          <w:p w14:paraId="4FDDDF0D" w14:textId="77777777" w:rsidR="00E12B29" w:rsidRPr="00390716" w:rsidRDefault="00E12B29" w:rsidP="00ED7448">
            <w:pPr>
              <w:spacing w:after="0" w:line="360" w:lineRule="auto"/>
              <w:jc w:val="right"/>
              <w:rPr>
                <w:szCs w:val="24"/>
              </w:rPr>
            </w:pPr>
            <w:r w:rsidRPr="00390716">
              <w:rPr>
                <w:szCs w:val="24"/>
              </w:rPr>
              <w:t>4</w:t>
            </w:r>
          </w:p>
        </w:tc>
      </w:tr>
      <w:tr w:rsidR="00E12B29" w:rsidRPr="00390716" w14:paraId="02DE570C" w14:textId="77777777" w:rsidTr="00E12B29">
        <w:trPr>
          <w:trHeight w:val="273"/>
        </w:trPr>
        <w:tc>
          <w:tcPr>
            <w:tcW w:w="2440" w:type="dxa"/>
            <w:tcBorders>
              <w:right w:val="nil"/>
            </w:tcBorders>
          </w:tcPr>
          <w:p w14:paraId="05E0D625" w14:textId="77777777" w:rsidR="00E12B29" w:rsidRPr="00390716" w:rsidRDefault="00E12B29" w:rsidP="00ED7448">
            <w:pPr>
              <w:spacing w:after="0" w:line="360" w:lineRule="auto"/>
              <w:rPr>
                <w:szCs w:val="24"/>
              </w:rPr>
            </w:pPr>
            <w:r w:rsidRPr="00390716">
              <w:rPr>
                <w:szCs w:val="24"/>
              </w:rPr>
              <w:t>60 years or older</w:t>
            </w:r>
          </w:p>
        </w:tc>
        <w:tc>
          <w:tcPr>
            <w:tcW w:w="707" w:type="dxa"/>
            <w:tcBorders>
              <w:right w:val="nil"/>
            </w:tcBorders>
          </w:tcPr>
          <w:p w14:paraId="1D83EE89" w14:textId="77777777" w:rsidR="00E12B29" w:rsidRPr="00390716" w:rsidRDefault="00E12B29" w:rsidP="00ED7448">
            <w:pPr>
              <w:spacing w:after="0" w:line="360" w:lineRule="auto"/>
              <w:jc w:val="right"/>
              <w:rPr>
                <w:szCs w:val="24"/>
              </w:rPr>
            </w:pPr>
            <w:r w:rsidRPr="00390716">
              <w:rPr>
                <w:szCs w:val="24"/>
              </w:rPr>
              <w:t>34</w:t>
            </w:r>
          </w:p>
        </w:tc>
        <w:tc>
          <w:tcPr>
            <w:tcW w:w="707" w:type="dxa"/>
            <w:tcBorders>
              <w:left w:val="nil"/>
              <w:right w:val="nil"/>
            </w:tcBorders>
          </w:tcPr>
          <w:p w14:paraId="6962ADDF" w14:textId="77777777" w:rsidR="00E12B29" w:rsidRPr="00390716" w:rsidRDefault="00E12B29" w:rsidP="00ED7448">
            <w:pPr>
              <w:spacing w:after="0" w:line="360" w:lineRule="auto"/>
              <w:jc w:val="right"/>
              <w:rPr>
                <w:szCs w:val="24"/>
              </w:rPr>
            </w:pPr>
            <w:r w:rsidRPr="00390716">
              <w:rPr>
                <w:szCs w:val="24"/>
              </w:rPr>
              <w:t>14</w:t>
            </w:r>
          </w:p>
        </w:tc>
        <w:tc>
          <w:tcPr>
            <w:tcW w:w="707" w:type="dxa"/>
            <w:tcBorders>
              <w:left w:val="nil"/>
              <w:right w:val="nil"/>
            </w:tcBorders>
          </w:tcPr>
          <w:p w14:paraId="09B53562" w14:textId="77777777" w:rsidR="00E12B29" w:rsidRPr="00390716" w:rsidRDefault="00E12B29" w:rsidP="00ED7448">
            <w:pPr>
              <w:spacing w:after="0" w:line="360" w:lineRule="auto"/>
              <w:jc w:val="right"/>
              <w:rPr>
                <w:szCs w:val="24"/>
              </w:rPr>
            </w:pPr>
            <w:r w:rsidRPr="00390716">
              <w:rPr>
                <w:szCs w:val="24"/>
              </w:rPr>
              <w:t>21</w:t>
            </w:r>
          </w:p>
        </w:tc>
        <w:tc>
          <w:tcPr>
            <w:tcW w:w="707" w:type="dxa"/>
            <w:tcBorders>
              <w:left w:val="nil"/>
              <w:right w:val="nil"/>
            </w:tcBorders>
          </w:tcPr>
          <w:p w14:paraId="07CD9D43" w14:textId="77777777" w:rsidR="00E12B29" w:rsidRPr="00390716" w:rsidRDefault="00E12B29" w:rsidP="00ED7448">
            <w:pPr>
              <w:spacing w:after="0" w:line="360" w:lineRule="auto"/>
              <w:jc w:val="right"/>
              <w:rPr>
                <w:szCs w:val="24"/>
              </w:rPr>
            </w:pPr>
            <w:r w:rsidRPr="00390716">
              <w:rPr>
                <w:szCs w:val="24"/>
              </w:rPr>
              <w:t>19</w:t>
            </w:r>
          </w:p>
        </w:tc>
        <w:tc>
          <w:tcPr>
            <w:tcW w:w="708" w:type="dxa"/>
            <w:tcBorders>
              <w:left w:val="nil"/>
            </w:tcBorders>
          </w:tcPr>
          <w:p w14:paraId="7616D0B4" w14:textId="77777777" w:rsidR="00E12B29" w:rsidRPr="00390716" w:rsidRDefault="00E12B29" w:rsidP="00ED7448">
            <w:pPr>
              <w:spacing w:after="0" w:line="360" w:lineRule="auto"/>
              <w:jc w:val="right"/>
              <w:rPr>
                <w:szCs w:val="24"/>
              </w:rPr>
            </w:pPr>
            <w:r w:rsidRPr="00390716">
              <w:rPr>
                <w:szCs w:val="24"/>
              </w:rPr>
              <w:t>13</w:t>
            </w:r>
          </w:p>
        </w:tc>
        <w:tc>
          <w:tcPr>
            <w:tcW w:w="707" w:type="dxa"/>
            <w:tcBorders>
              <w:right w:val="nil"/>
            </w:tcBorders>
          </w:tcPr>
          <w:p w14:paraId="64518086" w14:textId="77777777" w:rsidR="00E12B29" w:rsidRPr="00390716" w:rsidRDefault="00E12B29" w:rsidP="00ED7448">
            <w:pPr>
              <w:spacing w:after="0" w:line="360" w:lineRule="auto"/>
              <w:jc w:val="right"/>
              <w:rPr>
                <w:szCs w:val="24"/>
              </w:rPr>
            </w:pPr>
            <w:r w:rsidRPr="00390716">
              <w:rPr>
                <w:szCs w:val="24"/>
              </w:rPr>
              <w:t>1</w:t>
            </w:r>
          </w:p>
        </w:tc>
        <w:tc>
          <w:tcPr>
            <w:tcW w:w="707" w:type="dxa"/>
            <w:tcBorders>
              <w:left w:val="nil"/>
              <w:right w:val="nil"/>
            </w:tcBorders>
          </w:tcPr>
          <w:p w14:paraId="25BC8D8A" w14:textId="77777777" w:rsidR="00E12B29" w:rsidRPr="00390716" w:rsidRDefault="00E12B29" w:rsidP="00ED7448">
            <w:pPr>
              <w:spacing w:after="0" w:line="360" w:lineRule="auto"/>
              <w:jc w:val="right"/>
              <w:rPr>
                <w:szCs w:val="24"/>
              </w:rPr>
            </w:pPr>
            <w:r w:rsidRPr="00390716">
              <w:rPr>
                <w:szCs w:val="24"/>
              </w:rPr>
              <w:t>1</w:t>
            </w:r>
          </w:p>
        </w:tc>
        <w:tc>
          <w:tcPr>
            <w:tcW w:w="707" w:type="dxa"/>
            <w:tcBorders>
              <w:left w:val="nil"/>
              <w:right w:val="nil"/>
            </w:tcBorders>
          </w:tcPr>
          <w:p w14:paraId="4D8EC072" w14:textId="77777777" w:rsidR="00E12B29" w:rsidRPr="00390716" w:rsidRDefault="00E12B29" w:rsidP="00ED7448">
            <w:pPr>
              <w:spacing w:after="0" w:line="360" w:lineRule="auto"/>
              <w:jc w:val="right"/>
              <w:rPr>
                <w:szCs w:val="24"/>
              </w:rPr>
            </w:pPr>
            <w:r w:rsidRPr="00390716">
              <w:rPr>
                <w:szCs w:val="24"/>
              </w:rPr>
              <w:t>1</w:t>
            </w:r>
          </w:p>
        </w:tc>
        <w:tc>
          <w:tcPr>
            <w:tcW w:w="707" w:type="dxa"/>
            <w:tcBorders>
              <w:left w:val="nil"/>
              <w:right w:val="nil"/>
            </w:tcBorders>
          </w:tcPr>
          <w:p w14:paraId="7879C308" w14:textId="77777777" w:rsidR="00E12B29" w:rsidRPr="00390716" w:rsidRDefault="00E12B29" w:rsidP="00ED7448">
            <w:pPr>
              <w:spacing w:after="0" w:line="360" w:lineRule="auto"/>
              <w:jc w:val="right"/>
              <w:rPr>
                <w:szCs w:val="24"/>
              </w:rPr>
            </w:pPr>
            <w:r w:rsidRPr="00390716">
              <w:rPr>
                <w:szCs w:val="24"/>
              </w:rPr>
              <w:t>1</w:t>
            </w:r>
          </w:p>
        </w:tc>
        <w:tc>
          <w:tcPr>
            <w:tcW w:w="708" w:type="dxa"/>
            <w:tcBorders>
              <w:left w:val="nil"/>
            </w:tcBorders>
          </w:tcPr>
          <w:p w14:paraId="723C0024" w14:textId="77777777" w:rsidR="00E12B29" w:rsidRPr="00390716" w:rsidRDefault="00E12B29" w:rsidP="00ED7448">
            <w:pPr>
              <w:spacing w:after="0" w:line="360" w:lineRule="auto"/>
              <w:jc w:val="right"/>
              <w:rPr>
                <w:szCs w:val="24"/>
              </w:rPr>
            </w:pPr>
            <w:r w:rsidRPr="00390716">
              <w:rPr>
                <w:szCs w:val="24"/>
              </w:rPr>
              <w:t>1</w:t>
            </w:r>
          </w:p>
        </w:tc>
      </w:tr>
      <w:tr w:rsidR="00E12B29" w:rsidRPr="00390716" w14:paraId="0E9DB436" w14:textId="77777777" w:rsidTr="00E12B29">
        <w:trPr>
          <w:trHeight w:val="273"/>
        </w:trPr>
        <w:tc>
          <w:tcPr>
            <w:tcW w:w="2440" w:type="dxa"/>
            <w:tcBorders>
              <w:right w:val="nil"/>
            </w:tcBorders>
          </w:tcPr>
          <w:p w14:paraId="26BE257A" w14:textId="77777777" w:rsidR="00E12B29" w:rsidRPr="00390716" w:rsidRDefault="00E12B29" w:rsidP="00ED7448">
            <w:pPr>
              <w:spacing w:after="0" w:line="360" w:lineRule="auto"/>
              <w:rPr>
                <w:szCs w:val="24"/>
              </w:rPr>
            </w:pPr>
            <w:r w:rsidRPr="00390716">
              <w:rPr>
                <w:szCs w:val="24"/>
              </w:rPr>
              <w:t>Age unknown</w:t>
            </w:r>
          </w:p>
        </w:tc>
        <w:tc>
          <w:tcPr>
            <w:tcW w:w="707" w:type="dxa"/>
            <w:tcBorders>
              <w:right w:val="nil"/>
            </w:tcBorders>
          </w:tcPr>
          <w:p w14:paraId="67B0830D"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9A0705F"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B03E6DF"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FBCC450"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07C41FF6" w14:textId="77777777" w:rsidR="00E12B29" w:rsidRPr="00390716" w:rsidRDefault="00E12B29" w:rsidP="00ED7448">
            <w:pPr>
              <w:spacing w:after="0" w:line="360" w:lineRule="auto"/>
              <w:jc w:val="right"/>
              <w:rPr>
                <w:szCs w:val="24"/>
              </w:rPr>
            </w:pPr>
            <w:r w:rsidRPr="00390716">
              <w:rPr>
                <w:szCs w:val="24"/>
              </w:rPr>
              <w:t>0</w:t>
            </w:r>
          </w:p>
        </w:tc>
        <w:tc>
          <w:tcPr>
            <w:tcW w:w="707" w:type="dxa"/>
            <w:tcBorders>
              <w:right w:val="nil"/>
            </w:tcBorders>
          </w:tcPr>
          <w:p w14:paraId="0A0ACD41"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5B70E285"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4AEF318"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6B08CFA"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0E1D2193" w14:textId="77777777" w:rsidR="00E12B29" w:rsidRPr="00390716" w:rsidRDefault="00E12B29" w:rsidP="00ED7448">
            <w:pPr>
              <w:spacing w:after="0" w:line="360" w:lineRule="auto"/>
              <w:jc w:val="right"/>
              <w:rPr>
                <w:szCs w:val="24"/>
              </w:rPr>
            </w:pPr>
            <w:r w:rsidRPr="00390716">
              <w:rPr>
                <w:szCs w:val="24"/>
              </w:rPr>
              <w:t>0</w:t>
            </w:r>
          </w:p>
        </w:tc>
      </w:tr>
      <w:tr w:rsidR="00E12B29" w:rsidRPr="00390716" w14:paraId="0BDF08EC" w14:textId="77777777" w:rsidTr="00E12B29">
        <w:trPr>
          <w:trHeight w:val="273"/>
        </w:trPr>
        <w:tc>
          <w:tcPr>
            <w:tcW w:w="2440" w:type="dxa"/>
            <w:tcBorders>
              <w:right w:val="nil"/>
            </w:tcBorders>
          </w:tcPr>
          <w:p w14:paraId="53172ABF" w14:textId="77777777" w:rsidR="00E12B29" w:rsidRPr="00390716" w:rsidRDefault="00E12B29" w:rsidP="00ED7448">
            <w:pPr>
              <w:spacing w:after="0" w:line="360" w:lineRule="auto"/>
              <w:rPr>
                <w:szCs w:val="24"/>
              </w:rPr>
            </w:pPr>
            <w:r w:rsidRPr="00390716">
              <w:rPr>
                <w:szCs w:val="24"/>
              </w:rPr>
              <w:t>Sex unknown</w:t>
            </w:r>
          </w:p>
        </w:tc>
        <w:tc>
          <w:tcPr>
            <w:tcW w:w="707" w:type="dxa"/>
            <w:tcBorders>
              <w:right w:val="nil"/>
            </w:tcBorders>
          </w:tcPr>
          <w:p w14:paraId="3ACFC4E4"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4FC1410F"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43E9BB4F"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8C39DE3"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038D05A7" w14:textId="77777777" w:rsidR="00E12B29" w:rsidRPr="00390716" w:rsidRDefault="00E12B29" w:rsidP="00ED7448">
            <w:pPr>
              <w:spacing w:after="0" w:line="360" w:lineRule="auto"/>
              <w:jc w:val="right"/>
              <w:rPr>
                <w:szCs w:val="24"/>
              </w:rPr>
            </w:pPr>
            <w:r w:rsidRPr="00390716">
              <w:rPr>
                <w:szCs w:val="24"/>
              </w:rPr>
              <w:t>0</w:t>
            </w:r>
          </w:p>
        </w:tc>
        <w:tc>
          <w:tcPr>
            <w:tcW w:w="707" w:type="dxa"/>
            <w:tcBorders>
              <w:right w:val="nil"/>
            </w:tcBorders>
          </w:tcPr>
          <w:p w14:paraId="541E98A1"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34D244D6"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01A79240"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4A23FD3"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2F773954" w14:textId="77777777" w:rsidR="00E12B29" w:rsidRPr="00390716" w:rsidRDefault="00E12B29" w:rsidP="00ED7448">
            <w:pPr>
              <w:spacing w:after="0" w:line="360" w:lineRule="auto"/>
              <w:jc w:val="right"/>
              <w:rPr>
                <w:szCs w:val="24"/>
              </w:rPr>
            </w:pPr>
          </w:p>
        </w:tc>
      </w:tr>
      <w:tr w:rsidR="00E12B29" w:rsidRPr="00390716" w14:paraId="664DD7B3" w14:textId="77777777" w:rsidTr="00E12B29">
        <w:trPr>
          <w:trHeight w:val="273"/>
        </w:trPr>
        <w:tc>
          <w:tcPr>
            <w:tcW w:w="2440" w:type="dxa"/>
            <w:tcBorders>
              <w:right w:val="nil"/>
            </w:tcBorders>
          </w:tcPr>
          <w:p w14:paraId="066606D0" w14:textId="1DE2DBA0" w:rsidR="00E12B29" w:rsidRPr="00390716" w:rsidRDefault="00E12B29" w:rsidP="00ED7448">
            <w:pPr>
              <w:spacing w:after="0" w:line="360" w:lineRule="auto"/>
              <w:rPr>
                <w:szCs w:val="24"/>
              </w:rPr>
            </w:pPr>
            <w:r w:rsidRPr="00390716">
              <w:rPr>
                <w:b/>
                <w:szCs w:val="24"/>
              </w:rPr>
              <w:t>Men, in total</w:t>
            </w:r>
          </w:p>
        </w:tc>
        <w:tc>
          <w:tcPr>
            <w:tcW w:w="707" w:type="dxa"/>
            <w:tcBorders>
              <w:right w:val="nil"/>
            </w:tcBorders>
          </w:tcPr>
          <w:p w14:paraId="132016D2" w14:textId="77777777" w:rsidR="00E12B29" w:rsidRPr="00390716" w:rsidRDefault="00E12B29" w:rsidP="00ED7448">
            <w:pPr>
              <w:spacing w:after="0" w:line="360" w:lineRule="auto"/>
              <w:jc w:val="right"/>
              <w:rPr>
                <w:szCs w:val="24"/>
              </w:rPr>
            </w:pPr>
            <w:r w:rsidRPr="00390716">
              <w:rPr>
                <w:szCs w:val="24"/>
              </w:rPr>
              <w:t>1587</w:t>
            </w:r>
          </w:p>
        </w:tc>
        <w:tc>
          <w:tcPr>
            <w:tcW w:w="707" w:type="dxa"/>
            <w:tcBorders>
              <w:left w:val="nil"/>
              <w:right w:val="nil"/>
            </w:tcBorders>
          </w:tcPr>
          <w:p w14:paraId="5118296D" w14:textId="77777777" w:rsidR="00E12B29" w:rsidRPr="00390716" w:rsidRDefault="00E12B29" w:rsidP="00ED7448">
            <w:pPr>
              <w:spacing w:after="0" w:line="360" w:lineRule="auto"/>
              <w:jc w:val="right"/>
              <w:rPr>
                <w:szCs w:val="24"/>
              </w:rPr>
            </w:pPr>
            <w:r w:rsidRPr="00390716">
              <w:rPr>
                <w:szCs w:val="24"/>
              </w:rPr>
              <w:t>1486</w:t>
            </w:r>
          </w:p>
        </w:tc>
        <w:tc>
          <w:tcPr>
            <w:tcW w:w="707" w:type="dxa"/>
            <w:tcBorders>
              <w:left w:val="nil"/>
              <w:right w:val="nil"/>
            </w:tcBorders>
          </w:tcPr>
          <w:p w14:paraId="26FA2675" w14:textId="77777777" w:rsidR="00E12B29" w:rsidRPr="00390716" w:rsidRDefault="00E12B29" w:rsidP="00ED7448">
            <w:pPr>
              <w:spacing w:after="0" w:line="360" w:lineRule="auto"/>
              <w:jc w:val="right"/>
              <w:rPr>
                <w:szCs w:val="24"/>
              </w:rPr>
            </w:pPr>
            <w:r w:rsidRPr="00390716">
              <w:rPr>
                <w:szCs w:val="24"/>
              </w:rPr>
              <w:t>1283</w:t>
            </w:r>
          </w:p>
        </w:tc>
        <w:tc>
          <w:tcPr>
            <w:tcW w:w="707" w:type="dxa"/>
            <w:tcBorders>
              <w:left w:val="nil"/>
              <w:right w:val="nil"/>
            </w:tcBorders>
          </w:tcPr>
          <w:p w14:paraId="65A22F4B" w14:textId="77777777" w:rsidR="00E12B29" w:rsidRPr="00390716" w:rsidRDefault="00E12B29" w:rsidP="00ED7448">
            <w:pPr>
              <w:spacing w:after="0" w:line="360" w:lineRule="auto"/>
              <w:jc w:val="right"/>
              <w:rPr>
                <w:szCs w:val="24"/>
              </w:rPr>
            </w:pPr>
            <w:r w:rsidRPr="00390716">
              <w:rPr>
                <w:szCs w:val="24"/>
              </w:rPr>
              <w:t>1362</w:t>
            </w:r>
          </w:p>
        </w:tc>
        <w:tc>
          <w:tcPr>
            <w:tcW w:w="708" w:type="dxa"/>
            <w:tcBorders>
              <w:left w:val="nil"/>
            </w:tcBorders>
          </w:tcPr>
          <w:p w14:paraId="19FD3374" w14:textId="77777777" w:rsidR="00E12B29" w:rsidRPr="00390716" w:rsidRDefault="00E12B29" w:rsidP="00ED7448">
            <w:pPr>
              <w:spacing w:after="0" w:line="360" w:lineRule="auto"/>
              <w:jc w:val="right"/>
              <w:rPr>
                <w:szCs w:val="24"/>
              </w:rPr>
            </w:pPr>
            <w:r w:rsidRPr="00390716">
              <w:rPr>
                <w:szCs w:val="24"/>
              </w:rPr>
              <w:t>1140</w:t>
            </w:r>
          </w:p>
        </w:tc>
        <w:tc>
          <w:tcPr>
            <w:tcW w:w="707" w:type="dxa"/>
            <w:tcBorders>
              <w:right w:val="nil"/>
            </w:tcBorders>
          </w:tcPr>
          <w:p w14:paraId="21ABAF80" w14:textId="77777777" w:rsidR="00E12B29" w:rsidRPr="00390716" w:rsidRDefault="00E12B29" w:rsidP="00ED7448">
            <w:pPr>
              <w:spacing w:after="0" w:line="360" w:lineRule="auto"/>
              <w:jc w:val="right"/>
              <w:rPr>
                <w:szCs w:val="24"/>
              </w:rPr>
            </w:pPr>
            <w:r w:rsidRPr="00390716">
              <w:rPr>
                <w:szCs w:val="24"/>
              </w:rPr>
              <w:t>41</w:t>
            </w:r>
          </w:p>
        </w:tc>
        <w:tc>
          <w:tcPr>
            <w:tcW w:w="707" w:type="dxa"/>
            <w:tcBorders>
              <w:left w:val="nil"/>
              <w:right w:val="nil"/>
            </w:tcBorders>
          </w:tcPr>
          <w:p w14:paraId="52788A7B" w14:textId="77777777" w:rsidR="00E12B29" w:rsidRPr="00390716" w:rsidRDefault="00E12B29" w:rsidP="00ED7448">
            <w:pPr>
              <w:spacing w:after="0" w:line="360" w:lineRule="auto"/>
              <w:jc w:val="right"/>
              <w:rPr>
                <w:szCs w:val="24"/>
              </w:rPr>
            </w:pPr>
            <w:r w:rsidRPr="00390716">
              <w:rPr>
                <w:szCs w:val="24"/>
              </w:rPr>
              <w:t>38</w:t>
            </w:r>
          </w:p>
        </w:tc>
        <w:tc>
          <w:tcPr>
            <w:tcW w:w="707" w:type="dxa"/>
            <w:tcBorders>
              <w:left w:val="nil"/>
              <w:right w:val="nil"/>
            </w:tcBorders>
          </w:tcPr>
          <w:p w14:paraId="7565675F" w14:textId="77777777" w:rsidR="00E12B29" w:rsidRPr="00390716" w:rsidRDefault="00E12B29" w:rsidP="00ED7448">
            <w:pPr>
              <w:spacing w:after="0" w:line="360" w:lineRule="auto"/>
              <w:jc w:val="right"/>
              <w:rPr>
                <w:szCs w:val="24"/>
              </w:rPr>
            </w:pPr>
            <w:r w:rsidRPr="00390716">
              <w:rPr>
                <w:szCs w:val="24"/>
              </w:rPr>
              <w:t>32</w:t>
            </w:r>
          </w:p>
        </w:tc>
        <w:tc>
          <w:tcPr>
            <w:tcW w:w="707" w:type="dxa"/>
            <w:tcBorders>
              <w:left w:val="nil"/>
              <w:right w:val="nil"/>
            </w:tcBorders>
          </w:tcPr>
          <w:p w14:paraId="4E3BADC8" w14:textId="77777777" w:rsidR="00E12B29" w:rsidRPr="00390716" w:rsidRDefault="00E12B29" w:rsidP="00ED7448">
            <w:pPr>
              <w:spacing w:after="0" w:line="360" w:lineRule="auto"/>
              <w:jc w:val="right"/>
              <w:rPr>
                <w:szCs w:val="24"/>
              </w:rPr>
            </w:pPr>
            <w:r w:rsidRPr="00390716">
              <w:rPr>
                <w:szCs w:val="24"/>
              </w:rPr>
              <w:t>34</w:t>
            </w:r>
          </w:p>
        </w:tc>
        <w:tc>
          <w:tcPr>
            <w:tcW w:w="708" w:type="dxa"/>
            <w:tcBorders>
              <w:left w:val="nil"/>
            </w:tcBorders>
          </w:tcPr>
          <w:p w14:paraId="6286BEAD" w14:textId="77777777" w:rsidR="00E12B29" w:rsidRPr="00390716" w:rsidRDefault="00E12B29" w:rsidP="00ED7448">
            <w:pPr>
              <w:spacing w:after="0" w:line="360" w:lineRule="auto"/>
              <w:jc w:val="right"/>
              <w:rPr>
                <w:szCs w:val="24"/>
              </w:rPr>
            </w:pPr>
            <w:r w:rsidRPr="00390716">
              <w:rPr>
                <w:szCs w:val="24"/>
              </w:rPr>
              <w:t>28</w:t>
            </w:r>
          </w:p>
        </w:tc>
      </w:tr>
      <w:tr w:rsidR="00E12B29" w:rsidRPr="00390716" w14:paraId="326339C1" w14:textId="77777777" w:rsidTr="00E12B29">
        <w:trPr>
          <w:trHeight w:val="273"/>
        </w:trPr>
        <w:tc>
          <w:tcPr>
            <w:tcW w:w="2440" w:type="dxa"/>
            <w:tcBorders>
              <w:right w:val="nil"/>
            </w:tcBorders>
          </w:tcPr>
          <w:p w14:paraId="5358DA99" w14:textId="77777777" w:rsidR="00E12B29" w:rsidRPr="00390716" w:rsidRDefault="00E12B29" w:rsidP="00ED7448">
            <w:pPr>
              <w:spacing w:after="0" w:line="360" w:lineRule="auto"/>
              <w:rPr>
                <w:szCs w:val="24"/>
              </w:rPr>
            </w:pPr>
            <w:r w:rsidRPr="00390716">
              <w:rPr>
                <w:szCs w:val="24"/>
              </w:rPr>
              <w:t>15–20 years</w:t>
            </w:r>
          </w:p>
        </w:tc>
        <w:tc>
          <w:tcPr>
            <w:tcW w:w="707" w:type="dxa"/>
            <w:tcBorders>
              <w:right w:val="nil"/>
            </w:tcBorders>
          </w:tcPr>
          <w:p w14:paraId="12C700FE" w14:textId="77777777" w:rsidR="00E12B29" w:rsidRPr="00390716" w:rsidRDefault="00E12B29" w:rsidP="00ED7448">
            <w:pPr>
              <w:spacing w:after="0" w:line="360" w:lineRule="auto"/>
              <w:jc w:val="right"/>
              <w:rPr>
                <w:szCs w:val="24"/>
              </w:rPr>
            </w:pPr>
            <w:r w:rsidRPr="00390716">
              <w:rPr>
                <w:szCs w:val="24"/>
              </w:rPr>
              <w:t>585</w:t>
            </w:r>
          </w:p>
        </w:tc>
        <w:tc>
          <w:tcPr>
            <w:tcW w:w="707" w:type="dxa"/>
            <w:tcBorders>
              <w:left w:val="nil"/>
              <w:right w:val="nil"/>
            </w:tcBorders>
          </w:tcPr>
          <w:p w14:paraId="777DC8D7" w14:textId="77777777" w:rsidR="00E12B29" w:rsidRPr="00390716" w:rsidRDefault="00E12B29" w:rsidP="00ED7448">
            <w:pPr>
              <w:spacing w:after="0" w:line="360" w:lineRule="auto"/>
              <w:jc w:val="right"/>
              <w:rPr>
                <w:szCs w:val="24"/>
              </w:rPr>
            </w:pPr>
            <w:r w:rsidRPr="00390716">
              <w:rPr>
                <w:szCs w:val="24"/>
              </w:rPr>
              <w:t>545</w:t>
            </w:r>
          </w:p>
        </w:tc>
        <w:tc>
          <w:tcPr>
            <w:tcW w:w="707" w:type="dxa"/>
            <w:tcBorders>
              <w:left w:val="nil"/>
              <w:right w:val="nil"/>
            </w:tcBorders>
          </w:tcPr>
          <w:p w14:paraId="2F8EE5A1" w14:textId="77777777" w:rsidR="00E12B29" w:rsidRPr="00390716" w:rsidRDefault="00E12B29" w:rsidP="00ED7448">
            <w:pPr>
              <w:spacing w:after="0" w:line="360" w:lineRule="auto"/>
              <w:jc w:val="right"/>
              <w:rPr>
                <w:szCs w:val="24"/>
              </w:rPr>
            </w:pPr>
            <w:r w:rsidRPr="00390716">
              <w:rPr>
                <w:szCs w:val="24"/>
              </w:rPr>
              <w:t>403</w:t>
            </w:r>
          </w:p>
        </w:tc>
        <w:tc>
          <w:tcPr>
            <w:tcW w:w="707" w:type="dxa"/>
            <w:tcBorders>
              <w:left w:val="nil"/>
              <w:right w:val="nil"/>
            </w:tcBorders>
          </w:tcPr>
          <w:p w14:paraId="180C1F31" w14:textId="77777777" w:rsidR="00E12B29" w:rsidRPr="00390716" w:rsidRDefault="00E12B29" w:rsidP="00ED7448">
            <w:pPr>
              <w:spacing w:after="0" w:line="360" w:lineRule="auto"/>
              <w:jc w:val="right"/>
              <w:rPr>
                <w:szCs w:val="24"/>
              </w:rPr>
            </w:pPr>
            <w:r w:rsidRPr="00390716">
              <w:rPr>
                <w:szCs w:val="24"/>
              </w:rPr>
              <w:t>462</w:t>
            </w:r>
          </w:p>
        </w:tc>
        <w:tc>
          <w:tcPr>
            <w:tcW w:w="708" w:type="dxa"/>
            <w:tcBorders>
              <w:left w:val="nil"/>
            </w:tcBorders>
          </w:tcPr>
          <w:p w14:paraId="24155C24" w14:textId="77777777" w:rsidR="00E12B29" w:rsidRPr="00390716" w:rsidRDefault="00E12B29" w:rsidP="00ED7448">
            <w:pPr>
              <w:spacing w:after="0" w:line="360" w:lineRule="auto"/>
              <w:jc w:val="right"/>
              <w:rPr>
                <w:szCs w:val="24"/>
              </w:rPr>
            </w:pPr>
            <w:r w:rsidRPr="00390716">
              <w:rPr>
                <w:szCs w:val="24"/>
              </w:rPr>
              <w:t>371</w:t>
            </w:r>
          </w:p>
        </w:tc>
        <w:tc>
          <w:tcPr>
            <w:tcW w:w="707" w:type="dxa"/>
            <w:tcBorders>
              <w:right w:val="nil"/>
            </w:tcBorders>
          </w:tcPr>
          <w:p w14:paraId="627C938A" w14:textId="77777777" w:rsidR="00E12B29" w:rsidRPr="00390716" w:rsidRDefault="00E12B29" w:rsidP="00ED7448">
            <w:pPr>
              <w:spacing w:after="0" w:line="360" w:lineRule="auto"/>
              <w:jc w:val="right"/>
              <w:rPr>
                <w:szCs w:val="24"/>
              </w:rPr>
            </w:pPr>
            <w:r w:rsidRPr="00390716">
              <w:rPr>
                <w:szCs w:val="24"/>
              </w:rPr>
              <w:t>154</w:t>
            </w:r>
          </w:p>
        </w:tc>
        <w:tc>
          <w:tcPr>
            <w:tcW w:w="707" w:type="dxa"/>
            <w:tcBorders>
              <w:left w:val="nil"/>
              <w:right w:val="nil"/>
            </w:tcBorders>
          </w:tcPr>
          <w:p w14:paraId="6034F364" w14:textId="77777777" w:rsidR="00E12B29" w:rsidRPr="00390716" w:rsidRDefault="00E12B29" w:rsidP="00ED7448">
            <w:pPr>
              <w:spacing w:after="0" w:line="360" w:lineRule="auto"/>
              <w:jc w:val="right"/>
              <w:rPr>
                <w:szCs w:val="24"/>
              </w:rPr>
            </w:pPr>
            <w:r w:rsidRPr="00390716">
              <w:rPr>
                <w:szCs w:val="24"/>
              </w:rPr>
              <w:t>149</w:t>
            </w:r>
          </w:p>
        </w:tc>
        <w:tc>
          <w:tcPr>
            <w:tcW w:w="707" w:type="dxa"/>
            <w:tcBorders>
              <w:left w:val="nil"/>
              <w:right w:val="nil"/>
            </w:tcBorders>
          </w:tcPr>
          <w:p w14:paraId="6A6A307F" w14:textId="77777777" w:rsidR="00E12B29" w:rsidRPr="00390716" w:rsidRDefault="00E12B29" w:rsidP="00ED7448">
            <w:pPr>
              <w:spacing w:after="0" w:line="360" w:lineRule="auto"/>
              <w:jc w:val="right"/>
              <w:rPr>
                <w:szCs w:val="24"/>
              </w:rPr>
            </w:pPr>
            <w:r w:rsidRPr="00390716">
              <w:rPr>
                <w:szCs w:val="24"/>
              </w:rPr>
              <w:t>114</w:t>
            </w:r>
          </w:p>
        </w:tc>
        <w:tc>
          <w:tcPr>
            <w:tcW w:w="707" w:type="dxa"/>
            <w:tcBorders>
              <w:left w:val="nil"/>
              <w:right w:val="nil"/>
            </w:tcBorders>
          </w:tcPr>
          <w:p w14:paraId="06D36AEE" w14:textId="77777777" w:rsidR="00E12B29" w:rsidRPr="00390716" w:rsidRDefault="00E12B29" w:rsidP="00ED7448">
            <w:pPr>
              <w:spacing w:after="0" w:line="360" w:lineRule="auto"/>
              <w:jc w:val="right"/>
              <w:rPr>
                <w:szCs w:val="24"/>
              </w:rPr>
            </w:pPr>
            <w:r w:rsidRPr="00390716">
              <w:rPr>
                <w:szCs w:val="24"/>
              </w:rPr>
              <w:t>135</w:t>
            </w:r>
          </w:p>
        </w:tc>
        <w:tc>
          <w:tcPr>
            <w:tcW w:w="708" w:type="dxa"/>
            <w:tcBorders>
              <w:left w:val="nil"/>
            </w:tcBorders>
          </w:tcPr>
          <w:p w14:paraId="77B9EA6C" w14:textId="77777777" w:rsidR="00E12B29" w:rsidRPr="00390716" w:rsidRDefault="00E12B29" w:rsidP="00ED7448">
            <w:pPr>
              <w:spacing w:after="0" w:line="360" w:lineRule="auto"/>
              <w:jc w:val="right"/>
              <w:rPr>
                <w:szCs w:val="24"/>
              </w:rPr>
            </w:pPr>
            <w:r w:rsidRPr="00390716">
              <w:rPr>
                <w:szCs w:val="24"/>
              </w:rPr>
              <w:t>111</w:t>
            </w:r>
          </w:p>
        </w:tc>
      </w:tr>
      <w:tr w:rsidR="00E12B29" w:rsidRPr="00390716" w14:paraId="6BF07285" w14:textId="77777777" w:rsidTr="00E12B29">
        <w:trPr>
          <w:trHeight w:val="273"/>
        </w:trPr>
        <w:tc>
          <w:tcPr>
            <w:tcW w:w="2440" w:type="dxa"/>
            <w:tcBorders>
              <w:right w:val="nil"/>
            </w:tcBorders>
          </w:tcPr>
          <w:p w14:paraId="23AB7902" w14:textId="77777777" w:rsidR="00E12B29" w:rsidRPr="00390716" w:rsidRDefault="00E12B29" w:rsidP="00ED7448">
            <w:pPr>
              <w:spacing w:after="0" w:line="360" w:lineRule="auto"/>
              <w:rPr>
                <w:szCs w:val="24"/>
              </w:rPr>
            </w:pPr>
            <w:r w:rsidRPr="00390716">
              <w:rPr>
                <w:szCs w:val="24"/>
              </w:rPr>
              <w:t>21–24 years</w:t>
            </w:r>
          </w:p>
        </w:tc>
        <w:tc>
          <w:tcPr>
            <w:tcW w:w="707" w:type="dxa"/>
            <w:tcBorders>
              <w:right w:val="nil"/>
            </w:tcBorders>
          </w:tcPr>
          <w:p w14:paraId="044DF7AE" w14:textId="77777777" w:rsidR="00E12B29" w:rsidRPr="00390716" w:rsidRDefault="00E12B29" w:rsidP="00ED7448">
            <w:pPr>
              <w:spacing w:after="0" w:line="360" w:lineRule="auto"/>
              <w:jc w:val="right"/>
              <w:rPr>
                <w:szCs w:val="24"/>
              </w:rPr>
            </w:pPr>
            <w:r w:rsidRPr="00390716">
              <w:rPr>
                <w:szCs w:val="24"/>
              </w:rPr>
              <w:t>252</w:t>
            </w:r>
          </w:p>
        </w:tc>
        <w:tc>
          <w:tcPr>
            <w:tcW w:w="707" w:type="dxa"/>
            <w:tcBorders>
              <w:left w:val="nil"/>
              <w:right w:val="nil"/>
            </w:tcBorders>
          </w:tcPr>
          <w:p w14:paraId="3E23794C" w14:textId="77777777" w:rsidR="00E12B29" w:rsidRPr="00390716" w:rsidRDefault="00E12B29" w:rsidP="00ED7448">
            <w:pPr>
              <w:spacing w:after="0" w:line="360" w:lineRule="auto"/>
              <w:jc w:val="right"/>
              <w:rPr>
                <w:szCs w:val="24"/>
              </w:rPr>
            </w:pPr>
            <w:r w:rsidRPr="00390716">
              <w:rPr>
                <w:szCs w:val="24"/>
              </w:rPr>
              <w:t>241</w:t>
            </w:r>
          </w:p>
        </w:tc>
        <w:tc>
          <w:tcPr>
            <w:tcW w:w="707" w:type="dxa"/>
            <w:tcBorders>
              <w:left w:val="nil"/>
              <w:right w:val="nil"/>
            </w:tcBorders>
          </w:tcPr>
          <w:p w14:paraId="71F11D17" w14:textId="77777777" w:rsidR="00E12B29" w:rsidRPr="00390716" w:rsidRDefault="00E12B29" w:rsidP="00ED7448">
            <w:pPr>
              <w:spacing w:after="0" w:line="360" w:lineRule="auto"/>
              <w:jc w:val="right"/>
              <w:rPr>
                <w:szCs w:val="24"/>
              </w:rPr>
            </w:pPr>
            <w:r w:rsidRPr="00390716">
              <w:rPr>
                <w:szCs w:val="24"/>
              </w:rPr>
              <w:t>218</w:t>
            </w:r>
          </w:p>
        </w:tc>
        <w:tc>
          <w:tcPr>
            <w:tcW w:w="707" w:type="dxa"/>
            <w:tcBorders>
              <w:left w:val="nil"/>
              <w:right w:val="nil"/>
            </w:tcBorders>
          </w:tcPr>
          <w:p w14:paraId="49F5FC4F" w14:textId="77777777" w:rsidR="00E12B29" w:rsidRPr="00390716" w:rsidRDefault="00E12B29" w:rsidP="00ED7448">
            <w:pPr>
              <w:spacing w:after="0" w:line="360" w:lineRule="auto"/>
              <w:jc w:val="right"/>
              <w:rPr>
                <w:szCs w:val="24"/>
              </w:rPr>
            </w:pPr>
            <w:r w:rsidRPr="00390716">
              <w:rPr>
                <w:szCs w:val="24"/>
              </w:rPr>
              <w:t>255</w:t>
            </w:r>
          </w:p>
        </w:tc>
        <w:tc>
          <w:tcPr>
            <w:tcW w:w="708" w:type="dxa"/>
            <w:tcBorders>
              <w:left w:val="nil"/>
            </w:tcBorders>
          </w:tcPr>
          <w:p w14:paraId="7CDD2D66" w14:textId="77777777" w:rsidR="00E12B29" w:rsidRPr="00390716" w:rsidRDefault="00E12B29" w:rsidP="00ED7448">
            <w:pPr>
              <w:spacing w:after="0" w:line="360" w:lineRule="auto"/>
              <w:jc w:val="right"/>
              <w:rPr>
                <w:szCs w:val="24"/>
              </w:rPr>
            </w:pPr>
            <w:r w:rsidRPr="00390716">
              <w:rPr>
                <w:szCs w:val="24"/>
              </w:rPr>
              <w:t>174</w:t>
            </w:r>
          </w:p>
        </w:tc>
        <w:tc>
          <w:tcPr>
            <w:tcW w:w="707" w:type="dxa"/>
            <w:tcBorders>
              <w:right w:val="nil"/>
            </w:tcBorders>
          </w:tcPr>
          <w:p w14:paraId="4C23A5EE" w14:textId="77777777" w:rsidR="00E12B29" w:rsidRPr="00390716" w:rsidRDefault="00E12B29" w:rsidP="00ED7448">
            <w:pPr>
              <w:spacing w:after="0" w:line="360" w:lineRule="auto"/>
              <w:jc w:val="right"/>
              <w:rPr>
                <w:szCs w:val="24"/>
              </w:rPr>
            </w:pPr>
            <w:r w:rsidRPr="00390716">
              <w:rPr>
                <w:szCs w:val="24"/>
              </w:rPr>
              <w:t>97</w:t>
            </w:r>
          </w:p>
        </w:tc>
        <w:tc>
          <w:tcPr>
            <w:tcW w:w="707" w:type="dxa"/>
            <w:tcBorders>
              <w:left w:val="nil"/>
              <w:right w:val="nil"/>
            </w:tcBorders>
          </w:tcPr>
          <w:p w14:paraId="0EA16951" w14:textId="77777777" w:rsidR="00E12B29" w:rsidRPr="00390716" w:rsidRDefault="00E12B29" w:rsidP="00ED7448">
            <w:pPr>
              <w:spacing w:after="0" w:line="360" w:lineRule="auto"/>
              <w:jc w:val="right"/>
              <w:rPr>
                <w:szCs w:val="24"/>
              </w:rPr>
            </w:pPr>
            <w:r w:rsidRPr="00390716">
              <w:rPr>
                <w:szCs w:val="24"/>
              </w:rPr>
              <w:t>90</w:t>
            </w:r>
          </w:p>
        </w:tc>
        <w:tc>
          <w:tcPr>
            <w:tcW w:w="707" w:type="dxa"/>
            <w:tcBorders>
              <w:left w:val="nil"/>
              <w:right w:val="nil"/>
            </w:tcBorders>
          </w:tcPr>
          <w:p w14:paraId="6151F156" w14:textId="77777777" w:rsidR="00E12B29" w:rsidRPr="00390716" w:rsidRDefault="00E12B29" w:rsidP="00ED7448">
            <w:pPr>
              <w:spacing w:after="0" w:line="360" w:lineRule="auto"/>
              <w:jc w:val="right"/>
              <w:rPr>
                <w:szCs w:val="24"/>
              </w:rPr>
            </w:pPr>
            <w:r w:rsidRPr="00390716">
              <w:rPr>
                <w:szCs w:val="24"/>
              </w:rPr>
              <w:t>79</w:t>
            </w:r>
          </w:p>
        </w:tc>
        <w:tc>
          <w:tcPr>
            <w:tcW w:w="707" w:type="dxa"/>
            <w:tcBorders>
              <w:left w:val="nil"/>
              <w:right w:val="nil"/>
            </w:tcBorders>
          </w:tcPr>
          <w:p w14:paraId="1FA450D4" w14:textId="77777777" w:rsidR="00E12B29" w:rsidRPr="00390716" w:rsidRDefault="00E12B29" w:rsidP="00ED7448">
            <w:pPr>
              <w:spacing w:after="0" w:line="360" w:lineRule="auto"/>
              <w:jc w:val="right"/>
              <w:rPr>
                <w:szCs w:val="24"/>
              </w:rPr>
            </w:pPr>
            <w:r w:rsidRPr="00390716">
              <w:rPr>
                <w:szCs w:val="24"/>
              </w:rPr>
              <w:t>91</w:t>
            </w:r>
          </w:p>
        </w:tc>
        <w:tc>
          <w:tcPr>
            <w:tcW w:w="708" w:type="dxa"/>
            <w:tcBorders>
              <w:left w:val="nil"/>
            </w:tcBorders>
          </w:tcPr>
          <w:p w14:paraId="7DBD8DA8" w14:textId="77777777" w:rsidR="00E12B29" w:rsidRPr="00390716" w:rsidRDefault="00E12B29" w:rsidP="00ED7448">
            <w:pPr>
              <w:spacing w:after="0" w:line="360" w:lineRule="auto"/>
              <w:jc w:val="right"/>
              <w:rPr>
                <w:szCs w:val="24"/>
              </w:rPr>
            </w:pPr>
            <w:r w:rsidRPr="00390716">
              <w:rPr>
                <w:szCs w:val="24"/>
              </w:rPr>
              <w:t>62</w:t>
            </w:r>
          </w:p>
        </w:tc>
      </w:tr>
      <w:tr w:rsidR="00E12B29" w:rsidRPr="00390716" w14:paraId="19717DFC" w14:textId="77777777" w:rsidTr="00E12B29">
        <w:trPr>
          <w:trHeight w:val="273"/>
        </w:trPr>
        <w:tc>
          <w:tcPr>
            <w:tcW w:w="2440" w:type="dxa"/>
            <w:tcBorders>
              <w:right w:val="nil"/>
            </w:tcBorders>
          </w:tcPr>
          <w:p w14:paraId="02664857" w14:textId="77777777" w:rsidR="00E12B29" w:rsidRPr="00390716" w:rsidRDefault="00E12B29" w:rsidP="00ED7448">
            <w:pPr>
              <w:spacing w:after="0" w:line="360" w:lineRule="auto"/>
              <w:rPr>
                <w:szCs w:val="24"/>
              </w:rPr>
            </w:pPr>
            <w:r w:rsidRPr="00390716">
              <w:rPr>
                <w:szCs w:val="24"/>
              </w:rPr>
              <w:t>25–29 years</w:t>
            </w:r>
          </w:p>
        </w:tc>
        <w:tc>
          <w:tcPr>
            <w:tcW w:w="707" w:type="dxa"/>
            <w:tcBorders>
              <w:right w:val="nil"/>
            </w:tcBorders>
          </w:tcPr>
          <w:p w14:paraId="28F1D400" w14:textId="77777777" w:rsidR="00E12B29" w:rsidRPr="00390716" w:rsidRDefault="00E12B29" w:rsidP="00ED7448">
            <w:pPr>
              <w:spacing w:after="0" w:line="360" w:lineRule="auto"/>
              <w:jc w:val="right"/>
              <w:rPr>
                <w:szCs w:val="24"/>
              </w:rPr>
            </w:pPr>
            <w:r w:rsidRPr="00390716">
              <w:rPr>
                <w:szCs w:val="24"/>
              </w:rPr>
              <w:t>228</w:t>
            </w:r>
          </w:p>
        </w:tc>
        <w:tc>
          <w:tcPr>
            <w:tcW w:w="707" w:type="dxa"/>
            <w:tcBorders>
              <w:left w:val="nil"/>
              <w:right w:val="nil"/>
            </w:tcBorders>
          </w:tcPr>
          <w:p w14:paraId="605EC5CA" w14:textId="77777777" w:rsidR="00E12B29" w:rsidRPr="00390716" w:rsidRDefault="00E12B29" w:rsidP="00ED7448">
            <w:pPr>
              <w:spacing w:after="0" w:line="360" w:lineRule="auto"/>
              <w:jc w:val="right"/>
              <w:rPr>
                <w:szCs w:val="24"/>
              </w:rPr>
            </w:pPr>
            <w:r w:rsidRPr="00390716">
              <w:rPr>
                <w:szCs w:val="24"/>
              </w:rPr>
              <w:t>209</w:t>
            </w:r>
          </w:p>
        </w:tc>
        <w:tc>
          <w:tcPr>
            <w:tcW w:w="707" w:type="dxa"/>
            <w:tcBorders>
              <w:left w:val="nil"/>
              <w:right w:val="nil"/>
            </w:tcBorders>
          </w:tcPr>
          <w:p w14:paraId="2ED6B34C" w14:textId="77777777" w:rsidR="00E12B29" w:rsidRPr="00390716" w:rsidRDefault="00E12B29" w:rsidP="00ED7448">
            <w:pPr>
              <w:spacing w:after="0" w:line="360" w:lineRule="auto"/>
              <w:jc w:val="right"/>
              <w:rPr>
                <w:szCs w:val="24"/>
              </w:rPr>
            </w:pPr>
            <w:r w:rsidRPr="00390716">
              <w:rPr>
                <w:szCs w:val="24"/>
              </w:rPr>
              <w:t>218</w:t>
            </w:r>
          </w:p>
        </w:tc>
        <w:tc>
          <w:tcPr>
            <w:tcW w:w="707" w:type="dxa"/>
            <w:tcBorders>
              <w:left w:val="nil"/>
              <w:right w:val="nil"/>
            </w:tcBorders>
          </w:tcPr>
          <w:p w14:paraId="7DA92713" w14:textId="77777777" w:rsidR="00E12B29" w:rsidRPr="00390716" w:rsidRDefault="00E12B29" w:rsidP="00ED7448">
            <w:pPr>
              <w:spacing w:after="0" w:line="360" w:lineRule="auto"/>
              <w:jc w:val="right"/>
              <w:rPr>
                <w:szCs w:val="24"/>
              </w:rPr>
            </w:pPr>
            <w:r w:rsidRPr="00390716">
              <w:rPr>
                <w:szCs w:val="24"/>
              </w:rPr>
              <w:t>210</w:t>
            </w:r>
          </w:p>
        </w:tc>
        <w:tc>
          <w:tcPr>
            <w:tcW w:w="708" w:type="dxa"/>
            <w:tcBorders>
              <w:left w:val="nil"/>
            </w:tcBorders>
          </w:tcPr>
          <w:p w14:paraId="5D4CF425" w14:textId="77777777" w:rsidR="00E12B29" w:rsidRPr="00390716" w:rsidRDefault="00E12B29" w:rsidP="00ED7448">
            <w:pPr>
              <w:spacing w:after="0" w:line="360" w:lineRule="auto"/>
              <w:jc w:val="right"/>
              <w:rPr>
                <w:szCs w:val="24"/>
              </w:rPr>
            </w:pPr>
            <w:r w:rsidRPr="00390716">
              <w:rPr>
                <w:szCs w:val="24"/>
              </w:rPr>
              <w:t>179</w:t>
            </w:r>
          </w:p>
        </w:tc>
        <w:tc>
          <w:tcPr>
            <w:tcW w:w="707" w:type="dxa"/>
            <w:tcBorders>
              <w:right w:val="nil"/>
            </w:tcBorders>
          </w:tcPr>
          <w:p w14:paraId="6C3F0D06" w14:textId="77777777" w:rsidR="00E12B29" w:rsidRPr="00390716" w:rsidRDefault="00E12B29" w:rsidP="00ED7448">
            <w:pPr>
              <w:spacing w:after="0" w:line="360" w:lineRule="auto"/>
              <w:jc w:val="right"/>
              <w:rPr>
                <w:szCs w:val="24"/>
              </w:rPr>
            </w:pPr>
            <w:r w:rsidRPr="00390716">
              <w:rPr>
                <w:szCs w:val="24"/>
              </w:rPr>
              <w:t>75</w:t>
            </w:r>
          </w:p>
        </w:tc>
        <w:tc>
          <w:tcPr>
            <w:tcW w:w="707" w:type="dxa"/>
            <w:tcBorders>
              <w:left w:val="nil"/>
              <w:right w:val="nil"/>
            </w:tcBorders>
          </w:tcPr>
          <w:p w14:paraId="49E39A5D" w14:textId="77777777" w:rsidR="00E12B29" w:rsidRPr="00390716" w:rsidRDefault="00E12B29" w:rsidP="00ED7448">
            <w:pPr>
              <w:spacing w:after="0" w:line="360" w:lineRule="auto"/>
              <w:jc w:val="right"/>
              <w:rPr>
                <w:szCs w:val="24"/>
              </w:rPr>
            </w:pPr>
            <w:r w:rsidRPr="00390716">
              <w:rPr>
                <w:szCs w:val="24"/>
              </w:rPr>
              <w:t>68</w:t>
            </w:r>
          </w:p>
        </w:tc>
        <w:tc>
          <w:tcPr>
            <w:tcW w:w="707" w:type="dxa"/>
            <w:tcBorders>
              <w:left w:val="nil"/>
              <w:right w:val="nil"/>
            </w:tcBorders>
          </w:tcPr>
          <w:p w14:paraId="3BA5ACF0" w14:textId="77777777" w:rsidR="00E12B29" w:rsidRPr="00390716" w:rsidRDefault="00E12B29" w:rsidP="00ED7448">
            <w:pPr>
              <w:spacing w:after="0" w:line="360" w:lineRule="auto"/>
              <w:jc w:val="right"/>
              <w:rPr>
                <w:szCs w:val="24"/>
              </w:rPr>
            </w:pPr>
            <w:r w:rsidRPr="00390716">
              <w:rPr>
                <w:szCs w:val="24"/>
              </w:rPr>
              <w:t>69</w:t>
            </w:r>
          </w:p>
        </w:tc>
        <w:tc>
          <w:tcPr>
            <w:tcW w:w="707" w:type="dxa"/>
            <w:tcBorders>
              <w:left w:val="nil"/>
              <w:right w:val="nil"/>
            </w:tcBorders>
          </w:tcPr>
          <w:p w14:paraId="5DE85425" w14:textId="77777777" w:rsidR="00E12B29" w:rsidRPr="00390716" w:rsidRDefault="00E12B29" w:rsidP="00ED7448">
            <w:pPr>
              <w:spacing w:after="0" w:line="360" w:lineRule="auto"/>
              <w:jc w:val="right"/>
              <w:rPr>
                <w:szCs w:val="24"/>
              </w:rPr>
            </w:pPr>
            <w:r w:rsidRPr="00390716">
              <w:rPr>
                <w:szCs w:val="24"/>
              </w:rPr>
              <w:t>64</w:t>
            </w:r>
          </w:p>
        </w:tc>
        <w:tc>
          <w:tcPr>
            <w:tcW w:w="708" w:type="dxa"/>
            <w:tcBorders>
              <w:left w:val="nil"/>
            </w:tcBorders>
          </w:tcPr>
          <w:p w14:paraId="34F0EAEE" w14:textId="77777777" w:rsidR="00E12B29" w:rsidRPr="00390716" w:rsidRDefault="00E12B29" w:rsidP="00ED7448">
            <w:pPr>
              <w:spacing w:after="0" w:line="360" w:lineRule="auto"/>
              <w:jc w:val="right"/>
              <w:rPr>
                <w:szCs w:val="24"/>
              </w:rPr>
            </w:pPr>
            <w:r w:rsidRPr="00390716">
              <w:rPr>
                <w:szCs w:val="24"/>
              </w:rPr>
              <w:t>52</w:t>
            </w:r>
          </w:p>
        </w:tc>
      </w:tr>
      <w:tr w:rsidR="00E12B29" w:rsidRPr="00390716" w14:paraId="667EEBBE" w14:textId="77777777" w:rsidTr="00E12B29">
        <w:trPr>
          <w:trHeight w:val="273"/>
        </w:trPr>
        <w:tc>
          <w:tcPr>
            <w:tcW w:w="2440" w:type="dxa"/>
            <w:tcBorders>
              <w:right w:val="nil"/>
            </w:tcBorders>
          </w:tcPr>
          <w:p w14:paraId="31FAF800" w14:textId="77777777" w:rsidR="00E12B29" w:rsidRPr="00390716" w:rsidRDefault="00E12B29" w:rsidP="00ED7448">
            <w:pPr>
              <w:spacing w:after="0" w:line="360" w:lineRule="auto"/>
              <w:rPr>
                <w:szCs w:val="24"/>
              </w:rPr>
            </w:pPr>
            <w:r w:rsidRPr="00390716">
              <w:rPr>
                <w:szCs w:val="24"/>
              </w:rPr>
              <w:t>30–39 years</w:t>
            </w:r>
          </w:p>
        </w:tc>
        <w:tc>
          <w:tcPr>
            <w:tcW w:w="707" w:type="dxa"/>
            <w:tcBorders>
              <w:right w:val="nil"/>
            </w:tcBorders>
          </w:tcPr>
          <w:p w14:paraId="0408EE79" w14:textId="77777777" w:rsidR="00E12B29" w:rsidRPr="00390716" w:rsidRDefault="00E12B29" w:rsidP="00ED7448">
            <w:pPr>
              <w:spacing w:after="0" w:line="360" w:lineRule="auto"/>
              <w:jc w:val="right"/>
              <w:rPr>
                <w:szCs w:val="24"/>
              </w:rPr>
            </w:pPr>
            <w:r w:rsidRPr="00390716">
              <w:rPr>
                <w:szCs w:val="24"/>
              </w:rPr>
              <w:t>241</w:t>
            </w:r>
          </w:p>
        </w:tc>
        <w:tc>
          <w:tcPr>
            <w:tcW w:w="707" w:type="dxa"/>
            <w:tcBorders>
              <w:left w:val="nil"/>
              <w:right w:val="nil"/>
            </w:tcBorders>
          </w:tcPr>
          <w:p w14:paraId="65B13C98" w14:textId="77777777" w:rsidR="00E12B29" w:rsidRPr="00390716" w:rsidRDefault="00E12B29" w:rsidP="00ED7448">
            <w:pPr>
              <w:spacing w:after="0" w:line="360" w:lineRule="auto"/>
              <w:jc w:val="right"/>
              <w:rPr>
                <w:szCs w:val="24"/>
              </w:rPr>
            </w:pPr>
            <w:r w:rsidRPr="00390716">
              <w:rPr>
                <w:szCs w:val="24"/>
              </w:rPr>
              <w:t>259</w:t>
            </w:r>
          </w:p>
        </w:tc>
        <w:tc>
          <w:tcPr>
            <w:tcW w:w="707" w:type="dxa"/>
            <w:tcBorders>
              <w:left w:val="nil"/>
              <w:right w:val="nil"/>
            </w:tcBorders>
          </w:tcPr>
          <w:p w14:paraId="5B6E8C9A" w14:textId="77777777" w:rsidR="00E12B29" w:rsidRPr="00390716" w:rsidRDefault="00E12B29" w:rsidP="00ED7448">
            <w:pPr>
              <w:spacing w:after="0" w:line="360" w:lineRule="auto"/>
              <w:jc w:val="right"/>
              <w:rPr>
                <w:szCs w:val="24"/>
              </w:rPr>
            </w:pPr>
            <w:r w:rsidRPr="00390716">
              <w:rPr>
                <w:szCs w:val="24"/>
              </w:rPr>
              <w:t>200</w:t>
            </w:r>
          </w:p>
        </w:tc>
        <w:tc>
          <w:tcPr>
            <w:tcW w:w="707" w:type="dxa"/>
            <w:tcBorders>
              <w:left w:val="nil"/>
              <w:right w:val="nil"/>
            </w:tcBorders>
          </w:tcPr>
          <w:p w14:paraId="3B14D3AD" w14:textId="77777777" w:rsidR="00E12B29" w:rsidRPr="00390716" w:rsidRDefault="00E12B29" w:rsidP="00ED7448">
            <w:pPr>
              <w:spacing w:after="0" w:line="360" w:lineRule="auto"/>
              <w:jc w:val="right"/>
              <w:rPr>
                <w:szCs w:val="24"/>
              </w:rPr>
            </w:pPr>
            <w:r w:rsidRPr="00390716">
              <w:rPr>
                <w:szCs w:val="24"/>
              </w:rPr>
              <w:t>241</w:t>
            </w:r>
          </w:p>
        </w:tc>
        <w:tc>
          <w:tcPr>
            <w:tcW w:w="708" w:type="dxa"/>
            <w:tcBorders>
              <w:left w:val="nil"/>
            </w:tcBorders>
          </w:tcPr>
          <w:p w14:paraId="2909649F" w14:textId="77777777" w:rsidR="00E12B29" w:rsidRPr="00390716" w:rsidRDefault="00E12B29" w:rsidP="00ED7448">
            <w:pPr>
              <w:spacing w:after="0" w:line="360" w:lineRule="auto"/>
              <w:jc w:val="right"/>
              <w:rPr>
                <w:szCs w:val="24"/>
              </w:rPr>
            </w:pPr>
            <w:r w:rsidRPr="00390716">
              <w:rPr>
                <w:szCs w:val="24"/>
              </w:rPr>
              <w:t>227</w:t>
            </w:r>
          </w:p>
        </w:tc>
        <w:tc>
          <w:tcPr>
            <w:tcW w:w="707" w:type="dxa"/>
            <w:tcBorders>
              <w:right w:val="nil"/>
            </w:tcBorders>
          </w:tcPr>
          <w:p w14:paraId="6865FA41" w14:textId="77777777" w:rsidR="00E12B29" w:rsidRPr="00390716" w:rsidRDefault="00E12B29" w:rsidP="00ED7448">
            <w:pPr>
              <w:spacing w:after="0" w:line="360" w:lineRule="auto"/>
              <w:jc w:val="right"/>
              <w:rPr>
                <w:szCs w:val="24"/>
              </w:rPr>
            </w:pPr>
            <w:r w:rsidRPr="00390716">
              <w:rPr>
                <w:szCs w:val="24"/>
              </w:rPr>
              <w:t>39</w:t>
            </w:r>
          </w:p>
        </w:tc>
        <w:tc>
          <w:tcPr>
            <w:tcW w:w="707" w:type="dxa"/>
            <w:tcBorders>
              <w:left w:val="nil"/>
              <w:right w:val="nil"/>
            </w:tcBorders>
          </w:tcPr>
          <w:p w14:paraId="2B3E8F4B" w14:textId="77777777" w:rsidR="00E12B29" w:rsidRPr="00390716" w:rsidRDefault="00E12B29" w:rsidP="00ED7448">
            <w:pPr>
              <w:spacing w:after="0" w:line="360" w:lineRule="auto"/>
              <w:jc w:val="right"/>
              <w:rPr>
                <w:szCs w:val="24"/>
              </w:rPr>
            </w:pPr>
            <w:r w:rsidRPr="00390716">
              <w:rPr>
                <w:szCs w:val="24"/>
              </w:rPr>
              <w:t>42</w:t>
            </w:r>
          </w:p>
        </w:tc>
        <w:tc>
          <w:tcPr>
            <w:tcW w:w="707" w:type="dxa"/>
            <w:tcBorders>
              <w:left w:val="nil"/>
              <w:right w:val="nil"/>
            </w:tcBorders>
          </w:tcPr>
          <w:p w14:paraId="1A0BF781" w14:textId="77777777" w:rsidR="00E12B29" w:rsidRPr="00390716" w:rsidRDefault="00E12B29" w:rsidP="00ED7448">
            <w:pPr>
              <w:spacing w:after="0" w:line="360" w:lineRule="auto"/>
              <w:jc w:val="right"/>
              <w:rPr>
                <w:szCs w:val="24"/>
              </w:rPr>
            </w:pPr>
            <w:r w:rsidRPr="00390716">
              <w:rPr>
                <w:szCs w:val="24"/>
              </w:rPr>
              <w:t>32</w:t>
            </w:r>
          </w:p>
        </w:tc>
        <w:tc>
          <w:tcPr>
            <w:tcW w:w="707" w:type="dxa"/>
            <w:tcBorders>
              <w:left w:val="nil"/>
              <w:right w:val="nil"/>
            </w:tcBorders>
          </w:tcPr>
          <w:p w14:paraId="5822DFBC" w14:textId="77777777" w:rsidR="00E12B29" w:rsidRPr="00390716" w:rsidRDefault="00E12B29" w:rsidP="00ED7448">
            <w:pPr>
              <w:spacing w:after="0" w:line="360" w:lineRule="auto"/>
              <w:jc w:val="right"/>
              <w:rPr>
                <w:szCs w:val="24"/>
              </w:rPr>
            </w:pPr>
            <w:r w:rsidRPr="00390716">
              <w:rPr>
                <w:szCs w:val="24"/>
              </w:rPr>
              <w:t>39</w:t>
            </w:r>
          </w:p>
        </w:tc>
        <w:tc>
          <w:tcPr>
            <w:tcW w:w="708" w:type="dxa"/>
            <w:tcBorders>
              <w:left w:val="nil"/>
            </w:tcBorders>
          </w:tcPr>
          <w:p w14:paraId="4CEE2143" w14:textId="77777777" w:rsidR="00E12B29" w:rsidRPr="00390716" w:rsidRDefault="00E12B29" w:rsidP="00ED7448">
            <w:pPr>
              <w:spacing w:after="0" w:line="360" w:lineRule="auto"/>
              <w:jc w:val="right"/>
              <w:rPr>
                <w:szCs w:val="24"/>
              </w:rPr>
            </w:pPr>
            <w:r w:rsidRPr="00390716">
              <w:rPr>
                <w:szCs w:val="24"/>
              </w:rPr>
              <w:t>36</w:t>
            </w:r>
          </w:p>
        </w:tc>
      </w:tr>
      <w:tr w:rsidR="00E12B29" w:rsidRPr="00390716" w14:paraId="5961EC04" w14:textId="77777777" w:rsidTr="00E12B29">
        <w:trPr>
          <w:trHeight w:val="273"/>
        </w:trPr>
        <w:tc>
          <w:tcPr>
            <w:tcW w:w="2440" w:type="dxa"/>
            <w:tcBorders>
              <w:right w:val="nil"/>
            </w:tcBorders>
          </w:tcPr>
          <w:p w14:paraId="2E26C126" w14:textId="77777777" w:rsidR="00E12B29" w:rsidRPr="00390716" w:rsidRDefault="00E12B29" w:rsidP="00ED7448">
            <w:pPr>
              <w:spacing w:after="0" w:line="360" w:lineRule="auto"/>
              <w:rPr>
                <w:szCs w:val="24"/>
              </w:rPr>
            </w:pPr>
            <w:r w:rsidRPr="00390716">
              <w:rPr>
                <w:szCs w:val="24"/>
              </w:rPr>
              <w:t>40–49 years</w:t>
            </w:r>
          </w:p>
        </w:tc>
        <w:tc>
          <w:tcPr>
            <w:tcW w:w="707" w:type="dxa"/>
            <w:tcBorders>
              <w:right w:val="nil"/>
            </w:tcBorders>
          </w:tcPr>
          <w:p w14:paraId="1FCCA294" w14:textId="77777777" w:rsidR="00E12B29" w:rsidRPr="00390716" w:rsidRDefault="00E12B29" w:rsidP="00ED7448">
            <w:pPr>
              <w:spacing w:after="0" w:line="360" w:lineRule="auto"/>
              <w:jc w:val="right"/>
              <w:rPr>
                <w:szCs w:val="24"/>
              </w:rPr>
            </w:pPr>
            <w:r w:rsidRPr="00390716">
              <w:rPr>
                <w:szCs w:val="24"/>
              </w:rPr>
              <w:t>173</w:t>
            </w:r>
          </w:p>
        </w:tc>
        <w:tc>
          <w:tcPr>
            <w:tcW w:w="707" w:type="dxa"/>
            <w:tcBorders>
              <w:left w:val="nil"/>
              <w:right w:val="nil"/>
            </w:tcBorders>
          </w:tcPr>
          <w:p w14:paraId="0885BE18" w14:textId="77777777" w:rsidR="00E12B29" w:rsidRPr="00390716" w:rsidRDefault="00E12B29" w:rsidP="00ED7448">
            <w:pPr>
              <w:spacing w:after="0" w:line="360" w:lineRule="auto"/>
              <w:jc w:val="right"/>
              <w:rPr>
                <w:szCs w:val="24"/>
              </w:rPr>
            </w:pPr>
            <w:r w:rsidRPr="00390716">
              <w:rPr>
                <w:szCs w:val="24"/>
              </w:rPr>
              <w:t>151</w:t>
            </w:r>
          </w:p>
        </w:tc>
        <w:tc>
          <w:tcPr>
            <w:tcW w:w="707" w:type="dxa"/>
            <w:tcBorders>
              <w:left w:val="nil"/>
              <w:right w:val="nil"/>
            </w:tcBorders>
          </w:tcPr>
          <w:p w14:paraId="0DDA4649" w14:textId="77777777" w:rsidR="00E12B29" w:rsidRPr="00390716" w:rsidRDefault="00E12B29" w:rsidP="00ED7448">
            <w:pPr>
              <w:spacing w:after="0" w:line="360" w:lineRule="auto"/>
              <w:jc w:val="right"/>
              <w:rPr>
                <w:szCs w:val="24"/>
              </w:rPr>
            </w:pPr>
            <w:r w:rsidRPr="00390716">
              <w:rPr>
                <w:szCs w:val="24"/>
              </w:rPr>
              <w:t>151</w:t>
            </w:r>
          </w:p>
        </w:tc>
        <w:tc>
          <w:tcPr>
            <w:tcW w:w="707" w:type="dxa"/>
            <w:tcBorders>
              <w:left w:val="nil"/>
              <w:right w:val="nil"/>
            </w:tcBorders>
          </w:tcPr>
          <w:p w14:paraId="09C70E67" w14:textId="77777777" w:rsidR="00E12B29" w:rsidRPr="00390716" w:rsidRDefault="00E12B29" w:rsidP="00ED7448">
            <w:pPr>
              <w:spacing w:after="0" w:line="360" w:lineRule="auto"/>
              <w:jc w:val="right"/>
              <w:rPr>
                <w:szCs w:val="24"/>
              </w:rPr>
            </w:pPr>
            <w:r w:rsidRPr="00390716">
              <w:rPr>
                <w:szCs w:val="24"/>
              </w:rPr>
              <w:t>114</w:t>
            </w:r>
          </w:p>
        </w:tc>
        <w:tc>
          <w:tcPr>
            <w:tcW w:w="708" w:type="dxa"/>
            <w:tcBorders>
              <w:left w:val="nil"/>
            </w:tcBorders>
          </w:tcPr>
          <w:p w14:paraId="34803B84" w14:textId="77777777" w:rsidR="00E12B29" w:rsidRPr="00390716" w:rsidRDefault="00E12B29" w:rsidP="00ED7448">
            <w:pPr>
              <w:spacing w:after="0" w:line="360" w:lineRule="auto"/>
              <w:jc w:val="right"/>
              <w:rPr>
                <w:szCs w:val="24"/>
              </w:rPr>
            </w:pPr>
            <w:r w:rsidRPr="00390716">
              <w:rPr>
                <w:szCs w:val="24"/>
              </w:rPr>
              <w:t>126</w:t>
            </w:r>
          </w:p>
        </w:tc>
        <w:tc>
          <w:tcPr>
            <w:tcW w:w="707" w:type="dxa"/>
            <w:tcBorders>
              <w:right w:val="nil"/>
            </w:tcBorders>
          </w:tcPr>
          <w:p w14:paraId="36781656" w14:textId="77777777" w:rsidR="00E12B29" w:rsidRPr="00390716" w:rsidRDefault="00E12B29" w:rsidP="00ED7448">
            <w:pPr>
              <w:spacing w:after="0" w:line="360" w:lineRule="auto"/>
              <w:jc w:val="right"/>
              <w:rPr>
                <w:szCs w:val="24"/>
              </w:rPr>
            </w:pPr>
            <w:r w:rsidRPr="00390716">
              <w:rPr>
                <w:szCs w:val="24"/>
              </w:rPr>
              <w:t>26</w:t>
            </w:r>
          </w:p>
        </w:tc>
        <w:tc>
          <w:tcPr>
            <w:tcW w:w="707" w:type="dxa"/>
            <w:tcBorders>
              <w:left w:val="nil"/>
              <w:right w:val="nil"/>
            </w:tcBorders>
          </w:tcPr>
          <w:p w14:paraId="37FDC3D9" w14:textId="77777777" w:rsidR="00E12B29" w:rsidRPr="00390716" w:rsidRDefault="00E12B29" w:rsidP="00ED7448">
            <w:pPr>
              <w:spacing w:after="0" w:line="360" w:lineRule="auto"/>
              <w:jc w:val="right"/>
              <w:rPr>
                <w:szCs w:val="24"/>
              </w:rPr>
            </w:pPr>
            <w:r w:rsidRPr="00390716">
              <w:rPr>
                <w:szCs w:val="24"/>
              </w:rPr>
              <w:t>23</w:t>
            </w:r>
          </w:p>
        </w:tc>
        <w:tc>
          <w:tcPr>
            <w:tcW w:w="707" w:type="dxa"/>
            <w:tcBorders>
              <w:left w:val="nil"/>
              <w:right w:val="nil"/>
            </w:tcBorders>
          </w:tcPr>
          <w:p w14:paraId="1D4F372C" w14:textId="77777777" w:rsidR="00E12B29" w:rsidRPr="00390716" w:rsidRDefault="00E12B29" w:rsidP="00ED7448">
            <w:pPr>
              <w:spacing w:after="0" w:line="360" w:lineRule="auto"/>
              <w:jc w:val="right"/>
              <w:rPr>
                <w:szCs w:val="24"/>
              </w:rPr>
            </w:pPr>
            <w:r w:rsidRPr="00390716">
              <w:rPr>
                <w:szCs w:val="24"/>
              </w:rPr>
              <w:t>23</w:t>
            </w:r>
          </w:p>
        </w:tc>
        <w:tc>
          <w:tcPr>
            <w:tcW w:w="707" w:type="dxa"/>
            <w:tcBorders>
              <w:left w:val="nil"/>
              <w:right w:val="nil"/>
            </w:tcBorders>
          </w:tcPr>
          <w:p w14:paraId="03045693" w14:textId="77777777" w:rsidR="00E12B29" w:rsidRPr="00390716" w:rsidRDefault="00E12B29" w:rsidP="00ED7448">
            <w:pPr>
              <w:spacing w:after="0" w:line="360" w:lineRule="auto"/>
              <w:jc w:val="right"/>
              <w:rPr>
                <w:szCs w:val="24"/>
              </w:rPr>
            </w:pPr>
            <w:r w:rsidRPr="00390716">
              <w:rPr>
                <w:szCs w:val="24"/>
              </w:rPr>
              <w:t>17</w:t>
            </w:r>
          </w:p>
        </w:tc>
        <w:tc>
          <w:tcPr>
            <w:tcW w:w="708" w:type="dxa"/>
            <w:tcBorders>
              <w:left w:val="nil"/>
            </w:tcBorders>
          </w:tcPr>
          <w:p w14:paraId="5879F2BC" w14:textId="77777777" w:rsidR="00E12B29" w:rsidRPr="00390716" w:rsidRDefault="00E12B29" w:rsidP="00ED7448">
            <w:pPr>
              <w:spacing w:after="0" w:line="360" w:lineRule="auto"/>
              <w:jc w:val="right"/>
              <w:rPr>
                <w:szCs w:val="24"/>
              </w:rPr>
            </w:pPr>
            <w:r w:rsidRPr="00390716">
              <w:rPr>
                <w:szCs w:val="24"/>
              </w:rPr>
              <w:t>19</w:t>
            </w:r>
          </w:p>
        </w:tc>
      </w:tr>
      <w:tr w:rsidR="00E12B29" w:rsidRPr="00390716" w14:paraId="759511AA" w14:textId="77777777" w:rsidTr="00E12B29">
        <w:trPr>
          <w:trHeight w:val="273"/>
        </w:trPr>
        <w:tc>
          <w:tcPr>
            <w:tcW w:w="2440" w:type="dxa"/>
            <w:tcBorders>
              <w:right w:val="nil"/>
            </w:tcBorders>
          </w:tcPr>
          <w:p w14:paraId="1CA83E81" w14:textId="77777777" w:rsidR="00E12B29" w:rsidRPr="00390716" w:rsidRDefault="00E12B29" w:rsidP="00ED7448">
            <w:pPr>
              <w:spacing w:after="0" w:line="360" w:lineRule="auto"/>
              <w:rPr>
                <w:szCs w:val="24"/>
              </w:rPr>
            </w:pPr>
            <w:r w:rsidRPr="00390716">
              <w:rPr>
                <w:szCs w:val="24"/>
              </w:rPr>
              <w:t>50–59 years</w:t>
            </w:r>
          </w:p>
        </w:tc>
        <w:tc>
          <w:tcPr>
            <w:tcW w:w="707" w:type="dxa"/>
            <w:tcBorders>
              <w:right w:val="nil"/>
            </w:tcBorders>
          </w:tcPr>
          <w:p w14:paraId="7D72A7A9" w14:textId="77777777" w:rsidR="00E12B29" w:rsidRPr="00390716" w:rsidRDefault="00E12B29" w:rsidP="00ED7448">
            <w:pPr>
              <w:spacing w:after="0" w:line="360" w:lineRule="auto"/>
              <w:jc w:val="right"/>
              <w:rPr>
                <w:szCs w:val="24"/>
              </w:rPr>
            </w:pPr>
            <w:r w:rsidRPr="00390716">
              <w:rPr>
                <w:szCs w:val="24"/>
              </w:rPr>
              <w:t>78</w:t>
            </w:r>
          </w:p>
        </w:tc>
        <w:tc>
          <w:tcPr>
            <w:tcW w:w="707" w:type="dxa"/>
            <w:tcBorders>
              <w:left w:val="nil"/>
              <w:right w:val="nil"/>
            </w:tcBorders>
          </w:tcPr>
          <w:p w14:paraId="32970591" w14:textId="77777777" w:rsidR="00E12B29" w:rsidRPr="00390716" w:rsidRDefault="00E12B29" w:rsidP="00ED7448">
            <w:pPr>
              <w:spacing w:after="0" w:line="360" w:lineRule="auto"/>
              <w:jc w:val="right"/>
              <w:rPr>
                <w:szCs w:val="24"/>
              </w:rPr>
            </w:pPr>
            <w:r w:rsidRPr="00390716">
              <w:rPr>
                <w:szCs w:val="24"/>
              </w:rPr>
              <w:t>67</w:t>
            </w:r>
          </w:p>
        </w:tc>
        <w:tc>
          <w:tcPr>
            <w:tcW w:w="707" w:type="dxa"/>
            <w:tcBorders>
              <w:left w:val="nil"/>
              <w:right w:val="nil"/>
            </w:tcBorders>
          </w:tcPr>
          <w:p w14:paraId="66BD5939" w14:textId="77777777" w:rsidR="00E12B29" w:rsidRPr="00390716" w:rsidRDefault="00E12B29" w:rsidP="00ED7448">
            <w:pPr>
              <w:spacing w:after="0" w:line="360" w:lineRule="auto"/>
              <w:jc w:val="right"/>
              <w:rPr>
                <w:szCs w:val="24"/>
              </w:rPr>
            </w:pPr>
            <w:r w:rsidRPr="00390716">
              <w:rPr>
                <w:szCs w:val="24"/>
              </w:rPr>
              <w:t>72</w:t>
            </w:r>
          </w:p>
        </w:tc>
        <w:tc>
          <w:tcPr>
            <w:tcW w:w="707" w:type="dxa"/>
            <w:tcBorders>
              <w:left w:val="nil"/>
              <w:right w:val="nil"/>
            </w:tcBorders>
          </w:tcPr>
          <w:p w14:paraId="0914DFD7" w14:textId="77777777" w:rsidR="00E12B29" w:rsidRPr="00390716" w:rsidRDefault="00E12B29" w:rsidP="00ED7448">
            <w:pPr>
              <w:spacing w:after="0" w:line="360" w:lineRule="auto"/>
              <w:jc w:val="right"/>
              <w:rPr>
                <w:szCs w:val="24"/>
              </w:rPr>
            </w:pPr>
            <w:r w:rsidRPr="00390716">
              <w:rPr>
                <w:szCs w:val="24"/>
              </w:rPr>
              <w:t>62</w:t>
            </w:r>
          </w:p>
        </w:tc>
        <w:tc>
          <w:tcPr>
            <w:tcW w:w="708" w:type="dxa"/>
            <w:tcBorders>
              <w:left w:val="nil"/>
            </w:tcBorders>
          </w:tcPr>
          <w:p w14:paraId="00DBDF73" w14:textId="77777777" w:rsidR="00E12B29" w:rsidRPr="00390716" w:rsidRDefault="00E12B29" w:rsidP="00ED7448">
            <w:pPr>
              <w:spacing w:after="0" w:line="360" w:lineRule="auto"/>
              <w:jc w:val="right"/>
              <w:rPr>
                <w:szCs w:val="24"/>
              </w:rPr>
            </w:pPr>
            <w:r w:rsidRPr="00390716">
              <w:rPr>
                <w:szCs w:val="24"/>
              </w:rPr>
              <w:t>50</w:t>
            </w:r>
          </w:p>
        </w:tc>
        <w:tc>
          <w:tcPr>
            <w:tcW w:w="707" w:type="dxa"/>
            <w:tcBorders>
              <w:right w:val="nil"/>
            </w:tcBorders>
          </w:tcPr>
          <w:p w14:paraId="0E17F5EE" w14:textId="77777777" w:rsidR="00E12B29" w:rsidRPr="00390716" w:rsidRDefault="00E12B29" w:rsidP="00ED7448">
            <w:pPr>
              <w:spacing w:after="0" w:line="360" w:lineRule="auto"/>
              <w:jc w:val="right"/>
              <w:rPr>
                <w:szCs w:val="24"/>
              </w:rPr>
            </w:pPr>
            <w:r w:rsidRPr="00390716">
              <w:rPr>
                <w:szCs w:val="24"/>
              </w:rPr>
              <w:t>13</w:t>
            </w:r>
          </w:p>
        </w:tc>
        <w:tc>
          <w:tcPr>
            <w:tcW w:w="707" w:type="dxa"/>
            <w:tcBorders>
              <w:left w:val="nil"/>
              <w:right w:val="nil"/>
            </w:tcBorders>
          </w:tcPr>
          <w:p w14:paraId="484252F3" w14:textId="77777777" w:rsidR="00E12B29" w:rsidRPr="00390716" w:rsidRDefault="00E12B29" w:rsidP="00ED7448">
            <w:pPr>
              <w:spacing w:after="0" w:line="360" w:lineRule="auto"/>
              <w:jc w:val="right"/>
              <w:rPr>
                <w:szCs w:val="24"/>
              </w:rPr>
            </w:pPr>
            <w:r w:rsidRPr="00390716">
              <w:rPr>
                <w:szCs w:val="24"/>
              </w:rPr>
              <w:t>11</w:t>
            </w:r>
          </w:p>
        </w:tc>
        <w:tc>
          <w:tcPr>
            <w:tcW w:w="707" w:type="dxa"/>
            <w:tcBorders>
              <w:left w:val="nil"/>
              <w:right w:val="nil"/>
            </w:tcBorders>
          </w:tcPr>
          <w:p w14:paraId="33750F0E" w14:textId="77777777" w:rsidR="00E12B29" w:rsidRPr="00390716" w:rsidRDefault="00E12B29" w:rsidP="00ED7448">
            <w:pPr>
              <w:spacing w:after="0" w:line="360" w:lineRule="auto"/>
              <w:jc w:val="right"/>
              <w:rPr>
                <w:szCs w:val="24"/>
              </w:rPr>
            </w:pPr>
            <w:r w:rsidRPr="00390716">
              <w:rPr>
                <w:szCs w:val="24"/>
              </w:rPr>
              <w:t>12</w:t>
            </w:r>
          </w:p>
        </w:tc>
        <w:tc>
          <w:tcPr>
            <w:tcW w:w="707" w:type="dxa"/>
            <w:tcBorders>
              <w:left w:val="nil"/>
              <w:right w:val="nil"/>
            </w:tcBorders>
          </w:tcPr>
          <w:p w14:paraId="2CCF54FE" w14:textId="77777777" w:rsidR="00E12B29" w:rsidRPr="00390716" w:rsidRDefault="00E12B29" w:rsidP="00ED7448">
            <w:pPr>
              <w:spacing w:after="0" w:line="360" w:lineRule="auto"/>
              <w:jc w:val="right"/>
              <w:rPr>
                <w:szCs w:val="24"/>
              </w:rPr>
            </w:pPr>
            <w:r w:rsidRPr="00390716">
              <w:rPr>
                <w:szCs w:val="24"/>
              </w:rPr>
              <w:t>10</w:t>
            </w:r>
          </w:p>
        </w:tc>
        <w:tc>
          <w:tcPr>
            <w:tcW w:w="708" w:type="dxa"/>
            <w:tcBorders>
              <w:left w:val="nil"/>
            </w:tcBorders>
          </w:tcPr>
          <w:p w14:paraId="28FC6400" w14:textId="77777777" w:rsidR="00E12B29" w:rsidRPr="00390716" w:rsidRDefault="00E12B29" w:rsidP="00ED7448">
            <w:pPr>
              <w:spacing w:after="0" w:line="360" w:lineRule="auto"/>
              <w:jc w:val="right"/>
              <w:rPr>
                <w:szCs w:val="24"/>
              </w:rPr>
            </w:pPr>
            <w:r w:rsidRPr="00390716">
              <w:rPr>
                <w:szCs w:val="24"/>
              </w:rPr>
              <w:t>8</w:t>
            </w:r>
          </w:p>
        </w:tc>
      </w:tr>
      <w:tr w:rsidR="00E12B29" w:rsidRPr="00390716" w14:paraId="24097B93" w14:textId="77777777" w:rsidTr="00E12B29">
        <w:trPr>
          <w:trHeight w:val="273"/>
        </w:trPr>
        <w:tc>
          <w:tcPr>
            <w:tcW w:w="2440" w:type="dxa"/>
            <w:tcBorders>
              <w:right w:val="nil"/>
            </w:tcBorders>
          </w:tcPr>
          <w:p w14:paraId="72D39367" w14:textId="77777777" w:rsidR="00E12B29" w:rsidRPr="00390716" w:rsidRDefault="00E12B29" w:rsidP="00ED7448">
            <w:pPr>
              <w:spacing w:after="0" w:line="360" w:lineRule="auto"/>
              <w:rPr>
                <w:szCs w:val="24"/>
              </w:rPr>
            </w:pPr>
            <w:r w:rsidRPr="00390716">
              <w:rPr>
                <w:szCs w:val="24"/>
              </w:rPr>
              <w:lastRenderedPageBreak/>
              <w:t>60 years or older</w:t>
            </w:r>
          </w:p>
        </w:tc>
        <w:tc>
          <w:tcPr>
            <w:tcW w:w="707" w:type="dxa"/>
            <w:tcBorders>
              <w:right w:val="nil"/>
            </w:tcBorders>
          </w:tcPr>
          <w:p w14:paraId="39CABECB" w14:textId="77777777" w:rsidR="00E12B29" w:rsidRPr="00390716" w:rsidRDefault="00E12B29" w:rsidP="00ED7448">
            <w:pPr>
              <w:spacing w:after="0" w:line="360" w:lineRule="auto"/>
              <w:jc w:val="right"/>
              <w:rPr>
                <w:szCs w:val="24"/>
              </w:rPr>
            </w:pPr>
            <w:r w:rsidRPr="00390716">
              <w:rPr>
                <w:szCs w:val="24"/>
              </w:rPr>
              <w:t>30</w:t>
            </w:r>
          </w:p>
        </w:tc>
        <w:tc>
          <w:tcPr>
            <w:tcW w:w="707" w:type="dxa"/>
            <w:tcBorders>
              <w:left w:val="nil"/>
              <w:right w:val="nil"/>
            </w:tcBorders>
          </w:tcPr>
          <w:p w14:paraId="32064CA3" w14:textId="77777777" w:rsidR="00E12B29" w:rsidRPr="00390716" w:rsidRDefault="00E12B29" w:rsidP="00ED7448">
            <w:pPr>
              <w:spacing w:after="0" w:line="360" w:lineRule="auto"/>
              <w:jc w:val="right"/>
              <w:rPr>
                <w:szCs w:val="24"/>
              </w:rPr>
            </w:pPr>
            <w:r w:rsidRPr="00390716">
              <w:rPr>
                <w:szCs w:val="24"/>
              </w:rPr>
              <w:t>14</w:t>
            </w:r>
          </w:p>
        </w:tc>
        <w:tc>
          <w:tcPr>
            <w:tcW w:w="707" w:type="dxa"/>
            <w:tcBorders>
              <w:left w:val="nil"/>
              <w:right w:val="nil"/>
            </w:tcBorders>
          </w:tcPr>
          <w:p w14:paraId="36B6C95B" w14:textId="77777777" w:rsidR="00E12B29" w:rsidRPr="00390716" w:rsidRDefault="00E12B29" w:rsidP="00ED7448">
            <w:pPr>
              <w:spacing w:after="0" w:line="360" w:lineRule="auto"/>
              <w:jc w:val="right"/>
              <w:rPr>
                <w:szCs w:val="24"/>
              </w:rPr>
            </w:pPr>
            <w:r w:rsidRPr="00390716">
              <w:rPr>
                <w:szCs w:val="24"/>
              </w:rPr>
              <w:t>21</w:t>
            </w:r>
          </w:p>
        </w:tc>
        <w:tc>
          <w:tcPr>
            <w:tcW w:w="707" w:type="dxa"/>
            <w:tcBorders>
              <w:left w:val="nil"/>
              <w:right w:val="nil"/>
            </w:tcBorders>
          </w:tcPr>
          <w:p w14:paraId="1D576E1E" w14:textId="77777777" w:rsidR="00E12B29" w:rsidRPr="00390716" w:rsidRDefault="00E12B29" w:rsidP="00ED7448">
            <w:pPr>
              <w:spacing w:after="0" w:line="360" w:lineRule="auto"/>
              <w:jc w:val="right"/>
              <w:rPr>
                <w:szCs w:val="24"/>
              </w:rPr>
            </w:pPr>
            <w:r w:rsidRPr="00390716">
              <w:rPr>
                <w:szCs w:val="24"/>
              </w:rPr>
              <w:t>18</w:t>
            </w:r>
          </w:p>
        </w:tc>
        <w:tc>
          <w:tcPr>
            <w:tcW w:w="708" w:type="dxa"/>
            <w:tcBorders>
              <w:left w:val="nil"/>
            </w:tcBorders>
          </w:tcPr>
          <w:p w14:paraId="3E28485E" w14:textId="77777777" w:rsidR="00E12B29" w:rsidRPr="00390716" w:rsidRDefault="00E12B29" w:rsidP="00ED7448">
            <w:pPr>
              <w:spacing w:after="0" w:line="360" w:lineRule="auto"/>
              <w:jc w:val="right"/>
              <w:rPr>
                <w:szCs w:val="24"/>
              </w:rPr>
            </w:pPr>
            <w:r w:rsidRPr="00390716">
              <w:rPr>
                <w:szCs w:val="24"/>
              </w:rPr>
              <w:t>13</w:t>
            </w:r>
          </w:p>
        </w:tc>
        <w:tc>
          <w:tcPr>
            <w:tcW w:w="707" w:type="dxa"/>
            <w:tcBorders>
              <w:right w:val="nil"/>
            </w:tcBorders>
          </w:tcPr>
          <w:p w14:paraId="2A6D2554" w14:textId="77777777" w:rsidR="00E12B29" w:rsidRPr="00390716" w:rsidRDefault="00E12B29" w:rsidP="00ED7448">
            <w:pPr>
              <w:spacing w:after="0" w:line="360" w:lineRule="auto"/>
              <w:jc w:val="right"/>
              <w:rPr>
                <w:szCs w:val="24"/>
              </w:rPr>
            </w:pPr>
            <w:r w:rsidRPr="00390716">
              <w:rPr>
                <w:szCs w:val="24"/>
              </w:rPr>
              <w:t>3</w:t>
            </w:r>
          </w:p>
        </w:tc>
        <w:tc>
          <w:tcPr>
            <w:tcW w:w="707" w:type="dxa"/>
            <w:tcBorders>
              <w:left w:val="nil"/>
              <w:right w:val="nil"/>
            </w:tcBorders>
          </w:tcPr>
          <w:p w14:paraId="383DBF90" w14:textId="77777777" w:rsidR="00E12B29" w:rsidRPr="00390716" w:rsidRDefault="00E12B29" w:rsidP="00ED7448">
            <w:pPr>
              <w:spacing w:after="0" w:line="360" w:lineRule="auto"/>
              <w:jc w:val="right"/>
              <w:rPr>
                <w:szCs w:val="24"/>
              </w:rPr>
            </w:pPr>
            <w:r w:rsidRPr="00390716">
              <w:rPr>
                <w:szCs w:val="24"/>
              </w:rPr>
              <w:t>1</w:t>
            </w:r>
          </w:p>
        </w:tc>
        <w:tc>
          <w:tcPr>
            <w:tcW w:w="707" w:type="dxa"/>
            <w:tcBorders>
              <w:left w:val="nil"/>
              <w:right w:val="nil"/>
            </w:tcBorders>
          </w:tcPr>
          <w:p w14:paraId="33EACC0F" w14:textId="77777777" w:rsidR="00E12B29" w:rsidRPr="00390716" w:rsidRDefault="00E12B29" w:rsidP="00ED7448">
            <w:pPr>
              <w:spacing w:after="0" w:line="360" w:lineRule="auto"/>
              <w:jc w:val="right"/>
              <w:rPr>
                <w:szCs w:val="24"/>
              </w:rPr>
            </w:pPr>
            <w:r w:rsidRPr="00390716">
              <w:rPr>
                <w:szCs w:val="24"/>
              </w:rPr>
              <w:t>2</w:t>
            </w:r>
          </w:p>
        </w:tc>
        <w:tc>
          <w:tcPr>
            <w:tcW w:w="707" w:type="dxa"/>
            <w:tcBorders>
              <w:left w:val="nil"/>
              <w:right w:val="nil"/>
            </w:tcBorders>
          </w:tcPr>
          <w:p w14:paraId="51A31FA2" w14:textId="77777777" w:rsidR="00E12B29" w:rsidRPr="00390716" w:rsidRDefault="00E12B29" w:rsidP="00ED7448">
            <w:pPr>
              <w:spacing w:after="0" w:line="360" w:lineRule="auto"/>
              <w:jc w:val="right"/>
              <w:rPr>
                <w:szCs w:val="24"/>
              </w:rPr>
            </w:pPr>
            <w:r w:rsidRPr="00390716">
              <w:rPr>
                <w:szCs w:val="24"/>
              </w:rPr>
              <w:t>2</w:t>
            </w:r>
          </w:p>
        </w:tc>
        <w:tc>
          <w:tcPr>
            <w:tcW w:w="708" w:type="dxa"/>
            <w:tcBorders>
              <w:left w:val="nil"/>
            </w:tcBorders>
          </w:tcPr>
          <w:p w14:paraId="7A016EED" w14:textId="77777777" w:rsidR="00E12B29" w:rsidRPr="00390716" w:rsidRDefault="00E12B29" w:rsidP="00ED7448">
            <w:pPr>
              <w:spacing w:after="0" w:line="360" w:lineRule="auto"/>
              <w:jc w:val="right"/>
              <w:rPr>
                <w:szCs w:val="24"/>
              </w:rPr>
            </w:pPr>
            <w:r w:rsidRPr="00390716">
              <w:rPr>
                <w:szCs w:val="24"/>
              </w:rPr>
              <w:t>1</w:t>
            </w:r>
          </w:p>
        </w:tc>
      </w:tr>
      <w:tr w:rsidR="00E12B29" w:rsidRPr="00390716" w14:paraId="26FDB21C" w14:textId="77777777" w:rsidTr="00E12B29">
        <w:trPr>
          <w:trHeight w:val="273"/>
        </w:trPr>
        <w:tc>
          <w:tcPr>
            <w:tcW w:w="2440" w:type="dxa"/>
            <w:tcBorders>
              <w:right w:val="nil"/>
            </w:tcBorders>
          </w:tcPr>
          <w:p w14:paraId="1AD68B73" w14:textId="77777777" w:rsidR="00E12B29" w:rsidRPr="00390716" w:rsidRDefault="00E12B29" w:rsidP="00ED7448">
            <w:pPr>
              <w:spacing w:after="0" w:line="360" w:lineRule="auto"/>
              <w:rPr>
                <w:szCs w:val="24"/>
              </w:rPr>
            </w:pPr>
            <w:r w:rsidRPr="00390716">
              <w:rPr>
                <w:szCs w:val="24"/>
              </w:rPr>
              <w:t>Age unknown</w:t>
            </w:r>
          </w:p>
        </w:tc>
        <w:tc>
          <w:tcPr>
            <w:tcW w:w="707" w:type="dxa"/>
            <w:tcBorders>
              <w:right w:val="nil"/>
            </w:tcBorders>
          </w:tcPr>
          <w:p w14:paraId="33B07479"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3711A8E"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5146FD5"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2C132BB3"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76804C76" w14:textId="77777777" w:rsidR="00E12B29" w:rsidRPr="00390716" w:rsidRDefault="00E12B29" w:rsidP="00ED7448">
            <w:pPr>
              <w:spacing w:after="0" w:line="360" w:lineRule="auto"/>
              <w:jc w:val="right"/>
              <w:rPr>
                <w:szCs w:val="24"/>
              </w:rPr>
            </w:pPr>
            <w:r w:rsidRPr="00390716">
              <w:rPr>
                <w:szCs w:val="24"/>
              </w:rPr>
              <w:t>0</w:t>
            </w:r>
          </w:p>
        </w:tc>
        <w:tc>
          <w:tcPr>
            <w:tcW w:w="707" w:type="dxa"/>
            <w:tcBorders>
              <w:right w:val="nil"/>
            </w:tcBorders>
          </w:tcPr>
          <w:p w14:paraId="33025449"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B68534D"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6C50A88E"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6D5F4BE4"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7BEF50DA" w14:textId="77777777" w:rsidR="00E12B29" w:rsidRPr="00390716" w:rsidRDefault="00E12B29" w:rsidP="00ED7448">
            <w:pPr>
              <w:spacing w:after="0" w:line="360" w:lineRule="auto"/>
              <w:jc w:val="right"/>
              <w:rPr>
                <w:szCs w:val="24"/>
              </w:rPr>
            </w:pPr>
            <w:r w:rsidRPr="00390716">
              <w:rPr>
                <w:szCs w:val="24"/>
              </w:rPr>
              <w:t>0</w:t>
            </w:r>
          </w:p>
        </w:tc>
      </w:tr>
      <w:tr w:rsidR="00E12B29" w:rsidRPr="00390716" w14:paraId="5EA5AE2E" w14:textId="77777777" w:rsidTr="00E12B29">
        <w:trPr>
          <w:trHeight w:val="273"/>
        </w:trPr>
        <w:tc>
          <w:tcPr>
            <w:tcW w:w="2440" w:type="dxa"/>
            <w:tcBorders>
              <w:right w:val="nil"/>
            </w:tcBorders>
          </w:tcPr>
          <w:p w14:paraId="6DA699D6" w14:textId="69554CBC" w:rsidR="00E12B29" w:rsidRPr="00390716" w:rsidRDefault="00E12B29" w:rsidP="00ED7448">
            <w:pPr>
              <w:spacing w:after="0" w:line="360" w:lineRule="auto"/>
              <w:rPr>
                <w:szCs w:val="24"/>
              </w:rPr>
            </w:pPr>
            <w:r w:rsidRPr="00390716">
              <w:rPr>
                <w:b/>
                <w:szCs w:val="24"/>
              </w:rPr>
              <w:t>Women, in total</w:t>
            </w:r>
          </w:p>
        </w:tc>
        <w:tc>
          <w:tcPr>
            <w:tcW w:w="707" w:type="dxa"/>
            <w:tcBorders>
              <w:right w:val="nil"/>
            </w:tcBorders>
          </w:tcPr>
          <w:p w14:paraId="2B689364" w14:textId="77777777" w:rsidR="00E12B29" w:rsidRPr="00390716" w:rsidRDefault="00E12B29" w:rsidP="00ED7448">
            <w:pPr>
              <w:spacing w:after="0" w:line="360" w:lineRule="auto"/>
              <w:jc w:val="right"/>
              <w:rPr>
                <w:szCs w:val="24"/>
              </w:rPr>
            </w:pPr>
            <w:r w:rsidRPr="00390716">
              <w:rPr>
                <w:szCs w:val="24"/>
              </w:rPr>
              <w:t>104</w:t>
            </w:r>
          </w:p>
        </w:tc>
        <w:tc>
          <w:tcPr>
            <w:tcW w:w="707" w:type="dxa"/>
            <w:tcBorders>
              <w:left w:val="nil"/>
              <w:right w:val="nil"/>
            </w:tcBorders>
          </w:tcPr>
          <w:p w14:paraId="65EB2557" w14:textId="77777777" w:rsidR="00E12B29" w:rsidRPr="00390716" w:rsidRDefault="00E12B29" w:rsidP="00ED7448">
            <w:pPr>
              <w:spacing w:after="0" w:line="360" w:lineRule="auto"/>
              <w:jc w:val="right"/>
              <w:rPr>
                <w:szCs w:val="24"/>
              </w:rPr>
            </w:pPr>
            <w:r w:rsidRPr="00390716">
              <w:rPr>
                <w:szCs w:val="24"/>
              </w:rPr>
              <w:t>90</w:t>
            </w:r>
          </w:p>
        </w:tc>
        <w:tc>
          <w:tcPr>
            <w:tcW w:w="707" w:type="dxa"/>
            <w:tcBorders>
              <w:left w:val="nil"/>
              <w:right w:val="nil"/>
            </w:tcBorders>
          </w:tcPr>
          <w:p w14:paraId="0904556C" w14:textId="77777777" w:rsidR="00E12B29" w:rsidRPr="00390716" w:rsidRDefault="00E12B29" w:rsidP="00ED7448">
            <w:pPr>
              <w:spacing w:after="0" w:line="360" w:lineRule="auto"/>
              <w:jc w:val="right"/>
              <w:rPr>
                <w:szCs w:val="24"/>
              </w:rPr>
            </w:pPr>
            <w:r w:rsidRPr="00390716">
              <w:rPr>
                <w:szCs w:val="24"/>
              </w:rPr>
              <w:t>93</w:t>
            </w:r>
          </w:p>
        </w:tc>
        <w:tc>
          <w:tcPr>
            <w:tcW w:w="707" w:type="dxa"/>
            <w:tcBorders>
              <w:left w:val="nil"/>
              <w:right w:val="nil"/>
            </w:tcBorders>
          </w:tcPr>
          <w:p w14:paraId="064DC969" w14:textId="77777777" w:rsidR="00E12B29" w:rsidRPr="00390716" w:rsidRDefault="00E12B29" w:rsidP="00ED7448">
            <w:pPr>
              <w:spacing w:after="0" w:line="360" w:lineRule="auto"/>
              <w:jc w:val="right"/>
              <w:rPr>
                <w:szCs w:val="24"/>
              </w:rPr>
            </w:pPr>
            <w:r w:rsidRPr="00390716">
              <w:rPr>
                <w:szCs w:val="24"/>
              </w:rPr>
              <w:t>70</w:t>
            </w:r>
          </w:p>
        </w:tc>
        <w:tc>
          <w:tcPr>
            <w:tcW w:w="708" w:type="dxa"/>
            <w:tcBorders>
              <w:left w:val="nil"/>
            </w:tcBorders>
          </w:tcPr>
          <w:p w14:paraId="713464F5" w14:textId="77777777" w:rsidR="00E12B29" w:rsidRPr="00390716" w:rsidRDefault="00E12B29" w:rsidP="00ED7448">
            <w:pPr>
              <w:spacing w:after="0" w:line="360" w:lineRule="auto"/>
              <w:jc w:val="right"/>
              <w:rPr>
                <w:szCs w:val="24"/>
              </w:rPr>
            </w:pPr>
            <w:r w:rsidRPr="00390716">
              <w:rPr>
                <w:szCs w:val="24"/>
              </w:rPr>
              <w:t>57</w:t>
            </w:r>
          </w:p>
        </w:tc>
        <w:tc>
          <w:tcPr>
            <w:tcW w:w="707" w:type="dxa"/>
            <w:tcBorders>
              <w:right w:val="nil"/>
            </w:tcBorders>
          </w:tcPr>
          <w:p w14:paraId="02120477" w14:textId="77777777" w:rsidR="00E12B29" w:rsidRPr="00390716" w:rsidRDefault="00E12B29" w:rsidP="00ED7448">
            <w:pPr>
              <w:spacing w:after="0" w:line="360" w:lineRule="auto"/>
              <w:jc w:val="right"/>
              <w:rPr>
                <w:szCs w:val="24"/>
              </w:rPr>
            </w:pPr>
            <w:r w:rsidRPr="00390716">
              <w:rPr>
                <w:szCs w:val="24"/>
              </w:rPr>
              <w:t>3</w:t>
            </w:r>
          </w:p>
        </w:tc>
        <w:tc>
          <w:tcPr>
            <w:tcW w:w="707" w:type="dxa"/>
            <w:tcBorders>
              <w:left w:val="nil"/>
              <w:right w:val="nil"/>
            </w:tcBorders>
          </w:tcPr>
          <w:p w14:paraId="08420DA5" w14:textId="77777777" w:rsidR="00E12B29" w:rsidRPr="00390716" w:rsidRDefault="00E12B29" w:rsidP="00ED7448">
            <w:pPr>
              <w:spacing w:after="0" w:line="360" w:lineRule="auto"/>
              <w:jc w:val="right"/>
              <w:rPr>
                <w:szCs w:val="24"/>
              </w:rPr>
            </w:pPr>
            <w:r w:rsidRPr="00390716">
              <w:rPr>
                <w:szCs w:val="24"/>
              </w:rPr>
              <w:t>2</w:t>
            </w:r>
          </w:p>
        </w:tc>
        <w:tc>
          <w:tcPr>
            <w:tcW w:w="707" w:type="dxa"/>
            <w:tcBorders>
              <w:left w:val="nil"/>
              <w:right w:val="nil"/>
            </w:tcBorders>
          </w:tcPr>
          <w:p w14:paraId="69122033" w14:textId="77777777" w:rsidR="00E12B29" w:rsidRPr="00390716" w:rsidRDefault="00E12B29" w:rsidP="00ED7448">
            <w:pPr>
              <w:spacing w:after="0" w:line="360" w:lineRule="auto"/>
              <w:jc w:val="right"/>
              <w:rPr>
                <w:szCs w:val="24"/>
              </w:rPr>
            </w:pPr>
            <w:r w:rsidRPr="00390716">
              <w:rPr>
                <w:szCs w:val="24"/>
              </w:rPr>
              <w:t>2</w:t>
            </w:r>
          </w:p>
        </w:tc>
        <w:tc>
          <w:tcPr>
            <w:tcW w:w="707" w:type="dxa"/>
            <w:tcBorders>
              <w:left w:val="nil"/>
              <w:right w:val="nil"/>
            </w:tcBorders>
          </w:tcPr>
          <w:p w14:paraId="776A2A44" w14:textId="77777777" w:rsidR="00E12B29" w:rsidRPr="00390716" w:rsidRDefault="00E12B29" w:rsidP="00ED7448">
            <w:pPr>
              <w:spacing w:after="0" w:line="360" w:lineRule="auto"/>
              <w:jc w:val="right"/>
              <w:rPr>
                <w:szCs w:val="24"/>
              </w:rPr>
            </w:pPr>
            <w:r w:rsidRPr="00390716">
              <w:rPr>
                <w:szCs w:val="24"/>
              </w:rPr>
              <w:t>2</w:t>
            </w:r>
          </w:p>
        </w:tc>
        <w:tc>
          <w:tcPr>
            <w:tcW w:w="708" w:type="dxa"/>
            <w:tcBorders>
              <w:left w:val="nil"/>
            </w:tcBorders>
          </w:tcPr>
          <w:p w14:paraId="3EE47D3F" w14:textId="77777777" w:rsidR="00E12B29" w:rsidRPr="00390716" w:rsidRDefault="00E12B29" w:rsidP="00ED7448">
            <w:pPr>
              <w:spacing w:after="0" w:line="360" w:lineRule="auto"/>
              <w:jc w:val="right"/>
              <w:rPr>
                <w:szCs w:val="24"/>
              </w:rPr>
            </w:pPr>
            <w:r w:rsidRPr="00390716">
              <w:rPr>
                <w:szCs w:val="24"/>
              </w:rPr>
              <w:t>1</w:t>
            </w:r>
          </w:p>
        </w:tc>
      </w:tr>
      <w:tr w:rsidR="00E12B29" w:rsidRPr="00390716" w14:paraId="410A4BE3" w14:textId="77777777" w:rsidTr="00E12B29">
        <w:trPr>
          <w:trHeight w:val="273"/>
        </w:trPr>
        <w:tc>
          <w:tcPr>
            <w:tcW w:w="2440" w:type="dxa"/>
            <w:tcBorders>
              <w:right w:val="nil"/>
            </w:tcBorders>
          </w:tcPr>
          <w:p w14:paraId="151801D1" w14:textId="77777777" w:rsidR="00E12B29" w:rsidRPr="00390716" w:rsidRDefault="00E12B29" w:rsidP="00ED7448">
            <w:pPr>
              <w:spacing w:after="0" w:line="360" w:lineRule="auto"/>
              <w:rPr>
                <w:szCs w:val="24"/>
              </w:rPr>
            </w:pPr>
            <w:r w:rsidRPr="00390716">
              <w:rPr>
                <w:szCs w:val="24"/>
              </w:rPr>
              <w:t>15–20 years</w:t>
            </w:r>
          </w:p>
        </w:tc>
        <w:tc>
          <w:tcPr>
            <w:tcW w:w="707" w:type="dxa"/>
            <w:tcBorders>
              <w:right w:val="nil"/>
            </w:tcBorders>
          </w:tcPr>
          <w:p w14:paraId="550A6001" w14:textId="77777777" w:rsidR="00E12B29" w:rsidRPr="00390716" w:rsidRDefault="00E12B29" w:rsidP="00ED7448">
            <w:pPr>
              <w:spacing w:after="0" w:line="360" w:lineRule="auto"/>
              <w:jc w:val="right"/>
              <w:rPr>
                <w:szCs w:val="24"/>
              </w:rPr>
            </w:pPr>
            <w:r w:rsidRPr="00390716">
              <w:rPr>
                <w:szCs w:val="24"/>
              </w:rPr>
              <w:t>33</w:t>
            </w:r>
          </w:p>
        </w:tc>
        <w:tc>
          <w:tcPr>
            <w:tcW w:w="707" w:type="dxa"/>
            <w:tcBorders>
              <w:left w:val="nil"/>
              <w:right w:val="nil"/>
            </w:tcBorders>
          </w:tcPr>
          <w:p w14:paraId="0A11DF3B" w14:textId="77777777" w:rsidR="00E12B29" w:rsidRPr="00390716" w:rsidRDefault="00E12B29" w:rsidP="00ED7448">
            <w:pPr>
              <w:spacing w:after="0" w:line="360" w:lineRule="auto"/>
              <w:jc w:val="right"/>
              <w:rPr>
                <w:szCs w:val="24"/>
              </w:rPr>
            </w:pPr>
            <w:r w:rsidRPr="00390716">
              <w:rPr>
                <w:szCs w:val="24"/>
              </w:rPr>
              <w:t>26</w:t>
            </w:r>
          </w:p>
        </w:tc>
        <w:tc>
          <w:tcPr>
            <w:tcW w:w="707" w:type="dxa"/>
            <w:tcBorders>
              <w:left w:val="nil"/>
              <w:right w:val="nil"/>
            </w:tcBorders>
          </w:tcPr>
          <w:p w14:paraId="6AAD9E3E" w14:textId="77777777" w:rsidR="00E12B29" w:rsidRPr="00390716" w:rsidRDefault="00E12B29" w:rsidP="00ED7448">
            <w:pPr>
              <w:spacing w:after="0" w:line="360" w:lineRule="auto"/>
              <w:jc w:val="right"/>
              <w:rPr>
                <w:szCs w:val="24"/>
              </w:rPr>
            </w:pPr>
            <w:r w:rsidRPr="00390716">
              <w:rPr>
                <w:szCs w:val="24"/>
              </w:rPr>
              <w:t>26</w:t>
            </w:r>
          </w:p>
        </w:tc>
        <w:tc>
          <w:tcPr>
            <w:tcW w:w="707" w:type="dxa"/>
            <w:tcBorders>
              <w:left w:val="nil"/>
              <w:right w:val="nil"/>
            </w:tcBorders>
          </w:tcPr>
          <w:p w14:paraId="219C9920" w14:textId="77777777" w:rsidR="00E12B29" w:rsidRPr="00390716" w:rsidRDefault="00E12B29" w:rsidP="00ED7448">
            <w:pPr>
              <w:spacing w:after="0" w:line="360" w:lineRule="auto"/>
              <w:jc w:val="right"/>
              <w:rPr>
                <w:szCs w:val="24"/>
              </w:rPr>
            </w:pPr>
            <w:r w:rsidRPr="00390716">
              <w:rPr>
                <w:szCs w:val="24"/>
              </w:rPr>
              <w:t>17</w:t>
            </w:r>
          </w:p>
        </w:tc>
        <w:tc>
          <w:tcPr>
            <w:tcW w:w="708" w:type="dxa"/>
            <w:tcBorders>
              <w:left w:val="nil"/>
            </w:tcBorders>
          </w:tcPr>
          <w:p w14:paraId="0FAB29FC" w14:textId="77777777" w:rsidR="00E12B29" w:rsidRPr="00390716" w:rsidRDefault="00E12B29" w:rsidP="00ED7448">
            <w:pPr>
              <w:spacing w:after="0" w:line="360" w:lineRule="auto"/>
              <w:jc w:val="right"/>
              <w:rPr>
                <w:szCs w:val="24"/>
              </w:rPr>
            </w:pPr>
            <w:r w:rsidRPr="00390716">
              <w:rPr>
                <w:szCs w:val="24"/>
              </w:rPr>
              <w:t>15</w:t>
            </w:r>
          </w:p>
        </w:tc>
        <w:tc>
          <w:tcPr>
            <w:tcW w:w="707" w:type="dxa"/>
            <w:tcBorders>
              <w:right w:val="nil"/>
            </w:tcBorders>
          </w:tcPr>
          <w:p w14:paraId="3476555B" w14:textId="77777777" w:rsidR="00E12B29" w:rsidRPr="00390716" w:rsidRDefault="00E12B29" w:rsidP="00ED7448">
            <w:pPr>
              <w:spacing w:after="0" w:line="360" w:lineRule="auto"/>
              <w:jc w:val="right"/>
              <w:rPr>
                <w:szCs w:val="24"/>
              </w:rPr>
            </w:pPr>
            <w:r w:rsidRPr="00390716">
              <w:rPr>
                <w:szCs w:val="24"/>
              </w:rPr>
              <w:t>9</w:t>
            </w:r>
          </w:p>
        </w:tc>
        <w:tc>
          <w:tcPr>
            <w:tcW w:w="707" w:type="dxa"/>
            <w:tcBorders>
              <w:left w:val="nil"/>
              <w:right w:val="nil"/>
            </w:tcBorders>
          </w:tcPr>
          <w:p w14:paraId="3AB54F5D" w14:textId="77777777" w:rsidR="00E12B29" w:rsidRPr="00390716" w:rsidRDefault="00E12B29" w:rsidP="00ED7448">
            <w:pPr>
              <w:spacing w:after="0" w:line="360" w:lineRule="auto"/>
              <w:jc w:val="right"/>
              <w:rPr>
                <w:szCs w:val="24"/>
              </w:rPr>
            </w:pPr>
            <w:r w:rsidRPr="00390716">
              <w:rPr>
                <w:szCs w:val="24"/>
              </w:rPr>
              <w:t>8</w:t>
            </w:r>
          </w:p>
        </w:tc>
        <w:tc>
          <w:tcPr>
            <w:tcW w:w="707" w:type="dxa"/>
            <w:tcBorders>
              <w:left w:val="nil"/>
              <w:right w:val="nil"/>
            </w:tcBorders>
          </w:tcPr>
          <w:p w14:paraId="58B26B51" w14:textId="77777777" w:rsidR="00E12B29" w:rsidRPr="00390716" w:rsidRDefault="00E12B29" w:rsidP="00ED7448">
            <w:pPr>
              <w:spacing w:after="0" w:line="360" w:lineRule="auto"/>
              <w:jc w:val="right"/>
              <w:rPr>
                <w:szCs w:val="24"/>
              </w:rPr>
            </w:pPr>
            <w:r w:rsidRPr="00390716">
              <w:rPr>
                <w:szCs w:val="24"/>
              </w:rPr>
              <w:t>8</w:t>
            </w:r>
          </w:p>
        </w:tc>
        <w:tc>
          <w:tcPr>
            <w:tcW w:w="707" w:type="dxa"/>
            <w:tcBorders>
              <w:left w:val="nil"/>
              <w:right w:val="nil"/>
            </w:tcBorders>
          </w:tcPr>
          <w:p w14:paraId="4FCBD5AC" w14:textId="77777777" w:rsidR="00E12B29" w:rsidRPr="00390716" w:rsidRDefault="00E12B29" w:rsidP="00ED7448">
            <w:pPr>
              <w:spacing w:after="0" w:line="360" w:lineRule="auto"/>
              <w:jc w:val="right"/>
              <w:rPr>
                <w:szCs w:val="24"/>
              </w:rPr>
            </w:pPr>
            <w:r w:rsidRPr="00390716">
              <w:rPr>
                <w:szCs w:val="24"/>
              </w:rPr>
              <w:t>5</w:t>
            </w:r>
          </w:p>
        </w:tc>
        <w:tc>
          <w:tcPr>
            <w:tcW w:w="708" w:type="dxa"/>
            <w:tcBorders>
              <w:left w:val="nil"/>
            </w:tcBorders>
          </w:tcPr>
          <w:p w14:paraId="59D0F9C1" w14:textId="77777777" w:rsidR="00E12B29" w:rsidRPr="00390716" w:rsidRDefault="00E12B29" w:rsidP="00ED7448">
            <w:pPr>
              <w:spacing w:after="0" w:line="360" w:lineRule="auto"/>
              <w:jc w:val="right"/>
              <w:rPr>
                <w:szCs w:val="24"/>
              </w:rPr>
            </w:pPr>
            <w:r w:rsidRPr="00390716">
              <w:rPr>
                <w:szCs w:val="24"/>
              </w:rPr>
              <w:t>5</w:t>
            </w:r>
          </w:p>
        </w:tc>
      </w:tr>
      <w:tr w:rsidR="00E12B29" w:rsidRPr="00390716" w14:paraId="3342DC4B" w14:textId="77777777" w:rsidTr="00E12B29">
        <w:trPr>
          <w:trHeight w:val="273"/>
        </w:trPr>
        <w:tc>
          <w:tcPr>
            <w:tcW w:w="2440" w:type="dxa"/>
            <w:tcBorders>
              <w:right w:val="nil"/>
            </w:tcBorders>
          </w:tcPr>
          <w:p w14:paraId="430E1716" w14:textId="77777777" w:rsidR="00E12B29" w:rsidRPr="00390716" w:rsidRDefault="00E12B29" w:rsidP="00ED7448">
            <w:pPr>
              <w:spacing w:after="0" w:line="360" w:lineRule="auto"/>
              <w:rPr>
                <w:szCs w:val="24"/>
              </w:rPr>
            </w:pPr>
            <w:r w:rsidRPr="00390716">
              <w:rPr>
                <w:szCs w:val="24"/>
              </w:rPr>
              <w:t>21–24 years</w:t>
            </w:r>
          </w:p>
        </w:tc>
        <w:tc>
          <w:tcPr>
            <w:tcW w:w="707" w:type="dxa"/>
            <w:tcBorders>
              <w:right w:val="nil"/>
            </w:tcBorders>
          </w:tcPr>
          <w:p w14:paraId="0E9875BF" w14:textId="77777777" w:rsidR="00E12B29" w:rsidRPr="00390716" w:rsidRDefault="00E12B29" w:rsidP="00ED7448">
            <w:pPr>
              <w:spacing w:after="0" w:line="360" w:lineRule="auto"/>
              <w:jc w:val="right"/>
              <w:rPr>
                <w:szCs w:val="24"/>
              </w:rPr>
            </w:pPr>
            <w:r w:rsidRPr="00390716">
              <w:rPr>
                <w:szCs w:val="24"/>
              </w:rPr>
              <w:t>11</w:t>
            </w:r>
          </w:p>
        </w:tc>
        <w:tc>
          <w:tcPr>
            <w:tcW w:w="707" w:type="dxa"/>
            <w:tcBorders>
              <w:left w:val="nil"/>
              <w:right w:val="nil"/>
            </w:tcBorders>
          </w:tcPr>
          <w:p w14:paraId="09E9D032" w14:textId="77777777" w:rsidR="00E12B29" w:rsidRPr="00390716" w:rsidRDefault="00E12B29" w:rsidP="00ED7448">
            <w:pPr>
              <w:spacing w:after="0" w:line="360" w:lineRule="auto"/>
              <w:jc w:val="right"/>
              <w:rPr>
                <w:szCs w:val="24"/>
              </w:rPr>
            </w:pPr>
            <w:r w:rsidRPr="00390716">
              <w:rPr>
                <w:szCs w:val="24"/>
              </w:rPr>
              <w:t>8</w:t>
            </w:r>
          </w:p>
        </w:tc>
        <w:tc>
          <w:tcPr>
            <w:tcW w:w="707" w:type="dxa"/>
            <w:tcBorders>
              <w:left w:val="nil"/>
              <w:right w:val="nil"/>
            </w:tcBorders>
          </w:tcPr>
          <w:p w14:paraId="69E4BD4B" w14:textId="77777777" w:rsidR="00E12B29" w:rsidRPr="00390716" w:rsidRDefault="00E12B29" w:rsidP="00ED7448">
            <w:pPr>
              <w:spacing w:after="0" w:line="360" w:lineRule="auto"/>
              <w:jc w:val="right"/>
              <w:rPr>
                <w:szCs w:val="24"/>
              </w:rPr>
            </w:pPr>
            <w:r w:rsidRPr="00390716">
              <w:rPr>
                <w:szCs w:val="24"/>
              </w:rPr>
              <w:t>11</w:t>
            </w:r>
          </w:p>
        </w:tc>
        <w:tc>
          <w:tcPr>
            <w:tcW w:w="707" w:type="dxa"/>
            <w:tcBorders>
              <w:left w:val="nil"/>
              <w:right w:val="nil"/>
            </w:tcBorders>
          </w:tcPr>
          <w:p w14:paraId="073EC9C1" w14:textId="77777777" w:rsidR="00E12B29" w:rsidRPr="00390716" w:rsidRDefault="00E12B29" w:rsidP="00ED7448">
            <w:pPr>
              <w:spacing w:after="0" w:line="360" w:lineRule="auto"/>
              <w:jc w:val="right"/>
              <w:rPr>
                <w:szCs w:val="24"/>
              </w:rPr>
            </w:pPr>
            <w:r w:rsidRPr="00390716">
              <w:rPr>
                <w:szCs w:val="24"/>
              </w:rPr>
              <w:t>10</w:t>
            </w:r>
          </w:p>
        </w:tc>
        <w:tc>
          <w:tcPr>
            <w:tcW w:w="708" w:type="dxa"/>
            <w:tcBorders>
              <w:left w:val="nil"/>
            </w:tcBorders>
          </w:tcPr>
          <w:p w14:paraId="0ECEACFC" w14:textId="77777777" w:rsidR="00E12B29" w:rsidRPr="00390716" w:rsidRDefault="00E12B29" w:rsidP="00ED7448">
            <w:pPr>
              <w:spacing w:after="0" w:line="360" w:lineRule="auto"/>
              <w:jc w:val="right"/>
              <w:rPr>
                <w:szCs w:val="24"/>
              </w:rPr>
            </w:pPr>
            <w:r w:rsidRPr="00390716">
              <w:rPr>
                <w:szCs w:val="24"/>
              </w:rPr>
              <w:t>10</w:t>
            </w:r>
          </w:p>
        </w:tc>
        <w:tc>
          <w:tcPr>
            <w:tcW w:w="707" w:type="dxa"/>
            <w:tcBorders>
              <w:right w:val="nil"/>
            </w:tcBorders>
          </w:tcPr>
          <w:p w14:paraId="29CEF80B"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040E9631" w14:textId="77777777" w:rsidR="00E12B29" w:rsidRPr="00390716" w:rsidRDefault="00E12B29" w:rsidP="00ED7448">
            <w:pPr>
              <w:spacing w:after="0" w:line="360" w:lineRule="auto"/>
              <w:jc w:val="right"/>
              <w:rPr>
                <w:szCs w:val="24"/>
              </w:rPr>
            </w:pPr>
            <w:r w:rsidRPr="00390716">
              <w:rPr>
                <w:szCs w:val="24"/>
              </w:rPr>
              <w:t>3</w:t>
            </w:r>
          </w:p>
        </w:tc>
        <w:tc>
          <w:tcPr>
            <w:tcW w:w="707" w:type="dxa"/>
            <w:tcBorders>
              <w:left w:val="nil"/>
              <w:right w:val="nil"/>
            </w:tcBorders>
          </w:tcPr>
          <w:p w14:paraId="3EA48142"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47FFA84D" w14:textId="77777777" w:rsidR="00E12B29" w:rsidRPr="00390716" w:rsidRDefault="00E12B29" w:rsidP="00ED7448">
            <w:pPr>
              <w:spacing w:after="0" w:line="360" w:lineRule="auto"/>
              <w:jc w:val="right"/>
              <w:rPr>
                <w:szCs w:val="24"/>
              </w:rPr>
            </w:pPr>
            <w:r w:rsidRPr="00390716">
              <w:rPr>
                <w:szCs w:val="24"/>
              </w:rPr>
              <w:t>4</w:t>
            </w:r>
          </w:p>
        </w:tc>
        <w:tc>
          <w:tcPr>
            <w:tcW w:w="708" w:type="dxa"/>
            <w:tcBorders>
              <w:left w:val="nil"/>
            </w:tcBorders>
          </w:tcPr>
          <w:p w14:paraId="35E87E52" w14:textId="77777777" w:rsidR="00E12B29" w:rsidRPr="00390716" w:rsidRDefault="00E12B29" w:rsidP="00ED7448">
            <w:pPr>
              <w:spacing w:after="0" w:line="360" w:lineRule="auto"/>
              <w:jc w:val="right"/>
              <w:rPr>
                <w:szCs w:val="24"/>
              </w:rPr>
            </w:pPr>
            <w:r w:rsidRPr="00390716">
              <w:rPr>
                <w:szCs w:val="24"/>
              </w:rPr>
              <w:t>4</w:t>
            </w:r>
          </w:p>
        </w:tc>
      </w:tr>
      <w:tr w:rsidR="00E12B29" w:rsidRPr="00390716" w14:paraId="2F1F3ED4" w14:textId="77777777" w:rsidTr="00E12B29">
        <w:trPr>
          <w:trHeight w:val="273"/>
        </w:trPr>
        <w:tc>
          <w:tcPr>
            <w:tcW w:w="2440" w:type="dxa"/>
            <w:tcBorders>
              <w:right w:val="nil"/>
            </w:tcBorders>
          </w:tcPr>
          <w:p w14:paraId="2709EE2F" w14:textId="77777777" w:rsidR="00E12B29" w:rsidRPr="00390716" w:rsidRDefault="00E12B29" w:rsidP="00ED7448">
            <w:pPr>
              <w:spacing w:after="0" w:line="360" w:lineRule="auto"/>
              <w:rPr>
                <w:szCs w:val="24"/>
              </w:rPr>
            </w:pPr>
            <w:r w:rsidRPr="00390716">
              <w:rPr>
                <w:szCs w:val="24"/>
              </w:rPr>
              <w:t>25–29 years</w:t>
            </w:r>
          </w:p>
        </w:tc>
        <w:tc>
          <w:tcPr>
            <w:tcW w:w="707" w:type="dxa"/>
            <w:tcBorders>
              <w:right w:val="nil"/>
            </w:tcBorders>
          </w:tcPr>
          <w:p w14:paraId="430338BF" w14:textId="77777777" w:rsidR="00E12B29" w:rsidRPr="00390716" w:rsidRDefault="00E12B29" w:rsidP="00ED7448">
            <w:pPr>
              <w:spacing w:after="0" w:line="360" w:lineRule="auto"/>
              <w:jc w:val="right"/>
              <w:rPr>
                <w:szCs w:val="24"/>
              </w:rPr>
            </w:pPr>
            <w:r w:rsidRPr="00390716">
              <w:rPr>
                <w:szCs w:val="24"/>
              </w:rPr>
              <w:t>12</w:t>
            </w:r>
          </w:p>
        </w:tc>
        <w:tc>
          <w:tcPr>
            <w:tcW w:w="707" w:type="dxa"/>
            <w:tcBorders>
              <w:left w:val="nil"/>
              <w:right w:val="nil"/>
            </w:tcBorders>
          </w:tcPr>
          <w:p w14:paraId="6DA4CFA6" w14:textId="77777777" w:rsidR="00E12B29" w:rsidRPr="00390716" w:rsidRDefault="00E12B29" w:rsidP="00ED7448">
            <w:pPr>
              <w:spacing w:after="0" w:line="360" w:lineRule="auto"/>
              <w:jc w:val="right"/>
              <w:rPr>
                <w:szCs w:val="24"/>
              </w:rPr>
            </w:pPr>
            <w:r w:rsidRPr="00390716">
              <w:rPr>
                <w:szCs w:val="24"/>
              </w:rPr>
              <w:t>12</w:t>
            </w:r>
          </w:p>
        </w:tc>
        <w:tc>
          <w:tcPr>
            <w:tcW w:w="707" w:type="dxa"/>
            <w:tcBorders>
              <w:left w:val="nil"/>
              <w:right w:val="nil"/>
            </w:tcBorders>
          </w:tcPr>
          <w:p w14:paraId="66BF1275" w14:textId="77777777" w:rsidR="00E12B29" w:rsidRPr="00390716" w:rsidRDefault="00E12B29" w:rsidP="00ED7448">
            <w:pPr>
              <w:spacing w:after="0" w:line="360" w:lineRule="auto"/>
              <w:jc w:val="right"/>
              <w:rPr>
                <w:szCs w:val="24"/>
              </w:rPr>
            </w:pPr>
            <w:r w:rsidRPr="00390716">
              <w:rPr>
                <w:szCs w:val="24"/>
              </w:rPr>
              <w:t>12</w:t>
            </w:r>
          </w:p>
        </w:tc>
        <w:tc>
          <w:tcPr>
            <w:tcW w:w="707" w:type="dxa"/>
            <w:tcBorders>
              <w:left w:val="nil"/>
              <w:right w:val="nil"/>
            </w:tcBorders>
          </w:tcPr>
          <w:p w14:paraId="4B33F5C9" w14:textId="77777777" w:rsidR="00E12B29" w:rsidRPr="00390716" w:rsidRDefault="00E12B29" w:rsidP="00ED7448">
            <w:pPr>
              <w:spacing w:after="0" w:line="360" w:lineRule="auto"/>
              <w:jc w:val="right"/>
              <w:rPr>
                <w:szCs w:val="24"/>
              </w:rPr>
            </w:pPr>
            <w:r w:rsidRPr="00390716">
              <w:rPr>
                <w:szCs w:val="24"/>
              </w:rPr>
              <w:t>8</w:t>
            </w:r>
          </w:p>
        </w:tc>
        <w:tc>
          <w:tcPr>
            <w:tcW w:w="708" w:type="dxa"/>
            <w:tcBorders>
              <w:left w:val="nil"/>
            </w:tcBorders>
          </w:tcPr>
          <w:p w14:paraId="2368ED59" w14:textId="77777777" w:rsidR="00E12B29" w:rsidRPr="00390716" w:rsidRDefault="00E12B29" w:rsidP="00ED7448">
            <w:pPr>
              <w:spacing w:after="0" w:line="360" w:lineRule="auto"/>
              <w:jc w:val="right"/>
              <w:rPr>
                <w:szCs w:val="24"/>
              </w:rPr>
            </w:pPr>
            <w:r w:rsidRPr="00390716">
              <w:rPr>
                <w:szCs w:val="24"/>
              </w:rPr>
              <w:t>8</w:t>
            </w:r>
          </w:p>
        </w:tc>
        <w:tc>
          <w:tcPr>
            <w:tcW w:w="707" w:type="dxa"/>
            <w:tcBorders>
              <w:right w:val="nil"/>
            </w:tcBorders>
          </w:tcPr>
          <w:p w14:paraId="0B663432"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6AED12DD"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23F9AB09"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3C2350C3" w14:textId="77777777" w:rsidR="00E12B29" w:rsidRPr="00390716" w:rsidRDefault="00E12B29" w:rsidP="00ED7448">
            <w:pPr>
              <w:spacing w:after="0" w:line="360" w:lineRule="auto"/>
              <w:jc w:val="right"/>
              <w:rPr>
                <w:szCs w:val="24"/>
              </w:rPr>
            </w:pPr>
            <w:r w:rsidRPr="00390716">
              <w:rPr>
                <w:szCs w:val="24"/>
              </w:rPr>
              <w:t>3</w:t>
            </w:r>
          </w:p>
        </w:tc>
        <w:tc>
          <w:tcPr>
            <w:tcW w:w="708" w:type="dxa"/>
            <w:tcBorders>
              <w:left w:val="nil"/>
            </w:tcBorders>
          </w:tcPr>
          <w:p w14:paraId="31DE102C" w14:textId="77777777" w:rsidR="00E12B29" w:rsidRPr="00390716" w:rsidRDefault="00E12B29" w:rsidP="00ED7448">
            <w:pPr>
              <w:spacing w:after="0" w:line="360" w:lineRule="auto"/>
              <w:jc w:val="right"/>
              <w:rPr>
                <w:szCs w:val="24"/>
              </w:rPr>
            </w:pPr>
            <w:r w:rsidRPr="00390716">
              <w:rPr>
                <w:szCs w:val="24"/>
              </w:rPr>
              <w:t>2</w:t>
            </w:r>
          </w:p>
        </w:tc>
      </w:tr>
      <w:tr w:rsidR="00E12B29" w:rsidRPr="00390716" w14:paraId="5F70E82D" w14:textId="77777777" w:rsidTr="00E12B29">
        <w:trPr>
          <w:trHeight w:val="273"/>
        </w:trPr>
        <w:tc>
          <w:tcPr>
            <w:tcW w:w="2440" w:type="dxa"/>
            <w:tcBorders>
              <w:right w:val="nil"/>
            </w:tcBorders>
          </w:tcPr>
          <w:p w14:paraId="5CBA127F" w14:textId="77777777" w:rsidR="00E12B29" w:rsidRPr="00390716" w:rsidRDefault="00E12B29" w:rsidP="00ED7448">
            <w:pPr>
              <w:spacing w:after="0" w:line="360" w:lineRule="auto"/>
              <w:rPr>
                <w:szCs w:val="24"/>
              </w:rPr>
            </w:pPr>
            <w:r w:rsidRPr="00390716">
              <w:rPr>
                <w:szCs w:val="24"/>
              </w:rPr>
              <w:t>30–39 years</w:t>
            </w:r>
          </w:p>
        </w:tc>
        <w:tc>
          <w:tcPr>
            <w:tcW w:w="707" w:type="dxa"/>
            <w:tcBorders>
              <w:right w:val="nil"/>
            </w:tcBorders>
          </w:tcPr>
          <w:p w14:paraId="696476EA" w14:textId="77777777" w:rsidR="00E12B29" w:rsidRPr="00390716" w:rsidRDefault="00E12B29" w:rsidP="00ED7448">
            <w:pPr>
              <w:spacing w:after="0" w:line="360" w:lineRule="auto"/>
              <w:jc w:val="right"/>
              <w:rPr>
                <w:szCs w:val="24"/>
              </w:rPr>
            </w:pPr>
            <w:r w:rsidRPr="00390716">
              <w:rPr>
                <w:szCs w:val="24"/>
              </w:rPr>
              <w:t>28</w:t>
            </w:r>
          </w:p>
        </w:tc>
        <w:tc>
          <w:tcPr>
            <w:tcW w:w="707" w:type="dxa"/>
            <w:tcBorders>
              <w:left w:val="nil"/>
              <w:right w:val="nil"/>
            </w:tcBorders>
          </w:tcPr>
          <w:p w14:paraId="4E32D49C" w14:textId="77777777" w:rsidR="00E12B29" w:rsidRPr="00390716" w:rsidRDefault="00E12B29" w:rsidP="00ED7448">
            <w:pPr>
              <w:spacing w:after="0" w:line="360" w:lineRule="auto"/>
              <w:jc w:val="right"/>
              <w:rPr>
                <w:szCs w:val="24"/>
              </w:rPr>
            </w:pPr>
            <w:r w:rsidRPr="00390716">
              <w:rPr>
                <w:szCs w:val="24"/>
              </w:rPr>
              <w:t>20</w:t>
            </w:r>
          </w:p>
        </w:tc>
        <w:tc>
          <w:tcPr>
            <w:tcW w:w="707" w:type="dxa"/>
            <w:tcBorders>
              <w:left w:val="nil"/>
              <w:right w:val="nil"/>
            </w:tcBorders>
          </w:tcPr>
          <w:p w14:paraId="0F134A34" w14:textId="77777777" w:rsidR="00E12B29" w:rsidRPr="00390716" w:rsidRDefault="00E12B29" w:rsidP="00ED7448">
            <w:pPr>
              <w:spacing w:after="0" w:line="360" w:lineRule="auto"/>
              <w:jc w:val="right"/>
              <w:rPr>
                <w:szCs w:val="24"/>
              </w:rPr>
            </w:pPr>
            <w:r w:rsidRPr="00390716">
              <w:rPr>
                <w:szCs w:val="24"/>
              </w:rPr>
              <w:t>20</w:t>
            </w:r>
          </w:p>
        </w:tc>
        <w:tc>
          <w:tcPr>
            <w:tcW w:w="707" w:type="dxa"/>
            <w:tcBorders>
              <w:left w:val="nil"/>
              <w:right w:val="nil"/>
            </w:tcBorders>
          </w:tcPr>
          <w:p w14:paraId="72126516" w14:textId="77777777" w:rsidR="00E12B29" w:rsidRPr="00390716" w:rsidRDefault="00E12B29" w:rsidP="00ED7448">
            <w:pPr>
              <w:spacing w:after="0" w:line="360" w:lineRule="auto"/>
              <w:jc w:val="right"/>
              <w:rPr>
                <w:szCs w:val="24"/>
              </w:rPr>
            </w:pPr>
            <w:r w:rsidRPr="00390716">
              <w:rPr>
                <w:szCs w:val="24"/>
              </w:rPr>
              <w:t>17</w:t>
            </w:r>
          </w:p>
        </w:tc>
        <w:tc>
          <w:tcPr>
            <w:tcW w:w="708" w:type="dxa"/>
            <w:tcBorders>
              <w:left w:val="nil"/>
            </w:tcBorders>
          </w:tcPr>
          <w:p w14:paraId="46BCDFAC" w14:textId="77777777" w:rsidR="00E12B29" w:rsidRPr="00390716" w:rsidRDefault="00E12B29" w:rsidP="00ED7448">
            <w:pPr>
              <w:spacing w:after="0" w:line="360" w:lineRule="auto"/>
              <w:jc w:val="right"/>
              <w:rPr>
                <w:szCs w:val="24"/>
              </w:rPr>
            </w:pPr>
            <w:r w:rsidRPr="00390716">
              <w:rPr>
                <w:szCs w:val="24"/>
              </w:rPr>
              <w:t>11</w:t>
            </w:r>
          </w:p>
        </w:tc>
        <w:tc>
          <w:tcPr>
            <w:tcW w:w="707" w:type="dxa"/>
            <w:tcBorders>
              <w:right w:val="nil"/>
            </w:tcBorders>
          </w:tcPr>
          <w:p w14:paraId="56DDABDD" w14:textId="77777777" w:rsidR="00E12B29" w:rsidRPr="00390716" w:rsidRDefault="00E12B29" w:rsidP="00ED7448">
            <w:pPr>
              <w:spacing w:after="0" w:line="360" w:lineRule="auto"/>
              <w:jc w:val="right"/>
              <w:rPr>
                <w:szCs w:val="24"/>
              </w:rPr>
            </w:pPr>
            <w:r w:rsidRPr="00390716">
              <w:rPr>
                <w:szCs w:val="24"/>
              </w:rPr>
              <w:t>5</w:t>
            </w:r>
          </w:p>
        </w:tc>
        <w:tc>
          <w:tcPr>
            <w:tcW w:w="707" w:type="dxa"/>
            <w:tcBorders>
              <w:left w:val="nil"/>
              <w:right w:val="nil"/>
            </w:tcBorders>
          </w:tcPr>
          <w:p w14:paraId="11172A16" w14:textId="77777777" w:rsidR="00E12B29" w:rsidRPr="00390716" w:rsidRDefault="00E12B29" w:rsidP="00ED7448">
            <w:pPr>
              <w:spacing w:after="0" w:line="360" w:lineRule="auto"/>
              <w:jc w:val="right"/>
              <w:rPr>
                <w:szCs w:val="24"/>
              </w:rPr>
            </w:pPr>
            <w:r w:rsidRPr="00390716">
              <w:rPr>
                <w:szCs w:val="24"/>
              </w:rPr>
              <w:t>3</w:t>
            </w:r>
          </w:p>
        </w:tc>
        <w:tc>
          <w:tcPr>
            <w:tcW w:w="707" w:type="dxa"/>
            <w:tcBorders>
              <w:left w:val="nil"/>
              <w:right w:val="nil"/>
            </w:tcBorders>
          </w:tcPr>
          <w:p w14:paraId="40B63794" w14:textId="77777777" w:rsidR="00E12B29" w:rsidRPr="00390716" w:rsidRDefault="00E12B29" w:rsidP="00ED7448">
            <w:pPr>
              <w:spacing w:after="0" w:line="360" w:lineRule="auto"/>
              <w:jc w:val="right"/>
              <w:rPr>
                <w:szCs w:val="24"/>
              </w:rPr>
            </w:pPr>
            <w:r w:rsidRPr="00390716">
              <w:rPr>
                <w:szCs w:val="24"/>
              </w:rPr>
              <w:t>3</w:t>
            </w:r>
          </w:p>
        </w:tc>
        <w:tc>
          <w:tcPr>
            <w:tcW w:w="707" w:type="dxa"/>
            <w:tcBorders>
              <w:left w:val="nil"/>
              <w:right w:val="nil"/>
            </w:tcBorders>
          </w:tcPr>
          <w:p w14:paraId="297EFB57" w14:textId="77777777" w:rsidR="00E12B29" w:rsidRPr="00390716" w:rsidRDefault="00E12B29" w:rsidP="00ED7448">
            <w:pPr>
              <w:spacing w:after="0" w:line="360" w:lineRule="auto"/>
              <w:jc w:val="right"/>
              <w:rPr>
                <w:szCs w:val="24"/>
              </w:rPr>
            </w:pPr>
            <w:r w:rsidRPr="00390716">
              <w:rPr>
                <w:szCs w:val="24"/>
              </w:rPr>
              <w:t>3</w:t>
            </w:r>
          </w:p>
        </w:tc>
        <w:tc>
          <w:tcPr>
            <w:tcW w:w="708" w:type="dxa"/>
            <w:tcBorders>
              <w:left w:val="nil"/>
            </w:tcBorders>
          </w:tcPr>
          <w:p w14:paraId="077CF287" w14:textId="77777777" w:rsidR="00E12B29" w:rsidRPr="00390716" w:rsidRDefault="00E12B29" w:rsidP="00ED7448">
            <w:pPr>
              <w:spacing w:after="0" w:line="360" w:lineRule="auto"/>
              <w:jc w:val="right"/>
              <w:rPr>
                <w:szCs w:val="24"/>
              </w:rPr>
            </w:pPr>
            <w:r w:rsidRPr="00390716">
              <w:rPr>
                <w:szCs w:val="24"/>
              </w:rPr>
              <w:t>2</w:t>
            </w:r>
          </w:p>
        </w:tc>
      </w:tr>
      <w:tr w:rsidR="00E12B29" w:rsidRPr="00390716" w14:paraId="33BF2E03" w14:textId="77777777" w:rsidTr="00E12B29">
        <w:trPr>
          <w:trHeight w:val="273"/>
        </w:trPr>
        <w:tc>
          <w:tcPr>
            <w:tcW w:w="2440" w:type="dxa"/>
            <w:tcBorders>
              <w:right w:val="nil"/>
            </w:tcBorders>
          </w:tcPr>
          <w:p w14:paraId="0987FCF6" w14:textId="77777777" w:rsidR="00E12B29" w:rsidRPr="00390716" w:rsidRDefault="00E12B29" w:rsidP="00ED7448">
            <w:pPr>
              <w:spacing w:after="0" w:line="360" w:lineRule="auto"/>
              <w:rPr>
                <w:szCs w:val="24"/>
              </w:rPr>
            </w:pPr>
            <w:r w:rsidRPr="00390716">
              <w:rPr>
                <w:szCs w:val="24"/>
              </w:rPr>
              <w:t>40–49 years</w:t>
            </w:r>
          </w:p>
        </w:tc>
        <w:tc>
          <w:tcPr>
            <w:tcW w:w="707" w:type="dxa"/>
            <w:tcBorders>
              <w:right w:val="nil"/>
            </w:tcBorders>
          </w:tcPr>
          <w:p w14:paraId="41003173" w14:textId="77777777" w:rsidR="00E12B29" w:rsidRPr="00390716" w:rsidRDefault="00E12B29" w:rsidP="00ED7448">
            <w:pPr>
              <w:spacing w:after="0" w:line="360" w:lineRule="auto"/>
              <w:jc w:val="right"/>
              <w:rPr>
                <w:szCs w:val="24"/>
              </w:rPr>
            </w:pPr>
            <w:r w:rsidRPr="00390716">
              <w:rPr>
                <w:szCs w:val="24"/>
              </w:rPr>
              <w:t>12</w:t>
            </w:r>
          </w:p>
        </w:tc>
        <w:tc>
          <w:tcPr>
            <w:tcW w:w="707" w:type="dxa"/>
            <w:tcBorders>
              <w:left w:val="nil"/>
              <w:right w:val="nil"/>
            </w:tcBorders>
          </w:tcPr>
          <w:p w14:paraId="3F75D894" w14:textId="77777777" w:rsidR="00E12B29" w:rsidRPr="00390716" w:rsidRDefault="00E12B29" w:rsidP="00ED7448">
            <w:pPr>
              <w:spacing w:after="0" w:line="360" w:lineRule="auto"/>
              <w:jc w:val="right"/>
              <w:rPr>
                <w:szCs w:val="24"/>
              </w:rPr>
            </w:pPr>
            <w:r w:rsidRPr="00390716">
              <w:rPr>
                <w:szCs w:val="24"/>
              </w:rPr>
              <w:t>20</w:t>
            </w:r>
          </w:p>
        </w:tc>
        <w:tc>
          <w:tcPr>
            <w:tcW w:w="707" w:type="dxa"/>
            <w:tcBorders>
              <w:left w:val="nil"/>
              <w:right w:val="nil"/>
            </w:tcBorders>
          </w:tcPr>
          <w:p w14:paraId="27026A67" w14:textId="77777777" w:rsidR="00E12B29" w:rsidRPr="00390716" w:rsidRDefault="00E12B29" w:rsidP="00ED7448">
            <w:pPr>
              <w:spacing w:after="0" w:line="360" w:lineRule="auto"/>
              <w:jc w:val="right"/>
              <w:rPr>
                <w:szCs w:val="24"/>
              </w:rPr>
            </w:pPr>
            <w:r w:rsidRPr="00390716">
              <w:rPr>
                <w:szCs w:val="24"/>
              </w:rPr>
              <w:t>15</w:t>
            </w:r>
          </w:p>
        </w:tc>
        <w:tc>
          <w:tcPr>
            <w:tcW w:w="707" w:type="dxa"/>
            <w:tcBorders>
              <w:left w:val="nil"/>
              <w:right w:val="nil"/>
            </w:tcBorders>
          </w:tcPr>
          <w:p w14:paraId="22B8B395" w14:textId="77777777" w:rsidR="00E12B29" w:rsidRPr="00390716" w:rsidRDefault="00E12B29" w:rsidP="00ED7448">
            <w:pPr>
              <w:spacing w:after="0" w:line="360" w:lineRule="auto"/>
              <w:jc w:val="right"/>
              <w:rPr>
                <w:szCs w:val="24"/>
              </w:rPr>
            </w:pPr>
            <w:r w:rsidRPr="00390716">
              <w:rPr>
                <w:szCs w:val="24"/>
              </w:rPr>
              <w:t>15</w:t>
            </w:r>
          </w:p>
        </w:tc>
        <w:tc>
          <w:tcPr>
            <w:tcW w:w="708" w:type="dxa"/>
            <w:tcBorders>
              <w:left w:val="nil"/>
            </w:tcBorders>
          </w:tcPr>
          <w:p w14:paraId="22CE1D84" w14:textId="77777777" w:rsidR="00E12B29" w:rsidRPr="00390716" w:rsidRDefault="00E12B29" w:rsidP="00ED7448">
            <w:pPr>
              <w:spacing w:after="0" w:line="360" w:lineRule="auto"/>
              <w:jc w:val="right"/>
              <w:rPr>
                <w:szCs w:val="24"/>
              </w:rPr>
            </w:pPr>
            <w:r w:rsidRPr="00390716">
              <w:rPr>
                <w:szCs w:val="24"/>
              </w:rPr>
              <w:t>9</w:t>
            </w:r>
          </w:p>
        </w:tc>
        <w:tc>
          <w:tcPr>
            <w:tcW w:w="707" w:type="dxa"/>
            <w:tcBorders>
              <w:right w:val="nil"/>
            </w:tcBorders>
          </w:tcPr>
          <w:p w14:paraId="584F283E" w14:textId="77777777" w:rsidR="00E12B29" w:rsidRPr="00390716" w:rsidRDefault="00E12B29" w:rsidP="00ED7448">
            <w:pPr>
              <w:spacing w:after="0" w:line="360" w:lineRule="auto"/>
              <w:jc w:val="right"/>
              <w:rPr>
                <w:szCs w:val="24"/>
              </w:rPr>
            </w:pPr>
            <w:r w:rsidRPr="00390716">
              <w:rPr>
                <w:szCs w:val="24"/>
              </w:rPr>
              <w:t>2</w:t>
            </w:r>
          </w:p>
        </w:tc>
        <w:tc>
          <w:tcPr>
            <w:tcW w:w="707" w:type="dxa"/>
            <w:tcBorders>
              <w:left w:val="nil"/>
              <w:right w:val="nil"/>
            </w:tcBorders>
          </w:tcPr>
          <w:p w14:paraId="6FC7C3D0" w14:textId="77777777" w:rsidR="00E12B29" w:rsidRPr="00390716" w:rsidRDefault="00E12B29" w:rsidP="00ED7448">
            <w:pPr>
              <w:spacing w:after="0" w:line="360" w:lineRule="auto"/>
              <w:jc w:val="right"/>
              <w:rPr>
                <w:szCs w:val="24"/>
              </w:rPr>
            </w:pPr>
            <w:r w:rsidRPr="00390716">
              <w:rPr>
                <w:szCs w:val="24"/>
              </w:rPr>
              <w:t>3</w:t>
            </w:r>
          </w:p>
        </w:tc>
        <w:tc>
          <w:tcPr>
            <w:tcW w:w="707" w:type="dxa"/>
            <w:tcBorders>
              <w:left w:val="nil"/>
              <w:right w:val="nil"/>
            </w:tcBorders>
          </w:tcPr>
          <w:p w14:paraId="5DAFF4FA" w14:textId="77777777" w:rsidR="00E12B29" w:rsidRPr="00390716" w:rsidRDefault="00E12B29" w:rsidP="00ED7448">
            <w:pPr>
              <w:spacing w:after="0" w:line="360" w:lineRule="auto"/>
              <w:jc w:val="right"/>
              <w:rPr>
                <w:szCs w:val="24"/>
              </w:rPr>
            </w:pPr>
            <w:r w:rsidRPr="00390716">
              <w:rPr>
                <w:szCs w:val="24"/>
              </w:rPr>
              <w:t>2</w:t>
            </w:r>
          </w:p>
        </w:tc>
        <w:tc>
          <w:tcPr>
            <w:tcW w:w="707" w:type="dxa"/>
            <w:tcBorders>
              <w:left w:val="nil"/>
              <w:right w:val="nil"/>
            </w:tcBorders>
          </w:tcPr>
          <w:p w14:paraId="425602BF" w14:textId="77777777" w:rsidR="00E12B29" w:rsidRPr="00390716" w:rsidRDefault="00E12B29" w:rsidP="00ED7448">
            <w:pPr>
              <w:spacing w:after="0" w:line="360" w:lineRule="auto"/>
              <w:jc w:val="right"/>
              <w:rPr>
                <w:szCs w:val="24"/>
              </w:rPr>
            </w:pPr>
            <w:r w:rsidRPr="00390716">
              <w:rPr>
                <w:szCs w:val="24"/>
              </w:rPr>
              <w:t>2</w:t>
            </w:r>
          </w:p>
        </w:tc>
        <w:tc>
          <w:tcPr>
            <w:tcW w:w="708" w:type="dxa"/>
            <w:tcBorders>
              <w:left w:val="nil"/>
            </w:tcBorders>
          </w:tcPr>
          <w:p w14:paraId="78B430C0" w14:textId="77777777" w:rsidR="00E12B29" w:rsidRPr="00390716" w:rsidRDefault="00E12B29" w:rsidP="00ED7448">
            <w:pPr>
              <w:spacing w:after="0" w:line="360" w:lineRule="auto"/>
              <w:jc w:val="right"/>
              <w:rPr>
                <w:szCs w:val="24"/>
              </w:rPr>
            </w:pPr>
            <w:r w:rsidRPr="00390716">
              <w:rPr>
                <w:szCs w:val="24"/>
              </w:rPr>
              <w:t>1</w:t>
            </w:r>
          </w:p>
        </w:tc>
      </w:tr>
      <w:tr w:rsidR="00E12B29" w:rsidRPr="00390716" w14:paraId="12A8D60A" w14:textId="77777777" w:rsidTr="00E12B29">
        <w:trPr>
          <w:trHeight w:val="273"/>
        </w:trPr>
        <w:tc>
          <w:tcPr>
            <w:tcW w:w="2440" w:type="dxa"/>
            <w:tcBorders>
              <w:right w:val="nil"/>
            </w:tcBorders>
          </w:tcPr>
          <w:p w14:paraId="4854F119" w14:textId="77777777" w:rsidR="00E12B29" w:rsidRPr="00390716" w:rsidRDefault="00E12B29" w:rsidP="00ED7448">
            <w:pPr>
              <w:spacing w:after="0" w:line="360" w:lineRule="auto"/>
              <w:rPr>
                <w:szCs w:val="24"/>
              </w:rPr>
            </w:pPr>
            <w:r w:rsidRPr="00390716">
              <w:rPr>
                <w:szCs w:val="24"/>
              </w:rPr>
              <w:t>50–59 years</w:t>
            </w:r>
          </w:p>
        </w:tc>
        <w:tc>
          <w:tcPr>
            <w:tcW w:w="707" w:type="dxa"/>
            <w:tcBorders>
              <w:right w:val="nil"/>
            </w:tcBorders>
          </w:tcPr>
          <w:p w14:paraId="7DB214E9"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33D91DC4"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2B57AA11" w14:textId="77777777" w:rsidR="00E12B29" w:rsidRPr="00390716" w:rsidRDefault="00E12B29" w:rsidP="00ED7448">
            <w:pPr>
              <w:spacing w:after="0" w:line="360" w:lineRule="auto"/>
              <w:jc w:val="right"/>
              <w:rPr>
                <w:szCs w:val="24"/>
              </w:rPr>
            </w:pPr>
            <w:r w:rsidRPr="00390716">
              <w:rPr>
                <w:szCs w:val="24"/>
              </w:rPr>
              <w:t>9</w:t>
            </w:r>
          </w:p>
        </w:tc>
        <w:tc>
          <w:tcPr>
            <w:tcW w:w="707" w:type="dxa"/>
            <w:tcBorders>
              <w:left w:val="nil"/>
              <w:right w:val="nil"/>
            </w:tcBorders>
          </w:tcPr>
          <w:p w14:paraId="5D241B0D" w14:textId="77777777" w:rsidR="00E12B29" w:rsidRPr="00390716" w:rsidRDefault="00E12B29" w:rsidP="00ED7448">
            <w:pPr>
              <w:spacing w:after="0" w:line="360" w:lineRule="auto"/>
              <w:jc w:val="right"/>
              <w:rPr>
                <w:szCs w:val="24"/>
              </w:rPr>
            </w:pPr>
            <w:r w:rsidRPr="00390716">
              <w:rPr>
                <w:szCs w:val="24"/>
              </w:rPr>
              <w:t>2</w:t>
            </w:r>
          </w:p>
        </w:tc>
        <w:tc>
          <w:tcPr>
            <w:tcW w:w="708" w:type="dxa"/>
            <w:tcBorders>
              <w:left w:val="nil"/>
            </w:tcBorders>
          </w:tcPr>
          <w:p w14:paraId="4D2EA97F" w14:textId="77777777" w:rsidR="00E12B29" w:rsidRPr="00390716" w:rsidRDefault="00E12B29" w:rsidP="00ED7448">
            <w:pPr>
              <w:spacing w:after="0" w:line="360" w:lineRule="auto"/>
              <w:jc w:val="right"/>
              <w:rPr>
                <w:szCs w:val="24"/>
              </w:rPr>
            </w:pPr>
            <w:r w:rsidRPr="00390716">
              <w:rPr>
                <w:szCs w:val="24"/>
              </w:rPr>
              <w:t>4</w:t>
            </w:r>
          </w:p>
        </w:tc>
        <w:tc>
          <w:tcPr>
            <w:tcW w:w="707" w:type="dxa"/>
            <w:tcBorders>
              <w:right w:val="nil"/>
            </w:tcBorders>
          </w:tcPr>
          <w:p w14:paraId="12295CEF" w14:textId="77777777" w:rsidR="00E12B29" w:rsidRPr="00390716" w:rsidRDefault="00E12B29" w:rsidP="00ED7448">
            <w:pPr>
              <w:spacing w:after="0" w:line="360" w:lineRule="auto"/>
              <w:jc w:val="right"/>
              <w:rPr>
                <w:szCs w:val="24"/>
              </w:rPr>
            </w:pPr>
            <w:r w:rsidRPr="00390716">
              <w:rPr>
                <w:szCs w:val="24"/>
              </w:rPr>
              <w:t>1</w:t>
            </w:r>
          </w:p>
        </w:tc>
        <w:tc>
          <w:tcPr>
            <w:tcW w:w="707" w:type="dxa"/>
            <w:tcBorders>
              <w:left w:val="nil"/>
              <w:right w:val="nil"/>
            </w:tcBorders>
          </w:tcPr>
          <w:p w14:paraId="57DEF099" w14:textId="77777777" w:rsidR="00E12B29" w:rsidRPr="00390716" w:rsidRDefault="00E12B29" w:rsidP="00ED7448">
            <w:pPr>
              <w:spacing w:after="0" w:line="360" w:lineRule="auto"/>
              <w:jc w:val="right"/>
              <w:rPr>
                <w:szCs w:val="24"/>
              </w:rPr>
            </w:pPr>
            <w:r w:rsidRPr="00390716">
              <w:rPr>
                <w:szCs w:val="24"/>
              </w:rPr>
              <w:t>1</w:t>
            </w:r>
          </w:p>
        </w:tc>
        <w:tc>
          <w:tcPr>
            <w:tcW w:w="707" w:type="dxa"/>
            <w:tcBorders>
              <w:left w:val="nil"/>
              <w:right w:val="nil"/>
            </w:tcBorders>
          </w:tcPr>
          <w:p w14:paraId="1EC10B21" w14:textId="77777777" w:rsidR="00E12B29" w:rsidRPr="00390716" w:rsidRDefault="00E12B29" w:rsidP="00ED7448">
            <w:pPr>
              <w:spacing w:after="0" w:line="360" w:lineRule="auto"/>
              <w:jc w:val="right"/>
              <w:rPr>
                <w:szCs w:val="24"/>
              </w:rPr>
            </w:pPr>
            <w:r w:rsidRPr="00390716">
              <w:rPr>
                <w:szCs w:val="24"/>
              </w:rPr>
              <w:t>2</w:t>
            </w:r>
          </w:p>
        </w:tc>
        <w:tc>
          <w:tcPr>
            <w:tcW w:w="707" w:type="dxa"/>
            <w:tcBorders>
              <w:left w:val="nil"/>
              <w:right w:val="nil"/>
            </w:tcBorders>
          </w:tcPr>
          <w:p w14:paraId="6ED4B9E4"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71EC55EA" w14:textId="77777777" w:rsidR="00E12B29" w:rsidRPr="00390716" w:rsidRDefault="00E12B29" w:rsidP="00ED7448">
            <w:pPr>
              <w:spacing w:after="0" w:line="360" w:lineRule="auto"/>
              <w:jc w:val="right"/>
              <w:rPr>
                <w:szCs w:val="24"/>
              </w:rPr>
            </w:pPr>
            <w:r w:rsidRPr="00390716">
              <w:rPr>
                <w:szCs w:val="24"/>
              </w:rPr>
              <w:t>1</w:t>
            </w:r>
          </w:p>
        </w:tc>
      </w:tr>
      <w:tr w:rsidR="00E12B29" w:rsidRPr="00390716" w14:paraId="16BC55A0" w14:textId="77777777" w:rsidTr="00E12B29">
        <w:trPr>
          <w:trHeight w:val="273"/>
        </w:trPr>
        <w:tc>
          <w:tcPr>
            <w:tcW w:w="2440" w:type="dxa"/>
            <w:tcBorders>
              <w:right w:val="nil"/>
            </w:tcBorders>
          </w:tcPr>
          <w:p w14:paraId="722803FD" w14:textId="77777777" w:rsidR="00E12B29" w:rsidRPr="00390716" w:rsidRDefault="00E12B29" w:rsidP="00ED7448">
            <w:pPr>
              <w:spacing w:after="0" w:line="360" w:lineRule="auto"/>
              <w:rPr>
                <w:szCs w:val="24"/>
              </w:rPr>
            </w:pPr>
            <w:r w:rsidRPr="00390716">
              <w:rPr>
                <w:szCs w:val="24"/>
              </w:rPr>
              <w:t>60 years or older</w:t>
            </w:r>
          </w:p>
        </w:tc>
        <w:tc>
          <w:tcPr>
            <w:tcW w:w="707" w:type="dxa"/>
            <w:tcBorders>
              <w:right w:val="nil"/>
            </w:tcBorders>
          </w:tcPr>
          <w:p w14:paraId="042DF042" w14:textId="77777777" w:rsidR="00E12B29" w:rsidRPr="00390716" w:rsidRDefault="00E12B29" w:rsidP="00ED7448">
            <w:pPr>
              <w:spacing w:after="0" w:line="360" w:lineRule="auto"/>
              <w:jc w:val="right"/>
              <w:rPr>
                <w:szCs w:val="24"/>
              </w:rPr>
            </w:pPr>
            <w:r w:rsidRPr="00390716">
              <w:rPr>
                <w:szCs w:val="24"/>
              </w:rPr>
              <w:t>4</w:t>
            </w:r>
          </w:p>
        </w:tc>
        <w:tc>
          <w:tcPr>
            <w:tcW w:w="707" w:type="dxa"/>
            <w:tcBorders>
              <w:left w:val="nil"/>
              <w:right w:val="nil"/>
            </w:tcBorders>
          </w:tcPr>
          <w:p w14:paraId="7166C44D"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0E85C43F"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3CC66B8B" w14:textId="77777777" w:rsidR="00E12B29" w:rsidRPr="00390716" w:rsidRDefault="00E12B29" w:rsidP="00ED7448">
            <w:pPr>
              <w:spacing w:after="0" w:line="360" w:lineRule="auto"/>
              <w:jc w:val="right"/>
              <w:rPr>
                <w:szCs w:val="24"/>
              </w:rPr>
            </w:pPr>
            <w:r w:rsidRPr="00390716">
              <w:rPr>
                <w:szCs w:val="24"/>
              </w:rPr>
              <w:t>1</w:t>
            </w:r>
          </w:p>
        </w:tc>
        <w:tc>
          <w:tcPr>
            <w:tcW w:w="708" w:type="dxa"/>
            <w:tcBorders>
              <w:left w:val="nil"/>
            </w:tcBorders>
          </w:tcPr>
          <w:p w14:paraId="2318985A" w14:textId="77777777" w:rsidR="00E12B29" w:rsidRPr="00390716" w:rsidRDefault="00E12B29" w:rsidP="00ED7448">
            <w:pPr>
              <w:spacing w:after="0" w:line="360" w:lineRule="auto"/>
              <w:jc w:val="right"/>
              <w:rPr>
                <w:szCs w:val="24"/>
              </w:rPr>
            </w:pPr>
            <w:r w:rsidRPr="00390716">
              <w:rPr>
                <w:szCs w:val="24"/>
              </w:rPr>
              <w:t>0</w:t>
            </w:r>
          </w:p>
        </w:tc>
        <w:tc>
          <w:tcPr>
            <w:tcW w:w="707" w:type="dxa"/>
            <w:tcBorders>
              <w:right w:val="nil"/>
            </w:tcBorders>
          </w:tcPr>
          <w:p w14:paraId="01997AE8"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80CD152"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EC73C17"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5C59029D"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5DC62D15" w14:textId="77777777" w:rsidR="00E12B29" w:rsidRPr="00390716" w:rsidRDefault="00E12B29" w:rsidP="00ED7448">
            <w:pPr>
              <w:spacing w:after="0" w:line="360" w:lineRule="auto"/>
              <w:jc w:val="right"/>
              <w:rPr>
                <w:szCs w:val="24"/>
              </w:rPr>
            </w:pPr>
            <w:r w:rsidRPr="00390716">
              <w:rPr>
                <w:szCs w:val="24"/>
              </w:rPr>
              <w:t>0</w:t>
            </w:r>
          </w:p>
        </w:tc>
      </w:tr>
      <w:tr w:rsidR="00E12B29" w:rsidRPr="00390716" w14:paraId="4FCF6CD0" w14:textId="77777777" w:rsidTr="00E12B29">
        <w:trPr>
          <w:trHeight w:val="273"/>
        </w:trPr>
        <w:tc>
          <w:tcPr>
            <w:tcW w:w="2440" w:type="dxa"/>
            <w:tcBorders>
              <w:right w:val="nil"/>
            </w:tcBorders>
          </w:tcPr>
          <w:p w14:paraId="522D8A2E" w14:textId="77777777" w:rsidR="00E12B29" w:rsidRPr="00390716" w:rsidRDefault="00E12B29" w:rsidP="00ED7448">
            <w:pPr>
              <w:spacing w:after="0" w:line="360" w:lineRule="auto"/>
              <w:rPr>
                <w:szCs w:val="24"/>
              </w:rPr>
            </w:pPr>
            <w:r w:rsidRPr="00390716">
              <w:rPr>
                <w:szCs w:val="24"/>
              </w:rPr>
              <w:t>Age unknown</w:t>
            </w:r>
          </w:p>
        </w:tc>
        <w:tc>
          <w:tcPr>
            <w:tcW w:w="707" w:type="dxa"/>
            <w:tcBorders>
              <w:right w:val="nil"/>
            </w:tcBorders>
          </w:tcPr>
          <w:p w14:paraId="381AE340"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7A8CCE3C"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06D0D8A6"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15140DBB"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3D5F85F7" w14:textId="77777777" w:rsidR="00E12B29" w:rsidRPr="00390716" w:rsidRDefault="00E12B29" w:rsidP="00ED7448">
            <w:pPr>
              <w:spacing w:after="0" w:line="360" w:lineRule="auto"/>
              <w:jc w:val="right"/>
              <w:rPr>
                <w:szCs w:val="24"/>
              </w:rPr>
            </w:pPr>
            <w:r w:rsidRPr="00390716">
              <w:rPr>
                <w:szCs w:val="24"/>
              </w:rPr>
              <w:t>0</w:t>
            </w:r>
          </w:p>
        </w:tc>
        <w:tc>
          <w:tcPr>
            <w:tcW w:w="707" w:type="dxa"/>
            <w:tcBorders>
              <w:right w:val="nil"/>
            </w:tcBorders>
          </w:tcPr>
          <w:p w14:paraId="14A33611"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545DDBC7"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2FC54493" w14:textId="77777777" w:rsidR="00E12B29" w:rsidRPr="00390716" w:rsidRDefault="00E12B29" w:rsidP="00ED7448">
            <w:pPr>
              <w:spacing w:after="0" w:line="360" w:lineRule="auto"/>
              <w:jc w:val="right"/>
              <w:rPr>
                <w:szCs w:val="24"/>
              </w:rPr>
            </w:pPr>
            <w:r w:rsidRPr="00390716">
              <w:rPr>
                <w:szCs w:val="24"/>
              </w:rPr>
              <w:t>0</w:t>
            </w:r>
          </w:p>
        </w:tc>
        <w:tc>
          <w:tcPr>
            <w:tcW w:w="707" w:type="dxa"/>
            <w:tcBorders>
              <w:left w:val="nil"/>
              <w:right w:val="nil"/>
            </w:tcBorders>
          </w:tcPr>
          <w:p w14:paraId="3DE488BB" w14:textId="77777777" w:rsidR="00E12B29" w:rsidRPr="00390716" w:rsidRDefault="00E12B29" w:rsidP="00ED7448">
            <w:pPr>
              <w:spacing w:after="0" w:line="360" w:lineRule="auto"/>
              <w:jc w:val="right"/>
              <w:rPr>
                <w:szCs w:val="24"/>
              </w:rPr>
            </w:pPr>
            <w:r w:rsidRPr="00390716">
              <w:rPr>
                <w:szCs w:val="24"/>
              </w:rPr>
              <w:t>0</w:t>
            </w:r>
          </w:p>
        </w:tc>
        <w:tc>
          <w:tcPr>
            <w:tcW w:w="708" w:type="dxa"/>
            <w:tcBorders>
              <w:left w:val="nil"/>
            </w:tcBorders>
          </w:tcPr>
          <w:p w14:paraId="035E32CC" w14:textId="77777777" w:rsidR="00E12B29" w:rsidRPr="00390716" w:rsidRDefault="00E12B29" w:rsidP="00ED7448">
            <w:pPr>
              <w:spacing w:after="0" w:line="360" w:lineRule="auto"/>
              <w:jc w:val="right"/>
              <w:rPr>
                <w:szCs w:val="24"/>
              </w:rPr>
            </w:pPr>
            <w:r w:rsidRPr="00390716">
              <w:rPr>
                <w:szCs w:val="24"/>
              </w:rPr>
              <w:t>0</w:t>
            </w:r>
          </w:p>
        </w:tc>
      </w:tr>
    </w:tbl>
    <w:p w14:paraId="638E43F2" w14:textId="77777777" w:rsidR="00E12B29" w:rsidRPr="00E12B29" w:rsidRDefault="00E12B29" w:rsidP="005E4CC5">
      <w:pPr>
        <w:rPr>
          <w:b/>
          <w:bCs/>
        </w:rPr>
      </w:pPr>
    </w:p>
    <w:p w14:paraId="63D199B1" w14:textId="2A6B319D" w:rsidR="00E12B29" w:rsidRPr="00485272" w:rsidRDefault="00E12B29" w:rsidP="00390716">
      <w:pPr>
        <w:spacing w:line="360" w:lineRule="auto"/>
        <w:rPr>
          <w:szCs w:val="24"/>
        </w:rPr>
      </w:pPr>
      <w:r w:rsidRPr="00485272">
        <w:rPr>
          <w:b/>
          <w:szCs w:val="24"/>
        </w:rPr>
        <w:t xml:space="preserve">Table 4.1a-b </w:t>
      </w:r>
      <w:r w:rsidRPr="00485272">
        <w:rPr>
          <w:szCs w:val="24"/>
        </w:rPr>
        <w:t>consists of the number of persons and the rate (per 100</w:t>
      </w:r>
      <w:r w:rsidR="004F3EFD" w:rsidRPr="00482A3A">
        <w:t> </w:t>
      </w:r>
      <w:r w:rsidRPr="00485272">
        <w:rPr>
          <w:szCs w:val="24"/>
        </w:rPr>
        <w:t>000) sentenced to imprisonment and admitted to prison, by length of sentence, age and gender, 2011–2015. The table consists of one separate part for each year.</w:t>
      </w:r>
    </w:p>
    <w:p w14:paraId="7B020206" w14:textId="741CA87E" w:rsidR="00E12B29" w:rsidRPr="00390716" w:rsidRDefault="00E12B29" w:rsidP="00390716">
      <w:pPr>
        <w:spacing w:after="0" w:line="360" w:lineRule="auto"/>
        <w:rPr>
          <w:szCs w:val="24"/>
          <w:lang w:eastAsia="sv-SE"/>
        </w:rPr>
      </w:pPr>
      <w:r w:rsidRPr="00390716">
        <w:rPr>
          <w:szCs w:val="24"/>
          <w:lang w:eastAsia="sv-SE"/>
        </w:rPr>
        <w:t>Table 4.1a Number of persons sentenced to imprisonment and admitted to prison, by length of sentence, by age and by gender 2011–2015.</w:t>
      </w:r>
    </w:p>
    <w:p w14:paraId="1714A182" w14:textId="77777777" w:rsidR="00E12B29" w:rsidRPr="00390716" w:rsidRDefault="00E12B29" w:rsidP="00390716">
      <w:pPr>
        <w:spacing w:after="0" w:line="360" w:lineRule="auto"/>
        <w:rPr>
          <w:szCs w:val="24"/>
          <w:lang w:eastAsia="sv-SE"/>
        </w:rPr>
      </w:pPr>
    </w:p>
    <w:tbl>
      <w:tblPr>
        <w:tblW w:w="9426" w:type="dxa"/>
        <w:tblLayout w:type="fixed"/>
        <w:tblCellMar>
          <w:left w:w="70" w:type="dxa"/>
          <w:right w:w="70" w:type="dxa"/>
        </w:tblCellMar>
        <w:tblLook w:val="04A0" w:firstRow="1" w:lastRow="0" w:firstColumn="1" w:lastColumn="0" w:noHBand="0" w:noVBand="1"/>
      </w:tblPr>
      <w:tblGrid>
        <w:gridCol w:w="2320"/>
        <w:gridCol w:w="14"/>
        <w:gridCol w:w="432"/>
        <w:gridCol w:w="409"/>
        <w:gridCol w:w="14"/>
        <w:gridCol w:w="14"/>
        <w:gridCol w:w="16"/>
        <w:gridCol w:w="266"/>
        <w:gridCol w:w="494"/>
        <w:gridCol w:w="55"/>
        <w:gridCol w:w="71"/>
        <w:gridCol w:w="218"/>
        <w:gridCol w:w="430"/>
        <w:gridCol w:w="140"/>
        <w:gridCol w:w="98"/>
        <w:gridCol w:w="537"/>
        <w:gridCol w:w="119"/>
        <w:gridCol w:w="105"/>
        <w:gridCol w:w="126"/>
        <w:gridCol w:w="425"/>
        <w:gridCol w:w="308"/>
        <w:gridCol w:w="153"/>
        <w:gridCol w:w="242"/>
        <w:gridCol w:w="72"/>
        <w:gridCol w:w="392"/>
        <w:gridCol w:w="180"/>
        <w:gridCol w:w="203"/>
        <w:gridCol w:w="140"/>
        <w:gridCol w:w="336"/>
        <w:gridCol w:w="61"/>
        <w:gridCol w:w="146"/>
        <w:gridCol w:w="92"/>
        <w:gridCol w:w="798"/>
      </w:tblGrid>
      <w:tr w:rsidR="005774AE" w:rsidRPr="00390716" w14:paraId="7C88501F" w14:textId="77777777" w:rsidTr="00096653">
        <w:trPr>
          <w:trHeight w:val="72"/>
        </w:trPr>
        <w:tc>
          <w:tcPr>
            <w:tcW w:w="2334" w:type="dxa"/>
            <w:gridSpan w:val="2"/>
            <w:tcBorders>
              <w:top w:val="single" w:sz="4" w:space="0" w:color="auto"/>
              <w:left w:val="single" w:sz="4" w:space="0" w:color="auto"/>
              <w:right w:val="single" w:sz="4" w:space="0" w:color="auto"/>
            </w:tcBorders>
            <w:shd w:val="clear" w:color="auto" w:fill="auto"/>
            <w:noWrap/>
            <w:vAlign w:val="bottom"/>
            <w:hideMark/>
          </w:tcPr>
          <w:p w14:paraId="0D84BF56" w14:textId="77777777" w:rsidR="005774AE" w:rsidRPr="00390716" w:rsidRDefault="005774AE" w:rsidP="00390716">
            <w:pPr>
              <w:spacing w:after="0" w:line="360" w:lineRule="auto"/>
              <w:rPr>
                <w:szCs w:val="24"/>
                <w:lang w:eastAsia="sv-SE"/>
              </w:rPr>
            </w:pPr>
            <w:r w:rsidRPr="00390716">
              <w:rPr>
                <w:szCs w:val="24"/>
                <w:lang w:eastAsia="sv-SE"/>
              </w:rPr>
              <w:t> </w:t>
            </w:r>
          </w:p>
        </w:tc>
        <w:tc>
          <w:tcPr>
            <w:tcW w:w="7092" w:type="dxa"/>
            <w:gridSpan w:val="31"/>
            <w:tcBorders>
              <w:top w:val="single" w:sz="4" w:space="0" w:color="auto"/>
              <w:left w:val="single" w:sz="4" w:space="0" w:color="auto"/>
              <w:right w:val="single" w:sz="4" w:space="0" w:color="auto"/>
            </w:tcBorders>
            <w:shd w:val="clear" w:color="auto" w:fill="auto"/>
            <w:noWrap/>
            <w:hideMark/>
          </w:tcPr>
          <w:p w14:paraId="4C01CFA8" w14:textId="5FD0B582" w:rsidR="005774AE" w:rsidRPr="005774AE" w:rsidRDefault="005774AE" w:rsidP="00390716">
            <w:pPr>
              <w:spacing w:after="0" w:line="360" w:lineRule="auto"/>
              <w:rPr>
                <w:b/>
                <w:szCs w:val="24"/>
                <w:lang w:eastAsia="sv-SE"/>
              </w:rPr>
            </w:pPr>
            <w:r w:rsidRPr="005774AE">
              <w:rPr>
                <w:b/>
                <w:szCs w:val="24"/>
                <w:lang w:eastAsia="sv-SE"/>
              </w:rPr>
              <w:t>2011</w:t>
            </w:r>
            <w:r w:rsidRPr="00390716">
              <w:rPr>
                <w:szCs w:val="24"/>
                <w:lang w:eastAsia="sv-SE"/>
              </w:rPr>
              <w:t> </w:t>
            </w:r>
          </w:p>
        </w:tc>
      </w:tr>
      <w:tr w:rsidR="00A30CB7" w:rsidRPr="00FD0F3B" w14:paraId="1F0E9EC5" w14:textId="77777777" w:rsidTr="00096653">
        <w:trPr>
          <w:trHeight w:val="214"/>
        </w:trPr>
        <w:tc>
          <w:tcPr>
            <w:tcW w:w="2334" w:type="dxa"/>
            <w:gridSpan w:val="2"/>
            <w:tcBorders>
              <w:left w:val="single" w:sz="4" w:space="0" w:color="auto"/>
              <w:bottom w:val="single" w:sz="4" w:space="0" w:color="auto"/>
              <w:right w:val="single" w:sz="4" w:space="0" w:color="auto"/>
            </w:tcBorders>
            <w:shd w:val="clear" w:color="auto" w:fill="auto"/>
            <w:noWrap/>
            <w:vAlign w:val="bottom"/>
            <w:hideMark/>
          </w:tcPr>
          <w:p w14:paraId="327EC5EC" w14:textId="77777777" w:rsidR="00FD0F3B" w:rsidRDefault="00FD0F3B" w:rsidP="00390716">
            <w:pPr>
              <w:spacing w:after="0" w:line="360" w:lineRule="auto"/>
              <w:rPr>
                <w:szCs w:val="24"/>
                <w:lang w:eastAsia="sv-SE"/>
              </w:rPr>
            </w:pPr>
            <w:r w:rsidRPr="00F528CF">
              <w:rPr>
                <w:szCs w:val="24"/>
                <w:lang w:eastAsia="sv-SE"/>
              </w:rPr>
              <w:t>Length of sentence</w:t>
            </w:r>
          </w:p>
          <w:p w14:paraId="1476AB47" w14:textId="77777777" w:rsidR="00ED7448" w:rsidRPr="00F528CF" w:rsidRDefault="00ED7448" w:rsidP="00390716">
            <w:pPr>
              <w:spacing w:after="0" w:line="360" w:lineRule="auto"/>
              <w:rPr>
                <w:szCs w:val="24"/>
                <w:lang w:eastAsia="sv-SE"/>
              </w:rPr>
            </w:pPr>
          </w:p>
        </w:tc>
        <w:tc>
          <w:tcPr>
            <w:tcW w:w="7092" w:type="dxa"/>
            <w:gridSpan w:val="31"/>
            <w:tcBorders>
              <w:left w:val="single" w:sz="4" w:space="0" w:color="auto"/>
              <w:bottom w:val="single" w:sz="4" w:space="0" w:color="auto"/>
              <w:right w:val="single" w:sz="4" w:space="0" w:color="auto"/>
            </w:tcBorders>
            <w:shd w:val="clear" w:color="auto" w:fill="auto"/>
            <w:noWrap/>
            <w:vAlign w:val="bottom"/>
            <w:hideMark/>
          </w:tcPr>
          <w:p w14:paraId="0AFD4CFA" w14:textId="77777777" w:rsidR="00FD0F3B" w:rsidRDefault="00FD0F3B" w:rsidP="00390716">
            <w:pPr>
              <w:spacing w:after="0" w:line="360" w:lineRule="auto"/>
              <w:rPr>
                <w:szCs w:val="24"/>
                <w:lang w:eastAsia="sv-SE"/>
              </w:rPr>
            </w:pPr>
            <w:r w:rsidRPr="00F528CF">
              <w:rPr>
                <w:szCs w:val="24"/>
                <w:lang w:eastAsia="sv-SE"/>
              </w:rPr>
              <w:t>Age when admitted to prison</w:t>
            </w:r>
          </w:p>
          <w:p w14:paraId="1AB4A445" w14:textId="16FC4CF7" w:rsidR="00ED7448" w:rsidRPr="00F528CF" w:rsidRDefault="00ED7448" w:rsidP="00390716">
            <w:pPr>
              <w:spacing w:after="0" w:line="360" w:lineRule="auto"/>
              <w:rPr>
                <w:szCs w:val="24"/>
                <w:lang w:eastAsia="sv-SE"/>
              </w:rPr>
            </w:pPr>
          </w:p>
        </w:tc>
      </w:tr>
      <w:tr w:rsidR="00000A85" w:rsidRPr="00FD0F3B" w14:paraId="6F424DDD" w14:textId="77777777" w:rsidTr="00096653">
        <w:trPr>
          <w:trHeight w:val="214"/>
        </w:trPr>
        <w:tc>
          <w:tcPr>
            <w:tcW w:w="2320" w:type="dxa"/>
            <w:tcBorders>
              <w:top w:val="single" w:sz="4" w:space="0" w:color="auto"/>
              <w:left w:val="single" w:sz="4" w:space="0" w:color="auto"/>
              <w:right w:val="single" w:sz="4" w:space="0" w:color="auto"/>
            </w:tcBorders>
            <w:shd w:val="clear" w:color="auto" w:fill="auto"/>
            <w:noWrap/>
            <w:vAlign w:val="bottom"/>
            <w:hideMark/>
          </w:tcPr>
          <w:p w14:paraId="0EEDABC9" w14:textId="77777777" w:rsidR="00332673" w:rsidRPr="00F528CF" w:rsidRDefault="00332673" w:rsidP="00390716">
            <w:pPr>
              <w:spacing w:after="0" w:line="360" w:lineRule="auto"/>
              <w:jc w:val="center"/>
              <w:rPr>
                <w:szCs w:val="24"/>
                <w:lang w:eastAsia="sv-SE"/>
              </w:rPr>
            </w:pPr>
          </w:p>
        </w:tc>
        <w:tc>
          <w:tcPr>
            <w:tcW w:w="883" w:type="dxa"/>
            <w:gridSpan w:val="5"/>
            <w:tcBorders>
              <w:left w:val="single" w:sz="4" w:space="0" w:color="auto"/>
            </w:tcBorders>
            <w:shd w:val="clear" w:color="auto" w:fill="auto"/>
            <w:noWrap/>
            <w:vAlign w:val="bottom"/>
            <w:hideMark/>
          </w:tcPr>
          <w:p w14:paraId="4EE3E4AF" w14:textId="77777777" w:rsidR="00332673" w:rsidRPr="00F528CF" w:rsidRDefault="00332673" w:rsidP="00390716">
            <w:pPr>
              <w:spacing w:after="0" w:line="360" w:lineRule="auto"/>
              <w:jc w:val="center"/>
              <w:rPr>
                <w:szCs w:val="24"/>
                <w:lang w:eastAsia="sv-SE"/>
              </w:rPr>
            </w:pPr>
            <w:r w:rsidRPr="00F528CF">
              <w:rPr>
                <w:szCs w:val="24"/>
                <w:lang w:eastAsia="sv-SE"/>
              </w:rPr>
              <w:t>15–20</w:t>
            </w:r>
          </w:p>
        </w:tc>
        <w:tc>
          <w:tcPr>
            <w:tcW w:w="902" w:type="dxa"/>
            <w:gridSpan w:val="5"/>
            <w:shd w:val="clear" w:color="auto" w:fill="auto"/>
            <w:noWrap/>
            <w:vAlign w:val="bottom"/>
            <w:hideMark/>
          </w:tcPr>
          <w:p w14:paraId="17C8DCED" w14:textId="77777777" w:rsidR="00332673" w:rsidRPr="00F528CF" w:rsidRDefault="00332673" w:rsidP="00390716">
            <w:pPr>
              <w:spacing w:after="0" w:line="360" w:lineRule="auto"/>
              <w:jc w:val="center"/>
              <w:rPr>
                <w:szCs w:val="24"/>
                <w:lang w:eastAsia="sv-SE"/>
              </w:rPr>
            </w:pPr>
            <w:r w:rsidRPr="00F528CF">
              <w:rPr>
                <w:szCs w:val="24"/>
                <w:lang w:eastAsia="sv-SE"/>
              </w:rPr>
              <w:t>21–24</w:t>
            </w:r>
          </w:p>
        </w:tc>
        <w:tc>
          <w:tcPr>
            <w:tcW w:w="886" w:type="dxa"/>
            <w:gridSpan w:val="4"/>
            <w:shd w:val="clear" w:color="auto" w:fill="auto"/>
            <w:noWrap/>
            <w:vAlign w:val="bottom"/>
            <w:hideMark/>
          </w:tcPr>
          <w:p w14:paraId="0FD0314A" w14:textId="77777777" w:rsidR="00332673" w:rsidRPr="00F528CF" w:rsidRDefault="00332673" w:rsidP="00390716">
            <w:pPr>
              <w:spacing w:after="0" w:line="360" w:lineRule="auto"/>
              <w:jc w:val="center"/>
              <w:rPr>
                <w:szCs w:val="24"/>
                <w:lang w:eastAsia="sv-SE"/>
              </w:rPr>
            </w:pPr>
            <w:r w:rsidRPr="00F528CF">
              <w:rPr>
                <w:szCs w:val="24"/>
                <w:lang w:eastAsia="sv-SE"/>
              </w:rPr>
              <w:t>25–29</w:t>
            </w:r>
          </w:p>
        </w:tc>
        <w:tc>
          <w:tcPr>
            <w:tcW w:w="887" w:type="dxa"/>
            <w:gridSpan w:val="4"/>
            <w:shd w:val="clear" w:color="auto" w:fill="auto"/>
            <w:noWrap/>
            <w:vAlign w:val="bottom"/>
            <w:hideMark/>
          </w:tcPr>
          <w:p w14:paraId="40FF9868" w14:textId="77777777" w:rsidR="00332673" w:rsidRPr="00F528CF" w:rsidRDefault="00332673" w:rsidP="00390716">
            <w:pPr>
              <w:spacing w:after="0" w:line="360" w:lineRule="auto"/>
              <w:jc w:val="center"/>
              <w:rPr>
                <w:szCs w:val="24"/>
                <w:lang w:eastAsia="sv-SE"/>
              </w:rPr>
            </w:pPr>
            <w:r w:rsidRPr="00F528CF">
              <w:rPr>
                <w:szCs w:val="24"/>
                <w:lang w:eastAsia="sv-SE"/>
              </w:rPr>
              <w:t>30–39</w:t>
            </w:r>
          </w:p>
        </w:tc>
        <w:tc>
          <w:tcPr>
            <w:tcW w:w="886" w:type="dxa"/>
            <w:gridSpan w:val="3"/>
            <w:shd w:val="clear" w:color="auto" w:fill="auto"/>
            <w:noWrap/>
            <w:vAlign w:val="bottom"/>
            <w:hideMark/>
          </w:tcPr>
          <w:p w14:paraId="2886B449" w14:textId="77777777" w:rsidR="00332673" w:rsidRPr="00F528CF" w:rsidRDefault="00332673" w:rsidP="00390716">
            <w:pPr>
              <w:spacing w:after="0" w:line="360" w:lineRule="auto"/>
              <w:jc w:val="center"/>
              <w:rPr>
                <w:szCs w:val="24"/>
                <w:lang w:eastAsia="sv-SE"/>
              </w:rPr>
            </w:pPr>
            <w:r w:rsidRPr="00F528CF">
              <w:rPr>
                <w:szCs w:val="24"/>
                <w:lang w:eastAsia="sv-SE"/>
              </w:rPr>
              <w:t>40–49</w:t>
            </w:r>
          </w:p>
        </w:tc>
        <w:tc>
          <w:tcPr>
            <w:tcW w:w="886" w:type="dxa"/>
            <w:gridSpan w:val="4"/>
            <w:shd w:val="clear" w:color="auto" w:fill="auto"/>
            <w:noWrap/>
            <w:vAlign w:val="bottom"/>
            <w:hideMark/>
          </w:tcPr>
          <w:p w14:paraId="52BF1A94" w14:textId="77777777" w:rsidR="00332673" w:rsidRPr="00F528CF" w:rsidRDefault="00332673" w:rsidP="00390716">
            <w:pPr>
              <w:spacing w:after="0" w:line="360" w:lineRule="auto"/>
              <w:jc w:val="center"/>
              <w:rPr>
                <w:szCs w:val="24"/>
                <w:lang w:eastAsia="sv-SE"/>
              </w:rPr>
            </w:pPr>
            <w:r w:rsidRPr="00F528CF">
              <w:rPr>
                <w:szCs w:val="24"/>
                <w:lang w:eastAsia="sv-SE"/>
              </w:rPr>
              <w:t>50–59</w:t>
            </w:r>
          </w:p>
        </w:tc>
        <w:tc>
          <w:tcPr>
            <w:tcW w:w="886" w:type="dxa"/>
            <w:gridSpan w:val="5"/>
            <w:shd w:val="clear" w:color="auto" w:fill="auto"/>
            <w:noWrap/>
            <w:vAlign w:val="bottom"/>
            <w:hideMark/>
          </w:tcPr>
          <w:p w14:paraId="086B733D" w14:textId="77777777" w:rsidR="00332673" w:rsidRPr="00F528CF" w:rsidRDefault="00332673" w:rsidP="00390716">
            <w:pPr>
              <w:spacing w:after="0" w:line="360" w:lineRule="auto"/>
              <w:jc w:val="center"/>
              <w:rPr>
                <w:szCs w:val="24"/>
                <w:lang w:eastAsia="sv-SE"/>
              </w:rPr>
            </w:pPr>
            <w:r w:rsidRPr="00F528CF">
              <w:rPr>
                <w:szCs w:val="24"/>
                <w:lang w:eastAsia="sv-SE"/>
              </w:rPr>
              <w:t>60–</w:t>
            </w:r>
          </w:p>
        </w:tc>
        <w:tc>
          <w:tcPr>
            <w:tcW w:w="890" w:type="dxa"/>
            <w:gridSpan w:val="2"/>
            <w:tcBorders>
              <w:right w:val="single" w:sz="4" w:space="0" w:color="auto"/>
            </w:tcBorders>
            <w:shd w:val="clear" w:color="auto" w:fill="auto"/>
            <w:noWrap/>
            <w:vAlign w:val="bottom"/>
            <w:hideMark/>
          </w:tcPr>
          <w:p w14:paraId="1D30ABFA" w14:textId="77777777" w:rsidR="00332673" w:rsidRPr="00F528CF" w:rsidRDefault="00332673" w:rsidP="00390716">
            <w:pPr>
              <w:spacing w:after="0" w:line="360" w:lineRule="auto"/>
              <w:jc w:val="center"/>
              <w:rPr>
                <w:szCs w:val="24"/>
                <w:lang w:eastAsia="sv-SE"/>
              </w:rPr>
            </w:pPr>
            <w:r w:rsidRPr="00F528CF">
              <w:rPr>
                <w:szCs w:val="24"/>
                <w:lang w:eastAsia="sv-SE"/>
              </w:rPr>
              <w:t>Total</w:t>
            </w:r>
          </w:p>
        </w:tc>
      </w:tr>
      <w:tr w:rsidR="00000A85" w:rsidRPr="00390716" w14:paraId="366BEA62" w14:textId="77777777" w:rsidTr="00096653">
        <w:trPr>
          <w:trHeight w:val="226"/>
        </w:trPr>
        <w:tc>
          <w:tcPr>
            <w:tcW w:w="2320" w:type="dxa"/>
            <w:tcBorders>
              <w:left w:val="single" w:sz="4" w:space="0" w:color="auto"/>
              <w:right w:val="single" w:sz="4" w:space="0" w:color="auto"/>
            </w:tcBorders>
            <w:shd w:val="clear" w:color="auto" w:fill="auto"/>
            <w:noWrap/>
            <w:vAlign w:val="bottom"/>
            <w:hideMark/>
          </w:tcPr>
          <w:p w14:paraId="5DB21264" w14:textId="77777777" w:rsidR="00332673" w:rsidRPr="00390716" w:rsidRDefault="00332673" w:rsidP="00390716">
            <w:pPr>
              <w:spacing w:after="0" w:line="360" w:lineRule="auto"/>
              <w:rPr>
                <w:b/>
                <w:bCs/>
                <w:szCs w:val="24"/>
                <w:lang w:eastAsia="sv-SE"/>
              </w:rPr>
            </w:pPr>
            <w:r w:rsidRPr="00390716">
              <w:rPr>
                <w:b/>
                <w:bCs/>
                <w:szCs w:val="24"/>
                <w:lang w:eastAsia="sv-SE"/>
              </w:rPr>
              <w:t> </w:t>
            </w:r>
          </w:p>
        </w:tc>
        <w:tc>
          <w:tcPr>
            <w:tcW w:w="883" w:type="dxa"/>
            <w:gridSpan w:val="5"/>
            <w:tcBorders>
              <w:left w:val="single" w:sz="4" w:space="0" w:color="auto"/>
            </w:tcBorders>
            <w:shd w:val="clear" w:color="auto" w:fill="auto"/>
            <w:noWrap/>
            <w:vAlign w:val="bottom"/>
            <w:hideMark/>
          </w:tcPr>
          <w:p w14:paraId="137870F4" w14:textId="77777777" w:rsidR="00332673" w:rsidRPr="00390716" w:rsidRDefault="00332673" w:rsidP="00390716">
            <w:pPr>
              <w:spacing w:after="0" w:line="360" w:lineRule="auto"/>
              <w:rPr>
                <w:szCs w:val="24"/>
                <w:lang w:eastAsia="sv-SE"/>
              </w:rPr>
            </w:pPr>
          </w:p>
        </w:tc>
        <w:tc>
          <w:tcPr>
            <w:tcW w:w="902" w:type="dxa"/>
            <w:gridSpan w:val="5"/>
            <w:shd w:val="clear" w:color="auto" w:fill="auto"/>
            <w:noWrap/>
            <w:vAlign w:val="bottom"/>
            <w:hideMark/>
          </w:tcPr>
          <w:p w14:paraId="0E920654"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13097526"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6CDFE1DB"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63E89175"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6C211BEE"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4D395EEA"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2CFB0E9A" w14:textId="77777777" w:rsidR="00332673" w:rsidRPr="00390716" w:rsidRDefault="00332673" w:rsidP="00390716">
            <w:pPr>
              <w:spacing w:after="0" w:line="360" w:lineRule="auto"/>
              <w:rPr>
                <w:szCs w:val="24"/>
                <w:lang w:eastAsia="sv-SE"/>
              </w:rPr>
            </w:pPr>
            <w:r w:rsidRPr="00390716">
              <w:rPr>
                <w:szCs w:val="24"/>
                <w:lang w:eastAsia="sv-SE"/>
              </w:rPr>
              <w:t> </w:t>
            </w:r>
          </w:p>
        </w:tc>
      </w:tr>
      <w:tr w:rsidR="00000A85" w:rsidRPr="00390716" w14:paraId="42829D91" w14:textId="77777777" w:rsidTr="00096653">
        <w:trPr>
          <w:trHeight w:val="226"/>
        </w:trPr>
        <w:tc>
          <w:tcPr>
            <w:tcW w:w="2320" w:type="dxa"/>
            <w:tcBorders>
              <w:left w:val="single" w:sz="4" w:space="0" w:color="auto"/>
              <w:right w:val="single" w:sz="4" w:space="0" w:color="auto"/>
            </w:tcBorders>
            <w:shd w:val="clear" w:color="auto" w:fill="auto"/>
            <w:noWrap/>
            <w:vAlign w:val="bottom"/>
            <w:hideMark/>
          </w:tcPr>
          <w:p w14:paraId="650B9388" w14:textId="77777777" w:rsidR="00332673" w:rsidRPr="00390716" w:rsidRDefault="00332673" w:rsidP="00390716">
            <w:pPr>
              <w:spacing w:after="0" w:line="360" w:lineRule="auto"/>
              <w:rPr>
                <w:szCs w:val="24"/>
                <w:lang w:eastAsia="sv-SE"/>
              </w:rPr>
            </w:pPr>
            <w:r w:rsidRPr="00390716">
              <w:rPr>
                <w:szCs w:val="24"/>
                <w:lang w:eastAsia="sv-SE"/>
              </w:rPr>
              <w:t> </w:t>
            </w:r>
          </w:p>
        </w:tc>
        <w:tc>
          <w:tcPr>
            <w:tcW w:w="883" w:type="dxa"/>
            <w:gridSpan w:val="5"/>
            <w:tcBorders>
              <w:left w:val="single" w:sz="4" w:space="0" w:color="auto"/>
            </w:tcBorders>
            <w:shd w:val="clear" w:color="auto" w:fill="auto"/>
            <w:noWrap/>
            <w:vAlign w:val="bottom"/>
            <w:hideMark/>
          </w:tcPr>
          <w:p w14:paraId="0827B1C2" w14:textId="77777777" w:rsidR="00332673" w:rsidRPr="00390716" w:rsidRDefault="00332673" w:rsidP="00390716">
            <w:pPr>
              <w:spacing w:after="0" w:line="360" w:lineRule="auto"/>
              <w:rPr>
                <w:szCs w:val="24"/>
                <w:lang w:eastAsia="sv-SE"/>
              </w:rPr>
            </w:pPr>
          </w:p>
        </w:tc>
        <w:tc>
          <w:tcPr>
            <w:tcW w:w="902" w:type="dxa"/>
            <w:gridSpan w:val="5"/>
            <w:shd w:val="clear" w:color="auto" w:fill="auto"/>
            <w:noWrap/>
            <w:vAlign w:val="bottom"/>
            <w:hideMark/>
          </w:tcPr>
          <w:p w14:paraId="75DB21C9"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72AC12B4"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4E5678CD"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66654296"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55B866D5"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1E4DDA43"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2BBB10DC" w14:textId="77777777" w:rsidR="00332673" w:rsidRPr="00390716" w:rsidRDefault="00332673" w:rsidP="00390716">
            <w:pPr>
              <w:spacing w:after="0" w:line="360" w:lineRule="auto"/>
              <w:rPr>
                <w:szCs w:val="24"/>
                <w:lang w:eastAsia="sv-SE"/>
              </w:rPr>
            </w:pPr>
            <w:r w:rsidRPr="00390716">
              <w:rPr>
                <w:szCs w:val="24"/>
                <w:lang w:eastAsia="sv-SE"/>
              </w:rPr>
              <w:t> </w:t>
            </w:r>
          </w:p>
        </w:tc>
      </w:tr>
      <w:tr w:rsidR="00000A85" w:rsidRPr="00390716" w14:paraId="49B68761" w14:textId="77777777" w:rsidTr="00096653">
        <w:trPr>
          <w:trHeight w:val="226"/>
        </w:trPr>
        <w:tc>
          <w:tcPr>
            <w:tcW w:w="2320" w:type="dxa"/>
            <w:tcBorders>
              <w:left w:val="single" w:sz="4" w:space="0" w:color="auto"/>
              <w:right w:val="single" w:sz="4" w:space="0" w:color="auto"/>
            </w:tcBorders>
            <w:shd w:val="clear" w:color="auto" w:fill="auto"/>
            <w:noWrap/>
            <w:vAlign w:val="bottom"/>
            <w:hideMark/>
          </w:tcPr>
          <w:p w14:paraId="27E38EC1" w14:textId="77777777" w:rsidR="00332673" w:rsidRPr="00390716" w:rsidRDefault="00332673" w:rsidP="00390716">
            <w:pPr>
              <w:spacing w:after="0" w:line="360" w:lineRule="auto"/>
              <w:rPr>
                <w:b/>
                <w:bCs/>
                <w:szCs w:val="24"/>
                <w:lang w:eastAsia="sv-SE"/>
              </w:rPr>
            </w:pPr>
            <w:r w:rsidRPr="00390716">
              <w:rPr>
                <w:b/>
                <w:bCs/>
                <w:szCs w:val="24"/>
                <w:lang w:eastAsia="sv-SE"/>
              </w:rPr>
              <w:t>Total number</w:t>
            </w:r>
          </w:p>
        </w:tc>
        <w:tc>
          <w:tcPr>
            <w:tcW w:w="883" w:type="dxa"/>
            <w:gridSpan w:val="5"/>
            <w:tcBorders>
              <w:left w:val="single" w:sz="4" w:space="0" w:color="auto"/>
            </w:tcBorders>
            <w:shd w:val="clear" w:color="auto" w:fill="auto"/>
            <w:noWrap/>
            <w:vAlign w:val="bottom"/>
            <w:hideMark/>
          </w:tcPr>
          <w:p w14:paraId="5FE85C1A" w14:textId="77777777" w:rsidR="00332673" w:rsidRPr="00390716" w:rsidRDefault="00332673" w:rsidP="00390716">
            <w:pPr>
              <w:spacing w:after="0" w:line="360" w:lineRule="auto"/>
              <w:jc w:val="right"/>
              <w:rPr>
                <w:b/>
                <w:bCs/>
                <w:szCs w:val="24"/>
                <w:lang w:eastAsia="sv-SE"/>
              </w:rPr>
            </w:pPr>
            <w:r w:rsidRPr="00390716">
              <w:rPr>
                <w:b/>
                <w:bCs/>
                <w:szCs w:val="24"/>
                <w:lang w:eastAsia="sv-SE"/>
              </w:rPr>
              <w:t>512</w:t>
            </w:r>
          </w:p>
        </w:tc>
        <w:tc>
          <w:tcPr>
            <w:tcW w:w="902" w:type="dxa"/>
            <w:gridSpan w:val="5"/>
            <w:shd w:val="clear" w:color="auto" w:fill="auto"/>
            <w:noWrap/>
            <w:vAlign w:val="bottom"/>
            <w:hideMark/>
          </w:tcPr>
          <w:p w14:paraId="7022310D" w14:textId="77777777" w:rsidR="00332673" w:rsidRPr="00390716" w:rsidRDefault="00332673" w:rsidP="00390716">
            <w:pPr>
              <w:spacing w:after="0" w:line="360" w:lineRule="auto"/>
              <w:jc w:val="right"/>
              <w:rPr>
                <w:b/>
                <w:bCs/>
                <w:szCs w:val="24"/>
                <w:lang w:eastAsia="sv-SE"/>
              </w:rPr>
            </w:pPr>
            <w:r w:rsidRPr="00390716">
              <w:rPr>
                <w:b/>
                <w:bCs/>
                <w:szCs w:val="24"/>
                <w:lang w:eastAsia="sv-SE"/>
              </w:rPr>
              <w:t>1 382</w:t>
            </w:r>
          </w:p>
        </w:tc>
        <w:tc>
          <w:tcPr>
            <w:tcW w:w="886" w:type="dxa"/>
            <w:gridSpan w:val="4"/>
            <w:shd w:val="clear" w:color="auto" w:fill="auto"/>
            <w:noWrap/>
            <w:vAlign w:val="bottom"/>
            <w:hideMark/>
          </w:tcPr>
          <w:p w14:paraId="6AC0B73B" w14:textId="77777777" w:rsidR="00332673" w:rsidRPr="00390716" w:rsidRDefault="00332673" w:rsidP="00390716">
            <w:pPr>
              <w:spacing w:after="0" w:line="360" w:lineRule="auto"/>
              <w:jc w:val="right"/>
              <w:rPr>
                <w:b/>
                <w:bCs/>
                <w:szCs w:val="24"/>
                <w:lang w:eastAsia="sv-SE"/>
              </w:rPr>
            </w:pPr>
            <w:r w:rsidRPr="00390716">
              <w:rPr>
                <w:b/>
                <w:bCs/>
                <w:szCs w:val="24"/>
                <w:lang w:eastAsia="sv-SE"/>
              </w:rPr>
              <w:t>1 570</w:t>
            </w:r>
          </w:p>
        </w:tc>
        <w:tc>
          <w:tcPr>
            <w:tcW w:w="887" w:type="dxa"/>
            <w:gridSpan w:val="4"/>
            <w:shd w:val="clear" w:color="auto" w:fill="auto"/>
            <w:noWrap/>
            <w:vAlign w:val="bottom"/>
            <w:hideMark/>
          </w:tcPr>
          <w:p w14:paraId="7E4247D8" w14:textId="77777777" w:rsidR="00332673" w:rsidRPr="00390716" w:rsidRDefault="00332673" w:rsidP="00390716">
            <w:pPr>
              <w:spacing w:after="0" w:line="360" w:lineRule="auto"/>
              <w:jc w:val="right"/>
              <w:rPr>
                <w:b/>
                <w:bCs/>
                <w:szCs w:val="24"/>
                <w:lang w:eastAsia="sv-SE"/>
              </w:rPr>
            </w:pPr>
            <w:r w:rsidRPr="00390716">
              <w:rPr>
                <w:b/>
                <w:bCs/>
                <w:szCs w:val="24"/>
                <w:lang w:eastAsia="sv-SE"/>
              </w:rPr>
              <w:t>2 320</w:t>
            </w:r>
          </w:p>
        </w:tc>
        <w:tc>
          <w:tcPr>
            <w:tcW w:w="886" w:type="dxa"/>
            <w:gridSpan w:val="3"/>
            <w:shd w:val="clear" w:color="auto" w:fill="auto"/>
            <w:noWrap/>
            <w:vAlign w:val="bottom"/>
            <w:hideMark/>
          </w:tcPr>
          <w:p w14:paraId="4FCB1B82" w14:textId="77777777" w:rsidR="00332673" w:rsidRPr="00390716" w:rsidRDefault="00332673" w:rsidP="00390716">
            <w:pPr>
              <w:spacing w:after="0" w:line="360" w:lineRule="auto"/>
              <w:jc w:val="right"/>
              <w:rPr>
                <w:b/>
                <w:bCs/>
                <w:szCs w:val="24"/>
                <w:lang w:eastAsia="sv-SE"/>
              </w:rPr>
            </w:pPr>
            <w:r w:rsidRPr="00390716">
              <w:rPr>
                <w:b/>
                <w:bCs/>
                <w:szCs w:val="24"/>
                <w:lang w:eastAsia="sv-SE"/>
              </w:rPr>
              <w:t>2 070</w:t>
            </w:r>
          </w:p>
        </w:tc>
        <w:tc>
          <w:tcPr>
            <w:tcW w:w="886" w:type="dxa"/>
            <w:gridSpan w:val="4"/>
            <w:shd w:val="clear" w:color="auto" w:fill="auto"/>
            <w:noWrap/>
            <w:vAlign w:val="bottom"/>
            <w:hideMark/>
          </w:tcPr>
          <w:p w14:paraId="3DEB3599" w14:textId="77777777" w:rsidR="00332673" w:rsidRPr="00390716" w:rsidRDefault="00332673" w:rsidP="00390716">
            <w:pPr>
              <w:spacing w:after="0" w:line="360" w:lineRule="auto"/>
              <w:jc w:val="right"/>
              <w:rPr>
                <w:b/>
                <w:bCs/>
                <w:szCs w:val="24"/>
                <w:lang w:eastAsia="sv-SE"/>
              </w:rPr>
            </w:pPr>
            <w:r w:rsidRPr="00390716">
              <w:rPr>
                <w:b/>
                <w:bCs/>
                <w:szCs w:val="24"/>
                <w:lang w:eastAsia="sv-SE"/>
              </w:rPr>
              <w:t>1 178</w:t>
            </w:r>
          </w:p>
        </w:tc>
        <w:tc>
          <w:tcPr>
            <w:tcW w:w="886" w:type="dxa"/>
            <w:gridSpan w:val="5"/>
            <w:shd w:val="clear" w:color="auto" w:fill="auto"/>
            <w:noWrap/>
            <w:vAlign w:val="bottom"/>
            <w:hideMark/>
          </w:tcPr>
          <w:p w14:paraId="03741397" w14:textId="77777777" w:rsidR="00332673" w:rsidRPr="00390716" w:rsidRDefault="00332673" w:rsidP="00390716">
            <w:pPr>
              <w:spacing w:after="0" w:line="360" w:lineRule="auto"/>
              <w:jc w:val="right"/>
              <w:rPr>
                <w:b/>
                <w:bCs/>
                <w:szCs w:val="24"/>
                <w:lang w:eastAsia="sv-SE"/>
              </w:rPr>
            </w:pPr>
            <w:r w:rsidRPr="00390716">
              <w:rPr>
                <w:b/>
                <w:bCs/>
                <w:szCs w:val="24"/>
                <w:lang w:eastAsia="sv-SE"/>
              </w:rPr>
              <w:t>431</w:t>
            </w:r>
          </w:p>
        </w:tc>
        <w:tc>
          <w:tcPr>
            <w:tcW w:w="890" w:type="dxa"/>
            <w:gridSpan w:val="2"/>
            <w:tcBorders>
              <w:right w:val="single" w:sz="4" w:space="0" w:color="auto"/>
            </w:tcBorders>
            <w:shd w:val="clear" w:color="auto" w:fill="auto"/>
            <w:noWrap/>
            <w:vAlign w:val="bottom"/>
            <w:hideMark/>
          </w:tcPr>
          <w:p w14:paraId="172035A4" w14:textId="77777777" w:rsidR="00332673" w:rsidRPr="00390716" w:rsidRDefault="00332673" w:rsidP="00390716">
            <w:pPr>
              <w:spacing w:after="0" w:line="360" w:lineRule="auto"/>
              <w:jc w:val="right"/>
              <w:rPr>
                <w:b/>
                <w:bCs/>
                <w:szCs w:val="24"/>
                <w:lang w:eastAsia="sv-SE"/>
              </w:rPr>
            </w:pPr>
            <w:r w:rsidRPr="00390716">
              <w:rPr>
                <w:b/>
                <w:bCs/>
                <w:szCs w:val="24"/>
                <w:lang w:eastAsia="sv-SE"/>
              </w:rPr>
              <w:t>9 463</w:t>
            </w:r>
          </w:p>
        </w:tc>
      </w:tr>
      <w:tr w:rsidR="00000A85" w:rsidRPr="00390716" w14:paraId="4528419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A7473EB"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3" w:type="dxa"/>
            <w:gridSpan w:val="5"/>
            <w:tcBorders>
              <w:left w:val="single" w:sz="4" w:space="0" w:color="auto"/>
            </w:tcBorders>
            <w:shd w:val="clear" w:color="auto" w:fill="auto"/>
            <w:noWrap/>
            <w:vAlign w:val="bottom"/>
            <w:hideMark/>
          </w:tcPr>
          <w:p w14:paraId="608FFCD9"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0EE4020D"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5C2F71CE"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232DD7CF"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30BCF039"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5B58943F"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703C110C"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4B66E33C"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0DB1C5A0"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4696B64"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3" w:type="dxa"/>
            <w:gridSpan w:val="5"/>
            <w:tcBorders>
              <w:left w:val="single" w:sz="4" w:space="0" w:color="auto"/>
            </w:tcBorders>
            <w:shd w:val="clear" w:color="auto" w:fill="auto"/>
            <w:noWrap/>
            <w:vAlign w:val="bottom"/>
            <w:hideMark/>
          </w:tcPr>
          <w:p w14:paraId="4B49A8E1" w14:textId="77777777" w:rsidR="00332673" w:rsidRPr="00390716" w:rsidRDefault="00332673" w:rsidP="00390716">
            <w:pPr>
              <w:spacing w:after="0" w:line="360" w:lineRule="auto"/>
              <w:jc w:val="right"/>
              <w:rPr>
                <w:szCs w:val="24"/>
                <w:lang w:eastAsia="sv-SE"/>
              </w:rPr>
            </w:pPr>
            <w:r w:rsidRPr="00390716">
              <w:rPr>
                <w:szCs w:val="24"/>
                <w:lang w:eastAsia="sv-SE"/>
              </w:rPr>
              <w:t>334</w:t>
            </w:r>
          </w:p>
        </w:tc>
        <w:tc>
          <w:tcPr>
            <w:tcW w:w="902" w:type="dxa"/>
            <w:gridSpan w:val="5"/>
            <w:shd w:val="clear" w:color="auto" w:fill="auto"/>
            <w:noWrap/>
            <w:vAlign w:val="bottom"/>
            <w:hideMark/>
          </w:tcPr>
          <w:p w14:paraId="63E09980" w14:textId="77777777" w:rsidR="00332673" w:rsidRPr="00390716" w:rsidRDefault="00332673" w:rsidP="00390716">
            <w:pPr>
              <w:spacing w:after="0" w:line="360" w:lineRule="auto"/>
              <w:jc w:val="right"/>
              <w:rPr>
                <w:szCs w:val="24"/>
                <w:lang w:eastAsia="sv-SE"/>
              </w:rPr>
            </w:pPr>
            <w:r w:rsidRPr="00390716">
              <w:rPr>
                <w:szCs w:val="24"/>
                <w:lang w:eastAsia="sv-SE"/>
              </w:rPr>
              <w:t>909</w:t>
            </w:r>
          </w:p>
        </w:tc>
        <w:tc>
          <w:tcPr>
            <w:tcW w:w="886" w:type="dxa"/>
            <w:gridSpan w:val="4"/>
            <w:shd w:val="clear" w:color="auto" w:fill="auto"/>
            <w:noWrap/>
            <w:vAlign w:val="bottom"/>
            <w:hideMark/>
          </w:tcPr>
          <w:p w14:paraId="3A6DB491" w14:textId="77777777" w:rsidR="00332673" w:rsidRPr="00390716" w:rsidRDefault="00332673" w:rsidP="00390716">
            <w:pPr>
              <w:spacing w:after="0" w:line="360" w:lineRule="auto"/>
              <w:jc w:val="right"/>
              <w:rPr>
                <w:szCs w:val="24"/>
                <w:lang w:eastAsia="sv-SE"/>
              </w:rPr>
            </w:pPr>
            <w:r w:rsidRPr="00390716">
              <w:rPr>
                <w:szCs w:val="24"/>
                <w:lang w:eastAsia="sv-SE"/>
              </w:rPr>
              <w:t>1 032</w:t>
            </w:r>
          </w:p>
        </w:tc>
        <w:tc>
          <w:tcPr>
            <w:tcW w:w="887" w:type="dxa"/>
            <w:gridSpan w:val="4"/>
            <w:shd w:val="clear" w:color="auto" w:fill="auto"/>
            <w:noWrap/>
            <w:vAlign w:val="bottom"/>
            <w:hideMark/>
          </w:tcPr>
          <w:p w14:paraId="1DB4FC30" w14:textId="77777777" w:rsidR="00332673" w:rsidRPr="00390716" w:rsidRDefault="00332673" w:rsidP="00390716">
            <w:pPr>
              <w:spacing w:after="0" w:line="360" w:lineRule="auto"/>
              <w:jc w:val="right"/>
              <w:rPr>
                <w:szCs w:val="24"/>
                <w:lang w:eastAsia="sv-SE"/>
              </w:rPr>
            </w:pPr>
            <w:r w:rsidRPr="00390716">
              <w:rPr>
                <w:szCs w:val="24"/>
                <w:lang w:eastAsia="sv-SE"/>
              </w:rPr>
              <w:t>1 636</w:t>
            </w:r>
          </w:p>
        </w:tc>
        <w:tc>
          <w:tcPr>
            <w:tcW w:w="886" w:type="dxa"/>
            <w:gridSpan w:val="3"/>
            <w:shd w:val="clear" w:color="auto" w:fill="auto"/>
            <w:noWrap/>
            <w:vAlign w:val="bottom"/>
            <w:hideMark/>
          </w:tcPr>
          <w:p w14:paraId="433B8B4A" w14:textId="77777777" w:rsidR="00332673" w:rsidRPr="00390716" w:rsidRDefault="00332673" w:rsidP="00390716">
            <w:pPr>
              <w:spacing w:after="0" w:line="360" w:lineRule="auto"/>
              <w:jc w:val="right"/>
              <w:rPr>
                <w:szCs w:val="24"/>
                <w:lang w:eastAsia="sv-SE"/>
              </w:rPr>
            </w:pPr>
            <w:r w:rsidRPr="00390716">
              <w:rPr>
                <w:szCs w:val="24"/>
                <w:lang w:eastAsia="sv-SE"/>
              </w:rPr>
              <w:t>1 560</w:t>
            </w:r>
          </w:p>
        </w:tc>
        <w:tc>
          <w:tcPr>
            <w:tcW w:w="886" w:type="dxa"/>
            <w:gridSpan w:val="4"/>
            <w:shd w:val="clear" w:color="auto" w:fill="auto"/>
            <w:noWrap/>
            <w:vAlign w:val="bottom"/>
            <w:hideMark/>
          </w:tcPr>
          <w:p w14:paraId="5E5B6528" w14:textId="77777777" w:rsidR="00332673" w:rsidRPr="00390716" w:rsidRDefault="00332673" w:rsidP="00390716">
            <w:pPr>
              <w:spacing w:after="0" w:line="360" w:lineRule="auto"/>
              <w:jc w:val="right"/>
              <w:rPr>
                <w:szCs w:val="24"/>
                <w:lang w:eastAsia="sv-SE"/>
              </w:rPr>
            </w:pPr>
            <w:r w:rsidRPr="00390716">
              <w:rPr>
                <w:szCs w:val="24"/>
                <w:lang w:eastAsia="sv-SE"/>
              </w:rPr>
              <w:t>949</w:t>
            </w:r>
          </w:p>
        </w:tc>
        <w:tc>
          <w:tcPr>
            <w:tcW w:w="886" w:type="dxa"/>
            <w:gridSpan w:val="5"/>
            <w:shd w:val="clear" w:color="auto" w:fill="auto"/>
            <w:noWrap/>
            <w:vAlign w:val="bottom"/>
            <w:hideMark/>
          </w:tcPr>
          <w:p w14:paraId="7344901C" w14:textId="77777777" w:rsidR="00332673" w:rsidRPr="00390716" w:rsidRDefault="00332673" w:rsidP="00390716">
            <w:pPr>
              <w:spacing w:after="0" w:line="360" w:lineRule="auto"/>
              <w:jc w:val="right"/>
              <w:rPr>
                <w:szCs w:val="24"/>
                <w:lang w:eastAsia="sv-SE"/>
              </w:rPr>
            </w:pPr>
            <w:r w:rsidRPr="00390716">
              <w:rPr>
                <w:szCs w:val="24"/>
                <w:lang w:eastAsia="sv-SE"/>
              </w:rPr>
              <w:t>345</w:t>
            </w:r>
          </w:p>
        </w:tc>
        <w:tc>
          <w:tcPr>
            <w:tcW w:w="890" w:type="dxa"/>
            <w:gridSpan w:val="2"/>
            <w:tcBorders>
              <w:right w:val="single" w:sz="4" w:space="0" w:color="auto"/>
            </w:tcBorders>
            <w:shd w:val="clear" w:color="auto" w:fill="auto"/>
            <w:noWrap/>
            <w:vAlign w:val="bottom"/>
            <w:hideMark/>
          </w:tcPr>
          <w:p w14:paraId="2859878C" w14:textId="77777777" w:rsidR="00332673" w:rsidRPr="00390716" w:rsidRDefault="00332673" w:rsidP="00390716">
            <w:pPr>
              <w:spacing w:after="0" w:line="360" w:lineRule="auto"/>
              <w:jc w:val="right"/>
              <w:rPr>
                <w:szCs w:val="24"/>
                <w:lang w:eastAsia="sv-SE"/>
              </w:rPr>
            </w:pPr>
            <w:r w:rsidRPr="00390716">
              <w:rPr>
                <w:szCs w:val="24"/>
                <w:lang w:eastAsia="sv-SE"/>
              </w:rPr>
              <w:t>6 765</w:t>
            </w:r>
          </w:p>
        </w:tc>
      </w:tr>
      <w:tr w:rsidR="00000A85" w:rsidRPr="00390716" w14:paraId="211A7A6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7F754B4" w14:textId="108E1D34"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3" w:type="dxa"/>
            <w:gridSpan w:val="5"/>
            <w:tcBorders>
              <w:left w:val="single" w:sz="4" w:space="0" w:color="auto"/>
            </w:tcBorders>
            <w:shd w:val="clear" w:color="auto" w:fill="auto"/>
            <w:noWrap/>
            <w:vAlign w:val="bottom"/>
            <w:hideMark/>
          </w:tcPr>
          <w:p w14:paraId="66796577" w14:textId="77777777" w:rsidR="00332673" w:rsidRPr="00390716" w:rsidRDefault="00332673" w:rsidP="00390716">
            <w:pPr>
              <w:spacing w:after="0" w:line="360" w:lineRule="auto"/>
              <w:jc w:val="right"/>
              <w:rPr>
                <w:szCs w:val="24"/>
                <w:lang w:eastAsia="sv-SE"/>
              </w:rPr>
            </w:pPr>
            <w:r w:rsidRPr="00390716">
              <w:rPr>
                <w:szCs w:val="24"/>
                <w:lang w:eastAsia="sv-SE"/>
              </w:rPr>
              <w:t>116</w:t>
            </w:r>
          </w:p>
        </w:tc>
        <w:tc>
          <w:tcPr>
            <w:tcW w:w="902" w:type="dxa"/>
            <w:gridSpan w:val="5"/>
            <w:shd w:val="clear" w:color="auto" w:fill="auto"/>
            <w:noWrap/>
            <w:vAlign w:val="bottom"/>
            <w:hideMark/>
          </w:tcPr>
          <w:p w14:paraId="5A366B9B" w14:textId="77777777" w:rsidR="00332673" w:rsidRPr="00390716" w:rsidRDefault="00332673" w:rsidP="00390716">
            <w:pPr>
              <w:spacing w:after="0" w:line="360" w:lineRule="auto"/>
              <w:jc w:val="right"/>
              <w:rPr>
                <w:szCs w:val="24"/>
                <w:lang w:eastAsia="sv-SE"/>
              </w:rPr>
            </w:pPr>
            <w:r w:rsidRPr="00390716">
              <w:rPr>
                <w:szCs w:val="24"/>
                <w:lang w:eastAsia="sv-SE"/>
              </w:rPr>
              <w:t>250</w:t>
            </w:r>
          </w:p>
        </w:tc>
        <w:tc>
          <w:tcPr>
            <w:tcW w:w="886" w:type="dxa"/>
            <w:gridSpan w:val="4"/>
            <w:shd w:val="clear" w:color="auto" w:fill="auto"/>
            <w:noWrap/>
            <w:vAlign w:val="bottom"/>
            <w:hideMark/>
          </w:tcPr>
          <w:p w14:paraId="74CB104B" w14:textId="77777777" w:rsidR="00332673" w:rsidRPr="00390716" w:rsidRDefault="00332673" w:rsidP="00390716">
            <w:pPr>
              <w:spacing w:after="0" w:line="360" w:lineRule="auto"/>
              <w:jc w:val="right"/>
              <w:rPr>
                <w:szCs w:val="24"/>
                <w:lang w:eastAsia="sv-SE"/>
              </w:rPr>
            </w:pPr>
            <w:r w:rsidRPr="00390716">
              <w:rPr>
                <w:szCs w:val="24"/>
                <w:lang w:eastAsia="sv-SE"/>
              </w:rPr>
              <w:t>298</w:t>
            </w:r>
          </w:p>
        </w:tc>
        <w:tc>
          <w:tcPr>
            <w:tcW w:w="887" w:type="dxa"/>
            <w:gridSpan w:val="4"/>
            <w:shd w:val="clear" w:color="auto" w:fill="auto"/>
            <w:noWrap/>
            <w:vAlign w:val="bottom"/>
            <w:hideMark/>
          </w:tcPr>
          <w:p w14:paraId="2D3CF82C" w14:textId="77777777" w:rsidR="00332673" w:rsidRPr="00390716" w:rsidRDefault="00332673" w:rsidP="00390716">
            <w:pPr>
              <w:spacing w:after="0" w:line="360" w:lineRule="auto"/>
              <w:jc w:val="right"/>
              <w:rPr>
                <w:szCs w:val="24"/>
                <w:lang w:eastAsia="sv-SE"/>
              </w:rPr>
            </w:pPr>
            <w:r w:rsidRPr="00390716">
              <w:rPr>
                <w:szCs w:val="24"/>
                <w:lang w:eastAsia="sv-SE"/>
              </w:rPr>
              <w:t>328</w:t>
            </w:r>
          </w:p>
        </w:tc>
        <w:tc>
          <w:tcPr>
            <w:tcW w:w="886" w:type="dxa"/>
            <w:gridSpan w:val="3"/>
            <w:shd w:val="clear" w:color="auto" w:fill="auto"/>
            <w:noWrap/>
            <w:vAlign w:val="bottom"/>
            <w:hideMark/>
          </w:tcPr>
          <w:p w14:paraId="17096B41" w14:textId="77777777" w:rsidR="00332673" w:rsidRPr="00390716" w:rsidRDefault="00332673" w:rsidP="00390716">
            <w:pPr>
              <w:spacing w:after="0" w:line="360" w:lineRule="auto"/>
              <w:jc w:val="right"/>
              <w:rPr>
                <w:szCs w:val="24"/>
                <w:lang w:eastAsia="sv-SE"/>
              </w:rPr>
            </w:pPr>
            <w:r w:rsidRPr="00390716">
              <w:rPr>
                <w:szCs w:val="24"/>
                <w:lang w:eastAsia="sv-SE"/>
              </w:rPr>
              <w:t>263</w:t>
            </w:r>
          </w:p>
        </w:tc>
        <w:tc>
          <w:tcPr>
            <w:tcW w:w="886" w:type="dxa"/>
            <w:gridSpan w:val="4"/>
            <w:shd w:val="clear" w:color="auto" w:fill="auto"/>
            <w:noWrap/>
            <w:vAlign w:val="bottom"/>
            <w:hideMark/>
          </w:tcPr>
          <w:p w14:paraId="5F646A16" w14:textId="77777777" w:rsidR="00332673" w:rsidRPr="00390716" w:rsidRDefault="00332673" w:rsidP="00390716">
            <w:pPr>
              <w:spacing w:after="0" w:line="360" w:lineRule="auto"/>
              <w:jc w:val="right"/>
              <w:rPr>
                <w:szCs w:val="24"/>
                <w:lang w:eastAsia="sv-SE"/>
              </w:rPr>
            </w:pPr>
            <w:r w:rsidRPr="00390716">
              <w:rPr>
                <w:szCs w:val="24"/>
                <w:lang w:eastAsia="sv-SE"/>
              </w:rPr>
              <w:t>125</w:t>
            </w:r>
          </w:p>
        </w:tc>
        <w:tc>
          <w:tcPr>
            <w:tcW w:w="886" w:type="dxa"/>
            <w:gridSpan w:val="5"/>
            <w:shd w:val="clear" w:color="auto" w:fill="auto"/>
            <w:noWrap/>
            <w:vAlign w:val="bottom"/>
            <w:hideMark/>
          </w:tcPr>
          <w:p w14:paraId="2A46C727"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90" w:type="dxa"/>
            <w:gridSpan w:val="2"/>
            <w:tcBorders>
              <w:right w:val="single" w:sz="4" w:space="0" w:color="auto"/>
            </w:tcBorders>
            <w:shd w:val="clear" w:color="auto" w:fill="auto"/>
            <w:noWrap/>
            <w:vAlign w:val="bottom"/>
            <w:hideMark/>
          </w:tcPr>
          <w:p w14:paraId="7852F1FD" w14:textId="77777777" w:rsidR="00332673" w:rsidRPr="00390716" w:rsidRDefault="00332673" w:rsidP="00390716">
            <w:pPr>
              <w:spacing w:after="0" w:line="360" w:lineRule="auto"/>
              <w:jc w:val="right"/>
              <w:rPr>
                <w:szCs w:val="24"/>
                <w:lang w:eastAsia="sv-SE"/>
              </w:rPr>
            </w:pPr>
            <w:r w:rsidRPr="00390716">
              <w:rPr>
                <w:szCs w:val="24"/>
                <w:lang w:eastAsia="sv-SE"/>
              </w:rPr>
              <w:t>1 419</w:t>
            </w:r>
          </w:p>
        </w:tc>
      </w:tr>
      <w:tr w:rsidR="00000A85" w:rsidRPr="00390716" w14:paraId="6475C58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FD6DF98" w14:textId="7D6C9424"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3" w:type="dxa"/>
            <w:gridSpan w:val="5"/>
            <w:tcBorders>
              <w:left w:val="single" w:sz="4" w:space="0" w:color="auto"/>
            </w:tcBorders>
            <w:shd w:val="clear" w:color="auto" w:fill="auto"/>
            <w:noWrap/>
            <w:vAlign w:val="bottom"/>
            <w:hideMark/>
          </w:tcPr>
          <w:p w14:paraId="414C8EB4" w14:textId="77777777" w:rsidR="00332673" w:rsidRPr="00390716" w:rsidRDefault="00332673" w:rsidP="00390716">
            <w:pPr>
              <w:spacing w:after="0" w:line="360" w:lineRule="auto"/>
              <w:jc w:val="right"/>
              <w:rPr>
                <w:szCs w:val="24"/>
                <w:lang w:eastAsia="sv-SE"/>
              </w:rPr>
            </w:pPr>
            <w:r w:rsidRPr="00390716">
              <w:rPr>
                <w:szCs w:val="24"/>
                <w:lang w:eastAsia="sv-SE"/>
              </w:rPr>
              <w:t>29</w:t>
            </w:r>
          </w:p>
        </w:tc>
        <w:tc>
          <w:tcPr>
            <w:tcW w:w="902" w:type="dxa"/>
            <w:gridSpan w:val="5"/>
            <w:shd w:val="clear" w:color="auto" w:fill="auto"/>
            <w:noWrap/>
            <w:vAlign w:val="bottom"/>
            <w:hideMark/>
          </w:tcPr>
          <w:p w14:paraId="310B69FB" w14:textId="77777777" w:rsidR="00332673" w:rsidRPr="00390716" w:rsidRDefault="00332673" w:rsidP="00390716">
            <w:pPr>
              <w:spacing w:after="0" w:line="360" w:lineRule="auto"/>
              <w:jc w:val="right"/>
              <w:rPr>
                <w:szCs w:val="24"/>
                <w:lang w:eastAsia="sv-SE"/>
              </w:rPr>
            </w:pPr>
            <w:r w:rsidRPr="00390716">
              <w:rPr>
                <w:szCs w:val="24"/>
                <w:lang w:eastAsia="sv-SE"/>
              </w:rPr>
              <w:t>119</w:t>
            </w:r>
          </w:p>
        </w:tc>
        <w:tc>
          <w:tcPr>
            <w:tcW w:w="886" w:type="dxa"/>
            <w:gridSpan w:val="4"/>
            <w:shd w:val="clear" w:color="auto" w:fill="auto"/>
            <w:noWrap/>
            <w:vAlign w:val="bottom"/>
            <w:hideMark/>
          </w:tcPr>
          <w:p w14:paraId="1DED8CD1" w14:textId="77777777" w:rsidR="00332673" w:rsidRPr="00390716" w:rsidRDefault="00332673" w:rsidP="00390716">
            <w:pPr>
              <w:spacing w:after="0" w:line="360" w:lineRule="auto"/>
              <w:jc w:val="right"/>
              <w:rPr>
                <w:szCs w:val="24"/>
                <w:lang w:eastAsia="sv-SE"/>
              </w:rPr>
            </w:pPr>
            <w:r w:rsidRPr="00390716">
              <w:rPr>
                <w:szCs w:val="24"/>
                <w:lang w:eastAsia="sv-SE"/>
              </w:rPr>
              <w:t>116</w:t>
            </w:r>
          </w:p>
        </w:tc>
        <w:tc>
          <w:tcPr>
            <w:tcW w:w="887" w:type="dxa"/>
            <w:gridSpan w:val="4"/>
            <w:shd w:val="clear" w:color="auto" w:fill="auto"/>
            <w:noWrap/>
            <w:vAlign w:val="bottom"/>
            <w:hideMark/>
          </w:tcPr>
          <w:p w14:paraId="3D3FDE1B" w14:textId="77777777" w:rsidR="00332673" w:rsidRPr="00390716" w:rsidRDefault="00332673" w:rsidP="00390716">
            <w:pPr>
              <w:spacing w:after="0" w:line="360" w:lineRule="auto"/>
              <w:jc w:val="right"/>
              <w:rPr>
                <w:szCs w:val="24"/>
                <w:lang w:eastAsia="sv-SE"/>
              </w:rPr>
            </w:pPr>
            <w:r w:rsidRPr="00390716">
              <w:rPr>
                <w:szCs w:val="24"/>
                <w:lang w:eastAsia="sv-SE"/>
              </w:rPr>
              <w:t>155</w:t>
            </w:r>
          </w:p>
        </w:tc>
        <w:tc>
          <w:tcPr>
            <w:tcW w:w="886" w:type="dxa"/>
            <w:gridSpan w:val="3"/>
            <w:shd w:val="clear" w:color="auto" w:fill="auto"/>
            <w:noWrap/>
            <w:vAlign w:val="bottom"/>
            <w:hideMark/>
          </w:tcPr>
          <w:p w14:paraId="563883C7" w14:textId="77777777" w:rsidR="00332673" w:rsidRPr="00390716" w:rsidRDefault="00332673" w:rsidP="00390716">
            <w:pPr>
              <w:spacing w:after="0" w:line="360" w:lineRule="auto"/>
              <w:jc w:val="right"/>
              <w:rPr>
                <w:szCs w:val="24"/>
                <w:lang w:eastAsia="sv-SE"/>
              </w:rPr>
            </w:pPr>
            <w:r w:rsidRPr="00390716">
              <w:rPr>
                <w:szCs w:val="24"/>
                <w:lang w:eastAsia="sv-SE"/>
              </w:rPr>
              <w:t>100</w:t>
            </w:r>
          </w:p>
        </w:tc>
        <w:tc>
          <w:tcPr>
            <w:tcW w:w="886" w:type="dxa"/>
            <w:gridSpan w:val="4"/>
            <w:shd w:val="clear" w:color="auto" w:fill="auto"/>
            <w:noWrap/>
            <w:vAlign w:val="bottom"/>
            <w:hideMark/>
          </w:tcPr>
          <w:p w14:paraId="51245E8E" w14:textId="77777777" w:rsidR="00332673" w:rsidRPr="00390716" w:rsidRDefault="00332673" w:rsidP="00390716">
            <w:pPr>
              <w:spacing w:after="0" w:line="360" w:lineRule="auto"/>
              <w:jc w:val="right"/>
              <w:rPr>
                <w:szCs w:val="24"/>
                <w:lang w:eastAsia="sv-SE"/>
              </w:rPr>
            </w:pPr>
            <w:r w:rsidRPr="00390716">
              <w:rPr>
                <w:szCs w:val="24"/>
                <w:lang w:eastAsia="sv-SE"/>
              </w:rPr>
              <w:t>41</w:t>
            </w:r>
          </w:p>
        </w:tc>
        <w:tc>
          <w:tcPr>
            <w:tcW w:w="886" w:type="dxa"/>
            <w:gridSpan w:val="5"/>
            <w:shd w:val="clear" w:color="auto" w:fill="auto"/>
            <w:noWrap/>
            <w:vAlign w:val="bottom"/>
            <w:hideMark/>
          </w:tcPr>
          <w:p w14:paraId="7B4C51B0"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90" w:type="dxa"/>
            <w:gridSpan w:val="2"/>
            <w:tcBorders>
              <w:right w:val="single" w:sz="4" w:space="0" w:color="auto"/>
            </w:tcBorders>
            <w:shd w:val="clear" w:color="auto" w:fill="auto"/>
            <w:noWrap/>
            <w:vAlign w:val="bottom"/>
            <w:hideMark/>
          </w:tcPr>
          <w:p w14:paraId="39E6C08D" w14:textId="77777777" w:rsidR="00332673" w:rsidRPr="00390716" w:rsidRDefault="00332673" w:rsidP="00390716">
            <w:pPr>
              <w:spacing w:after="0" w:line="360" w:lineRule="auto"/>
              <w:jc w:val="right"/>
              <w:rPr>
                <w:szCs w:val="24"/>
                <w:lang w:eastAsia="sv-SE"/>
              </w:rPr>
            </w:pPr>
            <w:r w:rsidRPr="00390716">
              <w:rPr>
                <w:szCs w:val="24"/>
                <w:lang w:eastAsia="sv-SE"/>
              </w:rPr>
              <w:t>576</w:t>
            </w:r>
          </w:p>
        </w:tc>
      </w:tr>
      <w:tr w:rsidR="00000A85" w:rsidRPr="00390716" w14:paraId="5CACCB97"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5289462" w14:textId="26ED03B2"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3" w:type="dxa"/>
            <w:gridSpan w:val="5"/>
            <w:tcBorders>
              <w:left w:val="single" w:sz="4" w:space="0" w:color="auto"/>
            </w:tcBorders>
            <w:shd w:val="clear" w:color="auto" w:fill="auto"/>
            <w:noWrap/>
            <w:vAlign w:val="bottom"/>
            <w:hideMark/>
          </w:tcPr>
          <w:p w14:paraId="50D12521"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902" w:type="dxa"/>
            <w:gridSpan w:val="5"/>
            <w:shd w:val="clear" w:color="auto" w:fill="auto"/>
            <w:noWrap/>
            <w:vAlign w:val="bottom"/>
            <w:hideMark/>
          </w:tcPr>
          <w:p w14:paraId="028A3F4E" w14:textId="77777777" w:rsidR="00332673" w:rsidRPr="00390716" w:rsidRDefault="00332673" w:rsidP="00390716">
            <w:pPr>
              <w:spacing w:after="0" w:line="360" w:lineRule="auto"/>
              <w:jc w:val="right"/>
              <w:rPr>
                <w:szCs w:val="24"/>
                <w:lang w:eastAsia="sv-SE"/>
              </w:rPr>
            </w:pPr>
            <w:r w:rsidRPr="00390716">
              <w:rPr>
                <w:szCs w:val="24"/>
                <w:lang w:eastAsia="sv-SE"/>
              </w:rPr>
              <w:t>55</w:t>
            </w:r>
          </w:p>
        </w:tc>
        <w:tc>
          <w:tcPr>
            <w:tcW w:w="886" w:type="dxa"/>
            <w:gridSpan w:val="4"/>
            <w:shd w:val="clear" w:color="auto" w:fill="auto"/>
            <w:noWrap/>
            <w:vAlign w:val="bottom"/>
            <w:hideMark/>
          </w:tcPr>
          <w:p w14:paraId="0CAB3E6C" w14:textId="77777777" w:rsidR="00332673" w:rsidRPr="00390716" w:rsidRDefault="00332673" w:rsidP="00390716">
            <w:pPr>
              <w:spacing w:after="0" w:line="360" w:lineRule="auto"/>
              <w:jc w:val="right"/>
              <w:rPr>
                <w:szCs w:val="24"/>
                <w:lang w:eastAsia="sv-SE"/>
              </w:rPr>
            </w:pPr>
            <w:r w:rsidRPr="00390716">
              <w:rPr>
                <w:szCs w:val="24"/>
                <w:lang w:eastAsia="sv-SE"/>
              </w:rPr>
              <w:t>47</w:t>
            </w:r>
          </w:p>
        </w:tc>
        <w:tc>
          <w:tcPr>
            <w:tcW w:w="887" w:type="dxa"/>
            <w:gridSpan w:val="4"/>
            <w:shd w:val="clear" w:color="auto" w:fill="auto"/>
            <w:noWrap/>
            <w:vAlign w:val="bottom"/>
            <w:hideMark/>
          </w:tcPr>
          <w:p w14:paraId="208679B9" w14:textId="77777777" w:rsidR="00332673" w:rsidRPr="00390716" w:rsidRDefault="00332673" w:rsidP="00390716">
            <w:pPr>
              <w:spacing w:after="0" w:line="360" w:lineRule="auto"/>
              <w:jc w:val="right"/>
              <w:rPr>
                <w:szCs w:val="24"/>
                <w:lang w:eastAsia="sv-SE"/>
              </w:rPr>
            </w:pPr>
            <w:r w:rsidRPr="00390716">
              <w:rPr>
                <w:szCs w:val="24"/>
                <w:lang w:eastAsia="sv-SE"/>
              </w:rPr>
              <w:t>69</w:t>
            </w:r>
          </w:p>
        </w:tc>
        <w:tc>
          <w:tcPr>
            <w:tcW w:w="886" w:type="dxa"/>
            <w:gridSpan w:val="3"/>
            <w:shd w:val="clear" w:color="auto" w:fill="auto"/>
            <w:noWrap/>
            <w:vAlign w:val="bottom"/>
            <w:hideMark/>
          </w:tcPr>
          <w:p w14:paraId="61F8796D" w14:textId="77777777" w:rsidR="00332673" w:rsidRPr="00390716" w:rsidRDefault="00332673" w:rsidP="00390716">
            <w:pPr>
              <w:spacing w:after="0" w:line="360" w:lineRule="auto"/>
              <w:jc w:val="right"/>
              <w:rPr>
                <w:szCs w:val="24"/>
                <w:lang w:eastAsia="sv-SE"/>
              </w:rPr>
            </w:pPr>
            <w:r w:rsidRPr="00390716">
              <w:rPr>
                <w:szCs w:val="24"/>
                <w:lang w:eastAsia="sv-SE"/>
              </w:rPr>
              <w:t>50</w:t>
            </w:r>
          </w:p>
        </w:tc>
        <w:tc>
          <w:tcPr>
            <w:tcW w:w="886" w:type="dxa"/>
            <w:gridSpan w:val="4"/>
            <w:shd w:val="clear" w:color="auto" w:fill="auto"/>
            <w:noWrap/>
            <w:vAlign w:val="bottom"/>
            <w:hideMark/>
          </w:tcPr>
          <w:p w14:paraId="14572347"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5"/>
            <w:shd w:val="clear" w:color="auto" w:fill="auto"/>
            <w:noWrap/>
            <w:vAlign w:val="bottom"/>
            <w:hideMark/>
          </w:tcPr>
          <w:p w14:paraId="6DF12066"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90" w:type="dxa"/>
            <w:gridSpan w:val="2"/>
            <w:tcBorders>
              <w:right w:val="single" w:sz="4" w:space="0" w:color="auto"/>
            </w:tcBorders>
            <w:shd w:val="clear" w:color="auto" w:fill="auto"/>
            <w:noWrap/>
            <w:vAlign w:val="bottom"/>
            <w:hideMark/>
          </w:tcPr>
          <w:p w14:paraId="5674DF71" w14:textId="77777777" w:rsidR="00332673" w:rsidRPr="00390716" w:rsidRDefault="00332673" w:rsidP="00390716">
            <w:pPr>
              <w:spacing w:after="0" w:line="360" w:lineRule="auto"/>
              <w:jc w:val="right"/>
              <w:rPr>
                <w:szCs w:val="24"/>
                <w:lang w:eastAsia="sv-SE"/>
              </w:rPr>
            </w:pPr>
            <w:r w:rsidRPr="00390716">
              <w:rPr>
                <w:szCs w:val="24"/>
                <w:lang w:eastAsia="sv-SE"/>
              </w:rPr>
              <w:t>276</w:t>
            </w:r>
          </w:p>
        </w:tc>
      </w:tr>
      <w:tr w:rsidR="00000A85" w:rsidRPr="00390716" w14:paraId="1EAEA041"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C0B3C04" w14:textId="2D796197"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3" w:type="dxa"/>
            <w:gridSpan w:val="5"/>
            <w:tcBorders>
              <w:left w:val="single" w:sz="4" w:space="0" w:color="auto"/>
            </w:tcBorders>
            <w:shd w:val="clear" w:color="auto" w:fill="auto"/>
            <w:noWrap/>
            <w:vAlign w:val="bottom"/>
            <w:hideMark/>
          </w:tcPr>
          <w:p w14:paraId="060A4F55"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902" w:type="dxa"/>
            <w:gridSpan w:val="5"/>
            <w:shd w:val="clear" w:color="auto" w:fill="auto"/>
            <w:noWrap/>
            <w:vAlign w:val="bottom"/>
            <w:hideMark/>
          </w:tcPr>
          <w:p w14:paraId="54921651" w14:textId="77777777" w:rsidR="00332673" w:rsidRPr="00390716" w:rsidRDefault="00332673" w:rsidP="00390716">
            <w:pPr>
              <w:spacing w:after="0" w:line="360" w:lineRule="auto"/>
              <w:jc w:val="right"/>
              <w:rPr>
                <w:szCs w:val="24"/>
                <w:lang w:eastAsia="sv-SE"/>
              </w:rPr>
            </w:pPr>
            <w:r w:rsidRPr="00390716">
              <w:rPr>
                <w:szCs w:val="24"/>
                <w:lang w:eastAsia="sv-SE"/>
              </w:rPr>
              <w:t>19</w:t>
            </w:r>
          </w:p>
        </w:tc>
        <w:tc>
          <w:tcPr>
            <w:tcW w:w="886" w:type="dxa"/>
            <w:gridSpan w:val="4"/>
            <w:shd w:val="clear" w:color="auto" w:fill="auto"/>
            <w:noWrap/>
            <w:vAlign w:val="bottom"/>
            <w:hideMark/>
          </w:tcPr>
          <w:p w14:paraId="036F023D" w14:textId="77777777" w:rsidR="00332673" w:rsidRPr="00390716" w:rsidRDefault="00332673" w:rsidP="00390716">
            <w:pPr>
              <w:spacing w:after="0" w:line="360" w:lineRule="auto"/>
              <w:jc w:val="right"/>
              <w:rPr>
                <w:szCs w:val="24"/>
                <w:lang w:eastAsia="sv-SE"/>
              </w:rPr>
            </w:pPr>
            <w:r w:rsidRPr="00390716">
              <w:rPr>
                <w:szCs w:val="24"/>
                <w:lang w:eastAsia="sv-SE"/>
              </w:rPr>
              <w:t>29</w:t>
            </w:r>
          </w:p>
        </w:tc>
        <w:tc>
          <w:tcPr>
            <w:tcW w:w="887" w:type="dxa"/>
            <w:gridSpan w:val="4"/>
            <w:shd w:val="clear" w:color="auto" w:fill="auto"/>
            <w:noWrap/>
            <w:vAlign w:val="bottom"/>
            <w:hideMark/>
          </w:tcPr>
          <w:p w14:paraId="54B58559" w14:textId="77777777" w:rsidR="00332673" w:rsidRPr="00390716" w:rsidRDefault="00332673" w:rsidP="00390716">
            <w:pPr>
              <w:spacing w:after="0" w:line="360" w:lineRule="auto"/>
              <w:jc w:val="right"/>
              <w:rPr>
                <w:szCs w:val="24"/>
                <w:lang w:eastAsia="sv-SE"/>
              </w:rPr>
            </w:pPr>
            <w:r w:rsidRPr="00390716">
              <w:rPr>
                <w:szCs w:val="24"/>
                <w:lang w:eastAsia="sv-SE"/>
              </w:rPr>
              <w:t>38</w:t>
            </w:r>
          </w:p>
        </w:tc>
        <w:tc>
          <w:tcPr>
            <w:tcW w:w="886" w:type="dxa"/>
            <w:gridSpan w:val="3"/>
            <w:shd w:val="clear" w:color="auto" w:fill="auto"/>
            <w:noWrap/>
            <w:vAlign w:val="bottom"/>
            <w:hideMark/>
          </w:tcPr>
          <w:p w14:paraId="52C98118" w14:textId="77777777" w:rsidR="00332673" w:rsidRPr="00390716" w:rsidRDefault="00332673" w:rsidP="00390716">
            <w:pPr>
              <w:spacing w:after="0" w:line="360" w:lineRule="auto"/>
              <w:jc w:val="right"/>
              <w:rPr>
                <w:szCs w:val="24"/>
                <w:lang w:eastAsia="sv-SE"/>
              </w:rPr>
            </w:pPr>
            <w:r w:rsidRPr="00390716">
              <w:rPr>
                <w:szCs w:val="24"/>
                <w:lang w:eastAsia="sv-SE"/>
              </w:rPr>
              <w:t>28</w:t>
            </w:r>
          </w:p>
        </w:tc>
        <w:tc>
          <w:tcPr>
            <w:tcW w:w="886" w:type="dxa"/>
            <w:gridSpan w:val="4"/>
            <w:shd w:val="clear" w:color="auto" w:fill="auto"/>
            <w:noWrap/>
            <w:vAlign w:val="bottom"/>
            <w:hideMark/>
          </w:tcPr>
          <w:p w14:paraId="176A66CA"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5"/>
            <w:shd w:val="clear" w:color="auto" w:fill="auto"/>
            <w:noWrap/>
            <w:vAlign w:val="bottom"/>
            <w:hideMark/>
          </w:tcPr>
          <w:p w14:paraId="67F60A87"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90" w:type="dxa"/>
            <w:gridSpan w:val="2"/>
            <w:tcBorders>
              <w:right w:val="single" w:sz="4" w:space="0" w:color="auto"/>
            </w:tcBorders>
            <w:shd w:val="clear" w:color="auto" w:fill="auto"/>
            <w:noWrap/>
            <w:vAlign w:val="bottom"/>
            <w:hideMark/>
          </w:tcPr>
          <w:p w14:paraId="64FED141" w14:textId="77777777" w:rsidR="00332673" w:rsidRPr="00390716" w:rsidRDefault="00332673" w:rsidP="00390716">
            <w:pPr>
              <w:spacing w:after="0" w:line="360" w:lineRule="auto"/>
              <w:jc w:val="right"/>
              <w:rPr>
                <w:szCs w:val="24"/>
                <w:lang w:eastAsia="sv-SE"/>
              </w:rPr>
            </w:pPr>
            <w:r w:rsidRPr="00390716">
              <w:rPr>
                <w:szCs w:val="24"/>
                <w:lang w:eastAsia="sv-SE"/>
              </w:rPr>
              <w:t>136</w:t>
            </w:r>
          </w:p>
        </w:tc>
      </w:tr>
      <w:tr w:rsidR="00000A85" w:rsidRPr="00390716" w14:paraId="7A3BB7B1"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C4697D6" w14:textId="34B247C5"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3" w:type="dxa"/>
            <w:gridSpan w:val="5"/>
            <w:tcBorders>
              <w:left w:val="single" w:sz="4" w:space="0" w:color="auto"/>
            </w:tcBorders>
            <w:shd w:val="clear" w:color="auto" w:fill="auto"/>
            <w:noWrap/>
            <w:vAlign w:val="bottom"/>
            <w:hideMark/>
          </w:tcPr>
          <w:p w14:paraId="2B3BA564"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902" w:type="dxa"/>
            <w:gridSpan w:val="5"/>
            <w:shd w:val="clear" w:color="auto" w:fill="auto"/>
            <w:noWrap/>
            <w:vAlign w:val="bottom"/>
            <w:hideMark/>
          </w:tcPr>
          <w:p w14:paraId="2A44AD18"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4"/>
            <w:shd w:val="clear" w:color="auto" w:fill="auto"/>
            <w:noWrap/>
            <w:vAlign w:val="bottom"/>
            <w:hideMark/>
          </w:tcPr>
          <w:p w14:paraId="27B13B4D"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7" w:type="dxa"/>
            <w:gridSpan w:val="4"/>
            <w:shd w:val="clear" w:color="auto" w:fill="auto"/>
            <w:noWrap/>
            <w:vAlign w:val="bottom"/>
            <w:hideMark/>
          </w:tcPr>
          <w:p w14:paraId="553CBAAF" w14:textId="77777777" w:rsidR="00332673" w:rsidRPr="00390716" w:rsidRDefault="00332673" w:rsidP="00390716">
            <w:pPr>
              <w:spacing w:after="0" w:line="360" w:lineRule="auto"/>
              <w:jc w:val="right"/>
              <w:rPr>
                <w:szCs w:val="24"/>
                <w:lang w:eastAsia="sv-SE"/>
              </w:rPr>
            </w:pPr>
            <w:r w:rsidRPr="00390716">
              <w:rPr>
                <w:szCs w:val="24"/>
                <w:lang w:eastAsia="sv-SE"/>
              </w:rPr>
              <w:t>30</w:t>
            </w:r>
          </w:p>
        </w:tc>
        <w:tc>
          <w:tcPr>
            <w:tcW w:w="886" w:type="dxa"/>
            <w:gridSpan w:val="3"/>
            <w:shd w:val="clear" w:color="auto" w:fill="auto"/>
            <w:noWrap/>
            <w:vAlign w:val="bottom"/>
            <w:hideMark/>
          </w:tcPr>
          <w:p w14:paraId="15D2B0E1"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4"/>
            <w:shd w:val="clear" w:color="auto" w:fill="auto"/>
            <w:noWrap/>
            <w:vAlign w:val="bottom"/>
            <w:hideMark/>
          </w:tcPr>
          <w:p w14:paraId="4ED87164"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5"/>
            <w:shd w:val="clear" w:color="auto" w:fill="auto"/>
            <w:noWrap/>
            <w:vAlign w:val="bottom"/>
            <w:hideMark/>
          </w:tcPr>
          <w:p w14:paraId="6082F85F"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1B7F35B2" w14:textId="77777777" w:rsidR="00332673" w:rsidRPr="00390716" w:rsidRDefault="00332673" w:rsidP="00390716">
            <w:pPr>
              <w:spacing w:after="0" w:line="360" w:lineRule="auto"/>
              <w:jc w:val="right"/>
              <w:rPr>
                <w:szCs w:val="24"/>
                <w:lang w:eastAsia="sv-SE"/>
              </w:rPr>
            </w:pPr>
            <w:r w:rsidRPr="00390716">
              <w:rPr>
                <w:szCs w:val="24"/>
                <w:lang w:eastAsia="sv-SE"/>
              </w:rPr>
              <w:t>89</w:t>
            </w:r>
          </w:p>
        </w:tc>
      </w:tr>
      <w:tr w:rsidR="00000A85" w:rsidRPr="00390716" w14:paraId="322A1B40"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002ECD2" w14:textId="329EBA2E"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3" w:type="dxa"/>
            <w:gridSpan w:val="5"/>
            <w:tcBorders>
              <w:left w:val="single" w:sz="4" w:space="0" w:color="auto"/>
            </w:tcBorders>
            <w:shd w:val="clear" w:color="auto" w:fill="auto"/>
            <w:noWrap/>
            <w:vAlign w:val="bottom"/>
            <w:hideMark/>
          </w:tcPr>
          <w:p w14:paraId="6B44274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902" w:type="dxa"/>
            <w:gridSpan w:val="5"/>
            <w:shd w:val="clear" w:color="auto" w:fill="auto"/>
            <w:noWrap/>
            <w:vAlign w:val="bottom"/>
            <w:hideMark/>
          </w:tcPr>
          <w:p w14:paraId="30A4AE35"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38BBFD0C"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7" w:type="dxa"/>
            <w:gridSpan w:val="4"/>
            <w:shd w:val="clear" w:color="auto" w:fill="auto"/>
            <w:noWrap/>
            <w:vAlign w:val="bottom"/>
            <w:hideMark/>
          </w:tcPr>
          <w:p w14:paraId="1EE78E60" w14:textId="77777777" w:rsidR="00332673" w:rsidRPr="00390716" w:rsidRDefault="00332673" w:rsidP="00390716">
            <w:pPr>
              <w:spacing w:after="0" w:line="360" w:lineRule="auto"/>
              <w:jc w:val="right"/>
              <w:rPr>
                <w:szCs w:val="24"/>
                <w:lang w:eastAsia="sv-SE"/>
              </w:rPr>
            </w:pPr>
            <w:r w:rsidRPr="00390716">
              <w:rPr>
                <w:szCs w:val="24"/>
                <w:lang w:eastAsia="sv-SE"/>
              </w:rPr>
              <w:t>20</w:t>
            </w:r>
          </w:p>
        </w:tc>
        <w:tc>
          <w:tcPr>
            <w:tcW w:w="886" w:type="dxa"/>
            <w:gridSpan w:val="3"/>
            <w:shd w:val="clear" w:color="auto" w:fill="auto"/>
            <w:noWrap/>
            <w:vAlign w:val="bottom"/>
            <w:hideMark/>
          </w:tcPr>
          <w:p w14:paraId="344DCA9F"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4"/>
            <w:shd w:val="clear" w:color="auto" w:fill="auto"/>
            <w:noWrap/>
            <w:vAlign w:val="bottom"/>
            <w:hideMark/>
          </w:tcPr>
          <w:p w14:paraId="2763161F"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1F546D5E"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90" w:type="dxa"/>
            <w:gridSpan w:val="2"/>
            <w:tcBorders>
              <w:right w:val="single" w:sz="4" w:space="0" w:color="auto"/>
            </w:tcBorders>
            <w:shd w:val="clear" w:color="auto" w:fill="auto"/>
            <w:noWrap/>
            <w:vAlign w:val="bottom"/>
            <w:hideMark/>
          </w:tcPr>
          <w:p w14:paraId="04F47B48" w14:textId="77777777" w:rsidR="00332673" w:rsidRPr="00390716" w:rsidRDefault="00332673" w:rsidP="00390716">
            <w:pPr>
              <w:spacing w:after="0" w:line="360" w:lineRule="auto"/>
              <w:jc w:val="right"/>
              <w:rPr>
                <w:szCs w:val="24"/>
                <w:lang w:eastAsia="sv-SE"/>
              </w:rPr>
            </w:pPr>
            <w:r w:rsidRPr="00390716">
              <w:rPr>
                <w:szCs w:val="24"/>
                <w:lang w:eastAsia="sv-SE"/>
              </w:rPr>
              <w:t>58</w:t>
            </w:r>
          </w:p>
        </w:tc>
      </w:tr>
      <w:tr w:rsidR="00000A85" w:rsidRPr="00390716" w14:paraId="3FF4B5DB"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4643288" w14:textId="4557D7D0"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3" w:type="dxa"/>
            <w:gridSpan w:val="5"/>
            <w:tcBorders>
              <w:left w:val="single" w:sz="4" w:space="0" w:color="auto"/>
            </w:tcBorders>
            <w:shd w:val="clear" w:color="auto" w:fill="auto"/>
            <w:noWrap/>
            <w:vAlign w:val="bottom"/>
            <w:hideMark/>
          </w:tcPr>
          <w:p w14:paraId="62F33B6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902" w:type="dxa"/>
            <w:gridSpan w:val="5"/>
            <w:shd w:val="clear" w:color="auto" w:fill="auto"/>
            <w:noWrap/>
            <w:vAlign w:val="bottom"/>
            <w:hideMark/>
          </w:tcPr>
          <w:p w14:paraId="283BFBB9"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2034BF5A"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7" w:type="dxa"/>
            <w:gridSpan w:val="4"/>
            <w:shd w:val="clear" w:color="auto" w:fill="auto"/>
            <w:noWrap/>
            <w:vAlign w:val="bottom"/>
            <w:hideMark/>
          </w:tcPr>
          <w:p w14:paraId="229D9CB0"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3"/>
            <w:shd w:val="clear" w:color="auto" w:fill="auto"/>
            <w:noWrap/>
            <w:vAlign w:val="bottom"/>
            <w:hideMark/>
          </w:tcPr>
          <w:p w14:paraId="1390E03C"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4"/>
            <w:shd w:val="clear" w:color="auto" w:fill="auto"/>
            <w:noWrap/>
            <w:vAlign w:val="bottom"/>
            <w:hideMark/>
          </w:tcPr>
          <w:p w14:paraId="37F71E89"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1E5B453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2E7B017C" w14:textId="77777777" w:rsidR="00332673" w:rsidRPr="00390716" w:rsidRDefault="00332673" w:rsidP="00390716">
            <w:pPr>
              <w:spacing w:after="0" w:line="360" w:lineRule="auto"/>
              <w:jc w:val="right"/>
              <w:rPr>
                <w:szCs w:val="24"/>
                <w:lang w:eastAsia="sv-SE"/>
              </w:rPr>
            </w:pPr>
            <w:r w:rsidRPr="00390716">
              <w:rPr>
                <w:szCs w:val="24"/>
                <w:lang w:eastAsia="sv-SE"/>
              </w:rPr>
              <w:t>34</w:t>
            </w:r>
          </w:p>
        </w:tc>
      </w:tr>
      <w:tr w:rsidR="00000A85" w:rsidRPr="00390716" w14:paraId="44632C23"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9F17B29" w14:textId="11B373DD"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3" w:type="dxa"/>
            <w:gridSpan w:val="5"/>
            <w:tcBorders>
              <w:left w:val="single" w:sz="4" w:space="0" w:color="auto"/>
            </w:tcBorders>
            <w:shd w:val="clear" w:color="auto" w:fill="auto"/>
            <w:noWrap/>
            <w:vAlign w:val="bottom"/>
            <w:hideMark/>
          </w:tcPr>
          <w:p w14:paraId="300E9D4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3BB3736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6E5FC189"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7" w:type="dxa"/>
            <w:gridSpan w:val="4"/>
            <w:shd w:val="clear" w:color="auto" w:fill="auto"/>
            <w:noWrap/>
            <w:vAlign w:val="bottom"/>
            <w:hideMark/>
          </w:tcPr>
          <w:p w14:paraId="6A9093A9"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3"/>
            <w:shd w:val="clear" w:color="auto" w:fill="auto"/>
            <w:noWrap/>
            <w:vAlign w:val="bottom"/>
            <w:hideMark/>
          </w:tcPr>
          <w:p w14:paraId="477DB401"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3C6F5CA3"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17419DA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4B48D6BF" w14:textId="77777777" w:rsidR="00332673" w:rsidRPr="00390716" w:rsidRDefault="00332673" w:rsidP="00390716">
            <w:pPr>
              <w:spacing w:after="0" w:line="360" w:lineRule="auto"/>
              <w:jc w:val="right"/>
              <w:rPr>
                <w:szCs w:val="24"/>
                <w:lang w:eastAsia="sv-SE"/>
              </w:rPr>
            </w:pPr>
            <w:r w:rsidRPr="00390716">
              <w:rPr>
                <w:szCs w:val="24"/>
                <w:lang w:eastAsia="sv-SE"/>
              </w:rPr>
              <w:t>26</w:t>
            </w:r>
          </w:p>
        </w:tc>
      </w:tr>
      <w:tr w:rsidR="00000A85" w:rsidRPr="00390716" w14:paraId="30CDDAEC"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BA110E2" w14:textId="6049C790"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3" w:type="dxa"/>
            <w:gridSpan w:val="5"/>
            <w:tcBorders>
              <w:left w:val="single" w:sz="4" w:space="0" w:color="auto"/>
            </w:tcBorders>
            <w:shd w:val="clear" w:color="auto" w:fill="auto"/>
            <w:noWrap/>
            <w:vAlign w:val="bottom"/>
            <w:hideMark/>
          </w:tcPr>
          <w:p w14:paraId="5D11839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03F241BA"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7FD0386F"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7" w:type="dxa"/>
            <w:gridSpan w:val="4"/>
            <w:shd w:val="clear" w:color="auto" w:fill="auto"/>
            <w:noWrap/>
            <w:vAlign w:val="bottom"/>
            <w:hideMark/>
          </w:tcPr>
          <w:p w14:paraId="7211FF8B"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3"/>
            <w:shd w:val="clear" w:color="auto" w:fill="auto"/>
            <w:noWrap/>
            <w:vAlign w:val="bottom"/>
            <w:hideMark/>
          </w:tcPr>
          <w:p w14:paraId="3785760D"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160EA29F"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4A8175B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638CEF86" w14:textId="77777777" w:rsidR="00332673" w:rsidRPr="00390716" w:rsidRDefault="00332673" w:rsidP="00390716">
            <w:pPr>
              <w:spacing w:after="0" w:line="360" w:lineRule="auto"/>
              <w:jc w:val="right"/>
              <w:rPr>
                <w:szCs w:val="24"/>
                <w:lang w:eastAsia="sv-SE"/>
              </w:rPr>
            </w:pPr>
            <w:r w:rsidRPr="00390716">
              <w:rPr>
                <w:szCs w:val="24"/>
                <w:lang w:eastAsia="sv-SE"/>
              </w:rPr>
              <w:t>19</w:t>
            </w:r>
          </w:p>
        </w:tc>
      </w:tr>
      <w:tr w:rsidR="00000A85" w:rsidRPr="00390716" w14:paraId="19509DD7"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4545125" w14:textId="6B0EEE68" w:rsidR="00332673" w:rsidRPr="00390716" w:rsidRDefault="00332673" w:rsidP="005774AE">
            <w:pPr>
              <w:spacing w:after="0" w:line="360" w:lineRule="auto"/>
              <w:rPr>
                <w:szCs w:val="24"/>
                <w:lang w:eastAsia="sv-SE"/>
              </w:rPr>
            </w:pPr>
            <w:r w:rsidRPr="00390716">
              <w:rPr>
                <w:szCs w:val="24"/>
                <w:lang w:eastAsia="sv-SE"/>
              </w:rPr>
              <w:t xml:space="preserve">At least 10 or more (not life </w:t>
            </w:r>
            <w:r w:rsidR="005774AE">
              <w:rPr>
                <w:szCs w:val="24"/>
                <w:lang w:eastAsia="sv-SE"/>
              </w:rPr>
              <w:t>i</w:t>
            </w:r>
            <w:r w:rsidRPr="00390716">
              <w:rPr>
                <w:szCs w:val="24"/>
                <w:lang w:eastAsia="sv-SE"/>
              </w:rPr>
              <w:t>mprisonment)</w:t>
            </w:r>
          </w:p>
        </w:tc>
        <w:tc>
          <w:tcPr>
            <w:tcW w:w="883" w:type="dxa"/>
            <w:gridSpan w:val="5"/>
            <w:tcBorders>
              <w:left w:val="single" w:sz="4" w:space="0" w:color="auto"/>
            </w:tcBorders>
            <w:shd w:val="clear" w:color="auto" w:fill="auto"/>
            <w:noWrap/>
            <w:vAlign w:val="bottom"/>
            <w:hideMark/>
          </w:tcPr>
          <w:p w14:paraId="11B9E83D"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902" w:type="dxa"/>
            <w:gridSpan w:val="5"/>
            <w:shd w:val="clear" w:color="auto" w:fill="auto"/>
            <w:noWrap/>
            <w:vAlign w:val="bottom"/>
            <w:hideMark/>
          </w:tcPr>
          <w:p w14:paraId="240F1FF0"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4"/>
            <w:shd w:val="clear" w:color="auto" w:fill="auto"/>
            <w:noWrap/>
            <w:vAlign w:val="bottom"/>
            <w:hideMark/>
          </w:tcPr>
          <w:p w14:paraId="7349015E"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7" w:type="dxa"/>
            <w:gridSpan w:val="4"/>
            <w:shd w:val="clear" w:color="auto" w:fill="auto"/>
            <w:noWrap/>
            <w:vAlign w:val="bottom"/>
            <w:hideMark/>
          </w:tcPr>
          <w:p w14:paraId="52C6626B" w14:textId="77777777" w:rsidR="00332673" w:rsidRPr="00390716" w:rsidRDefault="00332673" w:rsidP="00390716">
            <w:pPr>
              <w:spacing w:after="0" w:line="360" w:lineRule="auto"/>
              <w:jc w:val="right"/>
              <w:rPr>
                <w:szCs w:val="24"/>
                <w:lang w:eastAsia="sv-SE"/>
              </w:rPr>
            </w:pPr>
            <w:r w:rsidRPr="00390716">
              <w:rPr>
                <w:szCs w:val="24"/>
                <w:lang w:eastAsia="sv-SE"/>
              </w:rPr>
              <w:t>17</w:t>
            </w:r>
          </w:p>
        </w:tc>
        <w:tc>
          <w:tcPr>
            <w:tcW w:w="886" w:type="dxa"/>
            <w:gridSpan w:val="3"/>
            <w:shd w:val="clear" w:color="auto" w:fill="auto"/>
            <w:noWrap/>
            <w:vAlign w:val="bottom"/>
            <w:hideMark/>
          </w:tcPr>
          <w:p w14:paraId="1FBA72AC"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6" w:type="dxa"/>
            <w:gridSpan w:val="4"/>
            <w:shd w:val="clear" w:color="auto" w:fill="auto"/>
            <w:noWrap/>
            <w:vAlign w:val="bottom"/>
            <w:hideMark/>
          </w:tcPr>
          <w:p w14:paraId="4ECDF51E"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5"/>
            <w:shd w:val="clear" w:color="auto" w:fill="auto"/>
            <w:noWrap/>
            <w:vAlign w:val="bottom"/>
            <w:hideMark/>
          </w:tcPr>
          <w:p w14:paraId="4E41686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3E4FDFFC" w14:textId="77777777" w:rsidR="00332673" w:rsidRPr="00390716" w:rsidRDefault="00332673" w:rsidP="00390716">
            <w:pPr>
              <w:spacing w:after="0" w:line="360" w:lineRule="auto"/>
              <w:jc w:val="right"/>
              <w:rPr>
                <w:szCs w:val="24"/>
                <w:lang w:eastAsia="sv-SE"/>
              </w:rPr>
            </w:pPr>
            <w:r w:rsidRPr="00390716">
              <w:rPr>
                <w:szCs w:val="24"/>
                <w:lang w:eastAsia="sv-SE"/>
              </w:rPr>
              <w:t>60</w:t>
            </w:r>
          </w:p>
        </w:tc>
      </w:tr>
      <w:tr w:rsidR="00000A85" w:rsidRPr="00390716" w14:paraId="11E93A3C"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4C40C09"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3" w:type="dxa"/>
            <w:gridSpan w:val="5"/>
            <w:tcBorders>
              <w:left w:val="single" w:sz="4" w:space="0" w:color="auto"/>
            </w:tcBorders>
            <w:shd w:val="clear" w:color="auto" w:fill="auto"/>
            <w:noWrap/>
            <w:vAlign w:val="bottom"/>
            <w:hideMark/>
          </w:tcPr>
          <w:p w14:paraId="300E815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37840EA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03279F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0B7E41D7"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05B09CA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376EB24"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6427A58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600744DA" w14:textId="77777777" w:rsidR="00332673" w:rsidRPr="00390716" w:rsidRDefault="00332673" w:rsidP="00390716">
            <w:pPr>
              <w:spacing w:after="0" w:line="360" w:lineRule="auto"/>
              <w:jc w:val="right"/>
              <w:rPr>
                <w:szCs w:val="24"/>
                <w:lang w:eastAsia="sv-SE"/>
              </w:rPr>
            </w:pPr>
            <w:r w:rsidRPr="00390716">
              <w:rPr>
                <w:szCs w:val="24"/>
                <w:lang w:eastAsia="sv-SE"/>
              </w:rPr>
              <w:t>5</w:t>
            </w:r>
          </w:p>
        </w:tc>
      </w:tr>
      <w:tr w:rsidR="00000A85" w:rsidRPr="00390716" w14:paraId="55FFAA92" w14:textId="77777777" w:rsidTr="00096653">
        <w:trPr>
          <w:trHeight w:val="101"/>
        </w:trPr>
        <w:tc>
          <w:tcPr>
            <w:tcW w:w="2320" w:type="dxa"/>
            <w:tcBorders>
              <w:left w:val="single" w:sz="4" w:space="0" w:color="auto"/>
              <w:right w:val="single" w:sz="4" w:space="0" w:color="auto"/>
            </w:tcBorders>
            <w:shd w:val="clear" w:color="auto" w:fill="auto"/>
            <w:noWrap/>
            <w:vAlign w:val="bottom"/>
            <w:hideMark/>
          </w:tcPr>
          <w:p w14:paraId="3B6BDDDF" w14:textId="77777777" w:rsidR="00332673" w:rsidRPr="00390716" w:rsidRDefault="00332673" w:rsidP="00390716">
            <w:pPr>
              <w:spacing w:after="0" w:line="360" w:lineRule="auto"/>
              <w:rPr>
                <w:szCs w:val="24"/>
                <w:lang w:eastAsia="sv-SE"/>
              </w:rPr>
            </w:pPr>
            <w:r w:rsidRPr="00390716">
              <w:rPr>
                <w:szCs w:val="24"/>
                <w:lang w:eastAsia="sv-SE"/>
              </w:rPr>
              <w:t> </w:t>
            </w:r>
          </w:p>
        </w:tc>
        <w:tc>
          <w:tcPr>
            <w:tcW w:w="883" w:type="dxa"/>
            <w:gridSpan w:val="5"/>
            <w:tcBorders>
              <w:left w:val="single" w:sz="4" w:space="0" w:color="auto"/>
            </w:tcBorders>
            <w:shd w:val="clear" w:color="auto" w:fill="auto"/>
            <w:noWrap/>
            <w:vAlign w:val="bottom"/>
            <w:hideMark/>
          </w:tcPr>
          <w:p w14:paraId="342B9831"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077A6406"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D5BF3F2"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4BAA8CD7"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68E9EC98"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12670E9"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6AC697D9"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5FBC4DC0"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0B1BA73F"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C3F8B7D" w14:textId="77777777" w:rsidR="00332673" w:rsidRPr="00390716" w:rsidRDefault="00332673" w:rsidP="00390716">
            <w:pPr>
              <w:spacing w:after="0" w:line="360" w:lineRule="auto"/>
              <w:rPr>
                <w:b/>
                <w:bCs/>
                <w:szCs w:val="24"/>
                <w:lang w:eastAsia="sv-SE"/>
              </w:rPr>
            </w:pPr>
            <w:r w:rsidRPr="00390716">
              <w:rPr>
                <w:b/>
                <w:bCs/>
                <w:szCs w:val="24"/>
                <w:lang w:eastAsia="sv-SE"/>
              </w:rPr>
              <w:t>Women</w:t>
            </w:r>
          </w:p>
        </w:tc>
        <w:tc>
          <w:tcPr>
            <w:tcW w:w="883" w:type="dxa"/>
            <w:gridSpan w:val="5"/>
            <w:tcBorders>
              <w:left w:val="single" w:sz="4" w:space="0" w:color="auto"/>
            </w:tcBorders>
            <w:shd w:val="clear" w:color="auto" w:fill="auto"/>
            <w:noWrap/>
            <w:vAlign w:val="bottom"/>
            <w:hideMark/>
          </w:tcPr>
          <w:p w14:paraId="3CD71C31"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23615F37"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698E8B88"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1C8BD659"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3BAAC410"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21306857"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591F92DE"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2B523082"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7E59E15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EEBE252"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83" w:type="dxa"/>
            <w:gridSpan w:val="5"/>
            <w:tcBorders>
              <w:left w:val="single" w:sz="4" w:space="0" w:color="auto"/>
            </w:tcBorders>
            <w:shd w:val="clear" w:color="auto" w:fill="auto"/>
            <w:noWrap/>
            <w:vAlign w:val="bottom"/>
            <w:hideMark/>
          </w:tcPr>
          <w:p w14:paraId="7A5633BC" w14:textId="77777777" w:rsidR="00332673" w:rsidRPr="00390716" w:rsidRDefault="00332673" w:rsidP="00390716">
            <w:pPr>
              <w:spacing w:after="0" w:line="360" w:lineRule="auto"/>
              <w:jc w:val="right"/>
              <w:rPr>
                <w:b/>
                <w:bCs/>
                <w:szCs w:val="24"/>
                <w:lang w:eastAsia="sv-SE"/>
              </w:rPr>
            </w:pPr>
            <w:r w:rsidRPr="00390716">
              <w:rPr>
                <w:b/>
                <w:bCs/>
                <w:szCs w:val="24"/>
                <w:lang w:eastAsia="sv-SE"/>
              </w:rPr>
              <w:t>20</w:t>
            </w:r>
          </w:p>
        </w:tc>
        <w:tc>
          <w:tcPr>
            <w:tcW w:w="902" w:type="dxa"/>
            <w:gridSpan w:val="5"/>
            <w:shd w:val="clear" w:color="auto" w:fill="auto"/>
            <w:noWrap/>
            <w:vAlign w:val="bottom"/>
            <w:hideMark/>
          </w:tcPr>
          <w:p w14:paraId="580BAC3B" w14:textId="77777777" w:rsidR="00332673" w:rsidRPr="00390716" w:rsidRDefault="00332673" w:rsidP="00390716">
            <w:pPr>
              <w:spacing w:after="0" w:line="360" w:lineRule="auto"/>
              <w:jc w:val="right"/>
              <w:rPr>
                <w:b/>
                <w:bCs/>
                <w:szCs w:val="24"/>
                <w:lang w:eastAsia="sv-SE"/>
              </w:rPr>
            </w:pPr>
            <w:r w:rsidRPr="00390716">
              <w:rPr>
                <w:b/>
                <w:bCs/>
                <w:szCs w:val="24"/>
                <w:lang w:eastAsia="sv-SE"/>
              </w:rPr>
              <w:t>79</w:t>
            </w:r>
          </w:p>
        </w:tc>
        <w:tc>
          <w:tcPr>
            <w:tcW w:w="886" w:type="dxa"/>
            <w:gridSpan w:val="4"/>
            <w:shd w:val="clear" w:color="auto" w:fill="auto"/>
            <w:noWrap/>
            <w:vAlign w:val="bottom"/>
            <w:hideMark/>
          </w:tcPr>
          <w:p w14:paraId="52DB33B7" w14:textId="77777777" w:rsidR="00332673" w:rsidRPr="00390716" w:rsidRDefault="00332673" w:rsidP="00390716">
            <w:pPr>
              <w:spacing w:after="0" w:line="360" w:lineRule="auto"/>
              <w:jc w:val="right"/>
              <w:rPr>
                <w:b/>
                <w:bCs/>
                <w:szCs w:val="24"/>
                <w:lang w:eastAsia="sv-SE"/>
              </w:rPr>
            </w:pPr>
            <w:r w:rsidRPr="00390716">
              <w:rPr>
                <w:b/>
                <w:bCs/>
                <w:szCs w:val="24"/>
                <w:lang w:eastAsia="sv-SE"/>
              </w:rPr>
              <w:t>92</w:t>
            </w:r>
          </w:p>
        </w:tc>
        <w:tc>
          <w:tcPr>
            <w:tcW w:w="887" w:type="dxa"/>
            <w:gridSpan w:val="4"/>
            <w:shd w:val="clear" w:color="auto" w:fill="auto"/>
            <w:noWrap/>
            <w:vAlign w:val="bottom"/>
            <w:hideMark/>
          </w:tcPr>
          <w:p w14:paraId="3E5BDCFB" w14:textId="77777777" w:rsidR="00332673" w:rsidRPr="00390716" w:rsidRDefault="00332673" w:rsidP="00390716">
            <w:pPr>
              <w:spacing w:after="0" w:line="360" w:lineRule="auto"/>
              <w:jc w:val="right"/>
              <w:rPr>
                <w:b/>
                <w:bCs/>
                <w:szCs w:val="24"/>
                <w:lang w:eastAsia="sv-SE"/>
              </w:rPr>
            </w:pPr>
            <w:r w:rsidRPr="00390716">
              <w:rPr>
                <w:b/>
                <w:bCs/>
                <w:szCs w:val="24"/>
                <w:lang w:eastAsia="sv-SE"/>
              </w:rPr>
              <w:t>168</w:t>
            </w:r>
          </w:p>
        </w:tc>
        <w:tc>
          <w:tcPr>
            <w:tcW w:w="886" w:type="dxa"/>
            <w:gridSpan w:val="3"/>
            <w:shd w:val="clear" w:color="auto" w:fill="auto"/>
            <w:noWrap/>
            <w:vAlign w:val="bottom"/>
            <w:hideMark/>
          </w:tcPr>
          <w:p w14:paraId="6539596E" w14:textId="77777777" w:rsidR="00332673" w:rsidRPr="00390716" w:rsidRDefault="00332673" w:rsidP="00390716">
            <w:pPr>
              <w:spacing w:after="0" w:line="360" w:lineRule="auto"/>
              <w:jc w:val="right"/>
              <w:rPr>
                <w:b/>
                <w:bCs/>
                <w:szCs w:val="24"/>
                <w:lang w:eastAsia="sv-SE"/>
              </w:rPr>
            </w:pPr>
            <w:r w:rsidRPr="00390716">
              <w:rPr>
                <w:b/>
                <w:bCs/>
                <w:szCs w:val="24"/>
                <w:lang w:eastAsia="sv-SE"/>
              </w:rPr>
              <w:t>215</w:t>
            </w:r>
          </w:p>
        </w:tc>
        <w:tc>
          <w:tcPr>
            <w:tcW w:w="886" w:type="dxa"/>
            <w:gridSpan w:val="4"/>
            <w:shd w:val="clear" w:color="auto" w:fill="auto"/>
            <w:noWrap/>
            <w:vAlign w:val="bottom"/>
            <w:hideMark/>
          </w:tcPr>
          <w:p w14:paraId="6428BF67" w14:textId="77777777" w:rsidR="00332673" w:rsidRPr="00390716" w:rsidRDefault="00332673" w:rsidP="00390716">
            <w:pPr>
              <w:spacing w:after="0" w:line="360" w:lineRule="auto"/>
              <w:jc w:val="right"/>
              <w:rPr>
                <w:b/>
                <w:bCs/>
                <w:szCs w:val="24"/>
                <w:lang w:eastAsia="sv-SE"/>
              </w:rPr>
            </w:pPr>
            <w:r w:rsidRPr="00390716">
              <w:rPr>
                <w:b/>
                <w:bCs/>
                <w:szCs w:val="24"/>
                <w:lang w:eastAsia="sv-SE"/>
              </w:rPr>
              <w:t>97</w:t>
            </w:r>
          </w:p>
        </w:tc>
        <w:tc>
          <w:tcPr>
            <w:tcW w:w="886" w:type="dxa"/>
            <w:gridSpan w:val="5"/>
            <w:shd w:val="clear" w:color="auto" w:fill="auto"/>
            <w:noWrap/>
            <w:vAlign w:val="bottom"/>
            <w:hideMark/>
          </w:tcPr>
          <w:p w14:paraId="0A43C895" w14:textId="77777777" w:rsidR="00332673" w:rsidRPr="00390716" w:rsidRDefault="00332673" w:rsidP="00390716">
            <w:pPr>
              <w:spacing w:after="0" w:line="360" w:lineRule="auto"/>
              <w:jc w:val="right"/>
              <w:rPr>
                <w:b/>
                <w:bCs/>
                <w:szCs w:val="24"/>
                <w:lang w:eastAsia="sv-SE"/>
              </w:rPr>
            </w:pPr>
            <w:r w:rsidRPr="00390716">
              <w:rPr>
                <w:b/>
                <w:bCs/>
                <w:szCs w:val="24"/>
                <w:lang w:eastAsia="sv-SE"/>
              </w:rPr>
              <w:t>26</w:t>
            </w:r>
          </w:p>
        </w:tc>
        <w:tc>
          <w:tcPr>
            <w:tcW w:w="890" w:type="dxa"/>
            <w:gridSpan w:val="2"/>
            <w:tcBorders>
              <w:right w:val="single" w:sz="4" w:space="0" w:color="auto"/>
            </w:tcBorders>
            <w:shd w:val="clear" w:color="auto" w:fill="auto"/>
            <w:noWrap/>
            <w:vAlign w:val="bottom"/>
            <w:hideMark/>
          </w:tcPr>
          <w:p w14:paraId="6572C0C3" w14:textId="77777777" w:rsidR="00332673" w:rsidRPr="00390716" w:rsidRDefault="00332673" w:rsidP="00390716">
            <w:pPr>
              <w:spacing w:after="0" w:line="360" w:lineRule="auto"/>
              <w:jc w:val="right"/>
              <w:rPr>
                <w:b/>
                <w:bCs/>
                <w:szCs w:val="24"/>
                <w:lang w:eastAsia="sv-SE"/>
              </w:rPr>
            </w:pPr>
            <w:r w:rsidRPr="00390716">
              <w:rPr>
                <w:b/>
                <w:bCs/>
                <w:szCs w:val="24"/>
                <w:lang w:eastAsia="sv-SE"/>
              </w:rPr>
              <w:t>697</w:t>
            </w:r>
          </w:p>
        </w:tc>
      </w:tr>
      <w:tr w:rsidR="00000A85" w:rsidRPr="00390716" w14:paraId="6F160368"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9279589"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3" w:type="dxa"/>
            <w:gridSpan w:val="5"/>
            <w:tcBorders>
              <w:left w:val="single" w:sz="4" w:space="0" w:color="auto"/>
            </w:tcBorders>
            <w:shd w:val="clear" w:color="auto" w:fill="auto"/>
            <w:noWrap/>
            <w:vAlign w:val="bottom"/>
            <w:hideMark/>
          </w:tcPr>
          <w:p w14:paraId="5EA0800F"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4E5DB0BE"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B523513"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1BCB01C1"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560F1983"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1C528C9C"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25E9043B"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775410D0"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3DB0C321"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A8D92C2"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3" w:type="dxa"/>
            <w:gridSpan w:val="5"/>
            <w:tcBorders>
              <w:left w:val="single" w:sz="4" w:space="0" w:color="auto"/>
            </w:tcBorders>
            <w:shd w:val="clear" w:color="auto" w:fill="auto"/>
            <w:noWrap/>
            <w:vAlign w:val="bottom"/>
            <w:hideMark/>
          </w:tcPr>
          <w:p w14:paraId="6443FE8E"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902" w:type="dxa"/>
            <w:gridSpan w:val="5"/>
            <w:shd w:val="clear" w:color="auto" w:fill="auto"/>
            <w:noWrap/>
            <w:vAlign w:val="bottom"/>
            <w:hideMark/>
          </w:tcPr>
          <w:p w14:paraId="1F8984E0" w14:textId="77777777" w:rsidR="00332673" w:rsidRPr="00390716" w:rsidRDefault="00332673" w:rsidP="00390716">
            <w:pPr>
              <w:spacing w:after="0" w:line="360" w:lineRule="auto"/>
              <w:jc w:val="right"/>
              <w:rPr>
                <w:szCs w:val="24"/>
                <w:lang w:eastAsia="sv-SE"/>
              </w:rPr>
            </w:pPr>
            <w:r w:rsidRPr="00390716">
              <w:rPr>
                <w:szCs w:val="24"/>
                <w:lang w:eastAsia="sv-SE"/>
              </w:rPr>
              <w:t>55</w:t>
            </w:r>
          </w:p>
        </w:tc>
        <w:tc>
          <w:tcPr>
            <w:tcW w:w="886" w:type="dxa"/>
            <w:gridSpan w:val="4"/>
            <w:shd w:val="clear" w:color="auto" w:fill="auto"/>
            <w:noWrap/>
            <w:vAlign w:val="bottom"/>
            <w:hideMark/>
          </w:tcPr>
          <w:p w14:paraId="79BB3F71" w14:textId="77777777" w:rsidR="00332673" w:rsidRPr="00390716" w:rsidRDefault="00332673" w:rsidP="00390716">
            <w:pPr>
              <w:spacing w:after="0" w:line="360" w:lineRule="auto"/>
              <w:jc w:val="right"/>
              <w:rPr>
                <w:szCs w:val="24"/>
                <w:lang w:eastAsia="sv-SE"/>
              </w:rPr>
            </w:pPr>
            <w:r w:rsidRPr="00390716">
              <w:rPr>
                <w:szCs w:val="24"/>
                <w:lang w:eastAsia="sv-SE"/>
              </w:rPr>
              <w:t>68</w:t>
            </w:r>
          </w:p>
        </w:tc>
        <w:tc>
          <w:tcPr>
            <w:tcW w:w="887" w:type="dxa"/>
            <w:gridSpan w:val="4"/>
            <w:shd w:val="clear" w:color="auto" w:fill="auto"/>
            <w:noWrap/>
            <w:vAlign w:val="bottom"/>
            <w:hideMark/>
          </w:tcPr>
          <w:p w14:paraId="1F7DC97D" w14:textId="77777777" w:rsidR="00332673" w:rsidRPr="00390716" w:rsidRDefault="00332673" w:rsidP="00390716">
            <w:pPr>
              <w:spacing w:after="0" w:line="360" w:lineRule="auto"/>
              <w:jc w:val="right"/>
              <w:rPr>
                <w:szCs w:val="24"/>
                <w:lang w:eastAsia="sv-SE"/>
              </w:rPr>
            </w:pPr>
            <w:r w:rsidRPr="00390716">
              <w:rPr>
                <w:szCs w:val="24"/>
                <w:lang w:eastAsia="sv-SE"/>
              </w:rPr>
              <w:t>118</w:t>
            </w:r>
          </w:p>
        </w:tc>
        <w:tc>
          <w:tcPr>
            <w:tcW w:w="886" w:type="dxa"/>
            <w:gridSpan w:val="3"/>
            <w:shd w:val="clear" w:color="auto" w:fill="auto"/>
            <w:noWrap/>
            <w:vAlign w:val="bottom"/>
            <w:hideMark/>
          </w:tcPr>
          <w:p w14:paraId="37A7886B" w14:textId="77777777" w:rsidR="00332673" w:rsidRPr="00390716" w:rsidRDefault="00332673" w:rsidP="00390716">
            <w:pPr>
              <w:spacing w:after="0" w:line="360" w:lineRule="auto"/>
              <w:jc w:val="right"/>
              <w:rPr>
                <w:szCs w:val="24"/>
                <w:lang w:eastAsia="sv-SE"/>
              </w:rPr>
            </w:pPr>
            <w:r w:rsidRPr="00390716">
              <w:rPr>
                <w:szCs w:val="24"/>
                <w:lang w:eastAsia="sv-SE"/>
              </w:rPr>
              <w:t>173</w:t>
            </w:r>
          </w:p>
        </w:tc>
        <w:tc>
          <w:tcPr>
            <w:tcW w:w="886" w:type="dxa"/>
            <w:gridSpan w:val="4"/>
            <w:shd w:val="clear" w:color="auto" w:fill="auto"/>
            <w:noWrap/>
            <w:vAlign w:val="bottom"/>
            <w:hideMark/>
          </w:tcPr>
          <w:p w14:paraId="312939B4" w14:textId="77777777" w:rsidR="00332673" w:rsidRPr="00390716" w:rsidRDefault="00332673" w:rsidP="00390716">
            <w:pPr>
              <w:spacing w:after="0" w:line="360" w:lineRule="auto"/>
              <w:jc w:val="right"/>
              <w:rPr>
                <w:szCs w:val="24"/>
                <w:lang w:eastAsia="sv-SE"/>
              </w:rPr>
            </w:pPr>
            <w:r w:rsidRPr="00390716">
              <w:rPr>
                <w:szCs w:val="24"/>
                <w:lang w:eastAsia="sv-SE"/>
              </w:rPr>
              <w:t>85</w:t>
            </w:r>
          </w:p>
        </w:tc>
        <w:tc>
          <w:tcPr>
            <w:tcW w:w="886" w:type="dxa"/>
            <w:gridSpan w:val="5"/>
            <w:shd w:val="clear" w:color="auto" w:fill="auto"/>
            <w:noWrap/>
            <w:vAlign w:val="bottom"/>
            <w:hideMark/>
          </w:tcPr>
          <w:p w14:paraId="15977726"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90" w:type="dxa"/>
            <w:gridSpan w:val="2"/>
            <w:tcBorders>
              <w:right w:val="single" w:sz="4" w:space="0" w:color="auto"/>
            </w:tcBorders>
            <w:shd w:val="clear" w:color="auto" w:fill="auto"/>
            <w:noWrap/>
            <w:vAlign w:val="bottom"/>
            <w:hideMark/>
          </w:tcPr>
          <w:p w14:paraId="6EC2AE97" w14:textId="77777777" w:rsidR="00332673" w:rsidRPr="00390716" w:rsidRDefault="00332673" w:rsidP="00390716">
            <w:pPr>
              <w:spacing w:after="0" w:line="360" w:lineRule="auto"/>
              <w:jc w:val="right"/>
              <w:rPr>
                <w:szCs w:val="24"/>
                <w:lang w:eastAsia="sv-SE"/>
              </w:rPr>
            </w:pPr>
            <w:r w:rsidRPr="00390716">
              <w:rPr>
                <w:szCs w:val="24"/>
                <w:lang w:eastAsia="sv-SE"/>
              </w:rPr>
              <w:t>533</w:t>
            </w:r>
          </w:p>
        </w:tc>
      </w:tr>
      <w:tr w:rsidR="00000A85" w:rsidRPr="00390716" w14:paraId="53CCCDFC"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13A8E99" w14:textId="21507A41"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3" w:type="dxa"/>
            <w:gridSpan w:val="5"/>
            <w:tcBorders>
              <w:left w:val="single" w:sz="4" w:space="0" w:color="auto"/>
            </w:tcBorders>
            <w:shd w:val="clear" w:color="auto" w:fill="auto"/>
            <w:noWrap/>
            <w:vAlign w:val="bottom"/>
            <w:hideMark/>
          </w:tcPr>
          <w:p w14:paraId="7E7D539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28FD3ADA"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6" w:type="dxa"/>
            <w:gridSpan w:val="4"/>
            <w:shd w:val="clear" w:color="auto" w:fill="auto"/>
            <w:noWrap/>
            <w:vAlign w:val="bottom"/>
            <w:hideMark/>
          </w:tcPr>
          <w:p w14:paraId="15C77312"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7" w:type="dxa"/>
            <w:gridSpan w:val="4"/>
            <w:shd w:val="clear" w:color="auto" w:fill="auto"/>
            <w:noWrap/>
            <w:vAlign w:val="bottom"/>
            <w:hideMark/>
          </w:tcPr>
          <w:p w14:paraId="1F964405" w14:textId="77777777" w:rsidR="00332673" w:rsidRPr="00390716" w:rsidRDefault="00332673" w:rsidP="00390716">
            <w:pPr>
              <w:spacing w:after="0" w:line="360" w:lineRule="auto"/>
              <w:jc w:val="right"/>
              <w:rPr>
                <w:szCs w:val="24"/>
                <w:lang w:eastAsia="sv-SE"/>
              </w:rPr>
            </w:pPr>
            <w:r w:rsidRPr="00390716">
              <w:rPr>
                <w:szCs w:val="24"/>
                <w:lang w:eastAsia="sv-SE"/>
              </w:rPr>
              <w:t>27</w:t>
            </w:r>
          </w:p>
        </w:tc>
        <w:tc>
          <w:tcPr>
            <w:tcW w:w="886" w:type="dxa"/>
            <w:gridSpan w:val="3"/>
            <w:shd w:val="clear" w:color="auto" w:fill="auto"/>
            <w:noWrap/>
            <w:vAlign w:val="bottom"/>
            <w:hideMark/>
          </w:tcPr>
          <w:p w14:paraId="62BC3C6C" w14:textId="77777777" w:rsidR="00332673" w:rsidRPr="00390716" w:rsidRDefault="00332673" w:rsidP="00390716">
            <w:pPr>
              <w:spacing w:after="0" w:line="360" w:lineRule="auto"/>
              <w:jc w:val="right"/>
              <w:rPr>
                <w:szCs w:val="24"/>
                <w:lang w:eastAsia="sv-SE"/>
              </w:rPr>
            </w:pPr>
            <w:r w:rsidRPr="00390716">
              <w:rPr>
                <w:szCs w:val="24"/>
                <w:lang w:eastAsia="sv-SE"/>
              </w:rPr>
              <w:t>23</w:t>
            </w:r>
          </w:p>
        </w:tc>
        <w:tc>
          <w:tcPr>
            <w:tcW w:w="886" w:type="dxa"/>
            <w:gridSpan w:val="4"/>
            <w:shd w:val="clear" w:color="auto" w:fill="auto"/>
            <w:noWrap/>
            <w:vAlign w:val="bottom"/>
            <w:hideMark/>
          </w:tcPr>
          <w:p w14:paraId="6A66D572"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5"/>
            <w:shd w:val="clear" w:color="auto" w:fill="auto"/>
            <w:noWrap/>
            <w:vAlign w:val="bottom"/>
            <w:hideMark/>
          </w:tcPr>
          <w:p w14:paraId="06176AEE"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90" w:type="dxa"/>
            <w:gridSpan w:val="2"/>
            <w:tcBorders>
              <w:right w:val="single" w:sz="4" w:space="0" w:color="auto"/>
            </w:tcBorders>
            <w:shd w:val="clear" w:color="auto" w:fill="auto"/>
            <w:noWrap/>
            <w:vAlign w:val="bottom"/>
            <w:hideMark/>
          </w:tcPr>
          <w:p w14:paraId="4B6DF13F" w14:textId="77777777" w:rsidR="00332673" w:rsidRPr="00390716" w:rsidRDefault="00332673" w:rsidP="00390716">
            <w:pPr>
              <w:spacing w:after="0" w:line="360" w:lineRule="auto"/>
              <w:jc w:val="right"/>
              <w:rPr>
                <w:szCs w:val="24"/>
                <w:lang w:eastAsia="sv-SE"/>
              </w:rPr>
            </w:pPr>
            <w:r w:rsidRPr="00390716">
              <w:rPr>
                <w:szCs w:val="24"/>
                <w:lang w:eastAsia="sv-SE"/>
              </w:rPr>
              <w:t>89</w:t>
            </w:r>
          </w:p>
        </w:tc>
      </w:tr>
      <w:tr w:rsidR="00000A85" w:rsidRPr="00390716" w14:paraId="16EEA556" w14:textId="77777777" w:rsidTr="00096653">
        <w:trPr>
          <w:trHeight w:val="201"/>
        </w:trPr>
        <w:tc>
          <w:tcPr>
            <w:tcW w:w="2320" w:type="dxa"/>
            <w:tcBorders>
              <w:left w:val="single" w:sz="4" w:space="0" w:color="auto"/>
              <w:right w:val="single" w:sz="4" w:space="0" w:color="auto"/>
            </w:tcBorders>
            <w:shd w:val="clear" w:color="auto" w:fill="auto"/>
            <w:noWrap/>
            <w:vAlign w:val="bottom"/>
            <w:hideMark/>
          </w:tcPr>
          <w:p w14:paraId="73071D0D" w14:textId="2458F3B9"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3" w:type="dxa"/>
            <w:gridSpan w:val="5"/>
            <w:tcBorders>
              <w:left w:val="single" w:sz="4" w:space="0" w:color="auto"/>
            </w:tcBorders>
            <w:shd w:val="clear" w:color="auto" w:fill="auto"/>
            <w:noWrap/>
            <w:vAlign w:val="bottom"/>
            <w:hideMark/>
          </w:tcPr>
          <w:p w14:paraId="72F27A2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902" w:type="dxa"/>
            <w:gridSpan w:val="5"/>
            <w:shd w:val="clear" w:color="auto" w:fill="auto"/>
            <w:noWrap/>
            <w:vAlign w:val="bottom"/>
            <w:hideMark/>
          </w:tcPr>
          <w:p w14:paraId="5B4407F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5BF1C586"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7" w:type="dxa"/>
            <w:gridSpan w:val="4"/>
            <w:shd w:val="clear" w:color="auto" w:fill="auto"/>
            <w:noWrap/>
            <w:vAlign w:val="bottom"/>
            <w:hideMark/>
          </w:tcPr>
          <w:p w14:paraId="6533941F"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3"/>
            <w:shd w:val="clear" w:color="auto" w:fill="auto"/>
            <w:noWrap/>
            <w:vAlign w:val="bottom"/>
            <w:hideMark/>
          </w:tcPr>
          <w:p w14:paraId="06C65F6D"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4"/>
            <w:shd w:val="clear" w:color="auto" w:fill="auto"/>
            <w:noWrap/>
            <w:vAlign w:val="bottom"/>
            <w:hideMark/>
          </w:tcPr>
          <w:p w14:paraId="03479D3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6D67C8F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419547C2" w14:textId="77777777" w:rsidR="00332673" w:rsidRPr="00390716" w:rsidRDefault="00332673" w:rsidP="00390716">
            <w:pPr>
              <w:spacing w:after="0" w:line="360" w:lineRule="auto"/>
              <w:jc w:val="right"/>
              <w:rPr>
                <w:szCs w:val="24"/>
                <w:lang w:eastAsia="sv-SE"/>
              </w:rPr>
            </w:pPr>
            <w:r w:rsidRPr="00390716">
              <w:rPr>
                <w:szCs w:val="24"/>
                <w:lang w:eastAsia="sv-SE"/>
              </w:rPr>
              <w:t>28</w:t>
            </w:r>
          </w:p>
        </w:tc>
      </w:tr>
      <w:tr w:rsidR="00000A85" w:rsidRPr="00390716" w14:paraId="5B82EC95" w14:textId="77777777" w:rsidTr="00096653">
        <w:trPr>
          <w:trHeight w:val="188"/>
        </w:trPr>
        <w:tc>
          <w:tcPr>
            <w:tcW w:w="2320" w:type="dxa"/>
            <w:tcBorders>
              <w:left w:val="single" w:sz="4" w:space="0" w:color="auto"/>
              <w:right w:val="single" w:sz="4" w:space="0" w:color="auto"/>
            </w:tcBorders>
            <w:shd w:val="clear" w:color="auto" w:fill="auto"/>
            <w:noWrap/>
            <w:vAlign w:val="bottom"/>
            <w:hideMark/>
          </w:tcPr>
          <w:p w14:paraId="5C498F22" w14:textId="044C2927"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3" w:type="dxa"/>
            <w:gridSpan w:val="5"/>
            <w:tcBorders>
              <w:left w:val="single" w:sz="4" w:space="0" w:color="auto"/>
            </w:tcBorders>
            <w:shd w:val="clear" w:color="auto" w:fill="auto"/>
            <w:noWrap/>
            <w:vAlign w:val="bottom"/>
            <w:hideMark/>
          </w:tcPr>
          <w:p w14:paraId="0D0502B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1445E785"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58CFA644"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312A6D73"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3"/>
            <w:shd w:val="clear" w:color="auto" w:fill="auto"/>
            <w:noWrap/>
            <w:vAlign w:val="bottom"/>
            <w:hideMark/>
          </w:tcPr>
          <w:p w14:paraId="43B59A16"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28E5188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shd w:val="clear" w:color="auto" w:fill="auto"/>
            <w:noWrap/>
            <w:vAlign w:val="bottom"/>
            <w:hideMark/>
          </w:tcPr>
          <w:p w14:paraId="77E9F6E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65B13D20" w14:textId="77777777" w:rsidR="00332673" w:rsidRPr="00390716" w:rsidRDefault="00332673" w:rsidP="00390716">
            <w:pPr>
              <w:spacing w:after="0" w:line="360" w:lineRule="auto"/>
              <w:jc w:val="right"/>
              <w:rPr>
                <w:szCs w:val="24"/>
                <w:lang w:eastAsia="sv-SE"/>
              </w:rPr>
            </w:pPr>
            <w:r w:rsidRPr="00390716">
              <w:rPr>
                <w:szCs w:val="24"/>
                <w:lang w:eastAsia="sv-SE"/>
              </w:rPr>
              <w:t>18</w:t>
            </w:r>
          </w:p>
        </w:tc>
      </w:tr>
      <w:tr w:rsidR="00000A85" w:rsidRPr="00390716" w14:paraId="458EB31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8BB08EA" w14:textId="41B402AB"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3" w:type="dxa"/>
            <w:gridSpan w:val="5"/>
            <w:tcBorders>
              <w:left w:val="single" w:sz="4" w:space="0" w:color="auto"/>
            </w:tcBorders>
            <w:shd w:val="clear" w:color="auto" w:fill="auto"/>
            <w:noWrap/>
            <w:vAlign w:val="bottom"/>
            <w:hideMark/>
          </w:tcPr>
          <w:p w14:paraId="4A51CB5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3EF32D7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222F13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7" w:type="dxa"/>
            <w:gridSpan w:val="4"/>
            <w:shd w:val="clear" w:color="auto" w:fill="auto"/>
            <w:noWrap/>
            <w:vAlign w:val="bottom"/>
            <w:hideMark/>
          </w:tcPr>
          <w:p w14:paraId="618B8D8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3"/>
            <w:shd w:val="clear" w:color="auto" w:fill="auto"/>
            <w:noWrap/>
            <w:vAlign w:val="bottom"/>
            <w:hideMark/>
          </w:tcPr>
          <w:p w14:paraId="41C29FF5"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627F614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4BC2DFFE"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0E17E3E6" w14:textId="77777777" w:rsidR="00332673" w:rsidRPr="00390716" w:rsidRDefault="00332673" w:rsidP="00390716">
            <w:pPr>
              <w:spacing w:after="0" w:line="360" w:lineRule="auto"/>
              <w:jc w:val="right"/>
              <w:rPr>
                <w:szCs w:val="24"/>
                <w:lang w:eastAsia="sv-SE"/>
              </w:rPr>
            </w:pPr>
            <w:r w:rsidRPr="00390716">
              <w:rPr>
                <w:szCs w:val="24"/>
                <w:lang w:eastAsia="sv-SE"/>
              </w:rPr>
              <w:t>10</w:t>
            </w:r>
          </w:p>
        </w:tc>
      </w:tr>
      <w:tr w:rsidR="00000A85" w:rsidRPr="00390716" w14:paraId="710ED9DE"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E7A4118" w14:textId="2EAC6A3A"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3" w:type="dxa"/>
            <w:gridSpan w:val="5"/>
            <w:tcBorders>
              <w:left w:val="single" w:sz="4" w:space="0" w:color="auto"/>
            </w:tcBorders>
            <w:shd w:val="clear" w:color="auto" w:fill="auto"/>
            <w:noWrap/>
            <w:vAlign w:val="bottom"/>
            <w:hideMark/>
          </w:tcPr>
          <w:p w14:paraId="031FFC3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7D1C13F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39379F5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25E98416"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3"/>
            <w:shd w:val="clear" w:color="auto" w:fill="auto"/>
            <w:noWrap/>
            <w:vAlign w:val="bottom"/>
            <w:hideMark/>
          </w:tcPr>
          <w:p w14:paraId="0A7CF68B"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770AEEF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797E439B"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7BF49541" w14:textId="77777777" w:rsidR="00332673" w:rsidRPr="00390716" w:rsidRDefault="00332673" w:rsidP="00390716">
            <w:pPr>
              <w:spacing w:after="0" w:line="360" w:lineRule="auto"/>
              <w:jc w:val="right"/>
              <w:rPr>
                <w:szCs w:val="24"/>
                <w:lang w:eastAsia="sv-SE"/>
              </w:rPr>
            </w:pPr>
            <w:r w:rsidRPr="00390716">
              <w:rPr>
                <w:szCs w:val="24"/>
                <w:lang w:eastAsia="sv-SE"/>
              </w:rPr>
              <w:t>7</w:t>
            </w:r>
          </w:p>
        </w:tc>
      </w:tr>
      <w:tr w:rsidR="00000A85" w:rsidRPr="00390716" w14:paraId="2D50E86E"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1C91235" w14:textId="368ED7C7"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3" w:type="dxa"/>
            <w:gridSpan w:val="5"/>
            <w:tcBorders>
              <w:left w:val="single" w:sz="4" w:space="0" w:color="auto"/>
            </w:tcBorders>
            <w:shd w:val="clear" w:color="auto" w:fill="auto"/>
            <w:noWrap/>
            <w:vAlign w:val="bottom"/>
            <w:hideMark/>
          </w:tcPr>
          <w:p w14:paraId="79CC5F2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902" w:type="dxa"/>
            <w:gridSpan w:val="5"/>
            <w:shd w:val="clear" w:color="auto" w:fill="auto"/>
            <w:noWrap/>
            <w:vAlign w:val="bottom"/>
            <w:hideMark/>
          </w:tcPr>
          <w:p w14:paraId="306A7A1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7FD9821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565FA03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2D932AB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01DB61B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583F6C4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42A1413"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000A85" w:rsidRPr="00390716" w14:paraId="608F7097"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3F1A166" w14:textId="28C2225C"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3" w:type="dxa"/>
            <w:gridSpan w:val="5"/>
            <w:tcBorders>
              <w:left w:val="single" w:sz="4" w:space="0" w:color="auto"/>
            </w:tcBorders>
            <w:shd w:val="clear" w:color="auto" w:fill="auto"/>
            <w:noWrap/>
            <w:vAlign w:val="bottom"/>
            <w:hideMark/>
          </w:tcPr>
          <w:p w14:paraId="37C98CF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4A30A69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773825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355BFFC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2570234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A0708A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5AE4CE8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6D410A6"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000A85" w:rsidRPr="00390716" w14:paraId="793683EA"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9DF4B36" w14:textId="62713599"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3" w:type="dxa"/>
            <w:gridSpan w:val="5"/>
            <w:tcBorders>
              <w:left w:val="single" w:sz="4" w:space="0" w:color="auto"/>
            </w:tcBorders>
            <w:shd w:val="clear" w:color="auto" w:fill="auto"/>
            <w:noWrap/>
            <w:vAlign w:val="bottom"/>
            <w:hideMark/>
          </w:tcPr>
          <w:p w14:paraId="0655483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10C0012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30FA1914"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05A0E62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08AAA13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4F696A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52FEC4A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2CA62A1"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000A85" w:rsidRPr="00390716" w14:paraId="10219EBF"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B6FA883" w14:textId="6CBF82A4"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3" w:type="dxa"/>
            <w:gridSpan w:val="5"/>
            <w:tcBorders>
              <w:left w:val="single" w:sz="4" w:space="0" w:color="auto"/>
            </w:tcBorders>
            <w:shd w:val="clear" w:color="auto" w:fill="auto"/>
            <w:noWrap/>
            <w:vAlign w:val="bottom"/>
            <w:hideMark/>
          </w:tcPr>
          <w:p w14:paraId="45A070D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371604B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2BF5F5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62BA0A7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163039F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32D990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75517A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367A6280"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00A85" w:rsidRPr="00390716" w14:paraId="68B3324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4D3BB7B"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3" w:type="dxa"/>
            <w:gridSpan w:val="5"/>
            <w:tcBorders>
              <w:left w:val="single" w:sz="4" w:space="0" w:color="auto"/>
            </w:tcBorders>
            <w:shd w:val="clear" w:color="auto" w:fill="auto"/>
            <w:noWrap/>
            <w:vAlign w:val="bottom"/>
            <w:hideMark/>
          </w:tcPr>
          <w:p w14:paraId="79CC636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310F55A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345556F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48F5E1C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1BE4456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F4812C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2B06491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2B2FED66"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000A85" w:rsidRPr="00390716" w14:paraId="194CB9FB"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D9DA26B"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3" w:type="dxa"/>
            <w:gridSpan w:val="5"/>
            <w:tcBorders>
              <w:left w:val="single" w:sz="4" w:space="0" w:color="auto"/>
            </w:tcBorders>
            <w:shd w:val="clear" w:color="auto" w:fill="auto"/>
            <w:noWrap/>
            <w:vAlign w:val="bottom"/>
            <w:hideMark/>
          </w:tcPr>
          <w:p w14:paraId="636CB2A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5C0F351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E75A86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12CB1FF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1596DDD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7C94C0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6076C15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6E34EA4"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000A85" w:rsidRPr="00390716" w14:paraId="53E033F3" w14:textId="77777777" w:rsidTr="00096653">
        <w:trPr>
          <w:trHeight w:val="101"/>
        </w:trPr>
        <w:tc>
          <w:tcPr>
            <w:tcW w:w="2320" w:type="dxa"/>
            <w:tcBorders>
              <w:left w:val="single" w:sz="4" w:space="0" w:color="auto"/>
              <w:right w:val="single" w:sz="4" w:space="0" w:color="auto"/>
            </w:tcBorders>
            <w:shd w:val="clear" w:color="auto" w:fill="auto"/>
            <w:noWrap/>
            <w:vAlign w:val="bottom"/>
            <w:hideMark/>
          </w:tcPr>
          <w:p w14:paraId="2F8781D7" w14:textId="77777777" w:rsidR="00332673" w:rsidRPr="00390716" w:rsidRDefault="00332673" w:rsidP="00390716">
            <w:pPr>
              <w:spacing w:after="0" w:line="360" w:lineRule="auto"/>
              <w:rPr>
                <w:szCs w:val="24"/>
                <w:lang w:eastAsia="sv-SE"/>
              </w:rPr>
            </w:pPr>
            <w:r w:rsidRPr="00390716">
              <w:rPr>
                <w:szCs w:val="24"/>
                <w:lang w:eastAsia="sv-SE"/>
              </w:rPr>
              <w:t> </w:t>
            </w:r>
          </w:p>
        </w:tc>
        <w:tc>
          <w:tcPr>
            <w:tcW w:w="883" w:type="dxa"/>
            <w:gridSpan w:val="5"/>
            <w:tcBorders>
              <w:left w:val="single" w:sz="4" w:space="0" w:color="auto"/>
            </w:tcBorders>
            <w:shd w:val="clear" w:color="auto" w:fill="auto"/>
            <w:noWrap/>
            <w:vAlign w:val="bottom"/>
            <w:hideMark/>
          </w:tcPr>
          <w:p w14:paraId="7C8CDCA9"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42FA2B24"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1255E590"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045484DB"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39797A3C"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04531DE0"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03ADD832"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3F4BA405"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1F85B143"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B35CCD7" w14:textId="77777777" w:rsidR="00332673" w:rsidRPr="00390716" w:rsidRDefault="00332673" w:rsidP="00390716">
            <w:pPr>
              <w:spacing w:after="0" w:line="360" w:lineRule="auto"/>
              <w:rPr>
                <w:b/>
                <w:bCs/>
                <w:szCs w:val="24"/>
                <w:lang w:eastAsia="sv-SE"/>
              </w:rPr>
            </w:pPr>
            <w:r w:rsidRPr="00390716">
              <w:rPr>
                <w:b/>
                <w:bCs/>
                <w:szCs w:val="24"/>
                <w:lang w:eastAsia="sv-SE"/>
              </w:rPr>
              <w:t>Men</w:t>
            </w:r>
          </w:p>
        </w:tc>
        <w:tc>
          <w:tcPr>
            <w:tcW w:w="883" w:type="dxa"/>
            <w:gridSpan w:val="5"/>
            <w:tcBorders>
              <w:left w:val="single" w:sz="4" w:space="0" w:color="auto"/>
            </w:tcBorders>
            <w:shd w:val="clear" w:color="auto" w:fill="auto"/>
            <w:noWrap/>
            <w:vAlign w:val="bottom"/>
            <w:hideMark/>
          </w:tcPr>
          <w:p w14:paraId="3A002C99"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33BBB0EA"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27ED7DA"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172B8DAE"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7CE70A9F"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68F81BA"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0A70A21A"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1E0777A5"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3785F673"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6EE1348"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83" w:type="dxa"/>
            <w:gridSpan w:val="5"/>
            <w:tcBorders>
              <w:left w:val="single" w:sz="4" w:space="0" w:color="auto"/>
            </w:tcBorders>
            <w:shd w:val="clear" w:color="auto" w:fill="auto"/>
            <w:noWrap/>
            <w:vAlign w:val="bottom"/>
            <w:hideMark/>
          </w:tcPr>
          <w:p w14:paraId="566696FC" w14:textId="77777777" w:rsidR="00332673" w:rsidRPr="00390716" w:rsidRDefault="00332673" w:rsidP="00390716">
            <w:pPr>
              <w:spacing w:after="0" w:line="360" w:lineRule="auto"/>
              <w:jc w:val="right"/>
              <w:rPr>
                <w:b/>
                <w:bCs/>
                <w:szCs w:val="24"/>
                <w:lang w:eastAsia="sv-SE"/>
              </w:rPr>
            </w:pPr>
            <w:r w:rsidRPr="00390716">
              <w:rPr>
                <w:b/>
                <w:bCs/>
                <w:szCs w:val="24"/>
                <w:lang w:eastAsia="sv-SE"/>
              </w:rPr>
              <w:t>492</w:t>
            </w:r>
          </w:p>
        </w:tc>
        <w:tc>
          <w:tcPr>
            <w:tcW w:w="902" w:type="dxa"/>
            <w:gridSpan w:val="5"/>
            <w:shd w:val="clear" w:color="auto" w:fill="auto"/>
            <w:noWrap/>
            <w:vAlign w:val="bottom"/>
            <w:hideMark/>
          </w:tcPr>
          <w:p w14:paraId="38BB159E" w14:textId="77777777" w:rsidR="00332673" w:rsidRPr="00390716" w:rsidRDefault="00332673" w:rsidP="00390716">
            <w:pPr>
              <w:spacing w:after="0" w:line="360" w:lineRule="auto"/>
              <w:jc w:val="right"/>
              <w:rPr>
                <w:b/>
                <w:bCs/>
                <w:szCs w:val="24"/>
                <w:lang w:eastAsia="sv-SE"/>
              </w:rPr>
            </w:pPr>
            <w:r w:rsidRPr="00390716">
              <w:rPr>
                <w:b/>
                <w:bCs/>
                <w:szCs w:val="24"/>
                <w:lang w:eastAsia="sv-SE"/>
              </w:rPr>
              <w:t>1 303</w:t>
            </w:r>
          </w:p>
        </w:tc>
        <w:tc>
          <w:tcPr>
            <w:tcW w:w="886" w:type="dxa"/>
            <w:gridSpan w:val="4"/>
            <w:shd w:val="clear" w:color="auto" w:fill="auto"/>
            <w:noWrap/>
            <w:vAlign w:val="bottom"/>
            <w:hideMark/>
          </w:tcPr>
          <w:p w14:paraId="7C392097" w14:textId="77777777" w:rsidR="00332673" w:rsidRPr="00390716" w:rsidRDefault="00332673" w:rsidP="00390716">
            <w:pPr>
              <w:spacing w:after="0" w:line="360" w:lineRule="auto"/>
              <w:jc w:val="right"/>
              <w:rPr>
                <w:b/>
                <w:bCs/>
                <w:szCs w:val="24"/>
                <w:lang w:eastAsia="sv-SE"/>
              </w:rPr>
            </w:pPr>
            <w:r w:rsidRPr="00390716">
              <w:rPr>
                <w:b/>
                <w:bCs/>
                <w:szCs w:val="24"/>
                <w:lang w:eastAsia="sv-SE"/>
              </w:rPr>
              <w:t>1 478</w:t>
            </w:r>
          </w:p>
        </w:tc>
        <w:tc>
          <w:tcPr>
            <w:tcW w:w="887" w:type="dxa"/>
            <w:gridSpan w:val="4"/>
            <w:shd w:val="clear" w:color="auto" w:fill="auto"/>
            <w:noWrap/>
            <w:vAlign w:val="bottom"/>
            <w:hideMark/>
          </w:tcPr>
          <w:p w14:paraId="36A44B06" w14:textId="77777777" w:rsidR="00332673" w:rsidRPr="00390716" w:rsidRDefault="00332673" w:rsidP="00390716">
            <w:pPr>
              <w:spacing w:after="0" w:line="360" w:lineRule="auto"/>
              <w:jc w:val="right"/>
              <w:rPr>
                <w:b/>
                <w:bCs/>
                <w:szCs w:val="24"/>
                <w:lang w:eastAsia="sv-SE"/>
              </w:rPr>
            </w:pPr>
            <w:r w:rsidRPr="00390716">
              <w:rPr>
                <w:b/>
                <w:bCs/>
                <w:szCs w:val="24"/>
                <w:lang w:eastAsia="sv-SE"/>
              </w:rPr>
              <w:t>2 152</w:t>
            </w:r>
          </w:p>
        </w:tc>
        <w:tc>
          <w:tcPr>
            <w:tcW w:w="886" w:type="dxa"/>
            <w:gridSpan w:val="3"/>
            <w:shd w:val="clear" w:color="auto" w:fill="auto"/>
            <w:noWrap/>
            <w:vAlign w:val="bottom"/>
            <w:hideMark/>
          </w:tcPr>
          <w:p w14:paraId="57DEFCEB" w14:textId="77777777" w:rsidR="00332673" w:rsidRPr="00390716" w:rsidRDefault="00332673" w:rsidP="00390716">
            <w:pPr>
              <w:spacing w:after="0" w:line="360" w:lineRule="auto"/>
              <w:jc w:val="right"/>
              <w:rPr>
                <w:b/>
                <w:bCs/>
                <w:szCs w:val="24"/>
                <w:lang w:eastAsia="sv-SE"/>
              </w:rPr>
            </w:pPr>
            <w:r w:rsidRPr="00390716">
              <w:rPr>
                <w:b/>
                <w:bCs/>
                <w:szCs w:val="24"/>
                <w:lang w:eastAsia="sv-SE"/>
              </w:rPr>
              <w:t>1 855</w:t>
            </w:r>
          </w:p>
        </w:tc>
        <w:tc>
          <w:tcPr>
            <w:tcW w:w="886" w:type="dxa"/>
            <w:gridSpan w:val="4"/>
            <w:shd w:val="clear" w:color="auto" w:fill="auto"/>
            <w:noWrap/>
            <w:vAlign w:val="bottom"/>
            <w:hideMark/>
          </w:tcPr>
          <w:p w14:paraId="2099B81D" w14:textId="77777777" w:rsidR="00332673" w:rsidRPr="00390716" w:rsidRDefault="00332673" w:rsidP="00390716">
            <w:pPr>
              <w:spacing w:after="0" w:line="360" w:lineRule="auto"/>
              <w:jc w:val="right"/>
              <w:rPr>
                <w:b/>
                <w:bCs/>
                <w:szCs w:val="24"/>
                <w:lang w:eastAsia="sv-SE"/>
              </w:rPr>
            </w:pPr>
            <w:r w:rsidRPr="00390716">
              <w:rPr>
                <w:b/>
                <w:bCs/>
                <w:szCs w:val="24"/>
                <w:lang w:eastAsia="sv-SE"/>
              </w:rPr>
              <w:t>1 081</w:t>
            </w:r>
          </w:p>
        </w:tc>
        <w:tc>
          <w:tcPr>
            <w:tcW w:w="886" w:type="dxa"/>
            <w:gridSpan w:val="5"/>
            <w:shd w:val="clear" w:color="auto" w:fill="auto"/>
            <w:noWrap/>
            <w:vAlign w:val="bottom"/>
            <w:hideMark/>
          </w:tcPr>
          <w:p w14:paraId="4438E3DC" w14:textId="77777777" w:rsidR="00332673" w:rsidRPr="00390716" w:rsidRDefault="00332673" w:rsidP="00390716">
            <w:pPr>
              <w:spacing w:after="0" w:line="360" w:lineRule="auto"/>
              <w:jc w:val="right"/>
              <w:rPr>
                <w:b/>
                <w:bCs/>
                <w:szCs w:val="24"/>
                <w:lang w:eastAsia="sv-SE"/>
              </w:rPr>
            </w:pPr>
            <w:r w:rsidRPr="00390716">
              <w:rPr>
                <w:b/>
                <w:bCs/>
                <w:szCs w:val="24"/>
                <w:lang w:eastAsia="sv-SE"/>
              </w:rPr>
              <w:t>405</w:t>
            </w:r>
          </w:p>
        </w:tc>
        <w:tc>
          <w:tcPr>
            <w:tcW w:w="890" w:type="dxa"/>
            <w:gridSpan w:val="2"/>
            <w:tcBorders>
              <w:right w:val="single" w:sz="4" w:space="0" w:color="auto"/>
            </w:tcBorders>
            <w:shd w:val="clear" w:color="auto" w:fill="auto"/>
            <w:noWrap/>
            <w:vAlign w:val="bottom"/>
            <w:hideMark/>
          </w:tcPr>
          <w:p w14:paraId="558A5905" w14:textId="77777777" w:rsidR="00332673" w:rsidRPr="00390716" w:rsidRDefault="00332673" w:rsidP="00390716">
            <w:pPr>
              <w:spacing w:after="0" w:line="360" w:lineRule="auto"/>
              <w:jc w:val="right"/>
              <w:rPr>
                <w:b/>
                <w:bCs/>
                <w:szCs w:val="24"/>
                <w:lang w:eastAsia="sv-SE"/>
              </w:rPr>
            </w:pPr>
            <w:r w:rsidRPr="00390716">
              <w:rPr>
                <w:b/>
                <w:bCs/>
                <w:szCs w:val="24"/>
                <w:lang w:eastAsia="sv-SE"/>
              </w:rPr>
              <w:t>8 766</w:t>
            </w:r>
          </w:p>
        </w:tc>
      </w:tr>
      <w:tr w:rsidR="00000A85" w:rsidRPr="00390716" w14:paraId="4BBEE8A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94C6741"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3" w:type="dxa"/>
            <w:gridSpan w:val="5"/>
            <w:tcBorders>
              <w:left w:val="single" w:sz="4" w:space="0" w:color="auto"/>
            </w:tcBorders>
            <w:shd w:val="clear" w:color="auto" w:fill="auto"/>
            <w:noWrap/>
            <w:vAlign w:val="bottom"/>
            <w:hideMark/>
          </w:tcPr>
          <w:p w14:paraId="7321FB68" w14:textId="77777777" w:rsidR="00332673" w:rsidRPr="00390716" w:rsidRDefault="00332673" w:rsidP="00390716">
            <w:pPr>
              <w:spacing w:after="0" w:line="360" w:lineRule="auto"/>
              <w:jc w:val="right"/>
              <w:rPr>
                <w:szCs w:val="24"/>
                <w:lang w:eastAsia="sv-SE"/>
              </w:rPr>
            </w:pPr>
          </w:p>
        </w:tc>
        <w:tc>
          <w:tcPr>
            <w:tcW w:w="902" w:type="dxa"/>
            <w:gridSpan w:val="5"/>
            <w:shd w:val="clear" w:color="auto" w:fill="auto"/>
            <w:noWrap/>
            <w:vAlign w:val="bottom"/>
            <w:hideMark/>
          </w:tcPr>
          <w:p w14:paraId="79B6B9F7"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2093C3A"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675874E1"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4788C6A9"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653A22F3"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025BB127"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12A7D5B9"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6B79DC17"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5F06CB0"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3" w:type="dxa"/>
            <w:gridSpan w:val="5"/>
            <w:tcBorders>
              <w:left w:val="single" w:sz="4" w:space="0" w:color="auto"/>
            </w:tcBorders>
            <w:shd w:val="clear" w:color="auto" w:fill="auto"/>
            <w:noWrap/>
            <w:vAlign w:val="bottom"/>
            <w:hideMark/>
          </w:tcPr>
          <w:p w14:paraId="23869F37" w14:textId="77777777" w:rsidR="00332673" w:rsidRPr="00390716" w:rsidRDefault="00332673" w:rsidP="00390716">
            <w:pPr>
              <w:spacing w:after="0" w:line="360" w:lineRule="auto"/>
              <w:jc w:val="right"/>
              <w:rPr>
                <w:szCs w:val="24"/>
                <w:lang w:eastAsia="sv-SE"/>
              </w:rPr>
            </w:pPr>
            <w:r w:rsidRPr="00390716">
              <w:rPr>
                <w:szCs w:val="24"/>
                <w:lang w:eastAsia="sv-SE"/>
              </w:rPr>
              <w:t>316</w:t>
            </w:r>
          </w:p>
        </w:tc>
        <w:tc>
          <w:tcPr>
            <w:tcW w:w="902" w:type="dxa"/>
            <w:gridSpan w:val="5"/>
            <w:shd w:val="clear" w:color="auto" w:fill="auto"/>
            <w:noWrap/>
            <w:vAlign w:val="bottom"/>
            <w:hideMark/>
          </w:tcPr>
          <w:p w14:paraId="7E96BD72" w14:textId="77777777" w:rsidR="00332673" w:rsidRPr="00390716" w:rsidRDefault="00332673" w:rsidP="00390716">
            <w:pPr>
              <w:spacing w:after="0" w:line="360" w:lineRule="auto"/>
              <w:jc w:val="right"/>
              <w:rPr>
                <w:szCs w:val="24"/>
                <w:lang w:eastAsia="sv-SE"/>
              </w:rPr>
            </w:pPr>
            <w:r w:rsidRPr="00390716">
              <w:rPr>
                <w:szCs w:val="24"/>
                <w:lang w:eastAsia="sv-SE"/>
              </w:rPr>
              <w:t>854</w:t>
            </w:r>
          </w:p>
        </w:tc>
        <w:tc>
          <w:tcPr>
            <w:tcW w:w="886" w:type="dxa"/>
            <w:gridSpan w:val="4"/>
            <w:shd w:val="clear" w:color="auto" w:fill="auto"/>
            <w:noWrap/>
            <w:vAlign w:val="bottom"/>
            <w:hideMark/>
          </w:tcPr>
          <w:p w14:paraId="77EEAEA7" w14:textId="77777777" w:rsidR="00332673" w:rsidRPr="00390716" w:rsidRDefault="00332673" w:rsidP="00390716">
            <w:pPr>
              <w:spacing w:after="0" w:line="360" w:lineRule="auto"/>
              <w:jc w:val="right"/>
              <w:rPr>
                <w:szCs w:val="24"/>
                <w:lang w:eastAsia="sv-SE"/>
              </w:rPr>
            </w:pPr>
            <w:r w:rsidRPr="00390716">
              <w:rPr>
                <w:szCs w:val="24"/>
                <w:lang w:eastAsia="sv-SE"/>
              </w:rPr>
              <w:t>964</w:t>
            </w:r>
          </w:p>
        </w:tc>
        <w:tc>
          <w:tcPr>
            <w:tcW w:w="887" w:type="dxa"/>
            <w:gridSpan w:val="4"/>
            <w:shd w:val="clear" w:color="auto" w:fill="auto"/>
            <w:noWrap/>
            <w:vAlign w:val="bottom"/>
            <w:hideMark/>
          </w:tcPr>
          <w:p w14:paraId="1AAF409F" w14:textId="77777777" w:rsidR="00332673" w:rsidRPr="00390716" w:rsidRDefault="00332673" w:rsidP="00390716">
            <w:pPr>
              <w:spacing w:after="0" w:line="360" w:lineRule="auto"/>
              <w:jc w:val="right"/>
              <w:rPr>
                <w:szCs w:val="24"/>
                <w:lang w:eastAsia="sv-SE"/>
              </w:rPr>
            </w:pPr>
            <w:r w:rsidRPr="00390716">
              <w:rPr>
                <w:szCs w:val="24"/>
                <w:lang w:eastAsia="sv-SE"/>
              </w:rPr>
              <w:t>1 518</w:t>
            </w:r>
          </w:p>
        </w:tc>
        <w:tc>
          <w:tcPr>
            <w:tcW w:w="886" w:type="dxa"/>
            <w:gridSpan w:val="3"/>
            <w:shd w:val="clear" w:color="auto" w:fill="auto"/>
            <w:noWrap/>
            <w:vAlign w:val="bottom"/>
            <w:hideMark/>
          </w:tcPr>
          <w:p w14:paraId="504EC24B" w14:textId="77777777" w:rsidR="00332673" w:rsidRPr="00390716" w:rsidRDefault="00332673" w:rsidP="00390716">
            <w:pPr>
              <w:spacing w:after="0" w:line="360" w:lineRule="auto"/>
              <w:jc w:val="right"/>
              <w:rPr>
                <w:szCs w:val="24"/>
                <w:lang w:eastAsia="sv-SE"/>
              </w:rPr>
            </w:pPr>
            <w:r w:rsidRPr="00390716">
              <w:rPr>
                <w:szCs w:val="24"/>
                <w:lang w:eastAsia="sv-SE"/>
              </w:rPr>
              <w:t>1 387</w:t>
            </w:r>
          </w:p>
        </w:tc>
        <w:tc>
          <w:tcPr>
            <w:tcW w:w="886" w:type="dxa"/>
            <w:gridSpan w:val="4"/>
            <w:shd w:val="clear" w:color="auto" w:fill="auto"/>
            <w:noWrap/>
            <w:vAlign w:val="bottom"/>
            <w:hideMark/>
          </w:tcPr>
          <w:p w14:paraId="7880895D" w14:textId="77777777" w:rsidR="00332673" w:rsidRPr="00390716" w:rsidRDefault="00332673" w:rsidP="00390716">
            <w:pPr>
              <w:spacing w:after="0" w:line="360" w:lineRule="auto"/>
              <w:jc w:val="right"/>
              <w:rPr>
                <w:szCs w:val="24"/>
                <w:lang w:eastAsia="sv-SE"/>
              </w:rPr>
            </w:pPr>
            <w:r w:rsidRPr="00390716">
              <w:rPr>
                <w:szCs w:val="24"/>
                <w:lang w:eastAsia="sv-SE"/>
              </w:rPr>
              <w:t>864</w:t>
            </w:r>
          </w:p>
        </w:tc>
        <w:tc>
          <w:tcPr>
            <w:tcW w:w="886" w:type="dxa"/>
            <w:gridSpan w:val="5"/>
            <w:shd w:val="clear" w:color="auto" w:fill="auto"/>
            <w:noWrap/>
            <w:vAlign w:val="bottom"/>
            <w:hideMark/>
          </w:tcPr>
          <w:p w14:paraId="7622B7FB" w14:textId="77777777" w:rsidR="00332673" w:rsidRPr="00390716" w:rsidRDefault="00332673" w:rsidP="00390716">
            <w:pPr>
              <w:spacing w:after="0" w:line="360" w:lineRule="auto"/>
              <w:jc w:val="right"/>
              <w:rPr>
                <w:szCs w:val="24"/>
                <w:lang w:eastAsia="sv-SE"/>
              </w:rPr>
            </w:pPr>
            <w:r w:rsidRPr="00390716">
              <w:rPr>
                <w:szCs w:val="24"/>
                <w:lang w:eastAsia="sv-SE"/>
              </w:rPr>
              <w:t>329</w:t>
            </w:r>
          </w:p>
        </w:tc>
        <w:tc>
          <w:tcPr>
            <w:tcW w:w="890" w:type="dxa"/>
            <w:gridSpan w:val="2"/>
            <w:tcBorders>
              <w:right w:val="single" w:sz="4" w:space="0" w:color="auto"/>
            </w:tcBorders>
            <w:shd w:val="clear" w:color="auto" w:fill="auto"/>
            <w:noWrap/>
            <w:vAlign w:val="bottom"/>
            <w:hideMark/>
          </w:tcPr>
          <w:p w14:paraId="2CF91A7C" w14:textId="77777777" w:rsidR="00332673" w:rsidRPr="00390716" w:rsidRDefault="00332673" w:rsidP="00390716">
            <w:pPr>
              <w:spacing w:after="0" w:line="360" w:lineRule="auto"/>
              <w:jc w:val="right"/>
              <w:rPr>
                <w:szCs w:val="24"/>
                <w:lang w:eastAsia="sv-SE"/>
              </w:rPr>
            </w:pPr>
            <w:r w:rsidRPr="00390716">
              <w:rPr>
                <w:szCs w:val="24"/>
                <w:lang w:eastAsia="sv-SE"/>
              </w:rPr>
              <w:t>6 232</w:t>
            </w:r>
          </w:p>
        </w:tc>
      </w:tr>
      <w:tr w:rsidR="00000A85" w:rsidRPr="00390716" w14:paraId="2109C08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CFD3E6A" w14:textId="5C3DD066"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3" w:type="dxa"/>
            <w:gridSpan w:val="5"/>
            <w:tcBorders>
              <w:left w:val="single" w:sz="4" w:space="0" w:color="auto"/>
            </w:tcBorders>
            <w:shd w:val="clear" w:color="auto" w:fill="auto"/>
            <w:noWrap/>
            <w:vAlign w:val="bottom"/>
            <w:hideMark/>
          </w:tcPr>
          <w:p w14:paraId="5A503D1A" w14:textId="77777777" w:rsidR="00332673" w:rsidRPr="00390716" w:rsidRDefault="00332673" w:rsidP="00390716">
            <w:pPr>
              <w:spacing w:after="0" w:line="360" w:lineRule="auto"/>
              <w:jc w:val="right"/>
              <w:rPr>
                <w:szCs w:val="24"/>
                <w:lang w:eastAsia="sv-SE"/>
              </w:rPr>
            </w:pPr>
            <w:r w:rsidRPr="00390716">
              <w:rPr>
                <w:szCs w:val="24"/>
                <w:lang w:eastAsia="sv-SE"/>
              </w:rPr>
              <w:t>116</w:t>
            </w:r>
          </w:p>
        </w:tc>
        <w:tc>
          <w:tcPr>
            <w:tcW w:w="902" w:type="dxa"/>
            <w:gridSpan w:val="5"/>
            <w:shd w:val="clear" w:color="auto" w:fill="auto"/>
            <w:noWrap/>
            <w:vAlign w:val="bottom"/>
            <w:hideMark/>
          </w:tcPr>
          <w:p w14:paraId="5344EB0E" w14:textId="77777777" w:rsidR="00332673" w:rsidRPr="00390716" w:rsidRDefault="00332673" w:rsidP="00390716">
            <w:pPr>
              <w:spacing w:after="0" w:line="360" w:lineRule="auto"/>
              <w:jc w:val="right"/>
              <w:rPr>
                <w:szCs w:val="24"/>
                <w:lang w:eastAsia="sv-SE"/>
              </w:rPr>
            </w:pPr>
            <w:r w:rsidRPr="00390716">
              <w:rPr>
                <w:szCs w:val="24"/>
                <w:lang w:eastAsia="sv-SE"/>
              </w:rPr>
              <w:t>237</w:t>
            </w:r>
          </w:p>
        </w:tc>
        <w:tc>
          <w:tcPr>
            <w:tcW w:w="886" w:type="dxa"/>
            <w:gridSpan w:val="4"/>
            <w:shd w:val="clear" w:color="auto" w:fill="auto"/>
            <w:noWrap/>
            <w:vAlign w:val="bottom"/>
            <w:hideMark/>
          </w:tcPr>
          <w:p w14:paraId="15FA6569" w14:textId="77777777" w:rsidR="00332673" w:rsidRPr="00390716" w:rsidRDefault="00332673" w:rsidP="00390716">
            <w:pPr>
              <w:spacing w:after="0" w:line="360" w:lineRule="auto"/>
              <w:jc w:val="right"/>
              <w:rPr>
                <w:szCs w:val="24"/>
                <w:lang w:eastAsia="sv-SE"/>
              </w:rPr>
            </w:pPr>
            <w:r w:rsidRPr="00390716">
              <w:rPr>
                <w:szCs w:val="24"/>
                <w:lang w:eastAsia="sv-SE"/>
              </w:rPr>
              <w:t>285</w:t>
            </w:r>
          </w:p>
        </w:tc>
        <w:tc>
          <w:tcPr>
            <w:tcW w:w="887" w:type="dxa"/>
            <w:gridSpan w:val="4"/>
            <w:shd w:val="clear" w:color="auto" w:fill="auto"/>
            <w:noWrap/>
            <w:vAlign w:val="bottom"/>
            <w:hideMark/>
          </w:tcPr>
          <w:p w14:paraId="42112125" w14:textId="77777777" w:rsidR="00332673" w:rsidRPr="00390716" w:rsidRDefault="00332673" w:rsidP="00390716">
            <w:pPr>
              <w:spacing w:after="0" w:line="360" w:lineRule="auto"/>
              <w:jc w:val="right"/>
              <w:rPr>
                <w:szCs w:val="24"/>
                <w:lang w:eastAsia="sv-SE"/>
              </w:rPr>
            </w:pPr>
            <w:r w:rsidRPr="00390716">
              <w:rPr>
                <w:szCs w:val="24"/>
                <w:lang w:eastAsia="sv-SE"/>
              </w:rPr>
              <w:t>301</w:t>
            </w:r>
          </w:p>
        </w:tc>
        <w:tc>
          <w:tcPr>
            <w:tcW w:w="886" w:type="dxa"/>
            <w:gridSpan w:val="3"/>
            <w:shd w:val="clear" w:color="auto" w:fill="auto"/>
            <w:noWrap/>
            <w:vAlign w:val="bottom"/>
            <w:hideMark/>
          </w:tcPr>
          <w:p w14:paraId="26316488" w14:textId="77777777" w:rsidR="00332673" w:rsidRPr="00390716" w:rsidRDefault="00332673" w:rsidP="00390716">
            <w:pPr>
              <w:spacing w:after="0" w:line="360" w:lineRule="auto"/>
              <w:jc w:val="right"/>
              <w:rPr>
                <w:szCs w:val="24"/>
                <w:lang w:eastAsia="sv-SE"/>
              </w:rPr>
            </w:pPr>
            <w:r w:rsidRPr="00390716">
              <w:rPr>
                <w:szCs w:val="24"/>
                <w:lang w:eastAsia="sv-SE"/>
              </w:rPr>
              <w:t>240</w:t>
            </w:r>
          </w:p>
        </w:tc>
        <w:tc>
          <w:tcPr>
            <w:tcW w:w="886" w:type="dxa"/>
            <w:gridSpan w:val="4"/>
            <w:shd w:val="clear" w:color="auto" w:fill="auto"/>
            <w:noWrap/>
            <w:vAlign w:val="bottom"/>
            <w:hideMark/>
          </w:tcPr>
          <w:p w14:paraId="4FEA71F3" w14:textId="77777777" w:rsidR="00332673" w:rsidRPr="00390716" w:rsidRDefault="00332673" w:rsidP="00390716">
            <w:pPr>
              <w:spacing w:after="0" w:line="360" w:lineRule="auto"/>
              <w:jc w:val="right"/>
              <w:rPr>
                <w:szCs w:val="24"/>
                <w:lang w:eastAsia="sv-SE"/>
              </w:rPr>
            </w:pPr>
            <w:r w:rsidRPr="00390716">
              <w:rPr>
                <w:szCs w:val="24"/>
                <w:lang w:eastAsia="sv-SE"/>
              </w:rPr>
              <w:t>117</w:t>
            </w:r>
          </w:p>
        </w:tc>
        <w:tc>
          <w:tcPr>
            <w:tcW w:w="886" w:type="dxa"/>
            <w:gridSpan w:val="5"/>
            <w:shd w:val="clear" w:color="auto" w:fill="auto"/>
            <w:noWrap/>
            <w:vAlign w:val="bottom"/>
            <w:hideMark/>
          </w:tcPr>
          <w:p w14:paraId="7022481F" w14:textId="77777777" w:rsidR="00332673" w:rsidRPr="00390716" w:rsidRDefault="00332673" w:rsidP="00390716">
            <w:pPr>
              <w:spacing w:after="0" w:line="360" w:lineRule="auto"/>
              <w:jc w:val="right"/>
              <w:rPr>
                <w:szCs w:val="24"/>
                <w:lang w:eastAsia="sv-SE"/>
              </w:rPr>
            </w:pPr>
            <w:r w:rsidRPr="00390716">
              <w:rPr>
                <w:szCs w:val="24"/>
                <w:lang w:eastAsia="sv-SE"/>
              </w:rPr>
              <w:t>34</w:t>
            </w:r>
          </w:p>
        </w:tc>
        <w:tc>
          <w:tcPr>
            <w:tcW w:w="890" w:type="dxa"/>
            <w:gridSpan w:val="2"/>
            <w:tcBorders>
              <w:right w:val="single" w:sz="4" w:space="0" w:color="auto"/>
            </w:tcBorders>
            <w:shd w:val="clear" w:color="auto" w:fill="auto"/>
            <w:noWrap/>
            <w:vAlign w:val="bottom"/>
            <w:hideMark/>
          </w:tcPr>
          <w:p w14:paraId="6E35CD16" w14:textId="77777777" w:rsidR="00332673" w:rsidRPr="00390716" w:rsidRDefault="00332673" w:rsidP="00390716">
            <w:pPr>
              <w:spacing w:after="0" w:line="360" w:lineRule="auto"/>
              <w:jc w:val="right"/>
              <w:rPr>
                <w:szCs w:val="24"/>
                <w:lang w:eastAsia="sv-SE"/>
              </w:rPr>
            </w:pPr>
            <w:r w:rsidRPr="00390716">
              <w:rPr>
                <w:szCs w:val="24"/>
                <w:lang w:eastAsia="sv-SE"/>
              </w:rPr>
              <w:t>1 330</w:t>
            </w:r>
          </w:p>
        </w:tc>
      </w:tr>
      <w:tr w:rsidR="00000A85" w:rsidRPr="00390716" w14:paraId="28EFE08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E2CA8EF" w14:textId="3EA7E06F"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3" w:type="dxa"/>
            <w:gridSpan w:val="5"/>
            <w:tcBorders>
              <w:left w:val="single" w:sz="4" w:space="0" w:color="auto"/>
            </w:tcBorders>
            <w:shd w:val="clear" w:color="auto" w:fill="auto"/>
            <w:noWrap/>
            <w:vAlign w:val="bottom"/>
            <w:hideMark/>
          </w:tcPr>
          <w:p w14:paraId="625985C8" w14:textId="77777777" w:rsidR="00332673" w:rsidRPr="00390716" w:rsidRDefault="00332673" w:rsidP="00390716">
            <w:pPr>
              <w:spacing w:after="0" w:line="360" w:lineRule="auto"/>
              <w:jc w:val="right"/>
              <w:rPr>
                <w:szCs w:val="24"/>
                <w:lang w:eastAsia="sv-SE"/>
              </w:rPr>
            </w:pPr>
            <w:r w:rsidRPr="00390716">
              <w:rPr>
                <w:szCs w:val="24"/>
                <w:lang w:eastAsia="sv-SE"/>
              </w:rPr>
              <w:t>28</w:t>
            </w:r>
          </w:p>
        </w:tc>
        <w:tc>
          <w:tcPr>
            <w:tcW w:w="902" w:type="dxa"/>
            <w:gridSpan w:val="5"/>
            <w:shd w:val="clear" w:color="auto" w:fill="auto"/>
            <w:noWrap/>
            <w:vAlign w:val="bottom"/>
            <w:hideMark/>
          </w:tcPr>
          <w:p w14:paraId="1F6E22E6" w14:textId="77777777" w:rsidR="00332673" w:rsidRPr="00390716" w:rsidRDefault="00332673" w:rsidP="00390716">
            <w:pPr>
              <w:spacing w:after="0" w:line="360" w:lineRule="auto"/>
              <w:jc w:val="right"/>
              <w:rPr>
                <w:szCs w:val="24"/>
                <w:lang w:eastAsia="sv-SE"/>
              </w:rPr>
            </w:pPr>
            <w:r w:rsidRPr="00390716">
              <w:rPr>
                <w:szCs w:val="24"/>
                <w:lang w:eastAsia="sv-SE"/>
              </w:rPr>
              <w:t>116</w:t>
            </w:r>
          </w:p>
        </w:tc>
        <w:tc>
          <w:tcPr>
            <w:tcW w:w="886" w:type="dxa"/>
            <w:gridSpan w:val="4"/>
            <w:shd w:val="clear" w:color="auto" w:fill="auto"/>
            <w:noWrap/>
            <w:vAlign w:val="bottom"/>
            <w:hideMark/>
          </w:tcPr>
          <w:p w14:paraId="5F3D91D7" w14:textId="77777777" w:rsidR="00332673" w:rsidRPr="00390716" w:rsidRDefault="00332673" w:rsidP="00390716">
            <w:pPr>
              <w:spacing w:after="0" w:line="360" w:lineRule="auto"/>
              <w:jc w:val="right"/>
              <w:rPr>
                <w:szCs w:val="24"/>
                <w:lang w:eastAsia="sv-SE"/>
              </w:rPr>
            </w:pPr>
            <w:r w:rsidRPr="00390716">
              <w:rPr>
                <w:szCs w:val="24"/>
                <w:lang w:eastAsia="sv-SE"/>
              </w:rPr>
              <w:t>111</w:t>
            </w:r>
          </w:p>
        </w:tc>
        <w:tc>
          <w:tcPr>
            <w:tcW w:w="887" w:type="dxa"/>
            <w:gridSpan w:val="4"/>
            <w:shd w:val="clear" w:color="auto" w:fill="auto"/>
            <w:noWrap/>
            <w:vAlign w:val="bottom"/>
            <w:hideMark/>
          </w:tcPr>
          <w:p w14:paraId="5810DF76" w14:textId="77777777" w:rsidR="00332673" w:rsidRPr="00390716" w:rsidRDefault="00332673" w:rsidP="00390716">
            <w:pPr>
              <w:spacing w:after="0" w:line="360" w:lineRule="auto"/>
              <w:jc w:val="right"/>
              <w:rPr>
                <w:szCs w:val="24"/>
                <w:lang w:eastAsia="sv-SE"/>
              </w:rPr>
            </w:pPr>
            <w:r w:rsidRPr="00390716">
              <w:rPr>
                <w:szCs w:val="24"/>
                <w:lang w:eastAsia="sv-SE"/>
              </w:rPr>
              <w:t>146</w:t>
            </w:r>
          </w:p>
        </w:tc>
        <w:tc>
          <w:tcPr>
            <w:tcW w:w="886" w:type="dxa"/>
            <w:gridSpan w:val="3"/>
            <w:shd w:val="clear" w:color="auto" w:fill="auto"/>
            <w:noWrap/>
            <w:vAlign w:val="bottom"/>
            <w:hideMark/>
          </w:tcPr>
          <w:p w14:paraId="1A59A376" w14:textId="77777777" w:rsidR="00332673" w:rsidRPr="00390716" w:rsidRDefault="00332673" w:rsidP="00390716">
            <w:pPr>
              <w:spacing w:after="0" w:line="360" w:lineRule="auto"/>
              <w:jc w:val="right"/>
              <w:rPr>
                <w:szCs w:val="24"/>
                <w:lang w:eastAsia="sv-SE"/>
              </w:rPr>
            </w:pPr>
            <w:r w:rsidRPr="00390716">
              <w:rPr>
                <w:szCs w:val="24"/>
                <w:lang w:eastAsia="sv-SE"/>
              </w:rPr>
              <w:t>91</w:t>
            </w:r>
          </w:p>
        </w:tc>
        <w:tc>
          <w:tcPr>
            <w:tcW w:w="886" w:type="dxa"/>
            <w:gridSpan w:val="4"/>
            <w:shd w:val="clear" w:color="auto" w:fill="auto"/>
            <w:noWrap/>
            <w:vAlign w:val="bottom"/>
            <w:hideMark/>
          </w:tcPr>
          <w:p w14:paraId="7BE0A76D" w14:textId="77777777" w:rsidR="00332673" w:rsidRPr="00390716" w:rsidRDefault="00332673" w:rsidP="00390716">
            <w:pPr>
              <w:spacing w:after="0" w:line="360" w:lineRule="auto"/>
              <w:jc w:val="right"/>
              <w:rPr>
                <w:szCs w:val="24"/>
                <w:lang w:eastAsia="sv-SE"/>
              </w:rPr>
            </w:pPr>
            <w:r w:rsidRPr="00390716">
              <w:rPr>
                <w:szCs w:val="24"/>
                <w:lang w:eastAsia="sv-SE"/>
              </w:rPr>
              <w:t>41</w:t>
            </w:r>
          </w:p>
        </w:tc>
        <w:tc>
          <w:tcPr>
            <w:tcW w:w="886" w:type="dxa"/>
            <w:gridSpan w:val="5"/>
            <w:shd w:val="clear" w:color="auto" w:fill="auto"/>
            <w:noWrap/>
            <w:vAlign w:val="bottom"/>
            <w:hideMark/>
          </w:tcPr>
          <w:p w14:paraId="7483FE53"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90" w:type="dxa"/>
            <w:gridSpan w:val="2"/>
            <w:tcBorders>
              <w:right w:val="single" w:sz="4" w:space="0" w:color="auto"/>
            </w:tcBorders>
            <w:shd w:val="clear" w:color="auto" w:fill="auto"/>
            <w:noWrap/>
            <w:vAlign w:val="bottom"/>
            <w:hideMark/>
          </w:tcPr>
          <w:p w14:paraId="06C0AE6B" w14:textId="77777777" w:rsidR="00332673" w:rsidRPr="00390716" w:rsidRDefault="00332673" w:rsidP="00390716">
            <w:pPr>
              <w:spacing w:after="0" w:line="360" w:lineRule="auto"/>
              <w:jc w:val="right"/>
              <w:rPr>
                <w:szCs w:val="24"/>
                <w:lang w:eastAsia="sv-SE"/>
              </w:rPr>
            </w:pPr>
            <w:r w:rsidRPr="00390716">
              <w:rPr>
                <w:szCs w:val="24"/>
                <w:lang w:eastAsia="sv-SE"/>
              </w:rPr>
              <w:t>548</w:t>
            </w:r>
          </w:p>
        </w:tc>
      </w:tr>
      <w:tr w:rsidR="00000A85" w:rsidRPr="00390716" w14:paraId="4499AFC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584F0C9" w14:textId="0E05BE8C"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3" w:type="dxa"/>
            <w:gridSpan w:val="5"/>
            <w:tcBorders>
              <w:left w:val="single" w:sz="4" w:space="0" w:color="auto"/>
            </w:tcBorders>
            <w:shd w:val="clear" w:color="auto" w:fill="auto"/>
            <w:noWrap/>
            <w:vAlign w:val="bottom"/>
            <w:hideMark/>
          </w:tcPr>
          <w:p w14:paraId="281617C7"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902" w:type="dxa"/>
            <w:gridSpan w:val="5"/>
            <w:shd w:val="clear" w:color="auto" w:fill="auto"/>
            <w:noWrap/>
            <w:vAlign w:val="bottom"/>
            <w:hideMark/>
          </w:tcPr>
          <w:p w14:paraId="729AEF14" w14:textId="77777777" w:rsidR="00332673" w:rsidRPr="00390716" w:rsidRDefault="00332673" w:rsidP="00390716">
            <w:pPr>
              <w:spacing w:after="0" w:line="360" w:lineRule="auto"/>
              <w:jc w:val="right"/>
              <w:rPr>
                <w:szCs w:val="24"/>
                <w:lang w:eastAsia="sv-SE"/>
              </w:rPr>
            </w:pPr>
            <w:r w:rsidRPr="00390716">
              <w:rPr>
                <w:szCs w:val="24"/>
                <w:lang w:eastAsia="sv-SE"/>
              </w:rPr>
              <w:t>50</w:t>
            </w:r>
          </w:p>
        </w:tc>
        <w:tc>
          <w:tcPr>
            <w:tcW w:w="886" w:type="dxa"/>
            <w:gridSpan w:val="4"/>
            <w:shd w:val="clear" w:color="auto" w:fill="auto"/>
            <w:noWrap/>
            <w:vAlign w:val="bottom"/>
            <w:hideMark/>
          </w:tcPr>
          <w:p w14:paraId="3CD2BE8A" w14:textId="77777777" w:rsidR="00332673" w:rsidRPr="00390716" w:rsidRDefault="00332673" w:rsidP="00390716">
            <w:pPr>
              <w:spacing w:after="0" w:line="360" w:lineRule="auto"/>
              <w:jc w:val="right"/>
              <w:rPr>
                <w:szCs w:val="24"/>
                <w:lang w:eastAsia="sv-SE"/>
              </w:rPr>
            </w:pPr>
            <w:r w:rsidRPr="00390716">
              <w:rPr>
                <w:szCs w:val="24"/>
                <w:lang w:eastAsia="sv-SE"/>
              </w:rPr>
              <w:t>46</w:t>
            </w:r>
          </w:p>
        </w:tc>
        <w:tc>
          <w:tcPr>
            <w:tcW w:w="887" w:type="dxa"/>
            <w:gridSpan w:val="4"/>
            <w:shd w:val="clear" w:color="auto" w:fill="auto"/>
            <w:noWrap/>
            <w:vAlign w:val="bottom"/>
            <w:hideMark/>
          </w:tcPr>
          <w:p w14:paraId="7BE479BD" w14:textId="77777777" w:rsidR="00332673" w:rsidRPr="00390716" w:rsidRDefault="00332673" w:rsidP="00390716">
            <w:pPr>
              <w:spacing w:after="0" w:line="360" w:lineRule="auto"/>
              <w:jc w:val="right"/>
              <w:rPr>
                <w:szCs w:val="24"/>
                <w:lang w:eastAsia="sv-SE"/>
              </w:rPr>
            </w:pPr>
            <w:r w:rsidRPr="00390716">
              <w:rPr>
                <w:szCs w:val="24"/>
                <w:lang w:eastAsia="sv-SE"/>
              </w:rPr>
              <w:t>64</w:t>
            </w:r>
          </w:p>
        </w:tc>
        <w:tc>
          <w:tcPr>
            <w:tcW w:w="886" w:type="dxa"/>
            <w:gridSpan w:val="3"/>
            <w:shd w:val="clear" w:color="auto" w:fill="auto"/>
            <w:noWrap/>
            <w:vAlign w:val="bottom"/>
            <w:hideMark/>
          </w:tcPr>
          <w:p w14:paraId="071F3E0D" w14:textId="77777777" w:rsidR="00332673" w:rsidRPr="00390716" w:rsidRDefault="00332673" w:rsidP="00390716">
            <w:pPr>
              <w:spacing w:after="0" w:line="360" w:lineRule="auto"/>
              <w:jc w:val="right"/>
              <w:rPr>
                <w:szCs w:val="24"/>
                <w:lang w:eastAsia="sv-SE"/>
              </w:rPr>
            </w:pPr>
            <w:r w:rsidRPr="00390716">
              <w:rPr>
                <w:szCs w:val="24"/>
                <w:lang w:eastAsia="sv-SE"/>
              </w:rPr>
              <w:t>47</w:t>
            </w:r>
          </w:p>
        </w:tc>
        <w:tc>
          <w:tcPr>
            <w:tcW w:w="886" w:type="dxa"/>
            <w:gridSpan w:val="4"/>
            <w:shd w:val="clear" w:color="auto" w:fill="auto"/>
            <w:noWrap/>
            <w:vAlign w:val="bottom"/>
            <w:hideMark/>
          </w:tcPr>
          <w:p w14:paraId="549C2BE6" w14:textId="77777777" w:rsidR="00332673" w:rsidRPr="00390716" w:rsidRDefault="00332673" w:rsidP="00390716">
            <w:pPr>
              <w:spacing w:after="0" w:line="360" w:lineRule="auto"/>
              <w:jc w:val="right"/>
              <w:rPr>
                <w:szCs w:val="24"/>
                <w:lang w:eastAsia="sv-SE"/>
              </w:rPr>
            </w:pPr>
            <w:r w:rsidRPr="00390716">
              <w:rPr>
                <w:szCs w:val="24"/>
                <w:lang w:eastAsia="sv-SE"/>
              </w:rPr>
              <w:t>22</w:t>
            </w:r>
          </w:p>
        </w:tc>
        <w:tc>
          <w:tcPr>
            <w:tcW w:w="886" w:type="dxa"/>
            <w:gridSpan w:val="5"/>
            <w:shd w:val="clear" w:color="auto" w:fill="auto"/>
            <w:noWrap/>
            <w:vAlign w:val="bottom"/>
            <w:hideMark/>
          </w:tcPr>
          <w:p w14:paraId="064CF2B8"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90" w:type="dxa"/>
            <w:gridSpan w:val="2"/>
            <w:tcBorders>
              <w:right w:val="single" w:sz="4" w:space="0" w:color="auto"/>
            </w:tcBorders>
            <w:shd w:val="clear" w:color="auto" w:fill="auto"/>
            <w:noWrap/>
            <w:vAlign w:val="bottom"/>
            <w:hideMark/>
          </w:tcPr>
          <w:p w14:paraId="5108405A" w14:textId="77777777" w:rsidR="00332673" w:rsidRPr="00390716" w:rsidRDefault="00332673" w:rsidP="00390716">
            <w:pPr>
              <w:spacing w:after="0" w:line="360" w:lineRule="auto"/>
              <w:jc w:val="right"/>
              <w:rPr>
                <w:szCs w:val="24"/>
                <w:lang w:eastAsia="sv-SE"/>
              </w:rPr>
            </w:pPr>
            <w:r w:rsidRPr="00390716">
              <w:rPr>
                <w:szCs w:val="24"/>
                <w:lang w:eastAsia="sv-SE"/>
              </w:rPr>
              <w:t>258</w:t>
            </w:r>
          </w:p>
        </w:tc>
      </w:tr>
      <w:tr w:rsidR="00000A85" w:rsidRPr="00390716" w14:paraId="2DE8D22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6F98BDC" w14:textId="02577ADE"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3" w:type="dxa"/>
            <w:gridSpan w:val="5"/>
            <w:tcBorders>
              <w:left w:val="single" w:sz="4" w:space="0" w:color="auto"/>
            </w:tcBorders>
            <w:shd w:val="clear" w:color="auto" w:fill="auto"/>
            <w:noWrap/>
            <w:vAlign w:val="bottom"/>
            <w:hideMark/>
          </w:tcPr>
          <w:p w14:paraId="3E774898"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902" w:type="dxa"/>
            <w:gridSpan w:val="5"/>
            <w:shd w:val="clear" w:color="auto" w:fill="auto"/>
            <w:noWrap/>
            <w:vAlign w:val="bottom"/>
            <w:hideMark/>
          </w:tcPr>
          <w:p w14:paraId="0128C89D"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886" w:type="dxa"/>
            <w:gridSpan w:val="4"/>
            <w:shd w:val="clear" w:color="auto" w:fill="auto"/>
            <w:noWrap/>
            <w:vAlign w:val="bottom"/>
            <w:hideMark/>
          </w:tcPr>
          <w:p w14:paraId="14A4D6E6" w14:textId="77777777" w:rsidR="00332673" w:rsidRPr="00390716" w:rsidRDefault="00332673" w:rsidP="00390716">
            <w:pPr>
              <w:spacing w:after="0" w:line="360" w:lineRule="auto"/>
              <w:jc w:val="right"/>
              <w:rPr>
                <w:szCs w:val="24"/>
                <w:lang w:eastAsia="sv-SE"/>
              </w:rPr>
            </w:pPr>
            <w:r w:rsidRPr="00390716">
              <w:rPr>
                <w:szCs w:val="24"/>
                <w:lang w:eastAsia="sv-SE"/>
              </w:rPr>
              <w:t>25</w:t>
            </w:r>
          </w:p>
        </w:tc>
        <w:tc>
          <w:tcPr>
            <w:tcW w:w="887" w:type="dxa"/>
            <w:gridSpan w:val="4"/>
            <w:shd w:val="clear" w:color="auto" w:fill="auto"/>
            <w:noWrap/>
            <w:vAlign w:val="bottom"/>
            <w:hideMark/>
          </w:tcPr>
          <w:p w14:paraId="12D50150" w14:textId="77777777" w:rsidR="00332673" w:rsidRPr="00390716" w:rsidRDefault="00332673" w:rsidP="00390716">
            <w:pPr>
              <w:spacing w:after="0" w:line="360" w:lineRule="auto"/>
              <w:jc w:val="right"/>
              <w:rPr>
                <w:szCs w:val="24"/>
                <w:lang w:eastAsia="sv-SE"/>
              </w:rPr>
            </w:pPr>
            <w:r w:rsidRPr="00390716">
              <w:rPr>
                <w:szCs w:val="24"/>
                <w:lang w:eastAsia="sv-SE"/>
              </w:rPr>
              <w:t>36</w:t>
            </w:r>
          </w:p>
        </w:tc>
        <w:tc>
          <w:tcPr>
            <w:tcW w:w="886" w:type="dxa"/>
            <w:gridSpan w:val="3"/>
            <w:shd w:val="clear" w:color="auto" w:fill="auto"/>
            <w:noWrap/>
            <w:vAlign w:val="bottom"/>
            <w:hideMark/>
          </w:tcPr>
          <w:p w14:paraId="10A00B2E" w14:textId="77777777" w:rsidR="00332673" w:rsidRPr="00390716" w:rsidRDefault="00332673" w:rsidP="00390716">
            <w:pPr>
              <w:spacing w:after="0" w:line="360" w:lineRule="auto"/>
              <w:jc w:val="right"/>
              <w:rPr>
                <w:szCs w:val="24"/>
                <w:lang w:eastAsia="sv-SE"/>
              </w:rPr>
            </w:pPr>
            <w:r w:rsidRPr="00390716">
              <w:rPr>
                <w:szCs w:val="24"/>
                <w:lang w:eastAsia="sv-SE"/>
              </w:rPr>
              <w:t>26</w:t>
            </w:r>
          </w:p>
        </w:tc>
        <w:tc>
          <w:tcPr>
            <w:tcW w:w="886" w:type="dxa"/>
            <w:gridSpan w:val="4"/>
            <w:shd w:val="clear" w:color="auto" w:fill="auto"/>
            <w:noWrap/>
            <w:vAlign w:val="bottom"/>
            <w:hideMark/>
          </w:tcPr>
          <w:p w14:paraId="66D9ACE0"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5"/>
            <w:shd w:val="clear" w:color="auto" w:fill="auto"/>
            <w:noWrap/>
            <w:vAlign w:val="bottom"/>
            <w:hideMark/>
          </w:tcPr>
          <w:p w14:paraId="47CA08AB"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90" w:type="dxa"/>
            <w:gridSpan w:val="2"/>
            <w:tcBorders>
              <w:right w:val="single" w:sz="4" w:space="0" w:color="auto"/>
            </w:tcBorders>
            <w:shd w:val="clear" w:color="auto" w:fill="auto"/>
            <w:noWrap/>
            <w:vAlign w:val="bottom"/>
            <w:hideMark/>
          </w:tcPr>
          <w:p w14:paraId="2CBB70F3" w14:textId="77777777" w:rsidR="00332673" w:rsidRPr="00390716" w:rsidRDefault="00332673" w:rsidP="00390716">
            <w:pPr>
              <w:spacing w:after="0" w:line="360" w:lineRule="auto"/>
              <w:jc w:val="right"/>
              <w:rPr>
                <w:szCs w:val="24"/>
                <w:lang w:eastAsia="sv-SE"/>
              </w:rPr>
            </w:pPr>
            <w:r w:rsidRPr="00390716">
              <w:rPr>
                <w:szCs w:val="24"/>
                <w:lang w:eastAsia="sv-SE"/>
              </w:rPr>
              <w:t>126</w:t>
            </w:r>
          </w:p>
        </w:tc>
      </w:tr>
      <w:tr w:rsidR="00000A85" w:rsidRPr="00390716" w14:paraId="4EB1B457"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7D3CF27" w14:textId="7BB1C61A"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3" w:type="dxa"/>
            <w:gridSpan w:val="5"/>
            <w:tcBorders>
              <w:left w:val="single" w:sz="4" w:space="0" w:color="auto"/>
            </w:tcBorders>
            <w:shd w:val="clear" w:color="auto" w:fill="auto"/>
            <w:noWrap/>
            <w:vAlign w:val="bottom"/>
            <w:hideMark/>
          </w:tcPr>
          <w:p w14:paraId="73BEFDF5"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902" w:type="dxa"/>
            <w:gridSpan w:val="5"/>
            <w:shd w:val="clear" w:color="auto" w:fill="auto"/>
            <w:noWrap/>
            <w:vAlign w:val="bottom"/>
            <w:hideMark/>
          </w:tcPr>
          <w:p w14:paraId="01218456"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4"/>
            <w:shd w:val="clear" w:color="auto" w:fill="auto"/>
            <w:noWrap/>
            <w:vAlign w:val="bottom"/>
            <w:hideMark/>
          </w:tcPr>
          <w:p w14:paraId="7DDE931B"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7" w:type="dxa"/>
            <w:gridSpan w:val="4"/>
            <w:shd w:val="clear" w:color="auto" w:fill="auto"/>
            <w:noWrap/>
            <w:vAlign w:val="bottom"/>
            <w:hideMark/>
          </w:tcPr>
          <w:p w14:paraId="5EBE7808" w14:textId="77777777" w:rsidR="00332673" w:rsidRPr="00390716" w:rsidRDefault="00332673" w:rsidP="00390716">
            <w:pPr>
              <w:spacing w:after="0" w:line="360" w:lineRule="auto"/>
              <w:jc w:val="right"/>
              <w:rPr>
                <w:szCs w:val="24"/>
                <w:lang w:eastAsia="sv-SE"/>
              </w:rPr>
            </w:pPr>
            <w:r w:rsidRPr="00390716">
              <w:rPr>
                <w:szCs w:val="24"/>
                <w:lang w:eastAsia="sv-SE"/>
              </w:rPr>
              <w:t>27</w:t>
            </w:r>
          </w:p>
        </w:tc>
        <w:tc>
          <w:tcPr>
            <w:tcW w:w="886" w:type="dxa"/>
            <w:gridSpan w:val="3"/>
            <w:shd w:val="clear" w:color="auto" w:fill="auto"/>
            <w:noWrap/>
            <w:vAlign w:val="bottom"/>
            <w:hideMark/>
          </w:tcPr>
          <w:p w14:paraId="4C0FAEA3" w14:textId="77777777" w:rsidR="00332673" w:rsidRPr="00390716" w:rsidRDefault="00332673" w:rsidP="00390716">
            <w:pPr>
              <w:spacing w:after="0" w:line="360" w:lineRule="auto"/>
              <w:jc w:val="right"/>
              <w:rPr>
                <w:szCs w:val="24"/>
                <w:lang w:eastAsia="sv-SE"/>
              </w:rPr>
            </w:pPr>
            <w:r w:rsidRPr="00390716">
              <w:rPr>
                <w:szCs w:val="24"/>
                <w:lang w:eastAsia="sv-SE"/>
              </w:rPr>
              <w:t>22</w:t>
            </w:r>
          </w:p>
        </w:tc>
        <w:tc>
          <w:tcPr>
            <w:tcW w:w="886" w:type="dxa"/>
            <w:gridSpan w:val="4"/>
            <w:shd w:val="clear" w:color="auto" w:fill="auto"/>
            <w:noWrap/>
            <w:vAlign w:val="bottom"/>
            <w:hideMark/>
          </w:tcPr>
          <w:p w14:paraId="10AB73FE"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5"/>
            <w:shd w:val="clear" w:color="auto" w:fill="auto"/>
            <w:noWrap/>
            <w:vAlign w:val="bottom"/>
            <w:hideMark/>
          </w:tcPr>
          <w:p w14:paraId="1C8D8369"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90" w:type="dxa"/>
            <w:gridSpan w:val="2"/>
            <w:tcBorders>
              <w:right w:val="single" w:sz="4" w:space="0" w:color="auto"/>
            </w:tcBorders>
            <w:shd w:val="clear" w:color="auto" w:fill="auto"/>
            <w:noWrap/>
            <w:vAlign w:val="bottom"/>
            <w:hideMark/>
          </w:tcPr>
          <w:p w14:paraId="7BF70618" w14:textId="77777777" w:rsidR="00332673" w:rsidRPr="00390716" w:rsidRDefault="00332673" w:rsidP="00390716">
            <w:pPr>
              <w:spacing w:after="0" w:line="360" w:lineRule="auto"/>
              <w:jc w:val="right"/>
              <w:rPr>
                <w:szCs w:val="24"/>
                <w:lang w:eastAsia="sv-SE"/>
              </w:rPr>
            </w:pPr>
            <w:r w:rsidRPr="00390716">
              <w:rPr>
                <w:szCs w:val="24"/>
                <w:lang w:eastAsia="sv-SE"/>
              </w:rPr>
              <w:t>82</w:t>
            </w:r>
          </w:p>
        </w:tc>
      </w:tr>
      <w:tr w:rsidR="00000A85" w:rsidRPr="00390716" w14:paraId="643E4FF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2603D8F" w14:textId="3B158A96"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3" w:type="dxa"/>
            <w:gridSpan w:val="5"/>
            <w:tcBorders>
              <w:left w:val="single" w:sz="4" w:space="0" w:color="auto"/>
            </w:tcBorders>
            <w:shd w:val="clear" w:color="auto" w:fill="auto"/>
            <w:noWrap/>
            <w:vAlign w:val="bottom"/>
            <w:hideMark/>
          </w:tcPr>
          <w:p w14:paraId="1126432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03EB35D1"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4"/>
            <w:shd w:val="clear" w:color="auto" w:fill="auto"/>
            <w:noWrap/>
            <w:vAlign w:val="bottom"/>
            <w:hideMark/>
          </w:tcPr>
          <w:p w14:paraId="717C560F"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7" w:type="dxa"/>
            <w:gridSpan w:val="4"/>
            <w:shd w:val="clear" w:color="auto" w:fill="auto"/>
            <w:noWrap/>
            <w:vAlign w:val="bottom"/>
            <w:hideMark/>
          </w:tcPr>
          <w:p w14:paraId="49FE740F" w14:textId="77777777" w:rsidR="00332673" w:rsidRPr="00390716" w:rsidRDefault="00332673" w:rsidP="00390716">
            <w:pPr>
              <w:spacing w:after="0" w:line="360" w:lineRule="auto"/>
              <w:jc w:val="right"/>
              <w:rPr>
                <w:szCs w:val="24"/>
                <w:lang w:eastAsia="sv-SE"/>
              </w:rPr>
            </w:pPr>
            <w:r w:rsidRPr="00390716">
              <w:rPr>
                <w:szCs w:val="24"/>
                <w:lang w:eastAsia="sv-SE"/>
              </w:rPr>
              <w:t>19</w:t>
            </w:r>
          </w:p>
        </w:tc>
        <w:tc>
          <w:tcPr>
            <w:tcW w:w="886" w:type="dxa"/>
            <w:gridSpan w:val="3"/>
            <w:shd w:val="clear" w:color="auto" w:fill="auto"/>
            <w:noWrap/>
            <w:vAlign w:val="bottom"/>
            <w:hideMark/>
          </w:tcPr>
          <w:p w14:paraId="41B751F8"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4"/>
            <w:shd w:val="clear" w:color="auto" w:fill="auto"/>
            <w:noWrap/>
            <w:vAlign w:val="bottom"/>
            <w:hideMark/>
          </w:tcPr>
          <w:p w14:paraId="30D06DDD"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471377CC"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90" w:type="dxa"/>
            <w:gridSpan w:val="2"/>
            <w:tcBorders>
              <w:right w:val="single" w:sz="4" w:space="0" w:color="auto"/>
            </w:tcBorders>
            <w:shd w:val="clear" w:color="auto" w:fill="auto"/>
            <w:noWrap/>
            <w:vAlign w:val="bottom"/>
            <w:hideMark/>
          </w:tcPr>
          <w:p w14:paraId="50E7B602" w14:textId="77777777" w:rsidR="00332673" w:rsidRPr="00390716" w:rsidRDefault="00332673" w:rsidP="00390716">
            <w:pPr>
              <w:spacing w:after="0" w:line="360" w:lineRule="auto"/>
              <w:jc w:val="right"/>
              <w:rPr>
                <w:szCs w:val="24"/>
                <w:lang w:eastAsia="sv-SE"/>
              </w:rPr>
            </w:pPr>
            <w:r w:rsidRPr="00390716">
              <w:rPr>
                <w:szCs w:val="24"/>
                <w:lang w:eastAsia="sv-SE"/>
              </w:rPr>
              <w:t>54</w:t>
            </w:r>
          </w:p>
        </w:tc>
      </w:tr>
      <w:tr w:rsidR="00000A85" w:rsidRPr="00390716" w14:paraId="38D7E63E"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58E2CB1" w14:textId="3AC114E0"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3" w:type="dxa"/>
            <w:gridSpan w:val="5"/>
            <w:tcBorders>
              <w:left w:val="single" w:sz="4" w:space="0" w:color="auto"/>
            </w:tcBorders>
            <w:shd w:val="clear" w:color="auto" w:fill="auto"/>
            <w:noWrap/>
            <w:vAlign w:val="bottom"/>
            <w:hideMark/>
          </w:tcPr>
          <w:p w14:paraId="7A554F1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902" w:type="dxa"/>
            <w:gridSpan w:val="5"/>
            <w:shd w:val="clear" w:color="auto" w:fill="auto"/>
            <w:noWrap/>
            <w:vAlign w:val="bottom"/>
            <w:hideMark/>
          </w:tcPr>
          <w:p w14:paraId="35C8794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66E08029"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7" w:type="dxa"/>
            <w:gridSpan w:val="4"/>
            <w:shd w:val="clear" w:color="auto" w:fill="auto"/>
            <w:noWrap/>
            <w:vAlign w:val="bottom"/>
            <w:hideMark/>
          </w:tcPr>
          <w:p w14:paraId="4DA1A505"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3"/>
            <w:shd w:val="clear" w:color="auto" w:fill="auto"/>
            <w:noWrap/>
            <w:vAlign w:val="bottom"/>
            <w:hideMark/>
          </w:tcPr>
          <w:p w14:paraId="4D44A1E2"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4"/>
            <w:shd w:val="clear" w:color="auto" w:fill="auto"/>
            <w:noWrap/>
            <w:vAlign w:val="bottom"/>
            <w:hideMark/>
          </w:tcPr>
          <w:p w14:paraId="5D03389C"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5F9FACE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0BB84FBE" w14:textId="77777777" w:rsidR="00332673" w:rsidRPr="00390716" w:rsidRDefault="00332673" w:rsidP="00390716">
            <w:pPr>
              <w:spacing w:after="0" w:line="360" w:lineRule="auto"/>
              <w:jc w:val="right"/>
              <w:rPr>
                <w:szCs w:val="24"/>
                <w:lang w:eastAsia="sv-SE"/>
              </w:rPr>
            </w:pPr>
            <w:r w:rsidRPr="00390716">
              <w:rPr>
                <w:szCs w:val="24"/>
                <w:lang w:eastAsia="sv-SE"/>
              </w:rPr>
              <w:t>33</w:t>
            </w:r>
          </w:p>
        </w:tc>
      </w:tr>
      <w:tr w:rsidR="00000A85" w:rsidRPr="00390716" w14:paraId="5C813FF1"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DA8B788" w14:textId="456BBC58"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3" w:type="dxa"/>
            <w:gridSpan w:val="5"/>
            <w:tcBorders>
              <w:left w:val="single" w:sz="4" w:space="0" w:color="auto"/>
            </w:tcBorders>
            <w:shd w:val="clear" w:color="auto" w:fill="auto"/>
            <w:noWrap/>
            <w:vAlign w:val="bottom"/>
            <w:hideMark/>
          </w:tcPr>
          <w:p w14:paraId="5C95C28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7854CB5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6809FD68"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7" w:type="dxa"/>
            <w:gridSpan w:val="4"/>
            <w:shd w:val="clear" w:color="auto" w:fill="auto"/>
            <w:noWrap/>
            <w:vAlign w:val="bottom"/>
            <w:hideMark/>
          </w:tcPr>
          <w:p w14:paraId="624B6428"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3"/>
            <w:shd w:val="clear" w:color="auto" w:fill="auto"/>
            <w:noWrap/>
            <w:vAlign w:val="bottom"/>
            <w:hideMark/>
          </w:tcPr>
          <w:p w14:paraId="014E4986"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4"/>
            <w:shd w:val="clear" w:color="auto" w:fill="auto"/>
            <w:noWrap/>
            <w:vAlign w:val="bottom"/>
            <w:hideMark/>
          </w:tcPr>
          <w:p w14:paraId="336737E0"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19D76DE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78A13BD5" w14:textId="77777777" w:rsidR="00332673" w:rsidRPr="00390716" w:rsidRDefault="00332673" w:rsidP="00390716">
            <w:pPr>
              <w:spacing w:after="0" w:line="360" w:lineRule="auto"/>
              <w:jc w:val="right"/>
              <w:rPr>
                <w:szCs w:val="24"/>
                <w:lang w:eastAsia="sv-SE"/>
              </w:rPr>
            </w:pPr>
            <w:r w:rsidRPr="00390716">
              <w:rPr>
                <w:szCs w:val="24"/>
                <w:lang w:eastAsia="sv-SE"/>
              </w:rPr>
              <w:t>24</w:t>
            </w:r>
          </w:p>
        </w:tc>
      </w:tr>
      <w:tr w:rsidR="00000A85" w:rsidRPr="00390716" w14:paraId="4444AD81"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57EF5D0" w14:textId="348B4FA8"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3" w:type="dxa"/>
            <w:gridSpan w:val="5"/>
            <w:tcBorders>
              <w:left w:val="single" w:sz="4" w:space="0" w:color="auto"/>
            </w:tcBorders>
            <w:shd w:val="clear" w:color="auto" w:fill="auto"/>
            <w:noWrap/>
            <w:vAlign w:val="bottom"/>
            <w:hideMark/>
          </w:tcPr>
          <w:p w14:paraId="52A910A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shd w:val="clear" w:color="auto" w:fill="auto"/>
            <w:noWrap/>
            <w:vAlign w:val="bottom"/>
            <w:hideMark/>
          </w:tcPr>
          <w:p w14:paraId="3AF13D5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53CC49C4"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7" w:type="dxa"/>
            <w:gridSpan w:val="4"/>
            <w:shd w:val="clear" w:color="auto" w:fill="auto"/>
            <w:noWrap/>
            <w:vAlign w:val="bottom"/>
            <w:hideMark/>
          </w:tcPr>
          <w:p w14:paraId="5F36BF64"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3"/>
            <w:shd w:val="clear" w:color="auto" w:fill="auto"/>
            <w:noWrap/>
            <w:vAlign w:val="bottom"/>
            <w:hideMark/>
          </w:tcPr>
          <w:p w14:paraId="52593B57"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4446548B"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59262D7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28AB0752" w14:textId="77777777" w:rsidR="00332673" w:rsidRPr="00390716" w:rsidRDefault="00332673" w:rsidP="00390716">
            <w:pPr>
              <w:spacing w:after="0" w:line="360" w:lineRule="auto"/>
              <w:jc w:val="right"/>
              <w:rPr>
                <w:szCs w:val="24"/>
                <w:lang w:eastAsia="sv-SE"/>
              </w:rPr>
            </w:pPr>
            <w:r w:rsidRPr="00390716">
              <w:rPr>
                <w:szCs w:val="24"/>
                <w:lang w:eastAsia="sv-SE"/>
              </w:rPr>
              <w:t>19</w:t>
            </w:r>
          </w:p>
        </w:tc>
      </w:tr>
      <w:tr w:rsidR="00000A85" w:rsidRPr="00390716" w14:paraId="776DF0AB"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9C10A1A"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3" w:type="dxa"/>
            <w:gridSpan w:val="5"/>
            <w:tcBorders>
              <w:left w:val="single" w:sz="4" w:space="0" w:color="auto"/>
            </w:tcBorders>
            <w:shd w:val="clear" w:color="auto" w:fill="auto"/>
            <w:noWrap/>
            <w:vAlign w:val="bottom"/>
            <w:hideMark/>
          </w:tcPr>
          <w:p w14:paraId="1DAD51ED"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902" w:type="dxa"/>
            <w:gridSpan w:val="5"/>
            <w:shd w:val="clear" w:color="auto" w:fill="auto"/>
            <w:noWrap/>
            <w:vAlign w:val="bottom"/>
            <w:hideMark/>
          </w:tcPr>
          <w:p w14:paraId="1D2CB9B5"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57DD089A"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7" w:type="dxa"/>
            <w:gridSpan w:val="4"/>
            <w:shd w:val="clear" w:color="auto" w:fill="auto"/>
            <w:noWrap/>
            <w:vAlign w:val="bottom"/>
            <w:hideMark/>
          </w:tcPr>
          <w:p w14:paraId="559FF075"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3"/>
            <w:shd w:val="clear" w:color="auto" w:fill="auto"/>
            <w:noWrap/>
            <w:vAlign w:val="bottom"/>
            <w:hideMark/>
          </w:tcPr>
          <w:p w14:paraId="73D8A3A6"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4"/>
            <w:shd w:val="clear" w:color="auto" w:fill="auto"/>
            <w:noWrap/>
            <w:vAlign w:val="bottom"/>
            <w:hideMark/>
          </w:tcPr>
          <w:p w14:paraId="590B0DC4"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181BF8CA"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04241608" w14:textId="77777777" w:rsidR="00332673" w:rsidRPr="00390716" w:rsidRDefault="00332673" w:rsidP="00390716">
            <w:pPr>
              <w:spacing w:after="0" w:line="360" w:lineRule="auto"/>
              <w:jc w:val="right"/>
              <w:rPr>
                <w:szCs w:val="24"/>
                <w:lang w:eastAsia="sv-SE"/>
              </w:rPr>
            </w:pPr>
            <w:r w:rsidRPr="00390716">
              <w:rPr>
                <w:szCs w:val="24"/>
                <w:lang w:eastAsia="sv-SE"/>
              </w:rPr>
              <w:t>56</w:t>
            </w:r>
          </w:p>
        </w:tc>
      </w:tr>
      <w:tr w:rsidR="00000A85" w:rsidRPr="00390716" w14:paraId="35FA44F2" w14:textId="77777777" w:rsidTr="00096653">
        <w:trPr>
          <w:trHeight w:val="214"/>
        </w:trPr>
        <w:tc>
          <w:tcPr>
            <w:tcW w:w="2320" w:type="dxa"/>
            <w:tcBorders>
              <w:left w:val="single" w:sz="4" w:space="0" w:color="auto"/>
              <w:bottom w:val="single" w:sz="4" w:space="0" w:color="auto"/>
              <w:right w:val="single" w:sz="4" w:space="0" w:color="auto"/>
            </w:tcBorders>
            <w:shd w:val="clear" w:color="auto" w:fill="auto"/>
            <w:noWrap/>
            <w:vAlign w:val="bottom"/>
            <w:hideMark/>
          </w:tcPr>
          <w:p w14:paraId="4FB6C010"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3" w:type="dxa"/>
            <w:gridSpan w:val="5"/>
            <w:tcBorders>
              <w:left w:val="single" w:sz="4" w:space="0" w:color="auto"/>
              <w:bottom w:val="single" w:sz="4" w:space="0" w:color="auto"/>
            </w:tcBorders>
            <w:shd w:val="clear" w:color="auto" w:fill="auto"/>
            <w:noWrap/>
            <w:vAlign w:val="bottom"/>
            <w:hideMark/>
          </w:tcPr>
          <w:p w14:paraId="30F30DE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902" w:type="dxa"/>
            <w:gridSpan w:val="5"/>
            <w:tcBorders>
              <w:bottom w:val="single" w:sz="4" w:space="0" w:color="auto"/>
            </w:tcBorders>
            <w:shd w:val="clear" w:color="auto" w:fill="auto"/>
            <w:noWrap/>
            <w:vAlign w:val="bottom"/>
            <w:hideMark/>
          </w:tcPr>
          <w:p w14:paraId="7768A2C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tcBorders>
              <w:bottom w:val="single" w:sz="4" w:space="0" w:color="auto"/>
            </w:tcBorders>
            <w:shd w:val="clear" w:color="auto" w:fill="auto"/>
            <w:noWrap/>
            <w:vAlign w:val="bottom"/>
            <w:hideMark/>
          </w:tcPr>
          <w:p w14:paraId="0439293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tcBorders>
              <w:bottom w:val="single" w:sz="4" w:space="0" w:color="auto"/>
            </w:tcBorders>
            <w:shd w:val="clear" w:color="auto" w:fill="auto"/>
            <w:noWrap/>
            <w:vAlign w:val="bottom"/>
            <w:hideMark/>
          </w:tcPr>
          <w:p w14:paraId="1FEF3877"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3"/>
            <w:tcBorders>
              <w:bottom w:val="single" w:sz="4" w:space="0" w:color="auto"/>
            </w:tcBorders>
            <w:shd w:val="clear" w:color="auto" w:fill="auto"/>
            <w:noWrap/>
            <w:vAlign w:val="bottom"/>
            <w:hideMark/>
          </w:tcPr>
          <w:p w14:paraId="3755EF0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tcBorders>
              <w:bottom w:val="single" w:sz="4" w:space="0" w:color="auto"/>
            </w:tcBorders>
            <w:shd w:val="clear" w:color="auto" w:fill="auto"/>
            <w:noWrap/>
            <w:vAlign w:val="bottom"/>
            <w:hideMark/>
          </w:tcPr>
          <w:p w14:paraId="76BF58B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tcBorders>
              <w:bottom w:val="single" w:sz="4" w:space="0" w:color="auto"/>
            </w:tcBorders>
            <w:shd w:val="clear" w:color="auto" w:fill="auto"/>
            <w:noWrap/>
            <w:vAlign w:val="bottom"/>
            <w:hideMark/>
          </w:tcPr>
          <w:p w14:paraId="25BB9D1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bottom w:val="single" w:sz="4" w:space="0" w:color="auto"/>
              <w:right w:val="single" w:sz="4" w:space="0" w:color="auto"/>
            </w:tcBorders>
            <w:shd w:val="clear" w:color="auto" w:fill="auto"/>
            <w:noWrap/>
            <w:vAlign w:val="bottom"/>
            <w:hideMark/>
          </w:tcPr>
          <w:p w14:paraId="2986DDDE"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000A85" w:rsidRPr="00390716" w14:paraId="66541C46" w14:textId="77777777" w:rsidTr="00096653">
        <w:trPr>
          <w:trHeight w:val="38"/>
        </w:trPr>
        <w:tc>
          <w:tcPr>
            <w:tcW w:w="2320" w:type="dxa"/>
            <w:tcBorders>
              <w:top w:val="single" w:sz="4" w:space="0" w:color="auto"/>
              <w:bottom w:val="single" w:sz="4" w:space="0" w:color="auto"/>
            </w:tcBorders>
            <w:shd w:val="clear" w:color="auto" w:fill="auto"/>
            <w:noWrap/>
            <w:vAlign w:val="bottom"/>
            <w:hideMark/>
          </w:tcPr>
          <w:p w14:paraId="5D33D3B3" w14:textId="77777777" w:rsidR="00332673" w:rsidRPr="00390716" w:rsidRDefault="00332673" w:rsidP="00390716">
            <w:pPr>
              <w:spacing w:after="0" w:line="360" w:lineRule="auto"/>
              <w:rPr>
                <w:szCs w:val="24"/>
                <w:lang w:eastAsia="sv-SE"/>
              </w:rPr>
            </w:pPr>
            <w:r w:rsidRPr="00390716">
              <w:rPr>
                <w:szCs w:val="24"/>
                <w:lang w:eastAsia="sv-SE"/>
              </w:rPr>
              <w:t> </w:t>
            </w:r>
          </w:p>
        </w:tc>
        <w:tc>
          <w:tcPr>
            <w:tcW w:w="883" w:type="dxa"/>
            <w:gridSpan w:val="5"/>
            <w:tcBorders>
              <w:top w:val="single" w:sz="4" w:space="0" w:color="auto"/>
              <w:bottom w:val="single" w:sz="4" w:space="0" w:color="auto"/>
            </w:tcBorders>
            <w:shd w:val="clear" w:color="auto" w:fill="auto"/>
            <w:noWrap/>
            <w:vAlign w:val="bottom"/>
            <w:hideMark/>
          </w:tcPr>
          <w:p w14:paraId="284D676D" w14:textId="77777777" w:rsidR="00332673" w:rsidRPr="00390716" w:rsidRDefault="00332673" w:rsidP="00390716">
            <w:pPr>
              <w:spacing w:after="0" w:line="360" w:lineRule="auto"/>
              <w:rPr>
                <w:szCs w:val="24"/>
                <w:lang w:eastAsia="sv-SE"/>
              </w:rPr>
            </w:pPr>
            <w:r w:rsidRPr="00390716">
              <w:rPr>
                <w:szCs w:val="24"/>
                <w:lang w:eastAsia="sv-SE"/>
              </w:rPr>
              <w:t> </w:t>
            </w:r>
          </w:p>
        </w:tc>
        <w:tc>
          <w:tcPr>
            <w:tcW w:w="902" w:type="dxa"/>
            <w:gridSpan w:val="5"/>
            <w:tcBorders>
              <w:top w:val="single" w:sz="4" w:space="0" w:color="auto"/>
              <w:bottom w:val="single" w:sz="4" w:space="0" w:color="auto"/>
            </w:tcBorders>
            <w:shd w:val="clear" w:color="auto" w:fill="auto"/>
            <w:noWrap/>
            <w:vAlign w:val="bottom"/>
            <w:hideMark/>
          </w:tcPr>
          <w:p w14:paraId="3C857B91"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tcBorders>
              <w:top w:val="single" w:sz="4" w:space="0" w:color="auto"/>
              <w:bottom w:val="single" w:sz="4" w:space="0" w:color="auto"/>
            </w:tcBorders>
            <w:shd w:val="clear" w:color="auto" w:fill="auto"/>
            <w:noWrap/>
            <w:vAlign w:val="bottom"/>
            <w:hideMark/>
          </w:tcPr>
          <w:p w14:paraId="67E241A4" w14:textId="77777777" w:rsidR="00332673" w:rsidRPr="00390716" w:rsidRDefault="00332673" w:rsidP="00390716">
            <w:pPr>
              <w:spacing w:after="0" w:line="360" w:lineRule="auto"/>
              <w:rPr>
                <w:szCs w:val="24"/>
                <w:lang w:eastAsia="sv-SE"/>
              </w:rPr>
            </w:pPr>
            <w:r w:rsidRPr="00390716">
              <w:rPr>
                <w:szCs w:val="24"/>
                <w:lang w:eastAsia="sv-SE"/>
              </w:rPr>
              <w:t> </w:t>
            </w:r>
          </w:p>
        </w:tc>
        <w:tc>
          <w:tcPr>
            <w:tcW w:w="887" w:type="dxa"/>
            <w:gridSpan w:val="4"/>
            <w:tcBorders>
              <w:top w:val="single" w:sz="4" w:space="0" w:color="auto"/>
              <w:bottom w:val="single" w:sz="4" w:space="0" w:color="auto"/>
            </w:tcBorders>
            <w:shd w:val="clear" w:color="auto" w:fill="auto"/>
            <w:noWrap/>
            <w:vAlign w:val="bottom"/>
            <w:hideMark/>
          </w:tcPr>
          <w:p w14:paraId="6DFD13DB"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3"/>
            <w:tcBorders>
              <w:top w:val="single" w:sz="4" w:space="0" w:color="auto"/>
              <w:bottom w:val="single" w:sz="4" w:space="0" w:color="auto"/>
            </w:tcBorders>
            <w:shd w:val="clear" w:color="auto" w:fill="auto"/>
            <w:noWrap/>
            <w:vAlign w:val="bottom"/>
            <w:hideMark/>
          </w:tcPr>
          <w:p w14:paraId="20EFAC40"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tcBorders>
              <w:top w:val="single" w:sz="4" w:space="0" w:color="auto"/>
              <w:bottom w:val="single" w:sz="4" w:space="0" w:color="auto"/>
            </w:tcBorders>
            <w:shd w:val="clear" w:color="auto" w:fill="auto"/>
            <w:noWrap/>
            <w:vAlign w:val="bottom"/>
            <w:hideMark/>
          </w:tcPr>
          <w:p w14:paraId="25AFD81C"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5"/>
            <w:tcBorders>
              <w:top w:val="single" w:sz="4" w:space="0" w:color="auto"/>
              <w:bottom w:val="single" w:sz="4" w:space="0" w:color="auto"/>
            </w:tcBorders>
            <w:shd w:val="clear" w:color="auto" w:fill="auto"/>
            <w:noWrap/>
            <w:vAlign w:val="bottom"/>
            <w:hideMark/>
          </w:tcPr>
          <w:p w14:paraId="6602813D" w14:textId="77777777" w:rsidR="00332673" w:rsidRPr="00390716" w:rsidRDefault="00332673" w:rsidP="00390716">
            <w:pPr>
              <w:spacing w:after="0" w:line="360" w:lineRule="auto"/>
              <w:rPr>
                <w:szCs w:val="24"/>
                <w:lang w:eastAsia="sv-SE"/>
              </w:rPr>
            </w:pPr>
            <w:r w:rsidRPr="00390716">
              <w:rPr>
                <w:szCs w:val="24"/>
                <w:lang w:eastAsia="sv-SE"/>
              </w:rPr>
              <w:t> </w:t>
            </w:r>
          </w:p>
        </w:tc>
        <w:tc>
          <w:tcPr>
            <w:tcW w:w="890" w:type="dxa"/>
            <w:gridSpan w:val="2"/>
            <w:tcBorders>
              <w:top w:val="single" w:sz="4" w:space="0" w:color="auto"/>
              <w:bottom w:val="single" w:sz="4" w:space="0" w:color="auto"/>
            </w:tcBorders>
            <w:shd w:val="clear" w:color="auto" w:fill="auto"/>
            <w:noWrap/>
            <w:vAlign w:val="bottom"/>
            <w:hideMark/>
          </w:tcPr>
          <w:p w14:paraId="0924DD8D"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4A133107" w14:textId="77777777" w:rsidTr="00096653">
        <w:trPr>
          <w:trHeight w:val="72"/>
        </w:trPr>
        <w:tc>
          <w:tcPr>
            <w:tcW w:w="2334" w:type="dxa"/>
            <w:gridSpan w:val="2"/>
            <w:tcBorders>
              <w:top w:val="single" w:sz="4" w:space="0" w:color="auto"/>
              <w:left w:val="single" w:sz="4" w:space="0" w:color="auto"/>
              <w:right w:val="single" w:sz="4" w:space="0" w:color="auto"/>
            </w:tcBorders>
            <w:shd w:val="clear" w:color="auto" w:fill="auto"/>
            <w:noWrap/>
            <w:vAlign w:val="bottom"/>
            <w:hideMark/>
          </w:tcPr>
          <w:p w14:paraId="43CD9028" w14:textId="77777777" w:rsidR="00000A85" w:rsidRPr="00390716" w:rsidRDefault="00000A85" w:rsidP="00390716">
            <w:pPr>
              <w:spacing w:after="0" w:line="360" w:lineRule="auto"/>
              <w:rPr>
                <w:szCs w:val="24"/>
                <w:lang w:eastAsia="sv-SE"/>
              </w:rPr>
            </w:pPr>
            <w:r w:rsidRPr="00390716">
              <w:rPr>
                <w:szCs w:val="24"/>
                <w:lang w:eastAsia="sv-SE"/>
              </w:rPr>
              <w:t> </w:t>
            </w:r>
          </w:p>
        </w:tc>
        <w:tc>
          <w:tcPr>
            <w:tcW w:w="7092" w:type="dxa"/>
            <w:gridSpan w:val="31"/>
            <w:tcBorders>
              <w:top w:val="single" w:sz="4" w:space="0" w:color="auto"/>
              <w:left w:val="single" w:sz="4" w:space="0" w:color="auto"/>
              <w:right w:val="single" w:sz="4" w:space="0" w:color="auto"/>
            </w:tcBorders>
            <w:shd w:val="clear" w:color="auto" w:fill="auto"/>
            <w:noWrap/>
            <w:hideMark/>
          </w:tcPr>
          <w:p w14:paraId="5576CFEA" w14:textId="5794865F" w:rsidR="00000A85" w:rsidRPr="00000A85" w:rsidRDefault="00000A85" w:rsidP="00390716">
            <w:pPr>
              <w:spacing w:after="0" w:line="360" w:lineRule="auto"/>
              <w:rPr>
                <w:b/>
                <w:szCs w:val="24"/>
                <w:lang w:eastAsia="sv-SE"/>
              </w:rPr>
            </w:pPr>
            <w:r w:rsidRPr="00000A85">
              <w:rPr>
                <w:b/>
                <w:szCs w:val="24"/>
                <w:lang w:eastAsia="sv-SE"/>
              </w:rPr>
              <w:t>2012</w:t>
            </w:r>
          </w:p>
        </w:tc>
      </w:tr>
      <w:tr w:rsidR="00000A85" w:rsidRPr="00390716" w14:paraId="10E48386" w14:textId="77777777" w:rsidTr="00096653">
        <w:trPr>
          <w:trHeight w:val="214"/>
        </w:trPr>
        <w:tc>
          <w:tcPr>
            <w:tcW w:w="2320" w:type="dxa"/>
            <w:tcBorders>
              <w:left w:val="single" w:sz="4" w:space="0" w:color="auto"/>
              <w:bottom w:val="single" w:sz="4" w:space="0" w:color="auto"/>
              <w:right w:val="single" w:sz="4" w:space="0" w:color="auto"/>
            </w:tcBorders>
            <w:shd w:val="clear" w:color="auto" w:fill="auto"/>
            <w:noWrap/>
            <w:vAlign w:val="bottom"/>
            <w:hideMark/>
          </w:tcPr>
          <w:p w14:paraId="346E6AA0" w14:textId="77777777" w:rsidR="00000A85" w:rsidRDefault="00000A85" w:rsidP="00390716">
            <w:pPr>
              <w:spacing w:after="0" w:line="360" w:lineRule="auto"/>
              <w:rPr>
                <w:szCs w:val="24"/>
                <w:lang w:eastAsia="sv-SE"/>
              </w:rPr>
            </w:pPr>
            <w:r w:rsidRPr="00390716">
              <w:rPr>
                <w:szCs w:val="24"/>
                <w:lang w:eastAsia="sv-SE"/>
              </w:rPr>
              <w:t>Length of sentence</w:t>
            </w:r>
          </w:p>
          <w:p w14:paraId="5D4CBE65" w14:textId="77777777" w:rsidR="00ED7448" w:rsidRPr="00390716" w:rsidRDefault="00ED7448" w:rsidP="00390716">
            <w:pPr>
              <w:spacing w:after="0" w:line="360" w:lineRule="auto"/>
              <w:rPr>
                <w:szCs w:val="24"/>
                <w:lang w:eastAsia="sv-SE"/>
              </w:rPr>
            </w:pPr>
          </w:p>
        </w:tc>
        <w:tc>
          <w:tcPr>
            <w:tcW w:w="7106" w:type="dxa"/>
            <w:gridSpan w:val="32"/>
            <w:tcBorders>
              <w:left w:val="single" w:sz="4" w:space="0" w:color="auto"/>
              <w:bottom w:val="single" w:sz="4" w:space="0" w:color="auto"/>
              <w:right w:val="single" w:sz="4" w:space="0" w:color="auto"/>
            </w:tcBorders>
            <w:shd w:val="clear" w:color="auto" w:fill="auto"/>
            <w:noWrap/>
            <w:vAlign w:val="bottom"/>
            <w:hideMark/>
          </w:tcPr>
          <w:p w14:paraId="2A4326EA" w14:textId="77777777" w:rsidR="00ED7448" w:rsidRDefault="00000A85" w:rsidP="00390716">
            <w:pPr>
              <w:spacing w:after="0" w:line="360" w:lineRule="auto"/>
              <w:rPr>
                <w:szCs w:val="24"/>
                <w:lang w:eastAsia="sv-SE"/>
              </w:rPr>
            </w:pPr>
            <w:r w:rsidRPr="00390716">
              <w:rPr>
                <w:szCs w:val="24"/>
                <w:lang w:eastAsia="sv-SE"/>
              </w:rPr>
              <w:t>Age when admitted to prison</w:t>
            </w:r>
          </w:p>
          <w:p w14:paraId="726E69FA" w14:textId="6D38BB18" w:rsidR="00000A85" w:rsidRPr="00390716" w:rsidRDefault="00000A85" w:rsidP="00390716">
            <w:pPr>
              <w:spacing w:after="0" w:line="360" w:lineRule="auto"/>
              <w:rPr>
                <w:szCs w:val="24"/>
                <w:lang w:eastAsia="sv-SE"/>
              </w:rPr>
            </w:pPr>
          </w:p>
        </w:tc>
      </w:tr>
      <w:tr w:rsidR="00000A85" w:rsidRPr="00390716" w14:paraId="16B22857" w14:textId="77777777" w:rsidTr="00096653">
        <w:trPr>
          <w:trHeight w:val="214"/>
        </w:trPr>
        <w:tc>
          <w:tcPr>
            <w:tcW w:w="2320" w:type="dxa"/>
            <w:tcBorders>
              <w:top w:val="single" w:sz="4" w:space="0" w:color="auto"/>
              <w:left w:val="single" w:sz="4" w:space="0" w:color="auto"/>
              <w:right w:val="single" w:sz="4" w:space="0" w:color="auto"/>
            </w:tcBorders>
            <w:shd w:val="clear" w:color="auto" w:fill="auto"/>
            <w:noWrap/>
            <w:vAlign w:val="bottom"/>
            <w:hideMark/>
          </w:tcPr>
          <w:p w14:paraId="29966E25" w14:textId="77777777" w:rsidR="00332673" w:rsidRPr="00390716" w:rsidRDefault="00332673" w:rsidP="00390716">
            <w:pPr>
              <w:spacing w:after="0" w:line="360" w:lineRule="auto"/>
              <w:jc w:val="center"/>
              <w:rPr>
                <w:szCs w:val="24"/>
                <w:lang w:eastAsia="sv-SE"/>
              </w:rPr>
            </w:pPr>
          </w:p>
        </w:tc>
        <w:tc>
          <w:tcPr>
            <w:tcW w:w="855" w:type="dxa"/>
            <w:gridSpan w:val="3"/>
            <w:tcBorders>
              <w:top w:val="single" w:sz="4" w:space="0" w:color="auto"/>
              <w:left w:val="single" w:sz="4" w:space="0" w:color="auto"/>
            </w:tcBorders>
            <w:shd w:val="clear" w:color="auto" w:fill="auto"/>
            <w:noWrap/>
            <w:vAlign w:val="bottom"/>
            <w:hideMark/>
          </w:tcPr>
          <w:p w14:paraId="0B0C3957" w14:textId="77777777" w:rsidR="00332673" w:rsidRPr="00390716" w:rsidRDefault="00332673" w:rsidP="00390716">
            <w:pPr>
              <w:spacing w:after="0" w:line="360" w:lineRule="auto"/>
              <w:jc w:val="center"/>
              <w:rPr>
                <w:szCs w:val="24"/>
                <w:lang w:eastAsia="sv-SE"/>
              </w:rPr>
            </w:pPr>
            <w:r w:rsidRPr="00390716">
              <w:rPr>
                <w:szCs w:val="24"/>
                <w:lang w:eastAsia="sv-SE"/>
              </w:rPr>
              <w:t>15–20</w:t>
            </w:r>
          </w:p>
        </w:tc>
        <w:tc>
          <w:tcPr>
            <w:tcW w:w="859" w:type="dxa"/>
            <w:gridSpan w:val="6"/>
            <w:tcBorders>
              <w:top w:val="single" w:sz="4" w:space="0" w:color="auto"/>
            </w:tcBorders>
            <w:shd w:val="clear" w:color="auto" w:fill="auto"/>
            <w:noWrap/>
            <w:vAlign w:val="bottom"/>
            <w:hideMark/>
          </w:tcPr>
          <w:p w14:paraId="6F008569" w14:textId="77777777" w:rsidR="00332673" w:rsidRPr="00390716" w:rsidRDefault="00332673" w:rsidP="00390716">
            <w:pPr>
              <w:spacing w:after="0" w:line="360" w:lineRule="auto"/>
              <w:jc w:val="center"/>
              <w:rPr>
                <w:szCs w:val="24"/>
                <w:lang w:eastAsia="sv-SE"/>
              </w:rPr>
            </w:pPr>
            <w:r w:rsidRPr="00390716">
              <w:rPr>
                <w:szCs w:val="24"/>
                <w:lang w:eastAsia="sv-SE"/>
              </w:rPr>
              <w:t>21–24</w:t>
            </w:r>
          </w:p>
        </w:tc>
        <w:tc>
          <w:tcPr>
            <w:tcW w:w="859" w:type="dxa"/>
            <w:gridSpan w:val="4"/>
            <w:tcBorders>
              <w:top w:val="single" w:sz="4" w:space="0" w:color="auto"/>
            </w:tcBorders>
            <w:shd w:val="clear" w:color="auto" w:fill="auto"/>
            <w:noWrap/>
            <w:vAlign w:val="bottom"/>
            <w:hideMark/>
          </w:tcPr>
          <w:p w14:paraId="020AFFF0" w14:textId="77777777" w:rsidR="00332673" w:rsidRPr="00390716" w:rsidRDefault="00332673" w:rsidP="00390716">
            <w:pPr>
              <w:spacing w:after="0" w:line="360" w:lineRule="auto"/>
              <w:jc w:val="center"/>
              <w:rPr>
                <w:szCs w:val="24"/>
                <w:lang w:eastAsia="sv-SE"/>
              </w:rPr>
            </w:pPr>
            <w:r w:rsidRPr="00390716">
              <w:rPr>
                <w:szCs w:val="24"/>
                <w:lang w:eastAsia="sv-SE"/>
              </w:rPr>
              <w:t>25–29</w:t>
            </w:r>
          </w:p>
        </w:tc>
        <w:tc>
          <w:tcPr>
            <w:tcW w:w="859" w:type="dxa"/>
            <w:gridSpan w:val="4"/>
            <w:tcBorders>
              <w:top w:val="single" w:sz="4" w:space="0" w:color="auto"/>
            </w:tcBorders>
            <w:shd w:val="clear" w:color="auto" w:fill="auto"/>
            <w:noWrap/>
            <w:vAlign w:val="bottom"/>
            <w:hideMark/>
          </w:tcPr>
          <w:p w14:paraId="7B095826" w14:textId="77777777" w:rsidR="00332673" w:rsidRPr="00390716" w:rsidRDefault="00332673" w:rsidP="00390716">
            <w:pPr>
              <w:spacing w:after="0" w:line="360" w:lineRule="auto"/>
              <w:jc w:val="center"/>
              <w:rPr>
                <w:szCs w:val="24"/>
                <w:lang w:eastAsia="sv-SE"/>
              </w:rPr>
            </w:pPr>
            <w:r w:rsidRPr="00390716">
              <w:rPr>
                <w:szCs w:val="24"/>
                <w:lang w:eastAsia="sv-SE"/>
              </w:rPr>
              <w:t>30–39</w:t>
            </w:r>
          </w:p>
        </w:tc>
        <w:tc>
          <w:tcPr>
            <w:tcW w:w="859" w:type="dxa"/>
            <w:gridSpan w:val="3"/>
            <w:tcBorders>
              <w:top w:val="single" w:sz="4" w:space="0" w:color="auto"/>
            </w:tcBorders>
            <w:shd w:val="clear" w:color="auto" w:fill="auto"/>
            <w:noWrap/>
            <w:vAlign w:val="bottom"/>
            <w:hideMark/>
          </w:tcPr>
          <w:p w14:paraId="3087B254" w14:textId="77777777" w:rsidR="00332673" w:rsidRPr="00390716" w:rsidRDefault="00332673" w:rsidP="00390716">
            <w:pPr>
              <w:spacing w:after="0" w:line="360" w:lineRule="auto"/>
              <w:jc w:val="center"/>
              <w:rPr>
                <w:szCs w:val="24"/>
                <w:lang w:eastAsia="sv-SE"/>
              </w:rPr>
            </w:pPr>
            <w:r w:rsidRPr="00390716">
              <w:rPr>
                <w:szCs w:val="24"/>
                <w:lang w:eastAsia="sv-SE"/>
              </w:rPr>
              <w:t>40–49</w:t>
            </w:r>
          </w:p>
        </w:tc>
        <w:tc>
          <w:tcPr>
            <w:tcW w:w="859" w:type="dxa"/>
            <w:gridSpan w:val="4"/>
            <w:tcBorders>
              <w:top w:val="single" w:sz="4" w:space="0" w:color="auto"/>
            </w:tcBorders>
            <w:shd w:val="clear" w:color="auto" w:fill="auto"/>
            <w:noWrap/>
            <w:vAlign w:val="bottom"/>
            <w:hideMark/>
          </w:tcPr>
          <w:p w14:paraId="60D108F8" w14:textId="77777777" w:rsidR="00332673" w:rsidRPr="00390716" w:rsidRDefault="00332673" w:rsidP="00390716">
            <w:pPr>
              <w:spacing w:after="0" w:line="360" w:lineRule="auto"/>
              <w:jc w:val="center"/>
              <w:rPr>
                <w:szCs w:val="24"/>
                <w:lang w:eastAsia="sv-SE"/>
              </w:rPr>
            </w:pPr>
            <w:r w:rsidRPr="00390716">
              <w:rPr>
                <w:szCs w:val="24"/>
                <w:lang w:eastAsia="sv-SE"/>
              </w:rPr>
              <w:t>50–59</w:t>
            </w:r>
          </w:p>
        </w:tc>
        <w:tc>
          <w:tcPr>
            <w:tcW w:w="859" w:type="dxa"/>
            <w:gridSpan w:val="4"/>
            <w:tcBorders>
              <w:top w:val="single" w:sz="4" w:space="0" w:color="auto"/>
            </w:tcBorders>
            <w:shd w:val="clear" w:color="auto" w:fill="auto"/>
            <w:noWrap/>
            <w:vAlign w:val="bottom"/>
            <w:hideMark/>
          </w:tcPr>
          <w:p w14:paraId="4E5204BC" w14:textId="77777777" w:rsidR="00332673" w:rsidRPr="00390716" w:rsidRDefault="00332673" w:rsidP="00390716">
            <w:pPr>
              <w:spacing w:after="0" w:line="360" w:lineRule="auto"/>
              <w:jc w:val="center"/>
              <w:rPr>
                <w:szCs w:val="24"/>
                <w:lang w:eastAsia="sv-SE"/>
              </w:rPr>
            </w:pPr>
            <w:r w:rsidRPr="00390716">
              <w:rPr>
                <w:szCs w:val="24"/>
                <w:lang w:eastAsia="sv-SE"/>
              </w:rPr>
              <w:t>60–</w:t>
            </w:r>
          </w:p>
        </w:tc>
        <w:tc>
          <w:tcPr>
            <w:tcW w:w="1097" w:type="dxa"/>
            <w:gridSpan w:val="4"/>
            <w:tcBorders>
              <w:top w:val="single" w:sz="4" w:space="0" w:color="auto"/>
              <w:right w:val="single" w:sz="4" w:space="0" w:color="auto"/>
            </w:tcBorders>
            <w:shd w:val="clear" w:color="auto" w:fill="auto"/>
            <w:noWrap/>
            <w:vAlign w:val="bottom"/>
            <w:hideMark/>
          </w:tcPr>
          <w:p w14:paraId="3B8C76B1" w14:textId="77777777" w:rsidR="00332673" w:rsidRPr="00390716" w:rsidRDefault="00332673" w:rsidP="00390716">
            <w:pPr>
              <w:spacing w:after="0" w:line="360" w:lineRule="auto"/>
              <w:jc w:val="center"/>
              <w:rPr>
                <w:szCs w:val="24"/>
                <w:lang w:eastAsia="sv-SE"/>
              </w:rPr>
            </w:pPr>
            <w:r w:rsidRPr="00390716">
              <w:rPr>
                <w:szCs w:val="24"/>
                <w:lang w:eastAsia="sv-SE"/>
              </w:rPr>
              <w:t>Total</w:t>
            </w:r>
          </w:p>
        </w:tc>
      </w:tr>
      <w:tr w:rsidR="00000A85" w:rsidRPr="00390716" w14:paraId="69D186F8" w14:textId="77777777" w:rsidTr="00096653">
        <w:trPr>
          <w:trHeight w:val="226"/>
        </w:trPr>
        <w:tc>
          <w:tcPr>
            <w:tcW w:w="2320" w:type="dxa"/>
            <w:tcBorders>
              <w:left w:val="single" w:sz="4" w:space="0" w:color="auto"/>
              <w:right w:val="single" w:sz="4" w:space="0" w:color="auto"/>
            </w:tcBorders>
            <w:shd w:val="clear" w:color="auto" w:fill="auto"/>
            <w:noWrap/>
            <w:vAlign w:val="bottom"/>
            <w:hideMark/>
          </w:tcPr>
          <w:p w14:paraId="4BC24262" w14:textId="77777777" w:rsidR="00332673" w:rsidRPr="00390716" w:rsidRDefault="00332673" w:rsidP="00390716">
            <w:pPr>
              <w:spacing w:after="0" w:line="360" w:lineRule="auto"/>
              <w:rPr>
                <w:b/>
                <w:bCs/>
                <w:szCs w:val="24"/>
                <w:lang w:eastAsia="sv-SE"/>
              </w:rPr>
            </w:pPr>
            <w:r w:rsidRPr="00390716">
              <w:rPr>
                <w:b/>
                <w:bCs/>
                <w:szCs w:val="24"/>
                <w:lang w:eastAsia="sv-SE"/>
              </w:rPr>
              <w:t> </w:t>
            </w:r>
          </w:p>
        </w:tc>
        <w:tc>
          <w:tcPr>
            <w:tcW w:w="855" w:type="dxa"/>
            <w:gridSpan w:val="3"/>
            <w:tcBorders>
              <w:left w:val="single" w:sz="4" w:space="0" w:color="auto"/>
            </w:tcBorders>
            <w:shd w:val="clear" w:color="auto" w:fill="auto"/>
            <w:noWrap/>
            <w:vAlign w:val="bottom"/>
            <w:hideMark/>
          </w:tcPr>
          <w:p w14:paraId="76798CF4" w14:textId="77777777" w:rsidR="00332673" w:rsidRPr="00390716" w:rsidRDefault="00332673" w:rsidP="00390716">
            <w:pPr>
              <w:spacing w:after="0" w:line="360" w:lineRule="auto"/>
              <w:rPr>
                <w:szCs w:val="24"/>
                <w:lang w:eastAsia="sv-SE"/>
              </w:rPr>
            </w:pPr>
          </w:p>
        </w:tc>
        <w:tc>
          <w:tcPr>
            <w:tcW w:w="859" w:type="dxa"/>
            <w:gridSpan w:val="6"/>
            <w:shd w:val="clear" w:color="auto" w:fill="auto"/>
            <w:noWrap/>
            <w:vAlign w:val="bottom"/>
            <w:hideMark/>
          </w:tcPr>
          <w:p w14:paraId="3021674D"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0C84B5CA"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5A3EBE6E" w14:textId="77777777" w:rsidR="00332673" w:rsidRPr="00390716" w:rsidRDefault="00332673" w:rsidP="00390716">
            <w:pPr>
              <w:spacing w:after="0" w:line="360" w:lineRule="auto"/>
              <w:rPr>
                <w:szCs w:val="24"/>
                <w:lang w:eastAsia="sv-SE"/>
              </w:rPr>
            </w:pPr>
          </w:p>
        </w:tc>
        <w:tc>
          <w:tcPr>
            <w:tcW w:w="859" w:type="dxa"/>
            <w:gridSpan w:val="3"/>
            <w:shd w:val="clear" w:color="auto" w:fill="auto"/>
            <w:noWrap/>
            <w:vAlign w:val="bottom"/>
            <w:hideMark/>
          </w:tcPr>
          <w:p w14:paraId="341C56B5"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3E3721F0"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641DD944" w14:textId="77777777" w:rsidR="00332673" w:rsidRPr="00390716" w:rsidRDefault="00332673" w:rsidP="00390716">
            <w:pPr>
              <w:spacing w:after="0" w:line="360" w:lineRule="auto"/>
              <w:rPr>
                <w:szCs w:val="24"/>
                <w:lang w:eastAsia="sv-SE"/>
              </w:rPr>
            </w:pPr>
          </w:p>
        </w:tc>
        <w:tc>
          <w:tcPr>
            <w:tcW w:w="1097" w:type="dxa"/>
            <w:gridSpan w:val="4"/>
            <w:tcBorders>
              <w:right w:val="single" w:sz="4" w:space="0" w:color="auto"/>
            </w:tcBorders>
            <w:shd w:val="clear" w:color="auto" w:fill="auto"/>
            <w:noWrap/>
            <w:vAlign w:val="bottom"/>
            <w:hideMark/>
          </w:tcPr>
          <w:p w14:paraId="6824E0D0" w14:textId="77777777" w:rsidR="00332673" w:rsidRPr="00390716" w:rsidRDefault="00332673" w:rsidP="00390716">
            <w:pPr>
              <w:spacing w:after="0" w:line="360" w:lineRule="auto"/>
              <w:rPr>
                <w:szCs w:val="24"/>
                <w:lang w:eastAsia="sv-SE"/>
              </w:rPr>
            </w:pPr>
            <w:r w:rsidRPr="00390716">
              <w:rPr>
                <w:szCs w:val="24"/>
                <w:lang w:eastAsia="sv-SE"/>
              </w:rPr>
              <w:t> </w:t>
            </w:r>
          </w:p>
        </w:tc>
      </w:tr>
      <w:tr w:rsidR="00000A85" w:rsidRPr="00390716" w14:paraId="76CA69D5" w14:textId="77777777" w:rsidTr="00096653">
        <w:trPr>
          <w:trHeight w:val="226"/>
        </w:trPr>
        <w:tc>
          <w:tcPr>
            <w:tcW w:w="2320" w:type="dxa"/>
            <w:tcBorders>
              <w:left w:val="single" w:sz="4" w:space="0" w:color="auto"/>
              <w:right w:val="single" w:sz="4" w:space="0" w:color="auto"/>
            </w:tcBorders>
            <w:shd w:val="clear" w:color="auto" w:fill="auto"/>
            <w:noWrap/>
            <w:vAlign w:val="bottom"/>
            <w:hideMark/>
          </w:tcPr>
          <w:p w14:paraId="2633B827" w14:textId="77777777" w:rsidR="00332673" w:rsidRPr="00390716" w:rsidRDefault="00332673" w:rsidP="00390716">
            <w:pPr>
              <w:spacing w:after="0" w:line="360" w:lineRule="auto"/>
              <w:rPr>
                <w:szCs w:val="24"/>
                <w:lang w:eastAsia="sv-SE"/>
              </w:rPr>
            </w:pPr>
            <w:r w:rsidRPr="00390716">
              <w:rPr>
                <w:szCs w:val="24"/>
                <w:lang w:eastAsia="sv-SE"/>
              </w:rPr>
              <w:t> </w:t>
            </w:r>
          </w:p>
        </w:tc>
        <w:tc>
          <w:tcPr>
            <w:tcW w:w="855" w:type="dxa"/>
            <w:gridSpan w:val="3"/>
            <w:tcBorders>
              <w:left w:val="single" w:sz="4" w:space="0" w:color="auto"/>
            </w:tcBorders>
            <w:shd w:val="clear" w:color="auto" w:fill="auto"/>
            <w:noWrap/>
            <w:vAlign w:val="bottom"/>
            <w:hideMark/>
          </w:tcPr>
          <w:p w14:paraId="292C84C4" w14:textId="77777777" w:rsidR="00332673" w:rsidRPr="00390716" w:rsidRDefault="00332673" w:rsidP="00390716">
            <w:pPr>
              <w:spacing w:after="0" w:line="360" w:lineRule="auto"/>
              <w:rPr>
                <w:szCs w:val="24"/>
                <w:lang w:eastAsia="sv-SE"/>
              </w:rPr>
            </w:pPr>
          </w:p>
        </w:tc>
        <w:tc>
          <w:tcPr>
            <w:tcW w:w="859" w:type="dxa"/>
            <w:gridSpan w:val="6"/>
            <w:shd w:val="clear" w:color="auto" w:fill="auto"/>
            <w:noWrap/>
            <w:vAlign w:val="bottom"/>
            <w:hideMark/>
          </w:tcPr>
          <w:p w14:paraId="2BEE0974"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65ED6E19"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60A58F72" w14:textId="77777777" w:rsidR="00332673" w:rsidRPr="00390716" w:rsidRDefault="00332673" w:rsidP="00390716">
            <w:pPr>
              <w:spacing w:after="0" w:line="360" w:lineRule="auto"/>
              <w:rPr>
                <w:szCs w:val="24"/>
                <w:lang w:eastAsia="sv-SE"/>
              </w:rPr>
            </w:pPr>
          </w:p>
        </w:tc>
        <w:tc>
          <w:tcPr>
            <w:tcW w:w="859" w:type="dxa"/>
            <w:gridSpan w:val="3"/>
            <w:shd w:val="clear" w:color="auto" w:fill="auto"/>
            <w:noWrap/>
            <w:vAlign w:val="bottom"/>
            <w:hideMark/>
          </w:tcPr>
          <w:p w14:paraId="4A7CE480"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3456E568" w14:textId="77777777" w:rsidR="00332673" w:rsidRPr="00390716" w:rsidRDefault="00332673" w:rsidP="00390716">
            <w:pPr>
              <w:spacing w:after="0" w:line="360" w:lineRule="auto"/>
              <w:rPr>
                <w:szCs w:val="24"/>
                <w:lang w:eastAsia="sv-SE"/>
              </w:rPr>
            </w:pPr>
          </w:p>
        </w:tc>
        <w:tc>
          <w:tcPr>
            <w:tcW w:w="859" w:type="dxa"/>
            <w:gridSpan w:val="4"/>
            <w:shd w:val="clear" w:color="auto" w:fill="auto"/>
            <w:noWrap/>
            <w:vAlign w:val="bottom"/>
            <w:hideMark/>
          </w:tcPr>
          <w:p w14:paraId="04AB97A2" w14:textId="77777777" w:rsidR="00332673" w:rsidRPr="00390716" w:rsidRDefault="00332673" w:rsidP="00390716">
            <w:pPr>
              <w:spacing w:after="0" w:line="360" w:lineRule="auto"/>
              <w:rPr>
                <w:szCs w:val="24"/>
                <w:lang w:eastAsia="sv-SE"/>
              </w:rPr>
            </w:pPr>
          </w:p>
        </w:tc>
        <w:tc>
          <w:tcPr>
            <w:tcW w:w="1097" w:type="dxa"/>
            <w:gridSpan w:val="4"/>
            <w:tcBorders>
              <w:right w:val="single" w:sz="4" w:space="0" w:color="auto"/>
            </w:tcBorders>
            <w:shd w:val="clear" w:color="auto" w:fill="auto"/>
            <w:noWrap/>
            <w:vAlign w:val="bottom"/>
            <w:hideMark/>
          </w:tcPr>
          <w:p w14:paraId="45E4D4F4" w14:textId="77777777" w:rsidR="00332673" w:rsidRPr="00390716" w:rsidRDefault="00332673" w:rsidP="00390716">
            <w:pPr>
              <w:spacing w:after="0" w:line="360" w:lineRule="auto"/>
              <w:rPr>
                <w:szCs w:val="24"/>
                <w:lang w:eastAsia="sv-SE"/>
              </w:rPr>
            </w:pPr>
            <w:r w:rsidRPr="00390716">
              <w:rPr>
                <w:szCs w:val="24"/>
                <w:lang w:eastAsia="sv-SE"/>
              </w:rPr>
              <w:t> </w:t>
            </w:r>
          </w:p>
        </w:tc>
      </w:tr>
      <w:tr w:rsidR="00000A85" w:rsidRPr="00390716" w14:paraId="4421CDE8" w14:textId="77777777" w:rsidTr="00096653">
        <w:trPr>
          <w:trHeight w:val="226"/>
        </w:trPr>
        <w:tc>
          <w:tcPr>
            <w:tcW w:w="2320" w:type="dxa"/>
            <w:tcBorders>
              <w:left w:val="single" w:sz="4" w:space="0" w:color="auto"/>
              <w:right w:val="single" w:sz="4" w:space="0" w:color="auto"/>
            </w:tcBorders>
            <w:shd w:val="clear" w:color="auto" w:fill="auto"/>
            <w:noWrap/>
            <w:vAlign w:val="bottom"/>
            <w:hideMark/>
          </w:tcPr>
          <w:p w14:paraId="4E4AFE60" w14:textId="77777777" w:rsidR="00332673" w:rsidRPr="00390716" w:rsidRDefault="00332673" w:rsidP="00390716">
            <w:pPr>
              <w:spacing w:after="0" w:line="360" w:lineRule="auto"/>
              <w:rPr>
                <w:b/>
                <w:bCs/>
                <w:szCs w:val="24"/>
                <w:lang w:eastAsia="sv-SE"/>
              </w:rPr>
            </w:pPr>
            <w:r w:rsidRPr="00390716">
              <w:rPr>
                <w:b/>
                <w:bCs/>
                <w:szCs w:val="24"/>
                <w:lang w:eastAsia="sv-SE"/>
              </w:rPr>
              <w:t>Total number</w:t>
            </w:r>
          </w:p>
        </w:tc>
        <w:tc>
          <w:tcPr>
            <w:tcW w:w="855" w:type="dxa"/>
            <w:gridSpan w:val="3"/>
            <w:tcBorders>
              <w:left w:val="single" w:sz="4" w:space="0" w:color="auto"/>
            </w:tcBorders>
            <w:shd w:val="clear" w:color="auto" w:fill="auto"/>
            <w:noWrap/>
            <w:vAlign w:val="bottom"/>
            <w:hideMark/>
          </w:tcPr>
          <w:p w14:paraId="2E0D753A" w14:textId="77777777" w:rsidR="00332673" w:rsidRPr="00390716" w:rsidRDefault="00332673" w:rsidP="00390716">
            <w:pPr>
              <w:spacing w:after="0" w:line="360" w:lineRule="auto"/>
              <w:jc w:val="right"/>
              <w:rPr>
                <w:b/>
                <w:bCs/>
                <w:szCs w:val="24"/>
                <w:lang w:eastAsia="sv-SE"/>
              </w:rPr>
            </w:pPr>
            <w:r w:rsidRPr="00390716">
              <w:rPr>
                <w:b/>
                <w:bCs/>
                <w:szCs w:val="24"/>
                <w:lang w:eastAsia="sv-SE"/>
              </w:rPr>
              <w:t>505</w:t>
            </w:r>
          </w:p>
        </w:tc>
        <w:tc>
          <w:tcPr>
            <w:tcW w:w="859" w:type="dxa"/>
            <w:gridSpan w:val="6"/>
            <w:shd w:val="clear" w:color="auto" w:fill="auto"/>
            <w:noWrap/>
            <w:vAlign w:val="bottom"/>
            <w:hideMark/>
          </w:tcPr>
          <w:p w14:paraId="55570F6E" w14:textId="77777777" w:rsidR="00332673" w:rsidRPr="00390716" w:rsidRDefault="00332673" w:rsidP="00390716">
            <w:pPr>
              <w:spacing w:after="0" w:line="360" w:lineRule="auto"/>
              <w:jc w:val="right"/>
              <w:rPr>
                <w:b/>
                <w:bCs/>
                <w:szCs w:val="24"/>
                <w:lang w:eastAsia="sv-SE"/>
              </w:rPr>
            </w:pPr>
            <w:r w:rsidRPr="00390716">
              <w:rPr>
                <w:b/>
                <w:bCs/>
                <w:szCs w:val="24"/>
                <w:lang w:eastAsia="sv-SE"/>
              </w:rPr>
              <w:t>1 378</w:t>
            </w:r>
          </w:p>
        </w:tc>
        <w:tc>
          <w:tcPr>
            <w:tcW w:w="859" w:type="dxa"/>
            <w:gridSpan w:val="4"/>
            <w:shd w:val="clear" w:color="auto" w:fill="auto"/>
            <w:noWrap/>
            <w:vAlign w:val="bottom"/>
            <w:hideMark/>
          </w:tcPr>
          <w:p w14:paraId="07F7D53E" w14:textId="77777777" w:rsidR="00332673" w:rsidRPr="00390716" w:rsidRDefault="00332673" w:rsidP="00390716">
            <w:pPr>
              <w:spacing w:after="0" w:line="360" w:lineRule="auto"/>
              <w:jc w:val="right"/>
              <w:rPr>
                <w:b/>
                <w:bCs/>
                <w:szCs w:val="24"/>
                <w:lang w:eastAsia="sv-SE"/>
              </w:rPr>
            </w:pPr>
            <w:r w:rsidRPr="00390716">
              <w:rPr>
                <w:b/>
                <w:bCs/>
                <w:szCs w:val="24"/>
                <w:lang w:eastAsia="sv-SE"/>
              </w:rPr>
              <w:t>1 613</w:t>
            </w:r>
          </w:p>
        </w:tc>
        <w:tc>
          <w:tcPr>
            <w:tcW w:w="859" w:type="dxa"/>
            <w:gridSpan w:val="4"/>
            <w:shd w:val="clear" w:color="auto" w:fill="auto"/>
            <w:noWrap/>
            <w:vAlign w:val="bottom"/>
            <w:hideMark/>
          </w:tcPr>
          <w:p w14:paraId="49BC5CAD" w14:textId="77777777" w:rsidR="00332673" w:rsidRPr="00390716" w:rsidRDefault="00332673" w:rsidP="00390716">
            <w:pPr>
              <w:spacing w:after="0" w:line="360" w:lineRule="auto"/>
              <w:jc w:val="right"/>
              <w:rPr>
                <w:b/>
                <w:bCs/>
                <w:szCs w:val="24"/>
                <w:lang w:eastAsia="sv-SE"/>
              </w:rPr>
            </w:pPr>
            <w:r w:rsidRPr="00390716">
              <w:rPr>
                <w:b/>
                <w:bCs/>
                <w:szCs w:val="24"/>
                <w:lang w:eastAsia="sv-SE"/>
              </w:rPr>
              <w:t>2 365</w:t>
            </w:r>
          </w:p>
        </w:tc>
        <w:tc>
          <w:tcPr>
            <w:tcW w:w="859" w:type="dxa"/>
            <w:gridSpan w:val="3"/>
            <w:shd w:val="clear" w:color="auto" w:fill="auto"/>
            <w:noWrap/>
            <w:vAlign w:val="bottom"/>
            <w:hideMark/>
          </w:tcPr>
          <w:p w14:paraId="5A3C38AE" w14:textId="77777777" w:rsidR="00332673" w:rsidRPr="00390716" w:rsidRDefault="00332673" w:rsidP="00390716">
            <w:pPr>
              <w:spacing w:after="0" w:line="360" w:lineRule="auto"/>
              <w:jc w:val="right"/>
              <w:rPr>
                <w:b/>
                <w:bCs/>
                <w:szCs w:val="24"/>
                <w:lang w:eastAsia="sv-SE"/>
              </w:rPr>
            </w:pPr>
            <w:r w:rsidRPr="00390716">
              <w:rPr>
                <w:b/>
                <w:bCs/>
                <w:szCs w:val="24"/>
                <w:lang w:eastAsia="sv-SE"/>
              </w:rPr>
              <w:t>2 016</w:t>
            </w:r>
          </w:p>
        </w:tc>
        <w:tc>
          <w:tcPr>
            <w:tcW w:w="859" w:type="dxa"/>
            <w:gridSpan w:val="4"/>
            <w:shd w:val="clear" w:color="auto" w:fill="auto"/>
            <w:noWrap/>
            <w:vAlign w:val="bottom"/>
            <w:hideMark/>
          </w:tcPr>
          <w:p w14:paraId="53575143" w14:textId="77777777" w:rsidR="00332673" w:rsidRPr="00390716" w:rsidRDefault="00332673" w:rsidP="00390716">
            <w:pPr>
              <w:spacing w:after="0" w:line="360" w:lineRule="auto"/>
              <w:jc w:val="right"/>
              <w:rPr>
                <w:b/>
                <w:bCs/>
                <w:szCs w:val="24"/>
                <w:lang w:eastAsia="sv-SE"/>
              </w:rPr>
            </w:pPr>
            <w:r w:rsidRPr="00390716">
              <w:rPr>
                <w:b/>
                <w:bCs/>
                <w:szCs w:val="24"/>
                <w:lang w:eastAsia="sv-SE"/>
              </w:rPr>
              <w:t>1 154</w:t>
            </w:r>
          </w:p>
        </w:tc>
        <w:tc>
          <w:tcPr>
            <w:tcW w:w="859" w:type="dxa"/>
            <w:gridSpan w:val="4"/>
            <w:shd w:val="clear" w:color="auto" w:fill="auto"/>
            <w:noWrap/>
            <w:vAlign w:val="bottom"/>
            <w:hideMark/>
          </w:tcPr>
          <w:p w14:paraId="57D56050" w14:textId="77777777" w:rsidR="00332673" w:rsidRPr="00390716" w:rsidRDefault="00332673" w:rsidP="00390716">
            <w:pPr>
              <w:spacing w:after="0" w:line="360" w:lineRule="auto"/>
              <w:jc w:val="right"/>
              <w:rPr>
                <w:b/>
                <w:bCs/>
                <w:szCs w:val="24"/>
                <w:lang w:eastAsia="sv-SE"/>
              </w:rPr>
            </w:pPr>
            <w:r w:rsidRPr="00390716">
              <w:rPr>
                <w:b/>
                <w:bCs/>
                <w:szCs w:val="24"/>
                <w:lang w:eastAsia="sv-SE"/>
              </w:rPr>
              <w:t>469</w:t>
            </w:r>
          </w:p>
        </w:tc>
        <w:tc>
          <w:tcPr>
            <w:tcW w:w="1097" w:type="dxa"/>
            <w:gridSpan w:val="4"/>
            <w:tcBorders>
              <w:right w:val="single" w:sz="4" w:space="0" w:color="auto"/>
            </w:tcBorders>
            <w:shd w:val="clear" w:color="auto" w:fill="auto"/>
            <w:noWrap/>
            <w:vAlign w:val="bottom"/>
            <w:hideMark/>
          </w:tcPr>
          <w:p w14:paraId="2FDCC943" w14:textId="77777777" w:rsidR="00332673" w:rsidRPr="00390716" w:rsidRDefault="00332673" w:rsidP="00390716">
            <w:pPr>
              <w:spacing w:after="0" w:line="360" w:lineRule="auto"/>
              <w:jc w:val="right"/>
              <w:rPr>
                <w:b/>
                <w:bCs/>
                <w:szCs w:val="24"/>
                <w:lang w:eastAsia="sv-SE"/>
              </w:rPr>
            </w:pPr>
            <w:r w:rsidRPr="00390716">
              <w:rPr>
                <w:b/>
                <w:bCs/>
                <w:szCs w:val="24"/>
                <w:lang w:eastAsia="sv-SE"/>
              </w:rPr>
              <w:t>9 500</w:t>
            </w:r>
          </w:p>
        </w:tc>
      </w:tr>
      <w:tr w:rsidR="00000A85" w:rsidRPr="00390716" w14:paraId="17300A7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FE50A75"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55" w:type="dxa"/>
            <w:gridSpan w:val="3"/>
            <w:tcBorders>
              <w:left w:val="single" w:sz="4" w:space="0" w:color="auto"/>
            </w:tcBorders>
            <w:shd w:val="clear" w:color="auto" w:fill="auto"/>
            <w:noWrap/>
            <w:vAlign w:val="bottom"/>
            <w:hideMark/>
          </w:tcPr>
          <w:p w14:paraId="70CF07C9"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516AAFB1"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04E2F4F1"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11DB7AA6"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2BFCF584"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2263A02C"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63047BF1"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3E13C316"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74AFB73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90E7184"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55" w:type="dxa"/>
            <w:gridSpan w:val="3"/>
            <w:tcBorders>
              <w:left w:val="single" w:sz="4" w:space="0" w:color="auto"/>
            </w:tcBorders>
            <w:shd w:val="clear" w:color="auto" w:fill="auto"/>
            <w:noWrap/>
            <w:vAlign w:val="bottom"/>
            <w:hideMark/>
          </w:tcPr>
          <w:p w14:paraId="2A259937" w14:textId="77777777" w:rsidR="00332673" w:rsidRPr="00390716" w:rsidRDefault="00332673" w:rsidP="00390716">
            <w:pPr>
              <w:spacing w:after="0" w:line="360" w:lineRule="auto"/>
              <w:jc w:val="right"/>
              <w:rPr>
                <w:szCs w:val="24"/>
                <w:lang w:eastAsia="sv-SE"/>
              </w:rPr>
            </w:pPr>
            <w:r w:rsidRPr="00390716">
              <w:rPr>
                <w:szCs w:val="24"/>
                <w:lang w:eastAsia="sv-SE"/>
              </w:rPr>
              <w:t>347</w:t>
            </w:r>
          </w:p>
        </w:tc>
        <w:tc>
          <w:tcPr>
            <w:tcW w:w="859" w:type="dxa"/>
            <w:gridSpan w:val="6"/>
            <w:shd w:val="clear" w:color="auto" w:fill="auto"/>
            <w:noWrap/>
            <w:vAlign w:val="bottom"/>
            <w:hideMark/>
          </w:tcPr>
          <w:p w14:paraId="7F7398A9" w14:textId="77777777" w:rsidR="00332673" w:rsidRPr="00390716" w:rsidRDefault="00332673" w:rsidP="00390716">
            <w:pPr>
              <w:spacing w:after="0" w:line="360" w:lineRule="auto"/>
              <w:jc w:val="right"/>
              <w:rPr>
                <w:szCs w:val="24"/>
                <w:lang w:eastAsia="sv-SE"/>
              </w:rPr>
            </w:pPr>
            <w:r w:rsidRPr="00390716">
              <w:rPr>
                <w:szCs w:val="24"/>
                <w:lang w:eastAsia="sv-SE"/>
              </w:rPr>
              <w:t>948</w:t>
            </w:r>
          </w:p>
        </w:tc>
        <w:tc>
          <w:tcPr>
            <w:tcW w:w="859" w:type="dxa"/>
            <w:gridSpan w:val="4"/>
            <w:shd w:val="clear" w:color="auto" w:fill="auto"/>
            <w:noWrap/>
            <w:vAlign w:val="bottom"/>
            <w:hideMark/>
          </w:tcPr>
          <w:p w14:paraId="10B488C1" w14:textId="77777777" w:rsidR="00332673" w:rsidRPr="00390716" w:rsidRDefault="00332673" w:rsidP="00390716">
            <w:pPr>
              <w:spacing w:after="0" w:line="360" w:lineRule="auto"/>
              <w:jc w:val="right"/>
              <w:rPr>
                <w:szCs w:val="24"/>
                <w:lang w:eastAsia="sv-SE"/>
              </w:rPr>
            </w:pPr>
            <w:r w:rsidRPr="00390716">
              <w:rPr>
                <w:szCs w:val="24"/>
                <w:lang w:eastAsia="sv-SE"/>
              </w:rPr>
              <w:t>1 112</w:t>
            </w:r>
          </w:p>
        </w:tc>
        <w:tc>
          <w:tcPr>
            <w:tcW w:w="859" w:type="dxa"/>
            <w:gridSpan w:val="4"/>
            <w:shd w:val="clear" w:color="auto" w:fill="auto"/>
            <w:noWrap/>
            <w:vAlign w:val="bottom"/>
            <w:hideMark/>
          </w:tcPr>
          <w:p w14:paraId="78EF033D" w14:textId="77777777" w:rsidR="00332673" w:rsidRPr="00390716" w:rsidRDefault="00332673" w:rsidP="00390716">
            <w:pPr>
              <w:spacing w:after="0" w:line="360" w:lineRule="auto"/>
              <w:jc w:val="right"/>
              <w:rPr>
                <w:szCs w:val="24"/>
                <w:lang w:eastAsia="sv-SE"/>
              </w:rPr>
            </w:pPr>
            <w:r w:rsidRPr="00390716">
              <w:rPr>
                <w:szCs w:val="24"/>
                <w:lang w:eastAsia="sv-SE"/>
              </w:rPr>
              <w:t>1 712</w:t>
            </w:r>
          </w:p>
        </w:tc>
        <w:tc>
          <w:tcPr>
            <w:tcW w:w="859" w:type="dxa"/>
            <w:gridSpan w:val="3"/>
            <w:shd w:val="clear" w:color="auto" w:fill="auto"/>
            <w:noWrap/>
            <w:vAlign w:val="bottom"/>
            <w:hideMark/>
          </w:tcPr>
          <w:p w14:paraId="045C4508" w14:textId="77777777" w:rsidR="00332673" w:rsidRPr="00390716" w:rsidRDefault="00332673" w:rsidP="00390716">
            <w:pPr>
              <w:spacing w:after="0" w:line="360" w:lineRule="auto"/>
              <w:jc w:val="right"/>
              <w:rPr>
                <w:szCs w:val="24"/>
                <w:lang w:eastAsia="sv-SE"/>
              </w:rPr>
            </w:pPr>
            <w:r w:rsidRPr="00390716">
              <w:rPr>
                <w:szCs w:val="24"/>
                <w:lang w:eastAsia="sv-SE"/>
              </w:rPr>
              <w:t>1 576</w:t>
            </w:r>
          </w:p>
        </w:tc>
        <w:tc>
          <w:tcPr>
            <w:tcW w:w="859" w:type="dxa"/>
            <w:gridSpan w:val="4"/>
            <w:shd w:val="clear" w:color="auto" w:fill="auto"/>
            <w:noWrap/>
            <w:vAlign w:val="bottom"/>
            <w:hideMark/>
          </w:tcPr>
          <w:p w14:paraId="62D0FFC6" w14:textId="77777777" w:rsidR="00332673" w:rsidRPr="00390716" w:rsidRDefault="00332673" w:rsidP="00390716">
            <w:pPr>
              <w:spacing w:after="0" w:line="360" w:lineRule="auto"/>
              <w:jc w:val="right"/>
              <w:rPr>
                <w:szCs w:val="24"/>
                <w:lang w:eastAsia="sv-SE"/>
              </w:rPr>
            </w:pPr>
            <w:r w:rsidRPr="00390716">
              <w:rPr>
                <w:szCs w:val="24"/>
                <w:lang w:eastAsia="sv-SE"/>
              </w:rPr>
              <w:t>964</w:t>
            </w:r>
          </w:p>
        </w:tc>
        <w:tc>
          <w:tcPr>
            <w:tcW w:w="859" w:type="dxa"/>
            <w:gridSpan w:val="4"/>
            <w:shd w:val="clear" w:color="auto" w:fill="auto"/>
            <w:noWrap/>
            <w:vAlign w:val="bottom"/>
            <w:hideMark/>
          </w:tcPr>
          <w:p w14:paraId="06F12DCB" w14:textId="77777777" w:rsidR="00332673" w:rsidRPr="00390716" w:rsidRDefault="00332673" w:rsidP="00390716">
            <w:pPr>
              <w:spacing w:after="0" w:line="360" w:lineRule="auto"/>
              <w:jc w:val="right"/>
              <w:rPr>
                <w:szCs w:val="24"/>
                <w:lang w:eastAsia="sv-SE"/>
              </w:rPr>
            </w:pPr>
            <w:r w:rsidRPr="00390716">
              <w:rPr>
                <w:szCs w:val="24"/>
                <w:lang w:eastAsia="sv-SE"/>
              </w:rPr>
              <w:t>383</w:t>
            </w:r>
          </w:p>
        </w:tc>
        <w:tc>
          <w:tcPr>
            <w:tcW w:w="1097" w:type="dxa"/>
            <w:gridSpan w:val="4"/>
            <w:tcBorders>
              <w:right w:val="single" w:sz="4" w:space="0" w:color="auto"/>
            </w:tcBorders>
            <w:shd w:val="clear" w:color="auto" w:fill="auto"/>
            <w:noWrap/>
            <w:vAlign w:val="bottom"/>
            <w:hideMark/>
          </w:tcPr>
          <w:p w14:paraId="6D767692" w14:textId="77777777" w:rsidR="00332673" w:rsidRPr="00390716" w:rsidRDefault="00332673" w:rsidP="00390716">
            <w:pPr>
              <w:spacing w:after="0" w:line="360" w:lineRule="auto"/>
              <w:jc w:val="right"/>
              <w:rPr>
                <w:szCs w:val="24"/>
                <w:lang w:eastAsia="sv-SE"/>
              </w:rPr>
            </w:pPr>
            <w:r w:rsidRPr="00390716">
              <w:rPr>
                <w:szCs w:val="24"/>
                <w:lang w:eastAsia="sv-SE"/>
              </w:rPr>
              <w:t>7 042</w:t>
            </w:r>
          </w:p>
        </w:tc>
      </w:tr>
      <w:tr w:rsidR="00000A85" w:rsidRPr="00390716" w14:paraId="729983AE"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414ED09" w14:textId="03280C2C"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55" w:type="dxa"/>
            <w:gridSpan w:val="3"/>
            <w:tcBorders>
              <w:left w:val="single" w:sz="4" w:space="0" w:color="auto"/>
            </w:tcBorders>
            <w:shd w:val="clear" w:color="auto" w:fill="auto"/>
            <w:noWrap/>
            <w:vAlign w:val="bottom"/>
            <w:hideMark/>
          </w:tcPr>
          <w:p w14:paraId="01D63855" w14:textId="77777777" w:rsidR="00332673" w:rsidRPr="00390716" w:rsidRDefault="00332673" w:rsidP="00390716">
            <w:pPr>
              <w:spacing w:after="0" w:line="360" w:lineRule="auto"/>
              <w:jc w:val="right"/>
              <w:rPr>
                <w:szCs w:val="24"/>
                <w:lang w:eastAsia="sv-SE"/>
              </w:rPr>
            </w:pPr>
            <w:r w:rsidRPr="00390716">
              <w:rPr>
                <w:szCs w:val="24"/>
                <w:lang w:eastAsia="sv-SE"/>
              </w:rPr>
              <w:t>107</w:t>
            </w:r>
          </w:p>
        </w:tc>
        <w:tc>
          <w:tcPr>
            <w:tcW w:w="859" w:type="dxa"/>
            <w:gridSpan w:val="6"/>
            <w:shd w:val="clear" w:color="auto" w:fill="auto"/>
            <w:noWrap/>
            <w:vAlign w:val="bottom"/>
            <w:hideMark/>
          </w:tcPr>
          <w:p w14:paraId="123BC1FD" w14:textId="77777777" w:rsidR="00332673" w:rsidRPr="00390716" w:rsidRDefault="00332673" w:rsidP="00390716">
            <w:pPr>
              <w:spacing w:after="0" w:line="360" w:lineRule="auto"/>
              <w:jc w:val="right"/>
              <w:rPr>
                <w:szCs w:val="24"/>
                <w:lang w:eastAsia="sv-SE"/>
              </w:rPr>
            </w:pPr>
            <w:r w:rsidRPr="00390716">
              <w:rPr>
                <w:szCs w:val="24"/>
                <w:lang w:eastAsia="sv-SE"/>
              </w:rPr>
              <w:t>254</w:t>
            </w:r>
          </w:p>
        </w:tc>
        <w:tc>
          <w:tcPr>
            <w:tcW w:w="859" w:type="dxa"/>
            <w:gridSpan w:val="4"/>
            <w:shd w:val="clear" w:color="auto" w:fill="auto"/>
            <w:noWrap/>
            <w:vAlign w:val="bottom"/>
            <w:hideMark/>
          </w:tcPr>
          <w:p w14:paraId="198DC7BA" w14:textId="77777777" w:rsidR="00332673" w:rsidRPr="00390716" w:rsidRDefault="00332673" w:rsidP="00390716">
            <w:pPr>
              <w:spacing w:after="0" w:line="360" w:lineRule="auto"/>
              <w:jc w:val="right"/>
              <w:rPr>
                <w:szCs w:val="24"/>
                <w:lang w:eastAsia="sv-SE"/>
              </w:rPr>
            </w:pPr>
            <w:r w:rsidRPr="00390716">
              <w:rPr>
                <w:szCs w:val="24"/>
                <w:lang w:eastAsia="sv-SE"/>
              </w:rPr>
              <w:t>250</w:t>
            </w:r>
          </w:p>
        </w:tc>
        <w:tc>
          <w:tcPr>
            <w:tcW w:w="859" w:type="dxa"/>
            <w:gridSpan w:val="4"/>
            <w:shd w:val="clear" w:color="auto" w:fill="auto"/>
            <w:noWrap/>
            <w:vAlign w:val="bottom"/>
            <w:hideMark/>
          </w:tcPr>
          <w:p w14:paraId="6F33F99E" w14:textId="77777777" w:rsidR="00332673" w:rsidRPr="00390716" w:rsidRDefault="00332673" w:rsidP="00390716">
            <w:pPr>
              <w:spacing w:after="0" w:line="360" w:lineRule="auto"/>
              <w:jc w:val="right"/>
              <w:rPr>
                <w:szCs w:val="24"/>
                <w:lang w:eastAsia="sv-SE"/>
              </w:rPr>
            </w:pPr>
            <w:r w:rsidRPr="00390716">
              <w:rPr>
                <w:szCs w:val="24"/>
                <w:lang w:eastAsia="sv-SE"/>
              </w:rPr>
              <w:t>332</w:t>
            </w:r>
          </w:p>
        </w:tc>
        <w:tc>
          <w:tcPr>
            <w:tcW w:w="859" w:type="dxa"/>
            <w:gridSpan w:val="3"/>
            <w:shd w:val="clear" w:color="auto" w:fill="auto"/>
            <w:noWrap/>
            <w:vAlign w:val="bottom"/>
            <w:hideMark/>
          </w:tcPr>
          <w:p w14:paraId="37FC1471" w14:textId="77777777" w:rsidR="00332673" w:rsidRPr="00390716" w:rsidRDefault="00332673" w:rsidP="00390716">
            <w:pPr>
              <w:spacing w:after="0" w:line="360" w:lineRule="auto"/>
              <w:jc w:val="right"/>
              <w:rPr>
                <w:szCs w:val="24"/>
                <w:lang w:eastAsia="sv-SE"/>
              </w:rPr>
            </w:pPr>
            <w:r w:rsidRPr="00390716">
              <w:rPr>
                <w:szCs w:val="24"/>
                <w:lang w:eastAsia="sv-SE"/>
              </w:rPr>
              <w:t>225</w:t>
            </w:r>
          </w:p>
        </w:tc>
        <w:tc>
          <w:tcPr>
            <w:tcW w:w="859" w:type="dxa"/>
            <w:gridSpan w:val="4"/>
            <w:shd w:val="clear" w:color="auto" w:fill="auto"/>
            <w:noWrap/>
            <w:vAlign w:val="bottom"/>
            <w:hideMark/>
          </w:tcPr>
          <w:p w14:paraId="5CA8F80F" w14:textId="77777777" w:rsidR="00332673" w:rsidRPr="00390716" w:rsidRDefault="00332673" w:rsidP="00390716">
            <w:pPr>
              <w:spacing w:after="0" w:line="360" w:lineRule="auto"/>
              <w:jc w:val="right"/>
              <w:rPr>
                <w:szCs w:val="24"/>
                <w:lang w:eastAsia="sv-SE"/>
              </w:rPr>
            </w:pPr>
            <w:r w:rsidRPr="00390716">
              <w:rPr>
                <w:szCs w:val="24"/>
                <w:lang w:eastAsia="sv-SE"/>
              </w:rPr>
              <w:t>93</w:t>
            </w:r>
          </w:p>
        </w:tc>
        <w:tc>
          <w:tcPr>
            <w:tcW w:w="859" w:type="dxa"/>
            <w:gridSpan w:val="4"/>
            <w:shd w:val="clear" w:color="auto" w:fill="auto"/>
            <w:noWrap/>
            <w:vAlign w:val="bottom"/>
            <w:hideMark/>
          </w:tcPr>
          <w:p w14:paraId="59413C74" w14:textId="77777777" w:rsidR="00332673" w:rsidRPr="00390716" w:rsidRDefault="00332673" w:rsidP="00390716">
            <w:pPr>
              <w:spacing w:after="0" w:line="360" w:lineRule="auto"/>
              <w:jc w:val="right"/>
              <w:rPr>
                <w:szCs w:val="24"/>
                <w:lang w:eastAsia="sv-SE"/>
              </w:rPr>
            </w:pPr>
            <w:r w:rsidRPr="00390716">
              <w:rPr>
                <w:szCs w:val="24"/>
                <w:lang w:eastAsia="sv-SE"/>
              </w:rPr>
              <w:t>45</w:t>
            </w:r>
          </w:p>
        </w:tc>
        <w:tc>
          <w:tcPr>
            <w:tcW w:w="1097" w:type="dxa"/>
            <w:gridSpan w:val="4"/>
            <w:tcBorders>
              <w:right w:val="single" w:sz="4" w:space="0" w:color="auto"/>
            </w:tcBorders>
            <w:shd w:val="clear" w:color="auto" w:fill="auto"/>
            <w:noWrap/>
            <w:vAlign w:val="bottom"/>
            <w:hideMark/>
          </w:tcPr>
          <w:p w14:paraId="36B90249" w14:textId="77777777" w:rsidR="00332673" w:rsidRPr="00390716" w:rsidRDefault="00332673" w:rsidP="00390716">
            <w:pPr>
              <w:spacing w:after="0" w:line="360" w:lineRule="auto"/>
              <w:jc w:val="right"/>
              <w:rPr>
                <w:szCs w:val="24"/>
                <w:lang w:eastAsia="sv-SE"/>
              </w:rPr>
            </w:pPr>
            <w:r w:rsidRPr="00390716">
              <w:rPr>
                <w:szCs w:val="24"/>
                <w:lang w:eastAsia="sv-SE"/>
              </w:rPr>
              <w:t>1 306</w:t>
            </w:r>
          </w:p>
        </w:tc>
      </w:tr>
      <w:tr w:rsidR="00000A85" w:rsidRPr="00390716" w14:paraId="03FA026C"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65DB043" w14:textId="1124BD80"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55" w:type="dxa"/>
            <w:gridSpan w:val="3"/>
            <w:tcBorders>
              <w:left w:val="single" w:sz="4" w:space="0" w:color="auto"/>
            </w:tcBorders>
            <w:shd w:val="clear" w:color="auto" w:fill="auto"/>
            <w:noWrap/>
            <w:vAlign w:val="bottom"/>
            <w:hideMark/>
          </w:tcPr>
          <w:p w14:paraId="533FAC2B" w14:textId="77777777" w:rsidR="00332673" w:rsidRPr="00390716" w:rsidRDefault="00332673" w:rsidP="00390716">
            <w:pPr>
              <w:spacing w:after="0" w:line="360" w:lineRule="auto"/>
              <w:jc w:val="right"/>
              <w:rPr>
                <w:szCs w:val="24"/>
                <w:lang w:eastAsia="sv-SE"/>
              </w:rPr>
            </w:pPr>
            <w:r w:rsidRPr="00390716">
              <w:rPr>
                <w:szCs w:val="24"/>
                <w:lang w:eastAsia="sv-SE"/>
              </w:rPr>
              <w:t>31</w:t>
            </w:r>
          </w:p>
        </w:tc>
        <w:tc>
          <w:tcPr>
            <w:tcW w:w="859" w:type="dxa"/>
            <w:gridSpan w:val="6"/>
            <w:shd w:val="clear" w:color="auto" w:fill="auto"/>
            <w:noWrap/>
            <w:vAlign w:val="bottom"/>
            <w:hideMark/>
          </w:tcPr>
          <w:p w14:paraId="4CBCBF71" w14:textId="77777777" w:rsidR="00332673" w:rsidRPr="00390716" w:rsidRDefault="00332673" w:rsidP="00390716">
            <w:pPr>
              <w:spacing w:after="0" w:line="360" w:lineRule="auto"/>
              <w:jc w:val="right"/>
              <w:rPr>
                <w:szCs w:val="24"/>
                <w:lang w:eastAsia="sv-SE"/>
              </w:rPr>
            </w:pPr>
            <w:r w:rsidRPr="00390716">
              <w:rPr>
                <w:szCs w:val="24"/>
                <w:lang w:eastAsia="sv-SE"/>
              </w:rPr>
              <w:t>87</w:t>
            </w:r>
          </w:p>
        </w:tc>
        <w:tc>
          <w:tcPr>
            <w:tcW w:w="859" w:type="dxa"/>
            <w:gridSpan w:val="4"/>
            <w:shd w:val="clear" w:color="auto" w:fill="auto"/>
            <w:noWrap/>
            <w:vAlign w:val="bottom"/>
            <w:hideMark/>
          </w:tcPr>
          <w:p w14:paraId="00093962" w14:textId="77777777" w:rsidR="00332673" w:rsidRPr="00390716" w:rsidRDefault="00332673" w:rsidP="00390716">
            <w:pPr>
              <w:spacing w:after="0" w:line="360" w:lineRule="auto"/>
              <w:jc w:val="right"/>
              <w:rPr>
                <w:szCs w:val="24"/>
                <w:lang w:eastAsia="sv-SE"/>
              </w:rPr>
            </w:pPr>
            <w:r w:rsidRPr="00390716">
              <w:rPr>
                <w:szCs w:val="24"/>
                <w:lang w:eastAsia="sv-SE"/>
              </w:rPr>
              <w:t>108</w:t>
            </w:r>
          </w:p>
        </w:tc>
        <w:tc>
          <w:tcPr>
            <w:tcW w:w="859" w:type="dxa"/>
            <w:gridSpan w:val="4"/>
            <w:shd w:val="clear" w:color="auto" w:fill="auto"/>
            <w:noWrap/>
            <w:vAlign w:val="bottom"/>
            <w:hideMark/>
          </w:tcPr>
          <w:p w14:paraId="7CEB0438" w14:textId="77777777" w:rsidR="00332673" w:rsidRPr="00390716" w:rsidRDefault="00332673" w:rsidP="00390716">
            <w:pPr>
              <w:spacing w:after="0" w:line="360" w:lineRule="auto"/>
              <w:jc w:val="right"/>
              <w:rPr>
                <w:szCs w:val="24"/>
                <w:lang w:eastAsia="sv-SE"/>
              </w:rPr>
            </w:pPr>
            <w:r w:rsidRPr="00390716">
              <w:rPr>
                <w:szCs w:val="24"/>
                <w:lang w:eastAsia="sv-SE"/>
              </w:rPr>
              <w:t>146</w:t>
            </w:r>
          </w:p>
        </w:tc>
        <w:tc>
          <w:tcPr>
            <w:tcW w:w="859" w:type="dxa"/>
            <w:gridSpan w:val="3"/>
            <w:shd w:val="clear" w:color="auto" w:fill="auto"/>
            <w:noWrap/>
            <w:vAlign w:val="bottom"/>
            <w:hideMark/>
          </w:tcPr>
          <w:p w14:paraId="5F0DCB35" w14:textId="77777777" w:rsidR="00332673" w:rsidRPr="00390716" w:rsidRDefault="00332673" w:rsidP="00390716">
            <w:pPr>
              <w:spacing w:after="0" w:line="360" w:lineRule="auto"/>
              <w:jc w:val="right"/>
              <w:rPr>
                <w:szCs w:val="24"/>
                <w:lang w:eastAsia="sv-SE"/>
              </w:rPr>
            </w:pPr>
            <w:r w:rsidRPr="00390716">
              <w:rPr>
                <w:szCs w:val="24"/>
                <w:lang w:eastAsia="sv-SE"/>
              </w:rPr>
              <w:t>98</w:t>
            </w:r>
          </w:p>
        </w:tc>
        <w:tc>
          <w:tcPr>
            <w:tcW w:w="859" w:type="dxa"/>
            <w:gridSpan w:val="4"/>
            <w:shd w:val="clear" w:color="auto" w:fill="auto"/>
            <w:noWrap/>
            <w:vAlign w:val="bottom"/>
            <w:hideMark/>
          </w:tcPr>
          <w:p w14:paraId="2F39A944" w14:textId="77777777" w:rsidR="00332673" w:rsidRPr="00390716" w:rsidRDefault="00332673" w:rsidP="00390716">
            <w:pPr>
              <w:spacing w:after="0" w:line="360" w:lineRule="auto"/>
              <w:jc w:val="right"/>
              <w:rPr>
                <w:szCs w:val="24"/>
                <w:lang w:eastAsia="sv-SE"/>
              </w:rPr>
            </w:pPr>
            <w:r w:rsidRPr="00390716">
              <w:rPr>
                <w:szCs w:val="24"/>
                <w:lang w:eastAsia="sv-SE"/>
              </w:rPr>
              <w:t>46</w:t>
            </w:r>
          </w:p>
        </w:tc>
        <w:tc>
          <w:tcPr>
            <w:tcW w:w="859" w:type="dxa"/>
            <w:gridSpan w:val="4"/>
            <w:shd w:val="clear" w:color="auto" w:fill="auto"/>
            <w:noWrap/>
            <w:vAlign w:val="bottom"/>
            <w:hideMark/>
          </w:tcPr>
          <w:p w14:paraId="521F5697"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1097" w:type="dxa"/>
            <w:gridSpan w:val="4"/>
            <w:tcBorders>
              <w:right w:val="single" w:sz="4" w:space="0" w:color="auto"/>
            </w:tcBorders>
            <w:shd w:val="clear" w:color="auto" w:fill="auto"/>
            <w:noWrap/>
            <w:vAlign w:val="bottom"/>
            <w:hideMark/>
          </w:tcPr>
          <w:p w14:paraId="1749C43C" w14:textId="77777777" w:rsidR="00332673" w:rsidRPr="00390716" w:rsidRDefault="00332673" w:rsidP="00390716">
            <w:pPr>
              <w:spacing w:after="0" w:line="360" w:lineRule="auto"/>
              <w:jc w:val="right"/>
              <w:rPr>
                <w:szCs w:val="24"/>
                <w:lang w:eastAsia="sv-SE"/>
              </w:rPr>
            </w:pPr>
            <w:r w:rsidRPr="00390716">
              <w:rPr>
                <w:szCs w:val="24"/>
                <w:lang w:eastAsia="sv-SE"/>
              </w:rPr>
              <w:t>528</w:t>
            </w:r>
          </w:p>
        </w:tc>
      </w:tr>
      <w:tr w:rsidR="00000A85" w:rsidRPr="00390716" w14:paraId="6A6EC617"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93BADCC" w14:textId="7EF59333"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55" w:type="dxa"/>
            <w:gridSpan w:val="3"/>
            <w:tcBorders>
              <w:left w:val="single" w:sz="4" w:space="0" w:color="auto"/>
            </w:tcBorders>
            <w:shd w:val="clear" w:color="auto" w:fill="auto"/>
            <w:noWrap/>
            <w:vAlign w:val="bottom"/>
            <w:hideMark/>
          </w:tcPr>
          <w:p w14:paraId="7187264D"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59" w:type="dxa"/>
            <w:gridSpan w:val="6"/>
            <w:shd w:val="clear" w:color="auto" w:fill="auto"/>
            <w:noWrap/>
            <w:vAlign w:val="bottom"/>
            <w:hideMark/>
          </w:tcPr>
          <w:p w14:paraId="68D544D7" w14:textId="77777777" w:rsidR="00332673" w:rsidRPr="00390716" w:rsidRDefault="00332673" w:rsidP="00390716">
            <w:pPr>
              <w:spacing w:after="0" w:line="360" w:lineRule="auto"/>
              <w:jc w:val="right"/>
              <w:rPr>
                <w:szCs w:val="24"/>
                <w:lang w:eastAsia="sv-SE"/>
              </w:rPr>
            </w:pPr>
            <w:r w:rsidRPr="00390716">
              <w:rPr>
                <w:szCs w:val="24"/>
                <w:lang w:eastAsia="sv-SE"/>
              </w:rPr>
              <w:t>45</w:t>
            </w:r>
          </w:p>
        </w:tc>
        <w:tc>
          <w:tcPr>
            <w:tcW w:w="859" w:type="dxa"/>
            <w:gridSpan w:val="4"/>
            <w:shd w:val="clear" w:color="auto" w:fill="auto"/>
            <w:noWrap/>
            <w:vAlign w:val="bottom"/>
            <w:hideMark/>
          </w:tcPr>
          <w:p w14:paraId="58BEE976" w14:textId="77777777" w:rsidR="00332673" w:rsidRPr="00390716" w:rsidRDefault="00332673" w:rsidP="00390716">
            <w:pPr>
              <w:spacing w:after="0" w:line="360" w:lineRule="auto"/>
              <w:jc w:val="right"/>
              <w:rPr>
                <w:szCs w:val="24"/>
                <w:lang w:eastAsia="sv-SE"/>
              </w:rPr>
            </w:pPr>
            <w:r w:rsidRPr="00390716">
              <w:rPr>
                <w:szCs w:val="24"/>
                <w:lang w:eastAsia="sv-SE"/>
              </w:rPr>
              <w:t>60</w:t>
            </w:r>
          </w:p>
        </w:tc>
        <w:tc>
          <w:tcPr>
            <w:tcW w:w="859" w:type="dxa"/>
            <w:gridSpan w:val="4"/>
            <w:shd w:val="clear" w:color="auto" w:fill="auto"/>
            <w:noWrap/>
            <w:vAlign w:val="bottom"/>
            <w:hideMark/>
          </w:tcPr>
          <w:p w14:paraId="2F0F2949" w14:textId="77777777" w:rsidR="00332673" w:rsidRPr="00390716" w:rsidRDefault="00332673" w:rsidP="00390716">
            <w:pPr>
              <w:spacing w:after="0" w:line="360" w:lineRule="auto"/>
              <w:jc w:val="right"/>
              <w:rPr>
                <w:szCs w:val="24"/>
                <w:lang w:eastAsia="sv-SE"/>
              </w:rPr>
            </w:pPr>
            <w:r w:rsidRPr="00390716">
              <w:rPr>
                <w:szCs w:val="24"/>
                <w:lang w:eastAsia="sv-SE"/>
              </w:rPr>
              <w:t>61</w:t>
            </w:r>
          </w:p>
        </w:tc>
        <w:tc>
          <w:tcPr>
            <w:tcW w:w="859" w:type="dxa"/>
            <w:gridSpan w:val="3"/>
            <w:shd w:val="clear" w:color="auto" w:fill="auto"/>
            <w:noWrap/>
            <w:vAlign w:val="bottom"/>
            <w:hideMark/>
          </w:tcPr>
          <w:p w14:paraId="73AFB20E" w14:textId="77777777" w:rsidR="00332673" w:rsidRPr="00390716" w:rsidRDefault="00332673" w:rsidP="00390716">
            <w:pPr>
              <w:spacing w:after="0" w:line="360" w:lineRule="auto"/>
              <w:jc w:val="right"/>
              <w:rPr>
                <w:szCs w:val="24"/>
                <w:lang w:eastAsia="sv-SE"/>
              </w:rPr>
            </w:pPr>
            <w:r w:rsidRPr="00390716">
              <w:rPr>
                <w:szCs w:val="24"/>
                <w:lang w:eastAsia="sv-SE"/>
              </w:rPr>
              <w:t>38</w:t>
            </w:r>
          </w:p>
        </w:tc>
        <w:tc>
          <w:tcPr>
            <w:tcW w:w="859" w:type="dxa"/>
            <w:gridSpan w:val="4"/>
            <w:shd w:val="clear" w:color="auto" w:fill="auto"/>
            <w:noWrap/>
            <w:vAlign w:val="bottom"/>
            <w:hideMark/>
          </w:tcPr>
          <w:p w14:paraId="364EA970"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59" w:type="dxa"/>
            <w:gridSpan w:val="4"/>
            <w:shd w:val="clear" w:color="auto" w:fill="auto"/>
            <w:noWrap/>
            <w:vAlign w:val="bottom"/>
            <w:hideMark/>
          </w:tcPr>
          <w:p w14:paraId="02C70C2D"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1097" w:type="dxa"/>
            <w:gridSpan w:val="4"/>
            <w:tcBorders>
              <w:right w:val="single" w:sz="4" w:space="0" w:color="auto"/>
            </w:tcBorders>
            <w:shd w:val="clear" w:color="auto" w:fill="auto"/>
            <w:noWrap/>
            <w:vAlign w:val="bottom"/>
            <w:hideMark/>
          </w:tcPr>
          <w:p w14:paraId="292ACFB3" w14:textId="77777777" w:rsidR="00332673" w:rsidRPr="00390716" w:rsidRDefault="00332673" w:rsidP="00390716">
            <w:pPr>
              <w:spacing w:after="0" w:line="360" w:lineRule="auto"/>
              <w:jc w:val="right"/>
              <w:rPr>
                <w:szCs w:val="24"/>
                <w:lang w:eastAsia="sv-SE"/>
              </w:rPr>
            </w:pPr>
            <w:r w:rsidRPr="00390716">
              <w:rPr>
                <w:szCs w:val="24"/>
                <w:lang w:eastAsia="sv-SE"/>
              </w:rPr>
              <w:t>245</w:t>
            </w:r>
          </w:p>
        </w:tc>
      </w:tr>
      <w:tr w:rsidR="00000A85" w:rsidRPr="00390716" w14:paraId="6D892F6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6B25CD0" w14:textId="2A59D2D1"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55" w:type="dxa"/>
            <w:gridSpan w:val="3"/>
            <w:tcBorders>
              <w:left w:val="single" w:sz="4" w:space="0" w:color="auto"/>
            </w:tcBorders>
            <w:shd w:val="clear" w:color="auto" w:fill="auto"/>
            <w:noWrap/>
            <w:vAlign w:val="bottom"/>
            <w:hideMark/>
          </w:tcPr>
          <w:p w14:paraId="739F661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6"/>
            <w:shd w:val="clear" w:color="auto" w:fill="auto"/>
            <w:noWrap/>
            <w:vAlign w:val="bottom"/>
            <w:hideMark/>
          </w:tcPr>
          <w:p w14:paraId="451C419E"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859" w:type="dxa"/>
            <w:gridSpan w:val="4"/>
            <w:shd w:val="clear" w:color="auto" w:fill="auto"/>
            <w:noWrap/>
            <w:vAlign w:val="bottom"/>
            <w:hideMark/>
          </w:tcPr>
          <w:p w14:paraId="680E2C54" w14:textId="77777777" w:rsidR="00332673" w:rsidRPr="00390716" w:rsidRDefault="00332673" w:rsidP="00390716">
            <w:pPr>
              <w:spacing w:after="0" w:line="360" w:lineRule="auto"/>
              <w:jc w:val="right"/>
              <w:rPr>
                <w:szCs w:val="24"/>
                <w:lang w:eastAsia="sv-SE"/>
              </w:rPr>
            </w:pPr>
            <w:r w:rsidRPr="00390716">
              <w:rPr>
                <w:szCs w:val="24"/>
                <w:lang w:eastAsia="sv-SE"/>
              </w:rPr>
              <w:t>30</w:t>
            </w:r>
          </w:p>
        </w:tc>
        <w:tc>
          <w:tcPr>
            <w:tcW w:w="859" w:type="dxa"/>
            <w:gridSpan w:val="4"/>
            <w:shd w:val="clear" w:color="auto" w:fill="auto"/>
            <w:noWrap/>
            <w:vAlign w:val="bottom"/>
            <w:hideMark/>
          </w:tcPr>
          <w:p w14:paraId="02C77BDE"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59" w:type="dxa"/>
            <w:gridSpan w:val="3"/>
            <w:shd w:val="clear" w:color="auto" w:fill="auto"/>
            <w:noWrap/>
            <w:vAlign w:val="bottom"/>
            <w:hideMark/>
          </w:tcPr>
          <w:p w14:paraId="39E7B5F6" w14:textId="77777777" w:rsidR="00332673" w:rsidRPr="00390716" w:rsidRDefault="00332673" w:rsidP="00390716">
            <w:pPr>
              <w:spacing w:after="0" w:line="360" w:lineRule="auto"/>
              <w:jc w:val="right"/>
              <w:rPr>
                <w:szCs w:val="24"/>
                <w:lang w:eastAsia="sv-SE"/>
              </w:rPr>
            </w:pPr>
            <w:r w:rsidRPr="00390716">
              <w:rPr>
                <w:szCs w:val="24"/>
                <w:lang w:eastAsia="sv-SE"/>
              </w:rPr>
              <w:t>26</w:t>
            </w:r>
          </w:p>
        </w:tc>
        <w:tc>
          <w:tcPr>
            <w:tcW w:w="859" w:type="dxa"/>
            <w:gridSpan w:val="4"/>
            <w:shd w:val="clear" w:color="auto" w:fill="auto"/>
            <w:noWrap/>
            <w:vAlign w:val="bottom"/>
            <w:hideMark/>
          </w:tcPr>
          <w:p w14:paraId="093C6EB2"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59" w:type="dxa"/>
            <w:gridSpan w:val="4"/>
            <w:shd w:val="clear" w:color="auto" w:fill="auto"/>
            <w:noWrap/>
            <w:vAlign w:val="bottom"/>
            <w:hideMark/>
          </w:tcPr>
          <w:p w14:paraId="6E6F625A"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1097" w:type="dxa"/>
            <w:gridSpan w:val="4"/>
            <w:tcBorders>
              <w:right w:val="single" w:sz="4" w:space="0" w:color="auto"/>
            </w:tcBorders>
            <w:shd w:val="clear" w:color="auto" w:fill="auto"/>
            <w:noWrap/>
            <w:vAlign w:val="bottom"/>
            <w:hideMark/>
          </w:tcPr>
          <w:p w14:paraId="421CFFAC" w14:textId="77777777" w:rsidR="00332673" w:rsidRPr="00390716" w:rsidRDefault="00332673" w:rsidP="00390716">
            <w:pPr>
              <w:spacing w:after="0" w:line="360" w:lineRule="auto"/>
              <w:jc w:val="right"/>
              <w:rPr>
                <w:szCs w:val="24"/>
                <w:lang w:eastAsia="sv-SE"/>
              </w:rPr>
            </w:pPr>
            <w:r w:rsidRPr="00390716">
              <w:rPr>
                <w:szCs w:val="24"/>
                <w:lang w:eastAsia="sv-SE"/>
              </w:rPr>
              <w:t>136</w:t>
            </w:r>
          </w:p>
        </w:tc>
      </w:tr>
      <w:tr w:rsidR="00000A85" w:rsidRPr="00390716" w14:paraId="27C5353F"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2EBFB3A" w14:textId="4E7EDFFF"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55" w:type="dxa"/>
            <w:gridSpan w:val="3"/>
            <w:tcBorders>
              <w:left w:val="single" w:sz="4" w:space="0" w:color="auto"/>
            </w:tcBorders>
            <w:shd w:val="clear" w:color="auto" w:fill="auto"/>
            <w:noWrap/>
            <w:vAlign w:val="bottom"/>
            <w:hideMark/>
          </w:tcPr>
          <w:p w14:paraId="7211A91F"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6"/>
            <w:shd w:val="clear" w:color="auto" w:fill="auto"/>
            <w:noWrap/>
            <w:vAlign w:val="bottom"/>
            <w:hideMark/>
          </w:tcPr>
          <w:p w14:paraId="2A920E49"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59" w:type="dxa"/>
            <w:gridSpan w:val="4"/>
            <w:shd w:val="clear" w:color="auto" w:fill="auto"/>
            <w:noWrap/>
            <w:vAlign w:val="bottom"/>
            <w:hideMark/>
          </w:tcPr>
          <w:p w14:paraId="403AE24F"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59" w:type="dxa"/>
            <w:gridSpan w:val="4"/>
            <w:shd w:val="clear" w:color="auto" w:fill="auto"/>
            <w:noWrap/>
            <w:vAlign w:val="bottom"/>
            <w:hideMark/>
          </w:tcPr>
          <w:p w14:paraId="2E08B7BC" w14:textId="77777777" w:rsidR="00332673" w:rsidRPr="00390716" w:rsidRDefault="00332673" w:rsidP="00390716">
            <w:pPr>
              <w:spacing w:after="0" w:line="360" w:lineRule="auto"/>
              <w:jc w:val="right"/>
              <w:rPr>
                <w:szCs w:val="24"/>
                <w:lang w:eastAsia="sv-SE"/>
              </w:rPr>
            </w:pPr>
            <w:r w:rsidRPr="00390716">
              <w:rPr>
                <w:szCs w:val="24"/>
                <w:lang w:eastAsia="sv-SE"/>
              </w:rPr>
              <w:t>19</w:t>
            </w:r>
          </w:p>
        </w:tc>
        <w:tc>
          <w:tcPr>
            <w:tcW w:w="859" w:type="dxa"/>
            <w:gridSpan w:val="3"/>
            <w:shd w:val="clear" w:color="auto" w:fill="auto"/>
            <w:noWrap/>
            <w:vAlign w:val="bottom"/>
            <w:hideMark/>
          </w:tcPr>
          <w:p w14:paraId="1F7D6245"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59" w:type="dxa"/>
            <w:gridSpan w:val="4"/>
            <w:shd w:val="clear" w:color="auto" w:fill="auto"/>
            <w:noWrap/>
            <w:vAlign w:val="bottom"/>
            <w:hideMark/>
          </w:tcPr>
          <w:p w14:paraId="282FA2AC"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59" w:type="dxa"/>
            <w:gridSpan w:val="4"/>
            <w:shd w:val="clear" w:color="auto" w:fill="auto"/>
            <w:noWrap/>
            <w:vAlign w:val="bottom"/>
            <w:hideMark/>
          </w:tcPr>
          <w:p w14:paraId="46805D6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458C05BE" w14:textId="77777777" w:rsidR="00332673" w:rsidRPr="00390716" w:rsidRDefault="00332673" w:rsidP="00390716">
            <w:pPr>
              <w:spacing w:after="0" w:line="360" w:lineRule="auto"/>
              <w:jc w:val="right"/>
              <w:rPr>
                <w:szCs w:val="24"/>
                <w:lang w:eastAsia="sv-SE"/>
              </w:rPr>
            </w:pPr>
            <w:r w:rsidRPr="00390716">
              <w:rPr>
                <w:szCs w:val="24"/>
                <w:lang w:eastAsia="sv-SE"/>
              </w:rPr>
              <w:t>69</w:t>
            </w:r>
          </w:p>
        </w:tc>
      </w:tr>
      <w:tr w:rsidR="00000A85" w:rsidRPr="00390716" w14:paraId="1A4A70E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39888F4" w14:textId="087D94C3"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55" w:type="dxa"/>
            <w:gridSpan w:val="3"/>
            <w:tcBorders>
              <w:left w:val="single" w:sz="4" w:space="0" w:color="auto"/>
            </w:tcBorders>
            <w:shd w:val="clear" w:color="auto" w:fill="auto"/>
            <w:noWrap/>
            <w:vAlign w:val="bottom"/>
            <w:hideMark/>
          </w:tcPr>
          <w:p w14:paraId="1DCAD508"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6"/>
            <w:shd w:val="clear" w:color="auto" w:fill="auto"/>
            <w:noWrap/>
            <w:vAlign w:val="bottom"/>
            <w:hideMark/>
          </w:tcPr>
          <w:p w14:paraId="095B45F6"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59" w:type="dxa"/>
            <w:gridSpan w:val="4"/>
            <w:shd w:val="clear" w:color="auto" w:fill="auto"/>
            <w:noWrap/>
            <w:vAlign w:val="bottom"/>
            <w:hideMark/>
          </w:tcPr>
          <w:p w14:paraId="0D97AEBC"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59" w:type="dxa"/>
            <w:gridSpan w:val="4"/>
            <w:shd w:val="clear" w:color="auto" w:fill="auto"/>
            <w:noWrap/>
            <w:vAlign w:val="bottom"/>
            <w:hideMark/>
          </w:tcPr>
          <w:p w14:paraId="0F1716E6" w14:textId="77777777" w:rsidR="00332673" w:rsidRPr="00390716" w:rsidRDefault="00332673" w:rsidP="00390716">
            <w:pPr>
              <w:spacing w:after="0" w:line="360" w:lineRule="auto"/>
              <w:jc w:val="right"/>
              <w:rPr>
                <w:szCs w:val="24"/>
                <w:lang w:eastAsia="sv-SE"/>
              </w:rPr>
            </w:pPr>
            <w:r w:rsidRPr="00390716">
              <w:rPr>
                <w:szCs w:val="24"/>
                <w:lang w:eastAsia="sv-SE"/>
              </w:rPr>
              <w:t>17</w:t>
            </w:r>
          </w:p>
        </w:tc>
        <w:tc>
          <w:tcPr>
            <w:tcW w:w="859" w:type="dxa"/>
            <w:gridSpan w:val="3"/>
            <w:shd w:val="clear" w:color="auto" w:fill="auto"/>
            <w:noWrap/>
            <w:vAlign w:val="bottom"/>
            <w:hideMark/>
          </w:tcPr>
          <w:p w14:paraId="03D63CAA"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59" w:type="dxa"/>
            <w:gridSpan w:val="4"/>
            <w:shd w:val="clear" w:color="auto" w:fill="auto"/>
            <w:noWrap/>
            <w:vAlign w:val="bottom"/>
            <w:hideMark/>
          </w:tcPr>
          <w:p w14:paraId="4CE207B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164E0B83"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4B1C5DE1" w14:textId="77777777" w:rsidR="00332673" w:rsidRPr="00390716" w:rsidRDefault="00332673" w:rsidP="00390716">
            <w:pPr>
              <w:spacing w:after="0" w:line="360" w:lineRule="auto"/>
              <w:jc w:val="right"/>
              <w:rPr>
                <w:szCs w:val="24"/>
                <w:lang w:eastAsia="sv-SE"/>
              </w:rPr>
            </w:pPr>
            <w:r w:rsidRPr="00390716">
              <w:rPr>
                <w:szCs w:val="24"/>
                <w:lang w:eastAsia="sv-SE"/>
              </w:rPr>
              <w:t>53</w:t>
            </w:r>
          </w:p>
        </w:tc>
      </w:tr>
      <w:tr w:rsidR="00000A85" w:rsidRPr="00390716" w14:paraId="6EC2895E"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4DA4AE6" w14:textId="1541B357"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55" w:type="dxa"/>
            <w:gridSpan w:val="3"/>
            <w:tcBorders>
              <w:left w:val="single" w:sz="4" w:space="0" w:color="auto"/>
            </w:tcBorders>
            <w:shd w:val="clear" w:color="auto" w:fill="auto"/>
            <w:noWrap/>
            <w:vAlign w:val="bottom"/>
            <w:hideMark/>
          </w:tcPr>
          <w:p w14:paraId="3578327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5F35FCEA"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3534817D"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59" w:type="dxa"/>
            <w:gridSpan w:val="4"/>
            <w:shd w:val="clear" w:color="auto" w:fill="auto"/>
            <w:noWrap/>
            <w:vAlign w:val="bottom"/>
            <w:hideMark/>
          </w:tcPr>
          <w:p w14:paraId="3A586224"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59" w:type="dxa"/>
            <w:gridSpan w:val="3"/>
            <w:shd w:val="clear" w:color="auto" w:fill="auto"/>
            <w:noWrap/>
            <w:vAlign w:val="bottom"/>
            <w:hideMark/>
          </w:tcPr>
          <w:p w14:paraId="6BB9CEB9"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59" w:type="dxa"/>
            <w:gridSpan w:val="4"/>
            <w:shd w:val="clear" w:color="auto" w:fill="auto"/>
            <w:noWrap/>
            <w:vAlign w:val="bottom"/>
            <w:hideMark/>
          </w:tcPr>
          <w:p w14:paraId="523C92A1"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78D21B4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1097" w:type="dxa"/>
            <w:gridSpan w:val="4"/>
            <w:tcBorders>
              <w:right w:val="single" w:sz="4" w:space="0" w:color="auto"/>
            </w:tcBorders>
            <w:shd w:val="clear" w:color="auto" w:fill="auto"/>
            <w:noWrap/>
            <w:vAlign w:val="bottom"/>
            <w:hideMark/>
          </w:tcPr>
          <w:p w14:paraId="2F6C749D" w14:textId="77777777" w:rsidR="00332673" w:rsidRPr="00390716" w:rsidRDefault="00332673" w:rsidP="00390716">
            <w:pPr>
              <w:spacing w:after="0" w:line="360" w:lineRule="auto"/>
              <w:jc w:val="right"/>
              <w:rPr>
                <w:szCs w:val="24"/>
                <w:lang w:eastAsia="sv-SE"/>
              </w:rPr>
            </w:pPr>
            <w:r w:rsidRPr="00390716">
              <w:rPr>
                <w:szCs w:val="24"/>
                <w:lang w:eastAsia="sv-SE"/>
              </w:rPr>
              <w:t>33</w:t>
            </w:r>
          </w:p>
        </w:tc>
      </w:tr>
      <w:tr w:rsidR="00000A85" w:rsidRPr="00390716" w14:paraId="23954715"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81CCF4A" w14:textId="2358EAC2"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55" w:type="dxa"/>
            <w:gridSpan w:val="3"/>
            <w:tcBorders>
              <w:left w:val="single" w:sz="4" w:space="0" w:color="auto"/>
            </w:tcBorders>
            <w:shd w:val="clear" w:color="auto" w:fill="auto"/>
            <w:noWrap/>
            <w:vAlign w:val="bottom"/>
            <w:hideMark/>
          </w:tcPr>
          <w:p w14:paraId="4449123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424BA024"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6A4B63B6"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59" w:type="dxa"/>
            <w:gridSpan w:val="4"/>
            <w:shd w:val="clear" w:color="auto" w:fill="auto"/>
            <w:noWrap/>
            <w:vAlign w:val="bottom"/>
            <w:hideMark/>
          </w:tcPr>
          <w:p w14:paraId="693D26C4"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59" w:type="dxa"/>
            <w:gridSpan w:val="3"/>
            <w:shd w:val="clear" w:color="auto" w:fill="auto"/>
            <w:noWrap/>
            <w:vAlign w:val="bottom"/>
            <w:hideMark/>
          </w:tcPr>
          <w:p w14:paraId="6A050B63"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59" w:type="dxa"/>
            <w:gridSpan w:val="4"/>
            <w:shd w:val="clear" w:color="auto" w:fill="auto"/>
            <w:noWrap/>
            <w:vAlign w:val="bottom"/>
            <w:hideMark/>
          </w:tcPr>
          <w:p w14:paraId="5E92BB2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3E23312B"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67222293" w14:textId="77777777" w:rsidR="00332673" w:rsidRPr="00390716" w:rsidRDefault="00332673" w:rsidP="00390716">
            <w:pPr>
              <w:spacing w:after="0" w:line="360" w:lineRule="auto"/>
              <w:jc w:val="right"/>
              <w:rPr>
                <w:szCs w:val="24"/>
                <w:lang w:eastAsia="sv-SE"/>
              </w:rPr>
            </w:pPr>
            <w:r w:rsidRPr="00390716">
              <w:rPr>
                <w:szCs w:val="24"/>
                <w:lang w:eastAsia="sv-SE"/>
              </w:rPr>
              <w:t>27</w:t>
            </w:r>
          </w:p>
        </w:tc>
      </w:tr>
      <w:tr w:rsidR="00000A85" w:rsidRPr="00390716" w14:paraId="4C95603C"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0D4B6C3" w14:textId="78523E5C"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55" w:type="dxa"/>
            <w:gridSpan w:val="3"/>
            <w:tcBorders>
              <w:left w:val="single" w:sz="4" w:space="0" w:color="auto"/>
            </w:tcBorders>
            <w:shd w:val="clear" w:color="auto" w:fill="auto"/>
            <w:noWrap/>
            <w:vAlign w:val="bottom"/>
            <w:hideMark/>
          </w:tcPr>
          <w:p w14:paraId="6B74314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639353D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26048A9E"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1746A0A0"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3"/>
            <w:shd w:val="clear" w:color="auto" w:fill="auto"/>
            <w:noWrap/>
            <w:vAlign w:val="bottom"/>
            <w:hideMark/>
          </w:tcPr>
          <w:p w14:paraId="0B8CC9B5"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3322E55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5CC52A7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1097" w:type="dxa"/>
            <w:gridSpan w:val="4"/>
            <w:tcBorders>
              <w:right w:val="single" w:sz="4" w:space="0" w:color="auto"/>
            </w:tcBorders>
            <w:shd w:val="clear" w:color="auto" w:fill="auto"/>
            <w:noWrap/>
            <w:vAlign w:val="bottom"/>
            <w:hideMark/>
          </w:tcPr>
          <w:p w14:paraId="12FB4511" w14:textId="77777777" w:rsidR="00332673" w:rsidRPr="00390716" w:rsidRDefault="00332673" w:rsidP="00390716">
            <w:pPr>
              <w:spacing w:after="0" w:line="360" w:lineRule="auto"/>
              <w:jc w:val="right"/>
              <w:rPr>
                <w:szCs w:val="24"/>
                <w:lang w:eastAsia="sv-SE"/>
              </w:rPr>
            </w:pPr>
            <w:r w:rsidRPr="00390716">
              <w:rPr>
                <w:szCs w:val="24"/>
                <w:lang w:eastAsia="sv-SE"/>
              </w:rPr>
              <w:t>11</w:t>
            </w:r>
          </w:p>
        </w:tc>
      </w:tr>
      <w:tr w:rsidR="00000A85" w:rsidRPr="00390716" w14:paraId="55FCE268"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999CD71"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55" w:type="dxa"/>
            <w:gridSpan w:val="3"/>
            <w:tcBorders>
              <w:left w:val="single" w:sz="4" w:space="0" w:color="auto"/>
            </w:tcBorders>
            <w:shd w:val="clear" w:color="auto" w:fill="auto"/>
            <w:noWrap/>
            <w:vAlign w:val="bottom"/>
            <w:hideMark/>
          </w:tcPr>
          <w:p w14:paraId="3C6B344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77C07109"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59" w:type="dxa"/>
            <w:gridSpan w:val="4"/>
            <w:shd w:val="clear" w:color="auto" w:fill="auto"/>
            <w:noWrap/>
            <w:vAlign w:val="bottom"/>
            <w:hideMark/>
          </w:tcPr>
          <w:p w14:paraId="2CBD54CA"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59" w:type="dxa"/>
            <w:gridSpan w:val="4"/>
            <w:shd w:val="clear" w:color="auto" w:fill="auto"/>
            <w:noWrap/>
            <w:vAlign w:val="bottom"/>
            <w:hideMark/>
          </w:tcPr>
          <w:p w14:paraId="766AA039"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59" w:type="dxa"/>
            <w:gridSpan w:val="3"/>
            <w:shd w:val="clear" w:color="auto" w:fill="auto"/>
            <w:noWrap/>
            <w:vAlign w:val="bottom"/>
            <w:hideMark/>
          </w:tcPr>
          <w:p w14:paraId="7391988D"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59" w:type="dxa"/>
            <w:gridSpan w:val="4"/>
            <w:shd w:val="clear" w:color="auto" w:fill="auto"/>
            <w:noWrap/>
            <w:vAlign w:val="bottom"/>
            <w:hideMark/>
          </w:tcPr>
          <w:p w14:paraId="33963E01"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25D56BA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0790B859" w14:textId="77777777" w:rsidR="00332673" w:rsidRPr="00390716" w:rsidRDefault="00332673" w:rsidP="00390716">
            <w:pPr>
              <w:spacing w:after="0" w:line="360" w:lineRule="auto"/>
              <w:jc w:val="right"/>
              <w:rPr>
                <w:szCs w:val="24"/>
                <w:lang w:eastAsia="sv-SE"/>
              </w:rPr>
            </w:pPr>
            <w:r w:rsidRPr="00390716">
              <w:rPr>
                <w:szCs w:val="24"/>
                <w:lang w:eastAsia="sv-SE"/>
              </w:rPr>
              <w:t>48</w:t>
            </w:r>
          </w:p>
        </w:tc>
      </w:tr>
      <w:tr w:rsidR="00000A85" w:rsidRPr="00390716" w14:paraId="6B3F763F"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18692D6"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55" w:type="dxa"/>
            <w:gridSpan w:val="3"/>
            <w:tcBorders>
              <w:left w:val="single" w:sz="4" w:space="0" w:color="auto"/>
            </w:tcBorders>
            <w:shd w:val="clear" w:color="auto" w:fill="auto"/>
            <w:noWrap/>
            <w:vAlign w:val="bottom"/>
            <w:hideMark/>
          </w:tcPr>
          <w:p w14:paraId="02BBFA8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0086DE4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5109ACA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7B3133E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29A0858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E2F3B7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450969F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15334735"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000A85" w:rsidRPr="00390716" w14:paraId="4A9E71DE" w14:textId="77777777" w:rsidTr="00096653">
        <w:trPr>
          <w:trHeight w:val="101"/>
        </w:trPr>
        <w:tc>
          <w:tcPr>
            <w:tcW w:w="2320" w:type="dxa"/>
            <w:tcBorders>
              <w:left w:val="single" w:sz="4" w:space="0" w:color="auto"/>
              <w:right w:val="single" w:sz="4" w:space="0" w:color="auto"/>
            </w:tcBorders>
            <w:shd w:val="clear" w:color="auto" w:fill="auto"/>
            <w:noWrap/>
            <w:vAlign w:val="bottom"/>
            <w:hideMark/>
          </w:tcPr>
          <w:p w14:paraId="7CA83F5A" w14:textId="77777777" w:rsidR="00332673" w:rsidRPr="00390716" w:rsidRDefault="00332673" w:rsidP="00390716">
            <w:pPr>
              <w:spacing w:after="0" w:line="360" w:lineRule="auto"/>
              <w:rPr>
                <w:szCs w:val="24"/>
                <w:lang w:eastAsia="sv-SE"/>
              </w:rPr>
            </w:pPr>
            <w:r w:rsidRPr="00390716">
              <w:rPr>
                <w:szCs w:val="24"/>
                <w:lang w:eastAsia="sv-SE"/>
              </w:rPr>
              <w:t> </w:t>
            </w:r>
          </w:p>
        </w:tc>
        <w:tc>
          <w:tcPr>
            <w:tcW w:w="855" w:type="dxa"/>
            <w:gridSpan w:val="3"/>
            <w:tcBorders>
              <w:left w:val="single" w:sz="4" w:space="0" w:color="auto"/>
            </w:tcBorders>
            <w:shd w:val="clear" w:color="auto" w:fill="auto"/>
            <w:noWrap/>
            <w:vAlign w:val="bottom"/>
            <w:hideMark/>
          </w:tcPr>
          <w:p w14:paraId="5D935242"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77C7A3D6"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40E53E3B"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35913015"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1DEE5685"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5B79EB54"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6F45EC80"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688ED56C"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5373DE23"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B831F20" w14:textId="77777777" w:rsidR="00332673" w:rsidRPr="00390716" w:rsidRDefault="00332673" w:rsidP="00390716">
            <w:pPr>
              <w:spacing w:after="0" w:line="360" w:lineRule="auto"/>
              <w:rPr>
                <w:b/>
                <w:bCs/>
                <w:szCs w:val="24"/>
                <w:lang w:eastAsia="sv-SE"/>
              </w:rPr>
            </w:pPr>
            <w:r w:rsidRPr="00390716">
              <w:rPr>
                <w:b/>
                <w:bCs/>
                <w:szCs w:val="24"/>
                <w:lang w:eastAsia="sv-SE"/>
              </w:rPr>
              <w:t>Women</w:t>
            </w:r>
          </w:p>
        </w:tc>
        <w:tc>
          <w:tcPr>
            <w:tcW w:w="855" w:type="dxa"/>
            <w:gridSpan w:val="3"/>
            <w:tcBorders>
              <w:left w:val="single" w:sz="4" w:space="0" w:color="auto"/>
            </w:tcBorders>
            <w:shd w:val="clear" w:color="auto" w:fill="auto"/>
            <w:noWrap/>
            <w:vAlign w:val="bottom"/>
            <w:hideMark/>
          </w:tcPr>
          <w:p w14:paraId="304DE16C"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36CDBB0F"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0D8E0B97"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1D5F4ADE"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6BC7E42A"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6E88FDF7"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1883DD5A"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15CF7979"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3F3789DF"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F1DD3FC"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55" w:type="dxa"/>
            <w:gridSpan w:val="3"/>
            <w:tcBorders>
              <w:left w:val="single" w:sz="4" w:space="0" w:color="auto"/>
            </w:tcBorders>
            <w:shd w:val="clear" w:color="auto" w:fill="auto"/>
            <w:noWrap/>
            <w:vAlign w:val="bottom"/>
            <w:hideMark/>
          </w:tcPr>
          <w:p w14:paraId="565A3A45" w14:textId="77777777" w:rsidR="00332673" w:rsidRPr="00390716" w:rsidRDefault="00332673" w:rsidP="00390716">
            <w:pPr>
              <w:spacing w:after="0" w:line="360" w:lineRule="auto"/>
              <w:jc w:val="right"/>
              <w:rPr>
                <w:b/>
                <w:bCs/>
                <w:szCs w:val="24"/>
                <w:lang w:eastAsia="sv-SE"/>
              </w:rPr>
            </w:pPr>
            <w:r w:rsidRPr="00390716">
              <w:rPr>
                <w:b/>
                <w:bCs/>
                <w:szCs w:val="24"/>
                <w:lang w:eastAsia="sv-SE"/>
              </w:rPr>
              <w:t>23</w:t>
            </w:r>
          </w:p>
        </w:tc>
        <w:tc>
          <w:tcPr>
            <w:tcW w:w="859" w:type="dxa"/>
            <w:gridSpan w:val="6"/>
            <w:shd w:val="clear" w:color="auto" w:fill="auto"/>
            <w:noWrap/>
            <w:vAlign w:val="bottom"/>
            <w:hideMark/>
          </w:tcPr>
          <w:p w14:paraId="5E7A4D18" w14:textId="77777777" w:rsidR="00332673" w:rsidRPr="00390716" w:rsidRDefault="00332673" w:rsidP="00390716">
            <w:pPr>
              <w:spacing w:after="0" w:line="360" w:lineRule="auto"/>
              <w:jc w:val="right"/>
              <w:rPr>
                <w:b/>
                <w:bCs/>
                <w:szCs w:val="24"/>
                <w:lang w:eastAsia="sv-SE"/>
              </w:rPr>
            </w:pPr>
            <w:r w:rsidRPr="00390716">
              <w:rPr>
                <w:b/>
                <w:bCs/>
                <w:szCs w:val="24"/>
                <w:lang w:eastAsia="sv-SE"/>
              </w:rPr>
              <w:t>80</w:t>
            </w:r>
          </w:p>
        </w:tc>
        <w:tc>
          <w:tcPr>
            <w:tcW w:w="859" w:type="dxa"/>
            <w:gridSpan w:val="4"/>
            <w:shd w:val="clear" w:color="auto" w:fill="auto"/>
            <w:noWrap/>
            <w:vAlign w:val="bottom"/>
            <w:hideMark/>
          </w:tcPr>
          <w:p w14:paraId="14EC7E5E" w14:textId="77777777" w:rsidR="00332673" w:rsidRPr="00390716" w:rsidRDefault="00332673" w:rsidP="00390716">
            <w:pPr>
              <w:spacing w:after="0" w:line="360" w:lineRule="auto"/>
              <w:jc w:val="right"/>
              <w:rPr>
                <w:b/>
                <w:bCs/>
                <w:szCs w:val="24"/>
                <w:lang w:eastAsia="sv-SE"/>
              </w:rPr>
            </w:pPr>
            <w:r w:rsidRPr="00390716">
              <w:rPr>
                <w:b/>
                <w:bCs/>
                <w:szCs w:val="24"/>
                <w:lang w:eastAsia="sv-SE"/>
              </w:rPr>
              <w:t>84</w:t>
            </w:r>
          </w:p>
        </w:tc>
        <w:tc>
          <w:tcPr>
            <w:tcW w:w="859" w:type="dxa"/>
            <w:gridSpan w:val="4"/>
            <w:shd w:val="clear" w:color="auto" w:fill="auto"/>
            <w:noWrap/>
            <w:vAlign w:val="bottom"/>
            <w:hideMark/>
          </w:tcPr>
          <w:p w14:paraId="4FB89E29" w14:textId="77777777" w:rsidR="00332673" w:rsidRPr="00390716" w:rsidRDefault="00332673" w:rsidP="00390716">
            <w:pPr>
              <w:spacing w:after="0" w:line="360" w:lineRule="auto"/>
              <w:jc w:val="right"/>
              <w:rPr>
                <w:b/>
                <w:bCs/>
                <w:szCs w:val="24"/>
                <w:lang w:eastAsia="sv-SE"/>
              </w:rPr>
            </w:pPr>
            <w:r w:rsidRPr="00390716">
              <w:rPr>
                <w:b/>
                <w:bCs/>
                <w:szCs w:val="24"/>
                <w:lang w:eastAsia="sv-SE"/>
              </w:rPr>
              <w:t>125</w:t>
            </w:r>
          </w:p>
        </w:tc>
        <w:tc>
          <w:tcPr>
            <w:tcW w:w="859" w:type="dxa"/>
            <w:gridSpan w:val="3"/>
            <w:shd w:val="clear" w:color="auto" w:fill="auto"/>
            <w:noWrap/>
            <w:vAlign w:val="bottom"/>
            <w:hideMark/>
          </w:tcPr>
          <w:p w14:paraId="789865B4" w14:textId="77777777" w:rsidR="00332673" w:rsidRPr="00390716" w:rsidRDefault="00332673" w:rsidP="00390716">
            <w:pPr>
              <w:spacing w:after="0" w:line="360" w:lineRule="auto"/>
              <w:jc w:val="right"/>
              <w:rPr>
                <w:b/>
                <w:bCs/>
                <w:szCs w:val="24"/>
                <w:lang w:eastAsia="sv-SE"/>
              </w:rPr>
            </w:pPr>
            <w:r w:rsidRPr="00390716">
              <w:rPr>
                <w:b/>
                <w:bCs/>
                <w:szCs w:val="24"/>
                <w:lang w:eastAsia="sv-SE"/>
              </w:rPr>
              <w:t>193</w:t>
            </w:r>
          </w:p>
        </w:tc>
        <w:tc>
          <w:tcPr>
            <w:tcW w:w="859" w:type="dxa"/>
            <w:gridSpan w:val="4"/>
            <w:shd w:val="clear" w:color="auto" w:fill="auto"/>
            <w:noWrap/>
            <w:vAlign w:val="bottom"/>
            <w:hideMark/>
          </w:tcPr>
          <w:p w14:paraId="0982B04B" w14:textId="77777777" w:rsidR="00332673" w:rsidRPr="00390716" w:rsidRDefault="00332673" w:rsidP="00390716">
            <w:pPr>
              <w:spacing w:after="0" w:line="360" w:lineRule="auto"/>
              <w:jc w:val="right"/>
              <w:rPr>
                <w:b/>
                <w:bCs/>
                <w:szCs w:val="24"/>
                <w:lang w:eastAsia="sv-SE"/>
              </w:rPr>
            </w:pPr>
            <w:r w:rsidRPr="00390716">
              <w:rPr>
                <w:b/>
                <w:bCs/>
                <w:szCs w:val="24"/>
                <w:lang w:eastAsia="sv-SE"/>
              </w:rPr>
              <w:t>107</w:t>
            </w:r>
          </w:p>
        </w:tc>
        <w:tc>
          <w:tcPr>
            <w:tcW w:w="859" w:type="dxa"/>
            <w:gridSpan w:val="4"/>
            <w:shd w:val="clear" w:color="auto" w:fill="auto"/>
            <w:noWrap/>
            <w:vAlign w:val="bottom"/>
            <w:hideMark/>
          </w:tcPr>
          <w:p w14:paraId="75B1D122" w14:textId="77777777" w:rsidR="00332673" w:rsidRPr="00390716" w:rsidRDefault="00332673" w:rsidP="00390716">
            <w:pPr>
              <w:spacing w:after="0" w:line="360" w:lineRule="auto"/>
              <w:jc w:val="right"/>
              <w:rPr>
                <w:b/>
                <w:bCs/>
                <w:szCs w:val="24"/>
                <w:lang w:eastAsia="sv-SE"/>
              </w:rPr>
            </w:pPr>
            <w:r w:rsidRPr="00390716">
              <w:rPr>
                <w:b/>
                <w:bCs/>
                <w:szCs w:val="24"/>
                <w:lang w:eastAsia="sv-SE"/>
              </w:rPr>
              <w:t>43</w:t>
            </w:r>
          </w:p>
        </w:tc>
        <w:tc>
          <w:tcPr>
            <w:tcW w:w="1097" w:type="dxa"/>
            <w:gridSpan w:val="4"/>
            <w:tcBorders>
              <w:right w:val="single" w:sz="4" w:space="0" w:color="auto"/>
            </w:tcBorders>
            <w:shd w:val="clear" w:color="auto" w:fill="auto"/>
            <w:noWrap/>
            <w:vAlign w:val="bottom"/>
            <w:hideMark/>
          </w:tcPr>
          <w:p w14:paraId="41B105C7" w14:textId="77777777" w:rsidR="00332673" w:rsidRPr="00390716" w:rsidRDefault="00332673" w:rsidP="00390716">
            <w:pPr>
              <w:spacing w:after="0" w:line="360" w:lineRule="auto"/>
              <w:jc w:val="right"/>
              <w:rPr>
                <w:b/>
                <w:bCs/>
                <w:szCs w:val="24"/>
                <w:lang w:eastAsia="sv-SE"/>
              </w:rPr>
            </w:pPr>
            <w:r w:rsidRPr="00390716">
              <w:rPr>
                <w:b/>
                <w:bCs/>
                <w:szCs w:val="24"/>
                <w:lang w:eastAsia="sv-SE"/>
              </w:rPr>
              <w:t>655</w:t>
            </w:r>
          </w:p>
        </w:tc>
      </w:tr>
      <w:tr w:rsidR="00000A85" w:rsidRPr="00390716" w14:paraId="1875FED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0B0FD0A"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55" w:type="dxa"/>
            <w:gridSpan w:val="3"/>
            <w:tcBorders>
              <w:left w:val="single" w:sz="4" w:space="0" w:color="auto"/>
            </w:tcBorders>
            <w:shd w:val="clear" w:color="auto" w:fill="auto"/>
            <w:noWrap/>
            <w:vAlign w:val="bottom"/>
            <w:hideMark/>
          </w:tcPr>
          <w:p w14:paraId="30E837FC"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57B87FBC"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5C092A2F"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66A43393"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445B7AD3"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0483C420"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4E07C070"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1A6E671A"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2322B5A3"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1BDCF34"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55" w:type="dxa"/>
            <w:gridSpan w:val="3"/>
            <w:tcBorders>
              <w:left w:val="single" w:sz="4" w:space="0" w:color="auto"/>
            </w:tcBorders>
            <w:shd w:val="clear" w:color="auto" w:fill="auto"/>
            <w:noWrap/>
            <w:vAlign w:val="bottom"/>
            <w:hideMark/>
          </w:tcPr>
          <w:p w14:paraId="69C2BC9A" w14:textId="77777777" w:rsidR="00332673" w:rsidRPr="00390716" w:rsidRDefault="00332673" w:rsidP="00390716">
            <w:pPr>
              <w:spacing w:after="0" w:line="360" w:lineRule="auto"/>
              <w:jc w:val="right"/>
              <w:rPr>
                <w:szCs w:val="24"/>
                <w:lang w:eastAsia="sv-SE"/>
              </w:rPr>
            </w:pPr>
            <w:r w:rsidRPr="00390716">
              <w:rPr>
                <w:szCs w:val="24"/>
                <w:lang w:eastAsia="sv-SE"/>
              </w:rPr>
              <w:t>17</w:t>
            </w:r>
          </w:p>
        </w:tc>
        <w:tc>
          <w:tcPr>
            <w:tcW w:w="859" w:type="dxa"/>
            <w:gridSpan w:val="6"/>
            <w:shd w:val="clear" w:color="auto" w:fill="auto"/>
            <w:noWrap/>
            <w:vAlign w:val="bottom"/>
            <w:hideMark/>
          </w:tcPr>
          <w:p w14:paraId="6ECA616C" w14:textId="77777777" w:rsidR="00332673" w:rsidRPr="00390716" w:rsidRDefault="00332673" w:rsidP="00390716">
            <w:pPr>
              <w:spacing w:after="0" w:line="360" w:lineRule="auto"/>
              <w:jc w:val="right"/>
              <w:rPr>
                <w:szCs w:val="24"/>
                <w:lang w:eastAsia="sv-SE"/>
              </w:rPr>
            </w:pPr>
            <w:r w:rsidRPr="00390716">
              <w:rPr>
                <w:szCs w:val="24"/>
                <w:lang w:eastAsia="sv-SE"/>
              </w:rPr>
              <w:t>53</w:t>
            </w:r>
          </w:p>
        </w:tc>
        <w:tc>
          <w:tcPr>
            <w:tcW w:w="859" w:type="dxa"/>
            <w:gridSpan w:val="4"/>
            <w:shd w:val="clear" w:color="auto" w:fill="auto"/>
            <w:noWrap/>
            <w:vAlign w:val="bottom"/>
            <w:hideMark/>
          </w:tcPr>
          <w:p w14:paraId="65085847" w14:textId="77777777" w:rsidR="00332673" w:rsidRPr="00390716" w:rsidRDefault="00332673" w:rsidP="00390716">
            <w:pPr>
              <w:spacing w:after="0" w:line="360" w:lineRule="auto"/>
              <w:jc w:val="right"/>
              <w:rPr>
                <w:szCs w:val="24"/>
                <w:lang w:eastAsia="sv-SE"/>
              </w:rPr>
            </w:pPr>
            <w:r w:rsidRPr="00390716">
              <w:rPr>
                <w:szCs w:val="24"/>
                <w:lang w:eastAsia="sv-SE"/>
              </w:rPr>
              <w:t>67</w:t>
            </w:r>
          </w:p>
        </w:tc>
        <w:tc>
          <w:tcPr>
            <w:tcW w:w="859" w:type="dxa"/>
            <w:gridSpan w:val="4"/>
            <w:shd w:val="clear" w:color="auto" w:fill="auto"/>
            <w:noWrap/>
            <w:vAlign w:val="bottom"/>
            <w:hideMark/>
          </w:tcPr>
          <w:p w14:paraId="0C2F9927" w14:textId="77777777" w:rsidR="00332673" w:rsidRPr="00390716" w:rsidRDefault="00332673" w:rsidP="00390716">
            <w:pPr>
              <w:spacing w:after="0" w:line="360" w:lineRule="auto"/>
              <w:jc w:val="right"/>
              <w:rPr>
                <w:szCs w:val="24"/>
                <w:lang w:eastAsia="sv-SE"/>
              </w:rPr>
            </w:pPr>
            <w:r w:rsidRPr="00390716">
              <w:rPr>
                <w:szCs w:val="24"/>
                <w:lang w:eastAsia="sv-SE"/>
              </w:rPr>
              <w:t>96</w:t>
            </w:r>
          </w:p>
        </w:tc>
        <w:tc>
          <w:tcPr>
            <w:tcW w:w="859" w:type="dxa"/>
            <w:gridSpan w:val="3"/>
            <w:shd w:val="clear" w:color="auto" w:fill="auto"/>
            <w:noWrap/>
            <w:vAlign w:val="bottom"/>
            <w:hideMark/>
          </w:tcPr>
          <w:p w14:paraId="19131C3A" w14:textId="77777777" w:rsidR="00332673" w:rsidRPr="00390716" w:rsidRDefault="00332673" w:rsidP="00390716">
            <w:pPr>
              <w:spacing w:after="0" w:line="360" w:lineRule="auto"/>
              <w:jc w:val="right"/>
              <w:rPr>
                <w:szCs w:val="24"/>
                <w:lang w:eastAsia="sv-SE"/>
              </w:rPr>
            </w:pPr>
            <w:r w:rsidRPr="00390716">
              <w:rPr>
                <w:szCs w:val="24"/>
                <w:lang w:eastAsia="sv-SE"/>
              </w:rPr>
              <w:t>156</w:t>
            </w:r>
          </w:p>
        </w:tc>
        <w:tc>
          <w:tcPr>
            <w:tcW w:w="859" w:type="dxa"/>
            <w:gridSpan w:val="4"/>
            <w:shd w:val="clear" w:color="auto" w:fill="auto"/>
            <w:noWrap/>
            <w:vAlign w:val="bottom"/>
            <w:hideMark/>
          </w:tcPr>
          <w:p w14:paraId="0D2E933F" w14:textId="77777777" w:rsidR="00332673" w:rsidRPr="00390716" w:rsidRDefault="00332673" w:rsidP="00390716">
            <w:pPr>
              <w:spacing w:after="0" w:line="360" w:lineRule="auto"/>
              <w:jc w:val="right"/>
              <w:rPr>
                <w:szCs w:val="24"/>
                <w:lang w:eastAsia="sv-SE"/>
              </w:rPr>
            </w:pPr>
            <w:r w:rsidRPr="00390716">
              <w:rPr>
                <w:szCs w:val="24"/>
                <w:lang w:eastAsia="sv-SE"/>
              </w:rPr>
              <w:t>85</w:t>
            </w:r>
          </w:p>
        </w:tc>
        <w:tc>
          <w:tcPr>
            <w:tcW w:w="859" w:type="dxa"/>
            <w:gridSpan w:val="4"/>
            <w:shd w:val="clear" w:color="auto" w:fill="auto"/>
            <w:noWrap/>
            <w:vAlign w:val="bottom"/>
            <w:hideMark/>
          </w:tcPr>
          <w:p w14:paraId="4ED397E0" w14:textId="77777777" w:rsidR="00332673" w:rsidRPr="00390716" w:rsidRDefault="00332673" w:rsidP="00390716">
            <w:pPr>
              <w:spacing w:after="0" w:line="360" w:lineRule="auto"/>
              <w:jc w:val="right"/>
              <w:rPr>
                <w:szCs w:val="24"/>
                <w:lang w:eastAsia="sv-SE"/>
              </w:rPr>
            </w:pPr>
            <w:r w:rsidRPr="00390716">
              <w:rPr>
                <w:szCs w:val="24"/>
                <w:lang w:eastAsia="sv-SE"/>
              </w:rPr>
              <w:t>36</w:t>
            </w:r>
          </w:p>
        </w:tc>
        <w:tc>
          <w:tcPr>
            <w:tcW w:w="1097" w:type="dxa"/>
            <w:gridSpan w:val="4"/>
            <w:tcBorders>
              <w:right w:val="single" w:sz="4" w:space="0" w:color="auto"/>
            </w:tcBorders>
            <w:shd w:val="clear" w:color="auto" w:fill="auto"/>
            <w:noWrap/>
            <w:vAlign w:val="bottom"/>
            <w:hideMark/>
          </w:tcPr>
          <w:p w14:paraId="26764ADD" w14:textId="77777777" w:rsidR="00332673" w:rsidRPr="00390716" w:rsidRDefault="00332673" w:rsidP="00390716">
            <w:pPr>
              <w:spacing w:after="0" w:line="360" w:lineRule="auto"/>
              <w:jc w:val="right"/>
              <w:rPr>
                <w:szCs w:val="24"/>
                <w:lang w:eastAsia="sv-SE"/>
              </w:rPr>
            </w:pPr>
            <w:r w:rsidRPr="00390716">
              <w:rPr>
                <w:szCs w:val="24"/>
                <w:lang w:eastAsia="sv-SE"/>
              </w:rPr>
              <w:t>510</w:t>
            </w:r>
          </w:p>
        </w:tc>
      </w:tr>
      <w:tr w:rsidR="00000A85" w:rsidRPr="00390716" w14:paraId="2B4CCFF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59EEE48" w14:textId="343A0AAD"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55" w:type="dxa"/>
            <w:gridSpan w:val="3"/>
            <w:tcBorders>
              <w:left w:val="single" w:sz="4" w:space="0" w:color="auto"/>
            </w:tcBorders>
            <w:shd w:val="clear" w:color="auto" w:fill="auto"/>
            <w:noWrap/>
            <w:vAlign w:val="bottom"/>
            <w:hideMark/>
          </w:tcPr>
          <w:p w14:paraId="3D27FF3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6"/>
            <w:shd w:val="clear" w:color="auto" w:fill="auto"/>
            <w:noWrap/>
            <w:vAlign w:val="bottom"/>
            <w:hideMark/>
          </w:tcPr>
          <w:p w14:paraId="4277EB7A" w14:textId="77777777" w:rsidR="00332673" w:rsidRPr="00390716" w:rsidRDefault="00332673" w:rsidP="00390716">
            <w:pPr>
              <w:spacing w:after="0" w:line="360" w:lineRule="auto"/>
              <w:jc w:val="right"/>
              <w:rPr>
                <w:szCs w:val="24"/>
                <w:lang w:eastAsia="sv-SE"/>
              </w:rPr>
            </w:pPr>
            <w:r w:rsidRPr="00390716">
              <w:rPr>
                <w:szCs w:val="24"/>
                <w:lang w:eastAsia="sv-SE"/>
              </w:rPr>
              <w:t>19</w:t>
            </w:r>
          </w:p>
        </w:tc>
        <w:tc>
          <w:tcPr>
            <w:tcW w:w="859" w:type="dxa"/>
            <w:gridSpan w:val="4"/>
            <w:shd w:val="clear" w:color="auto" w:fill="auto"/>
            <w:noWrap/>
            <w:vAlign w:val="bottom"/>
            <w:hideMark/>
          </w:tcPr>
          <w:p w14:paraId="0D918E20"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59" w:type="dxa"/>
            <w:gridSpan w:val="4"/>
            <w:shd w:val="clear" w:color="auto" w:fill="auto"/>
            <w:noWrap/>
            <w:vAlign w:val="bottom"/>
            <w:hideMark/>
          </w:tcPr>
          <w:p w14:paraId="24061D32"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59" w:type="dxa"/>
            <w:gridSpan w:val="3"/>
            <w:shd w:val="clear" w:color="auto" w:fill="auto"/>
            <w:noWrap/>
            <w:vAlign w:val="bottom"/>
            <w:hideMark/>
          </w:tcPr>
          <w:p w14:paraId="199ACA27"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59" w:type="dxa"/>
            <w:gridSpan w:val="4"/>
            <w:shd w:val="clear" w:color="auto" w:fill="auto"/>
            <w:noWrap/>
            <w:vAlign w:val="bottom"/>
            <w:hideMark/>
          </w:tcPr>
          <w:p w14:paraId="6249FC7A"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59" w:type="dxa"/>
            <w:gridSpan w:val="4"/>
            <w:shd w:val="clear" w:color="auto" w:fill="auto"/>
            <w:noWrap/>
            <w:vAlign w:val="bottom"/>
            <w:hideMark/>
          </w:tcPr>
          <w:p w14:paraId="4B67CB02"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1097" w:type="dxa"/>
            <w:gridSpan w:val="4"/>
            <w:tcBorders>
              <w:right w:val="single" w:sz="4" w:space="0" w:color="auto"/>
            </w:tcBorders>
            <w:shd w:val="clear" w:color="auto" w:fill="auto"/>
            <w:noWrap/>
            <w:vAlign w:val="bottom"/>
            <w:hideMark/>
          </w:tcPr>
          <w:p w14:paraId="67E3DAC6" w14:textId="77777777" w:rsidR="00332673" w:rsidRPr="00390716" w:rsidRDefault="00332673" w:rsidP="00390716">
            <w:pPr>
              <w:spacing w:after="0" w:line="360" w:lineRule="auto"/>
              <w:jc w:val="right"/>
              <w:rPr>
                <w:szCs w:val="24"/>
                <w:lang w:eastAsia="sv-SE"/>
              </w:rPr>
            </w:pPr>
            <w:r w:rsidRPr="00390716">
              <w:rPr>
                <w:szCs w:val="24"/>
                <w:lang w:eastAsia="sv-SE"/>
              </w:rPr>
              <w:t>76</w:t>
            </w:r>
          </w:p>
        </w:tc>
      </w:tr>
      <w:tr w:rsidR="00000A85" w:rsidRPr="00390716" w14:paraId="45926083" w14:textId="77777777" w:rsidTr="00096653">
        <w:trPr>
          <w:trHeight w:val="201"/>
        </w:trPr>
        <w:tc>
          <w:tcPr>
            <w:tcW w:w="2320" w:type="dxa"/>
            <w:tcBorders>
              <w:left w:val="single" w:sz="4" w:space="0" w:color="auto"/>
              <w:right w:val="single" w:sz="4" w:space="0" w:color="auto"/>
            </w:tcBorders>
            <w:shd w:val="clear" w:color="auto" w:fill="auto"/>
            <w:noWrap/>
            <w:vAlign w:val="bottom"/>
            <w:hideMark/>
          </w:tcPr>
          <w:p w14:paraId="3CD34877" w14:textId="00B41FEE"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55" w:type="dxa"/>
            <w:gridSpan w:val="3"/>
            <w:tcBorders>
              <w:left w:val="single" w:sz="4" w:space="0" w:color="auto"/>
            </w:tcBorders>
            <w:shd w:val="clear" w:color="auto" w:fill="auto"/>
            <w:noWrap/>
            <w:vAlign w:val="bottom"/>
            <w:hideMark/>
          </w:tcPr>
          <w:p w14:paraId="108FE23D"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6"/>
            <w:shd w:val="clear" w:color="auto" w:fill="auto"/>
            <w:noWrap/>
            <w:vAlign w:val="bottom"/>
            <w:hideMark/>
          </w:tcPr>
          <w:p w14:paraId="7AE6EBF0"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07F655B8"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10432D2B"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59" w:type="dxa"/>
            <w:gridSpan w:val="3"/>
            <w:shd w:val="clear" w:color="auto" w:fill="auto"/>
            <w:noWrap/>
            <w:vAlign w:val="bottom"/>
            <w:hideMark/>
          </w:tcPr>
          <w:p w14:paraId="7C287C5F"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59" w:type="dxa"/>
            <w:gridSpan w:val="4"/>
            <w:shd w:val="clear" w:color="auto" w:fill="auto"/>
            <w:noWrap/>
            <w:vAlign w:val="bottom"/>
            <w:hideMark/>
          </w:tcPr>
          <w:p w14:paraId="383839BB"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59" w:type="dxa"/>
            <w:gridSpan w:val="4"/>
            <w:shd w:val="clear" w:color="auto" w:fill="auto"/>
            <w:noWrap/>
            <w:vAlign w:val="bottom"/>
            <w:hideMark/>
          </w:tcPr>
          <w:p w14:paraId="600B801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1097" w:type="dxa"/>
            <w:gridSpan w:val="4"/>
            <w:tcBorders>
              <w:right w:val="single" w:sz="4" w:space="0" w:color="auto"/>
            </w:tcBorders>
            <w:shd w:val="clear" w:color="auto" w:fill="auto"/>
            <w:noWrap/>
            <w:vAlign w:val="bottom"/>
            <w:hideMark/>
          </w:tcPr>
          <w:p w14:paraId="343DE54C" w14:textId="77777777" w:rsidR="00332673" w:rsidRPr="00390716" w:rsidRDefault="00332673" w:rsidP="00390716">
            <w:pPr>
              <w:spacing w:after="0" w:line="360" w:lineRule="auto"/>
              <w:jc w:val="right"/>
              <w:rPr>
                <w:szCs w:val="24"/>
                <w:lang w:eastAsia="sv-SE"/>
              </w:rPr>
            </w:pPr>
            <w:r w:rsidRPr="00390716">
              <w:rPr>
                <w:szCs w:val="24"/>
                <w:lang w:eastAsia="sv-SE"/>
              </w:rPr>
              <w:t>41</w:t>
            </w:r>
          </w:p>
        </w:tc>
      </w:tr>
      <w:tr w:rsidR="00000A85" w:rsidRPr="00390716" w14:paraId="35CF6611" w14:textId="77777777" w:rsidTr="00096653">
        <w:trPr>
          <w:trHeight w:val="188"/>
        </w:trPr>
        <w:tc>
          <w:tcPr>
            <w:tcW w:w="2320" w:type="dxa"/>
            <w:tcBorders>
              <w:left w:val="single" w:sz="4" w:space="0" w:color="auto"/>
              <w:right w:val="single" w:sz="4" w:space="0" w:color="auto"/>
            </w:tcBorders>
            <w:shd w:val="clear" w:color="auto" w:fill="auto"/>
            <w:noWrap/>
            <w:vAlign w:val="bottom"/>
            <w:hideMark/>
          </w:tcPr>
          <w:p w14:paraId="1B8D5B82" w14:textId="47A82E20"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55" w:type="dxa"/>
            <w:gridSpan w:val="3"/>
            <w:tcBorders>
              <w:left w:val="single" w:sz="4" w:space="0" w:color="auto"/>
            </w:tcBorders>
            <w:shd w:val="clear" w:color="auto" w:fill="auto"/>
            <w:noWrap/>
            <w:vAlign w:val="bottom"/>
            <w:hideMark/>
          </w:tcPr>
          <w:p w14:paraId="18FC3C8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1FA9F62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565444F3"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79E60CDE"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3"/>
            <w:shd w:val="clear" w:color="auto" w:fill="auto"/>
            <w:noWrap/>
            <w:vAlign w:val="bottom"/>
            <w:hideMark/>
          </w:tcPr>
          <w:p w14:paraId="0988A4C0"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59" w:type="dxa"/>
            <w:gridSpan w:val="4"/>
            <w:shd w:val="clear" w:color="auto" w:fill="auto"/>
            <w:noWrap/>
            <w:vAlign w:val="bottom"/>
            <w:hideMark/>
          </w:tcPr>
          <w:p w14:paraId="5A25163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5BD22C3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28F7644B" w14:textId="77777777" w:rsidR="00332673" w:rsidRPr="00390716" w:rsidRDefault="00332673" w:rsidP="00390716">
            <w:pPr>
              <w:spacing w:after="0" w:line="360" w:lineRule="auto"/>
              <w:jc w:val="right"/>
              <w:rPr>
                <w:szCs w:val="24"/>
                <w:lang w:eastAsia="sv-SE"/>
              </w:rPr>
            </w:pPr>
            <w:r w:rsidRPr="00390716">
              <w:rPr>
                <w:szCs w:val="24"/>
                <w:lang w:eastAsia="sv-SE"/>
              </w:rPr>
              <w:t>13</w:t>
            </w:r>
          </w:p>
        </w:tc>
      </w:tr>
      <w:tr w:rsidR="00000A85" w:rsidRPr="00390716" w14:paraId="5DFBCD72"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08B6554" w14:textId="69A05C62"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55" w:type="dxa"/>
            <w:gridSpan w:val="3"/>
            <w:tcBorders>
              <w:left w:val="single" w:sz="4" w:space="0" w:color="auto"/>
            </w:tcBorders>
            <w:shd w:val="clear" w:color="auto" w:fill="auto"/>
            <w:noWrap/>
            <w:vAlign w:val="bottom"/>
            <w:hideMark/>
          </w:tcPr>
          <w:p w14:paraId="2EBB287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5D0C857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446837F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6D36BDA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6816130B"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31E57E5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4C2D88C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09E62A92" w14:textId="77777777" w:rsidR="00332673" w:rsidRPr="00390716" w:rsidRDefault="00332673" w:rsidP="00390716">
            <w:pPr>
              <w:spacing w:after="0" w:line="360" w:lineRule="auto"/>
              <w:jc w:val="right"/>
              <w:rPr>
                <w:szCs w:val="24"/>
                <w:lang w:eastAsia="sv-SE"/>
              </w:rPr>
            </w:pPr>
            <w:r w:rsidRPr="00390716">
              <w:rPr>
                <w:szCs w:val="24"/>
                <w:lang w:eastAsia="sv-SE"/>
              </w:rPr>
              <w:t>5</w:t>
            </w:r>
          </w:p>
        </w:tc>
      </w:tr>
      <w:tr w:rsidR="00000A85" w:rsidRPr="00390716" w14:paraId="2F49589B"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0058747" w14:textId="3B4D0EF3"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55" w:type="dxa"/>
            <w:gridSpan w:val="3"/>
            <w:tcBorders>
              <w:left w:val="single" w:sz="4" w:space="0" w:color="auto"/>
            </w:tcBorders>
            <w:shd w:val="clear" w:color="auto" w:fill="auto"/>
            <w:noWrap/>
            <w:vAlign w:val="bottom"/>
            <w:hideMark/>
          </w:tcPr>
          <w:p w14:paraId="0F2361B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6"/>
            <w:shd w:val="clear" w:color="auto" w:fill="auto"/>
            <w:noWrap/>
            <w:vAlign w:val="bottom"/>
            <w:hideMark/>
          </w:tcPr>
          <w:p w14:paraId="5B69A3A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7EB7C0D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6A6CDD8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3"/>
            <w:shd w:val="clear" w:color="auto" w:fill="auto"/>
            <w:noWrap/>
            <w:vAlign w:val="bottom"/>
            <w:hideMark/>
          </w:tcPr>
          <w:p w14:paraId="6D7B688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3265A66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0ADD9C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28891DCF"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000A85" w:rsidRPr="00390716" w14:paraId="4DF450BA"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BD8FF73" w14:textId="4AA8A41B"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55" w:type="dxa"/>
            <w:gridSpan w:val="3"/>
            <w:tcBorders>
              <w:left w:val="single" w:sz="4" w:space="0" w:color="auto"/>
            </w:tcBorders>
            <w:shd w:val="clear" w:color="auto" w:fill="auto"/>
            <w:noWrap/>
            <w:vAlign w:val="bottom"/>
            <w:hideMark/>
          </w:tcPr>
          <w:p w14:paraId="3ECCA56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4BF2083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1F330E0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4AD5A9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097A047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290B05E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26ED53B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79B2730A"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000A85" w:rsidRPr="00390716" w14:paraId="1877375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0C9C06B" w14:textId="5A9CA785"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55" w:type="dxa"/>
            <w:gridSpan w:val="3"/>
            <w:tcBorders>
              <w:left w:val="single" w:sz="4" w:space="0" w:color="auto"/>
            </w:tcBorders>
            <w:shd w:val="clear" w:color="auto" w:fill="auto"/>
            <w:noWrap/>
            <w:vAlign w:val="bottom"/>
            <w:hideMark/>
          </w:tcPr>
          <w:p w14:paraId="46E7A25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3F4B927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513D9A5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4356082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56832A7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0FFF0F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75CC0B3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2FD84FB9"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00A85" w:rsidRPr="00390716" w14:paraId="44DC448E"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093A561" w14:textId="1EADC2B3"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55" w:type="dxa"/>
            <w:gridSpan w:val="3"/>
            <w:tcBorders>
              <w:left w:val="single" w:sz="4" w:space="0" w:color="auto"/>
            </w:tcBorders>
            <w:shd w:val="clear" w:color="auto" w:fill="auto"/>
            <w:noWrap/>
            <w:vAlign w:val="bottom"/>
            <w:hideMark/>
          </w:tcPr>
          <w:p w14:paraId="2B3C55B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44B1921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6B3E6E2B"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5515647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30BB812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24563B7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1B34019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352E1B5B"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000A85" w:rsidRPr="00390716" w14:paraId="2FF1AB92"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13ED4E6" w14:textId="6BE8D327"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55" w:type="dxa"/>
            <w:gridSpan w:val="3"/>
            <w:tcBorders>
              <w:left w:val="single" w:sz="4" w:space="0" w:color="auto"/>
            </w:tcBorders>
            <w:shd w:val="clear" w:color="auto" w:fill="auto"/>
            <w:noWrap/>
            <w:vAlign w:val="bottom"/>
            <w:hideMark/>
          </w:tcPr>
          <w:p w14:paraId="727A692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5D21B33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70E55D4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2A39841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7B8DC29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86E2ED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60697E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45FDAD64"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00A85" w:rsidRPr="00390716" w14:paraId="54F1442D"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654FDC80"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55" w:type="dxa"/>
            <w:gridSpan w:val="3"/>
            <w:tcBorders>
              <w:left w:val="single" w:sz="4" w:space="0" w:color="auto"/>
            </w:tcBorders>
            <w:shd w:val="clear" w:color="auto" w:fill="auto"/>
            <w:noWrap/>
            <w:vAlign w:val="bottom"/>
            <w:hideMark/>
          </w:tcPr>
          <w:p w14:paraId="43CAF9E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5CE135B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46D63C1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23CC284E"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3"/>
            <w:shd w:val="clear" w:color="auto" w:fill="auto"/>
            <w:noWrap/>
            <w:vAlign w:val="bottom"/>
            <w:hideMark/>
          </w:tcPr>
          <w:p w14:paraId="6A330C0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436164A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0A5E202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58050DDA" w14:textId="77777777" w:rsidR="00332673" w:rsidRPr="00390716" w:rsidRDefault="00332673" w:rsidP="00390716">
            <w:pPr>
              <w:spacing w:after="0" w:line="360" w:lineRule="auto"/>
              <w:jc w:val="right"/>
              <w:rPr>
                <w:szCs w:val="24"/>
                <w:lang w:eastAsia="sv-SE"/>
              </w:rPr>
            </w:pPr>
            <w:r w:rsidRPr="00390716">
              <w:rPr>
                <w:szCs w:val="24"/>
                <w:lang w:eastAsia="sv-SE"/>
              </w:rPr>
              <w:t>3</w:t>
            </w:r>
          </w:p>
        </w:tc>
      </w:tr>
      <w:tr w:rsidR="00000A85" w:rsidRPr="00390716" w14:paraId="0442CA0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6D16656"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55" w:type="dxa"/>
            <w:gridSpan w:val="3"/>
            <w:tcBorders>
              <w:left w:val="single" w:sz="4" w:space="0" w:color="auto"/>
            </w:tcBorders>
            <w:shd w:val="clear" w:color="auto" w:fill="auto"/>
            <w:noWrap/>
            <w:vAlign w:val="bottom"/>
            <w:hideMark/>
          </w:tcPr>
          <w:p w14:paraId="6A4FD1F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13372A6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46628F4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4E206DA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shd w:val="clear" w:color="auto" w:fill="auto"/>
            <w:noWrap/>
            <w:vAlign w:val="bottom"/>
            <w:hideMark/>
          </w:tcPr>
          <w:p w14:paraId="4D1BF3C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44646ED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shd w:val="clear" w:color="auto" w:fill="auto"/>
            <w:noWrap/>
            <w:vAlign w:val="bottom"/>
            <w:hideMark/>
          </w:tcPr>
          <w:p w14:paraId="5BFCFB8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1349760F"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00A85" w:rsidRPr="00390716" w14:paraId="699FF67A" w14:textId="77777777" w:rsidTr="00096653">
        <w:trPr>
          <w:trHeight w:val="101"/>
        </w:trPr>
        <w:tc>
          <w:tcPr>
            <w:tcW w:w="2320" w:type="dxa"/>
            <w:tcBorders>
              <w:left w:val="single" w:sz="4" w:space="0" w:color="auto"/>
              <w:right w:val="single" w:sz="4" w:space="0" w:color="auto"/>
            </w:tcBorders>
            <w:shd w:val="clear" w:color="auto" w:fill="auto"/>
            <w:noWrap/>
            <w:vAlign w:val="bottom"/>
            <w:hideMark/>
          </w:tcPr>
          <w:p w14:paraId="114D71AC" w14:textId="77777777" w:rsidR="00332673" w:rsidRPr="00390716" w:rsidRDefault="00332673" w:rsidP="00390716">
            <w:pPr>
              <w:spacing w:after="0" w:line="360" w:lineRule="auto"/>
              <w:rPr>
                <w:szCs w:val="24"/>
                <w:lang w:eastAsia="sv-SE"/>
              </w:rPr>
            </w:pPr>
            <w:r w:rsidRPr="00390716">
              <w:rPr>
                <w:szCs w:val="24"/>
                <w:lang w:eastAsia="sv-SE"/>
              </w:rPr>
              <w:t> </w:t>
            </w:r>
          </w:p>
        </w:tc>
        <w:tc>
          <w:tcPr>
            <w:tcW w:w="855" w:type="dxa"/>
            <w:gridSpan w:val="3"/>
            <w:tcBorders>
              <w:left w:val="single" w:sz="4" w:space="0" w:color="auto"/>
            </w:tcBorders>
            <w:shd w:val="clear" w:color="auto" w:fill="auto"/>
            <w:noWrap/>
            <w:vAlign w:val="bottom"/>
            <w:hideMark/>
          </w:tcPr>
          <w:p w14:paraId="630E8203"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3E9EA593"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6742D53D"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09FB6107"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0BC5F12F"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43C24EEC"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105A8C14"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7CBC94A8"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03602AB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8BF937E" w14:textId="77777777" w:rsidR="00332673" w:rsidRPr="00390716" w:rsidRDefault="00332673" w:rsidP="00390716">
            <w:pPr>
              <w:spacing w:after="0" w:line="360" w:lineRule="auto"/>
              <w:rPr>
                <w:b/>
                <w:bCs/>
                <w:szCs w:val="24"/>
                <w:lang w:eastAsia="sv-SE"/>
              </w:rPr>
            </w:pPr>
            <w:r w:rsidRPr="00390716">
              <w:rPr>
                <w:b/>
                <w:bCs/>
                <w:szCs w:val="24"/>
                <w:lang w:eastAsia="sv-SE"/>
              </w:rPr>
              <w:t>Men</w:t>
            </w:r>
          </w:p>
        </w:tc>
        <w:tc>
          <w:tcPr>
            <w:tcW w:w="855" w:type="dxa"/>
            <w:gridSpan w:val="3"/>
            <w:tcBorders>
              <w:left w:val="single" w:sz="4" w:space="0" w:color="auto"/>
            </w:tcBorders>
            <w:shd w:val="clear" w:color="auto" w:fill="auto"/>
            <w:noWrap/>
            <w:vAlign w:val="bottom"/>
            <w:hideMark/>
          </w:tcPr>
          <w:p w14:paraId="288A1534"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545C29DB"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6EBE98B6"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20F57C60"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04B124E7"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1AE163F9"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53C507D2"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48C9DE40"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0292F2CA"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B53BD26"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55" w:type="dxa"/>
            <w:gridSpan w:val="3"/>
            <w:tcBorders>
              <w:left w:val="single" w:sz="4" w:space="0" w:color="auto"/>
            </w:tcBorders>
            <w:shd w:val="clear" w:color="auto" w:fill="auto"/>
            <w:noWrap/>
            <w:vAlign w:val="bottom"/>
            <w:hideMark/>
          </w:tcPr>
          <w:p w14:paraId="768C0848" w14:textId="77777777" w:rsidR="00332673" w:rsidRPr="00390716" w:rsidRDefault="00332673" w:rsidP="00390716">
            <w:pPr>
              <w:spacing w:after="0" w:line="360" w:lineRule="auto"/>
              <w:jc w:val="right"/>
              <w:rPr>
                <w:b/>
                <w:bCs/>
                <w:szCs w:val="24"/>
                <w:lang w:eastAsia="sv-SE"/>
              </w:rPr>
            </w:pPr>
            <w:r w:rsidRPr="00390716">
              <w:rPr>
                <w:b/>
                <w:bCs/>
                <w:szCs w:val="24"/>
                <w:lang w:eastAsia="sv-SE"/>
              </w:rPr>
              <w:t>482</w:t>
            </w:r>
          </w:p>
        </w:tc>
        <w:tc>
          <w:tcPr>
            <w:tcW w:w="859" w:type="dxa"/>
            <w:gridSpan w:val="6"/>
            <w:shd w:val="clear" w:color="auto" w:fill="auto"/>
            <w:noWrap/>
            <w:vAlign w:val="bottom"/>
            <w:hideMark/>
          </w:tcPr>
          <w:p w14:paraId="7526BC2C" w14:textId="77777777" w:rsidR="00332673" w:rsidRPr="00390716" w:rsidRDefault="00332673" w:rsidP="00390716">
            <w:pPr>
              <w:spacing w:after="0" w:line="360" w:lineRule="auto"/>
              <w:jc w:val="right"/>
              <w:rPr>
                <w:b/>
                <w:bCs/>
                <w:szCs w:val="24"/>
                <w:lang w:eastAsia="sv-SE"/>
              </w:rPr>
            </w:pPr>
            <w:r w:rsidRPr="00390716">
              <w:rPr>
                <w:b/>
                <w:bCs/>
                <w:szCs w:val="24"/>
                <w:lang w:eastAsia="sv-SE"/>
              </w:rPr>
              <w:t>1 298</w:t>
            </w:r>
          </w:p>
        </w:tc>
        <w:tc>
          <w:tcPr>
            <w:tcW w:w="859" w:type="dxa"/>
            <w:gridSpan w:val="4"/>
            <w:shd w:val="clear" w:color="auto" w:fill="auto"/>
            <w:noWrap/>
            <w:vAlign w:val="bottom"/>
            <w:hideMark/>
          </w:tcPr>
          <w:p w14:paraId="6A0DD426" w14:textId="77777777" w:rsidR="00332673" w:rsidRPr="00390716" w:rsidRDefault="00332673" w:rsidP="00390716">
            <w:pPr>
              <w:spacing w:after="0" w:line="360" w:lineRule="auto"/>
              <w:jc w:val="right"/>
              <w:rPr>
                <w:b/>
                <w:bCs/>
                <w:szCs w:val="24"/>
                <w:lang w:eastAsia="sv-SE"/>
              </w:rPr>
            </w:pPr>
            <w:r w:rsidRPr="00390716">
              <w:rPr>
                <w:b/>
                <w:bCs/>
                <w:szCs w:val="24"/>
                <w:lang w:eastAsia="sv-SE"/>
              </w:rPr>
              <w:t>1 529</w:t>
            </w:r>
          </w:p>
        </w:tc>
        <w:tc>
          <w:tcPr>
            <w:tcW w:w="859" w:type="dxa"/>
            <w:gridSpan w:val="4"/>
            <w:shd w:val="clear" w:color="auto" w:fill="auto"/>
            <w:noWrap/>
            <w:vAlign w:val="bottom"/>
            <w:hideMark/>
          </w:tcPr>
          <w:p w14:paraId="2F90B2DD" w14:textId="77777777" w:rsidR="00332673" w:rsidRPr="00390716" w:rsidRDefault="00332673" w:rsidP="00390716">
            <w:pPr>
              <w:spacing w:after="0" w:line="360" w:lineRule="auto"/>
              <w:jc w:val="right"/>
              <w:rPr>
                <w:b/>
                <w:bCs/>
                <w:szCs w:val="24"/>
                <w:lang w:eastAsia="sv-SE"/>
              </w:rPr>
            </w:pPr>
            <w:r w:rsidRPr="00390716">
              <w:rPr>
                <w:b/>
                <w:bCs/>
                <w:szCs w:val="24"/>
                <w:lang w:eastAsia="sv-SE"/>
              </w:rPr>
              <w:t>2 240</w:t>
            </w:r>
          </w:p>
        </w:tc>
        <w:tc>
          <w:tcPr>
            <w:tcW w:w="859" w:type="dxa"/>
            <w:gridSpan w:val="3"/>
            <w:shd w:val="clear" w:color="auto" w:fill="auto"/>
            <w:noWrap/>
            <w:vAlign w:val="bottom"/>
            <w:hideMark/>
          </w:tcPr>
          <w:p w14:paraId="5D2A81D4" w14:textId="77777777" w:rsidR="00332673" w:rsidRPr="00390716" w:rsidRDefault="00332673" w:rsidP="00390716">
            <w:pPr>
              <w:spacing w:after="0" w:line="360" w:lineRule="auto"/>
              <w:jc w:val="right"/>
              <w:rPr>
                <w:b/>
                <w:bCs/>
                <w:szCs w:val="24"/>
                <w:lang w:eastAsia="sv-SE"/>
              </w:rPr>
            </w:pPr>
            <w:r w:rsidRPr="00390716">
              <w:rPr>
                <w:b/>
                <w:bCs/>
                <w:szCs w:val="24"/>
                <w:lang w:eastAsia="sv-SE"/>
              </w:rPr>
              <w:t>1 823</w:t>
            </w:r>
          </w:p>
        </w:tc>
        <w:tc>
          <w:tcPr>
            <w:tcW w:w="859" w:type="dxa"/>
            <w:gridSpan w:val="4"/>
            <w:shd w:val="clear" w:color="auto" w:fill="auto"/>
            <w:noWrap/>
            <w:vAlign w:val="bottom"/>
            <w:hideMark/>
          </w:tcPr>
          <w:p w14:paraId="42C38F09" w14:textId="77777777" w:rsidR="00332673" w:rsidRPr="00390716" w:rsidRDefault="00332673" w:rsidP="00390716">
            <w:pPr>
              <w:spacing w:after="0" w:line="360" w:lineRule="auto"/>
              <w:jc w:val="right"/>
              <w:rPr>
                <w:b/>
                <w:bCs/>
                <w:szCs w:val="24"/>
                <w:lang w:eastAsia="sv-SE"/>
              </w:rPr>
            </w:pPr>
            <w:r w:rsidRPr="00390716">
              <w:rPr>
                <w:b/>
                <w:bCs/>
                <w:szCs w:val="24"/>
                <w:lang w:eastAsia="sv-SE"/>
              </w:rPr>
              <w:t>1 047</w:t>
            </w:r>
          </w:p>
        </w:tc>
        <w:tc>
          <w:tcPr>
            <w:tcW w:w="859" w:type="dxa"/>
            <w:gridSpan w:val="4"/>
            <w:shd w:val="clear" w:color="auto" w:fill="auto"/>
            <w:noWrap/>
            <w:vAlign w:val="bottom"/>
            <w:hideMark/>
          </w:tcPr>
          <w:p w14:paraId="6353311F" w14:textId="77777777" w:rsidR="00332673" w:rsidRPr="00390716" w:rsidRDefault="00332673" w:rsidP="00390716">
            <w:pPr>
              <w:spacing w:after="0" w:line="360" w:lineRule="auto"/>
              <w:jc w:val="right"/>
              <w:rPr>
                <w:b/>
                <w:bCs/>
                <w:szCs w:val="24"/>
                <w:lang w:eastAsia="sv-SE"/>
              </w:rPr>
            </w:pPr>
            <w:r w:rsidRPr="00390716">
              <w:rPr>
                <w:b/>
                <w:bCs/>
                <w:szCs w:val="24"/>
                <w:lang w:eastAsia="sv-SE"/>
              </w:rPr>
              <w:t>426</w:t>
            </w:r>
          </w:p>
        </w:tc>
        <w:tc>
          <w:tcPr>
            <w:tcW w:w="1097" w:type="dxa"/>
            <w:gridSpan w:val="4"/>
            <w:tcBorders>
              <w:right w:val="single" w:sz="4" w:space="0" w:color="auto"/>
            </w:tcBorders>
            <w:shd w:val="clear" w:color="auto" w:fill="auto"/>
            <w:noWrap/>
            <w:vAlign w:val="bottom"/>
            <w:hideMark/>
          </w:tcPr>
          <w:p w14:paraId="09905ED6" w14:textId="77777777" w:rsidR="00332673" w:rsidRPr="00390716" w:rsidRDefault="00332673" w:rsidP="00390716">
            <w:pPr>
              <w:spacing w:after="0" w:line="360" w:lineRule="auto"/>
              <w:jc w:val="right"/>
              <w:rPr>
                <w:b/>
                <w:bCs/>
                <w:szCs w:val="24"/>
                <w:lang w:eastAsia="sv-SE"/>
              </w:rPr>
            </w:pPr>
            <w:r w:rsidRPr="00390716">
              <w:rPr>
                <w:b/>
                <w:bCs/>
                <w:szCs w:val="24"/>
                <w:lang w:eastAsia="sv-SE"/>
              </w:rPr>
              <w:t>8 845</w:t>
            </w:r>
          </w:p>
        </w:tc>
      </w:tr>
      <w:tr w:rsidR="00000A85" w:rsidRPr="00390716" w14:paraId="54E0ACB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A78E7F4"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55" w:type="dxa"/>
            <w:gridSpan w:val="3"/>
            <w:tcBorders>
              <w:left w:val="single" w:sz="4" w:space="0" w:color="auto"/>
            </w:tcBorders>
            <w:shd w:val="clear" w:color="auto" w:fill="auto"/>
            <w:noWrap/>
            <w:vAlign w:val="bottom"/>
            <w:hideMark/>
          </w:tcPr>
          <w:p w14:paraId="6B675ACD" w14:textId="77777777" w:rsidR="00332673" w:rsidRPr="00390716" w:rsidRDefault="00332673" w:rsidP="00390716">
            <w:pPr>
              <w:spacing w:after="0" w:line="360" w:lineRule="auto"/>
              <w:jc w:val="right"/>
              <w:rPr>
                <w:szCs w:val="24"/>
                <w:lang w:eastAsia="sv-SE"/>
              </w:rPr>
            </w:pPr>
          </w:p>
        </w:tc>
        <w:tc>
          <w:tcPr>
            <w:tcW w:w="859" w:type="dxa"/>
            <w:gridSpan w:val="6"/>
            <w:shd w:val="clear" w:color="auto" w:fill="auto"/>
            <w:noWrap/>
            <w:vAlign w:val="bottom"/>
            <w:hideMark/>
          </w:tcPr>
          <w:p w14:paraId="77134F2C"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3AD14FFC"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0AF639E9" w14:textId="77777777" w:rsidR="00332673" w:rsidRPr="00390716" w:rsidRDefault="00332673" w:rsidP="00390716">
            <w:pPr>
              <w:spacing w:after="0" w:line="360" w:lineRule="auto"/>
              <w:jc w:val="right"/>
              <w:rPr>
                <w:szCs w:val="24"/>
                <w:lang w:eastAsia="sv-SE"/>
              </w:rPr>
            </w:pPr>
          </w:p>
        </w:tc>
        <w:tc>
          <w:tcPr>
            <w:tcW w:w="859" w:type="dxa"/>
            <w:gridSpan w:val="3"/>
            <w:shd w:val="clear" w:color="auto" w:fill="auto"/>
            <w:noWrap/>
            <w:vAlign w:val="bottom"/>
            <w:hideMark/>
          </w:tcPr>
          <w:p w14:paraId="23185E70"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78EBAA67" w14:textId="77777777" w:rsidR="00332673" w:rsidRPr="00390716" w:rsidRDefault="00332673" w:rsidP="00390716">
            <w:pPr>
              <w:spacing w:after="0" w:line="360" w:lineRule="auto"/>
              <w:jc w:val="right"/>
              <w:rPr>
                <w:szCs w:val="24"/>
                <w:lang w:eastAsia="sv-SE"/>
              </w:rPr>
            </w:pPr>
          </w:p>
        </w:tc>
        <w:tc>
          <w:tcPr>
            <w:tcW w:w="859" w:type="dxa"/>
            <w:gridSpan w:val="4"/>
            <w:shd w:val="clear" w:color="auto" w:fill="auto"/>
            <w:noWrap/>
            <w:vAlign w:val="bottom"/>
            <w:hideMark/>
          </w:tcPr>
          <w:p w14:paraId="03F528B5" w14:textId="77777777" w:rsidR="00332673" w:rsidRPr="00390716" w:rsidRDefault="00332673" w:rsidP="00390716">
            <w:pPr>
              <w:spacing w:after="0" w:line="360" w:lineRule="auto"/>
              <w:jc w:val="right"/>
              <w:rPr>
                <w:szCs w:val="24"/>
                <w:lang w:eastAsia="sv-SE"/>
              </w:rPr>
            </w:pPr>
          </w:p>
        </w:tc>
        <w:tc>
          <w:tcPr>
            <w:tcW w:w="1097" w:type="dxa"/>
            <w:gridSpan w:val="4"/>
            <w:tcBorders>
              <w:right w:val="single" w:sz="4" w:space="0" w:color="auto"/>
            </w:tcBorders>
            <w:shd w:val="clear" w:color="auto" w:fill="auto"/>
            <w:noWrap/>
            <w:vAlign w:val="bottom"/>
            <w:hideMark/>
          </w:tcPr>
          <w:p w14:paraId="6F2761D2"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00A85" w:rsidRPr="00390716" w14:paraId="51B311B0"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4A4F2393"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55" w:type="dxa"/>
            <w:gridSpan w:val="3"/>
            <w:tcBorders>
              <w:left w:val="single" w:sz="4" w:space="0" w:color="auto"/>
            </w:tcBorders>
            <w:shd w:val="clear" w:color="auto" w:fill="auto"/>
            <w:noWrap/>
            <w:vAlign w:val="bottom"/>
            <w:hideMark/>
          </w:tcPr>
          <w:p w14:paraId="5914AD98" w14:textId="77777777" w:rsidR="00332673" w:rsidRPr="00390716" w:rsidRDefault="00332673" w:rsidP="00390716">
            <w:pPr>
              <w:spacing w:after="0" w:line="360" w:lineRule="auto"/>
              <w:jc w:val="right"/>
              <w:rPr>
                <w:szCs w:val="24"/>
                <w:lang w:eastAsia="sv-SE"/>
              </w:rPr>
            </w:pPr>
            <w:r w:rsidRPr="00390716">
              <w:rPr>
                <w:szCs w:val="24"/>
                <w:lang w:eastAsia="sv-SE"/>
              </w:rPr>
              <w:t>330</w:t>
            </w:r>
          </w:p>
        </w:tc>
        <w:tc>
          <w:tcPr>
            <w:tcW w:w="859" w:type="dxa"/>
            <w:gridSpan w:val="6"/>
            <w:shd w:val="clear" w:color="auto" w:fill="auto"/>
            <w:noWrap/>
            <w:vAlign w:val="bottom"/>
            <w:hideMark/>
          </w:tcPr>
          <w:p w14:paraId="09548F57" w14:textId="77777777" w:rsidR="00332673" w:rsidRPr="00390716" w:rsidRDefault="00332673" w:rsidP="00390716">
            <w:pPr>
              <w:spacing w:after="0" w:line="360" w:lineRule="auto"/>
              <w:jc w:val="right"/>
              <w:rPr>
                <w:szCs w:val="24"/>
                <w:lang w:eastAsia="sv-SE"/>
              </w:rPr>
            </w:pPr>
            <w:r w:rsidRPr="00390716">
              <w:rPr>
                <w:szCs w:val="24"/>
                <w:lang w:eastAsia="sv-SE"/>
              </w:rPr>
              <w:t>895</w:t>
            </w:r>
          </w:p>
        </w:tc>
        <w:tc>
          <w:tcPr>
            <w:tcW w:w="859" w:type="dxa"/>
            <w:gridSpan w:val="4"/>
            <w:shd w:val="clear" w:color="auto" w:fill="auto"/>
            <w:noWrap/>
            <w:vAlign w:val="bottom"/>
            <w:hideMark/>
          </w:tcPr>
          <w:p w14:paraId="0C0BBE65" w14:textId="77777777" w:rsidR="00332673" w:rsidRPr="00390716" w:rsidRDefault="00332673" w:rsidP="00390716">
            <w:pPr>
              <w:spacing w:after="0" w:line="360" w:lineRule="auto"/>
              <w:jc w:val="right"/>
              <w:rPr>
                <w:szCs w:val="24"/>
                <w:lang w:eastAsia="sv-SE"/>
              </w:rPr>
            </w:pPr>
            <w:r w:rsidRPr="00390716">
              <w:rPr>
                <w:szCs w:val="24"/>
                <w:lang w:eastAsia="sv-SE"/>
              </w:rPr>
              <w:t>1 045</w:t>
            </w:r>
          </w:p>
        </w:tc>
        <w:tc>
          <w:tcPr>
            <w:tcW w:w="859" w:type="dxa"/>
            <w:gridSpan w:val="4"/>
            <w:shd w:val="clear" w:color="auto" w:fill="auto"/>
            <w:noWrap/>
            <w:vAlign w:val="bottom"/>
            <w:hideMark/>
          </w:tcPr>
          <w:p w14:paraId="3993EE9A" w14:textId="77777777" w:rsidR="00332673" w:rsidRPr="00390716" w:rsidRDefault="00332673" w:rsidP="00390716">
            <w:pPr>
              <w:spacing w:after="0" w:line="360" w:lineRule="auto"/>
              <w:jc w:val="right"/>
              <w:rPr>
                <w:szCs w:val="24"/>
                <w:lang w:eastAsia="sv-SE"/>
              </w:rPr>
            </w:pPr>
            <w:r w:rsidRPr="00390716">
              <w:rPr>
                <w:szCs w:val="24"/>
                <w:lang w:eastAsia="sv-SE"/>
              </w:rPr>
              <w:t>1 616</w:t>
            </w:r>
          </w:p>
        </w:tc>
        <w:tc>
          <w:tcPr>
            <w:tcW w:w="859" w:type="dxa"/>
            <w:gridSpan w:val="3"/>
            <w:shd w:val="clear" w:color="auto" w:fill="auto"/>
            <w:noWrap/>
            <w:vAlign w:val="bottom"/>
            <w:hideMark/>
          </w:tcPr>
          <w:p w14:paraId="7B354F7A" w14:textId="77777777" w:rsidR="00332673" w:rsidRPr="00390716" w:rsidRDefault="00332673" w:rsidP="00390716">
            <w:pPr>
              <w:spacing w:after="0" w:line="360" w:lineRule="auto"/>
              <w:jc w:val="right"/>
              <w:rPr>
                <w:szCs w:val="24"/>
                <w:lang w:eastAsia="sv-SE"/>
              </w:rPr>
            </w:pPr>
            <w:r w:rsidRPr="00390716">
              <w:rPr>
                <w:szCs w:val="24"/>
                <w:lang w:eastAsia="sv-SE"/>
              </w:rPr>
              <w:t>1 420</w:t>
            </w:r>
          </w:p>
        </w:tc>
        <w:tc>
          <w:tcPr>
            <w:tcW w:w="859" w:type="dxa"/>
            <w:gridSpan w:val="4"/>
            <w:shd w:val="clear" w:color="auto" w:fill="auto"/>
            <w:noWrap/>
            <w:vAlign w:val="bottom"/>
            <w:hideMark/>
          </w:tcPr>
          <w:p w14:paraId="4736EABD" w14:textId="77777777" w:rsidR="00332673" w:rsidRPr="00390716" w:rsidRDefault="00332673" w:rsidP="00390716">
            <w:pPr>
              <w:spacing w:after="0" w:line="360" w:lineRule="auto"/>
              <w:jc w:val="right"/>
              <w:rPr>
                <w:szCs w:val="24"/>
                <w:lang w:eastAsia="sv-SE"/>
              </w:rPr>
            </w:pPr>
            <w:r w:rsidRPr="00390716">
              <w:rPr>
                <w:szCs w:val="24"/>
                <w:lang w:eastAsia="sv-SE"/>
              </w:rPr>
              <w:t>879</w:t>
            </w:r>
          </w:p>
        </w:tc>
        <w:tc>
          <w:tcPr>
            <w:tcW w:w="859" w:type="dxa"/>
            <w:gridSpan w:val="4"/>
            <w:shd w:val="clear" w:color="auto" w:fill="auto"/>
            <w:noWrap/>
            <w:vAlign w:val="bottom"/>
            <w:hideMark/>
          </w:tcPr>
          <w:p w14:paraId="20D83266" w14:textId="77777777" w:rsidR="00332673" w:rsidRPr="00390716" w:rsidRDefault="00332673" w:rsidP="00390716">
            <w:pPr>
              <w:spacing w:after="0" w:line="360" w:lineRule="auto"/>
              <w:jc w:val="right"/>
              <w:rPr>
                <w:szCs w:val="24"/>
                <w:lang w:eastAsia="sv-SE"/>
              </w:rPr>
            </w:pPr>
            <w:r w:rsidRPr="00390716">
              <w:rPr>
                <w:szCs w:val="24"/>
                <w:lang w:eastAsia="sv-SE"/>
              </w:rPr>
              <w:t>347</w:t>
            </w:r>
          </w:p>
        </w:tc>
        <w:tc>
          <w:tcPr>
            <w:tcW w:w="1097" w:type="dxa"/>
            <w:gridSpan w:val="4"/>
            <w:tcBorders>
              <w:right w:val="single" w:sz="4" w:space="0" w:color="auto"/>
            </w:tcBorders>
            <w:shd w:val="clear" w:color="auto" w:fill="auto"/>
            <w:noWrap/>
            <w:vAlign w:val="bottom"/>
            <w:hideMark/>
          </w:tcPr>
          <w:p w14:paraId="21122F73" w14:textId="77777777" w:rsidR="00332673" w:rsidRPr="00390716" w:rsidRDefault="00332673" w:rsidP="00390716">
            <w:pPr>
              <w:spacing w:after="0" w:line="360" w:lineRule="auto"/>
              <w:jc w:val="right"/>
              <w:rPr>
                <w:szCs w:val="24"/>
                <w:lang w:eastAsia="sv-SE"/>
              </w:rPr>
            </w:pPr>
            <w:r w:rsidRPr="00390716">
              <w:rPr>
                <w:szCs w:val="24"/>
                <w:lang w:eastAsia="sv-SE"/>
              </w:rPr>
              <w:t>6 532</w:t>
            </w:r>
          </w:p>
        </w:tc>
      </w:tr>
      <w:tr w:rsidR="00000A85" w:rsidRPr="00390716" w14:paraId="231C89C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DBA6EA4" w14:textId="1F3E5035"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55" w:type="dxa"/>
            <w:gridSpan w:val="3"/>
            <w:tcBorders>
              <w:left w:val="single" w:sz="4" w:space="0" w:color="auto"/>
            </w:tcBorders>
            <w:shd w:val="clear" w:color="auto" w:fill="auto"/>
            <w:noWrap/>
            <w:vAlign w:val="bottom"/>
            <w:hideMark/>
          </w:tcPr>
          <w:p w14:paraId="54338462" w14:textId="77777777" w:rsidR="00332673" w:rsidRPr="00390716" w:rsidRDefault="00332673" w:rsidP="00390716">
            <w:pPr>
              <w:spacing w:after="0" w:line="360" w:lineRule="auto"/>
              <w:jc w:val="right"/>
              <w:rPr>
                <w:szCs w:val="24"/>
                <w:lang w:eastAsia="sv-SE"/>
              </w:rPr>
            </w:pPr>
            <w:r w:rsidRPr="00390716">
              <w:rPr>
                <w:szCs w:val="24"/>
                <w:lang w:eastAsia="sv-SE"/>
              </w:rPr>
              <w:t>105</w:t>
            </w:r>
          </w:p>
        </w:tc>
        <w:tc>
          <w:tcPr>
            <w:tcW w:w="859" w:type="dxa"/>
            <w:gridSpan w:val="6"/>
            <w:shd w:val="clear" w:color="auto" w:fill="auto"/>
            <w:noWrap/>
            <w:vAlign w:val="bottom"/>
            <w:hideMark/>
          </w:tcPr>
          <w:p w14:paraId="576A98A3" w14:textId="77777777" w:rsidR="00332673" w:rsidRPr="00390716" w:rsidRDefault="00332673" w:rsidP="00390716">
            <w:pPr>
              <w:spacing w:after="0" w:line="360" w:lineRule="auto"/>
              <w:jc w:val="right"/>
              <w:rPr>
                <w:szCs w:val="24"/>
                <w:lang w:eastAsia="sv-SE"/>
              </w:rPr>
            </w:pPr>
            <w:r w:rsidRPr="00390716">
              <w:rPr>
                <w:szCs w:val="24"/>
                <w:lang w:eastAsia="sv-SE"/>
              </w:rPr>
              <w:t>235</w:t>
            </w:r>
          </w:p>
        </w:tc>
        <w:tc>
          <w:tcPr>
            <w:tcW w:w="859" w:type="dxa"/>
            <w:gridSpan w:val="4"/>
            <w:shd w:val="clear" w:color="auto" w:fill="auto"/>
            <w:noWrap/>
            <w:vAlign w:val="bottom"/>
            <w:hideMark/>
          </w:tcPr>
          <w:p w14:paraId="2F6E9AC7" w14:textId="77777777" w:rsidR="00332673" w:rsidRPr="00390716" w:rsidRDefault="00332673" w:rsidP="00390716">
            <w:pPr>
              <w:spacing w:after="0" w:line="360" w:lineRule="auto"/>
              <w:jc w:val="right"/>
              <w:rPr>
                <w:szCs w:val="24"/>
                <w:lang w:eastAsia="sv-SE"/>
              </w:rPr>
            </w:pPr>
            <w:r w:rsidRPr="00390716">
              <w:rPr>
                <w:szCs w:val="24"/>
                <w:lang w:eastAsia="sv-SE"/>
              </w:rPr>
              <w:t>239</w:t>
            </w:r>
          </w:p>
        </w:tc>
        <w:tc>
          <w:tcPr>
            <w:tcW w:w="859" w:type="dxa"/>
            <w:gridSpan w:val="4"/>
            <w:shd w:val="clear" w:color="auto" w:fill="auto"/>
            <w:noWrap/>
            <w:vAlign w:val="bottom"/>
            <w:hideMark/>
          </w:tcPr>
          <w:p w14:paraId="41349DE8" w14:textId="77777777" w:rsidR="00332673" w:rsidRPr="00390716" w:rsidRDefault="00332673" w:rsidP="00390716">
            <w:pPr>
              <w:spacing w:after="0" w:line="360" w:lineRule="auto"/>
              <w:jc w:val="right"/>
              <w:rPr>
                <w:szCs w:val="24"/>
                <w:lang w:eastAsia="sv-SE"/>
              </w:rPr>
            </w:pPr>
            <w:r w:rsidRPr="00390716">
              <w:rPr>
                <w:szCs w:val="24"/>
                <w:lang w:eastAsia="sv-SE"/>
              </w:rPr>
              <w:t>317</w:t>
            </w:r>
          </w:p>
        </w:tc>
        <w:tc>
          <w:tcPr>
            <w:tcW w:w="859" w:type="dxa"/>
            <w:gridSpan w:val="3"/>
            <w:shd w:val="clear" w:color="auto" w:fill="auto"/>
            <w:noWrap/>
            <w:vAlign w:val="bottom"/>
            <w:hideMark/>
          </w:tcPr>
          <w:p w14:paraId="1A9AB06A" w14:textId="77777777" w:rsidR="00332673" w:rsidRPr="00390716" w:rsidRDefault="00332673" w:rsidP="00390716">
            <w:pPr>
              <w:spacing w:after="0" w:line="360" w:lineRule="auto"/>
              <w:jc w:val="right"/>
              <w:rPr>
                <w:szCs w:val="24"/>
                <w:lang w:eastAsia="sv-SE"/>
              </w:rPr>
            </w:pPr>
            <w:r w:rsidRPr="00390716">
              <w:rPr>
                <w:szCs w:val="24"/>
                <w:lang w:eastAsia="sv-SE"/>
              </w:rPr>
              <w:t>210</w:t>
            </w:r>
          </w:p>
        </w:tc>
        <w:tc>
          <w:tcPr>
            <w:tcW w:w="859" w:type="dxa"/>
            <w:gridSpan w:val="4"/>
            <w:shd w:val="clear" w:color="auto" w:fill="auto"/>
            <w:noWrap/>
            <w:vAlign w:val="bottom"/>
            <w:hideMark/>
          </w:tcPr>
          <w:p w14:paraId="3B6E91E6" w14:textId="77777777" w:rsidR="00332673" w:rsidRPr="00390716" w:rsidRDefault="00332673" w:rsidP="00390716">
            <w:pPr>
              <w:spacing w:after="0" w:line="360" w:lineRule="auto"/>
              <w:jc w:val="right"/>
              <w:rPr>
                <w:szCs w:val="24"/>
                <w:lang w:eastAsia="sv-SE"/>
              </w:rPr>
            </w:pPr>
            <w:r w:rsidRPr="00390716">
              <w:rPr>
                <w:szCs w:val="24"/>
                <w:lang w:eastAsia="sv-SE"/>
              </w:rPr>
              <w:t>83</w:t>
            </w:r>
          </w:p>
        </w:tc>
        <w:tc>
          <w:tcPr>
            <w:tcW w:w="859" w:type="dxa"/>
            <w:gridSpan w:val="4"/>
            <w:shd w:val="clear" w:color="auto" w:fill="auto"/>
            <w:noWrap/>
            <w:vAlign w:val="bottom"/>
            <w:hideMark/>
          </w:tcPr>
          <w:p w14:paraId="1BDFF1A9" w14:textId="77777777" w:rsidR="00332673" w:rsidRPr="00390716" w:rsidRDefault="00332673" w:rsidP="00390716">
            <w:pPr>
              <w:spacing w:after="0" w:line="360" w:lineRule="auto"/>
              <w:jc w:val="right"/>
              <w:rPr>
                <w:szCs w:val="24"/>
                <w:lang w:eastAsia="sv-SE"/>
              </w:rPr>
            </w:pPr>
            <w:r w:rsidRPr="00390716">
              <w:rPr>
                <w:szCs w:val="24"/>
                <w:lang w:eastAsia="sv-SE"/>
              </w:rPr>
              <w:t>41</w:t>
            </w:r>
          </w:p>
        </w:tc>
        <w:tc>
          <w:tcPr>
            <w:tcW w:w="1097" w:type="dxa"/>
            <w:gridSpan w:val="4"/>
            <w:tcBorders>
              <w:right w:val="single" w:sz="4" w:space="0" w:color="auto"/>
            </w:tcBorders>
            <w:shd w:val="clear" w:color="auto" w:fill="auto"/>
            <w:noWrap/>
            <w:vAlign w:val="bottom"/>
            <w:hideMark/>
          </w:tcPr>
          <w:p w14:paraId="79469058" w14:textId="77777777" w:rsidR="00332673" w:rsidRPr="00390716" w:rsidRDefault="00332673" w:rsidP="00390716">
            <w:pPr>
              <w:spacing w:after="0" w:line="360" w:lineRule="auto"/>
              <w:jc w:val="right"/>
              <w:rPr>
                <w:szCs w:val="24"/>
                <w:lang w:eastAsia="sv-SE"/>
              </w:rPr>
            </w:pPr>
            <w:r w:rsidRPr="00390716">
              <w:rPr>
                <w:szCs w:val="24"/>
                <w:lang w:eastAsia="sv-SE"/>
              </w:rPr>
              <w:t>1 230</w:t>
            </w:r>
          </w:p>
        </w:tc>
      </w:tr>
      <w:tr w:rsidR="00000A85" w:rsidRPr="00390716" w14:paraId="1CA5EE3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18DDD92E" w14:textId="58BFF00C"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55" w:type="dxa"/>
            <w:gridSpan w:val="3"/>
            <w:tcBorders>
              <w:left w:val="single" w:sz="4" w:space="0" w:color="auto"/>
            </w:tcBorders>
            <w:shd w:val="clear" w:color="auto" w:fill="auto"/>
            <w:noWrap/>
            <w:vAlign w:val="bottom"/>
            <w:hideMark/>
          </w:tcPr>
          <w:p w14:paraId="11E17D4D" w14:textId="77777777" w:rsidR="00332673" w:rsidRPr="00390716" w:rsidRDefault="00332673" w:rsidP="00390716">
            <w:pPr>
              <w:spacing w:after="0" w:line="360" w:lineRule="auto"/>
              <w:jc w:val="right"/>
              <w:rPr>
                <w:szCs w:val="24"/>
                <w:lang w:eastAsia="sv-SE"/>
              </w:rPr>
            </w:pPr>
            <w:r w:rsidRPr="00390716">
              <w:rPr>
                <w:szCs w:val="24"/>
                <w:lang w:eastAsia="sv-SE"/>
              </w:rPr>
              <w:t>28</w:t>
            </w:r>
          </w:p>
        </w:tc>
        <w:tc>
          <w:tcPr>
            <w:tcW w:w="859" w:type="dxa"/>
            <w:gridSpan w:val="6"/>
            <w:shd w:val="clear" w:color="auto" w:fill="auto"/>
            <w:noWrap/>
            <w:vAlign w:val="bottom"/>
            <w:hideMark/>
          </w:tcPr>
          <w:p w14:paraId="1290A04F" w14:textId="77777777" w:rsidR="00332673" w:rsidRPr="00390716" w:rsidRDefault="00332673" w:rsidP="00390716">
            <w:pPr>
              <w:spacing w:after="0" w:line="360" w:lineRule="auto"/>
              <w:jc w:val="right"/>
              <w:rPr>
                <w:szCs w:val="24"/>
                <w:lang w:eastAsia="sv-SE"/>
              </w:rPr>
            </w:pPr>
            <w:r w:rsidRPr="00390716">
              <w:rPr>
                <w:szCs w:val="24"/>
                <w:lang w:eastAsia="sv-SE"/>
              </w:rPr>
              <w:t>84</w:t>
            </w:r>
          </w:p>
        </w:tc>
        <w:tc>
          <w:tcPr>
            <w:tcW w:w="859" w:type="dxa"/>
            <w:gridSpan w:val="4"/>
            <w:shd w:val="clear" w:color="auto" w:fill="auto"/>
            <w:noWrap/>
            <w:vAlign w:val="bottom"/>
            <w:hideMark/>
          </w:tcPr>
          <w:p w14:paraId="5162A60E" w14:textId="77777777" w:rsidR="00332673" w:rsidRPr="00390716" w:rsidRDefault="00332673" w:rsidP="00390716">
            <w:pPr>
              <w:spacing w:after="0" w:line="360" w:lineRule="auto"/>
              <w:jc w:val="right"/>
              <w:rPr>
                <w:szCs w:val="24"/>
                <w:lang w:eastAsia="sv-SE"/>
              </w:rPr>
            </w:pPr>
            <w:r w:rsidRPr="00390716">
              <w:rPr>
                <w:szCs w:val="24"/>
                <w:lang w:eastAsia="sv-SE"/>
              </w:rPr>
              <w:t>105</w:t>
            </w:r>
          </w:p>
        </w:tc>
        <w:tc>
          <w:tcPr>
            <w:tcW w:w="859" w:type="dxa"/>
            <w:gridSpan w:val="4"/>
            <w:shd w:val="clear" w:color="auto" w:fill="auto"/>
            <w:noWrap/>
            <w:vAlign w:val="bottom"/>
            <w:hideMark/>
          </w:tcPr>
          <w:p w14:paraId="50893922" w14:textId="77777777" w:rsidR="00332673" w:rsidRPr="00390716" w:rsidRDefault="00332673" w:rsidP="00390716">
            <w:pPr>
              <w:spacing w:after="0" w:line="360" w:lineRule="auto"/>
              <w:jc w:val="right"/>
              <w:rPr>
                <w:szCs w:val="24"/>
                <w:lang w:eastAsia="sv-SE"/>
              </w:rPr>
            </w:pPr>
            <w:r w:rsidRPr="00390716">
              <w:rPr>
                <w:szCs w:val="24"/>
                <w:lang w:eastAsia="sv-SE"/>
              </w:rPr>
              <w:t>137</w:t>
            </w:r>
          </w:p>
        </w:tc>
        <w:tc>
          <w:tcPr>
            <w:tcW w:w="859" w:type="dxa"/>
            <w:gridSpan w:val="3"/>
            <w:shd w:val="clear" w:color="auto" w:fill="auto"/>
            <w:noWrap/>
            <w:vAlign w:val="bottom"/>
            <w:hideMark/>
          </w:tcPr>
          <w:p w14:paraId="3B61A338" w14:textId="77777777" w:rsidR="00332673" w:rsidRPr="00390716" w:rsidRDefault="00332673" w:rsidP="00390716">
            <w:pPr>
              <w:spacing w:after="0" w:line="360" w:lineRule="auto"/>
              <w:jc w:val="right"/>
              <w:rPr>
                <w:szCs w:val="24"/>
                <w:lang w:eastAsia="sv-SE"/>
              </w:rPr>
            </w:pPr>
            <w:r w:rsidRPr="00390716">
              <w:rPr>
                <w:szCs w:val="24"/>
                <w:lang w:eastAsia="sv-SE"/>
              </w:rPr>
              <w:t>86</w:t>
            </w:r>
          </w:p>
        </w:tc>
        <w:tc>
          <w:tcPr>
            <w:tcW w:w="859" w:type="dxa"/>
            <w:gridSpan w:val="4"/>
            <w:shd w:val="clear" w:color="auto" w:fill="auto"/>
            <w:noWrap/>
            <w:vAlign w:val="bottom"/>
            <w:hideMark/>
          </w:tcPr>
          <w:p w14:paraId="2BBF7B54" w14:textId="77777777" w:rsidR="00332673" w:rsidRPr="00390716" w:rsidRDefault="00332673" w:rsidP="00390716">
            <w:pPr>
              <w:spacing w:after="0" w:line="360" w:lineRule="auto"/>
              <w:jc w:val="right"/>
              <w:rPr>
                <w:szCs w:val="24"/>
                <w:lang w:eastAsia="sv-SE"/>
              </w:rPr>
            </w:pPr>
            <w:r w:rsidRPr="00390716">
              <w:rPr>
                <w:szCs w:val="24"/>
                <w:lang w:eastAsia="sv-SE"/>
              </w:rPr>
              <w:t>36</w:t>
            </w:r>
          </w:p>
        </w:tc>
        <w:tc>
          <w:tcPr>
            <w:tcW w:w="859" w:type="dxa"/>
            <w:gridSpan w:val="4"/>
            <w:shd w:val="clear" w:color="auto" w:fill="auto"/>
            <w:noWrap/>
            <w:vAlign w:val="bottom"/>
            <w:hideMark/>
          </w:tcPr>
          <w:p w14:paraId="6BEB1324"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1097" w:type="dxa"/>
            <w:gridSpan w:val="4"/>
            <w:tcBorders>
              <w:right w:val="single" w:sz="4" w:space="0" w:color="auto"/>
            </w:tcBorders>
            <w:shd w:val="clear" w:color="auto" w:fill="auto"/>
            <w:noWrap/>
            <w:vAlign w:val="bottom"/>
            <w:hideMark/>
          </w:tcPr>
          <w:p w14:paraId="344A2CD0" w14:textId="77777777" w:rsidR="00332673" w:rsidRPr="00390716" w:rsidRDefault="00332673" w:rsidP="00390716">
            <w:pPr>
              <w:spacing w:after="0" w:line="360" w:lineRule="auto"/>
              <w:jc w:val="right"/>
              <w:rPr>
                <w:szCs w:val="24"/>
                <w:lang w:eastAsia="sv-SE"/>
              </w:rPr>
            </w:pPr>
            <w:r w:rsidRPr="00390716">
              <w:rPr>
                <w:szCs w:val="24"/>
                <w:lang w:eastAsia="sv-SE"/>
              </w:rPr>
              <w:t>487</w:t>
            </w:r>
          </w:p>
        </w:tc>
      </w:tr>
      <w:tr w:rsidR="00000A85" w:rsidRPr="00390716" w14:paraId="12161FBB"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24B0BF33" w14:textId="2E289F97"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55" w:type="dxa"/>
            <w:gridSpan w:val="3"/>
            <w:tcBorders>
              <w:left w:val="single" w:sz="4" w:space="0" w:color="auto"/>
            </w:tcBorders>
            <w:shd w:val="clear" w:color="auto" w:fill="auto"/>
            <w:noWrap/>
            <w:vAlign w:val="bottom"/>
            <w:hideMark/>
          </w:tcPr>
          <w:p w14:paraId="2BA3CDBD"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59" w:type="dxa"/>
            <w:gridSpan w:val="6"/>
            <w:shd w:val="clear" w:color="auto" w:fill="auto"/>
            <w:noWrap/>
            <w:vAlign w:val="bottom"/>
            <w:hideMark/>
          </w:tcPr>
          <w:p w14:paraId="461886B4" w14:textId="77777777" w:rsidR="00332673" w:rsidRPr="00390716" w:rsidRDefault="00332673" w:rsidP="00390716">
            <w:pPr>
              <w:spacing w:after="0" w:line="360" w:lineRule="auto"/>
              <w:jc w:val="right"/>
              <w:rPr>
                <w:szCs w:val="24"/>
                <w:lang w:eastAsia="sv-SE"/>
              </w:rPr>
            </w:pPr>
            <w:r w:rsidRPr="00390716">
              <w:rPr>
                <w:szCs w:val="24"/>
                <w:lang w:eastAsia="sv-SE"/>
              </w:rPr>
              <w:t>42</w:t>
            </w:r>
          </w:p>
        </w:tc>
        <w:tc>
          <w:tcPr>
            <w:tcW w:w="859" w:type="dxa"/>
            <w:gridSpan w:val="4"/>
            <w:shd w:val="clear" w:color="auto" w:fill="auto"/>
            <w:noWrap/>
            <w:vAlign w:val="bottom"/>
            <w:hideMark/>
          </w:tcPr>
          <w:p w14:paraId="35F48653" w14:textId="77777777" w:rsidR="00332673" w:rsidRPr="00390716" w:rsidRDefault="00332673" w:rsidP="00390716">
            <w:pPr>
              <w:spacing w:after="0" w:line="360" w:lineRule="auto"/>
              <w:jc w:val="right"/>
              <w:rPr>
                <w:szCs w:val="24"/>
                <w:lang w:eastAsia="sv-SE"/>
              </w:rPr>
            </w:pPr>
            <w:r w:rsidRPr="00390716">
              <w:rPr>
                <w:szCs w:val="24"/>
                <w:lang w:eastAsia="sv-SE"/>
              </w:rPr>
              <w:t>59</w:t>
            </w:r>
          </w:p>
        </w:tc>
        <w:tc>
          <w:tcPr>
            <w:tcW w:w="859" w:type="dxa"/>
            <w:gridSpan w:val="4"/>
            <w:shd w:val="clear" w:color="auto" w:fill="auto"/>
            <w:noWrap/>
            <w:vAlign w:val="bottom"/>
            <w:hideMark/>
          </w:tcPr>
          <w:p w14:paraId="00D1FD51" w14:textId="77777777" w:rsidR="00332673" w:rsidRPr="00390716" w:rsidRDefault="00332673" w:rsidP="00390716">
            <w:pPr>
              <w:spacing w:after="0" w:line="360" w:lineRule="auto"/>
              <w:jc w:val="right"/>
              <w:rPr>
                <w:szCs w:val="24"/>
                <w:lang w:eastAsia="sv-SE"/>
              </w:rPr>
            </w:pPr>
            <w:r w:rsidRPr="00390716">
              <w:rPr>
                <w:szCs w:val="24"/>
                <w:lang w:eastAsia="sv-SE"/>
              </w:rPr>
              <w:t>58</w:t>
            </w:r>
          </w:p>
        </w:tc>
        <w:tc>
          <w:tcPr>
            <w:tcW w:w="859" w:type="dxa"/>
            <w:gridSpan w:val="3"/>
            <w:shd w:val="clear" w:color="auto" w:fill="auto"/>
            <w:noWrap/>
            <w:vAlign w:val="bottom"/>
            <w:hideMark/>
          </w:tcPr>
          <w:p w14:paraId="12EFB3C4" w14:textId="77777777" w:rsidR="00332673" w:rsidRPr="00390716" w:rsidRDefault="00332673" w:rsidP="00390716">
            <w:pPr>
              <w:spacing w:after="0" w:line="360" w:lineRule="auto"/>
              <w:jc w:val="right"/>
              <w:rPr>
                <w:szCs w:val="24"/>
                <w:lang w:eastAsia="sv-SE"/>
              </w:rPr>
            </w:pPr>
            <w:r w:rsidRPr="00390716">
              <w:rPr>
                <w:szCs w:val="24"/>
                <w:lang w:eastAsia="sv-SE"/>
              </w:rPr>
              <w:t>34</w:t>
            </w:r>
          </w:p>
        </w:tc>
        <w:tc>
          <w:tcPr>
            <w:tcW w:w="859" w:type="dxa"/>
            <w:gridSpan w:val="4"/>
            <w:shd w:val="clear" w:color="auto" w:fill="auto"/>
            <w:noWrap/>
            <w:vAlign w:val="bottom"/>
            <w:hideMark/>
          </w:tcPr>
          <w:p w14:paraId="10D0278C"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59" w:type="dxa"/>
            <w:gridSpan w:val="4"/>
            <w:shd w:val="clear" w:color="auto" w:fill="auto"/>
            <w:noWrap/>
            <w:vAlign w:val="bottom"/>
            <w:hideMark/>
          </w:tcPr>
          <w:p w14:paraId="1C89CD76"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1097" w:type="dxa"/>
            <w:gridSpan w:val="4"/>
            <w:tcBorders>
              <w:right w:val="single" w:sz="4" w:space="0" w:color="auto"/>
            </w:tcBorders>
            <w:shd w:val="clear" w:color="auto" w:fill="auto"/>
            <w:noWrap/>
            <w:vAlign w:val="bottom"/>
            <w:hideMark/>
          </w:tcPr>
          <w:p w14:paraId="6D9BEE69" w14:textId="77777777" w:rsidR="00332673" w:rsidRPr="00390716" w:rsidRDefault="00332673" w:rsidP="00390716">
            <w:pPr>
              <w:spacing w:after="0" w:line="360" w:lineRule="auto"/>
              <w:jc w:val="right"/>
              <w:rPr>
                <w:szCs w:val="24"/>
                <w:lang w:eastAsia="sv-SE"/>
              </w:rPr>
            </w:pPr>
            <w:r w:rsidRPr="00390716">
              <w:rPr>
                <w:szCs w:val="24"/>
                <w:lang w:eastAsia="sv-SE"/>
              </w:rPr>
              <w:t>232</w:t>
            </w:r>
          </w:p>
        </w:tc>
      </w:tr>
      <w:tr w:rsidR="00000A85" w:rsidRPr="00390716" w14:paraId="764E3189"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5CC021A" w14:textId="3C947EF0"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55" w:type="dxa"/>
            <w:gridSpan w:val="3"/>
            <w:tcBorders>
              <w:left w:val="single" w:sz="4" w:space="0" w:color="auto"/>
            </w:tcBorders>
            <w:shd w:val="clear" w:color="auto" w:fill="auto"/>
            <w:noWrap/>
            <w:vAlign w:val="bottom"/>
            <w:hideMark/>
          </w:tcPr>
          <w:p w14:paraId="2E798FF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6"/>
            <w:shd w:val="clear" w:color="auto" w:fill="auto"/>
            <w:noWrap/>
            <w:vAlign w:val="bottom"/>
            <w:hideMark/>
          </w:tcPr>
          <w:p w14:paraId="0895B002" w14:textId="77777777" w:rsidR="00332673" w:rsidRPr="00390716" w:rsidRDefault="00332673" w:rsidP="00390716">
            <w:pPr>
              <w:spacing w:after="0" w:line="360" w:lineRule="auto"/>
              <w:jc w:val="right"/>
              <w:rPr>
                <w:szCs w:val="24"/>
                <w:lang w:eastAsia="sv-SE"/>
              </w:rPr>
            </w:pPr>
            <w:r w:rsidRPr="00390716">
              <w:rPr>
                <w:szCs w:val="24"/>
                <w:lang w:eastAsia="sv-SE"/>
              </w:rPr>
              <w:t>20</w:t>
            </w:r>
          </w:p>
        </w:tc>
        <w:tc>
          <w:tcPr>
            <w:tcW w:w="859" w:type="dxa"/>
            <w:gridSpan w:val="4"/>
            <w:shd w:val="clear" w:color="auto" w:fill="auto"/>
            <w:noWrap/>
            <w:vAlign w:val="bottom"/>
            <w:hideMark/>
          </w:tcPr>
          <w:p w14:paraId="718E010F" w14:textId="77777777" w:rsidR="00332673" w:rsidRPr="00390716" w:rsidRDefault="00332673" w:rsidP="00390716">
            <w:pPr>
              <w:spacing w:after="0" w:line="360" w:lineRule="auto"/>
              <w:jc w:val="right"/>
              <w:rPr>
                <w:szCs w:val="24"/>
                <w:lang w:eastAsia="sv-SE"/>
              </w:rPr>
            </w:pPr>
            <w:r w:rsidRPr="00390716">
              <w:rPr>
                <w:szCs w:val="24"/>
                <w:lang w:eastAsia="sv-SE"/>
              </w:rPr>
              <w:t>30</w:t>
            </w:r>
          </w:p>
        </w:tc>
        <w:tc>
          <w:tcPr>
            <w:tcW w:w="859" w:type="dxa"/>
            <w:gridSpan w:val="4"/>
            <w:shd w:val="clear" w:color="auto" w:fill="auto"/>
            <w:noWrap/>
            <w:vAlign w:val="bottom"/>
            <w:hideMark/>
          </w:tcPr>
          <w:p w14:paraId="6FCB8F76"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59" w:type="dxa"/>
            <w:gridSpan w:val="3"/>
            <w:shd w:val="clear" w:color="auto" w:fill="auto"/>
            <w:noWrap/>
            <w:vAlign w:val="bottom"/>
            <w:hideMark/>
          </w:tcPr>
          <w:p w14:paraId="6F4B9B2C"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59" w:type="dxa"/>
            <w:gridSpan w:val="4"/>
            <w:shd w:val="clear" w:color="auto" w:fill="auto"/>
            <w:noWrap/>
            <w:vAlign w:val="bottom"/>
            <w:hideMark/>
          </w:tcPr>
          <w:p w14:paraId="428CEA2F"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59" w:type="dxa"/>
            <w:gridSpan w:val="4"/>
            <w:shd w:val="clear" w:color="auto" w:fill="auto"/>
            <w:noWrap/>
            <w:vAlign w:val="bottom"/>
            <w:hideMark/>
          </w:tcPr>
          <w:p w14:paraId="3300E903"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1097" w:type="dxa"/>
            <w:gridSpan w:val="4"/>
            <w:tcBorders>
              <w:right w:val="single" w:sz="4" w:space="0" w:color="auto"/>
            </w:tcBorders>
            <w:shd w:val="clear" w:color="auto" w:fill="auto"/>
            <w:noWrap/>
            <w:vAlign w:val="bottom"/>
            <w:hideMark/>
          </w:tcPr>
          <w:p w14:paraId="44F7ED0F" w14:textId="77777777" w:rsidR="00332673" w:rsidRPr="00390716" w:rsidRDefault="00332673" w:rsidP="00390716">
            <w:pPr>
              <w:spacing w:after="0" w:line="360" w:lineRule="auto"/>
              <w:jc w:val="right"/>
              <w:rPr>
                <w:szCs w:val="24"/>
                <w:lang w:eastAsia="sv-SE"/>
              </w:rPr>
            </w:pPr>
            <w:r w:rsidRPr="00390716">
              <w:rPr>
                <w:szCs w:val="24"/>
                <w:lang w:eastAsia="sv-SE"/>
              </w:rPr>
              <w:t>131</w:t>
            </w:r>
          </w:p>
        </w:tc>
      </w:tr>
      <w:tr w:rsidR="00000A85" w:rsidRPr="00390716" w14:paraId="59ACFF5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30CF53D9" w14:textId="288633E5"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55" w:type="dxa"/>
            <w:gridSpan w:val="3"/>
            <w:tcBorders>
              <w:left w:val="single" w:sz="4" w:space="0" w:color="auto"/>
            </w:tcBorders>
            <w:shd w:val="clear" w:color="auto" w:fill="auto"/>
            <w:noWrap/>
            <w:vAlign w:val="bottom"/>
            <w:hideMark/>
          </w:tcPr>
          <w:p w14:paraId="1CD0881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6"/>
            <w:shd w:val="clear" w:color="auto" w:fill="auto"/>
            <w:noWrap/>
            <w:vAlign w:val="bottom"/>
            <w:hideMark/>
          </w:tcPr>
          <w:p w14:paraId="0700E506"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59" w:type="dxa"/>
            <w:gridSpan w:val="4"/>
            <w:shd w:val="clear" w:color="auto" w:fill="auto"/>
            <w:noWrap/>
            <w:vAlign w:val="bottom"/>
            <w:hideMark/>
          </w:tcPr>
          <w:p w14:paraId="485EB96C"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59" w:type="dxa"/>
            <w:gridSpan w:val="4"/>
            <w:shd w:val="clear" w:color="auto" w:fill="auto"/>
            <w:noWrap/>
            <w:vAlign w:val="bottom"/>
            <w:hideMark/>
          </w:tcPr>
          <w:p w14:paraId="74FC3E72"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859" w:type="dxa"/>
            <w:gridSpan w:val="3"/>
            <w:shd w:val="clear" w:color="auto" w:fill="auto"/>
            <w:noWrap/>
            <w:vAlign w:val="bottom"/>
            <w:hideMark/>
          </w:tcPr>
          <w:p w14:paraId="0BF48FEE"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59" w:type="dxa"/>
            <w:gridSpan w:val="4"/>
            <w:shd w:val="clear" w:color="auto" w:fill="auto"/>
            <w:noWrap/>
            <w:vAlign w:val="bottom"/>
            <w:hideMark/>
          </w:tcPr>
          <w:p w14:paraId="40426252"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59" w:type="dxa"/>
            <w:gridSpan w:val="4"/>
            <w:shd w:val="clear" w:color="auto" w:fill="auto"/>
            <w:noWrap/>
            <w:vAlign w:val="bottom"/>
            <w:hideMark/>
          </w:tcPr>
          <w:p w14:paraId="4DC2BAD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right w:val="single" w:sz="4" w:space="0" w:color="auto"/>
            </w:tcBorders>
            <w:shd w:val="clear" w:color="auto" w:fill="auto"/>
            <w:noWrap/>
            <w:vAlign w:val="bottom"/>
            <w:hideMark/>
          </w:tcPr>
          <w:p w14:paraId="42873FF2" w14:textId="77777777" w:rsidR="00332673" w:rsidRPr="00390716" w:rsidRDefault="00332673" w:rsidP="00390716">
            <w:pPr>
              <w:spacing w:after="0" w:line="360" w:lineRule="auto"/>
              <w:jc w:val="right"/>
              <w:rPr>
                <w:szCs w:val="24"/>
                <w:lang w:eastAsia="sv-SE"/>
              </w:rPr>
            </w:pPr>
            <w:r w:rsidRPr="00390716">
              <w:rPr>
                <w:szCs w:val="24"/>
                <w:lang w:eastAsia="sv-SE"/>
              </w:rPr>
              <w:t>65</w:t>
            </w:r>
          </w:p>
        </w:tc>
      </w:tr>
      <w:tr w:rsidR="00000A85" w:rsidRPr="00390716" w14:paraId="5D1831E1"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5CCC203E" w14:textId="0F3315AD"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55" w:type="dxa"/>
            <w:gridSpan w:val="3"/>
            <w:tcBorders>
              <w:left w:val="single" w:sz="4" w:space="0" w:color="auto"/>
            </w:tcBorders>
            <w:shd w:val="clear" w:color="auto" w:fill="auto"/>
            <w:noWrap/>
            <w:vAlign w:val="bottom"/>
            <w:hideMark/>
          </w:tcPr>
          <w:p w14:paraId="1DFDC57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6"/>
            <w:shd w:val="clear" w:color="auto" w:fill="auto"/>
            <w:noWrap/>
            <w:vAlign w:val="bottom"/>
            <w:hideMark/>
          </w:tcPr>
          <w:p w14:paraId="2B8E1385"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59" w:type="dxa"/>
            <w:gridSpan w:val="4"/>
            <w:shd w:val="clear" w:color="auto" w:fill="auto"/>
            <w:noWrap/>
            <w:vAlign w:val="bottom"/>
            <w:hideMark/>
          </w:tcPr>
          <w:p w14:paraId="048F9742"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59" w:type="dxa"/>
            <w:gridSpan w:val="4"/>
            <w:shd w:val="clear" w:color="auto" w:fill="auto"/>
            <w:noWrap/>
            <w:vAlign w:val="bottom"/>
            <w:hideMark/>
          </w:tcPr>
          <w:p w14:paraId="13AA6C76" w14:textId="77777777" w:rsidR="00332673" w:rsidRPr="00390716" w:rsidRDefault="00332673" w:rsidP="00390716">
            <w:pPr>
              <w:spacing w:after="0" w:line="360" w:lineRule="auto"/>
              <w:jc w:val="right"/>
              <w:rPr>
                <w:szCs w:val="24"/>
                <w:lang w:eastAsia="sv-SE"/>
              </w:rPr>
            </w:pPr>
            <w:r w:rsidRPr="00390716">
              <w:rPr>
                <w:szCs w:val="24"/>
                <w:lang w:eastAsia="sv-SE"/>
              </w:rPr>
              <w:t>17</w:t>
            </w:r>
          </w:p>
        </w:tc>
        <w:tc>
          <w:tcPr>
            <w:tcW w:w="859" w:type="dxa"/>
            <w:gridSpan w:val="3"/>
            <w:shd w:val="clear" w:color="auto" w:fill="auto"/>
            <w:noWrap/>
            <w:vAlign w:val="bottom"/>
            <w:hideMark/>
          </w:tcPr>
          <w:p w14:paraId="0C0FA829"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59" w:type="dxa"/>
            <w:gridSpan w:val="4"/>
            <w:shd w:val="clear" w:color="auto" w:fill="auto"/>
            <w:noWrap/>
            <w:vAlign w:val="bottom"/>
            <w:hideMark/>
          </w:tcPr>
          <w:p w14:paraId="4FB2F6B3"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1FAF07A6"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18C51DE2" w14:textId="77777777" w:rsidR="00332673" w:rsidRPr="00390716" w:rsidRDefault="00332673" w:rsidP="00390716">
            <w:pPr>
              <w:spacing w:after="0" w:line="360" w:lineRule="auto"/>
              <w:jc w:val="right"/>
              <w:rPr>
                <w:szCs w:val="24"/>
                <w:lang w:eastAsia="sv-SE"/>
              </w:rPr>
            </w:pPr>
            <w:r w:rsidRPr="00390716">
              <w:rPr>
                <w:szCs w:val="24"/>
                <w:lang w:eastAsia="sv-SE"/>
              </w:rPr>
              <w:t>51</w:t>
            </w:r>
          </w:p>
        </w:tc>
      </w:tr>
      <w:tr w:rsidR="00000A85" w:rsidRPr="00390716" w14:paraId="2001CE74"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43E6939" w14:textId="7B305BA8"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55" w:type="dxa"/>
            <w:gridSpan w:val="3"/>
            <w:tcBorders>
              <w:left w:val="single" w:sz="4" w:space="0" w:color="auto"/>
            </w:tcBorders>
            <w:shd w:val="clear" w:color="auto" w:fill="auto"/>
            <w:noWrap/>
            <w:vAlign w:val="bottom"/>
            <w:hideMark/>
          </w:tcPr>
          <w:p w14:paraId="6957531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561ACF8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5D993148"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59" w:type="dxa"/>
            <w:gridSpan w:val="4"/>
            <w:shd w:val="clear" w:color="auto" w:fill="auto"/>
            <w:noWrap/>
            <w:vAlign w:val="bottom"/>
            <w:hideMark/>
          </w:tcPr>
          <w:p w14:paraId="590487EC"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59" w:type="dxa"/>
            <w:gridSpan w:val="3"/>
            <w:shd w:val="clear" w:color="auto" w:fill="auto"/>
            <w:noWrap/>
            <w:vAlign w:val="bottom"/>
            <w:hideMark/>
          </w:tcPr>
          <w:p w14:paraId="1DDF50BD"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59" w:type="dxa"/>
            <w:gridSpan w:val="4"/>
            <w:shd w:val="clear" w:color="auto" w:fill="auto"/>
            <w:noWrap/>
            <w:vAlign w:val="bottom"/>
            <w:hideMark/>
          </w:tcPr>
          <w:p w14:paraId="1B291AA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12EF86A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1097" w:type="dxa"/>
            <w:gridSpan w:val="4"/>
            <w:tcBorders>
              <w:right w:val="single" w:sz="4" w:space="0" w:color="auto"/>
            </w:tcBorders>
            <w:shd w:val="clear" w:color="auto" w:fill="auto"/>
            <w:noWrap/>
            <w:vAlign w:val="bottom"/>
            <w:hideMark/>
          </w:tcPr>
          <w:p w14:paraId="0A0C96CC" w14:textId="77777777" w:rsidR="00332673" w:rsidRPr="00390716" w:rsidRDefault="00332673" w:rsidP="00390716">
            <w:pPr>
              <w:spacing w:after="0" w:line="360" w:lineRule="auto"/>
              <w:jc w:val="right"/>
              <w:rPr>
                <w:szCs w:val="24"/>
                <w:lang w:eastAsia="sv-SE"/>
              </w:rPr>
            </w:pPr>
            <w:r w:rsidRPr="00390716">
              <w:rPr>
                <w:szCs w:val="24"/>
                <w:lang w:eastAsia="sv-SE"/>
              </w:rPr>
              <w:t>33</w:t>
            </w:r>
          </w:p>
        </w:tc>
      </w:tr>
      <w:tr w:rsidR="00000A85" w:rsidRPr="00390716" w14:paraId="73A78AAF"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0059F06A" w14:textId="60698ADA"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55" w:type="dxa"/>
            <w:gridSpan w:val="3"/>
            <w:tcBorders>
              <w:left w:val="single" w:sz="4" w:space="0" w:color="auto"/>
            </w:tcBorders>
            <w:shd w:val="clear" w:color="auto" w:fill="auto"/>
            <w:noWrap/>
            <w:vAlign w:val="bottom"/>
            <w:hideMark/>
          </w:tcPr>
          <w:p w14:paraId="1568D5C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71DEAAE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4"/>
            <w:shd w:val="clear" w:color="auto" w:fill="auto"/>
            <w:noWrap/>
            <w:vAlign w:val="bottom"/>
            <w:hideMark/>
          </w:tcPr>
          <w:p w14:paraId="06506109"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59" w:type="dxa"/>
            <w:gridSpan w:val="4"/>
            <w:shd w:val="clear" w:color="auto" w:fill="auto"/>
            <w:noWrap/>
            <w:vAlign w:val="bottom"/>
            <w:hideMark/>
          </w:tcPr>
          <w:p w14:paraId="54A74373"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59" w:type="dxa"/>
            <w:gridSpan w:val="3"/>
            <w:shd w:val="clear" w:color="auto" w:fill="auto"/>
            <w:noWrap/>
            <w:vAlign w:val="bottom"/>
            <w:hideMark/>
          </w:tcPr>
          <w:p w14:paraId="2FD380EC"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59" w:type="dxa"/>
            <w:gridSpan w:val="4"/>
            <w:shd w:val="clear" w:color="auto" w:fill="auto"/>
            <w:noWrap/>
            <w:vAlign w:val="bottom"/>
            <w:hideMark/>
          </w:tcPr>
          <w:p w14:paraId="6005B80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5671934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5E2CB1A2" w14:textId="77777777" w:rsidR="00332673" w:rsidRPr="00390716" w:rsidRDefault="00332673" w:rsidP="00390716">
            <w:pPr>
              <w:spacing w:after="0" w:line="360" w:lineRule="auto"/>
              <w:jc w:val="right"/>
              <w:rPr>
                <w:szCs w:val="24"/>
                <w:lang w:eastAsia="sv-SE"/>
              </w:rPr>
            </w:pPr>
            <w:r w:rsidRPr="00390716">
              <w:rPr>
                <w:szCs w:val="24"/>
                <w:lang w:eastAsia="sv-SE"/>
              </w:rPr>
              <w:t>26</w:t>
            </w:r>
          </w:p>
        </w:tc>
      </w:tr>
      <w:tr w:rsidR="00000A85" w:rsidRPr="00390716" w14:paraId="7C1979A6"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D805EEC" w14:textId="096CE5E9"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55" w:type="dxa"/>
            <w:gridSpan w:val="3"/>
            <w:tcBorders>
              <w:left w:val="single" w:sz="4" w:space="0" w:color="auto"/>
            </w:tcBorders>
            <w:shd w:val="clear" w:color="auto" w:fill="auto"/>
            <w:noWrap/>
            <w:vAlign w:val="bottom"/>
            <w:hideMark/>
          </w:tcPr>
          <w:p w14:paraId="40C66D9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1767C67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0335F0C5"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47625CC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59" w:type="dxa"/>
            <w:gridSpan w:val="3"/>
            <w:shd w:val="clear" w:color="auto" w:fill="auto"/>
            <w:noWrap/>
            <w:vAlign w:val="bottom"/>
            <w:hideMark/>
          </w:tcPr>
          <w:p w14:paraId="238D31E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7ABF667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shd w:val="clear" w:color="auto" w:fill="auto"/>
            <w:noWrap/>
            <w:vAlign w:val="bottom"/>
            <w:hideMark/>
          </w:tcPr>
          <w:p w14:paraId="1BC9F7D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1097" w:type="dxa"/>
            <w:gridSpan w:val="4"/>
            <w:tcBorders>
              <w:right w:val="single" w:sz="4" w:space="0" w:color="auto"/>
            </w:tcBorders>
            <w:shd w:val="clear" w:color="auto" w:fill="auto"/>
            <w:noWrap/>
            <w:vAlign w:val="bottom"/>
            <w:hideMark/>
          </w:tcPr>
          <w:p w14:paraId="2E3681AC" w14:textId="77777777" w:rsidR="00332673" w:rsidRPr="00390716" w:rsidRDefault="00332673" w:rsidP="00390716">
            <w:pPr>
              <w:spacing w:after="0" w:line="360" w:lineRule="auto"/>
              <w:jc w:val="right"/>
              <w:rPr>
                <w:szCs w:val="24"/>
                <w:lang w:eastAsia="sv-SE"/>
              </w:rPr>
            </w:pPr>
            <w:r w:rsidRPr="00390716">
              <w:rPr>
                <w:szCs w:val="24"/>
                <w:lang w:eastAsia="sv-SE"/>
              </w:rPr>
              <w:t>11</w:t>
            </w:r>
          </w:p>
        </w:tc>
      </w:tr>
      <w:tr w:rsidR="00000A85" w:rsidRPr="00390716" w14:paraId="1C8EDBAC" w14:textId="77777777" w:rsidTr="00096653">
        <w:trPr>
          <w:trHeight w:val="214"/>
        </w:trPr>
        <w:tc>
          <w:tcPr>
            <w:tcW w:w="2320" w:type="dxa"/>
            <w:tcBorders>
              <w:left w:val="single" w:sz="4" w:space="0" w:color="auto"/>
              <w:right w:val="single" w:sz="4" w:space="0" w:color="auto"/>
            </w:tcBorders>
            <w:shd w:val="clear" w:color="auto" w:fill="auto"/>
            <w:noWrap/>
            <w:vAlign w:val="bottom"/>
            <w:hideMark/>
          </w:tcPr>
          <w:p w14:paraId="785CD128"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55" w:type="dxa"/>
            <w:gridSpan w:val="3"/>
            <w:tcBorders>
              <w:left w:val="single" w:sz="4" w:space="0" w:color="auto"/>
            </w:tcBorders>
            <w:shd w:val="clear" w:color="auto" w:fill="auto"/>
            <w:noWrap/>
            <w:vAlign w:val="bottom"/>
            <w:hideMark/>
          </w:tcPr>
          <w:p w14:paraId="1BD0F57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shd w:val="clear" w:color="auto" w:fill="auto"/>
            <w:noWrap/>
            <w:vAlign w:val="bottom"/>
            <w:hideMark/>
          </w:tcPr>
          <w:p w14:paraId="3A660C3B"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77F01523"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59" w:type="dxa"/>
            <w:gridSpan w:val="4"/>
            <w:shd w:val="clear" w:color="auto" w:fill="auto"/>
            <w:noWrap/>
            <w:vAlign w:val="bottom"/>
            <w:hideMark/>
          </w:tcPr>
          <w:p w14:paraId="5067DA86"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59" w:type="dxa"/>
            <w:gridSpan w:val="3"/>
            <w:shd w:val="clear" w:color="auto" w:fill="auto"/>
            <w:noWrap/>
            <w:vAlign w:val="bottom"/>
            <w:hideMark/>
          </w:tcPr>
          <w:p w14:paraId="3B37156E"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59" w:type="dxa"/>
            <w:gridSpan w:val="4"/>
            <w:shd w:val="clear" w:color="auto" w:fill="auto"/>
            <w:noWrap/>
            <w:vAlign w:val="bottom"/>
            <w:hideMark/>
          </w:tcPr>
          <w:p w14:paraId="4B3DF321"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59" w:type="dxa"/>
            <w:gridSpan w:val="4"/>
            <w:shd w:val="clear" w:color="auto" w:fill="auto"/>
            <w:noWrap/>
            <w:vAlign w:val="bottom"/>
            <w:hideMark/>
          </w:tcPr>
          <w:p w14:paraId="22A50E7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1097" w:type="dxa"/>
            <w:gridSpan w:val="4"/>
            <w:tcBorders>
              <w:right w:val="single" w:sz="4" w:space="0" w:color="auto"/>
            </w:tcBorders>
            <w:shd w:val="clear" w:color="auto" w:fill="auto"/>
            <w:noWrap/>
            <w:vAlign w:val="bottom"/>
            <w:hideMark/>
          </w:tcPr>
          <w:p w14:paraId="31296831" w14:textId="77777777" w:rsidR="00332673" w:rsidRPr="00390716" w:rsidRDefault="00332673" w:rsidP="00390716">
            <w:pPr>
              <w:spacing w:after="0" w:line="360" w:lineRule="auto"/>
              <w:jc w:val="right"/>
              <w:rPr>
                <w:szCs w:val="24"/>
                <w:lang w:eastAsia="sv-SE"/>
              </w:rPr>
            </w:pPr>
            <w:r w:rsidRPr="00390716">
              <w:rPr>
                <w:szCs w:val="24"/>
                <w:lang w:eastAsia="sv-SE"/>
              </w:rPr>
              <w:t>45</w:t>
            </w:r>
          </w:p>
        </w:tc>
      </w:tr>
      <w:tr w:rsidR="00000A85" w:rsidRPr="00390716" w14:paraId="73E776E4" w14:textId="77777777" w:rsidTr="00096653">
        <w:trPr>
          <w:trHeight w:val="214"/>
        </w:trPr>
        <w:tc>
          <w:tcPr>
            <w:tcW w:w="2320" w:type="dxa"/>
            <w:tcBorders>
              <w:left w:val="single" w:sz="4" w:space="0" w:color="auto"/>
              <w:bottom w:val="single" w:sz="4" w:space="0" w:color="auto"/>
              <w:right w:val="single" w:sz="4" w:space="0" w:color="auto"/>
            </w:tcBorders>
            <w:shd w:val="clear" w:color="auto" w:fill="auto"/>
            <w:noWrap/>
            <w:vAlign w:val="bottom"/>
            <w:hideMark/>
          </w:tcPr>
          <w:p w14:paraId="2F8E0DFB"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55" w:type="dxa"/>
            <w:gridSpan w:val="3"/>
            <w:tcBorders>
              <w:left w:val="single" w:sz="4" w:space="0" w:color="auto"/>
              <w:bottom w:val="single" w:sz="4" w:space="0" w:color="auto"/>
            </w:tcBorders>
            <w:shd w:val="clear" w:color="auto" w:fill="auto"/>
            <w:noWrap/>
            <w:vAlign w:val="bottom"/>
            <w:hideMark/>
          </w:tcPr>
          <w:p w14:paraId="77BB2E5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6"/>
            <w:tcBorders>
              <w:bottom w:val="single" w:sz="4" w:space="0" w:color="auto"/>
            </w:tcBorders>
            <w:shd w:val="clear" w:color="auto" w:fill="auto"/>
            <w:noWrap/>
            <w:vAlign w:val="bottom"/>
            <w:hideMark/>
          </w:tcPr>
          <w:p w14:paraId="62EEEAB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tcBorders>
              <w:bottom w:val="single" w:sz="4" w:space="0" w:color="auto"/>
            </w:tcBorders>
            <w:shd w:val="clear" w:color="auto" w:fill="auto"/>
            <w:noWrap/>
            <w:vAlign w:val="bottom"/>
            <w:hideMark/>
          </w:tcPr>
          <w:p w14:paraId="02AE95F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tcBorders>
              <w:bottom w:val="single" w:sz="4" w:space="0" w:color="auto"/>
            </w:tcBorders>
            <w:shd w:val="clear" w:color="auto" w:fill="auto"/>
            <w:noWrap/>
            <w:vAlign w:val="bottom"/>
            <w:hideMark/>
          </w:tcPr>
          <w:p w14:paraId="7EBCF74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3"/>
            <w:tcBorders>
              <w:bottom w:val="single" w:sz="4" w:space="0" w:color="auto"/>
            </w:tcBorders>
            <w:shd w:val="clear" w:color="auto" w:fill="auto"/>
            <w:noWrap/>
            <w:vAlign w:val="bottom"/>
            <w:hideMark/>
          </w:tcPr>
          <w:p w14:paraId="32666B7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59" w:type="dxa"/>
            <w:gridSpan w:val="4"/>
            <w:tcBorders>
              <w:bottom w:val="single" w:sz="4" w:space="0" w:color="auto"/>
            </w:tcBorders>
            <w:shd w:val="clear" w:color="auto" w:fill="auto"/>
            <w:noWrap/>
            <w:vAlign w:val="bottom"/>
            <w:hideMark/>
          </w:tcPr>
          <w:p w14:paraId="1E36299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59" w:type="dxa"/>
            <w:gridSpan w:val="4"/>
            <w:tcBorders>
              <w:bottom w:val="single" w:sz="4" w:space="0" w:color="auto"/>
            </w:tcBorders>
            <w:shd w:val="clear" w:color="auto" w:fill="auto"/>
            <w:noWrap/>
            <w:vAlign w:val="bottom"/>
            <w:hideMark/>
          </w:tcPr>
          <w:p w14:paraId="1EE78DB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1097" w:type="dxa"/>
            <w:gridSpan w:val="4"/>
            <w:tcBorders>
              <w:bottom w:val="single" w:sz="4" w:space="0" w:color="auto"/>
              <w:right w:val="single" w:sz="4" w:space="0" w:color="auto"/>
            </w:tcBorders>
            <w:shd w:val="clear" w:color="auto" w:fill="auto"/>
            <w:noWrap/>
            <w:vAlign w:val="bottom"/>
            <w:hideMark/>
          </w:tcPr>
          <w:p w14:paraId="34351806"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000A85" w:rsidRPr="00390716" w14:paraId="3FD5D277" w14:textId="77777777" w:rsidTr="00096653">
        <w:trPr>
          <w:trHeight w:val="38"/>
        </w:trPr>
        <w:tc>
          <w:tcPr>
            <w:tcW w:w="2320" w:type="dxa"/>
            <w:tcBorders>
              <w:top w:val="single" w:sz="4" w:space="0" w:color="auto"/>
              <w:bottom w:val="single" w:sz="4" w:space="0" w:color="auto"/>
            </w:tcBorders>
            <w:shd w:val="clear" w:color="auto" w:fill="auto"/>
            <w:noWrap/>
            <w:vAlign w:val="bottom"/>
            <w:hideMark/>
          </w:tcPr>
          <w:p w14:paraId="11C90B6E" w14:textId="77777777" w:rsidR="00332673" w:rsidRPr="00390716" w:rsidRDefault="00332673" w:rsidP="00390716">
            <w:pPr>
              <w:spacing w:after="0" w:line="360" w:lineRule="auto"/>
              <w:rPr>
                <w:szCs w:val="24"/>
                <w:lang w:eastAsia="sv-SE"/>
              </w:rPr>
            </w:pPr>
            <w:r w:rsidRPr="00390716">
              <w:rPr>
                <w:szCs w:val="24"/>
                <w:lang w:eastAsia="sv-SE"/>
              </w:rPr>
              <w:t> </w:t>
            </w:r>
          </w:p>
        </w:tc>
        <w:tc>
          <w:tcPr>
            <w:tcW w:w="855" w:type="dxa"/>
            <w:gridSpan w:val="3"/>
            <w:tcBorders>
              <w:top w:val="single" w:sz="4" w:space="0" w:color="auto"/>
              <w:bottom w:val="single" w:sz="4" w:space="0" w:color="auto"/>
            </w:tcBorders>
            <w:shd w:val="clear" w:color="auto" w:fill="auto"/>
            <w:noWrap/>
            <w:vAlign w:val="bottom"/>
            <w:hideMark/>
          </w:tcPr>
          <w:p w14:paraId="68C84583" w14:textId="77777777" w:rsidR="00332673" w:rsidRPr="00390716" w:rsidRDefault="00332673" w:rsidP="00390716">
            <w:pPr>
              <w:spacing w:after="0" w:line="360" w:lineRule="auto"/>
              <w:rPr>
                <w:szCs w:val="24"/>
                <w:lang w:eastAsia="sv-SE"/>
              </w:rPr>
            </w:pPr>
            <w:r w:rsidRPr="00390716">
              <w:rPr>
                <w:szCs w:val="24"/>
                <w:lang w:eastAsia="sv-SE"/>
              </w:rPr>
              <w:t> </w:t>
            </w:r>
          </w:p>
        </w:tc>
        <w:tc>
          <w:tcPr>
            <w:tcW w:w="859" w:type="dxa"/>
            <w:gridSpan w:val="6"/>
            <w:tcBorders>
              <w:top w:val="single" w:sz="4" w:space="0" w:color="auto"/>
              <w:bottom w:val="single" w:sz="4" w:space="0" w:color="auto"/>
            </w:tcBorders>
            <w:shd w:val="clear" w:color="auto" w:fill="auto"/>
            <w:noWrap/>
            <w:vAlign w:val="bottom"/>
            <w:hideMark/>
          </w:tcPr>
          <w:p w14:paraId="661FA886" w14:textId="77777777" w:rsidR="00332673" w:rsidRPr="00390716" w:rsidRDefault="00332673" w:rsidP="00390716">
            <w:pPr>
              <w:spacing w:after="0" w:line="360" w:lineRule="auto"/>
              <w:rPr>
                <w:szCs w:val="24"/>
                <w:lang w:eastAsia="sv-SE"/>
              </w:rPr>
            </w:pPr>
            <w:r w:rsidRPr="00390716">
              <w:rPr>
                <w:szCs w:val="24"/>
                <w:lang w:eastAsia="sv-SE"/>
              </w:rPr>
              <w:t> </w:t>
            </w:r>
          </w:p>
        </w:tc>
        <w:tc>
          <w:tcPr>
            <w:tcW w:w="859" w:type="dxa"/>
            <w:gridSpan w:val="4"/>
            <w:tcBorders>
              <w:top w:val="single" w:sz="4" w:space="0" w:color="auto"/>
              <w:bottom w:val="single" w:sz="4" w:space="0" w:color="auto"/>
            </w:tcBorders>
            <w:shd w:val="clear" w:color="auto" w:fill="auto"/>
            <w:noWrap/>
            <w:vAlign w:val="bottom"/>
            <w:hideMark/>
          </w:tcPr>
          <w:p w14:paraId="67911922" w14:textId="77777777" w:rsidR="00332673" w:rsidRPr="00390716" w:rsidRDefault="00332673" w:rsidP="00390716">
            <w:pPr>
              <w:spacing w:after="0" w:line="360" w:lineRule="auto"/>
              <w:rPr>
                <w:szCs w:val="24"/>
                <w:lang w:eastAsia="sv-SE"/>
              </w:rPr>
            </w:pPr>
            <w:r w:rsidRPr="00390716">
              <w:rPr>
                <w:szCs w:val="24"/>
                <w:lang w:eastAsia="sv-SE"/>
              </w:rPr>
              <w:t> </w:t>
            </w:r>
          </w:p>
        </w:tc>
        <w:tc>
          <w:tcPr>
            <w:tcW w:w="859" w:type="dxa"/>
            <w:gridSpan w:val="4"/>
            <w:tcBorders>
              <w:top w:val="single" w:sz="4" w:space="0" w:color="auto"/>
              <w:bottom w:val="single" w:sz="4" w:space="0" w:color="auto"/>
            </w:tcBorders>
            <w:shd w:val="clear" w:color="auto" w:fill="auto"/>
            <w:noWrap/>
            <w:vAlign w:val="bottom"/>
            <w:hideMark/>
          </w:tcPr>
          <w:p w14:paraId="447E223D" w14:textId="77777777" w:rsidR="00332673" w:rsidRPr="00390716" w:rsidRDefault="00332673" w:rsidP="00390716">
            <w:pPr>
              <w:spacing w:after="0" w:line="360" w:lineRule="auto"/>
              <w:rPr>
                <w:szCs w:val="24"/>
                <w:lang w:eastAsia="sv-SE"/>
              </w:rPr>
            </w:pPr>
            <w:r w:rsidRPr="00390716">
              <w:rPr>
                <w:szCs w:val="24"/>
                <w:lang w:eastAsia="sv-SE"/>
              </w:rPr>
              <w:t> </w:t>
            </w:r>
          </w:p>
        </w:tc>
        <w:tc>
          <w:tcPr>
            <w:tcW w:w="859" w:type="dxa"/>
            <w:gridSpan w:val="3"/>
            <w:tcBorders>
              <w:top w:val="single" w:sz="4" w:space="0" w:color="auto"/>
              <w:bottom w:val="single" w:sz="4" w:space="0" w:color="auto"/>
            </w:tcBorders>
            <w:shd w:val="clear" w:color="auto" w:fill="auto"/>
            <w:noWrap/>
            <w:vAlign w:val="bottom"/>
            <w:hideMark/>
          </w:tcPr>
          <w:p w14:paraId="35F465C9" w14:textId="77777777" w:rsidR="00332673" w:rsidRPr="00390716" w:rsidRDefault="00332673" w:rsidP="00390716">
            <w:pPr>
              <w:spacing w:after="0" w:line="360" w:lineRule="auto"/>
              <w:rPr>
                <w:szCs w:val="24"/>
                <w:lang w:eastAsia="sv-SE"/>
              </w:rPr>
            </w:pPr>
            <w:r w:rsidRPr="00390716">
              <w:rPr>
                <w:szCs w:val="24"/>
                <w:lang w:eastAsia="sv-SE"/>
              </w:rPr>
              <w:t> </w:t>
            </w:r>
          </w:p>
        </w:tc>
        <w:tc>
          <w:tcPr>
            <w:tcW w:w="859" w:type="dxa"/>
            <w:gridSpan w:val="4"/>
            <w:tcBorders>
              <w:top w:val="single" w:sz="4" w:space="0" w:color="auto"/>
              <w:bottom w:val="single" w:sz="4" w:space="0" w:color="auto"/>
            </w:tcBorders>
            <w:shd w:val="clear" w:color="auto" w:fill="auto"/>
            <w:noWrap/>
            <w:vAlign w:val="bottom"/>
            <w:hideMark/>
          </w:tcPr>
          <w:p w14:paraId="7BF1B1DF" w14:textId="77777777" w:rsidR="00332673" w:rsidRPr="00390716" w:rsidRDefault="00332673" w:rsidP="00390716">
            <w:pPr>
              <w:spacing w:after="0" w:line="360" w:lineRule="auto"/>
              <w:rPr>
                <w:szCs w:val="24"/>
                <w:lang w:eastAsia="sv-SE"/>
              </w:rPr>
            </w:pPr>
            <w:r w:rsidRPr="00390716">
              <w:rPr>
                <w:szCs w:val="24"/>
                <w:lang w:eastAsia="sv-SE"/>
              </w:rPr>
              <w:t> </w:t>
            </w:r>
          </w:p>
        </w:tc>
        <w:tc>
          <w:tcPr>
            <w:tcW w:w="859" w:type="dxa"/>
            <w:gridSpan w:val="4"/>
            <w:tcBorders>
              <w:top w:val="single" w:sz="4" w:space="0" w:color="auto"/>
              <w:bottom w:val="single" w:sz="4" w:space="0" w:color="auto"/>
            </w:tcBorders>
            <w:shd w:val="clear" w:color="auto" w:fill="auto"/>
            <w:noWrap/>
            <w:vAlign w:val="bottom"/>
            <w:hideMark/>
          </w:tcPr>
          <w:p w14:paraId="0241C0C3" w14:textId="77777777" w:rsidR="00332673" w:rsidRPr="00390716" w:rsidRDefault="00332673" w:rsidP="00390716">
            <w:pPr>
              <w:spacing w:after="0" w:line="360" w:lineRule="auto"/>
              <w:rPr>
                <w:szCs w:val="24"/>
                <w:lang w:eastAsia="sv-SE"/>
              </w:rPr>
            </w:pPr>
            <w:r w:rsidRPr="00390716">
              <w:rPr>
                <w:szCs w:val="24"/>
                <w:lang w:eastAsia="sv-SE"/>
              </w:rPr>
              <w:t> </w:t>
            </w:r>
          </w:p>
        </w:tc>
        <w:tc>
          <w:tcPr>
            <w:tcW w:w="1097" w:type="dxa"/>
            <w:gridSpan w:val="4"/>
            <w:tcBorders>
              <w:top w:val="single" w:sz="4" w:space="0" w:color="auto"/>
              <w:bottom w:val="single" w:sz="4" w:space="0" w:color="auto"/>
            </w:tcBorders>
            <w:shd w:val="clear" w:color="auto" w:fill="auto"/>
            <w:noWrap/>
            <w:vAlign w:val="bottom"/>
            <w:hideMark/>
          </w:tcPr>
          <w:p w14:paraId="2F8C98FC" w14:textId="77777777" w:rsidR="00332673" w:rsidRPr="00390716" w:rsidRDefault="00332673" w:rsidP="00390716">
            <w:pPr>
              <w:spacing w:after="0" w:line="360" w:lineRule="auto"/>
              <w:rPr>
                <w:szCs w:val="24"/>
                <w:lang w:eastAsia="sv-SE"/>
              </w:rPr>
            </w:pPr>
            <w:r w:rsidRPr="00390716">
              <w:rPr>
                <w:szCs w:val="24"/>
                <w:lang w:eastAsia="sv-SE"/>
              </w:rPr>
              <w:t> </w:t>
            </w:r>
          </w:p>
        </w:tc>
      </w:tr>
      <w:tr w:rsidR="005774AE" w:rsidRPr="00390716" w14:paraId="04707028" w14:textId="77777777" w:rsidTr="00096653">
        <w:trPr>
          <w:trHeight w:val="228"/>
        </w:trPr>
        <w:tc>
          <w:tcPr>
            <w:tcW w:w="2334" w:type="dxa"/>
            <w:gridSpan w:val="2"/>
            <w:tcBorders>
              <w:top w:val="single" w:sz="4" w:space="0" w:color="auto"/>
              <w:left w:val="single" w:sz="4" w:space="0" w:color="auto"/>
              <w:right w:val="single" w:sz="4" w:space="0" w:color="auto"/>
            </w:tcBorders>
            <w:shd w:val="clear" w:color="auto" w:fill="auto"/>
            <w:noWrap/>
            <w:vAlign w:val="bottom"/>
            <w:hideMark/>
          </w:tcPr>
          <w:p w14:paraId="08F804B0" w14:textId="77777777" w:rsidR="005774AE" w:rsidRPr="00390716" w:rsidRDefault="005774AE" w:rsidP="00390716">
            <w:pPr>
              <w:spacing w:after="0" w:line="360" w:lineRule="auto"/>
              <w:rPr>
                <w:szCs w:val="24"/>
                <w:lang w:eastAsia="sv-SE"/>
              </w:rPr>
            </w:pPr>
            <w:r w:rsidRPr="00390716">
              <w:rPr>
                <w:szCs w:val="24"/>
                <w:lang w:eastAsia="sv-SE"/>
              </w:rPr>
              <w:t> </w:t>
            </w:r>
          </w:p>
        </w:tc>
        <w:tc>
          <w:tcPr>
            <w:tcW w:w="7092" w:type="dxa"/>
            <w:gridSpan w:val="31"/>
            <w:tcBorders>
              <w:top w:val="single" w:sz="4" w:space="0" w:color="auto"/>
              <w:left w:val="single" w:sz="4" w:space="0" w:color="auto"/>
              <w:right w:val="single" w:sz="4" w:space="0" w:color="auto"/>
            </w:tcBorders>
            <w:shd w:val="clear" w:color="auto" w:fill="auto"/>
            <w:noWrap/>
            <w:hideMark/>
          </w:tcPr>
          <w:p w14:paraId="51A6BB68" w14:textId="440CDDD5" w:rsidR="005774AE" w:rsidRPr="005774AE" w:rsidRDefault="005774AE" w:rsidP="00390716">
            <w:pPr>
              <w:spacing w:after="0" w:line="360" w:lineRule="auto"/>
              <w:rPr>
                <w:b/>
                <w:szCs w:val="24"/>
                <w:lang w:eastAsia="sv-SE"/>
              </w:rPr>
            </w:pPr>
            <w:r w:rsidRPr="005774AE">
              <w:rPr>
                <w:b/>
                <w:szCs w:val="24"/>
                <w:lang w:eastAsia="sv-SE"/>
              </w:rPr>
              <w:t>2013</w:t>
            </w:r>
          </w:p>
        </w:tc>
      </w:tr>
      <w:tr w:rsidR="00A30CB7" w:rsidRPr="00390716" w14:paraId="472F1174" w14:textId="77777777" w:rsidTr="00096653">
        <w:trPr>
          <w:trHeight w:val="228"/>
        </w:trPr>
        <w:tc>
          <w:tcPr>
            <w:tcW w:w="2334" w:type="dxa"/>
            <w:gridSpan w:val="2"/>
            <w:tcBorders>
              <w:left w:val="single" w:sz="4" w:space="0" w:color="auto"/>
              <w:bottom w:val="single" w:sz="4" w:space="0" w:color="auto"/>
              <w:right w:val="single" w:sz="4" w:space="0" w:color="auto"/>
            </w:tcBorders>
            <w:shd w:val="clear" w:color="auto" w:fill="auto"/>
            <w:noWrap/>
            <w:vAlign w:val="bottom"/>
            <w:hideMark/>
          </w:tcPr>
          <w:p w14:paraId="6DF9FBF0" w14:textId="77777777" w:rsidR="007171F5" w:rsidRDefault="007171F5" w:rsidP="00390716">
            <w:pPr>
              <w:spacing w:after="0" w:line="360" w:lineRule="auto"/>
              <w:rPr>
                <w:szCs w:val="24"/>
                <w:lang w:eastAsia="sv-SE"/>
              </w:rPr>
            </w:pPr>
            <w:r w:rsidRPr="00390716">
              <w:rPr>
                <w:szCs w:val="24"/>
                <w:lang w:eastAsia="sv-SE"/>
              </w:rPr>
              <w:t>Length of sentence</w:t>
            </w:r>
          </w:p>
          <w:p w14:paraId="688B6D2B" w14:textId="77777777" w:rsidR="00ED7448" w:rsidRPr="00390716" w:rsidRDefault="00ED7448" w:rsidP="00390716">
            <w:pPr>
              <w:spacing w:after="0" w:line="360" w:lineRule="auto"/>
              <w:rPr>
                <w:szCs w:val="24"/>
                <w:lang w:eastAsia="sv-SE"/>
              </w:rPr>
            </w:pPr>
          </w:p>
        </w:tc>
        <w:tc>
          <w:tcPr>
            <w:tcW w:w="7092" w:type="dxa"/>
            <w:gridSpan w:val="31"/>
            <w:tcBorders>
              <w:left w:val="single" w:sz="4" w:space="0" w:color="auto"/>
              <w:bottom w:val="single" w:sz="4" w:space="0" w:color="auto"/>
              <w:right w:val="single" w:sz="4" w:space="0" w:color="auto"/>
            </w:tcBorders>
            <w:shd w:val="clear" w:color="auto" w:fill="auto"/>
            <w:noWrap/>
            <w:vAlign w:val="bottom"/>
            <w:hideMark/>
          </w:tcPr>
          <w:p w14:paraId="693D412B" w14:textId="77777777" w:rsidR="007171F5" w:rsidRDefault="007171F5" w:rsidP="00390716">
            <w:pPr>
              <w:spacing w:after="0" w:line="360" w:lineRule="auto"/>
              <w:rPr>
                <w:szCs w:val="24"/>
                <w:lang w:eastAsia="sv-SE"/>
              </w:rPr>
            </w:pPr>
            <w:r w:rsidRPr="00390716">
              <w:rPr>
                <w:szCs w:val="24"/>
                <w:lang w:eastAsia="sv-SE"/>
              </w:rPr>
              <w:t>Age when admitted to prison</w:t>
            </w:r>
          </w:p>
          <w:p w14:paraId="454019EA" w14:textId="426D4259" w:rsidR="00ED7448" w:rsidRPr="00390716" w:rsidRDefault="00ED7448" w:rsidP="00390716">
            <w:pPr>
              <w:spacing w:after="0" w:line="360" w:lineRule="auto"/>
              <w:rPr>
                <w:szCs w:val="24"/>
                <w:lang w:eastAsia="sv-SE"/>
              </w:rPr>
            </w:pPr>
          </w:p>
        </w:tc>
      </w:tr>
      <w:tr w:rsidR="005774AE" w:rsidRPr="00390716" w14:paraId="3660C1A7" w14:textId="77777777" w:rsidTr="00096653">
        <w:trPr>
          <w:trHeight w:val="228"/>
        </w:trPr>
        <w:tc>
          <w:tcPr>
            <w:tcW w:w="2334" w:type="dxa"/>
            <w:gridSpan w:val="2"/>
            <w:tcBorders>
              <w:top w:val="single" w:sz="4" w:space="0" w:color="auto"/>
              <w:left w:val="single" w:sz="4" w:space="0" w:color="auto"/>
              <w:right w:val="single" w:sz="4" w:space="0" w:color="auto"/>
            </w:tcBorders>
            <w:shd w:val="clear" w:color="auto" w:fill="auto"/>
            <w:noWrap/>
            <w:vAlign w:val="bottom"/>
            <w:hideMark/>
          </w:tcPr>
          <w:p w14:paraId="73BD7B1C" w14:textId="77777777" w:rsidR="00332673" w:rsidRPr="00390716" w:rsidRDefault="00332673" w:rsidP="00390716">
            <w:pPr>
              <w:spacing w:after="0" w:line="360" w:lineRule="auto"/>
              <w:jc w:val="center"/>
              <w:rPr>
                <w:szCs w:val="24"/>
                <w:lang w:eastAsia="sv-SE"/>
              </w:rPr>
            </w:pPr>
          </w:p>
        </w:tc>
        <w:tc>
          <w:tcPr>
            <w:tcW w:w="885" w:type="dxa"/>
            <w:gridSpan w:val="5"/>
            <w:tcBorders>
              <w:top w:val="single" w:sz="4" w:space="0" w:color="auto"/>
              <w:left w:val="single" w:sz="4" w:space="0" w:color="auto"/>
            </w:tcBorders>
            <w:shd w:val="clear" w:color="auto" w:fill="auto"/>
            <w:noWrap/>
            <w:vAlign w:val="bottom"/>
            <w:hideMark/>
          </w:tcPr>
          <w:p w14:paraId="4728D78F" w14:textId="77777777" w:rsidR="00332673" w:rsidRPr="00390716" w:rsidRDefault="00332673" w:rsidP="00390716">
            <w:pPr>
              <w:spacing w:after="0" w:line="360" w:lineRule="auto"/>
              <w:jc w:val="center"/>
              <w:rPr>
                <w:szCs w:val="24"/>
                <w:lang w:eastAsia="sv-SE"/>
              </w:rPr>
            </w:pPr>
            <w:r w:rsidRPr="00390716">
              <w:rPr>
                <w:szCs w:val="24"/>
                <w:lang w:eastAsia="sv-SE"/>
              </w:rPr>
              <w:t>15–20</w:t>
            </w:r>
          </w:p>
        </w:tc>
        <w:tc>
          <w:tcPr>
            <w:tcW w:w="886" w:type="dxa"/>
            <w:gridSpan w:val="4"/>
            <w:tcBorders>
              <w:top w:val="single" w:sz="4" w:space="0" w:color="auto"/>
            </w:tcBorders>
            <w:shd w:val="clear" w:color="auto" w:fill="auto"/>
            <w:noWrap/>
            <w:vAlign w:val="bottom"/>
            <w:hideMark/>
          </w:tcPr>
          <w:p w14:paraId="04E2627E" w14:textId="77777777" w:rsidR="00332673" w:rsidRPr="00390716" w:rsidRDefault="00332673" w:rsidP="00390716">
            <w:pPr>
              <w:spacing w:after="0" w:line="360" w:lineRule="auto"/>
              <w:jc w:val="center"/>
              <w:rPr>
                <w:szCs w:val="24"/>
                <w:lang w:eastAsia="sv-SE"/>
              </w:rPr>
            </w:pPr>
            <w:r w:rsidRPr="00390716">
              <w:rPr>
                <w:szCs w:val="24"/>
                <w:lang w:eastAsia="sv-SE"/>
              </w:rPr>
              <w:t>21–24</w:t>
            </w:r>
          </w:p>
        </w:tc>
        <w:tc>
          <w:tcPr>
            <w:tcW w:w="886" w:type="dxa"/>
            <w:gridSpan w:val="4"/>
            <w:tcBorders>
              <w:top w:val="single" w:sz="4" w:space="0" w:color="auto"/>
            </w:tcBorders>
            <w:shd w:val="clear" w:color="auto" w:fill="auto"/>
            <w:noWrap/>
            <w:vAlign w:val="bottom"/>
            <w:hideMark/>
          </w:tcPr>
          <w:p w14:paraId="7BE93192" w14:textId="77777777" w:rsidR="00332673" w:rsidRPr="00390716" w:rsidRDefault="00332673" w:rsidP="00390716">
            <w:pPr>
              <w:spacing w:after="0" w:line="360" w:lineRule="auto"/>
              <w:jc w:val="center"/>
              <w:rPr>
                <w:szCs w:val="24"/>
                <w:lang w:eastAsia="sv-SE"/>
              </w:rPr>
            </w:pPr>
            <w:r w:rsidRPr="00390716">
              <w:rPr>
                <w:szCs w:val="24"/>
                <w:lang w:eastAsia="sv-SE"/>
              </w:rPr>
              <w:t>25–29</w:t>
            </w:r>
          </w:p>
        </w:tc>
        <w:tc>
          <w:tcPr>
            <w:tcW w:w="887" w:type="dxa"/>
            <w:gridSpan w:val="4"/>
            <w:tcBorders>
              <w:top w:val="single" w:sz="4" w:space="0" w:color="auto"/>
            </w:tcBorders>
            <w:shd w:val="clear" w:color="auto" w:fill="auto"/>
            <w:noWrap/>
            <w:vAlign w:val="bottom"/>
            <w:hideMark/>
          </w:tcPr>
          <w:p w14:paraId="3C1F97EA" w14:textId="77777777" w:rsidR="00332673" w:rsidRPr="00390716" w:rsidRDefault="00332673" w:rsidP="00390716">
            <w:pPr>
              <w:spacing w:after="0" w:line="360" w:lineRule="auto"/>
              <w:jc w:val="center"/>
              <w:rPr>
                <w:szCs w:val="24"/>
                <w:lang w:eastAsia="sv-SE"/>
              </w:rPr>
            </w:pPr>
            <w:r w:rsidRPr="00390716">
              <w:rPr>
                <w:szCs w:val="24"/>
                <w:lang w:eastAsia="sv-SE"/>
              </w:rPr>
              <w:t>30–39</w:t>
            </w:r>
          </w:p>
        </w:tc>
        <w:tc>
          <w:tcPr>
            <w:tcW w:w="886" w:type="dxa"/>
            <w:gridSpan w:val="3"/>
            <w:tcBorders>
              <w:top w:val="single" w:sz="4" w:space="0" w:color="auto"/>
            </w:tcBorders>
            <w:shd w:val="clear" w:color="auto" w:fill="auto"/>
            <w:noWrap/>
            <w:vAlign w:val="bottom"/>
            <w:hideMark/>
          </w:tcPr>
          <w:p w14:paraId="2313B8D0" w14:textId="77777777" w:rsidR="00332673" w:rsidRPr="00390716" w:rsidRDefault="00332673" w:rsidP="00390716">
            <w:pPr>
              <w:spacing w:after="0" w:line="360" w:lineRule="auto"/>
              <w:jc w:val="center"/>
              <w:rPr>
                <w:szCs w:val="24"/>
                <w:lang w:eastAsia="sv-SE"/>
              </w:rPr>
            </w:pPr>
            <w:r w:rsidRPr="00390716">
              <w:rPr>
                <w:szCs w:val="24"/>
                <w:lang w:eastAsia="sv-SE"/>
              </w:rPr>
              <w:t>40–49</w:t>
            </w:r>
          </w:p>
        </w:tc>
        <w:tc>
          <w:tcPr>
            <w:tcW w:w="886" w:type="dxa"/>
            <w:gridSpan w:val="4"/>
            <w:tcBorders>
              <w:top w:val="single" w:sz="4" w:space="0" w:color="auto"/>
            </w:tcBorders>
            <w:shd w:val="clear" w:color="auto" w:fill="auto"/>
            <w:noWrap/>
            <w:vAlign w:val="bottom"/>
            <w:hideMark/>
          </w:tcPr>
          <w:p w14:paraId="46A5BE02" w14:textId="77777777" w:rsidR="00332673" w:rsidRPr="00390716" w:rsidRDefault="00332673" w:rsidP="00390716">
            <w:pPr>
              <w:spacing w:after="0" w:line="360" w:lineRule="auto"/>
              <w:jc w:val="center"/>
              <w:rPr>
                <w:szCs w:val="24"/>
                <w:lang w:eastAsia="sv-SE"/>
              </w:rPr>
            </w:pPr>
            <w:r w:rsidRPr="00390716">
              <w:rPr>
                <w:szCs w:val="24"/>
                <w:lang w:eastAsia="sv-SE"/>
              </w:rPr>
              <w:t>50–59</w:t>
            </w:r>
          </w:p>
        </w:tc>
        <w:tc>
          <w:tcPr>
            <w:tcW w:w="886" w:type="dxa"/>
            <w:gridSpan w:val="5"/>
            <w:tcBorders>
              <w:top w:val="single" w:sz="4" w:space="0" w:color="auto"/>
            </w:tcBorders>
            <w:shd w:val="clear" w:color="auto" w:fill="auto"/>
            <w:noWrap/>
            <w:vAlign w:val="bottom"/>
            <w:hideMark/>
          </w:tcPr>
          <w:p w14:paraId="5F772047" w14:textId="77777777" w:rsidR="00332673" w:rsidRPr="00390716" w:rsidRDefault="00332673" w:rsidP="00390716">
            <w:pPr>
              <w:spacing w:after="0" w:line="360" w:lineRule="auto"/>
              <w:jc w:val="center"/>
              <w:rPr>
                <w:szCs w:val="24"/>
                <w:lang w:eastAsia="sv-SE"/>
              </w:rPr>
            </w:pPr>
            <w:r w:rsidRPr="00390716">
              <w:rPr>
                <w:szCs w:val="24"/>
                <w:lang w:eastAsia="sv-SE"/>
              </w:rPr>
              <w:t>60–</w:t>
            </w:r>
          </w:p>
        </w:tc>
        <w:tc>
          <w:tcPr>
            <w:tcW w:w="890" w:type="dxa"/>
            <w:gridSpan w:val="2"/>
            <w:tcBorders>
              <w:top w:val="single" w:sz="4" w:space="0" w:color="auto"/>
              <w:right w:val="single" w:sz="4" w:space="0" w:color="auto"/>
            </w:tcBorders>
            <w:shd w:val="clear" w:color="auto" w:fill="auto"/>
            <w:noWrap/>
            <w:vAlign w:val="bottom"/>
            <w:hideMark/>
          </w:tcPr>
          <w:p w14:paraId="781E1D8E" w14:textId="77777777" w:rsidR="00332673" w:rsidRPr="00390716" w:rsidRDefault="00332673" w:rsidP="00390716">
            <w:pPr>
              <w:spacing w:after="0" w:line="360" w:lineRule="auto"/>
              <w:jc w:val="center"/>
              <w:rPr>
                <w:szCs w:val="24"/>
                <w:lang w:eastAsia="sv-SE"/>
              </w:rPr>
            </w:pPr>
            <w:r w:rsidRPr="00390716">
              <w:rPr>
                <w:szCs w:val="24"/>
                <w:lang w:eastAsia="sv-SE"/>
              </w:rPr>
              <w:t>Total</w:t>
            </w:r>
          </w:p>
        </w:tc>
      </w:tr>
      <w:tr w:rsidR="005774AE" w:rsidRPr="00390716" w14:paraId="23D03D00" w14:textId="77777777" w:rsidTr="00096653">
        <w:trPr>
          <w:trHeight w:val="241"/>
        </w:trPr>
        <w:tc>
          <w:tcPr>
            <w:tcW w:w="2334" w:type="dxa"/>
            <w:gridSpan w:val="2"/>
            <w:tcBorders>
              <w:left w:val="single" w:sz="4" w:space="0" w:color="auto"/>
              <w:right w:val="single" w:sz="4" w:space="0" w:color="auto"/>
            </w:tcBorders>
            <w:shd w:val="clear" w:color="auto" w:fill="auto"/>
            <w:noWrap/>
            <w:vAlign w:val="bottom"/>
            <w:hideMark/>
          </w:tcPr>
          <w:p w14:paraId="38F20141" w14:textId="77777777" w:rsidR="00332673" w:rsidRPr="00390716" w:rsidRDefault="00332673" w:rsidP="00390716">
            <w:pPr>
              <w:spacing w:after="0" w:line="360" w:lineRule="auto"/>
              <w:rPr>
                <w:b/>
                <w:bCs/>
                <w:szCs w:val="24"/>
                <w:lang w:eastAsia="sv-SE"/>
              </w:rPr>
            </w:pPr>
            <w:r w:rsidRPr="00390716">
              <w:rPr>
                <w:b/>
                <w:bCs/>
                <w:szCs w:val="24"/>
                <w:lang w:eastAsia="sv-SE"/>
              </w:rPr>
              <w:t> </w:t>
            </w:r>
          </w:p>
        </w:tc>
        <w:tc>
          <w:tcPr>
            <w:tcW w:w="885" w:type="dxa"/>
            <w:gridSpan w:val="5"/>
            <w:tcBorders>
              <w:left w:val="single" w:sz="4" w:space="0" w:color="auto"/>
            </w:tcBorders>
            <w:shd w:val="clear" w:color="auto" w:fill="auto"/>
            <w:noWrap/>
            <w:vAlign w:val="bottom"/>
            <w:hideMark/>
          </w:tcPr>
          <w:p w14:paraId="3726EF6F"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6BBC407A"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30026947"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678DA447"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3FE42FAE"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3005F1AA"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6F14DD39"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0E77C514" w14:textId="77777777" w:rsidR="00332673" w:rsidRPr="00390716" w:rsidRDefault="00332673" w:rsidP="00390716">
            <w:pPr>
              <w:spacing w:after="0" w:line="360" w:lineRule="auto"/>
              <w:rPr>
                <w:szCs w:val="24"/>
                <w:lang w:eastAsia="sv-SE"/>
              </w:rPr>
            </w:pPr>
          </w:p>
        </w:tc>
      </w:tr>
      <w:tr w:rsidR="005774AE" w:rsidRPr="00390716" w14:paraId="00220317" w14:textId="77777777" w:rsidTr="00096653">
        <w:trPr>
          <w:trHeight w:val="241"/>
        </w:trPr>
        <w:tc>
          <w:tcPr>
            <w:tcW w:w="2334" w:type="dxa"/>
            <w:gridSpan w:val="2"/>
            <w:tcBorders>
              <w:left w:val="single" w:sz="4" w:space="0" w:color="auto"/>
              <w:right w:val="single" w:sz="4" w:space="0" w:color="auto"/>
            </w:tcBorders>
            <w:shd w:val="clear" w:color="auto" w:fill="auto"/>
            <w:noWrap/>
            <w:vAlign w:val="bottom"/>
            <w:hideMark/>
          </w:tcPr>
          <w:p w14:paraId="06C0ED57"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left w:val="single" w:sz="4" w:space="0" w:color="auto"/>
            </w:tcBorders>
            <w:shd w:val="clear" w:color="auto" w:fill="auto"/>
            <w:noWrap/>
            <w:vAlign w:val="bottom"/>
            <w:hideMark/>
          </w:tcPr>
          <w:p w14:paraId="325DC8E5"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52F0CC10"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AD1579A"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4C1AAE53"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369E77E6"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86A92E9"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2B92E51D"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3D6C55BD" w14:textId="77777777" w:rsidR="00332673" w:rsidRPr="00390716" w:rsidRDefault="00332673" w:rsidP="00390716">
            <w:pPr>
              <w:spacing w:after="0" w:line="360" w:lineRule="auto"/>
              <w:jc w:val="right"/>
              <w:rPr>
                <w:szCs w:val="24"/>
                <w:lang w:eastAsia="sv-SE"/>
              </w:rPr>
            </w:pPr>
          </w:p>
        </w:tc>
      </w:tr>
      <w:tr w:rsidR="005774AE" w:rsidRPr="00390716" w14:paraId="47BE2A05" w14:textId="77777777" w:rsidTr="00096653">
        <w:trPr>
          <w:trHeight w:val="241"/>
        </w:trPr>
        <w:tc>
          <w:tcPr>
            <w:tcW w:w="2334" w:type="dxa"/>
            <w:gridSpan w:val="2"/>
            <w:tcBorders>
              <w:left w:val="single" w:sz="4" w:space="0" w:color="auto"/>
              <w:right w:val="single" w:sz="4" w:space="0" w:color="auto"/>
            </w:tcBorders>
            <w:shd w:val="clear" w:color="auto" w:fill="auto"/>
            <w:noWrap/>
            <w:vAlign w:val="bottom"/>
            <w:hideMark/>
          </w:tcPr>
          <w:p w14:paraId="33DD2B26" w14:textId="77777777" w:rsidR="00332673" w:rsidRPr="00390716" w:rsidRDefault="00332673" w:rsidP="00390716">
            <w:pPr>
              <w:spacing w:after="0" w:line="360" w:lineRule="auto"/>
              <w:rPr>
                <w:b/>
                <w:bCs/>
                <w:szCs w:val="24"/>
                <w:lang w:eastAsia="sv-SE"/>
              </w:rPr>
            </w:pPr>
            <w:r w:rsidRPr="00390716">
              <w:rPr>
                <w:b/>
                <w:bCs/>
                <w:szCs w:val="24"/>
                <w:lang w:eastAsia="sv-SE"/>
              </w:rPr>
              <w:t>Total number</w:t>
            </w:r>
          </w:p>
        </w:tc>
        <w:tc>
          <w:tcPr>
            <w:tcW w:w="885" w:type="dxa"/>
            <w:gridSpan w:val="5"/>
            <w:tcBorders>
              <w:left w:val="single" w:sz="4" w:space="0" w:color="auto"/>
            </w:tcBorders>
            <w:shd w:val="clear" w:color="auto" w:fill="auto"/>
            <w:noWrap/>
            <w:vAlign w:val="bottom"/>
            <w:hideMark/>
          </w:tcPr>
          <w:p w14:paraId="46CD2793" w14:textId="77777777" w:rsidR="00332673" w:rsidRPr="00390716" w:rsidRDefault="00332673" w:rsidP="00390716">
            <w:pPr>
              <w:spacing w:after="0" w:line="360" w:lineRule="auto"/>
              <w:jc w:val="right"/>
              <w:rPr>
                <w:b/>
                <w:bCs/>
                <w:szCs w:val="24"/>
                <w:lang w:eastAsia="sv-SE"/>
              </w:rPr>
            </w:pPr>
            <w:r w:rsidRPr="00390716">
              <w:rPr>
                <w:b/>
                <w:bCs/>
                <w:szCs w:val="24"/>
                <w:lang w:eastAsia="sv-SE"/>
              </w:rPr>
              <w:t>432</w:t>
            </w:r>
          </w:p>
        </w:tc>
        <w:tc>
          <w:tcPr>
            <w:tcW w:w="886" w:type="dxa"/>
            <w:gridSpan w:val="4"/>
            <w:shd w:val="clear" w:color="auto" w:fill="auto"/>
            <w:noWrap/>
            <w:vAlign w:val="bottom"/>
            <w:hideMark/>
          </w:tcPr>
          <w:p w14:paraId="4774014D" w14:textId="77777777" w:rsidR="00332673" w:rsidRPr="00390716" w:rsidRDefault="00332673" w:rsidP="00390716">
            <w:pPr>
              <w:spacing w:after="0" w:line="360" w:lineRule="auto"/>
              <w:jc w:val="right"/>
              <w:rPr>
                <w:b/>
                <w:bCs/>
                <w:szCs w:val="24"/>
                <w:lang w:eastAsia="sv-SE"/>
              </w:rPr>
            </w:pPr>
            <w:r w:rsidRPr="00390716">
              <w:rPr>
                <w:b/>
                <w:bCs/>
                <w:szCs w:val="24"/>
                <w:lang w:eastAsia="sv-SE"/>
              </w:rPr>
              <w:t>1 303</w:t>
            </w:r>
          </w:p>
        </w:tc>
        <w:tc>
          <w:tcPr>
            <w:tcW w:w="886" w:type="dxa"/>
            <w:gridSpan w:val="4"/>
            <w:shd w:val="clear" w:color="auto" w:fill="auto"/>
            <w:noWrap/>
            <w:vAlign w:val="bottom"/>
            <w:hideMark/>
          </w:tcPr>
          <w:p w14:paraId="4862CB14" w14:textId="77777777" w:rsidR="00332673" w:rsidRPr="00390716" w:rsidRDefault="00332673" w:rsidP="00390716">
            <w:pPr>
              <w:spacing w:after="0" w:line="360" w:lineRule="auto"/>
              <w:jc w:val="right"/>
              <w:rPr>
                <w:b/>
                <w:bCs/>
                <w:szCs w:val="24"/>
                <w:lang w:eastAsia="sv-SE"/>
              </w:rPr>
            </w:pPr>
            <w:r w:rsidRPr="00390716">
              <w:rPr>
                <w:b/>
                <w:bCs/>
                <w:szCs w:val="24"/>
                <w:lang w:eastAsia="sv-SE"/>
              </w:rPr>
              <w:t>1 517</w:t>
            </w:r>
          </w:p>
        </w:tc>
        <w:tc>
          <w:tcPr>
            <w:tcW w:w="887" w:type="dxa"/>
            <w:gridSpan w:val="4"/>
            <w:shd w:val="clear" w:color="auto" w:fill="auto"/>
            <w:noWrap/>
            <w:vAlign w:val="bottom"/>
            <w:hideMark/>
          </w:tcPr>
          <w:p w14:paraId="11158B85" w14:textId="77777777" w:rsidR="00332673" w:rsidRPr="00390716" w:rsidRDefault="00332673" w:rsidP="00390716">
            <w:pPr>
              <w:spacing w:after="0" w:line="360" w:lineRule="auto"/>
              <w:jc w:val="right"/>
              <w:rPr>
                <w:b/>
                <w:bCs/>
                <w:szCs w:val="24"/>
                <w:lang w:eastAsia="sv-SE"/>
              </w:rPr>
            </w:pPr>
            <w:r w:rsidRPr="00390716">
              <w:rPr>
                <w:b/>
                <w:bCs/>
                <w:szCs w:val="24"/>
                <w:lang w:eastAsia="sv-SE"/>
              </w:rPr>
              <w:t>2 328</w:t>
            </w:r>
          </w:p>
        </w:tc>
        <w:tc>
          <w:tcPr>
            <w:tcW w:w="886" w:type="dxa"/>
            <w:gridSpan w:val="3"/>
            <w:shd w:val="clear" w:color="auto" w:fill="auto"/>
            <w:noWrap/>
            <w:vAlign w:val="bottom"/>
            <w:hideMark/>
          </w:tcPr>
          <w:p w14:paraId="02962B36" w14:textId="77777777" w:rsidR="00332673" w:rsidRPr="00390716" w:rsidRDefault="00332673" w:rsidP="00390716">
            <w:pPr>
              <w:spacing w:after="0" w:line="360" w:lineRule="auto"/>
              <w:jc w:val="right"/>
              <w:rPr>
                <w:b/>
                <w:bCs/>
                <w:szCs w:val="24"/>
                <w:lang w:eastAsia="sv-SE"/>
              </w:rPr>
            </w:pPr>
            <w:r w:rsidRPr="00390716">
              <w:rPr>
                <w:b/>
                <w:bCs/>
                <w:szCs w:val="24"/>
                <w:lang w:eastAsia="sv-SE"/>
              </w:rPr>
              <w:t>1 808</w:t>
            </w:r>
          </w:p>
        </w:tc>
        <w:tc>
          <w:tcPr>
            <w:tcW w:w="886" w:type="dxa"/>
            <w:gridSpan w:val="4"/>
            <w:shd w:val="clear" w:color="auto" w:fill="auto"/>
            <w:noWrap/>
            <w:vAlign w:val="bottom"/>
            <w:hideMark/>
          </w:tcPr>
          <w:p w14:paraId="56046B71" w14:textId="77777777" w:rsidR="00332673" w:rsidRPr="00390716" w:rsidRDefault="00332673" w:rsidP="00390716">
            <w:pPr>
              <w:spacing w:after="0" w:line="360" w:lineRule="auto"/>
              <w:jc w:val="right"/>
              <w:rPr>
                <w:b/>
                <w:bCs/>
                <w:szCs w:val="24"/>
                <w:lang w:eastAsia="sv-SE"/>
              </w:rPr>
            </w:pPr>
            <w:r w:rsidRPr="00390716">
              <w:rPr>
                <w:b/>
                <w:bCs/>
                <w:szCs w:val="24"/>
                <w:lang w:eastAsia="sv-SE"/>
              </w:rPr>
              <w:t>1 152</w:t>
            </w:r>
          </w:p>
        </w:tc>
        <w:tc>
          <w:tcPr>
            <w:tcW w:w="886" w:type="dxa"/>
            <w:gridSpan w:val="5"/>
            <w:shd w:val="clear" w:color="auto" w:fill="auto"/>
            <w:noWrap/>
            <w:vAlign w:val="bottom"/>
            <w:hideMark/>
          </w:tcPr>
          <w:p w14:paraId="029AAA12" w14:textId="77777777" w:rsidR="00332673" w:rsidRPr="00390716" w:rsidRDefault="00332673" w:rsidP="00390716">
            <w:pPr>
              <w:spacing w:after="0" w:line="360" w:lineRule="auto"/>
              <w:jc w:val="right"/>
              <w:rPr>
                <w:b/>
                <w:bCs/>
                <w:szCs w:val="24"/>
                <w:lang w:eastAsia="sv-SE"/>
              </w:rPr>
            </w:pPr>
            <w:r w:rsidRPr="00390716">
              <w:rPr>
                <w:b/>
                <w:bCs/>
                <w:szCs w:val="24"/>
                <w:lang w:eastAsia="sv-SE"/>
              </w:rPr>
              <w:t>435</w:t>
            </w:r>
          </w:p>
        </w:tc>
        <w:tc>
          <w:tcPr>
            <w:tcW w:w="890" w:type="dxa"/>
            <w:gridSpan w:val="2"/>
            <w:tcBorders>
              <w:right w:val="single" w:sz="4" w:space="0" w:color="auto"/>
            </w:tcBorders>
            <w:shd w:val="clear" w:color="auto" w:fill="auto"/>
            <w:noWrap/>
            <w:vAlign w:val="bottom"/>
            <w:hideMark/>
          </w:tcPr>
          <w:p w14:paraId="027B1AC2" w14:textId="77777777" w:rsidR="00332673" w:rsidRPr="00390716" w:rsidRDefault="00332673" w:rsidP="00390716">
            <w:pPr>
              <w:spacing w:after="0" w:line="360" w:lineRule="auto"/>
              <w:jc w:val="right"/>
              <w:rPr>
                <w:b/>
                <w:bCs/>
                <w:szCs w:val="24"/>
                <w:lang w:eastAsia="sv-SE"/>
              </w:rPr>
            </w:pPr>
            <w:r w:rsidRPr="00390716">
              <w:rPr>
                <w:b/>
                <w:bCs/>
                <w:szCs w:val="24"/>
                <w:lang w:eastAsia="sv-SE"/>
              </w:rPr>
              <w:t>8 975</w:t>
            </w:r>
          </w:p>
        </w:tc>
      </w:tr>
      <w:tr w:rsidR="005774AE" w:rsidRPr="00390716" w14:paraId="593B398A"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55ECC5D"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5" w:type="dxa"/>
            <w:gridSpan w:val="5"/>
            <w:tcBorders>
              <w:left w:val="single" w:sz="4" w:space="0" w:color="auto"/>
            </w:tcBorders>
            <w:shd w:val="clear" w:color="auto" w:fill="auto"/>
            <w:noWrap/>
            <w:vAlign w:val="bottom"/>
            <w:hideMark/>
          </w:tcPr>
          <w:p w14:paraId="00D2FA15"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38D0B97E"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3A68E3A7"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64F24A8B"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3E229E46"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511EACDC"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20DA4E10"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71F182FE" w14:textId="77777777" w:rsidR="00332673" w:rsidRPr="00390716" w:rsidRDefault="00332673" w:rsidP="00390716">
            <w:pPr>
              <w:spacing w:after="0" w:line="360" w:lineRule="auto"/>
              <w:rPr>
                <w:szCs w:val="24"/>
                <w:lang w:eastAsia="sv-SE"/>
              </w:rPr>
            </w:pPr>
          </w:p>
        </w:tc>
      </w:tr>
      <w:tr w:rsidR="005774AE" w:rsidRPr="00390716" w14:paraId="3B41954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01B594B"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5" w:type="dxa"/>
            <w:gridSpan w:val="5"/>
            <w:tcBorders>
              <w:left w:val="single" w:sz="4" w:space="0" w:color="auto"/>
            </w:tcBorders>
            <w:shd w:val="clear" w:color="auto" w:fill="auto"/>
            <w:noWrap/>
            <w:vAlign w:val="bottom"/>
            <w:hideMark/>
          </w:tcPr>
          <w:p w14:paraId="443D7D3E" w14:textId="77777777" w:rsidR="00332673" w:rsidRPr="00390716" w:rsidRDefault="00332673" w:rsidP="00390716">
            <w:pPr>
              <w:spacing w:after="0" w:line="360" w:lineRule="auto"/>
              <w:jc w:val="right"/>
              <w:rPr>
                <w:szCs w:val="24"/>
                <w:lang w:eastAsia="sv-SE"/>
              </w:rPr>
            </w:pPr>
            <w:r w:rsidRPr="00390716">
              <w:rPr>
                <w:szCs w:val="24"/>
                <w:lang w:eastAsia="sv-SE"/>
              </w:rPr>
              <w:t>293</w:t>
            </w:r>
          </w:p>
        </w:tc>
        <w:tc>
          <w:tcPr>
            <w:tcW w:w="886" w:type="dxa"/>
            <w:gridSpan w:val="4"/>
            <w:shd w:val="clear" w:color="auto" w:fill="auto"/>
            <w:noWrap/>
            <w:vAlign w:val="bottom"/>
            <w:hideMark/>
          </w:tcPr>
          <w:p w14:paraId="05FA9C0D" w14:textId="77777777" w:rsidR="00332673" w:rsidRPr="00390716" w:rsidRDefault="00332673" w:rsidP="00390716">
            <w:pPr>
              <w:spacing w:after="0" w:line="360" w:lineRule="auto"/>
              <w:jc w:val="right"/>
              <w:rPr>
                <w:szCs w:val="24"/>
                <w:lang w:eastAsia="sv-SE"/>
              </w:rPr>
            </w:pPr>
            <w:r w:rsidRPr="00390716">
              <w:rPr>
                <w:szCs w:val="24"/>
                <w:lang w:eastAsia="sv-SE"/>
              </w:rPr>
              <w:t>935</w:t>
            </w:r>
          </w:p>
        </w:tc>
        <w:tc>
          <w:tcPr>
            <w:tcW w:w="886" w:type="dxa"/>
            <w:gridSpan w:val="4"/>
            <w:shd w:val="clear" w:color="auto" w:fill="auto"/>
            <w:noWrap/>
            <w:vAlign w:val="bottom"/>
            <w:hideMark/>
          </w:tcPr>
          <w:p w14:paraId="7A41611B" w14:textId="77777777" w:rsidR="00332673" w:rsidRPr="00390716" w:rsidRDefault="00332673" w:rsidP="00390716">
            <w:pPr>
              <w:spacing w:after="0" w:line="360" w:lineRule="auto"/>
              <w:jc w:val="right"/>
              <w:rPr>
                <w:szCs w:val="24"/>
                <w:lang w:eastAsia="sv-SE"/>
              </w:rPr>
            </w:pPr>
            <w:r w:rsidRPr="00390716">
              <w:rPr>
                <w:szCs w:val="24"/>
                <w:lang w:eastAsia="sv-SE"/>
              </w:rPr>
              <w:t>1 093</w:t>
            </w:r>
          </w:p>
        </w:tc>
        <w:tc>
          <w:tcPr>
            <w:tcW w:w="887" w:type="dxa"/>
            <w:gridSpan w:val="4"/>
            <w:shd w:val="clear" w:color="auto" w:fill="auto"/>
            <w:noWrap/>
            <w:vAlign w:val="bottom"/>
            <w:hideMark/>
          </w:tcPr>
          <w:p w14:paraId="39374677" w14:textId="77777777" w:rsidR="00332673" w:rsidRPr="00390716" w:rsidRDefault="00332673" w:rsidP="00390716">
            <w:pPr>
              <w:spacing w:after="0" w:line="360" w:lineRule="auto"/>
              <w:jc w:val="right"/>
              <w:rPr>
                <w:szCs w:val="24"/>
                <w:lang w:eastAsia="sv-SE"/>
              </w:rPr>
            </w:pPr>
            <w:r w:rsidRPr="00390716">
              <w:rPr>
                <w:szCs w:val="24"/>
                <w:lang w:eastAsia="sv-SE"/>
              </w:rPr>
              <w:t>1 716</w:t>
            </w:r>
          </w:p>
        </w:tc>
        <w:tc>
          <w:tcPr>
            <w:tcW w:w="886" w:type="dxa"/>
            <w:gridSpan w:val="3"/>
            <w:shd w:val="clear" w:color="auto" w:fill="auto"/>
            <w:noWrap/>
            <w:vAlign w:val="bottom"/>
            <w:hideMark/>
          </w:tcPr>
          <w:p w14:paraId="18970E3D" w14:textId="77777777" w:rsidR="00332673" w:rsidRPr="00390716" w:rsidRDefault="00332673" w:rsidP="00390716">
            <w:pPr>
              <w:spacing w:after="0" w:line="360" w:lineRule="auto"/>
              <w:jc w:val="right"/>
              <w:rPr>
                <w:szCs w:val="24"/>
                <w:lang w:eastAsia="sv-SE"/>
              </w:rPr>
            </w:pPr>
            <w:r w:rsidRPr="00390716">
              <w:rPr>
                <w:szCs w:val="24"/>
                <w:lang w:eastAsia="sv-SE"/>
              </w:rPr>
              <w:t>1 386</w:t>
            </w:r>
          </w:p>
        </w:tc>
        <w:tc>
          <w:tcPr>
            <w:tcW w:w="886" w:type="dxa"/>
            <w:gridSpan w:val="4"/>
            <w:shd w:val="clear" w:color="auto" w:fill="auto"/>
            <w:noWrap/>
            <w:vAlign w:val="bottom"/>
            <w:hideMark/>
          </w:tcPr>
          <w:p w14:paraId="7609E6D0" w14:textId="77777777" w:rsidR="00332673" w:rsidRPr="00390716" w:rsidRDefault="00332673" w:rsidP="00390716">
            <w:pPr>
              <w:spacing w:after="0" w:line="360" w:lineRule="auto"/>
              <w:jc w:val="right"/>
              <w:rPr>
                <w:szCs w:val="24"/>
                <w:lang w:eastAsia="sv-SE"/>
              </w:rPr>
            </w:pPr>
            <w:r w:rsidRPr="00390716">
              <w:rPr>
                <w:szCs w:val="24"/>
                <w:lang w:eastAsia="sv-SE"/>
              </w:rPr>
              <w:t>937</w:t>
            </w:r>
          </w:p>
        </w:tc>
        <w:tc>
          <w:tcPr>
            <w:tcW w:w="886" w:type="dxa"/>
            <w:gridSpan w:val="5"/>
            <w:shd w:val="clear" w:color="auto" w:fill="auto"/>
            <w:noWrap/>
            <w:vAlign w:val="bottom"/>
            <w:hideMark/>
          </w:tcPr>
          <w:p w14:paraId="74E8C3A7" w14:textId="77777777" w:rsidR="00332673" w:rsidRPr="00390716" w:rsidRDefault="00332673" w:rsidP="00390716">
            <w:pPr>
              <w:spacing w:after="0" w:line="360" w:lineRule="auto"/>
              <w:jc w:val="right"/>
              <w:rPr>
                <w:szCs w:val="24"/>
                <w:lang w:eastAsia="sv-SE"/>
              </w:rPr>
            </w:pPr>
            <w:r w:rsidRPr="00390716">
              <w:rPr>
                <w:szCs w:val="24"/>
                <w:lang w:eastAsia="sv-SE"/>
              </w:rPr>
              <w:t>353</w:t>
            </w:r>
          </w:p>
        </w:tc>
        <w:tc>
          <w:tcPr>
            <w:tcW w:w="890" w:type="dxa"/>
            <w:gridSpan w:val="2"/>
            <w:tcBorders>
              <w:right w:val="single" w:sz="4" w:space="0" w:color="auto"/>
            </w:tcBorders>
            <w:shd w:val="clear" w:color="auto" w:fill="auto"/>
            <w:noWrap/>
            <w:vAlign w:val="bottom"/>
            <w:hideMark/>
          </w:tcPr>
          <w:p w14:paraId="20A6D4E2" w14:textId="77777777" w:rsidR="00332673" w:rsidRPr="00390716" w:rsidRDefault="00332673" w:rsidP="00390716">
            <w:pPr>
              <w:spacing w:after="0" w:line="360" w:lineRule="auto"/>
              <w:jc w:val="right"/>
              <w:rPr>
                <w:szCs w:val="24"/>
                <w:lang w:eastAsia="sv-SE"/>
              </w:rPr>
            </w:pPr>
            <w:r w:rsidRPr="00390716">
              <w:rPr>
                <w:szCs w:val="24"/>
                <w:lang w:eastAsia="sv-SE"/>
              </w:rPr>
              <w:t>6 713</w:t>
            </w:r>
          </w:p>
        </w:tc>
      </w:tr>
      <w:tr w:rsidR="005774AE" w:rsidRPr="00390716" w14:paraId="5C2A769B"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E08A0F4" w14:textId="6775D010"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5" w:type="dxa"/>
            <w:gridSpan w:val="5"/>
            <w:tcBorders>
              <w:left w:val="single" w:sz="4" w:space="0" w:color="auto"/>
            </w:tcBorders>
            <w:shd w:val="clear" w:color="auto" w:fill="auto"/>
            <w:noWrap/>
            <w:vAlign w:val="bottom"/>
            <w:hideMark/>
          </w:tcPr>
          <w:p w14:paraId="0C139A85" w14:textId="77777777" w:rsidR="00332673" w:rsidRPr="00390716" w:rsidRDefault="00332673" w:rsidP="00390716">
            <w:pPr>
              <w:spacing w:after="0" w:line="360" w:lineRule="auto"/>
              <w:jc w:val="right"/>
              <w:rPr>
                <w:szCs w:val="24"/>
                <w:lang w:eastAsia="sv-SE"/>
              </w:rPr>
            </w:pPr>
            <w:r w:rsidRPr="00390716">
              <w:rPr>
                <w:szCs w:val="24"/>
                <w:lang w:eastAsia="sv-SE"/>
              </w:rPr>
              <w:t>88</w:t>
            </w:r>
          </w:p>
        </w:tc>
        <w:tc>
          <w:tcPr>
            <w:tcW w:w="886" w:type="dxa"/>
            <w:gridSpan w:val="4"/>
            <w:shd w:val="clear" w:color="auto" w:fill="auto"/>
            <w:noWrap/>
            <w:vAlign w:val="bottom"/>
            <w:hideMark/>
          </w:tcPr>
          <w:p w14:paraId="671B86AD" w14:textId="77777777" w:rsidR="00332673" w:rsidRPr="00390716" w:rsidRDefault="00332673" w:rsidP="00390716">
            <w:pPr>
              <w:spacing w:after="0" w:line="360" w:lineRule="auto"/>
              <w:jc w:val="right"/>
              <w:rPr>
                <w:szCs w:val="24"/>
                <w:lang w:eastAsia="sv-SE"/>
              </w:rPr>
            </w:pPr>
            <w:r w:rsidRPr="00390716">
              <w:rPr>
                <w:szCs w:val="24"/>
                <w:lang w:eastAsia="sv-SE"/>
              </w:rPr>
              <w:t>206</w:t>
            </w:r>
          </w:p>
        </w:tc>
        <w:tc>
          <w:tcPr>
            <w:tcW w:w="886" w:type="dxa"/>
            <w:gridSpan w:val="4"/>
            <w:shd w:val="clear" w:color="auto" w:fill="auto"/>
            <w:noWrap/>
            <w:vAlign w:val="bottom"/>
            <w:hideMark/>
          </w:tcPr>
          <w:p w14:paraId="260A9B0D" w14:textId="77777777" w:rsidR="00332673" w:rsidRPr="00390716" w:rsidRDefault="00332673" w:rsidP="00390716">
            <w:pPr>
              <w:spacing w:after="0" w:line="360" w:lineRule="auto"/>
              <w:jc w:val="right"/>
              <w:rPr>
                <w:szCs w:val="24"/>
                <w:lang w:eastAsia="sv-SE"/>
              </w:rPr>
            </w:pPr>
            <w:r w:rsidRPr="00390716">
              <w:rPr>
                <w:szCs w:val="24"/>
                <w:lang w:eastAsia="sv-SE"/>
              </w:rPr>
              <w:t>231</w:t>
            </w:r>
          </w:p>
        </w:tc>
        <w:tc>
          <w:tcPr>
            <w:tcW w:w="887" w:type="dxa"/>
            <w:gridSpan w:val="4"/>
            <w:shd w:val="clear" w:color="auto" w:fill="auto"/>
            <w:noWrap/>
            <w:vAlign w:val="bottom"/>
            <w:hideMark/>
          </w:tcPr>
          <w:p w14:paraId="7FEB1364" w14:textId="77777777" w:rsidR="00332673" w:rsidRPr="00390716" w:rsidRDefault="00332673" w:rsidP="00390716">
            <w:pPr>
              <w:spacing w:after="0" w:line="360" w:lineRule="auto"/>
              <w:jc w:val="right"/>
              <w:rPr>
                <w:szCs w:val="24"/>
                <w:lang w:eastAsia="sv-SE"/>
              </w:rPr>
            </w:pPr>
            <w:r w:rsidRPr="00390716">
              <w:rPr>
                <w:szCs w:val="24"/>
                <w:lang w:eastAsia="sv-SE"/>
              </w:rPr>
              <w:t>318</w:t>
            </w:r>
          </w:p>
        </w:tc>
        <w:tc>
          <w:tcPr>
            <w:tcW w:w="886" w:type="dxa"/>
            <w:gridSpan w:val="3"/>
            <w:shd w:val="clear" w:color="auto" w:fill="auto"/>
            <w:noWrap/>
            <w:vAlign w:val="bottom"/>
            <w:hideMark/>
          </w:tcPr>
          <w:p w14:paraId="7853E314" w14:textId="77777777" w:rsidR="00332673" w:rsidRPr="00390716" w:rsidRDefault="00332673" w:rsidP="00390716">
            <w:pPr>
              <w:spacing w:after="0" w:line="360" w:lineRule="auto"/>
              <w:jc w:val="right"/>
              <w:rPr>
                <w:szCs w:val="24"/>
                <w:lang w:eastAsia="sv-SE"/>
              </w:rPr>
            </w:pPr>
            <w:r w:rsidRPr="00390716">
              <w:rPr>
                <w:szCs w:val="24"/>
                <w:lang w:eastAsia="sv-SE"/>
              </w:rPr>
              <w:t>199</w:t>
            </w:r>
          </w:p>
        </w:tc>
        <w:tc>
          <w:tcPr>
            <w:tcW w:w="886" w:type="dxa"/>
            <w:gridSpan w:val="4"/>
            <w:shd w:val="clear" w:color="auto" w:fill="auto"/>
            <w:noWrap/>
            <w:vAlign w:val="bottom"/>
            <w:hideMark/>
          </w:tcPr>
          <w:p w14:paraId="453B6AEE" w14:textId="77777777" w:rsidR="00332673" w:rsidRPr="00390716" w:rsidRDefault="00332673" w:rsidP="00390716">
            <w:pPr>
              <w:spacing w:after="0" w:line="360" w:lineRule="auto"/>
              <w:jc w:val="right"/>
              <w:rPr>
                <w:szCs w:val="24"/>
                <w:lang w:eastAsia="sv-SE"/>
              </w:rPr>
            </w:pPr>
            <w:r w:rsidRPr="00390716">
              <w:rPr>
                <w:szCs w:val="24"/>
                <w:lang w:eastAsia="sv-SE"/>
              </w:rPr>
              <w:t>98</w:t>
            </w:r>
          </w:p>
        </w:tc>
        <w:tc>
          <w:tcPr>
            <w:tcW w:w="886" w:type="dxa"/>
            <w:gridSpan w:val="5"/>
            <w:shd w:val="clear" w:color="auto" w:fill="auto"/>
            <w:noWrap/>
            <w:vAlign w:val="bottom"/>
            <w:hideMark/>
          </w:tcPr>
          <w:p w14:paraId="1381FF42"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90" w:type="dxa"/>
            <w:gridSpan w:val="2"/>
            <w:tcBorders>
              <w:right w:val="single" w:sz="4" w:space="0" w:color="auto"/>
            </w:tcBorders>
            <w:shd w:val="clear" w:color="auto" w:fill="auto"/>
            <w:noWrap/>
            <w:vAlign w:val="bottom"/>
            <w:hideMark/>
          </w:tcPr>
          <w:p w14:paraId="7D2A55CC" w14:textId="77777777" w:rsidR="00332673" w:rsidRPr="00390716" w:rsidRDefault="00332673" w:rsidP="00390716">
            <w:pPr>
              <w:spacing w:after="0" w:line="360" w:lineRule="auto"/>
              <w:jc w:val="right"/>
              <w:rPr>
                <w:szCs w:val="24"/>
                <w:lang w:eastAsia="sv-SE"/>
              </w:rPr>
            </w:pPr>
            <w:r w:rsidRPr="00390716">
              <w:rPr>
                <w:szCs w:val="24"/>
                <w:lang w:eastAsia="sv-SE"/>
              </w:rPr>
              <w:t>1 179</w:t>
            </w:r>
          </w:p>
        </w:tc>
      </w:tr>
      <w:tr w:rsidR="005774AE" w:rsidRPr="00390716" w14:paraId="7DB09F7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415101E" w14:textId="57A8DF99"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5" w:type="dxa"/>
            <w:gridSpan w:val="5"/>
            <w:tcBorders>
              <w:left w:val="single" w:sz="4" w:space="0" w:color="auto"/>
            </w:tcBorders>
            <w:shd w:val="clear" w:color="auto" w:fill="auto"/>
            <w:noWrap/>
            <w:vAlign w:val="bottom"/>
            <w:hideMark/>
          </w:tcPr>
          <w:p w14:paraId="171839C0" w14:textId="77777777" w:rsidR="00332673" w:rsidRPr="00390716" w:rsidRDefault="00332673" w:rsidP="00390716">
            <w:pPr>
              <w:spacing w:after="0" w:line="360" w:lineRule="auto"/>
              <w:jc w:val="right"/>
              <w:rPr>
                <w:szCs w:val="24"/>
                <w:lang w:eastAsia="sv-SE"/>
              </w:rPr>
            </w:pPr>
            <w:r w:rsidRPr="00390716">
              <w:rPr>
                <w:szCs w:val="24"/>
                <w:lang w:eastAsia="sv-SE"/>
              </w:rPr>
              <w:t>28</w:t>
            </w:r>
          </w:p>
        </w:tc>
        <w:tc>
          <w:tcPr>
            <w:tcW w:w="886" w:type="dxa"/>
            <w:gridSpan w:val="4"/>
            <w:shd w:val="clear" w:color="auto" w:fill="auto"/>
            <w:noWrap/>
            <w:vAlign w:val="bottom"/>
            <w:hideMark/>
          </w:tcPr>
          <w:p w14:paraId="176C2EFA" w14:textId="77777777" w:rsidR="00332673" w:rsidRPr="00390716" w:rsidRDefault="00332673" w:rsidP="00390716">
            <w:pPr>
              <w:spacing w:after="0" w:line="360" w:lineRule="auto"/>
              <w:jc w:val="right"/>
              <w:rPr>
                <w:szCs w:val="24"/>
                <w:lang w:eastAsia="sv-SE"/>
              </w:rPr>
            </w:pPr>
            <w:r w:rsidRPr="00390716">
              <w:rPr>
                <w:szCs w:val="24"/>
                <w:lang w:eastAsia="sv-SE"/>
              </w:rPr>
              <w:t>90</w:t>
            </w:r>
          </w:p>
        </w:tc>
        <w:tc>
          <w:tcPr>
            <w:tcW w:w="886" w:type="dxa"/>
            <w:gridSpan w:val="4"/>
            <w:shd w:val="clear" w:color="auto" w:fill="auto"/>
            <w:noWrap/>
            <w:vAlign w:val="bottom"/>
            <w:hideMark/>
          </w:tcPr>
          <w:p w14:paraId="2C52F773" w14:textId="77777777" w:rsidR="00332673" w:rsidRPr="00390716" w:rsidRDefault="00332673" w:rsidP="00390716">
            <w:pPr>
              <w:spacing w:after="0" w:line="360" w:lineRule="auto"/>
              <w:jc w:val="right"/>
              <w:rPr>
                <w:szCs w:val="24"/>
                <w:lang w:eastAsia="sv-SE"/>
              </w:rPr>
            </w:pPr>
            <w:r w:rsidRPr="00390716">
              <w:rPr>
                <w:szCs w:val="24"/>
                <w:lang w:eastAsia="sv-SE"/>
              </w:rPr>
              <w:t>105</w:t>
            </w:r>
          </w:p>
        </w:tc>
        <w:tc>
          <w:tcPr>
            <w:tcW w:w="887" w:type="dxa"/>
            <w:gridSpan w:val="4"/>
            <w:shd w:val="clear" w:color="auto" w:fill="auto"/>
            <w:noWrap/>
            <w:vAlign w:val="bottom"/>
            <w:hideMark/>
          </w:tcPr>
          <w:p w14:paraId="05EBCD53" w14:textId="77777777" w:rsidR="00332673" w:rsidRPr="00390716" w:rsidRDefault="00332673" w:rsidP="00390716">
            <w:pPr>
              <w:spacing w:after="0" w:line="360" w:lineRule="auto"/>
              <w:jc w:val="right"/>
              <w:rPr>
                <w:szCs w:val="24"/>
                <w:lang w:eastAsia="sv-SE"/>
              </w:rPr>
            </w:pPr>
            <w:r w:rsidRPr="00390716">
              <w:rPr>
                <w:szCs w:val="24"/>
                <w:lang w:eastAsia="sv-SE"/>
              </w:rPr>
              <w:t>138</w:t>
            </w:r>
          </w:p>
        </w:tc>
        <w:tc>
          <w:tcPr>
            <w:tcW w:w="886" w:type="dxa"/>
            <w:gridSpan w:val="3"/>
            <w:shd w:val="clear" w:color="auto" w:fill="auto"/>
            <w:noWrap/>
            <w:vAlign w:val="bottom"/>
            <w:hideMark/>
          </w:tcPr>
          <w:p w14:paraId="423094C3" w14:textId="77777777" w:rsidR="00332673" w:rsidRPr="00390716" w:rsidRDefault="00332673" w:rsidP="00390716">
            <w:pPr>
              <w:spacing w:after="0" w:line="360" w:lineRule="auto"/>
              <w:jc w:val="right"/>
              <w:rPr>
                <w:szCs w:val="24"/>
                <w:lang w:eastAsia="sv-SE"/>
              </w:rPr>
            </w:pPr>
            <w:r w:rsidRPr="00390716">
              <w:rPr>
                <w:szCs w:val="24"/>
                <w:lang w:eastAsia="sv-SE"/>
              </w:rPr>
              <w:t>113</w:t>
            </w:r>
          </w:p>
        </w:tc>
        <w:tc>
          <w:tcPr>
            <w:tcW w:w="886" w:type="dxa"/>
            <w:gridSpan w:val="4"/>
            <w:shd w:val="clear" w:color="auto" w:fill="auto"/>
            <w:noWrap/>
            <w:vAlign w:val="bottom"/>
            <w:hideMark/>
          </w:tcPr>
          <w:p w14:paraId="5CC7CBBD"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86" w:type="dxa"/>
            <w:gridSpan w:val="5"/>
            <w:shd w:val="clear" w:color="auto" w:fill="auto"/>
            <w:noWrap/>
            <w:vAlign w:val="bottom"/>
            <w:hideMark/>
          </w:tcPr>
          <w:p w14:paraId="77DFF5C3"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90" w:type="dxa"/>
            <w:gridSpan w:val="2"/>
            <w:tcBorders>
              <w:right w:val="single" w:sz="4" w:space="0" w:color="auto"/>
            </w:tcBorders>
            <w:shd w:val="clear" w:color="auto" w:fill="auto"/>
            <w:noWrap/>
            <w:vAlign w:val="bottom"/>
            <w:hideMark/>
          </w:tcPr>
          <w:p w14:paraId="65E42D74" w14:textId="77777777" w:rsidR="00332673" w:rsidRPr="00390716" w:rsidRDefault="00332673" w:rsidP="00390716">
            <w:pPr>
              <w:spacing w:after="0" w:line="360" w:lineRule="auto"/>
              <w:jc w:val="right"/>
              <w:rPr>
                <w:szCs w:val="24"/>
                <w:lang w:eastAsia="sv-SE"/>
              </w:rPr>
            </w:pPr>
            <w:r w:rsidRPr="00390716">
              <w:rPr>
                <w:szCs w:val="24"/>
                <w:lang w:eastAsia="sv-SE"/>
              </w:rPr>
              <w:t>529</w:t>
            </w:r>
          </w:p>
        </w:tc>
      </w:tr>
      <w:tr w:rsidR="005774AE" w:rsidRPr="00390716" w14:paraId="24A70092"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BE2A0BF" w14:textId="4A487E9A"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5" w:type="dxa"/>
            <w:gridSpan w:val="5"/>
            <w:tcBorders>
              <w:left w:val="single" w:sz="4" w:space="0" w:color="auto"/>
            </w:tcBorders>
            <w:shd w:val="clear" w:color="auto" w:fill="auto"/>
            <w:noWrap/>
            <w:vAlign w:val="bottom"/>
            <w:hideMark/>
          </w:tcPr>
          <w:p w14:paraId="403DBDA4"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4"/>
            <w:shd w:val="clear" w:color="auto" w:fill="auto"/>
            <w:noWrap/>
            <w:vAlign w:val="bottom"/>
            <w:hideMark/>
          </w:tcPr>
          <w:p w14:paraId="1BA118F8" w14:textId="77777777" w:rsidR="00332673" w:rsidRPr="00390716" w:rsidRDefault="00332673" w:rsidP="00390716">
            <w:pPr>
              <w:spacing w:after="0" w:line="360" w:lineRule="auto"/>
              <w:jc w:val="right"/>
              <w:rPr>
                <w:szCs w:val="24"/>
                <w:lang w:eastAsia="sv-SE"/>
              </w:rPr>
            </w:pPr>
            <w:r w:rsidRPr="00390716">
              <w:rPr>
                <w:szCs w:val="24"/>
                <w:lang w:eastAsia="sv-SE"/>
              </w:rPr>
              <w:t>35</w:t>
            </w:r>
          </w:p>
        </w:tc>
        <w:tc>
          <w:tcPr>
            <w:tcW w:w="886" w:type="dxa"/>
            <w:gridSpan w:val="4"/>
            <w:shd w:val="clear" w:color="auto" w:fill="auto"/>
            <w:noWrap/>
            <w:vAlign w:val="bottom"/>
            <w:hideMark/>
          </w:tcPr>
          <w:p w14:paraId="0E479426" w14:textId="77777777" w:rsidR="00332673" w:rsidRPr="00390716" w:rsidRDefault="00332673" w:rsidP="00390716">
            <w:pPr>
              <w:spacing w:after="0" w:line="360" w:lineRule="auto"/>
              <w:jc w:val="right"/>
              <w:rPr>
                <w:szCs w:val="24"/>
                <w:lang w:eastAsia="sv-SE"/>
              </w:rPr>
            </w:pPr>
            <w:r w:rsidRPr="00390716">
              <w:rPr>
                <w:szCs w:val="24"/>
                <w:lang w:eastAsia="sv-SE"/>
              </w:rPr>
              <w:t>40</w:t>
            </w:r>
          </w:p>
        </w:tc>
        <w:tc>
          <w:tcPr>
            <w:tcW w:w="887" w:type="dxa"/>
            <w:gridSpan w:val="4"/>
            <w:shd w:val="clear" w:color="auto" w:fill="auto"/>
            <w:noWrap/>
            <w:vAlign w:val="bottom"/>
            <w:hideMark/>
          </w:tcPr>
          <w:p w14:paraId="6B0B362A" w14:textId="77777777" w:rsidR="00332673" w:rsidRPr="00390716" w:rsidRDefault="00332673" w:rsidP="00390716">
            <w:pPr>
              <w:spacing w:after="0" w:line="360" w:lineRule="auto"/>
              <w:jc w:val="right"/>
              <w:rPr>
                <w:szCs w:val="24"/>
                <w:lang w:eastAsia="sv-SE"/>
              </w:rPr>
            </w:pPr>
            <w:r w:rsidRPr="00390716">
              <w:rPr>
                <w:szCs w:val="24"/>
                <w:lang w:eastAsia="sv-SE"/>
              </w:rPr>
              <w:t>61</w:t>
            </w:r>
          </w:p>
        </w:tc>
        <w:tc>
          <w:tcPr>
            <w:tcW w:w="886" w:type="dxa"/>
            <w:gridSpan w:val="3"/>
            <w:shd w:val="clear" w:color="auto" w:fill="auto"/>
            <w:noWrap/>
            <w:vAlign w:val="bottom"/>
            <w:hideMark/>
          </w:tcPr>
          <w:p w14:paraId="2829EA96" w14:textId="77777777" w:rsidR="00332673" w:rsidRPr="00390716" w:rsidRDefault="00332673" w:rsidP="00390716">
            <w:pPr>
              <w:spacing w:after="0" w:line="360" w:lineRule="auto"/>
              <w:jc w:val="right"/>
              <w:rPr>
                <w:szCs w:val="24"/>
                <w:lang w:eastAsia="sv-SE"/>
              </w:rPr>
            </w:pPr>
            <w:r w:rsidRPr="00390716">
              <w:rPr>
                <w:szCs w:val="24"/>
                <w:lang w:eastAsia="sv-SE"/>
              </w:rPr>
              <w:t>42</w:t>
            </w:r>
          </w:p>
        </w:tc>
        <w:tc>
          <w:tcPr>
            <w:tcW w:w="886" w:type="dxa"/>
            <w:gridSpan w:val="4"/>
            <w:shd w:val="clear" w:color="auto" w:fill="auto"/>
            <w:noWrap/>
            <w:vAlign w:val="bottom"/>
            <w:hideMark/>
          </w:tcPr>
          <w:p w14:paraId="6B194399" w14:textId="77777777" w:rsidR="00332673" w:rsidRPr="00390716" w:rsidRDefault="00332673" w:rsidP="00390716">
            <w:pPr>
              <w:spacing w:after="0" w:line="360" w:lineRule="auto"/>
              <w:jc w:val="right"/>
              <w:rPr>
                <w:szCs w:val="24"/>
                <w:lang w:eastAsia="sv-SE"/>
              </w:rPr>
            </w:pPr>
            <w:r w:rsidRPr="00390716">
              <w:rPr>
                <w:szCs w:val="24"/>
                <w:lang w:eastAsia="sv-SE"/>
              </w:rPr>
              <w:t>31</w:t>
            </w:r>
          </w:p>
        </w:tc>
        <w:tc>
          <w:tcPr>
            <w:tcW w:w="886" w:type="dxa"/>
            <w:gridSpan w:val="5"/>
            <w:shd w:val="clear" w:color="auto" w:fill="auto"/>
            <w:noWrap/>
            <w:vAlign w:val="bottom"/>
            <w:hideMark/>
          </w:tcPr>
          <w:p w14:paraId="43432CE2"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90" w:type="dxa"/>
            <w:gridSpan w:val="2"/>
            <w:tcBorders>
              <w:right w:val="single" w:sz="4" w:space="0" w:color="auto"/>
            </w:tcBorders>
            <w:shd w:val="clear" w:color="auto" w:fill="auto"/>
            <w:noWrap/>
            <w:vAlign w:val="bottom"/>
            <w:hideMark/>
          </w:tcPr>
          <w:p w14:paraId="031DADF3" w14:textId="77777777" w:rsidR="00332673" w:rsidRPr="00390716" w:rsidRDefault="00332673" w:rsidP="00390716">
            <w:pPr>
              <w:spacing w:after="0" w:line="360" w:lineRule="auto"/>
              <w:jc w:val="right"/>
              <w:rPr>
                <w:szCs w:val="24"/>
                <w:lang w:eastAsia="sv-SE"/>
              </w:rPr>
            </w:pPr>
            <w:r w:rsidRPr="00390716">
              <w:rPr>
                <w:szCs w:val="24"/>
                <w:lang w:eastAsia="sv-SE"/>
              </w:rPr>
              <w:t>228</w:t>
            </w:r>
          </w:p>
        </w:tc>
      </w:tr>
      <w:tr w:rsidR="005774AE" w:rsidRPr="00390716" w14:paraId="219DD2B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5CDAAD9" w14:textId="074DD040"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5" w:type="dxa"/>
            <w:gridSpan w:val="5"/>
            <w:tcBorders>
              <w:left w:val="single" w:sz="4" w:space="0" w:color="auto"/>
            </w:tcBorders>
            <w:shd w:val="clear" w:color="auto" w:fill="auto"/>
            <w:noWrap/>
            <w:vAlign w:val="bottom"/>
            <w:hideMark/>
          </w:tcPr>
          <w:p w14:paraId="2E200E17"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1EC9583B"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4"/>
            <w:shd w:val="clear" w:color="auto" w:fill="auto"/>
            <w:noWrap/>
            <w:vAlign w:val="bottom"/>
            <w:hideMark/>
          </w:tcPr>
          <w:p w14:paraId="2D4A9B0A"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7" w:type="dxa"/>
            <w:gridSpan w:val="4"/>
            <w:shd w:val="clear" w:color="auto" w:fill="auto"/>
            <w:noWrap/>
            <w:vAlign w:val="bottom"/>
            <w:hideMark/>
          </w:tcPr>
          <w:p w14:paraId="222A8CAD" w14:textId="77777777" w:rsidR="00332673" w:rsidRPr="00390716" w:rsidRDefault="00332673" w:rsidP="00390716">
            <w:pPr>
              <w:spacing w:after="0" w:line="360" w:lineRule="auto"/>
              <w:jc w:val="right"/>
              <w:rPr>
                <w:szCs w:val="24"/>
                <w:lang w:eastAsia="sv-SE"/>
              </w:rPr>
            </w:pPr>
            <w:r w:rsidRPr="00390716">
              <w:rPr>
                <w:szCs w:val="24"/>
                <w:lang w:eastAsia="sv-SE"/>
              </w:rPr>
              <w:t>43</w:t>
            </w:r>
          </w:p>
        </w:tc>
        <w:tc>
          <w:tcPr>
            <w:tcW w:w="886" w:type="dxa"/>
            <w:gridSpan w:val="3"/>
            <w:shd w:val="clear" w:color="auto" w:fill="auto"/>
            <w:noWrap/>
            <w:vAlign w:val="bottom"/>
            <w:hideMark/>
          </w:tcPr>
          <w:p w14:paraId="55638B9C" w14:textId="77777777" w:rsidR="00332673" w:rsidRPr="00390716" w:rsidRDefault="00332673" w:rsidP="00390716">
            <w:pPr>
              <w:spacing w:after="0" w:line="360" w:lineRule="auto"/>
              <w:jc w:val="right"/>
              <w:rPr>
                <w:szCs w:val="24"/>
                <w:lang w:eastAsia="sv-SE"/>
              </w:rPr>
            </w:pPr>
            <w:r w:rsidRPr="00390716">
              <w:rPr>
                <w:szCs w:val="24"/>
                <w:lang w:eastAsia="sv-SE"/>
              </w:rPr>
              <w:t>22</w:t>
            </w:r>
          </w:p>
        </w:tc>
        <w:tc>
          <w:tcPr>
            <w:tcW w:w="886" w:type="dxa"/>
            <w:gridSpan w:val="4"/>
            <w:shd w:val="clear" w:color="auto" w:fill="auto"/>
            <w:noWrap/>
            <w:vAlign w:val="bottom"/>
            <w:hideMark/>
          </w:tcPr>
          <w:p w14:paraId="66EFB371" w14:textId="77777777" w:rsidR="00332673" w:rsidRPr="00390716" w:rsidRDefault="00332673" w:rsidP="00390716">
            <w:pPr>
              <w:spacing w:after="0" w:line="360" w:lineRule="auto"/>
              <w:jc w:val="right"/>
              <w:rPr>
                <w:szCs w:val="24"/>
                <w:lang w:eastAsia="sv-SE"/>
              </w:rPr>
            </w:pPr>
            <w:r w:rsidRPr="00390716">
              <w:rPr>
                <w:szCs w:val="24"/>
                <w:lang w:eastAsia="sv-SE"/>
              </w:rPr>
              <w:t>19</w:t>
            </w:r>
          </w:p>
        </w:tc>
        <w:tc>
          <w:tcPr>
            <w:tcW w:w="886" w:type="dxa"/>
            <w:gridSpan w:val="5"/>
            <w:shd w:val="clear" w:color="auto" w:fill="auto"/>
            <w:noWrap/>
            <w:vAlign w:val="bottom"/>
            <w:hideMark/>
          </w:tcPr>
          <w:p w14:paraId="14C3D2BD"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90" w:type="dxa"/>
            <w:gridSpan w:val="2"/>
            <w:tcBorders>
              <w:right w:val="single" w:sz="4" w:space="0" w:color="auto"/>
            </w:tcBorders>
            <w:shd w:val="clear" w:color="auto" w:fill="auto"/>
            <w:noWrap/>
            <w:vAlign w:val="bottom"/>
            <w:hideMark/>
          </w:tcPr>
          <w:p w14:paraId="37786A96" w14:textId="77777777" w:rsidR="00332673" w:rsidRPr="00390716" w:rsidRDefault="00332673" w:rsidP="00390716">
            <w:pPr>
              <w:spacing w:after="0" w:line="360" w:lineRule="auto"/>
              <w:jc w:val="right"/>
              <w:rPr>
                <w:szCs w:val="24"/>
                <w:lang w:eastAsia="sv-SE"/>
              </w:rPr>
            </w:pPr>
            <w:r w:rsidRPr="00390716">
              <w:rPr>
                <w:szCs w:val="24"/>
                <w:lang w:eastAsia="sv-SE"/>
              </w:rPr>
              <w:t>133</w:t>
            </w:r>
          </w:p>
        </w:tc>
      </w:tr>
      <w:tr w:rsidR="005774AE" w:rsidRPr="00390716" w14:paraId="24AA326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EAA52C2" w14:textId="13C899B1"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5" w:type="dxa"/>
            <w:gridSpan w:val="5"/>
            <w:tcBorders>
              <w:left w:val="single" w:sz="4" w:space="0" w:color="auto"/>
            </w:tcBorders>
            <w:shd w:val="clear" w:color="auto" w:fill="auto"/>
            <w:noWrap/>
            <w:vAlign w:val="bottom"/>
            <w:hideMark/>
          </w:tcPr>
          <w:p w14:paraId="2735BBD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374C987"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42641B61"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7" w:type="dxa"/>
            <w:gridSpan w:val="4"/>
            <w:shd w:val="clear" w:color="auto" w:fill="auto"/>
            <w:noWrap/>
            <w:vAlign w:val="bottom"/>
            <w:hideMark/>
          </w:tcPr>
          <w:p w14:paraId="157B4231"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886" w:type="dxa"/>
            <w:gridSpan w:val="3"/>
            <w:shd w:val="clear" w:color="auto" w:fill="auto"/>
            <w:noWrap/>
            <w:vAlign w:val="bottom"/>
            <w:hideMark/>
          </w:tcPr>
          <w:p w14:paraId="34A6FF22"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6" w:type="dxa"/>
            <w:gridSpan w:val="4"/>
            <w:shd w:val="clear" w:color="auto" w:fill="auto"/>
            <w:noWrap/>
            <w:vAlign w:val="bottom"/>
            <w:hideMark/>
          </w:tcPr>
          <w:p w14:paraId="05969113"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7C483195"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78A31D5B" w14:textId="77777777" w:rsidR="00332673" w:rsidRPr="00390716" w:rsidRDefault="00332673" w:rsidP="00390716">
            <w:pPr>
              <w:spacing w:after="0" w:line="360" w:lineRule="auto"/>
              <w:jc w:val="right"/>
              <w:rPr>
                <w:szCs w:val="24"/>
                <w:lang w:eastAsia="sv-SE"/>
              </w:rPr>
            </w:pPr>
            <w:r w:rsidRPr="00390716">
              <w:rPr>
                <w:szCs w:val="24"/>
                <w:lang w:eastAsia="sv-SE"/>
              </w:rPr>
              <w:t>59</w:t>
            </w:r>
          </w:p>
        </w:tc>
      </w:tr>
      <w:tr w:rsidR="005774AE" w:rsidRPr="00390716" w14:paraId="4D895A4C"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05C8D7C" w14:textId="7E0A1E57"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5" w:type="dxa"/>
            <w:gridSpan w:val="5"/>
            <w:tcBorders>
              <w:left w:val="single" w:sz="4" w:space="0" w:color="auto"/>
            </w:tcBorders>
            <w:shd w:val="clear" w:color="auto" w:fill="auto"/>
            <w:noWrap/>
            <w:vAlign w:val="bottom"/>
            <w:hideMark/>
          </w:tcPr>
          <w:p w14:paraId="69AC8F6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1C058B6E"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1BC2B2D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175468BB"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3"/>
            <w:shd w:val="clear" w:color="auto" w:fill="auto"/>
            <w:noWrap/>
            <w:vAlign w:val="bottom"/>
            <w:hideMark/>
          </w:tcPr>
          <w:p w14:paraId="1C429A5D"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4"/>
            <w:shd w:val="clear" w:color="auto" w:fill="auto"/>
            <w:noWrap/>
            <w:vAlign w:val="bottom"/>
            <w:hideMark/>
          </w:tcPr>
          <w:p w14:paraId="42289FC0"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5"/>
            <w:shd w:val="clear" w:color="auto" w:fill="auto"/>
            <w:noWrap/>
            <w:vAlign w:val="bottom"/>
            <w:hideMark/>
          </w:tcPr>
          <w:p w14:paraId="2B856AE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38631E2C" w14:textId="77777777" w:rsidR="00332673" w:rsidRPr="00390716" w:rsidRDefault="00332673" w:rsidP="00390716">
            <w:pPr>
              <w:spacing w:after="0" w:line="360" w:lineRule="auto"/>
              <w:jc w:val="right"/>
              <w:rPr>
                <w:szCs w:val="24"/>
                <w:lang w:eastAsia="sv-SE"/>
              </w:rPr>
            </w:pPr>
            <w:r w:rsidRPr="00390716">
              <w:rPr>
                <w:szCs w:val="24"/>
                <w:lang w:eastAsia="sv-SE"/>
              </w:rPr>
              <w:t>36</w:t>
            </w:r>
          </w:p>
        </w:tc>
      </w:tr>
      <w:tr w:rsidR="005774AE" w:rsidRPr="00390716" w14:paraId="0B53B29C"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959E70F" w14:textId="58453D2B"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5" w:type="dxa"/>
            <w:gridSpan w:val="5"/>
            <w:tcBorders>
              <w:left w:val="single" w:sz="4" w:space="0" w:color="auto"/>
            </w:tcBorders>
            <w:shd w:val="clear" w:color="auto" w:fill="auto"/>
            <w:noWrap/>
            <w:vAlign w:val="bottom"/>
            <w:hideMark/>
          </w:tcPr>
          <w:p w14:paraId="7901EEE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A382169"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666AA36"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7" w:type="dxa"/>
            <w:gridSpan w:val="4"/>
            <w:shd w:val="clear" w:color="auto" w:fill="auto"/>
            <w:noWrap/>
            <w:vAlign w:val="bottom"/>
            <w:hideMark/>
          </w:tcPr>
          <w:p w14:paraId="1B9CB721"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3"/>
            <w:shd w:val="clear" w:color="auto" w:fill="auto"/>
            <w:noWrap/>
            <w:vAlign w:val="bottom"/>
            <w:hideMark/>
          </w:tcPr>
          <w:p w14:paraId="662A3AD6"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7D201960"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shd w:val="clear" w:color="auto" w:fill="auto"/>
            <w:noWrap/>
            <w:vAlign w:val="bottom"/>
            <w:hideMark/>
          </w:tcPr>
          <w:p w14:paraId="537A7ED2"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1D601D60" w14:textId="77777777" w:rsidR="00332673" w:rsidRPr="00390716" w:rsidRDefault="00332673" w:rsidP="00390716">
            <w:pPr>
              <w:spacing w:after="0" w:line="360" w:lineRule="auto"/>
              <w:jc w:val="right"/>
              <w:rPr>
                <w:szCs w:val="24"/>
                <w:lang w:eastAsia="sv-SE"/>
              </w:rPr>
            </w:pPr>
            <w:r w:rsidRPr="00390716">
              <w:rPr>
                <w:szCs w:val="24"/>
                <w:lang w:eastAsia="sv-SE"/>
              </w:rPr>
              <w:t>29</w:t>
            </w:r>
          </w:p>
        </w:tc>
      </w:tr>
      <w:tr w:rsidR="005774AE" w:rsidRPr="00390716" w14:paraId="302E6F55"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4F7D022" w14:textId="097EE150"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5" w:type="dxa"/>
            <w:gridSpan w:val="5"/>
            <w:tcBorders>
              <w:left w:val="single" w:sz="4" w:space="0" w:color="auto"/>
            </w:tcBorders>
            <w:shd w:val="clear" w:color="auto" w:fill="auto"/>
            <w:noWrap/>
            <w:vAlign w:val="bottom"/>
            <w:hideMark/>
          </w:tcPr>
          <w:p w14:paraId="51F86A7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2182C78"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46ED302"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1AA1BE48"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3"/>
            <w:shd w:val="clear" w:color="auto" w:fill="auto"/>
            <w:noWrap/>
            <w:vAlign w:val="bottom"/>
            <w:hideMark/>
          </w:tcPr>
          <w:p w14:paraId="4A0D9FBB"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07B59F08"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5"/>
            <w:shd w:val="clear" w:color="auto" w:fill="auto"/>
            <w:noWrap/>
            <w:vAlign w:val="bottom"/>
            <w:hideMark/>
          </w:tcPr>
          <w:p w14:paraId="5DA29E1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4296D9CD" w14:textId="77777777" w:rsidR="00332673" w:rsidRPr="00390716" w:rsidRDefault="00332673" w:rsidP="00390716">
            <w:pPr>
              <w:spacing w:after="0" w:line="360" w:lineRule="auto"/>
              <w:jc w:val="right"/>
              <w:rPr>
                <w:szCs w:val="24"/>
                <w:lang w:eastAsia="sv-SE"/>
              </w:rPr>
            </w:pPr>
            <w:r w:rsidRPr="00390716">
              <w:rPr>
                <w:szCs w:val="24"/>
                <w:lang w:eastAsia="sv-SE"/>
              </w:rPr>
              <w:t>19</w:t>
            </w:r>
          </w:p>
        </w:tc>
      </w:tr>
      <w:tr w:rsidR="005774AE" w:rsidRPr="00390716" w14:paraId="0D77FED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071CBE7" w14:textId="2F186816"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5" w:type="dxa"/>
            <w:gridSpan w:val="5"/>
            <w:tcBorders>
              <w:left w:val="single" w:sz="4" w:space="0" w:color="auto"/>
            </w:tcBorders>
            <w:shd w:val="clear" w:color="auto" w:fill="auto"/>
            <w:noWrap/>
            <w:vAlign w:val="bottom"/>
            <w:hideMark/>
          </w:tcPr>
          <w:p w14:paraId="28A7FCF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FA145D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901E6F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59078D3E"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11C25DD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6895C9AE"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5566FF3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6B5A97A1" w14:textId="77777777" w:rsidR="00332673" w:rsidRPr="00390716" w:rsidRDefault="00332673" w:rsidP="00390716">
            <w:pPr>
              <w:spacing w:after="0" w:line="360" w:lineRule="auto"/>
              <w:jc w:val="right"/>
              <w:rPr>
                <w:szCs w:val="24"/>
                <w:lang w:eastAsia="sv-SE"/>
              </w:rPr>
            </w:pPr>
            <w:r w:rsidRPr="00390716">
              <w:rPr>
                <w:szCs w:val="24"/>
                <w:lang w:eastAsia="sv-SE"/>
              </w:rPr>
              <w:t>6</w:t>
            </w:r>
          </w:p>
        </w:tc>
      </w:tr>
      <w:tr w:rsidR="005774AE" w:rsidRPr="00390716" w14:paraId="5122F02B"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F78419E"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5" w:type="dxa"/>
            <w:gridSpan w:val="5"/>
            <w:tcBorders>
              <w:left w:val="single" w:sz="4" w:space="0" w:color="auto"/>
            </w:tcBorders>
            <w:shd w:val="clear" w:color="auto" w:fill="auto"/>
            <w:noWrap/>
            <w:vAlign w:val="bottom"/>
            <w:hideMark/>
          </w:tcPr>
          <w:p w14:paraId="537A172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DD60078"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65DCA6E6"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7" w:type="dxa"/>
            <w:gridSpan w:val="4"/>
            <w:shd w:val="clear" w:color="auto" w:fill="auto"/>
            <w:noWrap/>
            <w:vAlign w:val="bottom"/>
            <w:hideMark/>
          </w:tcPr>
          <w:p w14:paraId="5CFBC54E"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3"/>
            <w:shd w:val="clear" w:color="auto" w:fill="auto"/>
            <w:noWrap/>
            <w:vAlign w:val="bottom"/>
            <w:hideMark/>
          </w:tcPr>
          <w:p w14:paraId="41CD35ED"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4"/>
            <w:shd w:val="clear" w:color="auto" w:fill="auto"/>
            <w:noWrap/>
            <w:vAlign w:val="bottom"/>
            <w:hideMark/>
          </w:tcPr>
          <w:p w14:paraId="789A90D9"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5"/>
            <w:shd w:val="clear" w:color="auto" w:fill="auto"/>
            <w:noWrap/>
            <w:vAlign w:val="bottom"/>
            <w:hideMark/>
          </w:tcPr>
          <w:p w14:paraId="5CB3C72C"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77ECC3DD" w14:textId="77777777" w:rsidR="00332673" w:rsidRPr="00390716" w:rsidRDefault="00332673" w:rsidP="00390716">
            <w:pPr>
              <w:spacing w:after="0" w:line="360" w:lineRule="auto"/>
              <w:jc w:val="right"/>
              <w:rPr>
                <w:szCs w:val="24"/>
                <w:lang w:eastAsia="sv-SE"/>
              </w:rPr>
            </w:pPr>
            <w:r w:rsidRPr="00390716">
              <w:rPr>
                <w:szCs w:val="24"/>
                <w:lang w:eastAsia="sv-SE"/>
              </w:rPr>
              <w:t>42</w:t>
            </w:r>
          </w:p>
        </w:tc>
      </w:tr>
      <w:tr w:rsidR="005774AE" w:rsidRPr="00390716" w14:paraId="146C6AF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4647744"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5" w:type="dxa"/>
            <w:gridSpan w:val="5"/>
            <w:tcBorders>
              <w:left w:val="single" w:sz="4" w:space="0" w:color="auto"/>
            </w:tcBorders>
            <w:shd w:val="clear" w:color="auto" w:fill="auto"/>
            <w:noWrap/>
            <w:vAlign w:val="bottom"/>
            <w:hideMark/>
          </w:tcPr>
          <w:p w14:paraId="5D4036C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38270A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3E28498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2A9A775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02E2467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DB6EE1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2DD9E46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B1BCBF6"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5774AE" w:rsidRPr="00390716" w14:paraId="141C3190" w14:textId="77777777" w:rsidTr="00096653">
        <w:trPr>
          <w:trHeight w:val="108"/>
        </w:trPr>
        <w:tc>
          <w:tcPr>
            <w:tcW w:w="2334" w:type="dxa"/>
            <w:gridSpan w:val="2"/>
            <w:tcBorders>
              <w:left w:val="single" w:sz="4" w:space="0" w:color="auto"/>
              <w:right w:val="single" w:sz="4" w:space="0" w:color="auto"/>
            </w:tcBorders>
            <w:shd w:val="clear" w:color="auto" w:fill="auto"/>
            <w:noWrap/>
            <w:vAlign w:val="bottom"/>
            <w:hideMark/>
          </w:tcPr>
          <w:p w14:paraId="1E507454"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left w:val="single" w:sz="4" w:space="0" w:color="auto"/>
            </w:tcBorders>
            <w:shd w:val="clear" w:color="auto" w:fill="auto"/>
            <w:noWrap/>
            <w:vAlign w:val="bottom"/>
            <w:hideMark/>
          </w:tcPr>
          <w:p w14:paraId="0F8B71E4"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39CF438"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6751F19E"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4DAF1C2E"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51D8EC1F"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09E7522F"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0A487E4A"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1A218C9D" w14:textId="77777777" w:rsidR="00332673" w:rsidRPr="00390716" w:rsidRDefault="00332673" w:rsidP="00390716">
            <w:pPr>
              <w:spacing w:after="0" w:line="360" w:lineRule="auto"/>
              <w:jc w:val="right"/>
              <w:rPr>
                <w:szCs w:val="24"/>
                <w:lang w:eastAsia="sv-SE"/>
              </w:rPr>
            </w:pPr>
          </w:p>
        </w:tc>
      </w:tr>
      <w:tr w:rsidR="005774AE" w:rsidRPr="00390716" w14:paraId="0FB762CA"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8A62294" w14:textId="77777777" w:rsidR="00332673" w:rsidRPr="00390716" w:rsidRDefault="00332673" w:rsidP="00390716">
            <w:pPr>
              <w:spacing w:after="0" w:line="360" w:lineRule="auto"/>
              <w:rPr>
                <w:b/>
                <w:bCs/>
                <w:szCs w:val="24"/>
                <w:lang w:eastAsia="sv-SE"/>
              </w:rPr>
            </w:pPr>
            <w:r w:rsidRPr="00390716">
              <w:rPr>
                <w:b/>
                <w:bCs/>
                <w:szCs w:val="24"/>
                <w:lang w:eastAsia="sv-SE"/>
              </w:rPr>
              <w:t>Women</w:t>
            </w:r>
          </w:p>
        </w:tc>
        <w:tc>
          <w:tcPr>
            <w:tcW w:w="885" w:type="dxa"/>
            <w:gridSpan w:val="5"/>
            <w:tcBorders>
              <w:left w:val="single" w:sz="4" w:space="0" w:color="auto"/>
            </w:tcBorders>
            <w:shd w:val="clear" w:color="auto" w:fill="auto"/>
            <w:noWrap/>
            <w:vAlign w:val="bottom"/>
            <w:hideMark/>
          </w:tcPr>
          <w:p w14:paraId="38894342"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04E61D5D"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0B0118DC"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44235982"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1B2DA2CD"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0CB4C64"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523E81D4"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43077244" w14:textId="77777777" w:rsidR="00332673" w:rsidRPr="00390716" w:rsidRDefault="00332673" w:rsidP="00390716">
            <w:pPr>
              <w:spacing w:after="0" w:line="360" w:lineRule="auto"/>
              <w:jc w:val="right"/>
              <w:rPr>
                <w:szCs w:val="24"/>
                <w:lang w:eastAsia="sv-SE"/>
              </w:rPr>
            </w:pPr>
          </w:p>
        </w:tc>
      </w:tr>
      <w:tr w:rsidR="005774AE" w:rsidRPr="00390716" w14:paraId="71C42973"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95588D2"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85" w:type="dxa"/>
            <w:gridSpan w:val="5"/>
            <w:tcBorders>
              <w:left w:val="single" w:sz="4" w:space="0" w:color="auto"/>
            </w:tcBorders>
            <w:shd w:val="clear" w:color="auto" w:fill="auto"/>
            <w:noWrap/>
            <w:vAlign w:val="bottom"/>
            <w:hideMark/>
          </w:tcPr>
          <w:p w14:paraId="316EA4ED" w14:textId="77777777" w:rsidR="00332673" w:rsidRPr="00390716" w:rsidRDefault="00332673" w:rsidP="00390716">
            <w:pPr>
              <w:spacing w:after="0" w:line="360" w:lineRule="auto"/>
              <w:jc w:val="right"/>
              <w:rPr>
                <w:b/>
                <w:bCs/>
                <w:szCs w:val="24"/>
                <w:lang w:eastAsia="sv-SE"/>
              </w:rPr>
            </w:pPr>
            <w:r w:rsidRPr="00390716">
              <w:rPr>
                <w:b/>
                <w:bCs/>
                <w:szCs w:val="24"/>
                <w:lang w:eastAsia="sv-SE"/>
              </w:rPr>
              <w:t>15</w:t>
            </w:r>
          </w:p>
        </w:tc>
        <w:tc>
          <w:tcPr>
            <w:tcW w:w="886" w:type="dxa"/>
            <w:gridSpan w:val="4"/>
            <w:shd w:val="clear" w:color="auto" w:fill="auto"/>
            <w:noWrap/>
            <w:vAlign w:val="bottom"/>
            <w:hideMark/>
          </w:tcPr>
          <w:p w14:paraId="7CB9DA42" w14:textId="77777777" w:rsidR="00332673" w:rsidRPr="00390716" w:rsidRDefault="00332673" w:rsidP="00390716">
            <w:pPr>
              <w:spacing w:after="0" w:line="360" w:lineRule="auto"/>
              <w:jc w:val="right"/>
              <w:rPr>
                <w:b/>
                <w:bCs/>
                <w:szCs w:val="24"/>
                <w:lang w:eastAsia="sv-SE"/>
              </w:rPr>
            </w:pPr>
            <w:r w:rsidRPr="00390716">
              <w:rPr>
                <w:b/>
                <w:bCs/>
                <w:szCs w:val="24"/>
                <w:lang w:eastAsia="sv-SE"/>
              </w:rPr>
              <w:t>58</w:t>
            </w:r>
          </w:p>
        </w:tc>
        <w:tc>
          <w:tcPr>
            <w:tcW w:w="886" w:type="dxa"/>
            <w:gridSpan w:val="4"/>
            <w:shd w:val="clear" w:color="auto" w:fill="auto"/>
            <w:noWrap/>
            <w:vAlign w:val="bottom"/>
            <w:hideMark/>
          </w:tcPr>
          <w:p w14:paraId="00F6FEBB" w14:textId="77777777" w:rsidR="00332673" w:rsidRPr="00390716" w:rsidRDefault="00332673" w:rsidP="00390716">
            <w:pPr>
              <w:spacing w:after="0" w:line="360" w:lineRule="auto"/>
              <w:jc w:val="right"/>
              <w:rPr>
                <w:b/>
                <w:bCs/>
                <w:szCs w:val="24"/>
                <w:lang w:eastAsia="sv-SE"/>
              </w:rPr>
            </w:pPr>
            <w:r w:rsidRPr="00390716">
              <w:rPr>
                <w:b/>
                <w:bCs/>
                <w:szCs w:val="24"/>
                <w:lang w:eastAsia="sv-SE"/>
              </w:rPr>
              <w:t>85</w:t>
            </w:r>
          </w:p>
        </w:tc>
        <w:tc>
          <w:tcPr>
            <w:tcW w:w="887" w:type="dxa"/>
            <w:gridSpan w:val="4"/>
            <w:shd w:val="clear" w:color="auto" w:fill="auto"/>
            <w:noWrap/>
            <w:vAlign w:val="bottom"/>
            <w:hideMark/>
          </w:tcPr>
          <w:p w14:paraId="1E96FCDD" w14:textId="77777777" w:rsidR="00332673" w:rsidRPr="00390716" w:rsidRDefault="00332673" w:rsidP="00390716">
            <w:pPr>
              <w:spacing w:after="0" w:line="360" w:lineRule="auto"/>
              <w:jc w:val="right"/>
              <w:rPr>
                <w:b/>
                <w:bCs/>
                <w:szCs w:val="24"/>
                <w:lang w:eastAsia="sv-SE"/>
              </w:rPr>
            </w:pPr>
            <w:r w:rsidRPr="00390716">
              <w:rPr>
                <w:b/>
                <w:bCs/>
                <w:szCs w:val="24"/>
                <w:lang w:eastAsia="sv-SE"/>
              </w:rPr>
              <w:t>139</w:t>
            </w:r>
          </w:p>
        </w:tc>
        <w:tc>
          <w:tcPr>
            <w:tcW w:w="886" w:type="dxa"/>
            <w:gridSpan w:val="3"/>
            <w:shd w:val="clear" w:color="auto" w:fill="auto"/>
            <w:noWrap/>
            <w:vAlign w:val="bottom"/>
            <w:hideMark/>
          </w:tcPr>
          <w:p w14:paraId="216F7538" w14:textId="77777777" w:rsidR="00332673" w:rsidRPr="00390716" w:rsidRDefault="00332673" w:rsidP="00390716">
            <w:pPr>
              <w:spacing w:after="0" w:line="360" w:lineRule="auto"/>
              <w:jc w:val="right"/>
              <w:rPr>
                <w:b/>
                <w:bCs/>
                <w:szCs w:val="24"/>
                <w:lang w:eastAsia="sv-SE"/>
              </w:rPr>
            </w:pPr>
            <w:r w:rsidRPr="00390716">
              <w:rPr>
                <w:b/>
                <w:bCs/>
                <w:szCs w:val="24"/>
                <w:lang w:eastAsia="sv-SE"/>
              </w:rPr>
              <w:t>176</w:t>
            </w:r>
          </w:p>
        </w:tc>
        <w:tc>
          <w:tcPr>
            <w:tcW w:w="886" w:type="dxa"/>
            <w:gridSpan w:val="4"/>
            <w:shd w:val="clear" w:color="auto" w:fill="auto"/>
            <w:noWrap/>
            <w:vAlign w:val="bottom"/>
            <w:hideMark/>
          </w:tcPr>
          <w:p w14:paraId="4BF09689" w14:textId="77777777" w:rsidR="00332673" w:rsidRPr="00390716" w:rsidRDefault="00332673" w:rsidP="00390716">
            <w:pPr>
              <w:spacing w:after="0" w:line="360" w:lineRule="auto"/>
              <w:jc w:val="right"/>
              <w:rPr>
                <w:b/>
                <w:bCs/>
                <w:szCs w:val="24"/>
                <w:lang w:eastAsia="sv-SE"/>
              </w:rPr>
            </w:pPr>
            <w:r w:rsidRPr="00390716">
              <w:rPr>
                <w:b/>
                <w:bCs/>
                <w:szCs w:val="24"/>
                <w:lang w:eastAsia="sv-SE"/>
              </w:rPr>
              <w:t>99</w:t>
            </w:r>
          </w:p>
        </w:tc>
        <w:tc>
          <w:tcPr>
            <w:tcW w:w="886" w:type="dxa"/>
            <w:gridSpan w:val="5"/>
            <w:shd w:val="clear" w:color="auto" w:fill="auto"/>
            <w:noWrap/>
            <w:vAlign w:val="bottom"/>
            <w:hideMark/>
          </w:tcPr>
          <w:p w14:paraId="67CBD5E7" w14:textId="77777777" w:rsidR="00332673" w:rsidRPr="00390716" w:rsidRDefault="00332673" w:rsidP="00390716">
            <w:pPr>
              <w:spacing w:after="0" w:line="360" w:lineRule="auto"/>
              <w:jc w:val="right"/>
              <w:rPr>
                <w:b/>
                <w:bCs/>
                <w:szCs w:val="24"/>
                <w:lang w:eastAsia="sv-SE"/>
              </w:rPr>
            </w:pPr>
            <w:r w:rsidRPr="00390716">
              <w:rPr>
                <w:b/>
                <w:bCs/>
                <w:szCs w:val="24"/>
                <w:lang w:eastAsia="sv-SE"/>
              </w:rPr>
              <w:t>26</w:t>
            </w:r>
          </w:p>
        </w:tc>
        <w:tc>
          <w:tcPr>
            <w:tcW w:w="890" w:type="dxa"/>
            <w:gridSpan w:val="2"/>
            <w:tcBorders>
              <w:right w:val="single" w:sz="4" w:space="0" w:color="auto"/>
            </w:tcBorders>
            <w:shd w:val="clear" w:color="auto" w:fill="auto"/>
            <w:noWrap/>
            <w:vAlign w:val="bottom"/>
            <w:hideMark/>
          </w:tcPr>
          <w:p w14:paraId="11D9F622" w14:textId="77777777" w:rsidR="00332673" w:rsidRPr="00390716" w:rsidRDefault="00332673" w:rsidP="00390716">
            <w:pPr>
              <w:spacing w:after="0" w:line="360" w:lineRule="auto"/>
              <w:jc w:val="right"/>
              <w:rPr>
                <w:b/>
                <w:bCs/>
                <w:szCs w:val="24"/>
                <w:lang w:eastAsia="sv-SE"/>
              </w:rPr>
            </w:pPr>
            <w:r w:rsidRPr="00390716">
              <w:rPr>
                <w:b/>
                <w:bCs/>
                <w:szCs w:val="24"/>
                <w:lang w:eastAsia="sv-SE"/>
              </w:rPr>
              <w:t>598</w:t>
            </w:r>
          </w:p>
        </w:tc>
      </w:tr>
      <w:tr w:rsidR="005774AE" w:rsidRPr="00390716" w14:paraId="7008D78E"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D771C56"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5" w:type="dxa"/>
            <w:gridSpan w:val="5"/>
            <w:tcBorders>
              <w:left w:val="single" w:sz="4" w:space="0" w:color="auto"/>
            </w:tcBorders>
            <w:shd w:val="clear" w:color="auto" w:fill="auto"/>
            <w:noWrap/>
            <w:vAlign w:val="bottom"/>
            <w:hideMark/>
          </w:tcPr>
          <w:p w14:paraId="2D86D6F3"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28F0FB99"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3FF0F5D2"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1A135FF2"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7454748B"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6707EA16"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35AC35EB"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2A9D4FBD" w14:textId="77777777" w:rsidR="00332673" w:rsidRPr="00390716" w:rsidRDefault="00332673" w:rsidP="00390716">
            <w:pPr>
              <w:spacing w:after="0" w:line="360" w:lineRule="auto"/>
              <w:rPr>
                <w:szCs w:val="24"/>
                <w:lang w:eastAsia="sv-SE"/>
              </w:rPr>
            </w:pPr>
          </w:p>
        </w:tc>
      </w:tr>
      <w:tr w:rsidR="005774AE" w:rsidRPr="00390716" w14:paraId="352D7BA2"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E4250E2"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5" w:type="dxa"/>
            <w:gridSpan w:val="5"/>
            <w:tcBorders>
              <w:left w:val="single" w:sz="4" w:space="0" w:color="auto"/>
            </w:tcBorders>
            <w:shd w:val="clear" w:color="auto" w:fill="auto"/>
            <w:noWrap/>
            <w:vAlign w:val="bottom"/>
            <w:hideMark/>
          </w:tcPr>
          <w:p w14:paraId="7125AFF6"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6" w:type="dxa"/>
            <w:gridSpan w:val="4"/>
            <w:shd w:val="clear" w:color="auto" w:fill="auto"/>
            <w:noWrap/>
            <w:vAlign w:val="bottom"/>
            <w:hideMark/>
          </w:tcPr>
          <w:p w14:paraId="4DDC639B" w14:textId="77777777" w:rsidR="00332673" w:rsidRPr="00390716" w:rsidRDefault="00332673" w:rsidP="00390716">
            <w:pPr>
              <w:spacing w:after="0" w:line="360" w:lineRule="auto"/>
              <w:jc w:val="right"/>
              <w:rPr>
                <w:szCs w:val="24"/>
                <w:lang w:eastAsia="sv-SE"/>
              </w:rPr>
            </w:pPr>
            <w:r w:rsidRPr="00390716">
              <w:rPr>
                <w:szCs w:val="24"/>
                <w:lang w:eastAsia="sv-SE"/>
              </w:rPr>
              <w:t>44</w:t>
            </w:r>
          </w:p>
        </w:tc>
        <w:tc>
          <w:tcPr>
            <w:tcW w:w="886" w:type="dxa"/>
            <w:gridSpan w:val="4"/>
            <w:shd w:val="clear" w:color="auto" w:fill="auto"/>
            <w:noWrap/>
            <w:vAlign w:val="bottom"/>
            <w:hideMark/>
          </w:tcPr>
          <w:p w14:paraId="1AE61916" w14:textId="77777777" w:rsidR="00332673" w:rsidRPr="00390716" w:rsidRDefault="00332673" w:rsidP="00390716">
            <w:pPr>
              <w:spacing w:after="0" w:line="360" w:lineRule="auto"/>
              <w:jc w:val="right"/>
              <w:rPr>
                <w:szCs w:val="24"/>
                <w:lang w:eastAsia="sv-SE"/>
              </w:rPr>
            </w:pPr>
            <w:r w:rsidRPr="00390716">
              <w:rPr>
                <w:szCs w:val="24"/>
                <w:lang w:eastAsia="sv-SE"/>
              </w:rPr>
              <w:t>62</w:t>
            </w:r>
          </w:p>
        </w:tc>
        <w:tc>
          <w:tcPr>
            <w:tcW w:w="887" w:type="dxa"/>
            <w:gridSpan w:val="4"/>
            <w:shd w:val="clear" w:color="auto" w:fill="auto"/>
            <w:noWrap/>
            <w:vAlign w:val="bottom"/>
            <w:hideMark/>
          </w:tcPr>
          <w:p w14:paraId="085D2A6D" w14:textId="77777777" w:rsidR="00332673" w:rsidRPr="00390716" w:rsidRDefault="00332673" w:rsidP="00390716">
            <w:pPr>
              <w:spacing w:after="0" w:line="360" w:lineRule="auto"/>
              <w:jc w:val="right"/>
              <w:rPr>
                <w:szCs w:val="24"/>
                <w:lang w:eastAsia="sv-SE"/>
              </w:rPr>
            </w:pPr>
            <w:r w:rsidRPr="00390716">
              <w:rPr>
                <w:szCs w:val="24"/>
                <w:lang w:eastAsia="sv-SE"/>
              </w:rPr>
              <w:t>105</w:t>
            </w:r>
          </w:p>
        </w:tc>
        <w:tc>
          <w:tcPr>
            <w:tcW w:w="886" w:type="dxa"/>
            <w:gridSpan w:val="3"/>
            <w:shd w:val="clear" w:color="auto" w:fill="auto"/>
            <w:noWrap/>
            <w:vAlign w:val="bottom"/>
            <w:hideMark/>
          </w:tcPr>
          <w:p w14:paraId="79314B5F" w14:textId="77777777" w:rsidR="00332673" w:rsidRPr="00390716" w:rsidRDefault="00332673" w:rsidP="00390716">
            <w:pPr>
              <w:spacing w:after="0" w:line="360" w:lineRule="auto"/>
              <w:jc w:val="right"/>
              <w:rPr>
                <w:szCs w:val="24"/>
                <w:lang w:eastAsia="sv-SE"/>
              </w:rPr>
            </w:pPr>
            <w:r w:rsidRPr="00390716">
              <w:rPr>
                <w:szCs w:val="24"/>
                <w:lang w:eastAsia="sv-SE"/>
              </w:rPr>
              <w:t>138</w:t>
            </w:r>
          </w:p>
        </w:tc>
        <w:tc>
          <w:tcPr>
            <w:tcW w:w="886" w:type="dxa"/>
            <w:gridSpan w:val="4"/>
            <w:shd w:val="clear" w:color="auto" w:fill="auto"/>
            <w:noWrap/>
            <w:vAlign w:val="bottom"/>
            <w:hideMark/>
          </w:tcPr>
          <w:p w14:paraId="7325690E" w14:textId="77777777" w:rsidR="00332673" w:rsidRPr="00390716" w:rsidRDefault="00332673" w:rsidP="00390716">
            <w:pPr>
              <w:spacing w:after="0" w:line="360" w:lineRule="auto"/>
              <w:jc w:val="right"/>
              <w:rPr>
                <w:szCs w:val="24"/>
                <w:lang w:eastAsia="sv-SE"/>
              </w:rPr>
            </w:pPr>
            <w:r w:rsidRPr="00390716">
              <w:rPr>
                <w:szCs w:val="24"/>
                <w:lang w:eastAsia="sv-SE"/>
              </w:rPr>
              <w:t>78</w:t>
            </w:r>
          </w:p>
        </w:tc>
        <w:tc>
          <w:tcPr>
            <w:tcW w:w="886" w:type="dxa"/>
            <w:gridSpan w:val="5"/>
            <w:shd w:val="clear" w:color="auto" w:fill="auto"/>
            <w:noWrap/>
            <w:vAlign w:val="bottom"/>
            <w:hideMark/>
          </w:tcPr>
          <w:p w14:paraId="7D3C2D5A"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890" w:type="dxa"/>
            <w:gridSpan w:val="2"/>
            <w:tcBorders>
              <w:right w:val="single" w:sz="4" w:space="0" w:color="auto"/>
            </w:tcBorders>
            <w:shd w:val="clear" w:color="auto" w:fill="auto"/>
            <w:noWrap/>
            <w:vAlign w:val="bottom"/>
            <w:hideMark/>
          </w:tcPr>
          <w:p w14:paraId="08A4CBDC" w14:textId="77777777" w:rsidR="00332673" w:rsidRPr="00390716" w:rsidRDefault="00332673" w:rsidP="00390716">
            <w:pPr>
              <w:spacing w:after="0" w:line="360" w:lineRule="auto"/>
              <w:jc w:val="right"/>
              <w:rPr>
                <w:szCs w:val="24"/>
                <w:lang w:eastAsia="sv-SE"/>
              </w:rPr>
            </w:pPr>
            <w:r w:rsidRPr="00390716">
              <w:rPr>
                <w:szCs w:val="24"/>
                <w:lang w:eastAsia="sv-SE"/>
              </w:rPr>
              <w:t>461</w:t>
            </w:r>
          </w:p>
        </w:tc>
      </w:tr>
      <w:tr w:rsidR="005774AE" w:rsidRPr="00390716" w14:paraId="16F4B816"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CECBEFC" w14:textId="0195CC01"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5" w:type="dxa"/>
            <w:gridSpan w:val="5"/>
            <w:tcBorders>
              <w:left w:val="single" w:sz="4" w:space="0" w:color="auto"/>
            </w:tcBorders>
            <w:shd w:val="clear" w:color="auto" w:fill="auto"/>
            <w:noWrap/>
            <w:vAlign w:val="bottom"/>
            <w:hideMark/>
          </w:tcPr>
          <w:p w14:paraId="116787D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4BD20E3A"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4"/>
            <w:shd w:val="clear" w:color="auto" w:fill="auto"/>
            <w:noWrap/>
            <w:vAlign w:val="bottom"/>
            <w:hideMark/>
          </w:tcPr>
          <w:p w14:paraId="5478B4D7"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87" w:type="dxa"/>
            <w:gridSpan w:val="4"/>
            <w:shd w:val="clear" w:color="auto" w:fill="auto"/>
            <w:noWrap/>
            <w:vAlign w:val="bottom"/>
            <w:hideMark/>
          </w:tcPr>
          <w:p w14:paraId="35BE79EB" w14:textId="77777777" w:rsidR="00332673" w:rsidRPr="00390716" w:rsidRDefault="00332673" w:rsidP="00390716">
            <w:pPr>
              <w:spacing w:after="0" w:line="360" w:lineRule="auto"/>
              <w:jc w:val="right"/>
              <w:rPr>
                <w:szCs w:val="24"/>
                <w:lang w:eastAsia="sv-SE"/>
              </w:rPr>
            </w:pPr>
            <w:r w:rsidRPr="00390716">
              <w:rPr>
                <w:szCs w:val="24"/>
                <w:lang w:eastAsia="sv-SE"/>
              </w:rPr>
              <w:t>20</w:t>
            </w:r>
          </w:p>
        </w:tc>
        <w:tc>
          <w:tcPr>
            <w:tcW w:w="886" w:type="dxa"/>
            <w:gridSpan w:val="3"/>
            <w:shd w:val="clear" w:color="auto" w:fill="auto"/>
            <w:noWrap/>
            <w:vAlign w:val="bottom"/>
            <w:hideMark/>
          </w:tcPr>
          <w:p w14:paraId="6757EFBB"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4"/>
            <w:shd w:val="clear" w:color="auto" w:fill="auto"/>
            <w:noWrap/>
            <w:vAlign w:val="bottom"/>
            <w:hideMark/>
          </w:tcPr>
          <w:p w14:paraId="3394BE16"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5"/>
            <w:shd w:val="clear" w:color="auto" w:fill="auto"/>
            <w:noWrap/>
            <w:vAlign w:val="bottom"/>
            <w:hideMark/>
          </w:tcPr>
          <w:p w14:paraId="6C4D341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90" w:type="dxa"/>
            <w:gridSpan w:val="2"/>
            <w:tcBorders>
              <w:right w:val="single" w:sz="4" w:space="0" w:color="auto"/>
            </w:tcBorders>
            <w:shd w:val="clear" w:color="auto" w:fill="auto"/>
            <w:noWrap/>
            <w:vAlign w:val="bottom"/>
            <w:hideMark/>
          </w:tcPr>
          <w:p w14:paraId="68D38DD3" w14:textId="77777777" w:rsidR="00332673" w:rsidRPr="00390716" w:rsidRDefault="00332673" w:rsidP="00390716">
            <w:pPr>
              <w:spacing w:after="0" w:line="360" w:lineRule="auto"/>
              <w:jc w:val="right"/>
              <w:rPr>
                <w:szCs w:val="24"/>
                <w:lang w:eastAsia="sv-SE"/>
              </w:rPr>
            </w:pPr>
            <w:r w:rsidRPr="00390716">
              <w:rPr>
                <w:szCs w:val="24"/>
                <w:lang w:eastAsia="sv-SE"/>
              </w:rPr>
              <w:t>79</w:t>
            </w:r>
          </w:p>
        </w:tc>
      </w:tr>
      <w:tr w:rsidR="005774AE" w:rsidRPr="00390716" w14:paraId="79F429ED" w14:textId="77777777" w:rsidTr="00096653">
        <w:trPr>
          <w:trHeight w:val="214"/>
        </w:trPr>
        <w:tc>
          <w:tcPr>
            <w:tcW w:w="2334" w:type="dxa"/>
            <w:gridSpan w:val="2"/>
            <w:tcBorders>
              <w:left w:val="single" w:sz="4" w:space="0" w:color="auto"/>
              <w:right w:val="single" w:sz="4" w:space="0" w:color="auto"/>
            </w:tcBorders>
            <w:shd w:val="clear" w:color="auto" w:fill="auto"/>
            <w:noWrap/>
            <w:vAlign w:val="bottom"/>
            <w:hideMark/>
          </w:tcPr>
          <w:p w14:paraId="4546F511" w14:textId="0ED197F0"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5" w:type="dxa"/>
            <w:gridSpan w:val="5"/>
            <w:tcBorders>
              <w:left w:val="single" w:sz="4" w:space="0" w:color="auto"/>
            </w:tcBorders>
            <w:shd w:val="clear" w:color="auto" w:fill="auto"/>
            <w:noWrap/>
            <w:vAlign w:val="bottom"/>
            <w:hideMark/>
          </w:tcPr>
          <w:p w14:paraId="4E34552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8B4B4E8"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578CF109"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7" w:type="dxa"/>
            <w:gridSpan w:val="4"/>
            <w:shd w:val="clear" w:color="auto" w:fill="auto"/>
            <w:noWrap/>
            <w:vAlign w:val="bottom"/>
            <w:hideMark/>
          </w:tcPr>
          <w:p w14:paraId="5507CE6B"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3"/>
            <w:shd w:val="clear" w:color="auto" w:fill="auto"/>
            <w:noWrap/>
            <w:vAlign w:val="bottom"/>
            <w:hideMark/>
          </w:tcPr>
          <w:p w14:paraId="2786CB25"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4"/>
            <w:shd w:val="clear" w:color="auto" w:fill="auto"/>
            <w:noWrap/>
            <w:vAlign w:val="bottom"/>
            <w:hideMark/>
          </w:tcPr>
          <w:p w14:paraId="792C0FF9"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2A6DB2E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D74191C" w14:textId="77777777" w:rsidR="00332673" w:rsidRPr="00390716" w:rsidRDefault="00332673" w:rsidP="00390716">
            <w:pPr>
              <w:spacing w:after="0" w:line="360" w:lineRule="auto"/>
              <w:jc w:val="right"/>
              <w:rPr>
                <w:szCs w:val="24"/>
                <w:lang w:eastAsia="sv-SE"/>
              </w:rPr>
            </w:pPr>
            <w:r w:rsidRPr="00390716">
              <w:rPr>
                <w:szCs w:val="24"/>
                <w:lang w:eastAsia="sv-SE"/>
              </w:rPr>
              <w:t>31</w:t>
            </w:r>
          </w:p>
        </w:tc>
      </w:tr>
      <w:tr w:rsidR="005774AE" w:rsidRPr="00390716" w14:paraId="2D1DF399" w14:textId="77777777" w:rsidTr="00096653">
        <w:trPr>
          <w:trHeight w:val="201"/>
        </w:trPr>
        <w:tc>
          <w:tcPr>
            <w:tcW w:w="2334" w:type="dxa"/>
            <w:gridSpan w:val="2"/>
            <w:tcBorders>
              <w:left w:val="single" w:sz="4" w:space="0" w:color="auto"/>
              <w:right w:val="single" w:sz="4" w:space="0" w:color="auto"/>
            </w:tcBorders>
            <w:shd w:val="clear" w:color="auto" w:fill="auto"/>
            <w:noWrap/>
            <w:vAlign w:val="bottom"/>
            <w:hideMark/>
          </w:tcPr>
          <w:p w14:paraId="26F95260" w14:textId="2ED913EC"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5" w:type="dxa"/>
            <w:gridSpan w:val="5"/>
            <w:tcBorders>
              <w:left w:val="single" w:sz="4" w:space="0" w:color="auto"/>
            </w:tcBorders>
            <w:shd w:val="clear" w:color="auto" w:fill="auto"/>
            <w:noWrap/>
            <w:vAlign w:val="bottom"/>
            <w:hideMark/>
          </w:tcPr>
          <w:p w14:paraId="45D9E84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3B160A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6D5FDF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6A7C22D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3751DB4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A567468"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shd w:val="clear" w:color="auto" w:fill="auto"/>
            <w:noWrap/>
            <w:vAlign w:val="bottom"/>
            <w:hideMark/>
          </w:tcPr>
          <w:p w14:paraId="41BCA16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7C88F4A2" w14:textId="77777777" w:rsidR="00332673" w:rsidRPr="00390716" w:rsidRDefault="00332673" w:rsidP="00390716">
            <w:pPr>
              <w:spacing w:after="0" w:line="360" w:lineRule="auto"/>
              <w:jc w:val="right"/>
              <w:rPr>
                <w:szCs w:val="24"/>
                <w:lang w:eastAsia="sv-SE"/>
              </w:rPr>
            </w:pPr>
            <w:r w:rsidRPr="00390716">
              <w:rPr>
                <w:szCs w:val="24"/>
                <w:lang w:eastAsia="sv-SE"/>
              </w:rPr>
              <w:t>8</w:t>
            </w:r>
          </w:p>
        </w:tc>
      </w:tr>
      <w:tr w:rsidR="005774AE" w:rsidRPr="00390716" w14:paraId="6F106CC0"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116FB16" w14:textId="0EBDC50E"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5" w:type="dxa"/>
            <w:gridSpan w:val="5"/>
            <w:tcBorders>
              <w:left w:val="single" w:sz="4" w:space="0" w:color="auto"/>
            </w:tcBorders>
            <w:shd w:val="clear" w:color="auto" w:fill="auto"/>
            <w:noWrap/>
            <w:vAlign w:val="bottom"/>
            <w:hideMark/>
          </w:tcPr>
          <w:p w14:paraId="19AB784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231E3E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F000F6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305B7BAC"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40A4312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5FD88F1"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1A7B6A1B"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0BA25E83" w14:textId="77777777" w:rsidR="00332673" w:rsidRPr="00390716" w:rsidRDefault="00332673" w:rsidP="00390716">
            <w:pPr>
              <w:spacing w:after="0" w:line="360" w:lineRule="auto"/>
              <w:jc w:val="right"/>
              <w:rPr>
                <w:szCs w:val="24"/>
                <w:lang w:eastAsia="sv-SE"/>
              </w:rPr>
            </w:pPr>
            <w:r w:rsidRPr="00390716">
              <w:rPr>
                <w:szCs w:val="24"/>
                <w:lang w:eastAsia="sv-SE"/>
              </w:rPr>
              <w:t>9</w:t>
            </w:r>
          </w:p>
        </w:tc>
      </w:tr>
      <w:tr w:rsidR="005774AE" w:rsidRPr="00390716" w14:paraId="215C6570"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429058C" w14:textId="14DE34B7"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5" w:type="dxa"/>
            <w:gridSpan w:val="5"/>
            <w:tcBorders>
              <w:left w:val="single" w:sz="4" w:space="0" w:color="auto"/>
            </w:tcBorders>
            <w:shd w:val="clear" w:color="auto" w:fill="auto"/>
            <w:noWrap/>
            <w:vAlign w:val="bottom"/>
            <w:hideMark/>
          </w:tcPr>
          <w:p w14:paraId="14C6B92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6BAF41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D3258F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3F8CC4D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166756C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578C36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54ECCEE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BC9A219"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5774AE" w:rsidRPr="00390716" w14:paraId="77B98973"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0AC30AF" w14:textId="396C651B"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5" w:type="dxa"/>
            <w:gridSpan w:val="5"/>
            <w:tcBorders>
              <w:left w:val="single" w:sz="4" w:space="0" w:color="auto"/>
            </w:tcBorders>
            <w:shd w:val="clear" w:color="auto" w:fill="auto"/>
            <w:noWrap/>
            <w:vAlign w:val="bottom"/>
            <w:hideMark/>
          </w:tcPr>
          <w:p w14:paraId="18D48FD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D9F75C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97686D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331F083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488B35B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1F97AFF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946DA2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E2B8C7D"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5774AE" w:rsidRPr="00390716" w14:paraId="0DA50113"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3DAEC27" w14:textId="15EB0177"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5" w:type="dxa"/>
            <w:gridSpan w:val="5"/>
            <w:tcBorders>
              <w:left w:val="single" w:sz="4" w:space="0" w:color="auto"/>
            </w:tcBorders>
            <w:shd w:val="clear" w:color="auto" w:fill="auto"/>
            <w:noWrap/>
            <w:vAlign w:val="bottom"/>
            <w:hideMark/>
          </w:tcPr>
          <w:p w14:paraId="20A252E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E52833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E80AA0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7907883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3"/>
            <w:shd w:val="clear" w:color="auto" w:fill="auto"/>
            <w:noWrap/>
            <w:vAlign w:val="bottom"/>
            <w:hideMark/>
          </w:tcPr>
          <w:p w14:paraId="310260C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4346A8C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08C68E6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451B54C"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5774AE" w:rsidRPr="00390716" w14:paraId="3823FC4C"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E26EEED" w14:textId="3E848343"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5" w:type="dxa"/>
            <w:gridSpan w:val="5"/>
            <w:tcBorders>
              <w:left w:val="single" w:sz="4" w:space="0" w:color="auto"/>
            </w:tcBorders>
            <w:shd w:val="clear" w:color="auto" w:fill="auto"/>
            <w:noWrap/>
            <w:vAlign w:val="bottom"/>
            <w:hideMark/>
          </w:tcPr>
          <w:p w14:paraId="06A8B65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116802F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E45C17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351D1F3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394296E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AA32E2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712E3DA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600CF78"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5774AE" w:rsidRPr="00390716" w14:paraId="23D5CA5F"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792B0F2" w14:textId="1A6BA9AF"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5" w:type="dxa"/>
            <w:gridSpan w:val="5"/>
            <w:tcBorders>
              <w:left w:val="single" w:sz="4" w:space="0" w:color="auto"/>
            </w:tcBorders>
            <w:shd w:val="clear" w:color="auto" w:fill="auto"/>
            <w:noWrap/>
            <w:vAlign w:val="bottom"/>
            <w:hideMark/>
          </w:tcPr>
          <w:p w14:paraId="319B1CB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6AA5CE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0BB908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66A4F0E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60BB721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1213B1F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89F4EF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32A5F5DC"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5774AE" w:rsidRPr="00390716" w14:paraId="1F6671C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BC162FF"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5" w:type="dxa"/>
            <w:gridSpan w:val="5"/>
            <w:tcBorders>
              <w:left w:val="single" w:sz="4" w:space="0" w:color="auto"/>
            </w:tcBorders>
            <w:shd w:val="clear" w:color="auto" w:fill="auto"/>
            <w:noWrap/>
            <w:vAlign w:val="bottom"/>
            <w:hideMark/>
          </w:tcPr>
          <w:p w14:paraId="24FFAB3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F589AB2"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05339B9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27E4021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7130DBDB"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7A6F66E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ECB9FF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04C547F7"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5774AE" w:rsidRPr="00390716" w14:paraId="34D1DD3C"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8287940"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5" w:type="dxa"/>
            <w:gridSpan w:val="5"/>
            <w:tcBorders>
              <w:left w:val="single" w:sz="4" w:space="0" w:color="auto"/>
            </w:tcBorders>
            <w:shd w:val="clear" w:color="auto" w:fill="auto"/>
            <w:noWrap/>
            <w:vAlign w:val="bottom"/>
            <w:hideMark/>
          </w:tcPr>
          <w:p w14:paraId="03C0537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44D923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EEFB12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3C6C2F9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1D696D9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09E489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0353CA0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07A7471"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5774AE" w:rsidRPr="00390716" w14:paraId="33C8D919" w14:textId="77777777" w:rsidTr="00096653">
        <w:trPr>
          <w:trHeight w:val="108"/>
        </w:trPr>
        <w:tc>
          <w:tcPr>
            <w:tcW w:w="2334" w:type="dxa"/>
            <w:gridSpan w:val="2"/>
            <w:tcBorders>
              <w:left w:val="single" w:sz="4" w:space="0" w:color="auto"/>
              <w:right w:val="single" w:sz="4" w:space="0" w:color="auto"/>
            </w:tcBorders>
            <w:shd w:val="clear" w:color="auto" w:fill="auto"/>
            <w:noWrap/>
            <w:vAlign w:val="bottom"/>
            <w:hideMark/>
          </w:tcPr>
          <w:p w14:paraId="72210A88"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left w:val="single" w:sz="4" w:space="0" w:color="auto"/>
            </w:tcBorders>
            <w:shd w:val="clear" w:color="auto" w:fill="auto"/>
            <w:noWrap/>
            <w:vAlign w:val="bottom"/>
            <w:hideMark/>
          </w:tcPr>
          <w:p w14:paraId="789DE509"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5C687E2F"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2FBDAAEA"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1A52A4AF"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6F848099"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946622C"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2C30FDBD"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6E8307A3" w14:textId="77777777" w:rsidR="00332673" w:rsidRPr="00390716" w:rsidRDefault="00332673" w:rsidP="00390716">
            <w:pPr>
              <w:spacing w:after="0" w:line="360" w:lineRule="auto"/>
              <w:jc w:val="right"/>
              <w:rPr>
                <w:szCs w:val="24"/>
                <w:lang w:eastAsia="sv-SE"/>
              </w:rPr>
            </w:pPr>
          </w:p>
        </w:tc>
      </w:tr>
      <w:tr w:rsidR="005774AE" w:rsidRPr="00390716" w14:paraId="7C6B37A1"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B3D68AD" w14:textId="77777777" w:rsidR="00332673" w:rsidRPr="00390716" w:rsidRDefault="00332673" w:rsidP="00390716">
            <w:pPr>
              <w:spacing w:after="0" w:line="360" w:lineRule="auto"/>
              <w:rPr>
                <w:b/>
                <w:bCs/>
                <w:szCs w:val="24"/>
                <w:lang w:eastAsia="sv-SE"/>
              </w:rPr>
            </w:pPr>
            <w:r w:rsidRPr="00390716">
              <w:rPr>
                <w:b/>
                <w:bCs/>
                <w:szCs w:val="24"/>
                <w:lang w:eastAsia="sv-SE"/>
              </w:rPr>
              <w:t>Men</w:t>
            </w:r>
          </w:p>
        </w:tc>
        <w:tc>
          <w:tcPr>
            <w:tcW w:w="885" w:type="dxa"/>
            <w:gridSpan w:val="5"/>
            <w:tcBorders>
              <w:left w:val="single" w:sz="4" w:space="0" w:color="auto"/>
            </w:tcBorders>
            <w:shd w:val="clear" w:color="auto" w:fill="auto"/>
            <w:noWrap/>
            <w:vAlign w:val="bottom"/>
            <w:hideMark/>
          </w:tcPr>
          <w:p w14:paraId="3DE59176"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2B0A22D3"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3EE6D304"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383A1C8A"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2865BD0A"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6211F97B"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669CBD25"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26113000" w14:textId="77777777" w:rsidR="00332673" w:rsidRPr="00390716" w:rsidRDefault="00332673" w:rsidP="00390716">
            <w:pPr>
              <w:spacing w:after="0" w:line="360" w:lineRule="auto"/>
              <w:jc w:val="right"/>
              <w:rPr>
                <w:szCs w:val="24"/>
                <w:lang w:eastAsia="sv-SE"/>
              </w:rPr>
            </w:pPr>
          </w:p>
        </w:tc>
      </w:tr>
      <w:tr w:rsidR="005774AE" w:rsidRPr="00390716" w14:paraId="27031254"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8420E34"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85" w:type="dxa"/>
            <w:gridSpan w:val="5"/>
            <w:tcBorders>
              <w:left w:val="single" w:sz="4" w:space="0" w:color="auto"/>
            </w:tcBorders>
            <w:shd w:val="clear" w:color="auto" w:fill="auto"/>
            <w:noWrap/>
            <w:vAlign w:val="bottom"/>
            <w:hideMark/>
          </w:tcPr>
          <w:p w14:paraId="5927BE53" w14:textId="77777777" w:rsidR="00332673" w:rsidRPr="00390716" w:rsidRDefault="00332673" w:rsidP="00390716">
            <w:pPr>
              <w:spacing w:after="0" w:line="360" w:lineRule="auto"/>
              <w:jc w:val="right"/>
              <w:rPr>
                <w:b/>
                <w:bCs/>
                <w:szCs w:val="24"/>
                <w:lang w:eastAsia="sv-SE"/>
              </w:rPr>
            </w:pPr>
            <w:r w:rsidRPr="00390716">
              <w:rPr>
                <w:b/>
                <w:bCs/>
                <w:szCs w:val="24"/>
                <w:lang w:eastAsia="sv-SE"/>
              </w:rPr>
              <w:t>417</w:t>
            </w:r>
          </w:p>
        </w:tc>
        <w:tc>
          <w:tcPr>
            <w:tcW w:w="886" w:type="dxa"/>
            <w:gridSpan w:val="4"/>
            <w:shd w:val="clear" w:color="auto" w:fill="auto"/>
            <w:noWrap/>
            <w:vAlign w:val="bottom"/>
            <w:hideMark/>
          </w:tcPr>
          <w:p w14:paraId="64BD6365" w14:textId="77777777" w:rsidR="00332673" w:rsidRPr="00390716" w:rsidRDefault="00332673" w:rsidP="00390716">
            <w:pPr>
              <w:spacing w:after="0" w:line="360" w:lineRule="auto"/>
              <w:jc w:val="right"/>
              <w:rPr>
                <w:b/>
                <w:bCs/>
                <w:szCs w:val="24"/>
                <w:lang w:eastAsia="sv-SE"/>
              </w:rPr>
            </w:pPr>
            <w:r w:rsidRPr="00390716">
              <w:rPr>
                <w:b/>
                <w:bCs/>
                <w:szCs w:val="24"/>
                <w:lang w:eastAsia="sv-SE"/>
              </w:rPr>
              <w:t>1 245</w:t>
            </w:r>
          </w:p>
        </w:tc>
        <w:tc>
          <w:tcPr>
            <w:tcW w:w="886" w:type="dxa"/>
            <w:gridSpan w:val="4"/>
            <w:shd w:val="clear" w:color="auto" w:fill="auto"/>
            <w:noWrap/>
            <w:vAlign w:val="bottom"/>
            <w:hideMark/>
          </w:tcPr>
          <w:p w14:paraId="509B1373" w14:textId="77777777" w:rsidR="00332673" w:rsidRPr="00390716" w:rsidRDefault="00332673" w:rsidP="00390716">
            <w:pPr>
              <w:spacing w:after="0" w:line="360" w:lineRule="auto"/>
              <w:jc w:val="right"/>
              <w:rPr>
                <w:b/>
                <w:bCs/>
                <w:szCs w:val="24"/>
                <w:lang w:eastAsia="sv-SE"/>
              </w:rPr>
            </w:pPr>
            <w:r w:rsidRPr="00390716">
              <w:rPr>
                <w:b/>
                <w:bCs/>
                <w:szCs w:val="24"/>
                <w:lang w:eastAsia="sv-SE"/>
              </w:rPr>
              <w:t>1 432</w:t>
            </w:r>
          </w:p>
        </w:tc>
        <w:tc>
          <w:tcPr>
            <w:tcW w:w="887" w:type="dxa"/>
            <w:gridSpan w:val="4"/>
            <w:shd w:val="clear" w:color="auto" w:fill="auto"/>
            <w:noWrap/>
            <w:vAlign w:val="bottom"/>
            <w:hideMark/>
          </w:tcPr>
          <w:p w14:paraId="684602FC" w14:textId="77777777" w:rsidR="00332673" w:rsidRPr="00390716" w:rsidRDefault="00332673" w:rsidP="00390716">
            <w:pPr>
              <w:spacing w:after="0" w:line="360" w:lineRule="auto"/>
              <w:jc w:val="right"/>
              <w:rPr>
                <w:b/>
                <w:bCs/>
                <w:szCs w:val="24"/>
                <w:lang w:eastAsia="sv-SE"/>
              </w:rPr>
            </w:pPr>
            <w:r w:rsidRPr="00390716">
              <w:rPr>
                <w:b/>
                <w:bCs/>
                <w:szCs w:val="24"/>
                <w:lang w:eastAsia="sv-SE"/>
              </w:rPr>
              <w:t>2 189</w:t>
            </w:r>
          </w:p>
        </w:tc>
        <w:tc>
          <w:tcPr>
            <w:tcW w:w="886" w:type="dxa"/>
            <w:gridSpan w:val="3"/>
            <w:shd w:val="clear" w:color="auto" w:fill="auto"/>
            <w:noWrap/>
            <w:vAlign w:val="bottom"/>
            <w:hideMark/>
          </w:tcPr>
          <w:p w14:paraId="60ED6013" w14:textId="77777777" w:rsidR="00332673" w:rsidRPr="00390716" w:rsidRDefault="00332673" w:rsidP="00390716">
            <w:pPr>
              <w:spacing w:after="0" w:line="360" w:lineRule="auto"/>
              <w:jc w:val="right"/>
              <w:rPr>
                <w:b/>
                <w:bCs/>
                <w:szCs w:val="24"/>
                <w:lang w:eastAsia="sv-SE"/>
              </w:rPr>
            </w:pPr>
            <w:r w:rsidRPr="00390716">
              <w:rPr>
                <w:b/>
                <w:bCs/>
                <w:szCs w:val="24"/>
                <w:lang w:eastAsia="sv-SE"/>
              </w:rPr>
              <w:t>1 632</w:t>
            </w:r>
          </w:p>
        </w:tc>
        <w:tc>
          <w:tcPr>
            <w:tcW w:w="886" w:type="dxa"/>
            <w:gridSpan w:val="4"/>
            <w:shd w:val="clear" w:color="auto" w:fill="auto"/>
            <w:noWrap/>
            <w:vAlign w:val="bottom"/>
            <w:hideMark/>
          </w:tcPr>
          <w:p w14:paraId="0D8BB3A3" w14:textId="77777777" w:rsidR="00332673" w:rsidRPr="00390716" w:rsidRDefault="00332673" w:rsidP="00390716">
            <w:pPr>
              <w:spacing w:after="0" w:line="360" w:lineRule="auto"/>
              <w:jc w:val="right"/>
              <w:rPr>
                <w:b/>
                <w:bCs/>
                <w:szCs w:val="24"/>
                <w:lang w:eastAsia="sv-SE"/>
              </w:rPr>
            </w:pPr>
            <w:r w:rsidRPr="00390716">
              <w:rPr>
                <w:b/>
                <w:bCs/>
                <w:szCs w:val="24"/>
                <w:lang w:eastAsia="sv-SE"/>
              </w:rPr>
              <w:t>1 053</w:t>
            </w:r>
          </w:p>
        </w:tc>
        <w:tc>
          <w:tcPr>
            <w:tcW w:w="886" w:type="dxa"/>
            <w:gridSpan w:val="5"/>
            <w:shd w:val="clear" w:color="auto" w:fill="auto"/>
            <w:noWrap/>
            <w:vAlign w:val="bottom"/>
            <w:hideMark/>
          </w:tcPr>
          <w:p w14:paraId="43773BEC" w14:textId="77777777" w:rsidR="00332673" w:rsidRPr="00390716" w:rsidRDefault="00332673" w:rsidP="00390716">
            <w:pPr>
              <w:spacing w:after="0" w:line="360" w:lineRule="auto"/>
              <w:jc w:val="right"/>
              <w:rPr>
                <w:b/>
                <w:bCs/>
                <w:szCs w:val="24"/>
                <w:lang w:eastAsia="sv-SE"/>
              </w:rPr>
            </w:pPr>
            <w:r w:rsidRPr="00390716">
              <w:rPr>
                <w:b/>
                <w:bCs/>
                <w:szCs w:val="24"/>
                <w:lang w:eastAsia="sv-SE"/>
              </w:rPr>
              <w:t>409</w:t>
            </w:r>
          </w:p>
        </w:tc>
        <w:tc>
          <w:tcPr>
            <w:tcW w:w="890" w:type="dxa"/>
            <w:gridSpan w:val="2"/>
            <w:tcBorders>
              <w:right w:val="single" w:sz="4" w:space="0" w:color="auto"/>
            </w:tcBorders>
            <w:shd w:val="clear" w:color="auto" w:fill="auto"/>
            <w:noWrap/>
            <w:vAlign w:val="bottom"/>
            <w:hideMark/>
          </w:tcPr>
          <w:p w14:paraId="5042A00E" w14:textId="77777777" w:rsidR="00332673" w:rsidRPr="00390716" w:rsidRDefault="00332673" w:rsidP="00390716">
            <w:pPr>
              <w:spacing w:after="0" w:line="360" w:lineRule="auto"/>
              <w:jc w:val="right"/>
              <w:rPr>
                <w:b/>
                <w:bCs/>
                <w:szCs w:val="24"/>
                <w:lang w:eastAsia="sv-SE"/>
              </w:rPr>
            </w:pPr>
            <w:r w:rsidRPr="00390716">
              <w:rPr>
                <w:b/>
                <w:bCs/>
                <w:szCs w:val="24"/>
                <w:lang w:eastAsia="sv-SE"/>
              </w:rPr>
              <w:t>8 377</w:t>
            </w:r>
          </w:p>
        </w:tc>
      </w:tr>
      <w:tr w:rsidR="005774AE" w:rsidRPr="00390716" w14:paraId="35FA3CFF"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BE2E0CE"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5" w:type="dxa"/>
            <w:gridSpan w:val="5"/>
            <w:tcBorders>
              <w:left w:val="single" w:sz="4" w:space="0" w:color="auto"/>
            </w:tcBorders>
            <w:shd w:val="clear" w:color="auto" w:fill="auto"/>
            <w:noWrap/>
            <w:vAlign w:val="bottom"/>
            <w:hideMark/>
          </w:tcPr>
          <w:p w14:paraId="09D712D6"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1AFA409C"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0D8D623D"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03FE6F2B"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52FB7027"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130A7677"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136F7518"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35EBE699" w14:textId="77777777" w:rsidR="00332673" w:rsidRPr="00390716" w:rsidRDefault="00332673" w:rsidP="00390716">
            <w:pPr>
              <w:spacing w:after="0" w:line="360" w:lineRule="auto"/>
              <w:rPr>
                <w:szCs w:val="24"/>
                <w:lang w:eastAsia="sv-SE"/>
              </w:rPr>
            </w:pPr>
          </w:p>
        </w:tc>
      </w:tr>
      <w:tr w:rsidR="005774AE" w:rsidRPr="00390716" w14:paraId="236ED056"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C02CC11"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5" w:type="dxa"/>
            <w:gridSpan w:val="5"/>
            <w:tcBorders>
              <w:left w:val="single" w:sz="4" w:space="0" w:color="auto"/>
            </w:tcBorders>
            <w:shd w:val="clear" w:color="auto" w:fill="auto"/>
            <w:noWrap/>
            <w:vAlign w:val="bottom"/>
            <w:hideMark/>
          </w:tcPr>
          <w:p w14:paraId="725B8250" w14:textId="77777777" w:rsidR="00332673" w:rsidRPr="00390716" w:rsidRDefault="00332673" w:rsidP="00390716">
            <w:pPr>
              <w:spacing w:after="0" w:line="360" w:lineRule="auto"/>
              <w:jc w:val="right"/>
              <w:rPr>
                <w:szCs w:val="24"/>
                <w:lang w:eastAsia="sv-SE"/>
              </w:rPr>
            </w:pPr>
            <w:r w:rsidRPr="00390716">
              <w:rPr>
                <w:szCs w:val="24"/>
                <w:lang w:eastAsia="sv-SE"/>
              </w:rPr>
              <w:t>280</w:t>
            </w:r>
          </w:p>
        </w:tc>
        <w:tc>
          <w:tcPr>
            <w:tcW w:w="886" w:type="dxa"/>
            <w:gridSpan w:val="4"/>
            <w:shd w:val="clear" w:color="auto" w:fill="auto"/>
            <w:noWrap/>
            <w:vAlign w:val="bottom"/>
            <w:hideMark/>
          </w:tcPr>
          <w:p w14:paraId="3BA3249C" w14:textId="77777777" w:rsidR="00332673" w:rsidRPr="00390716" w:rsidRDefault="00332673" w:rsidP="00390716">
            <w:pPr>
              <w:spacing w:after="0" w:line="360" w:lineRule="auto"/>
              <w:jc w:val="right"/>
              <w:rPr>
                <w:szCs w:val="24"/>
                <w:lang w:eastAsia="sv-SE"/>
              </w:rPr>
            </w:pPr>
            <w:r w:rsidRPr="00390716">
              <w:rPr>
                <w:szCs w:val="24"/>
                <w:lang w:eastAsia="sv-SE"/>
              </w:rPr>
              <w:t>891</w:t>
            </w:r>
          </w:p>
        </w:tc>
        <w:tc>
          <w:tcPr>
            <w:tcW w:w="886" w:type="dxa"/>
            <w:gridSpan w:val="4"/>
            <w:shd w:val="clear" w:color="auto" w:fill="auto"/>
            <w:noWrap/>
            <w:vAlign w:val="bottom"/>
            <w:hideMark/>
          </w:tcPr>
          <w:p w14:paraId="7CC03D93" w14:textId="77777777" w:rsidR="00332673" w:rsidRPr="00390716" w:rsidRDefault="00332673" w:rsidP="00390716">
            <w:pPr>
              <w:spacing w:after="0" w:line="360" w:lineRule="auto"/>
              <w:jc w:val="right"/>
              <w:rPr>
                <w:szCs w:val="24"/>
                <w:lang w:eastAsia="sv-SE"/>
              </w:rPr>
            </w:pPr>
            <w:r w:rsidRPr="00390716">
              <w:rPr>
                <w:szCs w:val="24"/>
                <w:lang w:eastAsia="sv-SE"/>
              </w:rPr>
              <w:t>1 031</w:t>
            </w:r>
          </w:p>
        </w:tc>
        <w:tc>
          <w:tcPr>
            <w:tcW w:w="887" w:type="dxa"/>
            <w:gridSpan w:val="4"/>
            <w:shd w:val="clear" w:color="auto" w:fill="auto"/>
            <w:noWrap/>
            <w:vAlign w:val="bottom"/>
            <w:hideMark/>
          </w:tcPr>
          <w:p w14:paraId="7607267D" w14:textId="77777777" w:rsidR="00332673" w:rsidRPr="00390716" w:rsidRDefault="00332673" w:rsidP="00390716">
            <w:pPr>
              <w:spacing w:after="0" w:line="360" w:lineRule="auto"/>
              <w:jc w:val="right"/>
              <w:rPr>
                <w:szCs w:val="24"/>
                <w:lang w:eastAsia="sv-SE"/>
              </w:rPr>
            </w:pPr>
            <w:r w:rsidRPr="00390716">
              <w:rPr>
                <w:szCs w:val="24"/>
                <w:lang w:eastAsia="sv-SE"/>
              </w:rPr>
              <w:t>1 611</w:t>
            </w:r>
          </w:p>
        </w:tc>
        <w:tc>
          <w:tcPr>
            <w:tcW w:w="886" w:type="dxa"/>
            <w:gridSpan w:val="3"/>
            <w:shd w:val="clear" w:color="auto" w:fill="auto"/>
            <w:noWrap/>
            <w:vAlign w:val="bottom"/>
            <w:hideMark/>
          </w:tcPr>
          <w:p w14:paraId="0B5C6D71" w14:textId="77777777" w:rsidR="00332673" w:rsidRPr="00390716" w:rsidRDefault="00332673" w:rsidP="00390716">
            <w:pPr>
              <w:spacing w:after="0" w:line="360" w:lineRule="auto"/>
              <w:jc w:val="right"/>
              <w:rPr>
                <w:szCs w:val="24"/>
                <w:lang w:eastAsia="sv-SE"/>
              </w:rPr>
            </w:pPr>
            <w:r w:rsidRPr="00390716">
              <w:rPr>
                <w:szCs w:val="24"/>
                <w:lang w:eastAsia="sv-SE"/>
              </w:rPr>
              <w:t>1 248</w:t>
            </w:r>
          </w:p>
        </w:tc>
        <w:tc>
          <w:tcPr>
            <w:tcW w:w="886" w:type="dxa"/>
            <w:gridSpan w:val="4"/>
            <w:shd w:val="clear" w:color="auto" w:fill="auto"/>
            <w:noWrap/>
            <w:vAlign w:val="bottom"/>
            <w:hideMark/>
          </w:tcPr>
          <w:p w14:paraId="73DF4E68" w14:textId="77777777" w:rsidR="00332673" w:rsidRPr="00390716" w:rsidRDefault="00332673" w:rsidP="00390716">
            <w:pPr>
              <w:spacing w:after="0" w:line="360" w:lineRule="auto"/>
              <w:jc w:val="right"/>
              <w:rPr>
                <w:szCs w:val="24"/>
                <w:lang w:eastAsia="sv-SE"/>
              </w:rPr>
            </w:pPr>
            <w:r w:rsidRPr="00390716">
              <w:rPr>
                <w:szCs w:val="24"/>
                <w:lang w:eastAsia="sv-SE"/>
              </w:rPr>
              <w:t>859</w:t>
            </w:r>
          </w:p>
        </w:tc>
        <w:tc>
          <w:tcPr>
            <w:tcW w:w="886" w:type="dxa"/>
            <w:gridSpan w:val="5"/>
            <w:shd w:val="clear" w:color="auto" w:fill="auto"/>
            <w:noWrap/>
            <w:vAlign w:val="bottom"/>
            <w:hideMark/>
          </w:tcPr>
          <w:p w14:paraId="58CFDB20" w14:textId="77777777" w:rsidR="00332673" w:rsidRPr="00390716" w:rsidRDefault="00332673" w:rsidP="00390716">
            <w:pPr>
              <w:spacing w:after="0" w:line="360" w:lineRule="auto"/>
              <w:jc w:val="right"/>
              <w:rPr>
                <w:szCs w:val="24"/>
                <w:lang w:eastAsia="sv-SE"/>
              </w:rPr>
            </w:pPr>
            <w:r w:rsidRPr="00390716">
              <w:rPr>
                <w:szCs w:val="24"/>
                <w:lang w:eastAsia="sv-SE"/>
              </w:rPr>
              <w:t>332</w:t>
            </w:r>
          </w:p>
        </w:tc>
        <w:tc>
          <w:tcPr>
            <w:tcW w:w="890" w:type="dxa"/>
            <w:gridSpan w:val="2"/>
            <w:tcBorders>
              <w:right w:val="single" w:sz="4" w:space="0" w:color="auto"/>
            </w:tcBorders>
            <w:shd w:val="clear" w:color="auto" w:fill="auto"/>
            <w:noWrap/>
            <w:vAlign w:val="bottom"/>
            <w:hideMark/>
          </w:tcPr>
          <w:p w14:paraId="39163151" w14:textId="77777777" w:rsidR="00332673" w:rsidRPr="00390716" w:rsidRDefault="00332673" w:rsidP="00390716">
            <w:pPr>
              <w:spacing w:after="0" w:line="360" w:lineRule="auto"/>
              <w:jc w:val="right"/>
              <w:rPr>
                <w:szCs w:val="24"/>
                <w:lang w:eastAsia="sv-SE"/>
              </w:rPr>
            </w:pPr>
            <w:r w:rsidRPr="00390716">
              <w:rPr>
                <w:szCs w:val="24"/>
                <w:lang w:eastAsia="sv-SE"/>
              </w:rPr>
              <w:t>6 252</w:t>
            </w:r>
          </w:p>
        </w:tc>
      </w:tr>
      <w:tr w:rsidR="005774AE" w:rsidRPr="00390716" w14:paraId="2AB1F64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D3B39E6" w14:textId="5AD8DFA1"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5" w:type="dxa"/>
            <w:gridSpan w:val="5"/>
            <w:tcBorders>
              <w:left w:val="single" w:sz="4" w:space="0" w:color="auto"/>
            </w:tcBorders>
            <w:shd w:val="clear" w:color="auto" w:fill="auto"/>
            <w:noWrap/>
            <w:vAlign w:val="bottom"/>
            <w:hideMark/>
          </w:tcPr>
          <w:p w14:paraId="14291169" w14:textId="77777777" w:rsidR="00332673" w:rsidRPr="00390716" w:rsidRDefault="00332673" w:rsidP="00390716">
            <w:pPr>
              <w:spacing w:after="0" w:line="360" w:lineRule="auto"/>
              <w:jc w:val="right"/>
              <w:rPr>
                <w:szCs w:val="24"/>
                <w:lang w:eastAsia="sv-SE"/>
              </w:rPr>
            </w:pPr>
            <w:r w:rsidRPr="00390716">
              <w:rPr>
                <w:szCs w:val="24"/>
                <w:lang w:eastAsia="sv-SE"/>
              </w:rPr>
              <w:t>86</w:t>
            </w:r>
          </w:p>
        </w:tc>
        <w:tc>
          <w:tcPr>
            <w:tcW w:w="886" w:type="dxa"/>
            <w:gridSpan w:val="4"/>
            <w:shd w:val="clear" w:color="auto" w:fill="auto"/>
            <w:noWrap/>
            <w:vAlign w:val="bottom"/>
            <w:hideMark/>
          </w:tcPr>
          <w:p w14:paraId="068DAF5B" w14:textId="77777777" w:rsidR="00332673" w:rsidRPr="00390716" w:rsidRDefault="00332673" w:rsidP="00390716">
            <w:pPr>
              <w:spacing w:after="0" w:line="360" w:lineRule="auto"/>
              <w:jc w:val="right"/>
              <w:rPr>
                <w:szCs w:val="24"/>
                <w:lang w:eastAsia="sv-SE"/>
              </w:rPr>
            </w:pPr>
            <w:r w:rsidRPr="00390716">
              <w:rPr>
                <w:szCs w:val="24"/>
                <w:lang w:eastAsia="sv-SE"/>
              </w:rPr>
              <w:t>200</w:t>
            </w:r>
          </w:p>
        </w:tc>
        <w:tc>
          <w:tcPr>
            <w:tcW w:w="886" w:type="dxa"/>
            <w:gridSpan w:val="4"/>
            <w:shd w:val="clear" w:color="auto" w:fill="auto"/>
            <w:noWrap/>
            <w:vAlign w:val="bottom"/>
            <w:hideMark/>
          </w:tcPr>
          <w:p w14:paraId="048CF11B" w14:textId="77777777" w:rsidR="00332673" w:rsidRPr="00390716" w:rsidRDefault="00332673" w:rsidP="00390716">
            <w:pPr>
              <w:spacing w:after="0" w:line="360" w:lineRule="auto"/>
              <w:jc w:val="right"/>
              <w:rPr>
                <w:szCs w:val="24"/>
                <w:lang w:eastAsia="sv-SE"/>
              </w:rPr>
            </w:pPr>
            <w:r w:rsidRPr="00390716">
              <w:rPr>
                <w:szCs w:val="24"/>
                <w:lang w:eastAsia="sv-SE"/>
              </w:rPr>
              <w:t>217</w:t>
            </w:r>
          </w:p>
        </w:tc>
        <w:tc>
          <w:tcPr>
            <w:tcW w:w="887" w:type="dxa"/>
            <w:gridSpan w:val="4"/>
            <w:shd w:val="clear" w:color="auto" w:fill="auto"/>
            <w:noWrap/>
            <w:vAlign w:val="bottom"/>
            <w:hideMark/>
          </w:tcPr>
          <w:p w14:paraId="2E0A5162" w14:textId="77777777" w:rsidR="00332673" w:rsidRPr="00390716" w:rsidRDefault="00332673" w:rsidP="00390716">
            <w:pPr>
              <w:spacing w:after="0" w:line="360" w:lineRule="auto"/>
              <w:jc w:val="right"/>
              <w:rPr>
                <w:szCs w:val="24"/>
                <w:lang w:eastAsia="sv-SE"/>
              </w:rPr>
            </w:pPr>
            <w:r w:rsidRPr="00390716">
              <w:rPr>
                <w:szCs w:val="24"/>
                <w:lang w:eastAsia="sv-SE"/>
              </w:rPr>
              <w:t>298</w:t>
            </w:r>
          </w:p>
        </w:tc>
        <w:tc>
          <w:tcPr>
            <w:tcW w:w="886" w:type="dxa"/>
            <w:gridSpan w:val="3"/>
            <w:shd w:val="clear" w:color="auto" w:fill="auto"/>
            <w:noWrap/>
            <w:vAlign w:val="bottom"/>
            <w:hideMark/>
          </w:tcPr>
          <w:p w14:paraId="5CE0D565" w14:textId="77777777" w:rsidR="00332673" w:rsidRPr="00390716" w:rsidRDefault="00332673" w:rsidP="00390716">
            <w:pPr>
              <w:spacing w:after="0" w:line="360" w:lineRule="auto"/>
              <w:jc w:val="right"/>
              <w:rPr>
                <w:szCs w:val="24"/>
                <w:lang w:eastAsia="sv-SE"/>
              </w:rPr>
            </w:pPr>
            <w:r w:rsidRPr="00390716">
              <w:rPr>
                <w:szCs w:val="24"/>
                <w:lang w:eastAsia="sv-SE"/>
              </w:rPr>
              <w:t>175</w:t>
            </w:r>
          </w:p>
        </w:tc>
        <w:tc>
          <w:tcPr>
            <w:tcW w:w="886" w:type="dxa"/>
            <w:gridSpan w:val="4"/>
            <w:shd w:val="clear" w:color="auto" w:fill="auto"/>
            <w:noWrap/>
            <w:vAlign w:val="bottom"/>
            <w:hideMark/>
          </w:tcPr>
          <w:p w14:paraId="386777C2" w14:textId="77777777" w:rsidR="00332673" w:rsidRPr="00390716" w:rsidRDefault="00332673" w:rsidP="00390716">
            <w:pPr>
              <w:spacing w:after="0" w:line="360" w:lineRule="auto"/>
              <w:jc w:val="right"/>
              <w:rPr>
                <w:szCs w:val="24"/>
                <w:lang w:eastAsia="sv-SE"/>
              </w:rPr>
            </w:pPr>
            <w:r w:rsidRPr="00390716">
              <w:rPr>
                <w:szCs w:val="24"/>
                <w:lang w:eastAsia="sv-SE"/>
              </w:rPr>
              <w:t>88</w:t>
            </w:r>
          </w:p>
        </w:tc>
        <w:tc>
          <w:tcPr>
            <w:tcW w:w="886" w:type="dxa"/>
            <w:gridSpan w:val="5"/>
            <w:shd w:val="clear" w:color="auto" w:fill="auto"/>
            <w:noWrap/>
            <w:vAlign w:val="bottom"/>
            <w:hideMark/>
          </w:tcPr>
          <w:p w14:paraId="746A0ED0" w14:textId="77777777" w:rsidR="00332673" w:rsidRPr="00390716" w:rsidRDefault="00332673" w:rsidP="00390716">
            <w:pPr>
              <w:spacing w:after="0" w:line="360" w:lineRule="auto"/>
              <w:jc w:val="right"/>
              <w:rPr>
                <w:szCs w:val="24"/>
                <w:lang w:eastAsia="sv-SE"/>
              </w:rPr>
            </w:pPr>
            <w:r w:rsidRPr="00390716">
              <w:rPr>
                <w:szCs w:val="24"/>
                <w:lang w:eastAsia="sv-SE"/>
              </w:rPr>
              <w:t>36</w:t>
            </w:r>
          </w:p>
        </w:tc>
        <w:tc>
          <w:tcPr>
            <w:tcW w:w="890" w:type="dxa"/>
            <w:gridSpan w:val="2"/>
            <w:tcBorders>
              <w:right w:val="single" w:sz="4" w:space="0" w:color="auto"/>
            </w:tcBorders>
            <w:shd w:val="clear" w:color="auto" w:fill="auto"/>
            <w:noWrap/>
            <w:vAlign w:val="bottom"/>
            <w:hideMark/>
          </w:tcPr>
          <w:p w14:paraId="23C72A64" w14:textId="77777777" w:rsidR="00332673" w:rsidRPr="00390716" w:rsidRDefault="00332673" w:rsidP="00390716">
            <w:pPr>
              <w:spacing w:after="0" w:line="360" w:lineRule="auto"/>
              <w:jc w:val="right"/>
              <w:rPr>
                <w:szCs w:val="24"/>
                <w:lang w:eastAsia="sv-SE"/>
              </w:rPr>
            </w:pPr>
            <w:r w:rsidRPr="00390716">
              <w:rPr>
                <w:szCs w:val="24"/>
                <w:lang w:eastAsia="sv-SE"/>
              </w:rPr>
              <w:t>1 100</w:t>
            </w:r>
          </w:p>
        </w:tc>
      </w:tr>
      <w:tr w:rsidR="005774AE" w:rsidRPr="00390716" w14:paraId="1F211AFA"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842B5C0" w14:textId="7877D810"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5" w:type="dxa"/>
            <w:gridSpan w:val="5"/>
            <w:tcBorders>
              <w:left w:val="single" w:sz="4" w:space="0" w:color="auto"/>
            </w:tcBorders>
            <w:shd w:val="clear" w:color="auto" w:fill="auto"/>
            <w:noWrap/>
            <w:vAlign w:val="bottom"/>
            <w:hideMark/>
          </w:tcPr>
          <w:p w14:paraId="02434F0F" w14:textId="77777777" w:rsidR="00332673" w:rsidRPr="00390716" w:rsidRDefault="00332673" w:rsidP="00390716">
            <w:pPr>
              <w:spacing w:after="0" w:line="360" w:lineRule="auto"/>
              <w:jc w:val="right"/>
              <w:rPr>
                <w:szCs w:val="24"/>
                <w:lang w:eastAsia="sv-SE"/>
              </w:rPr>
            </w:pPr>
            <w:r w:rsidRPr="00390716">
              <w:rPr>
                <w:szCs w:val="24"/>
                <w:lang w:eastAsia="sv-SE"/>
              </w:rPr>
              <w:t>28</w:t>
            </w:r>
          </w:p>
        </w:tc>
        <w:tc>
          <w:tcPr>
            <w:tcW w:w="886" w:type="dxa"/>
            <w:gridSpan w:val="4"/>
            <w:shd w:val="clear" w:color="auto" w:fill="auto"/>
            <w:noWrap/>
            <w:vAlign w:val="bottom"/>
            <w:hideMark/>
          </w:tcPr>
          <w:p w14:paraId="6B3CB0CA" w14:textId="77777777" w:rsidR="00332673" w:rsidRPr="00390716" w:rsidRDefault="00332673" w:rsidP="00390716">
            <w:pPr>
              <w:spacing w:after="0" w:line="360" w:lineRule="auto"/>
              <w:jc w:val="right"/>
              <w:rPr>
                <w:szCs w:val="24"/>
                <w:lang w:eastAsia="sv-SE"/>
              </w:rPr>
            </w:pPr>
            <w:r w:rsidRPr="00390716">
              <w:rPr>
                <w:szCs w:val="24"/>
                <w:lang w:eastAsia="sv-SE"/>
              </w:rPr>
              <w:t>85</w:t>
            </w:r>
          </w:p>
        </w:tc>
        <w:tc>
          <w:tcPr>
            <w:tcW w:w="886" w:type="dxa"/>
            <w:gridSpan w:val="4"/>
            <w:shd w:val="clear" w:color="auto" w:fill="auto"/>
            <w:noWrap/>
            <w:vAlign w:val="bottom"/>
            <w:hideMark/>
          </w:tcPr>
          <w:p w14:paraId="12571406" w14:textId="77777777" w:rsidR="00332673" w:rsidRPr="00390716" w:rsidRDefault="00332673" w:rsidP="00390716">
            <w:pPr>
              <w:spacing w:after="0" w:line="360" w:lineRule="auto"/>
              <w:jc w:val="right"/>
              <w:rPr>
                <w:szCs w:val="24"/>
                <w:lang w:eastAsia="sv-SE"/>
              </w:rPr>
            </w:pPr>
            <w:r w:rsidRPr="00390716">
              <w:rPr>
                <w:szCs w:val="24"/>
                <w:lang w:eastAsia="sv-SE"/>
              </w:rPr>
              <w:t>100</w:t>
            </w:r>
          </w:p>
        </w:tc>
        <w:tc>
          <w:tcPr>
            <w:tcW w:w="887" w:type="dxa"/>
            <w:gridSpan w:val="4"/>
            <w:shd w:val="clear" w:color="auto" w:fill="auto"/>
            <w:noWrap/>
            <w:vAlign w:val="bottom"/>
            <w:hideMark/>
          </w:tcPr>
          <w:p w14:paraId="31A7DE1B" w14:textId="77777777" w:rsidR="00332673" w:rsidRPr="00390716" w:rsidRDefault="00332673" w:rsidP="00390716">
            <w:pPr>
              <w:spacing w:after="0" w:line="360" w:lineRule="auto"/>
              <w:jc w:val="right"/>
              <w:rPr>
                <w:szCs w:val="24"/>
                <w:lang w:eastAsia="sv-SE"/>
              </w:rPr>
            </w:pPr>
            <w:r w:rsidRPr="00390716">
              <w:rPr>
                <w:szCs w:val="24"/>
                <w:lang w:eastAsia="sv-SE"/>
              </w:rPr>
              <w:t>131</w:t>
            </w:r>
          </w:p>
        </w:tc>
        <w:tc>
          <w:tcPr>
            <w:tcW w:w="886" w:type="dxa"/>
            <w:gridSpan w:val="3"/>
            <w:shd w:val="clear" w:color="auto" w:fill="auto"/>
            <w:noWrap/>
            <w:vAlign w:val="bottom"/>
            <w:hideMark/>
          </w:tcPr>
          <w:p w14:paraId="100086EE" w14:textId="77777777" w:rsidR="00332673" w:rsidRPr="00390716" w:rsidRDefault="00332673" w:rsidP="00390716">
            <w:pPr>
              <w:spacing w:after="0" w:line="360" w:lineRule="auto"/>
              <w:jc w:val="right"/>
              <w:rPr>
                <w:szCs w:val="24"/>
                <w:lang w:eastAsia="sv-SE"/>
              </w:rPr>
            </w:pPr>
            <w:r w:rsidRPr="00390716">
              <w:rPr>
                <w:szCs w:val="24"/>
                <w:lang w:eastAsia="sv-SE"/>
              </w:rPr>
              <w:t>103</w:t>
            </w:r>
          </w:p>
        </w:tc>
        <w:tc>
          <w:tcPr>
            <w:tcW w:w="886" w:type="dxa"/>
            <w:gridSpan w:val="4"/>
            <w:shd w:val="clear" w:color="auto" w:fill="auto"/>
            <w:noWrap/>
            <w:vAlign w:val="bottom"/>
            <w:hideMark/>
          </w:tcPr>
          <w:p w14:paraId="7F45191F" w14:textId="77777777" w:rsidR="00332673" w:rsidRPr="00390716" w:rsidRDefault="00332673" w:rsidP="00390716">
            <w:pPr>
              <w:spacing w:after="0" w:line="360" w:lineRule="auto"/>
              <w:jc w:val="right"/>
              <w:rPr>
                <w:szCs w:val="24"/>
                <w:lang w:eastAsia="sv-SE"/>
              </w:rPr>
            </w:pPr>
            <w:r w:rsidRPr="00390716">
              <w:rPr>
                <w:szCs w:val="24"/>
                <w:lang w:eastAsia="sv-SE"/>
              </w:rPr>
              <w:t>35</w:t>
            </w:r>
          </w:p>
        </w:tc>
        <w:tc>
          <w:tcPr>
            <w:tcW w:w="886" w:type="dxa"/>
            <w:gridSpan w:val="5"/>
            <w:shd w:val="clear" w:color="auto" w:fill="auto"/>
            <w:noWrap/>
            <w:vAlign w:val="bottom"/>
            <w:hideMark/>
          </w:tcPr>
          <w:p w14:paraId="18E1B11A"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90" w:type="dxa"/>
            <w:gridSpan w:val="2"/>
            <w:tcBorders>
              <w:right w:val="single" w:sz="4" w:space="0" w:color="auto"/>
            </w:tcBorders>
            <w:shd w:val="clear" w:color="auto" w:fill="auto"/>
            <w:noWrap/>
            <w:vAlign w:val="bottom"/>
            <w:hideMark/>
          </w:tcPr>
          <w:p w14:paraId="2553E912" w14:textId="77777777" w:rsidR="00332673" w:rsidRPr="00390716" w:rsidRDefault="00332673" w:rsidP="00390716">
            <w:pPr>
              <w:spacing w:after="0" w:line="360" w:lineRule="auto"/>
              <w:jc w:val="right"/>
              <w:rPr>
                <w:szCs w:val="24"/>
                <w:lang w:eastAsia="sv-SE"/>
              </w:rPr>
            </w:pPr>
            <w:r w:rsidRPr="00390716">
              <w:rPr>
                <w:szCs w:val="24"/>
                <w:lang w:eastAsia="sv-SE"/>
              </w:rPr>
              <w:t>498</w:t>
            </w:r>
          </w:p>
        </w:tc>
      </w:tr>
      <w:tr w:rsidR="005774AE" w:rsidRPr="00390716" w14:paraId="02BEA9D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414AE94" w14:textId="5AD3EA7E"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5" w:type="dxa"/>
            <w:gridSpan w:val="5"/>
            <w:tcBorders>
              <w:left w:val="single" w:sz="4" w:space="0" w:color="auto"/>
            </w:tcBorders>
            <w:shd w:val="clear" w:color="auto" w:fill="auto"/>
            <w:noWrap/>
            <w:vAlign w:val="bottom"/>
            <w:hideMark/>
          </w:tcPr>
          <w:p w14:paraId="387A41BA"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4"/>
            <w:shd w:val="clear" w:color="auto" w:fill="auto"/>
            <w:noWrap/>
            <w:vAlign w:val="bottom"/>
            <w:hideMark/>
          </w:tcPr>
          <w:p w14:paraId="45384DDE" w14:textId="77777777" w:rsidR="00332673" w:rsidRPr="00390716" w:rsidRDefault="00332673" w:rsidP="00390716">
            <w:pPr>
              <w:spacing w:after="0" w:line="360" w:lineRule="auto"/>
              <w:jc w:val="right"/>
              <w:rPr>
                <w:szCs w:val="24"/>
                <w:lang w:eastAsia="sv-SE"/>
              </w:rPr>
            </w:pPr>
            <w:r w:rsidRPr="00390716">
              <w:rPr>
                <w:szCs w:val="24"/>
                <w:lang w:eastAsia="sv-SE"/>
              </w:rPr>
              <w:t>34</w:t>
            </w:r>
          </w:p>
        </w:tc>
        <w:tc>
          <w:tcPr>
            <w:tcW w:w="886" w:type="dxa"/>
            <w:gridSpan w:val="4"/>
            <w:shd w:val="clear" w:color="auto" w:fill="auto"/>
            <w:noWrap/>
            <w:vAlign w:val="bottom"/>
            <w:hideMark/>
          </w:tcPr>
          <w:p w14:paraId="1C101A90" w14:textId="77777777" w:rsidR="00332673" w:rsidRPr="00390716" w:rsidRDefault="00332673" w:rsidP="00390716">
            <w:pPr>
              <w:spacing w:after="0" w:line="360" w:lineRule="auto"/>
              <w:jc w:val="right"/>
              <w:rPr>
                <w:szCs w:val="24"/>
                <w:lang w:eastAsia="sv-SE"/>
              </w:rPr>
            </w:pPr>
            <w:r w:rsidRPr="00390716">
              <w:rPr>
                <w:szCs w:val="24"/>
                <w:lang w:eastAsia="sv-SE"/>
              </w:rPr>
              <w:t>38</w:t>
            </w:r>
          </w:p>
        </w:tc>
        <w:tc>
          <w:tcPr>
            <w:tcW w:w="887" w:type="dxa"/>
            <w:gridSpan w:val="4"/>
            <w:shd w:val="clear" w:color="auto" w:fill="auto"/>
            <w:noWrap/>
            <w:vAlign w:val="bottom"/>
            <w:hideMark/>
          </w:tcPr>
          <w:p w14:paraId="30D7C2C8" w14:textId="77777777" w:rsidR="00332673" w:rsidRPr="00390716" w:rsidRDefault="00332673" w:rsidP="00390716">
            <w:pPr>
              <w:spacing w:after="0" w:line="360" w:lineRule="auto"/>
              <w:jc w:val="right"/>
              <w:rPr>
                <w:szCs w:val="24"/>
                <w:lang w:eastAsia="sv-SE"/>
              </w:rPr>
            </w:pPr>
            <w:r w:rsidRPr="00390716">
              <w:rPr>
                <w:szCs w:val="24"/>
                <w:lang w:eastAsia="sv-SE"/>
              </w:rPr>
              <w:t>60</w:t>
            </w:r>
          </w:p>
        </w:tc>
        <w:tc>
          <w:tcPr>
            <w:tcW w:w="886" w:type="dxa"/>
            <w:gridSpan w:val="3"/>
            <w:shd w:val="clear" w:color="auto" w:fill="auto"/>
            <w:noWrap/>
            <w:vAlign w:val="bottom"/>
            <w:hideMark/>
          </w:tcPr>
          <w:p w14:paraId="60583C89" w14:textId="77777777" w:rsidR="00332673" w:rsidRPr="00390716" w:rsidRDefault="00332673" w:rsidP="00390716">
            <w:pPr>
              <w:spacing w:after="0" w:line="360" w:lineRule="auto"/>
              <w:jc w:val="right"/>
              <w:rPr>
                <w:szCs w:val="24"/>
                <w:lang w:eastAsia="sv-SE"/>
              </w:rPr>
            </w:pPr>
            <w:r w:rsidRPr="00390716">
              <w:rPr>
                <w:szCs w:val="24"/>
                <w:lang w:eastAsia="sv-SE"/>
              </w:rPr>
              <w:t>41</w:t>
            </w:r>
          </w:p>
        </w:tc>
        <w:tc>
          <w:tcPr>
            <w:tcW w:w="886" w:type="dxa"/>
            <w:gridSpan w:val="4"/>
            <w:shd w:val="clear" w:color="auto" w:fill="auto"/>
            <w:noWrap/>
            <w:vAlign w:val="bottom"/>
            <w:hideMark/>
          </w:tcPr>
          <w:p w14:paraId="3417315B" w14:textId="77777777" w:rsidR="00332673" w:rsidRPr="00390716" w:rsidRDefault="00332673" w:rsidP="00390716">
            <w:pPr>
              <w:spacing w:after="0" w:line="360" w:lineRule="auto"/>
              <w:jc w:val="right"/>
              <w:rPr>
                <w:szCs w:val="24"/>
                <w:lang w:eastAsia="sv-SE"/>
              </w:rPr>
            </w:pPr>
            <w:r w:rsidRPr="00390716">
              <w:rPr>
                <w:szCs w:val="24"/>
                <w:lang w:eastAsia="sv-SE"/>
              </w:rPr>
              <w:t>29</w:t>
            </w:r>
          </w:p>
        </w:tc>
        <w:tc>
          <w:tcPr>
            <w:tcW w:w="886" w:type="dxa"/>
            <w:gridSpan w:val="5"/>
            <w:shd w:val="clear" w:color="auto" w:fill="auto"/>
            <w:noWrap/>
            <w:vAlign w:val="bottom"/>
            <w:hideMark/>
          </w:tcPr>
          <w:p w14:paraId="78CD44E0"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90" w:type="dxa"/>
            <w:gridSpan w:val="2"/>
            <w:tcBorders>
              <w:right w:val="single" w:sz="4" w:space="0" w:color="auto"/>
            </w:tcBorders>
            <w:shd w:val="clear" w:color="auto" w:fill="auto"/>
            <w:noWrap/>
            <w:vAlign w:val="bottom"/>
            <w:hideMark/>
          </w:tcPr>
          <w:p w14:paraId="75D836E3" w14:textId="77777777" w:rsidR="00332673" w:rsidRPr="00390716" w:rsidRDefault="00332673" w:rsidP="00390716">
            <w:pPr>
              <w:spacing w:after="0" w:line="360" w:lineRule="auto"/>
              <w:jc w:val="right"/>
              <w:rPr>
                <w:szCs w:val="24"/>
                <w:lang w:eastAsia="sv-SE"/>
              </w:rPr>
            </w:pPr>
            <w:r w:rsidRPr="00390716">
              <w:rPr>
                <w:szCs w:val="24"/>
                <w:lang w:eastAsia="sv-SE"/>
              </w:rPr>
              <w:t>220</w:t>
            </w:r>
          </w:p>
        </w:tc>
      </w:tr>
      <w:tr w:rsidR="005774AE" w:rsidRPr="00390716" w14:paraId="20D5C79A"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7873F73" w14:textId="23F24385"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5" w:type="dxa"/>
            <w:gridSpan w:val="5"/>
            <w:tcBorders>
              <w:left w:val="single" w:sz="4" w:space="0" w:color="auto"/>
            </w:tcBorders>
            <w:shd w:val="clear" w:color="auto" w:fill="auto"/>
            <w:noWrap/>
            <w:vAlign w:val="bottom"/>
            <w:hideMark/>
          </w:tcPr>
          <w:p w14:paraId="4A9A1983"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14D1954D"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4"/>
            <w:shd w:val="clear" w:color="auto" w:fill="auto"/>
            <w:noWrap/>
            <w:vAlign w:val="bottom"/>
            <w:hideMark/>
          </w:tcPr>
          <w:p w14:paraId="4759753A"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87" w:type="dxa"/>
            <w:gridSpan w:val="4"/>
            <w:shd w:val="clear" w:color="auto" w:fill="auto"/>
            <w:noWrap/>
            <w:vAlign w:val="bottom"/>
            <w:hideMark/>
          </w:tcPr>
          <w:p w14:paraId="4DF30C22"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86" w:type="dxa"/>
            <w:gridSpan w:val="3"/>
            <w:shd w:val="clear" w:color="auto" w:fill="auto"/>
            <w:noWrap/>
            <w:vAlign w:val="bottom"/>
            <w:hideMark/>
          </w:tcPr>
          <w:p w14:paraId="00255AEF" w14:textId="77777777" w:rsidR="00332673" w:rsidRPr="00390716" w:rsidRDefault="00332673" w:rsidP="00390716">
            <w:pPr>
              <w:spacing w:after="0" w:line="360" w:lineRule="auto"/>
              <w:jc w:val="right"/>
              <w:rPr>
                <w:szCs w:val="24"/>
                <w:lang w:eastAsia="sv-SE"/>
              </w:rPr>
            </w:pPr>
            <w:r w:rsidRPr="00390716">
              <w:rPr>
                <w:szCs w:val="24"/>
                <w:lang w:eastAsia="sv-SE"/>
              </w:rPr>
              <w:t>22</w:t>
            </w:r>
          </w:p>
        </w:tc>
        <w:tc>
          <w:tcPr>
            <w:tcW w:w="886" w:type="dxa"/>
            <w:gridSpan w:val="4"/>
            <w:shd w:val="clear" w:color="auto" w:fill="auto"/>
            <w:noWrap/>
            <w:vAlign w:val="bottom"/>
            <w:hideMark/>
          </w:tcPr>
          <w:p w14:paraId="341E297D"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5"/>
            <w:shd w:val="clear" w:color="auto" w:fill="auto"/>
            <w:noWrap/>
            <w:vAlign w:val="bottom"/>
            <w:hideMark/>
          </w:tcPr>
          <w:p w14:paraId="042A6FC4"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90" w:type="dxa"/>
            <w:gridSpan w:val="2"/>
            <w:tcBorders>
              <w:right w:val="single" w:sz="4" w:space="0" w:color="auto"/>
            </w:tcBorders>
            <w:shd w:val="clear" w:color="auto" w:fill="auto"/>
            <w:noWrap/>
            <w:vAlign w:val="bottom"/>
            <w:hideMark/>
          </w:tcPr>
          <w:p w14:paraId="6B0E5B69" w14:textId="77777777" w:rsidR="00332673" w:rsidRPr="00390716" w:rsidRDefault="00332673" w:rsidP="00390716">
            <w:pPr>
              <w:spacing w:after="0" w:line="360" w:lineRule="auto"/>
              <w:jc w:val="right"/>
              <w:rPr>
                <w:szCs w:val="24"/>
                <w:lang w:eastAsia="sv-SE"/>
              </w:rPr>
            </w:pPr>
            <w:r w:rsidRPr="00390716">
              <w:rPr>
                <w:szCs w:val="24"/>
                <w:lang w:eastAsia="sv-SE"/>
              </w:rPr>
              <w:t>124</w:t>
            </w:r>
          </w:p>
        </w:tc>
      </w:tr>
      <w:tr w:rsidR="005774AE" w:rsidRPr="00390716" w14:paraId="1C059796"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4572D8C" w14:textId="11A2111C"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5" w:type="dxa"/>
            <w:gridSpan w:val="5"/>
            <w:tcBorders>
              <w:left w:val="single" w:sz="4" w:space="0" w:color="auto"/>
            </w:tcBorders>
            <w:shd w:val="clear" w:color="auto" w:fill="auto"/>
            <w:noWrap/>
            <w:vAlign w:val="bottom"/>
            <w:hideMark/>
          </w:tcPr>
          <w:p w14:paraId="5F7B1C1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0F17C18"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1B32611D"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7" w:type="dxa"/>
            <w:gridSpan w:val="4"/>
            <w:shd w:val="clear" w:color="auto" w:fill="auto"/>
            <w:noWrap/>
            <w:vAlign w:val="bottom"/>
            <w:hideMark/>
          </w:tcPr>
          <w:p w14:paraId="76C45871"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886" w:type="dxa"/>
            <w:gridSpan w:val="3"/>
            <w:shd w:val="clear" w:color="auto" w:fill="auto"/>
            <w:noWrap/>
            <w:vAlign w:val="bottom"/>
            <w:hideMark/>
          </w:tcPr>
          <w:p w14:paraId="6581EF1E"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4"/>
            <w:shd w:val="clear" w:color="auto" w:fill="auto"/>
            <w:noWrap/>
            <w:vAlign w:val="bottom"/>
            <w:hideMark/>
          </w:tcPr>
          <w:p w14:paraId="44BF4CB5"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5"/>
            <w:shd w:val="clear" w:color="auto" w:fill="auto"/>
            <w:noWrap/>
            <w:vAlign w:val="bottom"/>
            <w:hideMark/>
          </w:tcPr>
          <w:p w14:paraId="79EE8A6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4F416D29" w14:textId="77777777" w:rsidR="00332673" w:rsidRPr="00390716" w:rsidRDefault="00332673" w:rsidP="00390716">
            <w:pPr>
              <w:spacing w:after="0" w:line="360" w:lineRule="auto"/>
              <w:jc w:val="right"/>
              <w:rPr>
                <w:szCs w:val="24"/>
                <w:lang w:eastAsia="sv-SE"/>
              </w:rPr>
            </w:pPr>
            <w:r w:rsidRPr="00390716">
              <w:rPr>
                <w:szCs w:val="24"/>
                <w:lang w:eastAsia="sv-SE"/>
              </w:rPr>
              <w:t>57</w:t>
            </w:r>
          </w:p>
        </w:tc>
      </w:tr>
      <w:tr w:rsidR="005774AE" w:rsidRPr="00390716" w14:paraId="572F48EF"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D95193B" w14:textId="03000751"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5" w:type="dxa"/>
            <w:gridSpan w:val="5"/>
            <w:tcBorders>
              <w:left w:val="single" w:sz="4" w:space="0" w:color="auto"/>
            </w:tcBorders>
            <w:shd w:val="clear" w:color="auto" w:fill="auto"/>
            <w:noWrap/>
            <w:vAlign w:val="bottom"/>
            <w:hideMark/>
          </w:tcPr>
          <w:p w14:paraId="7BF5A7B3"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1A2F71DE"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2930247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36F2F83D"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3"/>
            <w:shd w:val="clear" w:color="auto" w:fill="auto"/>
            <w:noWrap/>
            <w:vAlign w:val="bottom"/>
            <w:hideMark/>
          </w:tcPr>
          <w:p w14:paraId="222A194C"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4"/>
            <w:shd w:val="clear" w:color="auto" w:fill="auto"/>
            <w:noWrap/>
            <w:vAlign w:val="bottom"/>
            <w:hideMark/>
          </w:tcPr>
          <w:p w14:paraId="441949FB"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5"/>
            <w:shd w:val="clear" w:color="auto" w:fill="auto"/>
            <w:noWrap/>
            <w:vAlign w:val="bottom"/>
            <w:hideMark/>
          </w:tcPr>
          <w:p w14:paraId="1938061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54D7286" w14:textId="77777777" w:rsidR="00332673" w:rsidRPr="00390716" w:rsidRDefault="00332673" w:rsidP="00390716">
            <w:pPr>
              <w:spacing w:after="0" w:line="360" w:lineRule="auto"/>
              <w:jc w:val="right"/>
              <w:rPr>
                <w:szCs w:val="24"/>
                <w:lang w:eastAsia="sv-SE"/>
              </w:rPr>
            </w:pPr>
            <w:r w:rsidRPr="00390716">
              <w:rPr>
                <w:szCs w:val="24"/>
                <w:lang w:eastAsia="sv-SE"/>
              </w:rPr>
              <w:t>35</w:t>
            </w:r>
          </w:p>
        </w:tc>
      </w:tr>
      <w:tr w:rsidR="005774AE" w:rsidRPr="00390716" w14:paraId="5BA0D750"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C0DD2E3" w14:textId="45D1C8A9"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5" w:type="dxa"/>
            <w:gridSpan w:val="5"/>
            <w:tcBorders>
              <w:left w:val="single" w:sz="4" w:space="0" w:color="auto"/>
            </w:tcBorders>
            <w:shd w:val="clear" w:color="auto" w:fill="auto"/>
            <w:noWrap/>
            <w:vAlign w:val="bottom"/>
            <w:hideMark/>
          </w:tcPr>
          <w:p w14:paraId="4960350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ADFB40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430A1987"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7" w:type="dxa"/>
            <w:gridSpan w:val="4"/>
            <w:shd w:val="clear" w:color="auto" w:fill="auto"/>
            <w:noWrap/>
            <w:vAlign w:val="bottom"/>
            <w:hideMark/>
          </w:tcPr>
          <w:p w14:paraId="75823797"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3"/>
            <w:shd w:val="clear" w:color="auto" w:fill="auto"/>
            <w:noWrap/>
            <w:vAlign w:val="bottom"/>
            <w:hideMark/>
          </w:tcPr>
          <w:p w14:paraId="1F9B9D1C"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2FE6FB63"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shd w:val="clear" w:color="auto" w:fill="auto"/>
            <w:noWrap/>
            <w:vAlign w:val="bottom"/>
            <w:hideMark/>
          </w:tcPr>
          <w:p w14:paraId="4B46D1FE"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76F2CC9F" w14:textId="77777777" w:rsidR="00332673" w:rsidRPr="00390716" w:rsidRDefault="00332673" w:rsidP="00390716">
            <w:pPr>
              <w:spacing w:after="0" w:line="360" w:lineRule="auto"/>
              <w:jc w:val="right"/>
              <w:rPr>
                <w:szCs w:val="24"/>
                <w:lang w:eastAsia="sv-SE"/>
              </w:rPr>
            </w:pPr>
            <w:r w:rsidRPr="00390716">
              <w:rPr>
                <w:szCs w:val="24"/>
                <w:lang w:eastAsia="sv-SE"/>
              </w:rPr>
              <w:t>25</w:t>
            </w:r>
          </w:p>
        </w:tc>
      </w:tr>
      <w:tr w:rsidR="005774AE" w:rsidRPr="00390716" w14:paraId="6017C91F"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470F2F3" w14:textId="3DEF1C47"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5" w:type="dxa"/>
            <w:gridSpan w:val="5"/>
            <w:tcBorders>
              <w:left w:val="single" w:sz="4" w:space="0" w:color="auto"/>
            </w:tcBorders>
            <w:shd w:val="clear" w:color="auto" w:fill="auto"/>
            <w:noWrap/>
            <w:vAlign w:val="bottom"/>
            <w:hideMark/>
          </w:tcPr>
          <w:p w14:paraId="3C253AC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B4CD0B6"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4CEFCFF3"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27098475"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3"/>
            <w:shd w:val="clear" w:color="auto" w:fill="auto"/>
            <w:noWrap/>
            <w:vAlign w:val="bottom"/>
            <w:hideMark/>
          </w:tcPr>
          <w:p w14:paraId="332B348D"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1B8BD9F8"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5F35C34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90" w:type="dxa"/>
            <w:gridSpan w:val="2"/>
            <w:tcBorders>
              <w:right w:val="single" w:sz="4" w:space="0" w:color="auto"/>
            </w:tcBorders>
            <w:shd w:val="clear" w:color="auto" w:fill="auto"/>
            <w:noWrap/>
            <w:vAlign w:val="bottom"/>
            <w:hideMark/>
          </w:tcPr>
          <w:p w14:paraId="2C915FDF" w14:textId="77777777" w:rsidR="00332673" w:rsidRPr="00390716" w:rsidRDefault="00332673" w:rsidP="00390716">
            <w:pPr>
              <w:spacing w:after="0" w:line="360" w:lineRule="auto"/>
              <w:jc w:val="right"/>
              <w:rPr>
                <w:szCs w:val="24"/>
                <w:lang w:eastAsia="sv-SE"/>
              </w:rPr>
            </w:pPr>
            <w:r w:rsidRPr="00390716">
              <w:rPr>
                <w:szCs w:val="24"/>
                <w:lang w:eastAsia="sv-SE"/>
              </w:rPr>
              <w:t>18</w:t>
            </w:r>
          </w:p>
        </w:tc>
      </w:tr>
      <w:tr w:rsidR="005774AE" w:rsidRPr="00390716" w14:paraId="7991F1B9"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B8BA5AC" w14:textId="25BC3682"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5" w:type="dxa"/>
            <w:gridSpan w:val="5"/>
            <w:tcBorders>
              <w:left w:val="single" w:sz="4" w:space="0" w:color="auto"/>
            </w:tcBorders>
            <w:shd w:val="clear" w:color="auto" w:fill="auto"/>
            <w:noWrap/>
            <w:vAlign w:val="bottom"/>
            <w:hideMark/>
          </w:tcPr>
          <w:p w14:paraId="075F712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385C64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E157AF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491A833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19296F3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659D33D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5ADB10F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21273E68" w14:textId="77777777" w:rsidR="00332673" w:rsidRPr="00390716" w:rsidRDefault="00332673" w:rsidP="00390716">
            <w:pPr>
              <w:spacing w:after="0" w:line="360" w:lineRule="auto"/>
              <w:jc w:val="right"/>
              <w:rPr>
                <w:szCs w:val="24"/>
                <w:lang w:eastAsia="sv-SE"/>
              </w:rPr>
            </w:pPr>
            <w:r w:rsidRPr="00390716">
              <w:rPr>
                <w:szCs w:val="24"/>
                <w:lang w:eastAsia="sv-SE"/>
              </w:rPr>
              <w:t>6</w:t>
            </w:r>
          </w:p>
        </w:tc>
      </w:tr>
      <w:tr w:rsidR="005774AE" w:rsidRPr="00390716" w14:paraId="1232F1EB"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EF32D28"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5" w:type="dxa"/>
            <w:gridSpan w:val="5"/>
            <w:tcBorders>
              <w:left w:val="single" w:sz="4" w:space="0" w:color="auto"/>
            </w:tcBorders>
            <w:shd w:val="clear" w:color="auto" w:fill="auto"/>
            <w:noWrap/>
            <w:vAlign w:val="bottom"/>
            <w:hideMark/>
          </w:tcPr>
          <w:p w14:paraId="0218476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877F53C"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2D07EF31"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7" w:type="dxa"/>
            <w:gridSpan w:val="4"/>
            <w:shd w:val="clear" w:color="auto" w:fill="auto"/>
            <w:noWrap/>
            <w:vAlign w:val="bottom"/>
            <w:hideMark/>
          </w:tcPr>
          <w:p w14:paraId="247006E4"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3"/>
            <w:shd w:val="clear" w:color="auto" w:fill="auto"/>
            <w:noWrap/>
            <w:vAlign w:val="bottom"/>
            <w:hideMark/>
          </w:tcPr>
          <w:p w14:paraId="78C5155E"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4"/>
            <w:shd w:val="clear" w:color="auto" w:fill="auto"/>
            <w:noWrap/>
            <w:vAlign w:val="bottom"/>
            <w:hideMark/>
          </w:tcPr>
          <w:p w14:paraId="3BD1AE5C"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5"/>
            <w:shd w:val="clear" w:color="auto" w:fill="auto"/>
            <w:noWrap/>
            <w:vAlign w:val="bottom"/>
            <w:hideMark/>
          </w:tcPr>
          <w:p w14:paraId="761AD8F5"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7F023187" w14:textId="77777777" w:rsidR="00332673" w:rsidRPr="00390716" w:rsidRDefault="00332673" w:rsidP="00390716">
            <w:pPr>
              <w:spacing w:after="0" w:line="360" w:lineRule="auto"/>
              <w:jc w:val="right"/>
              <w:rPr>
                <w:szCs w:val="24"/>
                <w:lang w:eastAsia="sv-SE"/>
              </w:rPr>
            </w:pPr>
            <w:r w:rsidRPr="00390716">
              <w:rPr>
                <w:szCs w:val="24"/>
                <w:lang w:eastAsia="sv-SE"/>
              </w:rPr>
              <w:t>40</w:t>
            </w:r>
          </w:p>
        </w:tc>
      </w:tr>
      <w:tr w:rsidR="005774AE" w:rsidRPr="00390716" w14:paraId="34E3AA53" w14:textId="77777777" w:rsidTr="00096653">
        <w:trPr>
          <w:trHeight w:val="228"/>
        </w:trPr>
        <w:tc>
          <w:tcPr>
            <w:tcW w:w="2334" w:type="dxa"/>
            <w:gridSpan w:val="2"/>
            <w:tcBorders>
              <w:left w:val="single" w:sz="4" w:space="0" w:color="auto"/>
              <w:bottom w:val="single" w:sz="4" w:space="0" w:color="auto"/>
              <w:right w:val="single" w:sz="4" w:space="0" w:color="auto"/>
            </w:tcBorders>
            <w:shd w:val="clear" w:color="auto" w:fill="auto"/>
            <w:noWrap/>
            <w:vAlign w:val="bottom"/>
            <w:hideMark/>
          </w:tcPr>
          <w:p w14:paraId="4777912C"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5" w:type="dxa"/>
            <w:gridSpan w:val="5"/>
            <w:tcBorders>
              <w:left w:val="single" w:sz="4" w:space="0" w:color="auto"/>
              <w:bottom w:val="single" w:sz="4" w:space="0" w:color="auto"/>
            </w:tcBorders>
            <w:shd w:val="clear" w:color="auto" w:fill="auto"/>
            <w:noWrap/>
            <w:vAlign w:val="bottom"/>
            <w:hideMark/>
          </w:tcPr>
          <w:p w14:paraId="510925C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tcBorders>
              <w:bottom w:val="single" w:sz="4" w:space="0" w:color="auto"/>
            </w:tcBorders>
            <w:shd w:val="clear" w:color="auto" w:fill="auto"/>
            <w:noWrap/>
            <w:vAlign w:val="bottom"/>
            <w:hideMark/>
          </w:tcPr>
          <w:p w14:paraId="66FBAA4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tcBorders>
              <w:bottom w:val="single" w:sz="4" w:space="0" w:color="auto"/>
            </w:tcBorders>
            <w:shd w:val="clear" w:color="auto" w:fill="auto"/>
            <w:noWrap/>
            <w:vAlign w:val="bottom"/>
            <w:hideMark/>
          </w:tcPr>
          <w:p w14:paraId="5FC0FF5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tcBorders>
              <w:bottom w:val="single" w:sz="4" w:space="0" w:color="auto"/>
            </w:tcBorders>
            <w:shd w:val="clear" w:color="auto" w:fill="auto"/>
            <w:noWrap/>
            <w:vAlign w:val="bottom"/>
            <w:hideMark/>
          </w:tcPr>
          <w:p w14:paraId="0A11D09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tcBorders>
              <w:bottom w:val="single" w:sz="4" w:space="0" w:color="auto"/>
            </w:tcBorders>
            <w:shd w:val="clear" w:color="auto" w:fill="auto"/>
            <w:noWrap/>
            <w:vAlign w:val="bottom"/>
            <w:hideMark/>
          </w:tcPr>
          <w:p w14:paraId="687B9B46"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tcBorders>
              <w:bottom w:val="single" w:sz="4" w:space="0" w:color="auto"/>
            </w:tcBorders>
            <w:shd w:val="clear" w:color="auto" w:fill="auto"/>
            <w:noWrap/>
            <w:vAlign w:val="bottom"/>
            <w:hideMark/>
          </w:tcPr>
          <w:p w14:paraId="6900C0A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tcBorders>
              <w:bottom w:val="single" w:sz="4" w:space="0" w:color="auto"/>
            </w:tcBorders>
            <w:shd w:val="clear" w:color="auto" w:fill="auto"/>
            <w:noWrap/>
            <w:vAlign w:val="bottom"/>
            <w:hideMark/>
          </w:tcPr>
          <w:p w14:paraId="5CEB493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bottom w:val="single" w:sz="4" w:space="0" w:color="auto"/>
              <w:right w:val="single" w:sz="4" w:space="0" w:color="auto"/>
            </w:tcBorders>
            <w:shd w:val="clear" w:color="auto" w:fill="auto"/>
            <w:noWrap/>
            <w:vAlign w:val="bottom"/>
            <w:hideMark/>
          </w:tcPr>
          <w:p w14:paraId="4964A390" w14:textId="77777777" w:rsidR="00332673" w:rsidRPr="00390716" w:rsidRDefault="00332673" w:rsidP="00390716">
            <w:pPr>
              <w:spacing w:after="0" w:line="360" w:lineRule="auto"/>
              <w:jc w:val="right"/>
              <w:rPr>
                <w:szCs w:val="24"/>
                <w:lang w:eastAsia="sv-SE"/>
              </w:rPr>
            </w:pPr>
            <w:r w:rsidRPr="00390716">
              <w:rPr>
                <w:szCs w:val="24"/>
                <w:lang w:eastAsia="sv-SE"/>
              </w:rPr>
              <w:t>2</w:t>
            </w:r>
          </w:p>
        </w:tc>
      </w:tr>
      <w:tr w:rsidR="005774AE" w:rsidRPr="00390716" w14:paraId="24C50A55" w14:textId="77777777" w:rsidTr="00096653">
        <w:trPr>
          <w:trHeight w:val="40"/>
        </w:trPr>
        <w:tc>
          <w:tcPr>
            <w:tcW w:w="2334" w:type="dxa"/>
            <w:gridSpan w:val="2"/>
            <w:tcBorders>
              <w:top w:val="single" w:sz="4" w:space="0" w:color="auto"/>
              <w:bottom w:val="single" w:sz="4" w:space="0" w:color="auto"/>
            </w:tcBorders>
            <w:shd w:val="clear" w:color="auto" w:fill="auto"/>
            <w:noWrap/>
            <w:vAlign w:val="bottom"/>
            <w:hideMark/>
          </w:tcPr>
          <w:p w14:paraId="1D09F1EB"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top w:val="single" w:sz="4" w:space="0" w:color="auto"/>
              <w:bottom w:val="single" w:sz="4" w:space="0" w:color="auto"/>
            </w:tcBorders>
            <w:shd w:val="clear" w:color="auto" w:fill="auto"/>
            <w:noWrap/>
            <w:vAlign w:val="bottom"/>
            <w:hideMark/>
          </w:tcPr>
          <w:p w14:paraId="21928DF4"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tcBorders>
              <w:top w:val="single" w:sz="4" w:space="0" w:color="auto"/>
              <w:bottom w:val="single" w:sz="4" w:space="0" w:color="auto"/>
            </w:tcBorders>
            <w:shd w:val="clear" w:color="auto" w:fill="auto"/>
            <w:noWrap/>
            <w:vAlign w:val="bottom"/>
            <w:hideMark/>
          </w:tcPr>
          <w:p w14:paraId="0E5C8B5B"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tcBorders>
              <w:top w:val="single" w:sz="4" w:space="0" w:color="auto"/>
              <w:bottom w:val="single" w:sz="4" w:space="0" w:color="auto"/>
            </w:tcBorders>
            <w:shd w:val="clear" w:color="auto" w:fill="auto"/>
            <w:noWrap/>
            <w:vAlign w:val="bottom"/>
            <w:hideMark/>
          </w:tcPr>
          <w:p w14:paraId="0F5AE100" w14:textId="77777777" w:rsidR="00332673" w:rsidRPr="00390716" w:rsidRDefault="00332673" w:rsidP="00390716">
            <w:pPr>
              <w:spacing w:after="0" w:line="360" w:lineRule="auto"/>
              <w:rPr>
                <w:szCs w:val="24"/>
                <w:lang w:eastAsia="sv-SE"/>
              </w:rPr>
            </w:pPr>
            <w:r w:rsidRPr="00390716">
              <w:rPr>
                <w:szCs w:val="24"/>
                <w:lang w:eastAsia="sv-SE"/>
              </w:rPr>
              <w:t> </w:t>
            </w:r>
          </w:p>
        </w:tc>
        <w:tc>
          <w:tcPr>
            <w:tcW w:w="887" w:type="dxa"/>
            <w:gridSpan w:val="4"/>
            <w:tcBorders>
              <w:top w:val="single" w:sz="4" w:space="0" w:color="auto"/>
              <w:bottom w:val="single" w:sz="4" w:space="0" w:color="auto"/>
            </w:tcBorders>
            <w:shd w:val="clear" w:color="auto" w:fill="auto"/>
            <w:noWrap/>
            <w:vAlign w:val="bottom"/>
            <w:hideMark/>
          </w:tcPr>
          <w:p w14:paraId="2C7686A8"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3"/>
            <w:tcBorders>
              <w:top w:val="single" w:sz="4" w:space="0" w:color="auto"/>
              <w:bottom w:val="single" w:sz="4" w:space="0" w:color="auto"/>
            </w:tcBorders>
            <w:shd w:val="clear" w:color="auto" w:fill="auto"/>
            <w:noWrap/>
            <w:vAlign w:val="bottom"/>
            <w:hideMark/>
          </w:tcPr>
          <w:p w14:paraId="5A18A3B6"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tcBorders>
              <w:top w:val="single" w:sz="4" w:space="0" w:color="auto"/>
              <w:bottom w:val="single" w:sz="4" w:space="0" w:color="auto"/>
            </w:tcBorders>
            <w:shd w:val="clear" w:color="auto" w:fill="auto"/>
            <w:noWrap/>
            <w:vAlign w:val="bottom"/>
            <w:hideMark/>
          </w:tcPr>
          <w:p w14:paraId="7E4D5E4C"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5"/>
            <w:tcBorders>
              <w:top w:val="single" w:sz="4" w:space="0" w:color="auto"/>
              <w:bottom w:val="single" w:sz="4" w:space="0" w:color="auto"/>
            </w:tcBorders>
            <w:shd w:val="clear" w:color="auto" w:fill="auto"/>
            <w:noWrap/>
            <w:vAlign w:val="bottom"/>
            <w:hideMark/>
          </w:tcPr>
          <w:p w14:paraId="79277A00" w14:textId="77777777" w:rsidR="00332673" w:rsidRPr="00390716" w:rsidRDefault="00332673" w:rsidP="00390716">
            <w:pPr>
              <w:spacing w:after="0" w:line="360" w:lineRule="auto"/>
              <w:rPr>
                <w:szCs w:val="24"/>
                <w:lang w:eastAsia="sv-SE"/>
              </w:rPr>
            </w:pPr>
            <w:r w:rsidRPr="00390716">
              <w:rPr>
                <w:szCs w:val="24"/>
                <w:lang w:eastAsia="sv-SE"/>
              </w:rPr>
              <w:t> </w:t>
            </w:r>
          </w:p>
        </w:tc>
        <w:tc>
          <w:tcPr>
            <w:tcW w:w="890" w:type="dxa"/>
            <w:gridSpan w:val="2"/>
            <w:tcBorders>
              <w:top w:val="single" w:sz="4" w:space="0" w:color="auto"/>
              <w:bottom w:val="single" w:sz="4" w:space="0" w:color="auto"/>
            </w:tcBorders>
            <w:shd w:val="clear" w:color="auto" w:fill="auto"/>
            <w:noWrap/>
            <w:vAlign w:val="bottom"/>
            <w:hideMark/>
          </w:tcPr>
          <w:p w14:paraId="7A803D85" w14:textId="77777777" w:rsidR="00332673" w:rsidRPr="00390716" w:rsidRDefault="00332673" w:rsidP="00390716">
            <w:pPr>
              <w:spacing w:after="0" w:line="360" w:lineRule="auto"/>
              <w:rPr>
                <w:szCs w:val="24"/>
                <w:lang w:eastAsia="sv-SE"/>
              </w:rPr>
            </w:pPr>
            <w:r w:rsidRPr="00390716">
              <w:rPr>
                <w:szCs w:val="24"/>
                <w:lang w:eastAsia="sv-SE"/>
              </w:rPr>
              <w:t> </w:t>
            </w:r>
          </w:p>
        </w:tc>
      </w:tr>
      <w:tr w:rsidR="00096653" w:rsidRPr="00390716" w14:paraId="4153CAC8" w14:textId="77777777" w:rsidTr="00096653">
        <w:trPr>
          <w:trHeight w:val="228"/>
        </w:trPr>
        <w:tc>
          <w:tcPr>
            <w:tcW w:w="2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A31D3" w14:textId="77777777" w:rsidR="00096653" w:rsidRPr="00390716" w:rsidRDefault="00096653" w:rsidP="00390716">
            <w:pPr>
              <w:spacing w:after="0" w:line="360" w:lineRule="auto"/>
              <w:rPr>
                <w:szCs w:val="24"/>
                <w:lang w:eastAsia="sv-SE"/>
              </w:rPr>
            </w:pPr>
            <w:r w:rsidRPr="00390716">
              <w:rPr>
                <w:szCs w:val="24"/>
                <w:lang w:eastAsia="sv-SE"/>
              </w:rPr>
              <w:t> </w:t>
            </w:r>
          </w:p>
        </w:tc>
        <w:tc>
          <w:tcPr>
            <w:tcW w:w="7092" w:type="dxa"/>
            <w:gridSpan w:val="31"/>
            <w:tcBorders>
              <w:top w:val="single" w:sz="4" w:space="0" w:color="auto"/>
              <w:left w:val="single" w:sz="4" w:space="0" w:color="auto"/>
              <w:bottom w:val="single" w:sz="4" w:space="0" w:color="auto"/>
              <w:right w:val="single" w:sz="4" w:space="0" w:color="auto"/>
            </w:tcBorders>
            <w:shd w:val="clear" w:color="auto" w:fill="auto"/>
            <w:noWrap/>
            <w:hideMark/>
          </w:tcPr>
          <w:p w14:paraId="5D091ABE" w14:textId="651287B9" w:rsidR="00096653" w:rsidRPr="00096653" w:rsidRDefault="00096653" w:rsidP="00390716">
            <w:pPr>
              <w:spacing w:after="0" w:line="360" w:lineRule="auto"/>
              <w:rPr>
                <w:b/>
                <w:szCs w:val="24"/>
                <w:lang w:eastAsia="sv-SE"/>
              </w:rPr>
            </w:pPr>
            <w:r w:rsidRPr="00096653">
              <w:rPr>
                <w:b/>
                <w:szCs w:val="24"/>
                <w:lang w:eastAsia="sv-SE"/>
              </w:rPr>
              <w:t>2014</w:t>
            </w:r>
          </w:p>
        </w:tc>
      </w:tr>
      <w:tr w:rsidR="00A30CB7" w:rsidRPr="00390716" w14:paraId="0CE8C356" w14:textId="77777777" w:rsidTr="00096653">
        <w:trPr>
          <w:trHeight w:val="228"/>
        </w:trPr>
        <w:tc>
          <w:tcPr>
            <w:tcW w:w="2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EAFDB" w14:textId="77777777" w:rsidR="00A30CB7" w:rsidRDefault="00A30CB7" w:rsidP="00390716">
            <w:pPr>
              <w:spacing w:after="0" w:line="360" w:lineRule="auto"/>
              <w:rPr>
                <w:szCs w:val="24"/>
                <w:lang w:eastAsia="sv-SE"/>
              </w:rPr>
            </w:pPr>
            <w:r w:rsidRPr="00390716">
              <w:rPr>
                <w:szCs w:val="24"/>
                <w:lang w:eastAsia="sv-SE"/>
              </w:rPr>
              <w:t>Length of sentence</w:t>
            </w:r>
          </w:p>
          <w:p w14:paraId="469739BD" w14:textId="77777777" w:rsidR="00ED7448" w:rsidRPr="00390716" w:rsidRDefault="00ED7448" w:rsidP="00390716">
            <w:pPr>
              <w:spacing w:after="0" w:line="360" w:lineRule="auto"/>
              <w:rPr>
                <w:szCs w:val="24"/>
                <w:lang w:eastAsia="sv-SE"/>
              </w:rPr>
            </w:pPr>
          </w:p>
        </w:tc>
        <w:tc>
          <w:tcPr>
            <w:tcW w:w="7092" w:type="dxa"/>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83FB5" w14:textId="77777777" w:rsidR="00ED7448" w:rsidRDefault="00ED7448" w:rsidP="00390716">
            <w:pPr>
              <w:spacing w:after="0" w:line="360" w:lineRule="auto"/>
              <w:rPr>
                <w:szCs w:val="24"/>
                <w:lang w:eastAsia="sv-SE"/>
              </w:rPr>
            </w:pPr>
          </w:p>
          <w:p w14:paraId="390053FF" w14:textId="77777777" w:rsidR="00A30CB7" w:rsidRPr="00390716" w:rsidRDefault="00A30CB7" w:rsidP="00390716">
            <w:pPr>
              <w:spacing w:after="0" w:line="360" w:lineRule="auto"/>
              <w:rPr>
                <w:szCs w:val="24"/>
                <w:lang w:eastAsia="sv-SE"/>
              </w:rPr>
            </w:pPr>
            <w:r w:rsidRPr="00390716">
              <w:rPr>
                <w:szCs w:val="24"/>
                <w:lang w:eastAsia="sv-SE"/>
              </w:rPr>
              <w:t>Age when admitted to prison</w:t>
            </w:r>
          </w:p>
          <w:p w14:paraId="7B2D1E1A" w14:textId="77209BA7" w:rsidR="00A30CB7" w:rsidRPr="00390716" w:rsidRDefault="00A30CB7" w:rsidP="00390716">
            <w:pPr>
              <w:spacing w:after="0" w:line="360" w:lineRule="auto"/>
              <w:rPr>
                <w:szCs w:val="24"/>
                <w:lang w:eastAsia="sv-SE"/>
              </w:rPr>
            </w:pPr>
            <w:r w:rsidRPr="00390716">
              <w:rPr>
                <w:szCs w:val="24"/>
                <w:lang w:eastAsia="sv-SE"/>
              </w:rPr>
              <w:t> </w:t>
            </w:r>
          </w:p>
        </w:tc>
      </w:tr>
      <w:tr w:rsidR="00096653" w:rsidRPr="00390716" w14:paraId="36B9CC3E" w14:textId="77777777" w:rsidTr="00096653">
        <w:trPr>
          <w:trHeight w:val="228"/>
        </w:trPr>
        <w:tc>
          <w:tcPr>
            <w:tcW w:w="2334" w:type="dxa"/>
            <w:gridSpan w:val="2"/>
            <w:tcBorders>
              <w:top w:val="single" w:sz="4" w:space="0" w:color="auto"/>
              <w:left w:val="single" w:sz="4" w:space="0" w:color="auto"/>
              <w:right w:val="single" w:sz="4" w:space="0" w:color="auto"/>
            </w:tcBorders>
            <w:shd w:val="clear" w:color="auto" w:fill="auto"/>
            <w:noWrap/>
            <w:vAlign w:val="bottom"/>
            <w:hideMark/>
          </w:tcPr>
          <w:p w14:paraId="589A5F55" w14:textId="77777777" w:rsidR="00332673" w:rsidRPr="00390716" w:rsidRDefault="00332673" w:rsidP="00390716">
            <w:pPr>
              <w:spacing w:after="0" w:line="360" w:lineRule="auto"/>
              <w:jc w:val="center"/>
              <w:rPr>
                <w:szCs w:val="24"/>
                <w:lang w:eastAsia="sv-SE"/>
              </w:rPr>
            </w:pPr>
          </w:p>
        </w:tc>
        <w:tc>
          <w:tcPr>
            <w:tcW w:w="885" w:type="dxa"/>
            <w:gridSpan w:val="5"/>
            <w:tcBorders>
              <w:top w:val="single" w:sz="4" w:space="0" w:color="auto"/>
              <w:left w:val="single" w:sz="4" w:space="0" w:color="auto"/>
            </w:tcBorders>
            <w:shd w:val="clear" w:color="auto" w:fill="auto"/>
            <w:noWrap/>
            <w:vAlign w:val="bottom"/>
            <w:hideMark/>
          </w:tcPr>
          <w:p w14:paraId="35481659" w14:textId="77777777" w:rsidR="00332673" w:rsidRPr="00390716" w:rsidRDefault="00332673" w:rsidP="00390716">
            <w:pPr>
              <w:spacing w:after="0" w:line="360" w:lineRule="auto"/>
              <w:jc w:val="center"/>
              <w:rPr>
                <w:szCs w:val="24"/>
                <w:lang w:eastAsia="sv-SE"/>
              </w:rPr>
            </w:pPr>
            <w:r w:rsidRPr="00390716">
              <w:rPr>
                <w:szCs w:val="24"/>
                <w:lang w:eastAsia="sv-SE"/>
              </w:rPr>
              <w:t>15–20</w:t>
            </w:r>
          </w:p>
        </w:tc>
        <w:tc>
          <w:tcPr>
            <w:tcW w:w="886" w:type="dxa"/>
            <w:gridSpan w:val="4"/>
            <w:tcBorders>
              <w:top w:val="single" w:sz="4" w:space="0" w:color="auto"/>
            </w:tcBorders>
            <w:shd w:val="clear" w:color="auto" w:fill="auto"/>
            <w:noWrap/>
            <w:vAlign w:val="bottom"/>
            <w:hideMark/>
          </w:tcPr>
          <w:p w14:paraId="298E1F56" w14:textId="77777777" w:rsidR="00332673" w:rsidRPr="00390716" w:rsidRDefault="00332673" w:rsidP="00390716">
            <w:pPr>
              <w:spacing w:after="0" w:line="360" w:lineRule="auto"/>
              <w:jc w:val="center"/>
              <w:rPr>
                <w:szCs w:val="24"/>
                <w:lang w:eastAsia="sv-SE"/>
              </w:rPr>
            </w:pPr>
            <w:r w:rsidRPr="00390716">
              <w:rPr>
                <w:szCs w:val="24"/>
                <w:lang w:eastAsia="sv-SE"/>
              </w:rPr>
              <w:t>21–24</w:t>
            </w:r>
          </w:p>
        </w:tc>
        <w:tc>
          <w:tcPr>
            <w:tcW w:w="886" w:type="dxa"/>
            <w:gridSpan w:val="4"/>
            <w:tcBorders>
              <w:top w:val="single" w:sz="4" w:space="0" w:color="auto"/>
            </w:tcBorders>
            <w:shd w:val="clear" w:color="auto" w:fill="auto"/>
            <w:noWrap/>
            <w:vAlign w:val="bottom"/>
            <w:hideMark/>
          </w:tcPr>
          <w:p w14:paraId="4C54F943" w14:textId="77777777" w:rsidR="00332673" w:rsidRPr="00390716" w:rsidRDefault="00332673" w:rsidP="00390716">
            <w:pPr>
              <w:spacing w:after="0" w:line="360" w:lineRule="auto"/>
              <w:jc w:val="center"/>
              <w:rPr>
                <w:szCs w:val="24"/>
                <w:lang w:eastAsia="sv-SE"/>
              </w:rPr>
            </w:pPr>
            <w:r w:rsidRPr="00390716">
              <w:rPr>
                <w:szCs w:val="24"/>
                <w:lang w:eastAsia="sv-SE"/>
              </w:rPr>
              <w:t>25–29</w:t>
            </w:r>
          </w:p>
        </w:tc>
        <w:tc>
          <w:tcPr>
            <w:tcW w:w="887" w:type="dxa"/>
            <w:gridSpan w:val="4"/>
            <w:tcBorders>
              <w:top w:val="single" w:sz="4" w:space="0" w:color="auto"/>
            </w:tcBorders>
            <w:shd w:val="clear" w:color="auto" w:fill="auto"/>
            <w:noWrap/>
            <w:vAlign w:val="bottom"/>
            <w:hideMark/>
          </w:tcPr>
          <w:p w14:paraId="72EB6311" w14:textId="77777777" w:rsidR="00332673" w:rsidRPr="00390716" w:rsidRDefault="00332673" w:rsidP="00390716">
            <w:pPr>
              <w:spacing w:after="0" w:line="360" w:lineRule="auto"/>
              <w:jc w:val="center"/>
              <w:rPr>
                <w:szCs w:val="24"/>
                <w:lang w:eastAsia="sv-SE"/>
              </w:rPr>
            </w:pPr>
            <w:r w:rsidRPr="00390716">
              <w:rPr>
                <w:szCs w:val="24"/>
                <w:lang w:eastAsia="sv-SE"/>
              </w:rPr>
              <w:t>30–39</w:t>
            </w:r>
          </w:p>
        </w:tc>
        <w:tc>
          <w:tcPr>
            <w:tcW w:w="886" w:type="dxa"/>
            <w:gridSpan w:val="3"/>
            <w:tcBorders>
              <w:top w:val="single" w:sz="4" w:space="0" w:color="auto"/>
            </w:tcBorders>
            <w:shd w:val="clear" w:color="auto" w:fill="auto"/>
            <w:noWrap/>
            <w:vAlign w:val="bottom"/>
            <w:hideMark/>
          </w:tcPr>
          <w:p w14:paraId="4B447A50" w14:textId="77777777" w:rsidR="00332673" w:rsidRPr="00390716" w:rsidRDefault="00332673" w:rsidP="00390716">
            <w:pPr>
              <w:spacing w:after="0" w:line="360" w:lineRule="auto"/>
              <w:jc w:val="center"/>
              <w:rPr>
                <w:szCs w:val="24"/>
                <w:lang w:eastAsia="sv-SE"/>
              </w:rPr>
            </w:pPr>
            <w:r w:rsidRPr="00390716">
              <w:rPr>
                <w:szCs w:val="24"/>
                <w:lang w:eastAsia="sv-SE"/>
              </w:rPr>
              <w:t>40–49</w:t>
            </w:r>
          </w:p>
        </w:tc>
        <w:tc>
          <w:tcPr>
            <w:tcW w:w="886" w:type="dxa"/>
            <w:gridSpan w:val="4"/>
            <w:tcBorders>
              <w:top w:val="single" w:sz="4" w:space="0" w:color="auto"/>
            </w:tcBorders>
            <w:shd w:val="clear" w:color="auto" w:fill="auto"/>
            <w:noWrap/>
            <w:vAlign w:val="bottom"/>
            <w:hideMark/>
          </w:tcPr>
          <w:p w14:paraId="1D152190" w14:textId="77777777" w:rsidR="00332673" w:rsidRPr="00390716" w:rsidRDefault="00332673" w:rsidP="00390716">
            <w:pPr>
              <w:spacing w:after="0" w:line="360" w:lineRule="auto"/>
              <w:jc w:val="center"/>
              <w:rPr>
                <w:szCs w:val="24"/>
                <w:lang w:eastAsia="sv-SE"/>
              </w:rPr>
            </w:pPr>
            <w:r w:rsidRPr="00390716">
              <w:rPr>
                <w:szCs w:val="24"/>
                <w:lang w:eastAsia="sv-SE"/>
              </w:rPr>
              <w:t>50–59</w:t>
            </w:r>
          </w:p>
        </w:tc>
        <w:tc>
          <w:tcPr>
            <w:tcW w:w="886" w:type="dxa"/>
            <w:gridSpan w:val="5"/>
            <w:tcBorders>
              <w:top w:val="single" w:sz="4" w:space="0" w:color="auto"/>
            </w:tcBorders>
            <w:shd w:val="clear" w:color="auto" w:fill="auto"/>
            <w:noWrap/>
            <w:vAlign w:val="bottom"/>
            <w:hideMark/>
          </w:tcPr>
          <w:p w14:paraId="4EB54443" w14:textId="77777777" w:rsidR="00332673" w:rsidRPr="00390716" w:rsidRDefault="00332673" w:rsidP="00390716">
            <w:pPr>
              <w:spacing w:after="0" w:line="360" w:lineRule="auto"/>
              <w:jc w:val="center"/>
              <w:rPr>
                <w:szCs w:val="24"/>
                <w:lang w:eastAsia="sv-SE"/>
              </w:rPr>
            </w:pPr>
            <w:r w:rsidRPr="00390716">
              <w:rPr>
                <w:szCs w:val="24"/>
                <w:lang w:eastAsia="sv-SE"/>
              </w:rPr>
              <w:t>60–</w:t>
            </w:r>
          </w:p>
        </w:tc>
        <w:tc>
          <w:tcPr>
            <w:tcW w:w="890" w:type="dxa"/>
            <w:gridSpan w:val="2"/>
            <w:tcBorders>
              <w:top w:val="single" w:sz="4" w:space="0" w:color="auto"/>
              <w:right w:val="single" w:sz="4" w:space="0" w:color="auto"/>
            </w:tcBorders>
            <w:shd w:val="clear" w:color="auto" w:fill="auto"/>
            <w:noWrap/>
            <w:vAlign w:val="bottom"/>
            <w:hideMark/>
          </w:tcPr>
          <w:p w14:paraId="1B08ABF6" w14:textId="77777777" w:rsidR="00332673" w:rsidRPr="00390716" w:rsidRDefault="00332673" w:rsidP="00390716">
            <w:pPr>
              <w:spacing w:after="0" w:line="360" w:lineRule="auto"/>
              <w:jc w:val="center"/>
              <w:rPr>
                <w:szCs w:val="24"/>
                <w:lang w:eastAsia="sv-SE"/>
              </w:rPr>
            </w:pPr>
            <w:r w:rsidRPr="00390716">
              <w:rPr>
                <w:szCs w:val="24"/>
                <w:lang w:eastAsia="sv-SE"/>
              </w:rPr>
              <w:t>Total</w:t>
            </w:r>
          </w:p>
        </w:tc>
      </w:tr>
      <w:tr w:rsidR="00096653" w:rsidRPr="00390716" w14:paraId="73E85F54" w14:textId="77777777" w:rsidTr="00096653">
        <w:trPr>
          <w:trHeight w:val="241"/>
        </w:trPr>
        <w:tc>
          <w:tcPr>
            <w:tcW w:w="2334" w:type="dxa"/>
            <w:gridSpan w:val="2"/>
            <w:tcBorders>
              <w:left w:val="single" w:sz="4" w:space="0" w:color="auto"/>
              <w:right w:val="single" w:sz="4" w:space="0" w:color="auto"/>
            </w:tcBorders>
            <w:shd w:val="clear" w:color="auto" w:fill="auto"/>
            <w:noWrap/>
            <w:vAlign w:val="bottom"/>
            <w:hideMark/>
          </w:tcPr>
          <w:p w14:paraId="10DD3221" w14:textId="77777777" w:rsidR="00332673" w:rsidRPr="00390716" w:rsidRDefault="00332673" w:rsidP="00390716">
            <w:pPr>
              <w:spacing w:after="0" w:line="360" w:lineRule="auto"/>
              <w:rPr>
                <w:b/>
                <w:bCs/>
                <w:szCs w:val="24"/>
                <w:lang w:eastAsia="sv-SE"/>
              </w:rPr>
            </w:pPr>
            <w:r w:rsidRPr="00390716">
              <w:rPr>
                <w:b/>
                <w:bCs/>
                <w:szCs w:val="24"/>
                <w:lang w:eastAsia="sv-SE"/>
              </w:rPr>
              <w:t> </w:t>
            </w:r>
          </w:p>
        </w:tc>
        <w:tc>
          <w:tcPr>
            <w:tcW w:w="885" w:type="dxa"/>
            <w:gridSpan w:val="5"/>
            <w:tcBorders>
              <w:left w:val="single" w:sz="4" w:space="0" w:color="auto"/>
            </w:tcBorders>
            <w:shd w:val="clear" w:color="auto" w:fill="auto"/>
            <w:noWrap/>
            <w:vAlign w:val="bottom"/>
            <w:hideMark/>
          </w:tcPr>
          <w:p w14:paraId="10D8DA08"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shd w:val="clear" w:color="auto" w:fill="auto"/>
            <w:noWrap/>
            <w:vAlign w:val="bottom"/>
            <w:hideMark/>
          </w:tcPr>
          <w:p w14:paraId="6A3127AA"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7ACB9EE3"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709B6D83"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15C52EF5"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48A723ED"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4F1A1A68"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3773E36B" w14:textId="77777777" w:rsidR="00332673" w:rsidRPr="00390716" w:rsidRDefault="00332673" w:rsidP="00390716">
            <w:pPr>
              <w:spacing w:after="0" w:line="360" w:lineRule="auto"/>
              <w:rPr>
                <w:szCs w:val="24"/>
                <w:lang w:eastAsia="sv-SE"/>
              </w:rPr>
            </w:pPr>
            <w:r w:rsidRPr="00390716">
              <w:rPr>
                <w:szCs w:val="24"/>
                <w:lang w:eastAsia="sv-SE"/>
              </w:rPr>
              <w:t> </w:t>
            </w:r>
          </w:p>
        </w:tc>
      </w:tr>
      <w:tr w:rsidR="00096653" w:rsidRPr="00390716" w14:paraId="668FD1BE" w14:textId="77777777" w:rsidTr="00096653">
        <w:trPr>
          <w:trHeight w:val="241"/>
        </w:trPr>
        <w:tc>
          <w:tcPr>
            <w:tcW w:w="2334" w:type="dxa"/>
            <w:gridSpan w:val="2"/>
            <w:tcBorders>
              <w:left w:val="single" w:sz="4" w:space="0" w:color="auto"/>
              <w:right w:val="single" w:sz="4" w:space="0" w:color="auto"/>
            </w:tcBorders>
            <w:shd w:val="clear" w:color="auto" w:fill="auto"/>
            <w:noWrap/>
            <w:vAlign w:val="bottom"/>
            <w:hideMark/>
          </w:tcPr>
          <w:p w14:paraId="349E0317"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left w:val="single" w:sz="4" w:space="0" w:color="auto"/>
            </w:tcBorders>
            <w:shd w:val="clear" w:color="auto" w:fill="auto"/>
            <w:noWrap/>
            <w:vAlign w:val="bottom"/>
            <w:hideMark/>
          </w:tcPr>
          <w:p w14:paraId="2CE960A6" w14:textId="77777777" w:rsidR="00332673" w:rsidRPr="00390716" w:rsidRDefault="00332673" w:rsidP="00390716">
            <w:pPr>
              <w:spacing w:after="0" w:line="360" w:lineRule="auto"/>
              <w:rPr>
                <w:szCs w:val="24"/>
                <w:lang w:eastAsia="sv-SE"/>
              </w:rPr>
            </w:pPr>
            <w:r w:rsidRPr="00390716">
              <w:rPr>
                <w:szCs w:val="24"/>
                <w:lang w:eastAsia="sv-SE"/>
              </w:rPr>
              <w:t> </w:t>
            </w:r>
          </w:p>
        </w:tc>
        <w:tc>
          <w:tcPr>
            <w:tcW w:w="886" w:type="dxa"/>
            <w:gridSpan w:val="4"/>
            <w:shd w:val="clear" w:color="auto" w:fill="auto"/>
            <w:noWrap/>
            <w:vAlign w:val="bottom"/>
            <w:hideMark/>
          </w:tcPr>
          <w:p w14:paraId="102D8B3C"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3E4348D9" w14:textId="77777777" w:rsidR="00332673" w:rsidRPr="00390716" w:rsidRDefault="00332673" w:rsidP="00390716">
            <w:pPr>
              <w:spacing w:after="0" w:line="360" w:lineRule="auto"/>
              <w:rPr>
                <w:szCs w:val="24"/>
                <w:lang w:eastAsia="sv-SE"/>
              </w:rPr>
            </w:pPr>
          </w:p>
        </w:tc>
        <w:tc>
          <w:tcPr>
            <w:tcW w:w="887" w:type="dxa"/>
            <w:gridSpan w:val="4"/>
            <w:shd w:val="clear" w:color="auto" w:fill="auto"/>
            <w:noWrap/>
            <w:vAlign w:val="bottom"/>
            <w:hideMark/>
          </w:tcPr>
          <w:p w14:paraId="364E94AF" w14:textId="77777777" w:rsidR="00332673" w:rsidRPr="00390716" w:rsidRDefault="00332673" w:rsidP="00390716">
            <w:pPr>
              <w:spacing w:after="0" w:line="360" w:lineRule="auto"/>
              <w:rPr>
                <w:szCs w:val="24"/>
                <w:lang w:eastAsia="sv-SE"/>
              </w:rPr>
            </w:pPr>
          </w:p>
        </w:tc>
        <w:tc>
          <w:tcPr>
            <w:tcW w:w="886" w:type="dxa"/>
            <w:gridSpan w:val="3"/>
            <w:shd w:val="clear" w:color="auto" w:fill="auto"/>
            <w:noWrap/>
            <w:vAlign w:val="bottom"/>
            <w:hideMark/>
          </w:tcPr>
          <w:p w14:paraId="7FAACDF8" w14:textId="77777777" w:rsidR="00332673" w:rsidRPr="00390716" w:rsidRDefault="00332673" w:rsidP="00390716">
            <w:pPr>
              <w:spacing w:after="0" w:line="360" w:lineRule="auto"/>
              <w:rPr>
                <w:szCs w:val="24"/>
                <w:lang w:eastAsia="sv-SE"/>
              </w:rPr>
            </w:pPr>
          </w:p>
        </w:tc>
        <w:tc>
          <w:tcPr>
            <w:tcW w:w="886" w:type="dxa"/>
            <w:gridSpan w:val="4"/>
            <w:shd w:val="clear" w:color="auto" w:fill="auto"/>
            <w:noWrap/>
            <w:vAlign w:val="bottom"/>
            <w:hideMark/>
          </w:tcPr>
          <w:p w14:paraId="56AC9F79" w14:textId="77777777" w:rsidR="00332673" w:rsidRPr="00390716" w:rsidRDefault="00332673" w:rsidP="00390716">
            <w:pPr>
              <w:spacing w:after="0" w:line="360" w:lineRule="auto"/>
              <w:rPr>
                <w:szCs w:val="24"/>
                <w:lang w:eastAsia="sv-SE"/>
              </w:rPr>
            </w:pPr>
          </w:p>
        </w:tc>
        <w:tc>
          <w:tcPr>
            <w:tcW w:w="886" w:type="dxa"/>
            <w:gridSpan w:val="5"/>
            <w:shd w:val="clear" w:color="auto" w:fill="auto"/>
            <w:noWrap/>
            <w:vAlign w:val="bottom"/>
            <w:hideMark/>
          </w:tcPr>
          <w:p w14:paraId="376ED2E1" w14:textId="77777777" w:rsidR="00332673" w:rsidRPr="00390716" w:rsidRDefault="00332673" w:rsidP="00390716">
            <w:pPr>
              <w:spacing w:after="0" w:line="360" w:lineRule="auto"/>
              <w:rPr>
                <w:szCs w:val="24"/>
                <w:lang w:eastAsia="sv-SE"/>
              </w:rPr>
            </w:pPr>
          </w:p>
        </w:tc>
        <w:tc>
          <w:tcPr>
            <w:tcW w:w="890" w:type="dxa"/>
            <w:gridSpan w:val="2"/>
            <w:tcBorders>
              <w:right w:val="single" w:sz="4" w:space="0" w:color="auto"/>
            </w:tcBorders>
            <w:shd w:val="clear" w:color="auto" w:fill="auto"/>
            <w:noWrap/>
            <w:vAlign w:val="bottom"/>
            <w:hideMark/>
          </w:tcPr>
          <w:p w14:paraId="319CC720" w14:textId="77777777" w:rsidR="00332673" w:rsidRPr="00390716" w:rsidRDefault="00332673" w:rsidP="00390716">
            <w:pPr>
              <w:spacing w:after="0" w:line="360" w:lineRule="auto"/>
              <w:rPr>
                <w:szCs w:val="24"/>
                <w:lang w:eastAsia="sv-SE"/>
              </w:rPr>
            </w:pPr>
            <w:r w:rsidRPr="00390716">
              <w:rPr>
                <w:szCs w:val="24"/>
                <w:lang w:eastAsia="sv-SE"/>
              </w:rPr>
              <w:t> </w:t>
            </w:r>
          </w:p>
        </w:tc>
      </w:tr>
      <w:tr w:rsidR="00096653" w:rsidRPr="00390716" w14:paraId="1E595421" w14:textId="77777777" w:rsidTr="00096653">
        <w:trPr>
          <w:trHeight w:val="241"/>
        </w:trPr>
        <w:tc>
          <w:tcPr>
            <w:tcW w:w="2334" w:type="dxa"/>
            <w:gridSpan w:val="2"/>
            <w:tcBorders>
              <w:left w:val="single" w:sz="4" w:space="0" w:color="auto"/>
              <w:right w:val="single" w:sz="4" w:space="0" w:color="auto"/>
            </w:tcBorders>
            <w:shd w:val="clear" w:color="auto" w:fill="auto"/>
            <w:noWrap/>
            <w:vAlign w:val="bottom"/>
            <w:hideMark/>
          </w:tcPr>
          <w:p w14:paraId="366E4BED" w14:textId="77777777" w:rsidR="00332673" w:rsidRPr="00390716" w:rsidRDefault="00332673" w:rsidP="00390716">
            <w:pPr>
              <w:spacing w:after="0" w:line="360" w:lineRule="auto"/>
              <w:rPr>
                <w:b/>
                <w:bCs/>
                <w:szCs w:val="24"/>
                <w:lang w:eastAsia="sv-SE"/>
              </w:rPr>
            </w:pPr>
            <w:r w:rsidRPr="00390716">
              <w:rPr>
                <w:b/>
                <w:bCs/>
                <w:szCs w:val="24"/>
                <w:lang w:eastAsia="sv-SE"/>
              </w:rPr>
              <w:t>Total number</w:t>
            </w:r>
          </w:p>
        </w:tc>
        <w:tc>
          <w:tcPr>
            <w:tcW w:w="885" w:type="dxa"/>
            <w:gridSpan w:val="5"/>
            <w:tcBorders>
              <w:left w:val="single" w:sz="4" w:space="0" w:color="auto"/>
            </w:tcBorders>
            <w:shd w:val="clear" w:color="auto" w:fill="auto"/>
            <w:noWrap/>
            <w:vAlign w:val="bottom"/>
            <w:hideMark/>
          </w:tcPr>
          <w:p w14:paraId="40639E23" w14:textId="77777777" w:rsidR="00332673" w:rsidRPr="00390716" w:rsidRDefault="00332673" w:rsidP="00390716">
            <w:pPr>
              <w:spacing w:after="0" w:line="360" w:lineRule="auto"/>
              <w:jc w:val="right"/>
              <w:rPr>
                <w:b/>
                <w:bCs/>
                <w:szCs w:val="24"/>
                <w:lang w:eastAsia="sv-SE"/>
              </w:rPr>
            </w:pPr>
            <w:r w:rsidRPr="00390716">
              <w:rPr>
                <w:b/>
                <w:bCs/>
                <w:szCs w:val="24"/>
                <w:lang w:eastAsia="sv-SE"/>
              </w:rPr>
              <w:t>398</w:t>
            </w:r>
          </w:p>
        </w:tc>
        <w:tc>
          <w:tcPr>
            <w:tcW w:w="886" w:type="dxa"/>
            <w:gridSpan w:val="4"/>
            <w:shd w:val="clear" w:color="auto" w:fill="auto"/>
            <w:noWrap/>
            <w:vAlign w:val="bottom"/>
            <w:hideMark/>
          </w:tcPr>
          <w:p w14:paraId="48B672CA" w14:textId="77777777" w:rsidR="00332673" w:rsidRPr="00390716" w:rsidRDefault="00332673" w:rsidP="00390716">
            <w:pPr>
              <w:spacing w:after="0" w:line="360" w:lineRule="auto"/>
              <w:jc w:val="right"/>
              <w:rPr>
                <w:b/>
                <w:bCs/>
                <w:szCs w:val="24"/>
                <w:lang w:eastAsia="sv-SE"/>
              </w:rPr>
            </w:pPr>
            <w:r w:rsidRPr="00390716">
              <w:rPr>
                <w:b/>
                <w:bCs/>
                <w:szCs w:val="24"/>
                <w:lang w:eastAsia="sv-SE"/>
              </w:rPr>
              <w:t>1 257</w:t>
            </w:r>
          </w:p>
        </w:tc>
        <w:tc>
          <w:tcPr>
            <w:tcW w:w="886" w:type="dxa"/>
            <w:gridSpan w:val="4"/>
            <w:shd w:val="clear" w:color="auto" w:fill="auto"/>
            <w:noWrap/>
            <w:vAlign w:val="bottom"/>
            <w:hideMark/>
          </w:tcPr>
          <w:p w14:paraId="1A5E9391" w14:textId="77777777" w:rsidR="00332673" w:rsidRPr="00390716" w:rsidRDefault="00332673" w:rsidP="00390716">
            <w:pPr>
              <w:spacing w:after="0" w:line="360" w:lineRule="auto"/>
              <w:jc w:val="right"/>
              <w:rPr>
                <w:b/>
                <w:bCs/>
                <w:szCs w:val="24"/>
                <w:lang w:eastAsia="sv-SE"/>
              </w:rPr>
            </w:pPr>
            <w:r w:rsidRPr="00390716">
              <w:rPr>
                <w:b/>
                <w:bCs/>
                <w:szCs w:val="24"/>
                <w:lang w:eastAsia="sv-SE"/>
              </w:rPr>
              <w:t>1 591</w:t>
            </w:r>
          </w:p>
        </w:tc>
        <w:tc>
          <w:tcPr>
            <w:tcW w:w="887" w:type="dxa"/>
            <w:gridSpan w:val="4"/>
            <w:shd w:val="clear" w:color="auto" w:fill="auto"/>
            <w:noWrap/>
            <w:vAlign w:val="bottom"/>
            <w:hideMark/>
          </w:tcPr>
          <w:p w14:paraId="394FCF88" w14:textId="77777777" w:rsidR="00332673" w:rsidRPr="00390716" w:rsidRDefault="00332673" w:rsidP="00390716">
            <w:pPr>
              <w:spacing w:after="0" w:line="360" w:lineRule="auto"/>
              <w:jc w:val="right"/>
              <w:rPr>
                <w:b/>
                <w:bCs/>
                <w:szCs w:val="24"/>
                <w:lang w:eastAsia="sv-SE"/>
              </w:rPr>
            </w:pPr>
            <w:r w:rsidRPr="00390716">
              <w:rPr>
                <w:b/>
                <w:bCs/>
                <w:szCs w:val="24"/>
                <w:lang w:eastAsia="sv-SE"/>
              </w:rPr>
              <w:t>2 375</w:t>
            </w:r>
          </w:p>
        </w:tc>
        <w:tc>
          <w:tcPr>
            <w:tcW w:w="886" w:type="dxa"/>
            <w:gridSpan w:val="3"/>
            <w:shd w:val="clear" w:color="auto" w:fill="auto"/>
            <w:noWrap/>
            <w:vAlign w:val="bottom"/>
            <w:hideMark/>
          </w:tcPr>
          <w:p w14:paraId="45D9748A" w14:textId="77777777" w:rsidR="00332673" w:rsidRPr="00390716" w:rsidRDefault="00332673" w:rsidP="00390716">
            <w:pPr>
              <w:spacing w:after="0" w:line="360" w:lineRule="auto"/>
              <w:jc w:val="right"/>
              <w:rPr>
                <w:b/>
                <w:bCs/>
                <w:szCs w:val="24"/>
                <w:lang w:eastAsia="sv-SE"/>
              </w:rPr>
            </w:pPr>
            <w:r w:rsidRPr="00390716">
              <w:rPr>
                <w:b/>
                <w:bCs/>
                <w:szCs w:val="24"/>
                <w:lang w:eastAsia="sv-SE"/>
              </w:rPr>
              <w:t>1 762</w:t>
            </w:r>
          </w:p>
        </w:tc>
        <w:tc>
          <w:tcPr>
            <w:tcW w:w="886" w:type="dxa"/>
            <w:gridSpan w:val="4"/>
            <w:shd w:val="clear" w:color="auto" w:fill="auto"/>
            <w:noWrap/>
            <w:vAlign w:val="bottom"/>
            <w:hideMark/>
          </w:tcPr>
          <w:p w14:paraId="4258ADB2" w14:textId="77777777" w:rsidR="00332673" w:rsidRPr="00390716" w:rsidRDefault="00332673" w:rsidP="00390716">
            <w:pPr>
              <w:spacing w:after="0" w:line="360" w:lineRule="auto"/>
              <w:jc w:val="right"/>
              <w:rPr>
                <w:b/>
                <w:bCs/>
                <w:szCs w:val="24"/>
                <w:lang w:eastAsia="sv-SE"/>
              </w:rPr>
            </w:pPr>
            <w:r w:rsidRPr="00390716">
              <w:rPr>
                <w:b/>
                <w:bCs/>
                <w:szCs w:val="24"/>
                <w:lang w:eastAsia="sv-SE"/>
              </w:rPr>
              <w:t>1 110</w:t>
            </w:r>
          </w:p>
        </w:tc>
        <w:tc>
          <w:tcPr>
            <w:tcW w:w="886" w:type="dxa"/>
            <w:gridSpan w:val="5"/>
            <w:shd w:val="clear" w:color="auto" w:fill="auto"/>
            <w:noWrap/>
            <w:vAlign w:val="bottom"/>
            <w:hideMark/>
          </w:tcPr>
          <w:p w14:paraId="5F0C5E27" w14:textId="77777777" w:rsidR="00332673" w:rsidRPr="00390716" w:rsidRDefault="00332673" w:rsidP="00390716">
            <w:pPr>
              <w:spacing w:after="0" w:line="360" w:lineRule="auto"/>
              <w:jc w:val="right"/>
              <w:rPr>
                <w:b/>
                <w:bCs/>
                <w:szCs w:val="24"/>
                <w:lang w:eastAsia="sv-SE"/>
              </w:rPr>
            </w:pPr>
            <w:r w:rsidRPr="00390716">
              <w:rPr>
                <w:b/>
                <w:bCs/>
                <w:szCs w:val="24"/>
                <w:lang w:eastAsia="sv-SE"/>
              </w:rPr>
              <w:t>450</w:t>
            </w:r>
          </w:p>
        </w:tc>
        <w:tc>
          <w:tcPr>
            <w:tcW w:w="890" w:type="dxa"/>
            <w:gridSpan w:val="2"/>
            <w:tcBorders>
              <w:right w:val="single" w:sz="4" w:space="0" w:color="auto"/>
            </w:tcBorders>
            <w:shd w:val="clear" w:color="auto" w:fill="auto"/>
            <w:noWrap/>
            <w:vAlign w:val="bottom"/>
            <w:hideMark/>
          </w:tcPr>
          <w:p w14:paraId="7884EBDC" w14:textId="77777777" w:rsidR="00332673" w:rsidRPr="00390716" w:rsidRDefault="00332673" w:rsidP="00390716">
            <w:pPr>
              <w:spacing w:after="0" w:line="360" w:lineRule="auto"/>
              <w:jc w:val="right"/>
              <w:rPr>
                <w:b/>
                <w:bCs/>
                <w:szCs w:val="24"/>
                <w:lang w:eastAsia="sv-SE"/>
              </w:rPr>
            </w:pPr>
            <w:r w:rsidRPr="00390716">
              <w:rPr>
                <w:b/>
                <w:bCs/>
                <w:szCs w:val="24"/>
                <w:lang w:eastAsia="sv-SE"/>
              </w:rPr>
              <w:t>8 943</w:t>
            </w:r>
          </w:p>
        </w:tc>
      </w:tr>
      <w:tr w:rsidR="00096653" w:rsidRPr="00390716" w14:paraId="3BD14B31"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3FD3D8B"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5" w:type="dxa"/>
            <w:gridSpan w:val="5"/>
            <w:tcBorders>
              <w:left w:val="single" w:sz="4" w:space="0" w:color="auto"/>
            </w:tcBorders>
            <w:shd w:val="clear" w:color="auto" w:fill="auto"/>
            <w:noWrap/>
            <w:vAlign w:val="bottom"/>
            <w:hideMark/>
          </w:tcPr>
          <w:p w14:paraId="052EE93F"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shd w:val="clear" w:color="auto" w:fill="auto"/>
            <w:noWrap/>
            <w:vAlign w:val="bottom"/>
            <w:hideMark/>
          </w:tcPr>
          <w:p w14:paraId="73B6D101"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77CF944"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207380BE"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0A1EC71A"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59C8EE43"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0C695490"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3FDDD215"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01B52B92"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73E6F4A"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5" w:type="dxa"/>
            <w:gridSpan w:val="5"/>
            <w:tcBorders>
              <w:left w:val="single" w:sz="4" w:space="0" w:color="auto"/>
            </w:tcBorders>
            <w:shd w:val="clear" w:color="auto" w:fill="auto"/>
            <w:noWrap/>
            <w:vAlign w:val="bottom"/>
            <w:hideMark/>
          </w:tcPr>
          <w:p w14:paraId="61405793" w14:textId="77777777" w:rsidR="00332673" w:rsidRPr="00390716" w:rsidRDefault="00332673" w:rsidP="00390716">
            <w:pPr>
              <w:spacing w:after="0" w:line="360" w:lineRule="auto"/>
              <w:jc w:val="right"/>
              <w:rPr>
                <w:szCs w:val="24"/>
                <w:lang w:eastAsia="sv-SE"/>
              </w:rPr>
            </w:pPr>
            <w:r w:rsidRPr="00390716">
              <w:rPr>
                <w:szCs w:val="24"/>
                <w:lang w:eastAsia="sv-SE"/>
              </w:rPr>
              <w:t>291</w:t>
            </w:r>
          </w:p>
        </w:tc>
        <w:tc>
          <w:tcPr>
            <w:tcW w:w="886" w:type="dxa"/>
            <w:gridSpan w:val="4"/>
            <w:shd w:val="clear" w:color="auto" w:fill="auto"/>
            <w:noWrap/>
            <w:vAlign w:val="bottom"/>
            <w:hideMark/>
          </w:tcPr>
          <w:p w14:paraId="7C6C9F9B" w14:textId="77777777" w:rsidR="00332673" w:rsidRPr="00390716" w:rsidRDefault="00332673" w:rsidP="00390716">
            <w:pPr>
              <w:spacing w:after="0" w:line="360" w:lineRule="auto"/>
              <w:jc w:val="right"/>
              <w:rPr>
                <w:szCs w:val="24"/>
                <w:lang w:eastAsia="sv-SE"/>
              </w:rPr>
            </w:pPr>
            <w:r w:rsidRPr="00390716">
              <w:rPr>
                <w:szCs w:val="24"/>
                <w:lang w:eastAsia="sv-SE"/>
              </w:rPr>
              <w:t>836</w:t>
            </w:r>
          </w:p>
        </w:tc>
        <w:tc>
          <w:tcPr>
            <w:tcW w:w="886" w:type="dxa"/>
            <w:gridSpan w:val="4"/>
            <w:shd w:val="clear" w:color="auto" w:fill="auto"/>
            <w:noWrap/>
            <w:vAlign w:val="bottom"/>
            <w:hideMark/>
          </w:tcPr>
          <w:p w14:paraId="6E33EB27" w14:textId="77777777" w:rsidR="00332673" w:rsidRPr="00390716" w:rsidRDefault="00332673" w:rsidP="00390716">
            <w:pPr>
              <w:spacing w:after="0" w:line="360" w:lineRule="auto"/>
              <w:jc w:val="right"/>
              <w:rPr>
                <w:szCs w:val="24"/>
                <w:lang w:eastAsia="sv-SE"/>
              </w:rPr>
            </w:pPr>
            <w:r w:rsidRPr="00390716">
              <w:rPr>
                <w:szCs w:val="24"/>
                <w:lang w:eastAsia="sv-SE"/>
              </w:rPr>
              <w:t>1 114</w:t>
            </w:r>
          </w:p>
        </w:tc>
        <w:tc>
          <w:tcPr>
            <w:tcW w:w="887" w:type="dxa"/>
            <w:gridSpan w:val="4"/>
            <w:shd w:val="clear" w:color="auto" w:fill="auto"/>
            <w:noWrap/>
            <w:vAlign w:val="bottom"/>
            <w:hideMark/>
          </w:tcPr>
          <w:p w14:paraId="58D11BF2" w14:textId="77777777" w:rsidR="00332673" w:rsidRPr="00390716" w:rsidRDefault="00332673" w:rsidP="00390716">
            <w:pPr>
              <w:spacing w:after="0" w:line="360" w:lineRule="auto"/>
              <w:jc w:val="right"/>
              <w:rPr>
                <w:szCs w:val="24"/>
                <w:lang w:eastAsia="sv-SE"/>
              </w:rPr>
            </w:pPr>
            <w:r w:rsidRPr="00390716">
              <w:rPr>
                <w:szCs w:val="24"/>
                <w:lang w:eastAsia="sv-SE"/>
              </w:rPr>
              <w:t>1 694</w:t>
            </w:r>
          </w:p>
        </w:tc>
        <w:tc>
          <w:tcPr>
            <w:tcW w:w="886" w:type="dxa"/>
            <w:gridSpan w:val="3"/>
            <w:shd w:val="clear" w:color="auto" w:fill="auto"/>
            <w:noWrap/>
            <w:vAlign w:val="bottom"/>
            <w:hideMark/>
          </w:tcPr>
          <w:p w14:paraId="6929F897" w14:textId="77777777" w:rsidR="00332673" w:rsidRPr="00390716" w:rsidRDefault="00332673" w:rsidP="00390716">
            <w:pPr>
              <w:spacing w:after="0" w:line="360" w:lineRule="auto"/>
              <w:jc w:val="right"/>
              <w:rPr>
                <w:szCs w:val="24"/>
                <w:lang w:eastAsia="sv-SE"/>
              </w:rPr>
            </w:pPr>
            <w:r w:rsidRPr="00390716">
              <w:rPr>
                <w:szCs w:val="24"/>
                <w:lang w:eastAsia="sv-SE"/>
              </w:rPr>
              <w:t>1 361</w:t>
            </w:r>
          </w:p>
        </w:tc>
        <w:tc>
          <w:tcPr>
            <w:tcW w:w="886" w:type="dxa"/>
            <w:gridSpan w:val="4"/>
            <w:shd w:val="clear" w:color="auto" w:fill="auto"/>
            <w:noWrap/>
            <w:vAlign w:val="bottom"/>
            <w:hideMark/>
          </w:tcPr>
          <w:p w14:paraId="0A32A55B" w14:textId="77777777" w:rsidR="00332673" w:rsidRPr="00390716" w:rsidRDefault="00332673" w:rsidP="00390716">
            <w:pPr>
              <w:spacing w:after="0" w:line="360" w:lineRule="auto"/>
              <w:jc w:val="right"/>
              <w:rPr>
                <w:szCs w:val="24"/>
                <w:lang w:eastAsia="sv-SE"/>
              </w:rPr>
            </w:pPr>
            <w:r w:rsidRPr="00390716">
              <w:rPr>
                <w:szCs w:val="24"/>
                <w:lang w:eastAsia="sv-SE"/>
              </w:rPr>
              <w:t>887</w:t>
            </w:r>
          </w:p>
        </w:tc>
        <w:tc>
          <w:tcPr>
            <w:tcW w:w="886" w:type="dxa"/>
            <w:gridSpan w:val="5"/>
            <w:shd w:val="clear" w:color="auto" w:fill="auto"/>
            <w:noWrap/>
            <w:vAlign w:val="bottom"/>
            <w:hideMark/>
          </w:tcPr>
          <w:p w14:paraId="53FE4822" w14:textId="77777777" w:rsidR="00332673" w:rsidRPr="00390716" w:rsidRDefault="00332673" w:rsidP="00390716">
            <w:pPr>
              <w:spacing w:after="0" w:line="360" w:lineRule="auto"/>
              <w:jc w:val="right"/>
              <w:rPr>
                <w:szCs w:val="24"/>
                <w:lang w:eastAsia="sv-SE"/>
              </w:rPr>
            </w:pPr>
            <w:r w:rsidRPr="00390716">
              <w:rPr>
                <w:szCs w:val="24"/>
                <w:lang w:eastAsia="sv-SE"/>
              </w:rPr>
              <w:t>345</w:t>
            </w:r>
          </w:p>
        </w:tc>
        <w:tc>
          <w:tcPr>
            <w:tcW w:w="890" w:type="dxa"/>
            <w:gridSpan w:val="2"/>
            <w:tcBorders>
              <w:right w:val="single" w:sz="4" w:space="0" w:color="auto"/>
            </w:tcBorders>
            <w:shd w:val="clear" w:color="auto" w:fill="auto"/>
            <w:noWrap/>
            <w:vAlign w:val="bottom"/>
            <w:hideMark/>
          </w:tcPr>
          <w:p w14:paraId="5D222368" w14:textId="77777777" w:rsidR="00332673" w:rsidRPr="00390716" w:rsidRDefault="00332673" w:rsidP="00390716">
            <w:pPr>
              <w:spacing w:after="0" w:line="360" w:lineRule="auto"/>
              <w:jc w:val="right"/>
              <w:rPr>
                <w:szCs w:val="24"/>
                <w:lang w:eastAsia="sv-SE"/>
              </w:rPr>
            </w:pPr>
            <w:r w:rsidRPr="00390716">
              <w:rPr>
                <w:szCs w:val="24"/>
                <w:lang w:eastAsia="sv-SE"/>
              </w:rPr>
              <w:t>6 528</w:t>
            </w:r>
          </w:p>
        </w:tc>
      </w:tr>
      <w:tr w:rsidR="00096653" w:rsidRPr="00390716" w14:paraId="787E3D2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E552AE7" w14:textId="4C538FAA"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5" w:type="dxa"/>
            <w:gridSpan w:val="5"/>
            <w:tcBorders>
              <w:left w:val="single" w:sz="4" w:space="0" w:color="auto"/>
            </w:tcBorders>
            <w:shd w:val="clear" w:color="auto" w:fill="auto"/>
            <w:noWrap/>
            <w:vAlign w:val="bottom"/>
            <w:hideMark/>
          </w:tcPr>
          <w:p w14:paraId="445B8F80" w14:textId="77777777" w:rsidR="00332673" w:rsidRPr="00390716" w:rsidRDefault="00332673" w:rsidP="00390716">
            <w:pPr>
              <w:spacing w:after="0" w:line="360" w:lineRule="auto"/>
              <w:jc w:val="right"/>
              <w:rPr>
                <w:szCs w:val="24"/>
                <w:lang w:eastAsia="sv-SE"/>
              </w:rPr>
            </w:pPr>
            <w:r w:rsidRPr="00390716">
              <w:rPr>
                <w:szCs w:val="24"/>
                <w:lang w:eastAsia="sv-SE"/>
              </w:rPr>
              <w:t>68</w:t>
            </w:r>
          </w:p>
        </w:tc>
        <w:tc>
          <w:tcPr>
            <w:tcW w:w="886" w:type="dxa"/>
            <w:gridSpan w:val="4"/>
            <w:shd w:val="clear" w:color="auto" w:fill="auto"/>
            <w:noWrap/>
            <w:vAlign w:val="bottom"/>
            <w:hideMark/>
          </w:tcPr>
          <w:p w14:paraId="079CF918" w14:textId="77777777" w:rsidR="00332673" w:rsidRPr="00390716" w:rsidRDefault="00332673" w:rsidP="00390716">
            <w:pPr>
              <w:spacing w:after="0" w:line="360" w:lineRule="auto"/>
              <w:jc w:val="right"/>
              <w:rPr>
                <w:szCs w:val="24"/>
                <w:lang w:eastAsia="sv-SE"/>
              </w:rPr>
            </w:pPr>
            <w:r w:rsidRPr="00390716">
              <w:rPr>
                <w:szCs w:val="24"/>
                <w:lang w:eastAsia="sv-SE"/>
              </w:rPr>
              <w:t>238</w:t>
            </w:r>
          </w:p>
        </w:tc>
        <w:tc>
          <w:tcPr>
            <w:tcW w:w="886" w:type="dxa"/>
            <w:gridSpan w:val="4"/>
            <w:shd w:val="clear" w:color="auto" w:fill="auto"/>
            <w:noWrap/>
            <w:vAlign w:val="bottom"/>
            <w:hideMark/>
          </w:tcPr>
          <w:p w14:paraId="2C0CCE29" w14:textId="77777777" w:rsidR="00332673" w:rsidRPr="00390716" w:rsidRDefault="00332673" w:rsidP="00390716">
            <w:pPr>
              <w:spacing w:after="0" w:line="360" w:lineRule="auto"/>
              <w:jc w:val="right"/>
              <w:rPr>
                <w:szCs w:val="24"/>
                <w:lang w:eastAsia="sv-SE"/>
              </w:rPr>
            </w:pPr>
            <w:r w:rsidRPr="00390716">
              <w:rPr>
                <w:szCs w:val="24"/>
                <w:lang w:eastAsia="sv-SE"/>
              </w:rPr>
              <w:t>267</w:t>
            </w:r>
          </w:p>
        </w:tc>
        <w:tc>
          <w:tcPr>
            <w:tcW w:w="887" w:type="dxa"/>
            <w:gridSpan w:val="4"/>
            <w:shd w:val="clear" w:color="auto" w:fill="auto"/>
            <w:noWrap/>
            <w:vAlign w:val="bottom"/>
            <w:hideMark/>
          </w:tcPr>
          <w:p w14:paraId="024DB677" w14:textId="77777777" w:rsidR="00332673" w:rsidRPr="00390716" w:rsidRDefault="00332673" w:rsidP="00390716">
            <w:pPr>
              <w:spacing w:after="0" w:line="360" w:lineRule="auto"/>
              <w:jc w:val="right"/>
              <w:rPr>
                <w:szCs w:val="24"/>
                <w:lang w:eastAsia="sv-SE"/>
              </w:rPr>
            </w:pPr>
            <w:r w:rsidRPr="00390716">
              <w:rPr>
                <w:szCs w:val="24"/>
                <w:lang w:eastAsia="sv-SE"/>
              </w:rPr>
              <w:t>347</w:t>
            </w:r>
          </w:p>
        </w:tc>
        <w:tc>
          <w:tcPr>
            <w:tcW w:w="886" w:type="dxa"/>
            <w:gridSpan w:val="3"/>
            <w:shd w:val="clear" w:color="auto" w:fill="auto"/>
            <w:noWrap/>
            <w:vAlign w:val="bottom"/>
            <w:hideMark/>
          </w:tcPr>
          <w:p w14:paraId="7A5DB637" w14:textId="77777777" w:rsidR="00332673" w:rsidRPr="00390716" w:rsidRDefault="00332673" w:rsidP="00390716">
            <w:pPr>
              <w:spacing w:after="0" w:line="360" w:lineRule="auto"/>
              <w:jc w:val="right"/>
              <w:rPr>
                <w:szCs w:val="24"/>
                <w:lang w:eastAsia="sv-SE"/>
              </w:rPr>
            </w:pPr>
            <w:r w:rsidRPr="00390716">
              <w:rPr>
                <w:szCs w:val="24"/>
                <w:lang w:eastAsia="sv-SE"/>
              </w:rPr>
              <w:t>192</w:t>
            </w:r>
          </w:p>
        </w:tc>
        <w:tc>
          <w:tcPr>
            <w:tcW w:w="886" w:type="dxa"/>
            <w:gridSpan w:val="4"/>
            <w:shd w:val="clear" w:color="auto" w:fill="auto"/>
            <w:noWrap/>
            <w:vAlign w:val="bottom"/>
            <w:hideMark/>
          </w:tcPr>
          <w:p w14:paraId="782444A8" w14:textId="77777777" w:rsidR="00332673" w:rsidRPr="00390716" w:rsidRDefault="00332673" w:rsidP="00390716">
            <w:pPr>
              <w:spacing w:after="0" w:line="360" w:lineRule="auto"/>
              <w:jc w:val="right"/>
              <w:rPr>
                <w:szCs w:val="24"/>
                <w:lang w:eastAsia="sv-SE"/>
              </w:rPr>
            </w:pPr>
            <w:r w:rsidRPr="00390716">
              <w:rPr>
                <w:szCs w:val="24"/>
                <w:lang w:eastAsia="sv-SE"/>
              </w:rPr>
              <w:t>95</w:t>
            </w:r>
          </w:p>
        </w:tc>
        <w:tc>
          <w:tcPr>
            <w:tcW w:w="886" w:type="dxa"/>
            <w:gridSpan w:val="5"/>
            <w:shd w:val="clear" w:color="auto" w:fill="auto"/>
            <w:noWrap/>
            <w:vAlign w:val="bottom"/>
            <w:hideMark/>
          </w:tcPr>
          <w:p w14:paraId="226AC85C" w14:textId="77777777" w:rsidR="00332673" w:rsidRPr="00390716" w:rsidRDefault="00332673" w:rsidP="00390716">
            <w:pPr>
              <w:spacing w:after="0" w:line="360" w:lineRule="auto"/>
              <w:jc w:val="right"/>
              <w:rPr>
                <w:szCs w:val="24"/>
                <w:lang w:eastAsia="sv-SE"/>
              </w:rPr>
            </w:pPr>
            <w:r w:rsidRPr="00390716">
              <w:rPr>
                <w:szCs w:val="24"/>
                <w:lang w:eastAsia="sv-SE"/>
              </w:rPr>
              <w:t>43</w:t>
            </w:r>
          </w:p>
        </w:tc>
        <w:tc>
          <w:tcPr>
            <w:tcW w:w="890" w:type="dxa"/>
            <w:gridSpan w:val="2"/>
            <w:tcBorders>
              <w:right w:val="single" w:sz="4" w:space="0" w:color="auto"/>
            </w:tcBorders>
            <w:shd w:val="clear" w:color="auto" w:fill="auto"/>
            <w:noWrap/>
            <w:vAlign w:val="bottom"/>
            <w:hideMark/>
          </w:tcPr>
          <w:p w14:paraId="7595377A" w14:textId="77777777" w:rsidR="00332673" w:rsidRPr="00390716" w:rsidRDefault="00332673" w:rsidP="00390716">
            <w:pPr>
              <w:spacing w:after="0" w:line="360" w:lineRule="auto"/>
              <w:jc w:val="right"/>
              <w:rPr>
                <w:szCs w:val="24"/>
                <w:lang w:eastAsia="sv-SE"/>
              </w:rPr>
            </w:pPr>
            <w:r w:rsidRPr="00390716">
              <w:rPr>
                <w:szCs w:val="24"/>
                <w:lang w:eastAsia="sv-SE"/>
              </w:rPr>
              <w:t>1 250</w:t>
            </w:r>
          </w:p>
        </w:tc>
      </w:tr>
      <w:tr w:rsidR="00096653" w:rsidRPr="00390716" w14:paraId="18658713"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DFCE859" w14:textId="22A98D5F"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5" w:type="dxa"/>
            <w:gridSpan w:val="5"/>
            <w:tcBorders>
              <w:left w:val="single" w:sz="4" w:space="0" w:color="auto"/>
            </w:tcBorders>
            <w:shd w:val="clear" w:color="auto" w:fill="auto"/>
            <w:noWrap/>
            <w:vAlign w:val="bottom"/>
            <w:hideMark/>
          </w:tcPr>
          <w:p w14:paraId="0A6A5675"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4"/>
            <w:shd w:val="clear" w:color="auto" w:fill="auto"/>
            <w:noWrap/>
            <w:vAlign w:val="bottom"/>
            <w:hideMark/>
          </w:tcPr>
          <w:p w14:paraId="2C837BDB" w14:textId="77777777" w:rsidR="00332673" w:rsidRPr="00390716" w:rsidRDefault="00332673" w:rsidP="00390716">
            <w:pPr>
              <w:spacing w:after="0" w:line="360" w:lineRule="auto"/>
              <w:jc w:val="right"/>
              <w:rPr>
                <w:szCs w:val="24"/>
                <w:lang w:eastAsia="sv-SE"/>
              </w:rPr>
            </w:pPr>
            <w:r w:rsidRPr="00390716">
              <w:rPr>
                <w:szCs w:val="24"/>
                <w:lang w:eastAsia="sv-SE"/>
              </w:rPr>
              <w:t>105</w:t>
            </w:r>
          </w:p>
        </w:tc>
        <w:tc>
          <w:tcPr>
            <w:tcW w:w="886" w:type="dxa"/>
            <w:gridSpan w:val="4"/>
            <w:shd w:val="clear" w:color="auto" w:fill="auto"/>
            <w:noWrap/>
            <w:vAlign w:val="bottom"/>
            <w:hideMark/>
          </w:tcPr>
          <w:p w14:paraId="4B33409F" w14:textId="77777777" w:rsidR="00332673" w:rsidRPr="00390716" w:rsidRDefault="00332673" w:rsidP="00390716">
            <w:pPr>
              <w:spacing w:after="0" w:line="360" w:lineRule="auto"/>
              <w:jc w:val="right"/>
              <w:rPr>
                <w:szCs w:val="24"/>
                <w:lang w:eastAsia="sv-SE"/>
              </w:rPr>
            </w:pPr>
            <w:r w:rsidRPr="00390716">
              <w:rPr>
                <w:szCs w:val="24"/>
                <w:lang w:eastAsia="sv-SE"/>
              </w:rPr>
              <w:t>96</w:t>
            </w:r>
          </w:p>
        </w:tc>
        <w:tc>
          <w:tcPr>
            <w:tcW w:w="887" w:type="dxa"/>
            <w:gridSpan w:val="4"/>
            <w:shd w:val="clear" w:color="auto" w:fill="auto"/>
            <w:noWrap/>
            <w:vAlign w:val="bottom"/>
            <w:hideMark/>
          </w:tcPr>
          <w:p w14:paraId="0842F938" w14:textId="77777777" w:rsidR="00332673" w:rsidRPr="00390716" w:rsidRDefault="00332673" w:rsidP="00390716">
            <w:pPr>
              <w:spacing w:after="0" w:line="360" w:lineRule="auto"/>
              <w:jc w:val="right"/>
              <w:rPr>
                <w:szCs w:val="24"/>
                <w:lang w:eastAsia="sv-SE"/>
              </w:rPr>
            </w:pPr>
            <w:r w:rsidRPr="00390716">
              <w:rPr>
                <w:szCs w:val="24"/>
                <w:lang w:eastAsia="sv-SE"/>
              </w:rPr>
              <w:t>153</w:t>
            </w:r>
          </w:p>
        </w:tc>
        <w:tc>
          <w:tcPr>
            <w:tcW w:w="886" w:type="dxa"/>
            <w:gridSpan w:val="3"/>
            <w:shd w:val="clear" w:color="auto" w:fill="auto"/>
            <w:noWrap/>
            <w:vAlign w:val="bottom"/>
            <w:hideMark/>
          </w:tcPr>
          <w:p w14:paraId="0C5F8A93" w14:textId="77777777" w:rsidR="00332673" w:rsidRPr="00390716" w:rsidRDefault="00332673" w:rsidP="00390716">
            <w:pPr>
              <w:spacing w:after="0" w:line="360" w:lineRule="auto"/>
              <w:jc w:val="right"/>
              <w:rPr>
                <w:szCs w:val="24"/>
                <w:lang w:eastAsia="sv-SE"/>
              </w:rPr>
            </w:pPr>
            <w:r w:rsidRPr="00390716">
              <w:rPr>
                <w:szCs w:val="24"/>
                <w:lang w:eastAsia="sv-SE"/>
              </w:rPr>
              <w:t>83</w:t>
            </w:r>
          </w:p>
        </w:tc>
        <w:tc>
          <w:tcPr>
            <w:tcW w:w="886" w:type="dxa"/>
            <w:gridSpan w:val="4"/>
            <w:shd w:val="clear" w:color="auto" w:fill="auto"/>
            <w:noWrap/>
            <w:vAlign w:val="bottom"/>
            <w:hideMark/>
          </w:tcPr>
          <w:p w14:paraId="4853E9D7" w14:textId="77777777" w:rsidR="00332673" w:rsidRPr="00390716" w:rsidRDefault="00332673" w:rsidP="00390716">
            <w:pPr>
              <w:spacing w:after="0" w:line="360" w:lineRule="auto"/>
              <w:jc w:val="right"/>
              <w:rPr>
                <w:szCs w:val="24"/>
                <w:lang w:eastAsia="sv-SE"/>
              </w:rPr>
            </w:pPr>
            <w:r w:rsidRPr="00390716">
              <w:rPr>
                <w:szCs w:val="24"/>
                <w:lang w:eastAsia="sv-SE"/>
              </w:rPr>
              <w:t>57</w:t>
            </w:r>
          </w:p>
        </w:tc>
        <w:tc>
          <w:tcPr>
            <w:tcW w:w="886" w:type="dxa"/>
            <w:gridSpan w:val="5"/>
            <w:shd w:val="clear" w:color="auto" w:fill="auto"/>
            <w:noWrap/>
            <w:vAlign w:val="bottom"/>
            <w:hideMark/>
          </w:tcPr>
          <w:p w14:paraId="563EBF09" w14:textId="77777777" w:rsidR="00332673" w:rsidRPr="00390716" w:rsidRDefault="00332673" w:rsidP="00390716">
            <w:pPr>
              <w:spacing w:after="0" w:line="360" w:lineRule="auto"/>
              <w:jc w:val="right"/>
              <w:rPr>
                <w:szCs w:val="24"/>
                <w:lang w:eastAsia="sv-SE"/>
              </w:rPr>
            </w:pPr>
            <w:r w:rsidRPr="00390716">
              <w:rPr>
                <w:szCs w:val="24"/>
                <w:lang w:eastAsia="sv-SE"/>
              </w:rPr>
              <w:t>25</w:t>
            </w:r>
          </w:p>
        </w:tc>
        <w:tc>
          <w:tcPr>
            <w:tcW w:w="890" w:type="dxa"/>
            <w:gridSpan w:val="2"/>
            <w:tcBorders>
              <w:right w:val="single" w:sz="4" w:space="0" w:color="auto"/>
            </w:tcBorders>
            <w:shd w:val="clear" w:color="auto" w:fill="auto"/>
            <w:noWrap/>
            <w:vAlign w:val="bottom"/>
            <w:hideMark/>
          </w:tcPr>
          <w:p w14:paraId="4033A59E" w14:textId="77777777" w:rsidR="00332673" w:rsidRPr="00390716" w:rsidRDefault="00332673" w:rsidP="00390716">
            <w:pPr>
              <w:spacing w:after="0" w:line="360" w:lineRule="auto"/>
              <w:jc w:val="right"/>
              <w:rPr>
                <w:szCs w:val="24"/>
                <w:lang w:eastAsia="sv-SE"/>
              </w:rPr>
            </w:pPr>
            <w:r w:rsidRPr="00390716">
              <w:rPr>
                <w:szCs w:val="24"/>
                <w:lang w:eastAsia="sv-SE"/>
              </w:rPr>
              <w:t>543</w:t>
            </w:r>
          </w:p>
        </w:tc>
      </w:tr>
      <w:tr w:rsidR="00096653" w:rsidRPr="00390716" w14:paraId="00525A14"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9FBB43B" w14:textId="759F8EF2"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5" w:type="dxa"/>
            <w:gridSpan w:val="5"/>
            <w:tcBorders>
              <w:left w:val="single" w:sz="4" w:space="0" w:color="auto"/>
            </w:tcBorders>
            <w:shd w:val="clear" w:color="auto" w:fill="auto"/>
            <w:noWrap/>
            <w:vAlign w:val="bottom"/>
            <w:hideMark/>
          </w:tcPr>
          <w:p w14:paraId="183DE41F"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196544F1" w14:textId="77777777" w:rsidR="00332673" w:rsidRPr="00390716" w:rsidRDefault="00332673" w:rsidP="00390716">
            <w:pPr>
              <w:spacing w:after="0" w:line="360" w:lineRule="auto"/>
              <w:jc w:val="right"/>
              <w:rPr>
                <w:szCs w:val="24"/>
                <w:lang w:eastAsia="sv-SE"/>
              </w:rPr>
            </w:pPr>
            <w:r w:rsidRPr="00390716">
              <w:rPr>
                <w:szCs w:val="24"/>
                <w:lang w:eastAsia="sv-SE"/>
              </w:rPr>
              <w:t>36</w:t>
            </w:r>
          </w:p>
        </w:tc>
        <w:tc>
          <w:tcPr>
            <w:tcW w:w="886" w:type="dxa"/>
            <w:gridSpan w:val="4"/>
            <w:shd w:val="clear" w:color="auto" w:fill="auto"/>
            <w:noWrap/>
            <w:vAlign w:val="bottom"/>
            <w:hideMark/>
          </w:tcPr>
          <w:p w14:paraId="5D12968F" w14:textId="77777777" w:rsidR="00332673" w:rsidRPr="00390716" w:rsidRDefault="00332673" w:rsidP="00390716">
            <w:pPr>
              <w:spacing w:after="0" w:line="360" w:lineRule="auto"/>
              <w:jc w:val="right"/>
              <w:rPr>
                <w:szCs w:val="24"/>
                <w:lang w:eastAsia="sv-SE"/>
              </w:rPr>
            </w:pPr>
            <w:r w:rsidRPr="00390716">
              <w:rPr>
                <w:szCs w:val="24"/>
                <w:lang w:eastAsia="sv-SE"/>
              </w:rPr>
              <w:t>53</w:t>
            </w:r>
          </w:p>
        </w:tc>
        <w:tc>
          <w:tcPr>
            <w:tcW w:w="887" w:type="dxa"/>
            <w:gridSpan w:val="4"/>
            <w:shd w:val="clear" w:color="auto" w:fill="auto"/>
            <w:noWrap/>
            <w:vAlign w:val="bottom"/>
            <w:hideMark/>
          </w:tcPr>
          <w:p w14:paraId="2D26D0F4" w14:textId="77777777" w:rsidR="00332673" w:rsidRPr="00390716" w:rsidRDefault="00332673" w:rsidP="00390716">
            <w:pPr>
              <w:spacing w:after="0" w:line="360" w:lineRule="auto"/>
              <w:jc w:val="right"/>
              <w:rPr>
                <w:szCs w:val="24"/>
                <w:lang w:eastAsia="sv-SE"/>
              </w:rPr>
            </w:pPr>
            <w:r w:rsidRPr="00390716">
              <w:rPr>
                <w:szCs w:val="24"/>
                <w:lang w:eastAsia="sv-SE"/>
              </w:rPr>
              <w:t>67</w:t>
            </w:r>
          </w:p>
        </w:tc>
        <w:tc>
          <w:tcPr>
            <w:tcW w:w="886" w:type="dxa"/>
            <w:gridSpan w:val="3"/>
            <w:shd w:val="clear" w:color="auto" w:fill="auto"/>
            <w:noWrap/>
            <w:vAlign w:val="bottom"/>
            <w:hideMark/>
          </w:tcPr>
          <w:p w14:paraId="452AF4C9" w14:textId="77777777" w:rsidR="00332673" w:rsidRPr="00390716" w:rsidRDefault="00332673" w:rsidP="00390716">
            <w:pPr>
              <w:spacing w:after="0" w:line="360" w:lineRule="auto"/>
              <w:jc w:val="right"/>
              <w:rPr>
                <w:szCs w:val="24"/>
                <w:lang w:eastAsia="sv-SE"/>
              </w:rPr>
            </w:pPr>
            <w:r w:rsidRPr="00390716">
              <w:rPr>
                <w:szCs w:val="24"/>
                <w:lang w:eastAsia="sv-SE"/>
              </w:rPr>
              <w:t>47</w:t>
            </w:r>
          </w:p>
        </w:tc>
        <w:tc>
          <w:tcPr>
            <w:tcW w:w="886" w:type="dxa"/>
            <w:gridSpan w:val="4"/>
            <w:shd w:val="clear" w:color="auto" w:fill="auto"/>
            <w:noWrap/>
            <w:vAlign w:val="bottom"/>
            <w:hideMark/>
          </w:tcPr>
          <w:p w14:paraId="1BFD9C30"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5"/>
            <w:shd w:val="clear" w:color="auto" w:fill="auto"/>
            <w:noWrap/>
            <w:vAlign w:val="bottom"/>
            <w:hideMark/>
          </w:tcPr>
          <w:p w14:paraId="6B5D96C1"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90" w:type="dxa"/>
            <w:gridSpan w:val="2"/>
            <w:tcBorders>
              <w:right w:val="single" w:sz="4" w:space="0" w:color="auto"/>
            </w:tcBorders>
            <w:shd w:val="clear" w:color="auto" w:fill="auto"/>
            <w:noWrap/>
            <w:vAlign w:val="bottom"/>
            <w:hideMark/>
          </w:tcPr>
          <w:p w14:paraId="006D6899" w14:textId="77777777" w:rsidR="00332673" w:rsidRPr="00390716" w:rsidRDefault="00332673" w:rsidP="00390716">
            <w:pPr>
              <w:spacing w:after="0" w:line="360" w:lineRule="auto"/>
              <w:jc w:val="right"/>
              <w:rPr>
                <w:szCs w:val="24"/>
                <w:lang w:eastAsia="sv-SE"/>
              </w:rPr>
            </w:pPr>
            <w:r w:rsidRPr="00390716">
              <w:rPr>
                <w:szCs w:val="24"/>
                <w:lang w:eastAsia="sv-SE"/>
              </w:rPr>
              <w:t>246</w:t>
            </w:r>
          </w:p>
        </w:tc>
      </w:tr>
      <w:tr w:rsidR="00096653" w:rsidRPr="00390716" w14:paraId="1732106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2564FFC" w14:textId="1E225B5A"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5" w:type="dxa"/>
            <w:gridSpan w:val="5"/>
            <w:tcBorders>
              <w:left w:val="single" w:sz="4" w:space="0" w:color="auto"/>
            </w:tcBorders>
            <w:shd w:val="clear" w:color="auto" w:fill="auto"/>
            <w:noWrap/>
            <w:vAlign w:val="bottom"/>
            <w:hideMark/>
          </w:tcPr>
          <w:p w14:paraId="74476E04"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7354805E"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4"/>
            <w:shd w:val="clear" w:color="auto" w:fill="auto"/>
            <w:noWrap/>
            <w:vAlign w:val="bottom"/>
            <w:hideMark/>
          </w:tcPr>
          <w:p w14:paraId="0BCD8C2A"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887" w:type="dxa"/>
            <w:gridSpan w:val="4"/>
            <w:shd w:val="clear" w:color="auto" w:fill="auto"/>
            <w:noWrap/>
            <w:vAlign w:val="bottom"/>
            <w:hideMark/>
          </w:tcPr>
          <w:p w14:paraId="6786DE07" w14:textId="77777777" w:rsidR="00332673" w:rsidRPr="00390716" w:rsidRDefault="00332673" w:rsidP="00390716">
            <w:pPr>
              <w:spacing w:after="0" w:line="360" w:lineRule="auto"/>
              <w:jc w:val="right"/>
              <w:rPr>
                <w:szCs w:val="24"/>
                <w:lang w:eastAsia="sv-SE"/>
              </w:rPr>
            </w:pPr>
            <w:r w:rsidRPr="00390716">
              <w:rPr>
                <w:szCs w:val="24"/>
                <w:lang w:eastAsia="sv-SE"/>
              </w:rPr>
              <w:t>35</w:t>
            </w:r>
          </w:p>
        </w:tc>
        <w:tc>
          <w:tcPr>
            <w:tcW w:w="886" w:type="dxa"/>
            <w:gridSpan w:val="3"/>
            <w:shd w:val="clear" w:color="auto" w:fill="auto"/>
            <w:noWrap/>
            <w:vAlign w:val="bottom"/>
            <w:hideMark/>
          </w:tcPr>
          <w:p w14:paraId="3C00AA47" w14:textId="77777777" w:rsidR="00332673" w:rsidRPr="00390716" w:rsidRDefault="00332673" w:rsidP="00390716">
            <w:pPr>
              <w:spacing w:after="0" w:line="360" w:lineRule="auto"/>
              <w:jc w:val="right"/>
              <w:rPr>
                <w:szCs w:val="24"/>
                <w:lang w:eastAsia="sv-SE"/>
              </w:rPr>
            </w:pPr>
            <w:r w:rsidRPr="00390716">
              <w:rPr>
                <w:szCs w:val="24"/>
                <w:lang w:eastAsia="sv-SE"/>
              </w:rPr>
              <w:t>26</w:t>
            </w:r>
          </w:p>
        </w:tc>
        <w:tc>
          <w:tcPr>
            <w:tcW w:w="886" w:type="dxa"/>
            <w:gridSpan w:val="4"/>
            <w:shd w:val="clear" w:color="auto" w:fill="auto"/>
            <w:noWrap/>
            <w:vAlign w:val="bottom"/>
            <w:hideMark/>
          </w:tcPr>
          <w:p w14:paraId="009149AD"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86" w:type="dxa"/>
            <w:gridSpan w:val="5"/>
            <w:shd w:val="clear" w:color="auto" w:fill="auto"/>
            <w:noWrap/>
            <w:vAlign w:val="bottom"/>
            <w:hideMark/>
          </w:tcPr>
          <w:p w14:paraId="60C42A3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60938A6B" w14:textId="77777777" w:rsidR="00332673" w:rsidRPr="00390716" w:rsidRDefault="00332673" w:rsidP="00390716">
            <w:pPr>
              <w:spacing w:after="0" w:line="360" w:lineRule="auto"/>
              <w:jc w:val="right"/>
              <w:rPr>
                <w:szCs w:val="24"/>
                <w:lang w:eastAsia="sv-SE"/>
              </w:rPr>
            </w:pPr>
            <w:r w:rsidRPr="00390716">
              <w:rPr>
                <w:szCs w:val="24"/>
                <w:lang w:eastAsia="sv-SE"/>
              </w:rPr>
              <w:t>118</w:t>
            </w:r>
          </w:p>
        </w:tc>
      </w:tr>
      <w:tr w:rsidR="00096653" w:rsidRPr="00390716" w14:paraId="6F09E55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6ABF79C" w14:textId="3D8588B8"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5" w:type="dxa"/>
            <w:gridSpan w:val="5"/>
            <w:tcBorders>
              <w:left w:val="single" w:sz="4" w:space="0" w:color="auto"/>
            </w:tcBorders>
            <w:shd w:val="clear" w:color="auto" w:fill="auto"/>
            <w:noWrap/>
            <w:vAlign w:val="bottom"/>
            <w:hideMark/>
          </w:tcPr>
          <w:p w14:paraId="3E4724B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4A5862DC"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3BD57EB8"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7" w:type="dxa"/>
            <w:gridSpan w:val="4"/>
            <w:shd w:val="clear" w:color="auto" w:fill="auto"/>
            <w:noWrap/>
            <w:vAlign w:val="bottom"/>
            <w:hideMark/>
          </w:tcPr>
          <w:p w14:paraId="086B28CC" w14:textId="77777777" w:rsidR="00332673" w:rsidRPr="00390716" w:rsidRDefault="00332673" w:rsidP="00390716">
            <w:pPr>
              <w:spacing w:after="0" w:line="360" w:lineRule="auto"/>
              <w:jc w:val="right"/>
              <w:rPr>
                <w:szCs w:val="24"/>
                <w:lang w:eastAsia="sv-SE"/>
              </w:rPr>
            </w:pPr>
            <w:r w:rsidRPr="00390716">
              <w:rPr>
                <w:szCs w:val="24"/>
                <w:lang w:eastAsia="sv-SE"/>
              </w:rPr>
              <w:t>39</w:t>
            </w:r>
          </w:p>
        </w:tc>
        <w:tc>
          <w:tcPr>
            <w:tcW w:w="886" w:type="dxa"/>
            <w:gridSpan w:val="3"/>
            <w:shd w:val="clear" w:color="auto" w:fill="auto"/>
            <w:noWrap/>
            <w:vAlign w:val="bottom"/>
            <w:hideMark/>
          </w:tcPr>
          <w:p w14:paraId="1208C652" w14:textId="77777777" w:rsidR="00332673" w:rsidRPr="00390716" w:rsidRDefault="00332673" w:rsidP="00390716">
            <w:pPr>
              <w:spacing w:after="0" w:line="360" w:lineRule="auto"/>
              <w:jc w:val="right"/>
              <w:rPr>
                <w:szCs w:val="24"/>
                <w:lang w:eastAsia="sv-SE"/>
              </w:rPr>
            </w:pPr>
            <w:r w:rsidRPr="00390716">
              <w:rPr>
                <w:szCs w:val="24"/>
                <w:lang w:eastAsia="sv-SE"/>
              </w:rPr>
              <w:t>17</w:t>
            </w:r>
          </w:p>
        </w:tc>
        <w:tc>
          <w:tcPr>
            <w:tcW w:w="886" w:type="dxa"/>
            <w:gridSpan w:val="4"/>
            <w:shd w:val="clear" w:color="auto" w:fill="auto"/>
            <w:noWrap/>
            <w:vAlign w:val="bottom"/>
            <w:hideMark/>
          </w:tcPr>
          <w:p w14:paraId="75ACF1B5"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5"/>
            <w:shd w:val="clear" w:color="auto" w:fill="auto"/>
            <w:noWrap/>
            <w:vAlign w:val="bottom"/>
            <w:hideMark/>
          </w:tcPr>
          <w:p w14:paraId="06C19642"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90" w:type="dxa"/>
            <w:gridSpan w:val="2"/>
            <w:tcBorders>
              <w:right w:val="single" w:sz="4" w:space="0" w:color="auto"/>
            </w:tcBorders>
            <w:shd w:val="clear" w:color="auto" w:fill="auto"/>
            <w:noWrap/>
            <w:vAlign w:val="bottom"/>
            <w:hideMark/>
          </w:tcPr>
          <w:p w14:paraId="4BAE0BDC" w14:textId="77777777" w:rsidR="00332673" w:rsidRPr="00390716" w:rsidRDefault="00332673" w:rsidP="00390716">
            <w:pPr>
              <w:spacing w:after="0" w:line="360" w:lineRule="auto"/>
              <w:jc w:val="right"/>
              <w:rPr>
                <w:szCs w:val="24"/>
                <w:lang w:eastAsia="sv-SE"/>
              </w:rPr>
            </w:pPr>
            <w:r w:rsidRPr="00390716">
              <w:rPr>
                <w:szCs w:val="24"/>
                <w:lang w:eastAsia="sv-SE"/>
              </w:rPr>
              <w:t>93</w:t>
            </w:r>
          </w:p>
        </w:tc>
      </w:tr>
      <w:tr w:rsidR="00096653" w:rsidRPr="00390716" w14:paraId="0E86C93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9B116F2" w14:textId="7326FFA1"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5" w:type="dxa"/>
            <w:gridSpan w:val="5"/>
            <w:tcBorders>
              <w:left w:val="single" w:sz="4" w:space="0" w:color="auto"/>
            </w:tcBorders>
            <w:shd w:val="clear" w:color="auto" w:fill="auto"/>
            <w:noWrap/>
            <w:vAlign w:val="bottom"/>
            <w:hideMark/>
          </w:tcPr>
          <w:p w14:paraId="49CA2CF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6C2CAF0A"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0943F744"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0F719D16"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3"/>
            <w:shd w:val="clear" w:color="auto" w:fill="auto"/>
            <w:noWrap/>
            <w:vAlign w:val="bottom"/>
            <w:hideMark/>
          </w:tcPr>
          <w:p w14:paraId="14A3FD02"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886" w:type="dxa"/>
            <w:gridSpan w:val="4"/>
            <w:shd w:val="clear" w:color="auto" w:fill="auto"/>
            <w:noWrap/>
            <w:vAlign w:val="bottom"/>
            <w:hideMark/>
          </w:tcPr>
          <w:p w14:paraId="722DE90D"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5"/>
            <w:shd w:val="clear" w:color="auto" w:fill="auto"/>
            <w:noWrap/>
            <w:vAlign w:val="bottom"/>
            <w:hideMark/>
          </w:tcPr>
          <w:p w14:paraId="665281D2"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90" w:type="dxa"/>
            <w:gridSpan w:val="2"/>
            <w:tcBorders>
              <w:right w:val="single" w:sz="4" w:space="0" w:color="auto"/>
            </w:tcBorders>
            <w:shd w:val="clear" w:color="auto" w:fill="auto"/>
            <w:noWrap/>
            <w:vAlign w:val="bottom"/>
            <w:hideMark/>
          </w:tcPr>
          <w:p w14:paraId="064B36ED" w14:textId="77777777" w:rsidR="00332673" w:rsidRPr="00390716" w:rsidRDefault="00332673" w:rsidP="00390716">
            <w:pPr>
              <w:spacing w:after="0" w:line="360" w:lineRule="auto"/>
              <w:jc w:val="right"/>
              <w:rPr>
                <w:szCs w:val="24"/>
                <w:lang w:eastAsia="sv-SE"/>
              </w:rPr>
            </w:pPr>
            <w:r w:rsidRPr="00390716">
              <w:rPr>
                <w:szCs w:val="24"/>
                <w:lang w:eastAsia="sv-SE"/>
              </w:rPr>
              <w:t>44</w:t>
            </w:r>
          </w:p>
        </w:tc>
      </w:tr>
      <w:tr w:rsidR="00096653" w:rsidRPr="00390716" w14:paraId="69EFCF45"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3E1EF69" w14:textId="32F4B676"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5" w:type="dxa"/>
            <w:gridSpan w:val="5"/>
            <w:tcBorders>
              <w:left w:val="single" w:sz="4" w:space="0" w:color="auto"/>
            </w:tcBorders>
            <w:shd w:val="clear" w:color="auto" w:fill="auto"/>
            <w:noWrap/>
            <w:vAlign w:val="bottom"/>
            <w:hideMark/>
          </w:tcPr>
          <w:p w14:paraId="6DAA8454"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41A38E04"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A8C00E7"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7" w:type="dxa"/>
            <w:gridSpan w:val="4"/>
            <w:shd w:val="clear" w:color="auto" w:fill="auto"/>
            <w:noWrap/>
            <w:vAlign w:val="bottom"/>
            <w:hideMark/>
          </w:tcPr>
          <w:p w14:paraId="280B6267"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57CAE401"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1D99EB5C"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5"/>
            <w:shd w:val="clear" w:color="auto" w:fill="auto"/>
            <w:noWrap/>
            <w:vAlign w:val="bottom"/>
            <w:hideMark/>
          </w:tcPr>
          <w:p w14:paraId="34E6D89A"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90" w:type="dxa"/>
            <w:gridSpan w:val="2"/>
            <w:tcBorders>
              <w:right w:val="single" w:sz="4" w:space="0" w:color="auto"/>
            </w:tcBorders>
            <w:shd w:val="clear" w:color="auto" w:fill="auto"/>
            <w:noWrap/>
            <w:vAlign w:val="bottom"/>
            <w:hideMark/>
          </w:tcPr>
          <w:p w14:paraId="17105DEB" w14:textId="77777777" w:rsidR="00332673" w:rsidRPr="00390716" w:rsidRDefault="00332673" w:rsidP="00390716">
            <w:pPr>
              <w:spacing w:after="0" w:line="360" w:lineRule="auto"/>
              <w:jc w:val="right"/>
              <w:rPr>
                <w:szCs w:val="24"/>
                <w:lang w:eastAsia="sv-SE"/>
              </w:rPr>
            </w:pPr>
            <w:r w:rsidRPr="00390716">
              <w:rPr>
                <w:szCs w:val="24"/>
                <w:lang w:eastAsia="sv-SE"/>
              </w:rPr>
              <w:t>32</w:t>
            </w:r>
          </w:p>
        </w:tc>
      </w:tr>
      <w:tr w:rsidR="00096653" w:rsidRPr="00390716" w14:paraId="4AEC55A0"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FEF6E2C" w14:textId="089496B3"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5" w:type="dxa"/>
            <w:gridSpan w:val="5"/>
            <w:tcBorders>
              <w:left w:val="single" w:sz="4" w:space="0" w:color="auto"/>
            </w:tcBorders>
            <w:shd w:val="clear" w:color="auto" w:fill="auto"/>
            <w:noWrap/>
            <w:vAlign w:val="bottom"/>
            <w:hideMark/>
          </w:tcPr>
          <w:p w14:paraId="0F625B3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4B52F10D"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47F65AE9"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7" w:type="dxa"/>
            <w:gridSpan w:val="4"/>
            <w:shd w:val="clear" w:color="auto" w:fill="auto"/>
            <w:noWrap/>
            <w:vAlign w:val="bottom"/>
            <w:hideMark/>
          </w:tcPr>
          <w:p w14:paraId="510A78A8"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19C3A0F9"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01031F1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6FCB81E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6D4353A2" w14:textId="77777777" w:rsidR="00332673" w:rsidRPr="00390716" w:rsidRDefault="00332673" w:rsidP="00390716">
            <w:pPr>
              <w:spacing w:after="0" w:line="360" w:lineRule="auto"/>
              <w:jc w:val="right"/>
              <w:rPr>
                <w:szCs w:val="24"/>
                <w:lang w:eastAsia="sv-SE"/>
              </w:rPr>
            </w:pPr>
            <w:r w:rsidRPr="00390716">
              <w:rPr>
                <w:szCs w:val="24"/>
                <w:lang w:eastAsia="sv-SE"/>
              </w:rPr>
              <w:t>22</w:t>
            </w:r>
          </w:p>
        </w:tc>
      </w:tr>
      <w:tr w:rsidR="00096653" w:rsidRPr="00390716" w14:paraId="052296F2"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79DCAFE" w14:textId="24D08F9C"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5" w:type="dxa"/>
            <w:gridSpan w:val="5"/>
            <w:tcBorders>
              <w:left w:val="single" w:sz="4" w:space="0" w:color="auto"/>
            </w:tcBorders>
            <w:shd w:val="clear" w:color="auto" w:fill="auto"/>
            <w:noWrap/>
            <w:vAlign w:val="bottom"/>
            <w:hideMark/>
          </w:tcPr>
          <w:p w14:paraId="2B815362"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B6899A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16DBD80A"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0AFBC3D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3"/>
            <w:shd w:val="clear" w:color="auto" w:fill="auto"/>
            <w:noWrap/>
            <w:vAlign w:val="bottom"/>
            <w:hideMark/>
          </w:tcPr>
          <w:p w14:paraId="7794B82A"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1F6A11C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4338D62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767BC432" w14:textId="77777777" w:rsidR="00332673" w:rsidRPr="00390716" w:rsidRDefault="00332673" w:rsidP="00390716">
            <w:pPr>
              <w:spacing w:after="0" w:line="360" w:lineRule="auto"/>
              <w:jc w:val="right"/>
              <w:rPr>
                <w:szCs w:val="24"/>
                <w:lang w:eastAsia="sv-SE"/>
              </w:rPr>
            </w:pPr>
            <w:r w:rsidRPr="00390716">
              <w:rPr>
                <w:szCs w:val="24"/>
                <w:lang w:eastAsia="sv-SE"/>
              </w:rPr>
              <w:t>7</w:t>
            </w:r>
          </w:p>
        </w:tc>
      </w:tr>
      <w:tr w:rsidR="00096653" w:rsidRPr="00390716" w14:paraId="1970399F"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B05813B"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5" w:type="dxa"/>
            <w:gridSpan w:val="5"/>
            <w:tcBorders>
              <w:left w:val="single" w:sz="4" w:space="0" w:color="auto"/>
            </w:tcBorders>
            <w:shd w:val="clear" w:color="auto" w:fill="auto"/>
            <w:noWrap/>
            <w:vAlign w:val="bottom"/>
            <w:hideMark/>
          </w:tcPr>
          <w:p w14:paraId="3D3B7A9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DD9E71E"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4"/>
            <w:shd w:val="clear" w:color="auto" w:fill="auto"/>
            <w:noWrap/>
            <w:vAlign w:val="bottom"/>
            <w:hideMark/>
          </w:tcPr>
          <w:p w14:paraId="1B842698"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7" w:type="dxa"/>
            <w:gridSpan w:val="4"/>
            <w:shd w:val="clear" w:color="auto" w:fill="auto"/>
            <w:noWrap/>
            <w:vAlign w:val="bottom"/>
            <w:hideMark/>
          </w:tcPr>
          <w:p w14:paraId="37C94DA4"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3"/>
            <w:shd w:val="clear" w:color="auto" w:fill="auto"/>
            <w:noWrap/>
            <w:vAlign w:val="bottom"/>
            <w:hideMark/>
          </w:tcPr>
          <w:p w14:paraId="40B45DCD"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627F576A"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5"/>
            <w:shd w:val="clear" w:color="auto" w:fill="auto"/>
            <w:noWrap/>
            <w:vAlign w:val="bottom"/>
            <w:hideMark/>
          </w:tcPr>
          <w:p w14:paraId="4A496475"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7C9FCC5E" w14:textId="77777777" w:rsidR="00332673" w:rsidRPr="00390716" w:rsidRDefault="00332673" w:rsidP="00390716">
            <w:pPr>
              <w:spacing w:after="0" w:line="360" w:lineRule="auto"/>
              <w:jc w:val="right"/>
              <w:rPr>
                <w:szCs w:val="24"/>
                <w:lang w:eastAsia="sv-SE"/>
              </w:rPr>
            </w:pPr>
            <w:r w:rsidRPr="00390716">
              <w:rPr>
                <w:szCs w:val="24"/>
                <w:lang w:eastAsia="sv-SE"/>
              </w:rPr>
              <w:t>53</w:t>
            </w:r>
          </w:p>
        </w:tc>
      </w:tr>
      <w:tr w:rsidR="00096653" w:rsidRPr="00390716" w14:paraId="3FC8EB20"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15F4BD4"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5" w:type="dxa"/>
            <w:gridSpan w:val="5"/>
            <w:tcBorders>
              <w:left w:val="single" w:sz="4" w:space="0" w:color="auto"/>
            </w:tcBorders>
            <w:shd w:val="clear" w:color="auto" w:fill="auto"/>
            <w:noWrap/>
            <w:vAlign w:val="bottom"/>
            <w:hideMark/>
          </w:tcPr>
          <w:p w14:paraId="3FECA6E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4CCEB0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461466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52D7D089"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3"/>
            <w:shd w:val="clear" w:color="auto" w:fill="auto"/>
            <w:noWrap/>
            <w:vAlign w:val="bottom"/>
            <w:hideMark/>
          </w:tcPr>
          <w:p w14:paraId="3C680B3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7E83D31C"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shd w:val="clear" w:color="auto" w:fill="auto"/>
            <w:noWrap/>
            <w:vAlign w:val="bottom"/>
            <w:hideMark/>
          </w:tcPr>
          <w:p w14:paraId="2246E2F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147DF912" w14:textId="77777777" w:rsidR="00332673" w:rsidRPr="00390716" w:rsidRDefault="00332673" w:rsidP="00390716">
            <w:pPr>
              <w:spacing w:after="0" w:line="360" w:lineRule="auto"/>
              <w:jc w:val="right"/>
              <w:rPr>
                <w:szCs w:val="24"/>
                <w:lang w:eastAsia="sv-SE"/>
              </w:rPr>
            </w:pPr>
            <w:r w:rsidRPr="00390716">
              <w:rPr>
                <w:szCs w:val="24"/>
                <w:lang w:eastAsia="sv-SE"/>
              </w:rPr>
              <w:t>7</w:t>
            </w:r>
          </w:p>
        </w:tc>
      </w:tr>
      <w:tr w:rsidR="00096653" w:rsidRPr="00390716" w14:paraId="6EB015B0" w14:textId="77777777" w:rsidTr="00096653">
        <w:trPr>
          <w:trHeight w:val="108"/>
        </w:trPr>
        <w:tc>
          <w:tcPr>
            <w:tcW w:w="2334" w:type="dxa"/>
            <w:gridSpan w:val="2"/>
            <w:tcBorders>
              <w:left w:val="single" w:sz="4" w:space="0" w:color="auto"/>
              <w:right w:val="single" w:sz="4" w:space="0" w:color="auto"/>
            </w:tcBorders>
            <w:shd w:val="clear" w:color="auto" w:fill="auto"/>
            <w:noWrap/>
            <w:vAlign w:val="bottom"/>
            <w:hideMark/>
          </w:tcPr>
          <w:p w14:paraId="19F0FE53"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left w:val="single" w:sz="4" w:space="0" w:color="auto"/>
            </w:tcBorders>
            <w:shd w:val="clear" w:color="auto" w:fill="auto"/>
            <w:noWrap/>
            <w:vAlign w:val="bottom"/>
            <w:hideMark/>
          </w:tcPr>
          <w:p w14:paraId="4D596582"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shd w:val="clear" w:color="auto" w:fill="auto"/>
            <w:noWrap/>
            <w:vAlign w:val="bottom"/>
            <w:hideMark/>
          </w:tcPr>
          <w:p w14:paraId="7997FE45"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5702994C"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19BFD898"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6FE50CD8"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12A9B34"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1A90E08D"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43033FB7"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3B9612A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43CE257" w14:textId="77777777" w:rsidR="00332673" w:rsidRPr="00390716" w:rsidRDefault="00332673" w:rsidP="00390716">
            <w:pPr>
              <w:spacing w:after="0" w:line="360" w:lineRule="auto"/>
              <w:rPr>
                <w:b/>
                <w:bCs/>
                <w:szCs w:val="24"/>
                <w:lang w:eastAsia="sv-SE"/>
              </w:rPr>
            </w:pPr>
            <w:r w:rsidRPr="00390716">
              <w:rPr>
                <w:b/>
                <w:bCs/>
                <w:szCs w:val="24"/>
                <w:lang w:eastAsia="sv-SE"/>
              </w:rPr>
              <w:t>Women</w:t>
            </w:r>
          </w:p>
        </w:tc>
        <w:tc>
          <w:tcPr>
            <w:tcW w:w="885" w:type="dxa"/>
            <w:gridSpan w:val="5"/>
            <w:tcBorders>
              <w:left w:val="single" w:sz="4" w:space="0" w:color="auto"/>
            </w:tcBorders>
            <w:shd w:val="clear" w:color="auto" w:fill="auto"/>
            <w:noWrap/>
            <w:vAlign w:val="bottom"/>
            <w:hideMark/>
          </w:tcPr>
          <w:p w14:paraId="5EC428E7"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shd w:val="clear" w:color="auto" w:fill="auto"/>
            <w:noWrap/>
            <w:vAlign w:val="bottom"/>
            <w:hideMark/>
          </w:tcPr>
          <w:p w14:paraId="26620527"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196C7DD7"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72245E52"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784358FC"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AB9BCA6"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528704F2"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20D58D2F"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2B7E811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7573F15"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85" w:type="dxa"/>
            <w:gridSpan w:val="5"/>
            <w:tcBorders>
              <w:left w:val="single" w:sz="4" w:space="0" w:color="auto"/>
            </w:tcBorders>
            <w:shd w:val="clear" w:color="auto" w:fill="auto"/>
            <w:noWrap/>
            <w:vAlign w:val="bottom"/>
            <w:hideMark/>
          </w:tcPr>
          <w:p w14:paraId="391BC000" w14:textId="77777777" w:rsidR="00332673" w:rsidRPr="00390716" w:rsidRDefault="00332673" w:rsidP="00390716">
            <w:pPr>
              <w:spacing w:after="0" w:line="360" w:lineRule="auto"/>
              <w:jc w:val="right"/>
              <w:rPr>
                <w:b/>
                <w:bCs/>
                <w:szCs w:val="24"/>
                <w:lang w:eastAsia="sv-SE"/>
              </w:rPr>
            </w:pPr>
            <w:r w:rsidRPr="00390716">
              <w:rPr>
                <w:b/>
                <w:bCs/>
                <w:szCs w:val="24"/>
                <w:lang w:eastAsia="sv-SE"/>
              </w:rPr>
              <w:t>14</w:t>
            </w:r>
          </w:p>
        </w:tc>
        <w:tc>
          <w:tcPr>
            <w:tcW w:w="886" w:type="dxa"/>
            <w:gridSpan w:val="4"/>
            <w:shd w:val="clear" w:color="auto" w:fill="auto"/>
            <w:noWrap/>
            <w:vAlign w:val="bottom"/>
            <w:hideMark/>
          </w:tcPr>
          <w:p w14:paraId="78A1A2C1" w14:textId="77777777" w:rsidR="00332673" w:rsidRPr="00390716" w:rsidRDefault="00332673" w:rsidP="00390716">
            <w:pPr>
              <w:spacing w:after="0" w:line="360" w:lineRule="auto"/>
              <w:jc w:val="right"/>
              <w:rPr>
                <w:b/>
                <w:bCs/>
                <w:szCs w:val="24"/>
                <w:lang w:eastAsia="sv-SE"/>
              </w:rPr>
            </w:pPr>
            <w:r w:rsidRPr="00390716">
              <w:rPr>
                <w:b/>
                <w:bCs/>
                <w:szCs w:val="24"/>
                <w:lang w:eastAsia="sv-SE"/>
              </w:rPr>
              <w:t>65</w:t>
            </w:r>
          </w:p>
        </w:tc>
        <w:tc>
          <w:tcPr>
            <w:tcW w:w="886" w:type="dxa"/>
            <w:gridSpan w:val="4"/>
            <w:shd w:val="clear" w:color="auto" w:fill="auto"/>
            <w:noWrap/>
            <w:vAlign w:val="bottom"/>
            <w:hideMark/>
          </w:tcPr>
          <w:p w14:paraId="6BEDAF63" w14:textId="77777777" w:rsidR="00332673" w:rsidRPr="00390716" w:rsidRDefault="00332673" w:rsidP="00390716">
            <w:pPr>
              <w:spacing w:after="0" w:line="360" w:lineRule="auto"/>
              <w:jc w:val="right"/>
              <w:rPr>
                <w:b/>
                <w:bCs/>
                <w:szCs w:val="24"/>
                <w:lang w:eastAsia="sv-SE"/>
              </w:rPr>
            </w:pPr>
            <w:r w:rsidRPr="00390716">
              <w:rPr>
                <w:b/>
                <w:bCs/>
                <w:szCs w:val="24"/>
                <w:lang w:eastAsia="sv-SE"/>
              </w:rPr>
              <w:t>88</w:t>
            </w:r>
          </w:p>
        </w:tc>
        <w:tc>
          <w:tcPr>
            <w:tcW w:w="887" w:type="dxa"/>
            <w:gridSpan w:val="4"/>
            <w:shd w:val="clear" w:color="auto" w:fill="auto"/>
            <w:noWrap/>
            <w:vAlign w:val="bottom"/>
            <w:hideMark/>
          </w:tcPr>
          <w:p w14:paraId="186E4AC0" w14:textId="77777777" w:rsidR="00332673" w:rsidRPr="00390716" w:rsidRDefault="00332673" w:rsidP="00390716">
            <w:pPr>
              <w:spacing w:after="0" w:line="360" w:lineRule="auto"/>
              <w:jc w:val="right"/>
              <w:rPr>
                <w:b/>
                <w:bCs/>
                <w:szCs w:val="24"/>
                <w:lang w:eastAsia="sv-SE"/>
              </w:rPr>
            </w:pPr>
            <w:r w:rsidRPr="00390716">
              <w:rPr>
                <w:b/>
                <w:bCs/>
                <w:szCs w:val="24"/>
                <w:lang w:eastAsia="sv-SE"/>
              </w:rPr>
              <w:t>132</w:t>
            </w:r>
          </w:p>
        </w:tc>
        <w:tc>
          <w:tcPr>
            <w:tcW w:w="886" w:type="dxa"/>
            <w:gridSpan w:val="3"/>
            <w:shd w:val="clear" w:color="auto" w:fill="auto"/>
            <w:noWrap/>
            <w:vAlign w:val="bottom"/>
            <w:hideMark/>
          </w:tcPr>
          <w:p w14:paraId="5A365CDF" w14:textId="77777777" w:rsidR="00332673" w:rsidRPr="00390716" w:rsidRDefault="00332673" w:rsidP="00390716">
            <w:pPr>
              <w:spacing w:after="0" w:line="360" w:lineRule="auto"/>
              <w:jc w:val="right"/>
              <w:rPr>
                <w:b/>
                <w:bCs/>
                <w:szCs w:val="24"/>
                <w:lang w:eastAsia="sv-SE"/>
              </w:rPr>
            </w:pPr>
            <w:r w:rsidRPr="00390716">
              <w:rPr>
                <w:b/>
                <w:bCs/>
                <w:szCs w:val="24"/>
                <w:lang w:eastAsia="sv-SE"/>
              </w:rPr>
              <w:t>166</w:t>
            </w:r>
          </w:p>
        </w:tc>
        <w:tc>
          <w:tcPr>
            <w:tcW w:w="886" w:type="dxa"/>
            <w:gridSpan w:val="4"/>
            <w:shd w:val="clear" w:color="auto" w:fill="auto"/>
            <w:noWrap/>
            <w:vAlign w:val="bottom"/>
            <w:hideMark/>
          </w:tcPr>
          <w:p w14:paraId="7295CEE5" w14:textId="77777777" w:rsidR="00332673" w:rsidRPr="00390716" w:rsidRDefault="00332673" w:rsidP="00390716">
            <w:pPr>
              <w:spacing w:after="0" w:line="360" w:lineRule="auto"/>
              <w:jc w:val="right"/>
              <w:rPr>
                <w:b/>
                <w:bCs/>
                <w:szCs w:val="24"/>
                <w:lang w:eastAsia="sv-SE"/>
              </w:rPr>
            </w:pPr>
            <w:r w:rsidRPr="00390716">
              <w:rPr>
                <w:b/>
                <w:bCs/>
                <w:szCs w:val="24"/>
                <w:lang w:eastAsia="sv-SE"/>
              </w:rPr>
              <w:t>103</w:t>
            </w:r>
          </w:p>
        </w:tc>
        <w:tc>
          <w:tcPr>
            <w:tcW w:w="886" w:type="dxa"/>
            <w:gridSpan w:val="5"/>
            <w:shd w:val="clear" w:color="auto" w:fill="auto"/>
            <w:noWrap/>
            <w:vAlign w:val="bottom"/>
            <w:hideMark/>
          </w:tcPr>
          <w:p w14:paraId="782F1901" w14:textId="77777777" w:rsidR="00332673" w:rsidRPr="00390716" w:rsidRDefault="00332673" w:rsidP="00390716">
            <w:pPr>
              <w:spacing w:after="0" w:line="360" w:lineRule="auto"/>
              <w:jc w:val="right"/>
              <w:rPr>
                <w:b/>
                <w:bCs/>
                <w:szCs w:val="24"/>
                <w:lang w:eastAsia="sv-SE"/>
              </w:rPr>
            </w:pPr>
            <w:r w:rsidRPr="00390716">
              <w:rPr>
                <w:b/>
                <w:bCs/>
                <w:szCs w:val="24"/>
                <w:lang w:eastAsia="sv-SE"/>
              </w:rPr>
              <w:t>31</w:t>
            </w:r>
          </w:p>
        </w:tc>
        <w:tc>
          <w:tcPr>
            <w:tcW w:w="890" w:type="dxa"/>
            <w:gridSpan w:val="2"/>
            <w:tcBorders>
              <w:right w:val="single" w:sz="4" w:space="0" w:color="auto"/>
            </w:tcBorders>
            <w:shd w:val="clear" w:color="auto" w:fill="auto"/>
            <w:noWrap/>
            <w:vAlign w:val="bottom"/>
            <w:hideMark/>
          </w:tcPr>
          <w:p w14:paraId="41DF3845" w14:textId="77777777" w:rsidR="00332673" w:rsidRPr="00390716" w:rsidRDefault="00332673" w:rsidP="00390716">
            <w:pPr>
              <w:spacing w:after="0" w:line="360" w:lineRule="auto"/>
              <w:jc w:val="right"/>
              <w:rPr>
                <w:b/>
                <w:bCs/>
                <w:szCs w:val="24"/>
                <w:lang w:eastAsia="sv-SE"/>
              </w:rPr>
            </w:pPr>
            <w:r w:rsidRPr="00390716">
              <w:rPr>
                <w:b/>
                <w:bCs/>
                <w:szCs w:val="24"/>
                <w:lang w:eastAsia="sv-SE"/>
              </w:rPr>
              <w:t>599</w:t>
            </w:r>
          </w:p>
        </w:tc>
      </w:tr>
      <w:tr w:rsidR="00096653" w:rsidRPr="00390716" w14:paraId="4CC7C443" w14:textId="77777777" w:rsidTr="00096653">
        <w:trPr>
          <w:trHeight w:val="228"/>
        </w:trPr>
        <w:tc>
          <w:tcPr>
            <w:tcW w:w="2334" w:type="dxa"/>
            <w:gridSpan w:val="2"/>
            <w:tcBorders>
              <w:left w:val="single" w:sz="4" w:space="0" w:color="auto"/>
              <w:bottom w:val="single" w:sz="4" w:space="0" w:color="auto"/>
              <w:right w:val="single" w:sz="4" w:space="0" w:color="auto"/>
            </w:tcBorders>
            <w:shd w:val="clear" w:color="auto" w:fill="auto"/>
            <w:noWrap/>
            <w:vAlign w:val="bottom"/>
            <w:hideMark/>
          </w:tcPr>
          <w:p w14:paraId="2F2C0B68"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5" w:type="dxa"/>
            <w:gridSpan w:val="5"/>
            <w:tcBorders>
              <w:left w:val="single" w:sz="4" w:space="0" w:color="auto"/>
              <w:bottom w:val="single" w:sz="4" w:space="0" w:color="auto"/>
            </w:tcBorders>
            <w:shd w:val="clear" w:color="auto" w:fill="auto"/>
            <w:noWrap/>
            <w:vAlign w:val="bottom"/>
            <w:hideMark/>
          </w:tcPr>
          <w:p w14:paraId="47BE4E67"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tcBorders>
              <w:bottom w:val="single" w:sz="4" w:space="0" w:color="auto"/>
            </w:tcBorders>
            <w:shd w:val="clear" w:color="auto" w:fill="auto"/>
            <w:noWrap/>
            <w:vAlign w:val="bottom"/>
            <w:hideMark/>
          </w:tcPr>
          <w:p w14:paraId="6AD2930B" w14:textId="77777777" w:rsidR="00332673" w:rsidRPr="00390716" w:rsidRDefault="00332673" w:rsidP="00390716">
            <w:pPr>
              <w:spacing w:after="0" w:line="360" w:lineRule="auto"/>
              <w:jc w:val="right"/>
              <w:rPr>
                <w:szCs w:val="24"/>
                <w:lang w:eastAsia="sv-SE"/>
              </w:rPr>
            </w:pPr>
          </w:p>
        </w:tc>
        <w:tc>
          <w:tcPr>
            <w:tcW w:w="886" w:type="dxa"/>
            <w:gridSpan w:val="4"/>
            <w:tcBorders>
              <w:bottom w:val="single" w:sz="4" w:space="0" w:color="auto"/>
            </w:tcBorders>
            <w:shd w:val="clear" w:color="auto" w:fill="auto"/>
            <w:noWrap/>
            <w:vAlign w:val="bottom"/>
            <w:hideMark/>
          </w:tcPr>
          <w:p w14:paraId="2B5FEDBB" w14:textId="77777777" w:rsidR="00332673" w:rsidRPr="00390716" w:rsidRDefault="00332673" w:rsidP="00390716">
            <w:pPr>
              <w:spacing w:after="0" w:line="360" w:lineRule="auto"/>
              <w:jc w:val="right"/>
              <w:rPr>
                <w:szCs w:val="24"/>
                <w:lang w:eastAsia="sv-SE"/>
              </w:rPr>
            </w:pPr>
          </w:p>
        </w:tc>
        <w:tc>
          <w:tcPr>
            <w:tcW w:w="887" w:type="dxa"/>
            <w:gridSpan w:val="4"/>
            <w:tcBorders>
              <w:bottom w:val="single" w:sz="4" w:space="0" w:color="auto"/>
            </w:tcBorders>
            <w:shd w:val="clear" w:color="auto" w:fill="auto"/>
            <w:noWrap/>
            <w:vAlign w:val="bottom"/>
            <w:hideMark/>
          </w:tcPr>
          <w:p w14:paraId="1A2FE598" w14:textId="77777777" w:rsidR="00332673" w:rsidRPr="00390716" w:rsidRDefault="00332673" w:rsidP="00390716">
            <w:pPr>
              <w:spacing w:after="0" w:line="360" w:lineRule="auto"/>
              <w:jc w:val="right"/>
              <w:rPr>
                <w:szCs w:val="24"/>
                <w:lang w:eastAsia="sv-SE"/>
              </w:rPr>
            </w:pPr>
          </w:p>
        </w:tc>
        <w:tc>
          <w:tcPr>
            <w:tcW w:w="886" w:type="dxa"/>
            <w:gridSpan w:val="3"/>
            <w:tcBorders>
              <w:bottom w:val="single" w:sz="4" w:space="0" w:color="auto"/>
            </w:tcBorders>
            <w:shd w:val="clear" w:color="auto" w:fill="auto"/>
            <w:noWrap/>
            <w:vAlign w:val="bottom"/>
            <w:hideMark/>
          </w:tcPr>
          <w:p w14:paraId="3A87B6B6" w14:textId="77777777" w:rsidR="00332673" w:rsidRPr="00390716" w:rsidRDefault="00332673" w:rsidP="00390716">
            <w:pPr>
              <w:spacing w:after="0" w:line="360" w:lineRule="auto"/>
              <w:jc w:val="right"/>
              <w:rPr>
                <w:szCs w:val="24"/>
                <w:lang w:eastAsia="sv-SE"/>
              </w:rPr>
            </w:pPr>
          </w:p>
        </w:tc>
        <w:tc>
          <w:tcPr>
            <w:tcW w:w="886" w:type="dxa"/>
            <w:gridSpan w:val="4"/>
            <w:tcBorders>
              <w:bottom w:val="single" w:sz="4" w:space="0" w:color="auto"/>
            </w:tcBorders>
            <w:shd w:val="clear" w:color="auto" w:fill="auto"/>
            <w:noWrap/>
            <w:vAlign w:val="bottom"/>
            <w:hideMark/>
          </w:tcPr>
          <w:p w14:paraId="03792A54" w14:textId="77777777" w:rsidR="00332673" w:rsidRPr="00390716" w:rsidRDefault="00332673" w:rsidP="00390716">
            <w:pPr>
              <w:spacing w:after="0" w:line="360" w:lineRule="auto"/>
              <w:jc w:val="right"/>
              <w:rPr>
                <w:szCs w:val="24"/>
                <w:lang w:eastAsia="sv-SE"/>
              </w:rPr>
            </w:pPr>
          </w:p>
        </w:tc>
        <w:tc>
          <w:tcPr>
            <w:tcW w:w="886" w:type="dxa"/>
            <w:gridSpan w:val="5"/>
            <w:tcBorders>
              <w:bottom w:val="single" w:sz="4" w:space="0" w:color="auto"/>
            </w:tcBorders>
            <w:shd w:val="clear" w:color="auto" w:fill="auto"/>
            <w:noWrap/>
            <w:vAlign w:val="bottom"/>
            <w:hideMark/>
          </w:tcPr>
          <w:p w14:paraId="5A59938F" w14:textId="77777777" w:rsidR="00332673" w:rsidRPr="00390716" w:rsidRDefault="00332673" w:rsidP="00390716">
            <w:pPr>
              <w:spacing w:after="0" w:line="360" w:lineRule="auto"/>
              <w:jc w:val="right"/>
              <w:rPr>
                <w:szCs w:val="24"/>
                <w:lang w:eastAsia="sv-SE"/>
              </w:rPr>
            </w:pPr>
          </w:p>
        </w:tc>
        <w:tc>
          <w:tcPr>
            <w:tcW w:w="890" w:type="dxa"/>
            <w:gridSpan w:val="2"/>
            <w:tcBorders>
              <w:bottom w:val="single" w:sz="4" w:space="0" w:color="auto"/>
              <w:right w:val="single" w:sz="4" w:space="0" w:color="auto"/>
            </w:tcBorders>
            <w:shd w:val="clear" w:color="auto" w:fill="auto"/>
            <w:noWrap/>
            <w:vAlign w:val="bottom"/>
            <w:hideMark/>
          </w:tcPr>
          <w:p w14:paraId="397EB3E2"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00C5E57F" w14:textId="77777777" w:rsidTr="00096653">
        <w:trPr>
          <w:trHeight w:val="228"/>
        </w:trPr>
        <w:tc>
          <w:tcPr>
            <w:tcW w:w="2334" w:type="dxa"/>
            <w:gridSpan w:val="2"/>
            <w:tcBorders>
              <w:top w:val="single" w:sz="4" w:space="0" w:color="auto"/>
              <w:left w:val="single" w:sz="4" w:space="0" w:color="auto"/>
              <w:right w:val="single" w:sz="4" w:space="0" w:color="auto"/>
            </w:tcBorders>
            <w:shd w:val="clear" w:color="auto" w:fill="auto"/>
            <w:noWrap/>
            <w:vAlign w:val="bottom"/>
            <w:hideMark/>
          </w:tcPr>
          <w:p w14:paraId="26C10C0B"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5" w:type="dxa"/>
            <w:gridSpan w:val="5"/>
            <w:tcBorders>
              <w:top w:val="single" w:sz="4" w:space="0" w:color="auto"/>
              <w:left w:val="single" w:sz="4" w:space="0" w:color="auto"/>
            </w:tcBorders>
            <w:shd w:val="clear" w:color="auto" w:fill="auto"/>
            <w:noWrap/>
            <w:vAlign w:val="bottom"/>
            <w:hideMark/>
          </w:tcPr>
          <w:p w14:paraId="56F7C355"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4"/>
            <w:tcBorders>
              <w:top w:val="single" w:sz="4" w:space="0" w:color="auto"/>
            </w:tcBorders>
            <w:shd w:val="clear" w:color="auto" w:fill="auto"/>
            <w:noWrap/>
            <w:vAlign w:val="bottom"/>
            <w:hideMark/>
          </w:tcPr>
          <w:p w14:paraId="7A0D7CB3" w14:textId="77777777" w:rsidR="00332673" w:rsidRPr="00390716" w:rsidRDefault="00332673" w:rsidP="00390716">
            <w:pPr>
              <w:spacing w:after="0" w:line="360" w:lineRule="auto"/>
              <w:jc w:val="right"/>
              <w:rPr>
                <w:szCs w:val="24"/>
                <w:lang w:eastAsia="sv-SE"/>
              </w:rPr>
            </w:pPr>
            <w:r w:rsidRPr="00390716">
              <w:rPr>
                <w:szCs w:val="24"/>
                <w:lang w:eastAsia="sv-SE"/>
              </w:rPr>
              <w:t>48</w:t>
            </w:r>
          </w:p>
        </w:tc>
        <w:tc>
          <w:tcPr>
            <w:tcW w:w="886" w:type="dxa"/>
            <w:gridSpan w:val="4"/>
            <w:tcBorders>
              <w:top w:val="single" w:sz="4" w:space="0" w:color="auto"/>
            </w:tcBorders>
            <w:shd w:val="clear" w:color="auto" w:fill="auto"/>
            <w:noWrap/>
            <w:vAlign w:val="bottom"/>
            <w:hideMark/>
          </w:tcPr>
          <w:p w14:paraId="7275E3A6" w14:textId="77777777" w:rsidR="00332673" w:rsidRPr="00390716" w:rsidRDefault="00332673" w:rsidP="00390716">
            <w:pPr>
              <w:spacing w:after="0" w:line="360" w:lineRule="auto"/>
              <w:jc w:val="right"/>
              <w:rPr>
                <w:szCs w:val="24"/>
                <w:lang w:eastAsia="sv-SE"/>
              </w:rPr>
            </w:pPr>
            <w:r w:rsidRPr="00390716">
              <w:rPr>
                <w:szCs w:val="24"/>
                <w:lang w:eastAsia="sv-SE"/>
              </w:rPr>
              <w:t>65</w:t>
            </w:r>
          </w:p>
        </w:tc>
        <w:tc>
          <w:tcPr>
            <w:tcW w:w="887" w:type="dxa"/>
            <w:gridSpan w:val="4"/>
            <w:tcBorders>
              <w:top w:val="single" w:sz="4" w:space="0" w:color="auto"/>
            </w:tcBorders>
            <w:shd w:val="clear" w:color="auto" w:fill="auto"/>
            <w:noWrap/>
            <w:vAlign w:val="bottom"/>
            <w:hideMark/>
          </w:tcPr>
          <w:p w14:paraId="2FAB447A" w14:textId="77777777" w:rsidR="00332673" w:rsidRPr="00390716" w:rsidRDefault="00332673" w:rsidP="00390716">
            <w:pPr>
              <w:spacing w:after="0" w:line="360" w:lineRule="auto"/>
              <w:jc w:val="right"/>
              <w:rPr>
                <w:szCs w:val="24"/>
                <w:lang w:eastAsia="sv-SE"/>
              </w:rPr>
            </w:pPr>
            <w:r w:rsidRPr="00390716">
              <w:rPr>
                <w:szCs w:val="24"/>
                <w:lang w:eastAsia="sv-SE"/>
              </w:rPr>
              <w:t>92</w:t>
            </w:r>
          </w:p>
        </w:tc>
        <w:tc>
          <w:tcPr>
            <w:tcW w:w="886" w:type="dxa"/>
            <w:gridSpan w:val="3"/>
            <w:tcBorders>
              <w:top w:val="single" w:sz="4" w:space="0" w:color="auto"/>
            </w:tcBorders>
            <w:shd w:val="clear" w:color="auto" w:fill="auto"/>
            <w:noWrap/>
            <w:vAlign w:val="bottom"/>
            <w:hideMark/>
          </w:tcPr>
          <w:p w14:paraId="586EC8D2" w14:textId="77777777" w:rsidR="00332673" w:rsidRPr="00390716" w:rsidRDefault="00332673" w:rsidP="00390716">
            <w:pPr>
              <w:spacing w:after="0" w:line="360" w:lineRule="auto"/>
              <w:jc w:val="right"/>
              <w:rPr>
                <w:szCs w:val="24"/>
                <w:lang w:eastAsia="sv-SE"/>
              </w:rPr>
            </w:pPr>
            <w:r w:rsidRPr="00390716">
              <w:rPr>
                <w:szCs w:val="24"/>
                <w:lang w:eastAsia="sv-SE"/>
              </w:rPr>
              <w:t>142</w:t>
            </w:r>
          </w:p>
        </w:tc>
        <w:tc>
          <w:tcPr>
            <w:tcW w:w="886" w:type="dxa"/>
            <w:gridSpan w:val="4"/>
            <w:tcBorders>
              <w:top w:val="single" w:sz="4" w:space="0" w:color="auto"/>
            </w:tcBorders>
            <w:shd w:val="clear" w:color="auto" w:fill="auto"/>
            <w:noWrap/>
            <w:vAlign w:val="bottom"/>
            <w:hideMark/>
          </w:tcPr>
          <w:p w14:paraId="2D1B0B96" w14:textId="77777777" w:rsidR="00332673" w:rsidRPr="00390716" w:rsidRDefault="00332673" w:rsidP="00390716">
            <w:pPr>
              <w:spacing w:after="0" w:line="360" w:lineRule="auto"/>
              <w:jc w:val="right"/>
              <w:rPr>
                <w:szCs w:val="24"/>
                <w:lang w:eastAsia="sv-SE"/>
              </w:rPr>
            </w:pPr>
            <w:r w:rsidRPr="00390716">
              <w:rPr>
                <w:szCs w:val="24"/>
                <w:lang w:eastAsia="sv-SE"/>
              </w:rPr>
              <w:t>86</w:t>
            </w:r>
          </w:p>
        </w:tc>
        <w:tc>
          <w:tcPr>
            <w:tcW w:w="886" w:type="dxa"/>
            <w:gridSpan w:val="5"/>
            <w:tcBorders>
              <w:top w:val="single" w:sz="4" w:space="0" w:color="auto"/>
            </w:tcBorders>
            <w:shd w:val="clear" w:color="auto" w:fill="auto"/>
            <w:noWrap/>
            <w:vAlign w:val="bottom"/>
            <w:hideMark/>
          </w:tcPr>
          <w:p w14:paraId="01985788"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90" w:type="dxa"/>
            <w:gridSpan w:val="2"/>
            <w:tcBorders>
              <w:top w:val="single" w:sz="4" w:space="0" w:color="auto"/>
              <w:right w:val="single" w:sz="4" w:space="0" w:color="auto"/>
            </w:tcBorders>
            <w:shd w:val="clear" w:color="auto" w:fill="auto"/>
            <w:noWrap/>
            <w:vAlign w:val="bottom"/>
            <w:hideMark/>
          </w:tcPr>
          <w:p w14:paraId="4C62AE4F" w14:textId="77777777" w:rsidR="00332673" w:rsidRPr="00390716" w:rsidRDefault="00332673" w:rsidP="00390716">
            <w:pPr>
              <w:spacing w:after="0" w:line="360" w:lineRule="auto"/>
              <w:jc w:val="right"/>
              <w:rPr>
                <w:szCs w:val="24"/>
                <w:lang w:eastAsia="sv-SE"/>
              </w:rPr>
            </w:pPr>
            <w:r w:rsidRPr="00390716">
              <w:rPr>
                <w:szCs w:val="24"/>
                <w:lang w:eastAsia="sv-SE"/>
              </w:rPr>
              <w:t>468</w:t>
            </w:r>
          </w:p>
        </w:tc>
      </w:tr>
      <w:tr w:rsidR="00096653" w:rsidRPr="00390716" w14:paraId="35808753"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301DB14" w14:textId="7774B8ED"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5" w:type="dxa"/>
            <w:gridSpan w:val="5"/>
            <w:tcBorders>
              <w:left w:val="single" w:sz="4" w:space="0" w:color="auto"/>
            </w:tcBorders>
            <w:shd w:val="clear" w:color="auto" w:fill="auto"/>
            <w:noWrap/>
            <w:vAlign w:val="bottom"/>
            <w:hideMark/>
          </w:tcPr>
          <w:p w14:paraId="393E72F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2BCD7E32"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4"/>
            <w:shd w:val="clear" w:color="auto" w:fill="auto"/>
            <w:noWrap/>
            <w:vAlign w:val="bottom"/>
            <w:hideMark/>
          </w:tcPr>
          <w:p w14:paraId="056EFF70"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87" w:type="dxa"/>
            <w:gridSpan w:val="4"/>
            <w:shd w:val="clear" w:color="auto" w:fill="auto"/>
            <w:noWrap/>
            <w:vAlign w:val="bottom"/>
            <w:hideMark/>
          </w:tcPr>
          <w:p w14:paraId="0E4A12CE"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886" w:type="dxa"/>
            <w:gridSpan w:val="3"/>
            <w:shd w:val="clear" w:color="auto" w:fill="auto"/>
            <w:noWrap/>
            <w:vAlign w:val="bottom"/>
            <w:hideMark/>
          </w:tcPr>
          <w:p w14:paraId="4AC01545"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886" w:type="dxa"/>
            <w:gridSpan w:val="4"/>
            <w:shd w:val="clear" w:color="auto" w:fill="auto"/>
            <w:noWrap/>
            <w:vAlign w:val="bottom"/>
            <w:hideMark/>
          </w:tcPr>
          <w:p w14:paraId="45FCC6E4"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6" w:type="dxa"/>
            <w:gridSpan w:val="5"/>
            <w:shd w:val="clear" w:color="auto" w:fill="auto"/>
            <w:noWrap/>
            <w:vAlign w:val="bottom"/>
            <w:hideMark/>
          </w:tcPr>
          <w:p w14:paraId="0D66F5F8"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90" w:type="dxa"/>
            <w:gridSpan w:val="2"/>
            <w:tcBorders>
              <w:right w:val="single" w:sz="4" w:space="0" w:color="auto"/>
            </w:tcBorders>
            <w:shd w:val="clear" w:color="auto" w:fill="auto"/>
            <w:noWrap/>
            <w:vAlign w:val="bottom"/>
            <w:hideMark/>
          </w:tcPr>
          <w:p w14:paraId="41F6D61A" w14:textId="77777777" w:rsidR="00332673" w:rsidRPr="00390716" w:rsidRDefault="00332673" w:rsidP="00390716">
            <w:pPr>
              <w:spacing w:after="0" w:line="360" w:lineRule="auto"/>
              <w:jc w:val="right"/>
              <w:rPr>
                <w:szCs w:val="24"/>
                <w:lang w:eastAsia="sv-SE"/>
              </w:rPr>
            </w:pPr>
            <w:r w:rsidRPr="00390716">
              <w:rPr>
                <w:szCs w:val="24"/>
                <w:lang w:eastAsia="sv-SE"/>
              </w:rPr>
              <w:t>67</w:t>
            </w:r>
          </w:p>
        </w:tc>
      </w:tr>
      <w:tr w:rsidR="00096653" w:rsidRPr="00390716" w14:paraId="5C7B8F99" w14:textId="77777777" w:rsidTr="00096653">
        <w:trPr>
          <w:trHeight w:val="214"/>
        </w:trPr>
        <w:tc>
          <w:tcPr>
            <w:tcW w:w="2334" w:type="dxa"/>
            <w:gridSpan w:val="2"/>
            <w:tcBorders>
              <w:left w:val="single" w:sz="4" w:space="0" w:color="auto"/>
              <w:right w:val="single" w:sz="4" w:space="0" w:color="auto"/>
            </w:tcBorders>
            <w:shd w:val="clear" w:color="auto" w:fill="auto"/>
            <w:noWrap/>
            <w:vAlign w:val="bottom"/>
            <w:hideMark/>
          </w:tcPr>
          <w:p w14:paraId="1ED459DD" w14:textId="1797F6D0"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5" w:type="dxa"/>
            <w:gridSpan w:val="5"/>
            <w:tcBorders>
              <w:left w:val="single" w:sz="4" w:space="0" w:color="auto"/>
            </w:tcBorders>
            <w:shd w:val="clear" w:color="auto" w:fill="auto"/>
            <w:noWrap/>
            <w:vAlign w:val="bottom"/>
            <w:hideMark/>
          </w:tcPr>
          <w:p w14:paraId="53883D8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CADB133"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1E73B1B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5776930C"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3"/>
            <w:shd w:val="clear" w:color="auto" w:fill="auto"/>
            <w:noWrap/>
            <w:vAlign w:val="bottom"/>
            <w:hideMark/>
          </w:tcPr>
          <w:p w14:paraId="7AF4291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03D87F18"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5"/>
            <w:shd w:val="clear" w:color="auto" w:fill="auto"/>
            <w:noWrap/>
            <w:vAlign w:val="bottom"/>
            <w:hideMark/>
          </w:tcPr>
          <w:p w14:paraId="2390703F"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90" w:type="dxa"/>
            <w:gridSpan w:val="2"/>
            <w:tcBorders>
              <w:right w:val="single" w:sz="4" w:space="0" w:color="auto"/>
            </w:tcBorders>
            <w:shd w:val="clear" w:color="auto" w:fill="auto"/>
            <w:noWrap/>
            <w:vAlign w:val="bottom"/>
            <w:hideMark/>
          </w:tcPr>
          <w:p w14:paraId="772EE106" w14:textId="77777777" w:rsidR="00332673" w:rsidRPr="00390716" w:rsidRDefault="00332673" w:rsidP="00390716">
            <w:pPr>
              <w:spacing w:after="0" w:line="360" w:lineRule="auto"/>
              <w:jc w:val="right"/>
              <w:rPr>
                <w:szCs w:val="24"/>
                <w:lang w:eastAsia="sv-SE"/>
              </w:rPr>
            </w:pPr>
            <w:r w:rsidRPr="00390716">
              <w:rPr>
                <w:szCs w:val="24"/>
                <w:lang w:eastAsia="sv-SE"/>
              </w:rPr>
              <w:t>29</w:t>
            </w:r>
          </w:p>
        </w:tc>
      </w:tr>
      <w:tr w:rsidR="00096653" w:rsidRPr="00390716" w14:paraId="5CCDC0C6" w14:textId="77777777" w:rsidTr="00096653">
        <w:trPr>
          <w:trHeight w:val="201"/>
        </w:trPr>
        <w:tc>
          <w:tcPr>
            <w:tcW w:w="2334" w:type="dxa"/>
            <w:gridSpan w:val="2"/>
            <w:tcBorders>
              <w:left w:val="single" w:sz="4" w:space="0" w:color="auto"/>
              <w:right w:val="single" w:sz="4" w:space="0" w:color="auto"/>
            </w:tcBorders>
            <w:shd w:val="clear" w:color="auto" w:fill="auto"/>
            <w:noWrap/>
            <w:vAlign w:val="bottom"/>
            <w:hideMark/>
          </w:tcPr>
          <w:p w14:paraId="0B40DA7E" w14:textId="7028C919"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5" w:type="dxa"/>
            <w:gridSpan w:val="5"/>
            <w:tcBorders>
              <w:left w:val="single" w:sz="4" w:space="0" w:color="auto"/>
            </w:tcBorders>
            <w:shd w:val="clear" w:color="auto" w:fill="auto"/>
            <w:noWrap/>
            <w:vAlign w:val="bottom"/>
            <w:hideMark/>
          </w:tcPr>
          <w:p w14:paraId="520ADB8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0595B0E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AAF567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139606CE"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3"/>
            <w:shd w:val="clear" w:color="auto" w:fill="auto"/>
            <w:noWrap/>
            <w:vAlign w:val="bottom"/>
            <w:hideMark/>
          </w:tcPr>
          <w:p w14:paraId="7D8FB6F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0D6A3EE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3FFBE76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3DEA33B0" w14:textId="77777777" w:rsidR="00332673" w:rsidRPr="00390716" w:rsidRDefault="00332673" w:rsidP="00390716">
            <w:pPr>
              <w:spacing w:after="0" w:line="360" w:lineRule="auto"/>
              <w:jc w:val="right"/>
              <w:rPr>
                <w:szCs w:val="24"/>
                <w:lang w:eastAsia="sv-SE"/>
              </w:rPr>
            </w:pPr>
            <w:r w:rsidRPr="00390716">
              <w:rPr>
                <w:szCs w:val="24"/>
                <w:lang w:eastAsia="sv-SE"/>
              </w:rPr>
              <w:t>14</w:t>
            </w:r>
          </w:p>
        </w:tc>
      </w:tr>
      <w:tr w:rsidR="00096653" w:rsidRPr="00390716" w14:paraId="757891A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C6963F7" w14:textId="3CDE1504"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5" w:type="dxa"/>
            <w:gridSpan w:val="5"/>
            <w:tcBorders>
              <w:left w:val="single" w:sz="4" w:space="0" w:color="auto"/>
            </w:tcBorders>
            <w:shd w:val="clear" w:color="auto" w:fill="auto"/>
            <w:noWrap/>
            <w:vAlign w:val="bottom"/>
            <w:hideMark/>
          </w:tcPr>
          <w:p w14:paraId="522CD41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1CD2777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13EC229"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7" w:type="dxa"/>
            <w:gridSpan w:val="4"/>
            <w:shd w:val="clear" w:color="auto" w:fill="auto"/>
            <w:noWrap/>
            <w:vAlign w:val="bottom"/>
            <w:hideMark/>
          </w:tcPr>
          <w:p w14:paraId="6FAB913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23EF8BA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7CE66C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shd w:val="clear" w:color="auto" w:fill="auto"/>
            <w:noWrap/>
            <w:vAlign w:val="bottom"/>
            <w:hideMark/>
          </w:tcPr>
          <w:p w14:paraId="044AC97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41F07BC" w14:textId="77777777" w:rsidR="00332673" w:rsidRPr="00390716" w:rsidRDefault="00332673" w:rsidP="00390716">
            <w:pPr>
              <w:spacing w:after="0" w:line="360" w:lineRule="auto"/>
              <w:jc w:val="right"/>
              <w:rPr>
                <w:szCs w:val="24"/>
                <w:lang w:eastAsia="sv-SE"/>
              </w:rPr>
            </w:pPr>
            <w:r w:rsidRPr="00390716">
              <w:rPr>
                <w:szCs w:val="24"/>
                <w:lang w:eastAsia="sv-SE"/>
              </w:rPr>
              <w:t>7</w:t>
            </w:r>
          </w:p>
        </w:tc>
      </w:tr>
      <w:tr w:rsidR="00096653" w:rsidRPr="00390716" w14:paraId="5967600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D78DC7C" w14:textId="634522DC"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5" w:type="dxa"/>
            <w:gridSpan w:val="5"/>
            <w:tcBorders>
              <w:left w:val="single" w:sz="4" w:space="0" w:color="auto"/>
            </w:tcBorders>
            <w:shd w:val="clear" w:color="auto" w:fill="auto"/>
            <w:noWrap/>
            <w:vAlign w:val="bottom"/>
            <w:hideMark/>
          </w:tcPr>
          <w:p w14:paraId="10AF3DA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DDD7A93"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24B42EB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2F722AF5"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49E6BD1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3F1DFA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611D9C2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47FD3F04" w14:textId="77777777" w:rsidR="00332673" w:rsidRPr="00390716" w:rsidRDefault="00332673" w:rsidP="00390716">
            <w:pPr>
              <w:spacing w:after="0" w:line="360" w:lineRule="auto"/>
              <w:jc w:val="right"/>
              <w:rPr>
                <w:szCs w:val="24"/>
                <w:lang w:eastAsia="sv-SE"/>
              </w:rPr>
            </w:pPr>
            <w:r w:rsidRPr="00390716">
              <w:rPr>
                <w:szCs w:val="24"/>
                <w:lang w:eastAsia="sv-SE"/>
              </w:rPr>
              <w:t>8</w:t>
            </w:r>
          </w:p>
        </w:tc>
      </w:tr>
      <w:tr w:rsidR="00096653" w:rsidRPr="00390716" w14:paraId="19E02A3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DDBFC1A" w14:textId="75E8637B"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5" w:type="dxa"/>
            <w:gridSpan w:val="5"/>
            <w:tcBorders>
              <w:left w:val="single" w:sz="4" w:space="0" w:color="auto"/>
            </w:tcBorders>
            <w:shd w:val="clear" w:color="auto" w:fill="auto"/>
            <w:noWrap/>
            <w:vAlign w:val="bottom"/>
            <w:hideMark/>
          </w:tcPr>
          <w:p w14:paraId="2B63728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12E3D8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5FA2CC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6994502A"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3"/>
            <w:shd w:val="clear" w:color="auto" w:fill="auto"/>
            <w:noWrap/>
            <w:vAlign w:val="bottom"/>
            <w:hideMark/>
          </w:tcPr>
          <w:p w14:paraId="79D449D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60220DE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57D464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01FE7521"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096653" w:rsidRPr="00390716" w14:paraId="052CFCF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7C02E70" w14:textId="061A7F14"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5" w:type="dxa"/>
            <w:gridSpan w:val="5"/>
            <w:tcBorders>
              <w:left w:val="single" w:sz="4" w:space="0" w:color="auto"/>
            </w:tcBorders>
            <w:shd w:val="clear" w:color="auto" w:fill="auto"/>
            <w:noWrap/>
            <w:vAlign w:val="bottom"/>
            <w:hideMark/>
          </w:tcPr>
          <w:p w14:paraId="32C260D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60A165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C08A3B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627E34B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1EBA47E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B641099"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5"/>
            <w:shd w:val="clear" w:color="auto" w:fill="auto"/>
            <w:noWrap/>
            <w:vAlign w:val="bottom"/>
            <w:hideMark/>
          </w:tcPr>
          <w:p w14:paraId="78DDAE9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6B7F13F1"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096653" w:rsidRPr="00390716" w14:paraId="383514D6"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9F13F50" w14:textId="5224034A"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5" w:type="dxa"/>
            <w:gridSpan w:val="5"/>
            <w:tcBorders>
              <w:left w:val="single" w:sz="4" w:space="0" w:color="auto"/>
            </w:tcBorders>
            <w:shd w:val="clear" w:color="auto" w:fill="auto"/>
            <w:noWrap/>
            <w:vAlign w:val="bottom"/>
            <w:hideMark/>
          </w:tcPr>
          <w:p w14:paraId="2716A0A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2A1DF02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993A91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10CAC0C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4D5281F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14FA06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6C8EBC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35091345"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96653" w:rsidRPr="00390716" w14:paraId="0E8A4EF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76D1641" w14:textId="5C6EEC42"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5" w:type="dxa"/>
            <w:gridSpan w:val="5"/>
            <w:tcBorders>
              <w:left w:val="single" w:sz="4" w:space="0" w:color="auto"/>
            </w:tcBorders>
            <w:shd w:val="clear" w:color="auto" w:fill="auto"/>
            <w:noWrap/>
            <w:vAlign w:val="bottom"/>
            <w:hideMark/>
          </w:tcPr>
          <w:p w14:paraId="5EFBA48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76E31AD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0188ACF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7360BF9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61A4179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6F29152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161C6BB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5B5CB4A0"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96653" w:rsidRPr="00390716" w14:paraId="54AF710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B0448B2"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5" w:type="dxa"/>
            <w:gridSpan w:val="5"/>
            <w:tcBorders>
              <w:left w:val="single" w:sz="4" w:space="0" w:color="auto"/>
            </w:tcBorders>
            <w:shd w:val="clear" w:color="auto" w:fill="auto"/>
            <w:noWrap/>
            <w:vAlign w:val="bottom"/>
            <w:hideMark/>
          </w:tcPr>
          <w:p w14:paraId="1E65D53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3B279A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30F2A6A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67EF64F3"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3"/>
            <w:shd w:val="clear" w:color="auto" w:fill="auto"/>
            <w:noWrap/>
            <w:vAlign w:val="bottom"/>
            <w:hideMark/>
          </w:tcPr>
          <w:p w14:paraId="66009EC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0D85D1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4776F2B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3949863C"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096653" w:rsidRPr="00390716" w14:paraId="761A3700"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9901373"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5" w:type="dxa"/>
            <w:gridSpan w:val="5"/>
            <w:tcBorders>
              <w:left w:val="single" w:sz="4" w:space="0" w:color="auto"/>
            </w:tcBorders>
            <w:shd w:val="clear" w:color="auto" w:fill="auto"/>
            <w:noWrap/>
            <w:vAlign w:val="bottom"/>
            <w:hideMark/>
          </w:tcPr>
          <w:p w14:paraId="574710E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C61080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117DA34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shd w:val="clear" w:color="auto" w:fill="auto"/>
            <w:noWrap/>
            <w:vAlign w:val="bottom"/>
            <w:hideMark/>
          </w:tcPr>
          <w:p w14:paraId="1BEE81A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3"/>
            <w:shd w:val="clear" w:color="auto" w:fill="auto"/>
            <w:noWrap/>
            <w:vAlign w:val="bottom"/>
            <w:hideMark/>
          </w:tcPr>
          <w:p w14:paraId="27F01AB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413CAEE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500F7D8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7D4FB686"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096653" w:rsidRPr="00390716" w14:paraId="65D66EC2" w14:textId="77777777" w:rsidTr="00096653">
        <w:trPr>
          <w:trHeight w:val="108"/>
        </w:trPr>
        <w:tc>
          <w:tcPr>
            <w:tcW w:w="2334" w:type="dxa"/>
            <w:gridSpan w:val="2"/>
            <w:tcBorders>
              <w:left w:val="single" w:sz="4" w:space="0" w:color="auto"/>
              <w:right w:val="single" w:sz="4" w:space="0" w:color="auto"/>
            </w:tcBorders>
            <w:shd w:val="clear" w:color="auto" w:fill="auto"/>
            <w:noWrap/>
            <w:vAlign w:val="bottom"/>
            <w:hideMark/>
          </w:tcPr>
          <w:p w14:paraId="66BCF2A9" w14:textId="77777777" w:rsidR="00332673" w:rsidRPr="00390716" w:rsidRDefault="00332673" w:rsidP="00390716">
            <w:pPr>
              <w:spacing w:after="0" w:line="360" w:lineRule="auto"/>
              <w:rPr>
                <w:szCs w:val="24"/>
                <w:lang w:eastAsia="sv-SE"/>
              </w:rPr>
            </w:pPr>
            <w:r w:rsidRPr="00390716">
              <w:rPr>
                <w:szCs w:val="24"/>
                <w:lang w:eastAsia="sv-SE"/>
              </w:rPr>
              <w:t> </w:t>
            </w:r>
          </w:p>
        </w:tc>
        <w:tc>
          <w:tcPr>
            <w:tcW w:w="885" w:type="dxa"/>
            <w:gridSpan w:val="5"/>
            <w:tcBorders>
              <w:left w:val="single" w:sz="4" w:space="0" w:color="auto"/>
            </w:tcBorders>
            <w:shd w:val="clear" w:color="auto" w:fill="auto"/>
            <w:noWrap/>
            <w:vAlign w:val="bottom"/>
            <w:hideMark/>
          </w:tcPr>
          <w:p w14:paraId="79B61A61"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shd w:val="clear" w:color="auto" w:fill="auto"/>
            <w:noWrap/>
            <w:vAlign w:val="bottom"/>
            <w:hideMark/>
          </w:tcPr>
          <w:p w14:paraId="5A1EE509"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6E457663"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79DBB849"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7D39C02D"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2B8E81B3"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1512738A"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7FE741DB"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795D9E4A"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E640096" w14:textId="77777777" w:rsidR="00332673" w:rsidRPr="00390716" w:rsidRDefault="00332673" w:rsidP="00390716">
            <w:pPr>
              <w:spacing w:after="0" w:line="360" w:lineRule="auto"/>
              <w:rPr>
                <w:b/>
                <w:bCs/>
                <w:szCs w:val="24"/>
                <w:lang w:eastAsia="sv-SE"/>
              </w:rPr>
            </w:pPr>
            <w:r w:rsidRPr="00390716">
              <w:rPr>
                <w:b/>
                <w:bCs/>
                <w:szCs w:val="24"/>
                <w:lang w:eastAsia="sv-SE"/>
              </w:rPr>
              <w:t>Men</w:t>
            </w:r>
          </w:p>
        </w:tc>
        <w:tc>
          <w:tcPr>
            <w:tcW w:w="885" w:type="dxa"/>
            <w:gridSpan w:val="5"/>
            <w:tcBorders>
              <w:left w:val="single" w:sz="4" w:space="0" w:color="auto"/>
            </w:tcBorders>
            <w:shd w:val="clear" w:color="auto" w:fill="auto"/>
            <w:noWrap/>
            <w:vAlign w:val="bottom"/>
            <w:hideMark/>
          </w:tcPr>
          <w:p w14:paraId="0D775ADA"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shd w:val="clear" w:color="auto" w:fill="auto"/>
            <w:noWrap/>
            <w:vAlign w:val="bottom"/>
            <w:hideMark/>
          </w:tcPr>
          <w:p w14:paraId="36E5274D"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1021811A"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70628AE6"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0F778C33"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784A308E"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5135A1FC"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119417B1"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1A3F22E9"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78E778B"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885" w:type="dxa"/>
            <w:gridSpan w:val="5"/>
            <w:tcBorders>
              <w:left w:val="single" w:sz="4" w:space="0" w:color="auto"/>
            </w:tcBorders>
            <w:shd w:val="clear" w:color="auto" w:fill="auto"/>
            <w:noWrap/>
            <w:vAlign w:val="bottom"/>
            <w:hideMark/>
          </w:tcPr>
          <w:p w14:paraId="4F8CD04F" w14:textId="77777777" w:rsidR="00332673" w:rsidRPr="00390716" w:rsidRDefault="00332673" w:rsidP="00390716">
            <w:pPr>
              <w:spacing w:after="0" w:line="360" w:lineRule="auto"/>
              <w:jc w:val="right"/>
              <w:rPr>
                <w:b/>
                <w:bCs/>
                <w:szCs w:val="24"/>
                <w:lang w:eastAsia="sv-SE"/>
              </w:rPr>
            </w:pPr>
            <w:r w:rsidRPr="00390716">
              <w:rPr>
                <w:b/>
                <w:bCs/>
                <w:szCs w:val="24"/>
                <w:lang w:eastAsia="sv-SE"/>
              </w:rPr>
              <w:t>384</w:t>
            </w:r>
          </w:p>
        </w:tc>
        <w:tc>
          <w:tcPr>
            <w:tcW w:w="886" w:type="dxa"/>
            <w:gridSpan w:val="4"/>
            <w:shd w:val="clear" w:color="auto" w:fill="auto"/>
            <w:noWrap/>
            <w:vAlign w:val="bottom"/>
            <w:hideMark/>
          </w:tcPr>
          <w:p w14:paraId="6820451B" w14:textId="77777777" w:rsidR="00332673" w:rsidRPr="00390716" w:rsidRDefault="00332673" w:rsidP="00390716">
            <w:pPr>
              <w:spacing w:after="0" w:line="360" w:lineRule="auto"/>
              <w:jc w:val="right"/>
              <w:rPr>
                <w:b/>
                <w:bCs/>
                <w:szCs w:val="24"/>
                <w:lang w:eastAsia="sv-SE"/>
              </w:rPr>
            </w:pPr>
            <w:r w:rsidRPr="00390716">
              <w:rPr>
                <w:b/>
                <w:bCs/>
                <w:szCs w:val="24"/>
                <w:lang w:eastAsia="sv-SE"/>
              </w:rPr>
              <w:t>1 192</w:t>
            </w:r>
          </w:p>
        </w:tc>
        <w:tc>
          <w:tcPr>
            <w:tcW w:w="886" w:type="dxa"/>
            <w:gridSpan w:val="4"/>
            <w:shd w:val="clear" w:color="auto" w:fill="auto"/>
            <w:noWrap/>
            <w:vAlign w:val="bottom"/>
            <w:hideMark/>
          </w:tcPr>
          <w:p w14:paraId="390817EB" w14:textId="77777777" w:rsidR="00332673" w:rsidRPr="00390716" w:rsidRDefault="00332673" w:rsidP="00390716">
            <w:pPr>
              <w:spacing w:after="0" w:line="360" w:lineRule="auto"/>
              <w:jc w:val="right"/>
              <w:rPr>
                <w:b/>
                <w:bCs/>
                <w:szCs w:val="24"/>
                <w:lang w:eastAsia="sv-SE"/>
              </w:rPr>
            </w:pPr>
            <w:r w:rsidRPr="00390716">
              <w:rPr>
                <w:b/>
                <w:bCs/>
                <w:szCs w:val="24"/>
                <w:lang w:eastAsia="sv-SE"/>
              </w:rPr>
              <w:t>1 503</w:t>
            </w:r>
          </w:p>
        </w:tc>
        <w:tc>
          <w:tcPr>
            <w:tcW w:w="887" w:type="dxa"/>
            <w:gridSpan w:val="4"/>
            <w:shd w:val="clear" w:color="auto" w:fill="auto"/>
            <w:noWrap/>
            <w:vAlign w:val="bottom"/>
            <w:hideMark/>
          </w:tcPr>
          <w:p w14:paraId="068A568F" w14:textId="77777777" w:rsidR="00332673" w:rsidRPr="00390716" w:rsidRDefault="00332673" w:rsidP="00390716">
            <w:pPr>
              <w:spacing w:after="0" w:line="360" w:lineRule="auto"/>
              <w:jc w:val="right"/>
              <w:rPr>
                <w:b/>
                <w:bCs/>
                <w:szCs w:val="24"/>
                <w:lang w:eastAsia="sv-SE"/>
              </w:rPr>
            </w:pPr>
            <w:r w:rsidRPr="00390716">
              <w:rPr>
                <w:b/>
                <w:bCs/>
                <w:szCs w:val="24"/>
                <w:lang w:eastAsia="sv-SE"/>
              </w:rPr>
              <w:t>2 243</w:t>
            </w:r>
          </w:p>
        </w:tc>
        <w:tc>
          <w:tcPr>
            <w:tcW w:w="886" w:type="dxa"/>
            <w:gridSpan w:val="3"/>
            <w:shd w:val="clear" w:color="auto" w:fill="auto"/>
            <w:noWrap/>
            <w:vAlign w:val="bottom"/>
            <w:hideMark/>
          </w:tcPr>
          <w:p w14:paraId="04276AAB" w14:textId="77777777" w:rsidR="00332673" w:rsidRPr="00390716" w:rsidRDefault="00332673" w:rsidP="00390716">
            <w:pPr>
              <w:spacing w:after="0" w:line="360" w:lineRule="auto"/>
              <w:jc w:val="right"/>
              <w:rPr>
                <w:b/>
                <w:bCs/>
                <w:szCs w:val="24"/>
                <w:lang w:eastAsia="sv-SE"/>
              </w:rPr>
            </w:pPr>
            <w:r w:rsidRPr="00390716">
              <w:rPr>
                <w:b/>
                <w:bCs/>
                <w:szCs w:val="24"/>
                <w:lang w:eastAsia="sv-SE"/>
              </w:rPr>
              <w:t>1 596</w:t>
            </w:r>
          </w:p>
        </w:tc>
        <w:tc>
          <w:tcPr>
            <w:tcW w:w="886" w:type="dxa"/>
            <w:gridSpan w:val="4"/>
            <w:shd w:val="clear" w:color="auto" w:fill="auto"/>
            <w:noWrap/>
            <w:vAlign w:val="bottom"/>
            <w:hideMark/>
          </w:tcPr>
          <w:p w14:paraId="7733D6DE" w14:textId="77777777" w:rsidR="00332673" w:rsidRPr="00390716" w:rsidRDefault="00332673" w:rsidP="00390716">
            <w:pPr>
              <w:spacing w:after="0" w:line="360" w:lineRule="auto"/>
              <w:jc w:val="right"/>
              <w:rPr>
                <w:b/>
                <w:bCs/>
                <w:szCs w:val="24"/>
                <w:lang w:eastAsia="sv-SE"/>
              </w:rPr>
            </w:pPr>
            <w:r w:rsidRPr="00390716">
              <w:rPr>
                <w:b/>
                <w:bCs/>
                <w:szCs w:val="24"/>
                <w:lang w:eastAsia="sv-SE"/>
              </w:rPr>
              <w:t>1 007</w:t>
            </w:r>
          </w:p>
        </w:tc>
        <w:tc>
          <w:tcPr>
            <w:tcW w:w="886" w:type="dxa"/>
            <w:gridSpan w:val="5"/>
            <w:shd w:val="clear" w:color="auto" w:fill="auto"/>
            <w:noWrap/>
            <w:vAlign w:val="bottom"/>
            <w:hideMark/>
          </w:tcPr>
          <w:p w14:paraId="1AC6FE0F" w14:textId="77777777" w:rsidR="00332673" w:rsidRPr="00390716" w:rsidRDefault="00332673" w:rsidP="00390716">
            <w:pPr>
              <w:spacing w:after="0" w:line="360" w:lineRule="auto"/>
              <w:jc w:val="right"/>
              <w:rPr>
                <w:b/>
                <w:bCs/>
                <w:szCs w:val="24"/>
                <w:lang w:eastAsia="sv-SE"/>
              </w:rPr>
            </w:pPr>
            <w:r w:rsidRPr="00390716">
              <w:rPr>
                <w:b/>
                <w:bCs/>
                <w:szCs w:val="24"/>
                <w:lang w:eastAsia="sv-SE"/>
              </w:rPr>
              <w:t>419</w:t>
            </w:r>
          </w:p>
        </w:tc>
        <w:tc>
          <w:tcPr>
            <w:tcW w:w="890" w:type="dxa"/>
            <w:gridSpan w:val="2"/>
            <w:tcBorders>
              <w:right w:val="single" w:sz="4" w:space="0" w:color="auto"/>
            </w:tcBorders>
            <w:shd w:val="clear" w:color="auto" w:fill="auto"/>
            <w:noWrap/>
            <w:vAlign w:val="bottom"/>
            <w:hideMark/>
          </w:tcPr>
          <w:p w14:paraId="5F0D3F38" w14:textId="77777777" w:rsidR="00332673" w:rsidRPr="00390716" w:rsidRDefault="00332673" w:rsidP="00390716">
            <w:pPr>
              <w:spacing w:after="0" w:line="360" w:lineRule="auto"/>
              <w:jc w:val="right"/>
              <w:rPr>
                <w:b/>
                <w:bCs/>
                <w:szCs w:val="24"/>
                <w:lang w:eastAsia="sv-SE"/>
              </w:rPr>
            </w:pPr>
            <w:r w:rsidRPr="00390716">
              <w:rPr>
                <w:b/>
                <w:bCs/>
                <w:szCs w:val="24"/>
                <w:lang w:eastAsia="sv-SE"/>
              </w:rPr>
              <w:t>8 344</w:t>
            </w:r>
          </w:p>
        </w:tc>
      </w:tr>
      <w:tr w:rsidR="00096653" w:rsidRPr="00390716" w14:paraId="796EF2AC"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32AF6C7"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885" w:type="dxa"/>
            <w:gridSpan w:val="5"/>
            <w:tcBorders>
              <w:left w:val="single" w:sz="4" w:space="0" w:color="auto"/>
            </w:tcBorders>
            <w:shd w:val="clear" w:color="auto" w:fill="auto"/>
            <w:noWrap/>
            <w:vAlign w:val="bottom"/>
            <w:hideMark/>
          </w:tcPr>
          <w:p w14:paraId="2249D143" w14:textId="77777777" w:rsidR="00332673" w:rsidRPr="00390716" w:rsidRDefault="00332673" w:rsidP="00390716">
            <w:pPr>
              <w:spacing w:after="0" w:line="360" w:lineRule="auto"/>
              <w:jc w:val="right"/>
              <w:rPr>
                <w:szCs w:val="24"/>
                <w:lang w:eastAsia="sv-SE"/>
              </w:rPr>
            </w:pPr>
            <w:r w:rsidRPr="00390716">
              <w:rPr>
                <w:szCs w:val="24"/>
                <w:lang w:eastAsia="sv-SE"/>
              </w:rPr>
              <w:t> </w:t>
            </w:r>
          </w:p>
        </w:tc>
        <w:tc>
          <w:tcPr>
            <w:tcW w:w="886" w:type="dxa"/>
            <w:gridSpan w:val="4"/>
            <w:shd w:val="clear" w:color="auto" w:fill="auto"/>
            <w:noWrap/>
            <w:vAlign w:val="bottom"/>
            <w:hideMark/>
          </w:tcPr>
          <w:p w14:paraId="04EDCE30"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320BBF8F" w14:textId="77777777" w:rsidR="00332673" w:rsidRPr="00390716" w:rsidRDefault="00332673" w:rsidP="00390716">
            <w:pPr>
              <w:spacing w:after="0" w:line="360" w:lineRule="auto"/>
              <w:jc w:val="right"/>
              <w:rPr>
                <w:szCs w:val="24"/>
                <w:lang w:eastAsia="sv-SE"/>
              </w:rPr>
            </w:pPr>
          </w:p>
        </w:tc>
        <w:tc>
          <w:tcPr>
            <w:tcW w:w="887" w:type="dxa"/>
            <w:gridSpan w:val="4"/>
            <w:shd w:val="clear" w:color="auto" w:fill="auto"/>
            <w:noWrap/>
            <w:vAlign w:val="bottom"/>
            <w:hideMark/>
          </w:tcPr>
          <w:p w14:paraId="07C0ACAA" w14:textId="77777777" w:rsidR="00332673" w:rsidRPr="00390716" w:rsidRDefault="00332673" w:rsidP="00390716">
            <w:pPr>
              <w:spacing w:after="0" w:line="360" w:lineRule="auto"/>
              <w:jc w:val="right"/>
              <w:rPr>
                <w:szCs w:val="24"/>
                <w:lang w:eastAsia="sv-SE"/>
              </w:rPr>
            </w:pPr>
          </w:p>
        </w:tc>
        <w:tc>
          <w:tcPr>
            <w:tcW w:w="886" w:type="dxa"/>
            <w:gridSpan w:val="3"/>
            <w:shd w:val="clear" w:color="auto" w:fill="auto"/>
            <w:noWrap/>
            <w:vAlign w:val="bottom"/>
            <w:hideMark/>
          </w:tcPr>
          <w:p w14:paraId="05ACB5D3" w14:textId="77777777" w:rsidR="00332673" w:rsidRPr="00390716" w:rsidRDefault="00332673" w:rsidP="00390716">
            <w:pPr>
              <w:spacing w:after="0" w:line="360" w:lineRule="auto"/>
              <w:jc w:val="right"/>
              <w:rPr>
                <w:szCs w:val="24"/>
                <w:lang w:eastAsia="sv-SE"/>
              </w:rPr>
            </w:pPr>
          </w:p>
        </w:tc>
        <w:tc>
          <w:tcPr>
            <w:tcW w:w="886" w:type="dxa"/>
            <w:gridSpan w:val="4"/>
            <w:shd w:val="clear" w:color="auto" w:fill="auto"/>
            <w:noWrap/>
            <w:vAlign w:val="bottom"/>
            <w:hideMark/>
          </w:tcPr>
          <w:p w14:paraId="4DC81EBE" w14:textId="77777777" w:rsidR="00332673" w:rsidRPr="00390716" w:rsidRDefault="00332673" w:rsidP="00390716">
            <w:pPr>
              <w:spacing w:after="0" w:line="360" w:lineRule="auto"/>
              <w:jc w:val="right"/>
              <w:rPr>
                <w:szCs w:val="24"/>
                <w:lang w:eastAsia="sv-SE"/>
              </w:rPr>
            </w:pPr>
          </w:p>
        </w:tc>
        <w:tc>
          <w:tcPr>
            <w:tcW w:w="886" w:type="dxa"/>
            <w:gridSpan w:val="5"/>
            <w:shd w:val="clear" w:color="auto" w:fill="auto"/>
            <w:noWrap/>
            <w:vAlign w:val="bottom"/>
            <w:hideMark/>
          </w:tcPr>
          <w:p w14:paraId="1150369E" w14:textId="77777777" w:rsidR="00332673" w:rsidRPr="00390716" w:rsidRDefault="00332673" w:rsidP="00390716">
            <w:pPr>
              <w:spacing w:after="0" w:line="360" w:lineRule="auto"/>
              <w:jc w:val="right"/>
              <w:rPr>
                <w:szCs w:val="24"/>
                <w:lang w:eastAsia="sv-SE"/>
              </w:rPr>
            </w:pPr>
          </w:p>
        </w:tc>
        <w:tc>
          <w:tcPr>
            <w:tcW w:w="890" w:type="dxa"/>
            <w:gridSpan w:val="2"/>
            <w:tcBorders>
              <w:right w:val="single" w:sz="4" w:space="0" w:color="auto"/>
            </w:tcBorders>
            <w:shd w:val="clear" w:color="auto" w:fill="auto"/>
            <w:noWrap/>
            <w:vAlign w:val="bottom"/>
            <w:hideMark/>
          </w:tcPr>
          <w:p w14:paraId="4D4C0BD6"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096653" w:rsidRPr="00390716" w14:paraId="48EE7D9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306099D6"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885" w:type="dxa"/>
            <w:gridSpan w:val="5"/>
            <w:tcBorders>
              <w:left w:val="single" w:sz="4" w:space="0" w:color="auto"/>
            </w:tcBorders>
            <w:shd w:val="clear" w:color="auto" w:fill="auto"/>
            <w:noWrap/>
            <w:vAlign w:val="bottom"/>
            <w:hideMark/>
          </w:tcPr>
          <w:p w14:paraId="04FA690F" w14:textId="77777777" w:rsidR="00332673" w:rsidRPr="00390716" w:rsidRDefault="00332673" w:rsidP="00390716">
            <w:pPr>
              <w:spacing w:after="0" w:line="360" w:lineRule="auto"/>
              <w:jc w:val="right"/>
              <w:rPr>
                <w:szCs w:val="24"/>
                <w:lang w:eastAsia="sv-SE"/>
              </w:rPr>
            </w:pPr>
            <w:r w:rsidRPr="00390716">
              <w:rPr>
                <w:szCs w:val="24"/>
                <w:lang w:eastAsia="sv-SE"/>
              </w:rPr>
              <w:t>280</w:t>
            </w:r>
          </w:p>
        </w:tc>
        <w:tc>
          <w:tcPr>
            <w:tcW w:w="886" w:type="dxa"/>
            <w:gridSpan w:val="4"/>
            <w:shd w:val="clear" w:color="auto" w:fill="auto"/>
            <w:noWrap/>
            <w:vAlign w:val="bottom"/>
            <w:hideMark/>
          </w:tcPr>
          <w:p w14:paraId="159D0E69" w14:textId="77777777" w:rsidR="00332673" w:rsidRPr="00390716" w:rsidRDefault="00332673" w:rsidP="00390716">
            <w:pPr>
              <w:spacing w:after="0" w:line="360" w:lineRule="auto"/>
              <w:jc w:val="right"/>
              <w:rPr>
                <w:szCs w:val="24"/>
                <w:lang w:eastAsia="sv-SE"/>
              </w:rPr>
            </w:pPr>
            <w:r w:rsidRPr="00390716">
              <w:rPr>
                <w:szCs w:val="24"/>
                <w:lang w:eastAsia="sv-SE"/>
              </w:rPr>
              <w:t>788</w:t>
            </w:r>
          </w:p>
        </w:tc>
        <w:tc>
          <w:tcPr>
            <w:tcW w:w="886" w:type="dxa"/>
            <w:gridSpan w:val="4"/>
            <w:shd w:val="clear" w:color="auto" w:fill="auto"/>
            <w:noWrap/>
            <w:vAlign w:val="bottom"/>
            <w:hideMark/>
          </w:tcPr>
          <w:p w14:paraId="453EA132" w14:textId="77777777" w:rsidR="00332673" w:rsidRPr="00390716" w:rsidRDefault="00332673" w:rsidP="00390716">
            <w:pPr>
              <w:spacing w:after="0" w:line="360" w:lineRule="auto"/>
              <w:jc w:val="right"/>
              <w:rPr>
                <w:szCs w:val="24"/>
                <w:lang w:eastAsia="sv-SE"/>
              </w:rPr>
            </w:pPr>
            <w:r w:rsidRPr="00390716">
              <w:rPr>
                <w:szCs w:val="24"/>
                <w:lang w:eastAsia="sv-SE"/>
              </w:rPr>
              <w:t>1 049</w:t>
            </w:r>
          </w:p>
        </w:tc>
        <w:tc>
          <w:tcPr>
            <w:tcW w:w="887" w:type="dxa"/>
            <w:gridSpan w:val="4"/>
            <w:shd w:val="clear" w:color="auto" w:fill="auto"/>
            <w:noWrap/>
            <w:vAlign w:val="bottom"/>
            <w:hideMark/>
          </w:tcPr>
          <w:p w14:paraId="0EBAC6D8" w14:textId="77777777" w:rsidR="00332673" w:rsidRPr="00390716" w:rsidRDefault="00332673" w:rsidP="00390716">
            <w:pPr>
              <w:spacing w:after="0" w:line="360" w:lineRule="auto"/>
              <w:jc w:val="right"/>
              <w:rPr>
                <w:szCs w:val="24"/>
                <w:lang w:eastAsia="sv-SE"/>
              </w:rPr>
            </w:pPr>
            <w:r w:rsidRPr="00390716">
              <w:rPr>
                <w:szCs w:val="24"/>
                <w:lang w:eastAsia="sv-SE"/>
              </w:rPr>
              <w:t>1 602</w:t>
            </w:r>
          </w:p>
        </w:tc>
        <w:tc>
          <w:tcPr>
            <w:tcW w:w="886" w:type="dxa"/>
            <w:gridSpan w:val="3"/>
            <w:shd w:val="clear" w:color="auto" w:fill="auto"/>
            <w:noWrap/>
            <w:vAlign w:val="bottom"/>
            <w:hideMark/>
          </w:tcPr>
          <w:p w14:paraId="2E6B117B" w14:textId="77777777" w:rsidR="00332673" w:rsidRPr="00390716" w:rsidRDefault="00332673" w:rsidP="00390716">
            <w:pPr>
              <w:spacing w:after="0" w:line="360" w:lineRule="auto"/>
              <w:jc w:val="right"/>
              <w:rPr>
                <w:szCs w:val="24"/>
                <w:lang w:eastAsia="sv-SE"/>
              </w:rPr>
            </w:pPr>
            <w:r w:rsidRPr="00390716">
              <w:rPr>
                <w:szCs w:val="24"/>
                <w:lang w:eastAsia="sv-SE"/>
              </w:rPr>
              <w:t>1 219</w:t>
            </w:r>
          </w:p>
        </w:tc>
        <w:tc>
          <w:tcPr>
            <w:tcW w:w="886" w:type="dxa"/>
            <w:gridSpan w:val="4"/>
            <w:shd w:val="clear" w:color="auto" w:fill="auto"/>
            <w:noWrap/>
            <w:vAlign w:val="bottom"/>
            <w:hideMark/>
          </w:tcPr>
          <w:p w14:paraId="5C8A5A52" w14:textId="77777777" w:rsidR="00332673" w:rsidRPr="00390716" w:rsidRDefault="00332673" w:rsidP="00390716">
            <w:pPr>
              <w:spacing w:after="0" w:line="360" w:lineRule="auto"/>
              <w:jc w:val="right"/>
              <w:rPr>
                <w:szCs w:val="24"/>
                <w:lang w:eastAsia="sv-SE"/>
              </w:rPr>
            </w:pPr>
            <w:r w:rsidRPr="00390716">
              <w:rPr>
                <w:szCs w:val="24"/>
                <w:lang w:eastAsia="sv-SE"/>
              </w:rPr>
              <w:t>801</w:t>
            </w:r>
          </w:p>
        </w:tc>
        <w:tc>
          <w:tcPr>
            <w:tcW w:w="886" w:type="dxa"/>
            <w:gridSpan w:val="5"/>
            <w:shd w:val="clear" w:color="auto" w:fill="auto"/>
            <w:noWrap/>
            <w:vAlign w:val="bottom"/>
            <w:hideMark/>
          </w:tcPr>
          <w:p w14:paraId="42B7F64C" w14:textId="77777777" w:rsidR="00332673" w:rsidRPr="00390716" w:rsidRDefault="00332673" w:rsidP="00390716">
            <w:pPr>
              <w:spacing w:after="0" w:line="360" w:lineRule="auto"/>
              <w:jc w:val="right"/>
              <w:rPr>
                <w:szCs w:val="24"/>
                <w:lang w:eastAsia="sv-SE"/>
              </w:rPr>
            </w:pPr>
            <w:r w:rsidRPr="00390716">
              <w:rPr>
                <w:szCs w:val="24"/>
                <w:lang w:eastAsia="sv-SE"/>
              </w:rPr>
              <w:t>321</w:t>
            </w:r>
          </w:p>
        </w:tc>
        <w:tc>
          <w:tcPr>
            <w:tcW w:w="890" w:type="dxa"/>
            <w:gridSpan w:val="2"/>
            <w:tcBorders>
              <w:right w:val="single" w:sz="4" w:space="0" w:color="auto"/>
            </w:tcBorders>
            <w:shd w:val="clear" w:color="auto" w:fill="auto"/>
            <w:noWrap/>
            <w:vAlign w:val="bottom"/>
            <w:hideMark/>
          </w:tcPr>
          <w:p w14:paraId="26709AC7" w14:textId="77777777" w:rsidR="00332673" w:rsidRPr="00390716" w:rsidRDefault="00332673" w:rsidP="00390716">
            <w:pPr>
              <w:spacing w:after="0" w:line="360" w:lineRule="auto"/>
              <w:jc w:val="right"/>
              <w:rPr>
                <w:szCs w:val="24"/>
                <w:lang w:eastAsia="sv-SE"/>
              </w:rPr>
            </w:pPr>
            <w:r w:rsidRPr="00390716">
              <w:rPr>
                <w:szCs w:val="24"/>
                <w:lang w:eastAsia="sv-SE"/>
              </w:rPr>
              <w:t>6 060</w:t>
            </w:r>
          </w:p>
        </w:tc>
      </w:tr>
      <w:tr w:rsidR="00096653" w:rsidRPr="00390716" w14:paraId="081F10C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055C828" w14:textId="04E43C91"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885" w:type="dxa"/>
            <w:gridSpan w:val="5"/>
            <w:tcBorders>
              <w:left w:val="single" w:sz="4" w:space="0" w:color="auto"/>
            </w:tcBorders>
            <w:shd w:val="clear" w:color="auto" w:fill="auto"/>
            <w:noWrap/>
            <w:vAlign w:val="bottom"/>
            <w:hideMark/>
          </w:tcPr>
          <w:p w14:paraId="75EC4B05" w14:textId="77777777" w:rsidR="00332673" w:rsidRPr="00390716" w:rsidRDefault="00332673" w:rsidP="00390716">
            <w:pPr>
              <w:spacing w:after="0" w:line="360" w:lineRule="auto"/>
              <w:jc w:val="right"/>
              <w:rPr>
                <w:szCs w:val="24"/>
                <w:lang w:eastAsia="sv-SE"/>
              </w:rPr>
            </w:pPr>
            <w:r w:rsidRPr="00390716">
              <w:rPr>
                <w:szCs w:val="24"/>
                <w:lang w:eastAsia="sv-SE"/>
              </w:rPr>
              <w:t>67</w:t>
            </w:r>
          </w:p>
        </w:tc>
        <w:tc>
          <w:tcPr>
            <w:tcW w:w="886" w:type="dxa"/>
            <w:gridSpan w:val="4"/>
            <w:shd w:val="clear" w:color="auto" w:fill="auto"/>
            <w:noWrap/>
            <w:vAlign w:val="bottom"/>
            <w:hideMark/>
          </w:tcPr>
          <w:p w14:paraId="0506EA45" w14:textId="77777777" w:rsidR="00332673" w:rsidRPr="00390716" w:rsidRDefault="00332673" w:rsidP="00390716">
            <w:pPr>
              <w:spacing w:after="0" w:line="360" w:lineRule="auto"/>
              <w:jc w:val="right"/>
              <w:rPr>
                <w:szCs w:val="24"/>
                <w:lang w:eastAsia="sv-SE"/>
              </w:rPr>
            </w:pPr>
            <w:r w:rsidRPr="00390716">
              <w:rPr>
                <w:szCs w:val="24"/>
                <w:lang w:eastAsia="sv-SE"/>
              </w:rPr>
              <w:t>229</w:t>
            </w:r>
          </w:p>
        </w:tc>
        <w:tc>
          <w:tcPr>
            <w:tcW w:w="886" w:type="dxa"/>
            <w:gridSpan w:val="4"/>
            <w:shd w:val="clear" w:color="auto" w:fill="auto"/>
            <w:noWrap/>
            <w:vAlign w:val="bottom"/>
            <w:hideMark/>
          </w:tcPr>
          <w:p w14:paraId="755606B2" w14:textId="77777777" w:rsidR="00332673" w:rsidRPr="00390716" w:rsidRDefault="00332673" w:rsidP="00390716">
            <w:pPr>
              <w:spacing w:after="0" w:line="360" w:lineRule="auto"/>
              <w:jc w:val="right"/>
              <w:rPr>
                <w:szCs w:val="24"/>
                <w:lang w:eastAsia="sv-SE"/>
              </w:rPr>
            </w:pPr>
            <w:r w:rsidRPr="00390716">
              <w:rPr>
                <w:szCs w:val="24"/>
                <w:lang w:eastAsia="sv-SE"/>
              </w:rPr>
              <w:t>252</w:t>
            </w:r>
          </w:p>
        </w:tc>
        <w:tc>
          <w:tcPr>
            <w:tcW w:w="887" w:type="dxa"/>
            <w:gridSpan w:val="4"/>
            <w:shd w:val="clear" w:color="auto" w:fill="auto"/>
            <w:noWrap/>
            <w:vAlign w:val="bottom"/>
            <w:hideMark/>
          </w:tcPr>
          <w:p w14:paraId="004BCC42" w14:textId="77777777" w:rsidR="00332673" w:rsidRPr="00390716" w:rsidRDefault="00332673" w:rsidP="00390716">
            <w:pPr>
              <w:spacing w:after="0" w:line="360" w:lineRule="auto"/>
              <w:jc w:val="right"/>
              <w:rPr>
                <w:szCs w:val="24"/>
                <w:lang w:eastAsia="sv-SE"/>
              </w:rPr>
            </w:pPr>
            <w:r w:rsidRPr="00390716">
              <w:rPr>
                <w:szCs w:val="24"/>
                <w:lang w:eastAsia="sv-SE"/>
              </w:rPr>
              <w:t>329</w:t>
            </w:r>
          </w:p>
        </w:tc>
        <w:tc>
          <w:tcPr>
            <w:tcW w:w="886" w:type="dxa"/>
            <w:gridSpan w:val="3"/>
            <w:shd w:val="clear" w:color="auto" w:fill="auto"/>
            <w:noWrap/>
            <w:vAlign w:val="bottom"/>
            <w:hideMark/>
          </w:tcPr>
          <w:p w14:paraId="76E7C189" w14:textId="77777777" w:rsidR="00332673" w:rsidRPr="00390716" w:rsidRDefault="00332673" w:rsidP="00390716">
            <w:pPr>
              <w:spacing w:after="0" w:line="360" w:lineRule="auto"/>
              <w:jc w:val="right"/>
              <w:rPr>
                <w:szCs w:val="24"/>
                <w:lang w:eastAsia="sv-SE"/>
              </w:rPr>
            </w:pPr>
            <w:r w:rsidRPr="00390716">
              <w:rPr>
                <w:szCs w:val="24"/>
                <w:lang w:eastAsia="sv-SE"/>
              </w:rPr>
              <w:t>176</w:t>
            </w:r>
          </w:p>
        </w:tc>
        <w:tc>
          <w:tcPr>
            <w:tcW w:w="886" w:type="dxa"/>
            <w:gridSpan w:val="4"/>
            <w:shd w:val="clear" w:color="auto" w:fill="auto"/>
            <w:noWrap/>
            <w:vAlign w:val="bottom"/>
            <w:hideMark/>
          </w:tcPr>
          <w:p w14:paraId="33F8A280" w14:textId="77777777" w:rsidR="00332673" w:rsidRPr="00390716" w:rsidRDefault="00332673" w:rsidP="00390716">
            <w:pPr>
              <w:spacing w:after="0" w:line="360" w:lineRule="auto"/>
              <w:jc w:val="right"/>
              <w:rPr>
                <w:szCs w:val="24"/>
                <w:lang w:eastAsia="sv-SE"/>
              </w:rPr>
            </w:pPr>
            <w:r w:rsidRPr="00390716">
              <w:rPr>
                <w:szCs w:val="24"/>
                <w:lang w:eastAsia="sv-SE"/>
              </w:rPr>
              <w:t>89</w:t>
            </w:r>
          </w:p>
        </w:tc>
        <w:tc>
          <w:tcPr>
            <w:tcW w:w="886" w:type="dxa"/>
            <w:gridSpan w:val="5"/>
            <w:shd w:val="clear" w:color="auto" w:fill="auto"/>
            <w:noWrap/>
            <w:vAlign w:val="bottom"/>
            <w:hideMark/>
          </w:tcPr>
          <w:p w14:paraId="647EE8C8" w14:textId="77777777" w:rsidR="00332673" w:rsidRPr="00390716" w:rsidRDefault="00332673" w:rsidP="00390716">
            <w:pPr>
              <w:spacing w:after="0" w:line="360" w:lineRule="auto"/>
              <w:jc w:val="right"/>
              <w:rPr>
                <w:szCs w:val="24"/>
                <w:lang w:eastAsia="sv-SE"/>
              </w:rPr>
            </w:pPr>
            <w:r w:rsidRPr="00390716">
              <w:rPr>
                <w:szCs w:val="24"/>
                <w:lang w:eastAsia="sv-SE"/>
              </w:rPr>
              <w:t>41</w:t>
            </w:r>
          </w:p>
        </w:tc>
        <w:tc>
          <w:tcPr>
            <w:tcW w:w="890" w:type="dxa"/>
            <w:gridSpan w:val="2"/>
            <w:tcBorders>
              <w:right w:val="single" w:sz="4" w:space="0" w:color="auto"/>
            </w:tcBorders>
            <w:shd w:val="clear" w:color="auto" w:fill="auto"/>
            <w:noWrap/>
            <w:vAlign w:val="bottom"/>
            <w:hideMark/>
          </w:tcPr>
          <w:p w14:paraId="73B52A27" w14:textId="77777777" w:rsidR="00332673" w:rsidRPr="00390716" w:rsidRDefault="00332673" w:rsidP="00390716">
            <w:pPr>
              <w:spacing w:after="0" w:line="360" w:lineRule="auto"/>
              <w:jc w:val="right"/>
              <w:rPr>
                <w:szCs w:val="24"/>
                <w:lang w:eastAsia="sv-SE"/>
              </w:rPr>
            </w:pPr>
            <w:r w:rsidRPr="00390716">
              <w:rPr>
                <w:szCs w:val="24"/>
                <w:lang w:eastAsia="sv-SE"/>
              </w:rPr>
              <w:t>1 183</w:t>
            </w:r>
          </w:p>
        </w:tc>
      </w:tr>
      <w:tr w:rsidR="00096653" w:rsidRPr="00390716" w14:paraId="5304947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AD390D0" w14:textId="29773F57"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885" w:type="dxa"/>
            <w:gridSpan w:val="5"/>
            <w:tcBorders>
              <w:left w:val="single" w:sz="4" w:space="0" w:color="auto"/>
            </w:tcBorders>
            <w:shd w:val="clear" w:color="auto" w:fill="auto"/>
            <w:noWrap/>
            <w:vAlign w:val="bottom"/>
            <w:hideMark/>
          </w:tcPr>
          <w:p w14:paraId="11675255"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4"/>
            <w:shd w:val="clear" w:color="auto" w:fill="auto"/>
            <w:noWrap/>
            <w:vAlign w:val="bottom"/>
            <w:hideMark/>
          </w:tcPr>
          <w:p w14:paraId="43CE4764" w14:textId="77777777" w:rsidR="00332673" w:rsidRPr="00390716" w:rsidRDefault="00332673" w:rsidP="00390716">
            <w:pPr>
              <w:spacing w:after="0" w:line="360" w:lineRule="auto"/>
              <w:jc w:val="right"/>
              <w:rPr>
                <w:szCs w:val="24"/>
                <w:lang w:eastAsia="sv-SE"/>
              </w:rPr>
            </w:pPr>
            <w:r w:rsidRPr="00390716">
              <w:rPr>
                <w:szCs w:val="24"/>
                <w:lang w:eastAsia="sv-SE"/>
              </w:rPr>
              <w:t>100</w:t>
            </w:r>
          </w:p>
        </w:tc>
        <w:tc>
          <w:tcPr>
            <w:tcW w:w="886" w:type="dxa"/>
            <w:gridSpan w:val="4"/>
            <w:shd w:val="clear" w:color="auto" w:fill="auto"/>
            <w:noWrap/>
            <w:vAlign w:val="bottom"/>
            <w:hideMark/>
          </w:tcPr>
          <w:p w14:paraId="5B95B03A" w14:textId="77777777" w:rsidR="00332673" w:rsidRPr="00390716" w:rsidRDefault="00332673" w:rsidP="00390716">
            <w:pPr>
              <w:spacing w:after="0" w:line="360" w:lineRule="auto"/>
              <w:jc w:val="right"/>
              <w:rPr>
                <w:szCs w:val="24"/>
                <w:lang w:eastAsia="sv-SE"/>
              </w:rPr>
            </w:pPr>
            <w:r w:rsidRPr="00390716">
              <w:rPr>
                <w:szCs w:val="24"/>
                <w:lang w:eastAsia="sv-SE"/>
              </w:rPr>
              <w:t>94</w:t>
            </w:r>
          </w:p>
        </w:tc>
        <w:tc>
          <w:tcPr>
            <w:tcW w:w="887" w:type="dxa"/>
            <w:gridSpan w:val="4"/>
            <w:shd w:val="clear" w:color="auto" w:fill="auto"/>
            <w:noWrap/>
            <w:vAlign w:val="bottom"/>
            <w:hideMark/>
          </w:tcPr>
          <w:p w14:paraId="1896864D" w14:textId="77777777" w:rsidR="00332673" w:rsidRPr="00390716" w:rsidRDefault="00332673" w:rsidP="00390716">
            <w:pPr>
              <w:spacing w:after="0" w:line="360" w:lineRule="auto"/>
              <w:jc w:val="right"/>
              <w:rPr>
                <w:szCs w:val="24"/>
                <w:lang w:eastAsia="sv-SE"/>
              </w:rPr>
            </w:pPr>
            <w:r w:rsidRPr="00390716">
              <w:rPr>
                <w:szCs w:val="24"/>
                <w:lang w:eastAsia="sv-SE"/>
              </w:rPr>
              <w:t>145</w:t>
            </w:r>
          </w:p>
        </w:tc>
        <w:tc>
          <w:tcPr>
            <w:tcW w:w="886" w:type="dxa"/>
            <w:gridSpan w:val="3"/>
            <w:shd w:val="clear" w:color="auto" w:fill="auto"/>
            <w:noWrap/>
            <w:vAlign w:val="bottom"/>
            <w:hideMark/>
          </w:tcPr>
          <w:p w14:paraId="61AAFAA8" w14:textId="77777777" w:rsidR="00332673" w:rsidRPr="00390716" w:rsidRDefault="00332673" w:rsidP="00390716">
            <w:pPr>
              <w:spacing w:after="0" w:line="360" w:lineRule="auto"/>
              <w:jc w:val="right"/>
              <w:rPr>
                <w:szCs w:val="24"/>
                <w:lang w:eastAsia="sv-SE"/>
              </w:rPr>
            </w:pPr>
            <w:r w:rsidRPr="00390716">
              <w:rPr>
                <w:szCs w:val="24"/>
                <w:lang w:eastAsia="sv-SE"/>
              </w:rPr>
              <w:t>81</w:t>
            </w:r>
          </w:p>
        </w:tc>
        <w:tc>
          <w:tcPr>
            <w:tcW w:w="886" w:type="dxa"/>
            <w:gridSpan w:val="4"/>
            <w:shd w:val="clear" w:color="auto" w:fill="auto"/>
            <w:noWrap/>
            <w:vAlign w:val="bottom"/>
            <w:hideMark/>
          </w:tcPr>
          <w:p w14:paraId="775EF231" w14:textId="77777777" w:rsidR="00332673" w:rsidRPr="00390716" w:rsidRDefault="00332673" w:rsidP="00390716">
            <w:pPr>
              <w:spacing w:after="0" w:line="360" w:lineRule="auto"/>
              <w:jc w:val="right"/>
              <w:rPr>
                <w:szCs w:val="24"/>
                <w:lang w:eastAsia="sv-SE"/>
              </w:rPr>
            </w:pPr>
            <w:r w:rsidRPr="00390716">
              <w:rPr>
                <w:szCs w:val="24"/>
                <w:lang w:eastAsia="sv-SE"/>
              </w:rPr>
              <w:t>50</w:t>
            </w:r>
          </w:p>
        </w:tc>
        <w:tc>
          <w:tcPr>
            <w:tcW w:w="886" w:type="dxa"/>
            <w:gridSpan w:val="5"/>
            <w:shd w:val="clear" w:color="auto" w:fill="auto"/>
            <w:noWrap/>
            <w:vAlign w:val="bottom"/>
            <w:hideMark/>
          </w:tcPr>
          <w:p w14:paraId="107E48FA" w14:textId="77777777" w:rsidR="00332673" w:rsidRPr="00390716" w:rsidRDefault="00332673" w:rsidP="00390716">
            <w:pPr>
              <w:spacing w:after="0" w:line="360" w:lineRule="auto"/>
              <w:jc w:val="right"/>
              <w:rPr>
                <w:szCs w:val="24"/>
                <w:lang w:eastAsia="sv-SE"/>
              </w:rPr>
            </w:pPr>
            <w:r w:rsidRPr="00390716">
              <w:rPr>
                <w:szCs w:val="24"/>
                <w:lang w:eastAsia="sv-SE"/>
              </w:rPr>
              <w:t>20</w:t>
            </w:r>
          </w:p>
        </w:tc>
        <w:tc>
          <w:tcPr>
            <w:tcW w:w="890" w:type="dxa"/>
            <w:gridSpan w:val="2"/>
            <w:tcBorders>
              <w:right w:val="single" w:sz="4" w:space="0" w:color="auto"/>
            </w:tcBorders>
            <w:shd w:val="clear" w:color="auto" w:fill="auto"/>
            <w:noWrap/>
            <w:vAlign w:val="bottom"/>
            <w:hideMark/>
          </w:tcPr>
          <w:p w14:paraId="57C24602" w14:textId="77777777" w:rsidR="00332673" w:rsidRPr="00390716" w:rsidRDefault="00332673" w:rsidP="00390716">
            <w:pPr>
              <w:spacing w:after="0" w:line="360" w:lineRule="auto"/>
              <w:jc w:val="right"/>
              <w:rPr>
                <w:szCs w:val="24"/>
                <w:lang w:eastAsia="sv-SE"/>
              </w:rPr>
            </w:pPr>
            <w:r w:rsidRPr="00390716">
              <w:rPr>
                <w:szCs w:val="24"/>
                <w:lang w:eastAsia="sv-SE"/>
              </w:rPr>
              <w:t>514</w:t>
            </w:r>
          </w:p>
        </w:tc>
      </w:tr>
      <w:tr w:rsidR="00096653" w:rsidRPr="00390716" w14:paraId="786E844D"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1C17079" w14:textId="5DFE1DE3"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885" w:type="dxa"/>
            <w:gridSpan w:val="5"/>
            <w:tcBorders>
              <w:left w:val="single" w:sz="4" w:space="0" w:color="auto"/>
            </w:tcBorders>
            <w:shd w:val="clear" w:color="auto" w:fill="auto"/>
            <w:noWrap/>
            <w:vAlign w:val="bottom"/>
            <w:hideMark/>
          </w:tcPr>
          <w:p w14:paraId="2504D5D5"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458C1A3B" w14:textId="77777777" w:rsidR="00332673" w:rsidRPr="00390716" w:rsidRDefault="00332673" w:rsidP="00390716">
            <w:pPr>
              <w:spacing w:after="0" w:line="360" w:lineRule="auto"/>
              <w:jc w:val="right"/>
              <w:rPr>
                <w:szCs w:val="24"/>
                <w:lang w:eastAsia="sv-SE"/>
              </w:rPr>
            </w:pPr>
            <w:r w:rsidRPr="00390716">
              <w:rPr>
                <w:szCs w:val="24"/>
                <w:lang w:eastAsia="sv-SE"/>
              </w:rPr>
              <w:t>35</w:t>
            </w:r>
          </w:p>
        </w:tc>
        <w:tc>
          <w:tcPr>
            <w:tcW w:w="886" w:type="dxa"/>
            <w:gridSpan w:val="4"/>
            <w:shd w:val="clear" w:color="auto" w:fill="auto"/>
            <w:noWrap/>
            <w:vAlign w:val="bottom"/>
            <w:hideMark/>
          </w:tcPr>
          <w:p w14:paraId="2AD718B6" w14:textId="77777777" w:rsidR="00332673" w:rsidRPr="00390716" w:rsidRDefault="00332673" w:rsidP="00390716">
            <w:pPr>
              <w:spacing w:after="0" w:line="360" w:lineRule="auto"/>
              <w:jc w:val="right"/>
              <w:rPr>
                <w:szCs w:val="24"/>
                <w:lang w:eastAsia="sv-SE"/>
              </w:rPr>
            </w:pPr>
            <w:r w:rsidRPr="00390716">
              <w:rPr>
                <w:szCs w:val="24"/>
                <w:lang w:eastAsia="sv-SE"/>
              </w:rPr>
              <w:t>51</w:t>
            </w:r>
          </w:p>
        </w:tc>
        <w:tc>
          <w:tcPr>
            <w:tcW w:w="887" w:type="dxa"/>
            <w:gridSpan w:val="4"/>
            <w:shd w:val="clear" w:color="auto" w:fill="auto"/>
            <w:noWrap/>
            <w:vAlign w:val="bottom"/>
            <w:hideMark/>
          </w:tcPr>
          <w:p w14:paraId="18DBB857" w14:textId="77777777" w:rsidR="00332673" w:rsidRPr="00390716" w:rsidRDefault="00332673" w:rsidP="00390716">
            <w:pPr>
              <w:spacing w:after="0" w:line="360" w:lineRule="auto"/>
              <w:jc w:val="right"/>
              <w:rPr>
                <w:szCs w:val="24"/>
                <w:lang w:eastAsia="sv-SE"/>
              </w:rPr>
            </w:pPr>
            <w:r w:rsidRPr="00390716">
              <w:rPr>
                <w:szCs w:val="24"/>
                <w:lang w:eastAsia="sv-SE"/>
              </w:rPr>
              <w:t>60</w:t>
            </w:r>
          </w:p>
        </w:tc>
        <w:tc>
          <w:tcPr>
            <w:tcW w:w="886" w:type="dxa"/>
            <w:gridSpan w:val="3"/>
            <w:shd w:val="clear" w:color="auto" w:fill="auto"/>
            <w:noWrap/>
            <w:vAlign w:val="bottom"/>
            <w:hideMark/>
          </w:tcPr>
          <w:p w14:paraId="403B9A40" w14:textId="77777777" w:rsidR="00332673" w:rsidRPr="00390716" w:rsidRDefault="00332673" w:rsidP="00390716">
            <w:pPr>
              <w:spacing w:after="0" w:line="360" w:lineRule="auto"/>
              <w:jc w:val="right"/>
              <w:rPr>
                <w:szCs w:val="24"/>
                <w:lang w:eastAsia="sv-SE"/>
              </w:rPr>
            </w:pPr>
            <w:r w:rsidRPr="00390716">
              <w:rPr>
                <w:szCs w:val="24"/>
                <w:lang w:eastAsia="sv-SE"/>
              </w:rPr>
              <w:t>46</w:t>
            </w:r>
          </w:p>
        </w:tc>
        <w:tc>
          <w:tcPr>
            <w:tcW w:w="886" w:type="dxa"/>
            <w:gridSpan w:val="4"/>
            <w:shd w:val="clear" w:color="auto" w:fill="auto"/>
            <w:noWrap/>
            <w:vAlign w:val="bottom"/>
            <w:hideMark/>
          </w:tcPr>
          <w:p w14:paraId="49996F61" w14:textId="77777777" w:rsidR="00332673" w:rsidRPr="00390716" w:rsidRDefault="00332673" w:rsidP="00390716">
            <w:pPr>
              <w:spacing w:after="0" w:line="360" w:lineRule="auto"/>
              <w:jc w:val="right"/>
              <w:rPr>
                <w:szCs w:val="24"/>
                <w:lang w:eastAsia="sv-SE"/>
              </w:rPr>
            </w:pPr>
            <w:r w:rsidRPr="00390716">
              <w:rPr>
                <w:szCs w:val="24"/>
                <w:lang w:eastAsia="sv-SE"/>
              </w:rPr>
              <w:t>23</w:t>
            </w:r>
          </w:p>
        </w:tc>
        <w:tc>
          <w:tcPr>
            <w:tcW w:w="886" w:type="dxa"/>
            <w:gridSpan w:val="5"/>
            <w:shd w:val="clear" w:color="auto" w:fill="auto"/>
            <w:noWrap/>
            <w:vAlign w:val="bottom"/>
            <w:hideMark/>
          </w:tcPr>
          <w:p w14:paraId="1E52A5D2"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90" w:type="dxa"/>
            <w:gridSpan w:val="2"/>
            <w:tcBorders>
              <w:right w:val="single" w:sz="4" w:space="0" w:color="auto"/>
            </w:tcBorders>
            <w:shd w:val="clear" w:color="auto" w:fill="auto"/>
            <w:noWrap/>
            <w:vAlign w:val="bottom"/>
            <w:hideMark/>
          </w:tcPr>
          <w:p w14:paraId="63B02B00" w14:textId="77777777" w:rsidR="00332673" w:rsidRPr="00390716" w:rsidRDefault="00332673" w:rsidP="00390716">
            <w:pPr>
              <w:spacing w:after="0" w:line="360" w:lineRule="auto"/>
              <w:jc w:val="right"/>
              <w:rPr>
                <w:szCs w:val="24"/>
                <w:lang w:eastAsia="sv-SE"/>
              </w:rPr>
            </w:pPr>
            <w:r w:rsidRPr="00390716">
              <w:rPr>
                <w:szCs w:val="24"/>
                <w:lang w:eastAsia="sv-SE"/>
              </w:rPr>
              <w:t>232</w:t>
            </w:r>
          </w:p>
        </w:tc>
      </w:tr>
      <w:tr w:rsidR="00096653" w:rsidRPr="00390716" w14:paraId="18A8580A"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42D66DFE" w14:textId="0EDF4D0F"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885" w:type="dxa"/>
            <w:gridSpan w:val="5"/>
            <w:tcBorders>
              <w:left w:val="single" w:sz="4" w:space="0" w:color="auto"/>
            </w:tcBorders>
            <w:shd w:val="clear" w:color="auto" w:fill="auto"/>
            <w:noWrap/>
            <w:vAlign w:val="bottom"/>
            <w:hideMark/>
          </w:tcPr>
          <w:p w14:paraId="3746720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24915EB2"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86" w:type="dxa"/>
            <w:gridSpan w:val="4"/>
            <w:shd w:val="clear" w:color="auto" w:fill="auto"/>
            <w:noWrap/>
            <w:vAlign w:val="bottom"/>
            <w:hideMark/>
          </w:tcPr>
          <w:p w14:paraId="77EA9892" w14:textId="77777777" w:rsidR="00332673" w:rsidRPr="00390716" w:rsidRDefault="00332673" w:rsidP="00390716">
            <w:pPr>
              <w:spacing w:after="0" w:line="360" w:lineRule="auto"/>
              <w:jc w:val="right"/>
              <w:rPr>
                <w:szCs w:val="24"/>
                <w:lang w:eastAsia="sv-SE"/>
              </w:rPr>
            </w:pPr>
            <w:r w:rsidRPr="00390716">
              <w:rPr>
                <w:szCs w:val="24"/>
                <w:lang w:eastAsia="sv-SE"/>
              </w:rPr>
              <w:t>19</w:t>
            </w:r>
          </w:p>
        </w:tc>
        <w:tc>
          <w:tcPr>
            <w:tcW w:w="887" w:type="dxa"/>
            <w:gridSpan w:val="4"/>
            <w:shd w:val="clear" w:color="auto" w:fill="auto"/>
            <w:noWrap/>
            <w:vAlign w:val="bottom"/>
            <w:hideMark/>
          </w:tcPr>
          <w:p w14:paraId="7DEC04EF" w14:textId="77777777" w:rsidR="00332673" w:rsidRPr="00390716" w:rsidRDefault="00332673" w:rsidP="00390716">
            <w:pPr>
              <w:spacing w:after="0" w:line="360" w:lineRule="auto"/>
              <w:jc w:val="right"/>
              <w:rPr>
                <w:szCs w:val="24"/>
                <w:lang w:eastAsia="sv-SE"/>
              </w:rPr>
            </w:pPr>
            <w:r w:rsidRPr="00390716">
              <w:rPr>
                <w:szCs w:val="24"/>
                <w:lang w:eastAsia="sv-SE"/>
              </w:rPr>
              <w:t>35</w:t>
            </w:r>
          </w:p>
        </w:tc>
        <w:tc>
          <w:tcPr>
            <w:tcW w:w="886" w:type="dxa"/>
            <w:gridSpan w:val="3"/>
            <w:shd w:val="clear" w:color="auto" w:fill="auto"/>
            <w:noWrap/>
            <w:vAlign w:val="bottom"/>
            <w:hideMark/>
          </w:tcPr>
          <w:p w14:paraId="6286343E"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886" w:type="dxa"/>
            <w:gridSpan w:val="4"/>
            <w:shd w:val="clear" w:color="auto" w:fill="auto"/>
            <w:noWrap/>
            <w:vAlign w:val="bottom"/>
            <w:hideMark/>
          </w:tcPr>
          <w:p w14:paraId="518F0C42"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886" w:type="dxa"/>
            <w:gridSpan w:val="5"/>
            <w:shd w:val="clear" w:color="auto" w:fill="auto"/>
            <w:noWrap/>
            <w:vAlign w:val="bottom"/>
            <w:hideMark/>
          </w:tcPr>
          <w:p w14:paraId="77D622BB"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6CFF4935" w14:textId="77777777" w:rsidR="00332673" w:rsidRPr="00390716" w:rsidRDefault="00332673" w:rsidP="00390716">
            <w:pPr>
              <w:spacing w:after="0" w:line="360" w:lineRule="auto"/>
              <w:jc w:val="right"/>
              <w:rPr>
                <w:szCs w:val="24"/>
                <w:lang w:eastAsia="sv-SE"/>
              </w:rPr>
            </w:pPr>
            <w:r w:rsidRPr="00390716">
              <w:rPr>
                <w:szCs w:val="24"/>
                <w:lang w:eastAsia="sv-SE"/>
              </w:rPr>
              <w:t>111</w:t>
            </w:r>
          </w:p>
        </w:tc>
      </w:tr>
      <w:tr w:rsidR="00096653" w:rsidRPr="00390716" w14:paraId="531193CE"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0D462CC3" w14:textId="036C5581"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885" w:type="dxa"/>
            <w:gridSpan w:val="5"/>
            <w:tcBorders>
              <w:left w:val="single" w:sz="4" w:space="0" w:color="auto"/>
            </w:tcBorders>
            <w:shd w:val="clear" w:color="auto" w:fill="auto"/>
            <w:noWrap/>
            <w:vAlign w:val="bottom"/>
            <w:hideMark/>
          </w:tcPr>
          <w:p w14:paraId="582FDFF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3FB12B74"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0ADCD79D"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87" w:type="dxa"/>
            <w:gridSpan w:val="4"/>
            <w:shd w:val="clear" w:color="auto" w:fill="auto"/>
            <w:noWrap/>
            <w:vAlign w:val="bottom"/>
            <w:hideMark/>
          </w:tcPr>
          <w:p w14:paraId="554846AD" w14:textId="77777777" w:rsidR="00332673" w:rsidRPr="00390716" w:rsidRDefault="00332673" w:rsidP="00390716">
            <w:pPr>
              <w:spacing w:after="0" w:line="360" w:lineRule="auto"/>
              <w:jc w:val="right"/>
              <w:rPr>
                <w:szCs w:val="24"/>
                <w:lang w:eastAsia="sv-SE"/>
              </w:rPr>
            </w:pPr>
            <w:r w:rsidRPr="00390716">
              <w:rPr>
                <w:szCs w:val="24"/>
                <w:lang w:eastAsia="sv-SE"/>
              </w:rPr>
              <w:t>35</w:t>
            </w:r>
          </w:p>
        </w:tc>
        <w:tc>
          <w:tcPr>
            <w:tcW w:w="886" w:type="dxa"/>
            <w:gridSpan w:val="3"/>
            <w:shd w:val="clear" w:color="auto" w:fill="auto"/>
            <w:noWrap/>
            <w:vAlign w:val="bottom"/>
            <w:hideMark/>
          </w:tcPr>
          <w:p w14:paraId="50CC2DDE"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886" w:type="dxa"/>
            <w:gridSpan w:val="4"/>
            <w:shd w:val="clear" w:color="auto" w:fill="auto"/>
            <w:noWrap/>
            <w:vAlign w:val="bottom"/>
            <w:hideMark/>
          </w:tcPr>
          <w:p w14:paraId="44088161"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86" w:type="dxa"/>
            <w:gridSpan w:val="5"/>
            <w:shd w:val="clear" w:color="auto" w:fill="auto"/>
            <w:noWrap/>
            <w:vAlign w:val="bottom"/>
            <w:hideMark/>
          </w:tcPr>
          <w:p w14:paraId="15583704"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890" w:type="dxa"/>
            <w:gridSpan w:val="2"/>
            <w:tcBorders>
              <w:right w:val="single" w:sz="4" w:space="0" w:color="auto"/>
            </w:tcBorders>
            <w:shd w:val="clear" w:color="auto" w:fill="auto"/>
            <w:noWrap/>
            <w:vAlign w:val="bottom"/>
            <w:hideMark/>
          </w:tcPr>
          <w:p w14:paraId="74434095" w14:textId="77777777" w:rsidR="00332673" w:rsidRPr="00390716" w:rsidRDefault="00332673" w:rsidP="00390716">
            <w:pPr>
              <w:spacing w:after="0" w:line="360" w:lineRule="auto"/>
              <w:jc w:val="right"/>
              <w:rPr>
                <w:szCs w:val="24"/>
                <w:lang w:eastAsia="sv-SE"/>
              </w:rPr>
            </w:pPr>
            <w:r w:rsidRPr="00390716">
              <w:rPr>
                <w:szCs w:val="24"/>
                <w:lang w:eastAsia="sv-SE"/>
              </w:rPr>
              <w:t>85</w:t>
            </w:r>
          </w:p>
        </w:tc>
      </w:tr>
      <w:tr w:rsidR="00096653" w:rsidRPr="00390716" w14:paraId="563A8FE8"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64603374" w14:textId="1C4964DD"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885" w:type="dxa"/>
            <w:gridSpan w:val="5"/>
            <w:tcBorders>
              <w:left w:val="single" w:sz="4" w:space="0" w:color="auto"/>
            </w:tcBorders>
            <w:shd w:val="clear" w:color="auto" w:fill="auto"/>
            <w:noWrap/>
            <w:vAlign w:val="bottom"/>
            <w:hideMark/>
          </w:tcPr>
          <w:p w14:paraId="59A2DF6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586057D7"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0316B783"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198ADF5B"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886" w:type="dxa"/>
            <w:gridSpan w:val="3"/>
            <w:shd w:val="clear" w:color="auto" w:fill="auto"/>
            <w:noWrap/>
            <w:vAlign w:val="bottom"/>
            <w:hideMark/>
          </w:tcPr>
          <w:p w14:paraId="7FA75377"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4"/>
            <w:shd w:val="clear" w:color="auto" w:fill="auto"/>
            <w:noWrap/>
            <w:vAlign w:val="bottom"/>
            <w:hideMark/>
          </w:tcPr>
          <w:p w14:paraId="5139EFEB"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5"/>
            <w:shd w:val="clear" w:color="auto" w:fill="auto"/>
            <w:noWrap/>
            <w:vAlign w:val="bottom"/>
            <w:hideMark/>
          </w:tcPr>
          <w:p w14:paraId="36B5F598"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90" w:type="dxa"/>
            <w:gridSpan w:val="2"/>
            <w:tcBorders>
              <w:right w:val="single" w:sz="4" w:space="0" w:color="auto"/>
            </w:tcBorders>
            <w:shd w:val="clear" w:color="auto" w:fill="auto"/>
            <w:noWrap/>
            <w:vAlign w:val="bottom"/>
            <w:hideMark/>
          </w:tcPr>
          <w:p w14:paraId="7D9B9F48" w14:textId="77777777" w:rsidR="00332673" w:rsidRPr="00390716" w:rsidRDefault="00332673" w:rsidP="00390716">
            <w:pPr>
              <w:spacing w:after="0" w:line="360" w:lineRule="auto"/>
              <w:jc w:val="right"/>
              <w:rPr>
                <w:szCs w:val="24"/>
                <w:lang w:eastAsia="sv-SE"/>
              </w:rPr>
            </w:pPr>
            <w:r w:rsidRPr="00390716">
              <w:rPr>
                <w:szCs w:val="24"/>
                <w:lang w:eastAsia="sv-SE"/>
              </w:rPr>
              <w:t>40</w:t>
            </w:r>
          </w:p>
        </w:tc>
      </w:tr>
      <w:tr w:rsidR="00096653" w:rsidRPr="00390716" w14:paraId="60C40F9F"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1FAF8FC6" w14:textId="46AF3186"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885" w:type="dxa"/>
            <w:gridSpan w:val="5"/>
            <w:tcBorders>
              <w:left w:val="single" w:sz="4" w:space="0" w:color="auto"/>
            </w:tcBorders>
            <w:shd w:val="clear" w:color="auto" w:fill="auto"/>
            <w:noWrap/>
            <w:vAlign w:val="bottom"/>
            <w:hideMark/>
          </w:tcPr>
          <w:p w14:paraId="2D2B6643"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4"/>
            <w:shd w:val="clear" w:color="auto" w:fill="auto"/>
            <w:noWrap/>
            <w:vAlign w:val="bottom"/>
            <w:hideMark/>
          </w:tcPr>
          <w:p w14:paraId="74FEEF2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shd w:val="clear" w:color="auto" w:fill="auto"/>
            <w:noWrap/>
            <w:vAlign w:val="bottom"/>
            <w:hideMark/>
          </w:tcPr>
          <w:p w14:paraId="732AA58E"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887" w:type="dxa"/>
            <w:gridSpan w:val="4"/>
            <w:shd w:val="clear" w:color="auto" w:fill="auto"/>
            <w:noWrap/>
            <w:vAlign w:val="bottom"/>
            <w:hideMark/>
          </w:tcPr>
          <w:p w14:paraId="461E1D5D"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0C595E77"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5B89C15D"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4ECBE739"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90" w:type="dxa"/>
            <w:gridSpan w:val="2"/>
            <w:tcBorders>
              <w:right w:val="single" w:sz="4" w:space="0" w:color="auto"/>
            </w:tcBorders>
            <w:shd w:val="clear" w:color="auto" w:fill="auto"/>
            <w:noWrap/>
            <w:vAlign w:val="bottom"/>
            <w:hideMark/>
          </w:tcPr>
          <w:p w14:paraId="7F7258C2" w14:textId="77777777" w:rsidR="00332673" w:rsidRPr="00390716" w:rsidRDefault="00332673" w:rsidP="00390716">
            <w:pPr>
              <w:spacing w:after="0" w:line="360" w:lineRule="auto"/>
              <w:jc w:val="right"/>
              <w:rPr>
                <w:szCs w:val="24"/>
                <w:lang w:eastAsia="sv-SE"/>
              </w:rPr>
            </w:pPr>
            <w:r w:rsidRPr="00390716">
              <w:rPr>
                <w:szCs w:val="24"/>
                <w:lang w:eastAsia="sv-SE"/>
              </w:rPr>
              <w:t>31</w:t>
            </w:r>
          </w:p>
        </w:tc>
      </w:tr>
      <w:tr w:rsidR="00096653" w:rsidRPr="00390716" w14:paraId="1B979516"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5C983E6C" w14:textId="569F803E"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885" w:type="dxa"/>
            <w:gridSpan w:val="5"/>
            <w:tcBorders>
              <w:left w:val="single" w:sz="4" w:space="0" w:color="auto"/>
            </w:tcBorders>
            <w:shd w:val="clear" w:color="auto" w:fill="auto"/>
            <w:noWrap/>
            <w:vAlign w:val="bottom"/>
            <w:hideMark/>
          </w:tcPr>
          <w:p w14:paraId="579F922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1FB67846"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6" w:type="dxa"/>
            <w:gridSpan w:val="4"/>
            <w:shd w:val="clear" w:color="auto" w:fill="auto"/>
            <w:noWrap/>
            <w:vAlign w:val="bottom"/>
            <w:hideMark/>
          </w:tcPr>
          <w:p w14:paraId="3630DF4F"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887" w:type="dxa"/>
            <w:gridSpan w:val="4"/>
            <w:shd w:val="clear" w:color="auto" w:fill="auto"/>
            <w:noWrap/>
            <w:vAlign w:val="bottom"/>
            <w:hideMark/>
          </w:tcPr>
          <w:p w14:paraId="0BF3B74A"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3"/>
            <w:shd w:val="clear" w:color="auto" w:fill="auto"/>
            <w:noWrap/>
            <w:vAlign w:val="bottom"/>
            <w:hideMark/>
          </w:tcPr>
          <w:p w14:paraId="1FCB4057"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537014C2"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86" w:type="dxa"/>
            <w:gridSpan w:val="5"/>
            <w:shd w:val="clear" w:color="auto" w:fill="auto"/>
            <w:noWrap/>
            <w:vAlign w:val="bottom"/>
            <w:hideMark/>
          </w:tcPr>
          <w:p w14:paraId="0DD9377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613078CF" w14:textId="77777777" w:rsidR="00332673" w:rsidRPr="00390716" w:rsidRDefault="00332673" w:rsidP="00390716">
            <w:pPr>
              <w:spacing w:after="0" w:line="360" w:lineRule="auto"/>
              <w:jc w:val="right"/>
              <w:rPr>
                <w:szCs w:val="24"/>
                <w:lang w:eastAsia="sv-SE"/>
              </w:rPr>
            </w:pPr>
            <w:r w:rsidRPr="00390716">
              <w:rPr>
                <w:szCs w:val="24"/>
                <w:lang w:eastAsia="sv-SE"/>
              </w:rPr>
              <w:t>22</w:t>
            </w:r>
          </w:p>
        </w:tc>
      </w:tr>
      <w:tr w:rsidR="00096653" w:rsidRPr="00390716" w14:paraId="2F200767"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213F3872" w14:textId="5FA50089"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885" w:type="dxa"/>
            <w:gridSpan w:val="5"/>
            <w:tcBorders>
              <w:left w:val="single" w:sz="4" w:space="0" w:color="auto"/>
            </w:tcBorders>
            <w:shd w:val="clear" w:color="auto" w:fill="auto"/>
            <w:noWrap/>
            <w:vAlign w:val="bottom"/>
            <w:hideMark/>
          </w:tcPr>
          <w:p w14:paraId="116543E2"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6" w:type="dxa"/>
            <w:gridSpan w:val="4"/>
            <w:shd w:val="clear" w:color="auto" w:fill="auto"/>
            <w:noWrap/>
            <w:vAlign w:val="bottom"/>
            <w:hideMark/>
          </w:tcPr>
          <w:p w14:paraId="74EA001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012DED4"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887" w:type="dxa"/>
            <w:gridSpan w:val="4"/>
            <w:shd w:val="clear" w:color="auto" w:fill="auto"/>
            <w:noWrap/>
            <w:vAlign w:val="bottom"/>
            <w:hideMark/>
          </w:tcPr>
          <w:p w14:paraId="7EFB4EBE"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3"/>
            <w:shd w:val="clear" w:color="auto" w:fill="auto"/>
            <w:noWrap/>
            <w:vAlign w:val="bottom"/>
            <w:hideMark/>
          </w:tcPr>
          <w:p w14:paraId="0A08C62A"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4"/>
            <w:shd w:val="clear" w:color="auto" w:fill="auto"/>
            <w:noWrap/>
            <w:vAlign w:val="bottom"/>
            <w:hideMark/>
          </w:tcPr>
          <w:p w14:paraId="0DA6E56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5"/>
            <w:shd w:val="clear" w:color="auto" w:fill="auto"/>
            <w:noWrap/>
            <w:vAlign w:val="bottom"/>
            <w:hideMark/>
          </w:tcPr>
          <w:p w14:paraId="56BB06A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right w:val="single" w:sz="4" w:space="0" w:color="auto"/>
            </w:tcBorders>
            <w:shd w:val="clear" w:color="auto" w:fill="auto"/>
            <w:noWrap/>
            <w:vAlign w:val="bottom"/>
            <w:hideMark/>
          </w:tcPr>
          <w:p w14:paraId="5FFAAF32" w14:textId="77777777" w:rsidR="00332673" w:rsidRPr="00390716" w:rsidRDefault="00332673" w:rsidP="00390716">
            <w:pPr>
              <w:spacing w:after="0" w:line="360" w:lineRule="auto"/>
              <w:jc w:val="right"/>
              <w:rPr>
                <w:szCs w:val="24"/>
                <w:lang w:eastAsia="sv-SE"/>
              </w:rPr>
            </w:pPr>
            <w:r w:rsidRPr="00390716">
              <w:rPr>
                <w:szCs w:val="24"/>
                <w:lang w:eastAsia="sv-SE"/>
              </w:rPr>
              <w:t>7</w:t>
            </w:r>
          </w:p>
        </w:tc>
      </w:tr>
      <w:tr w:rsidR="00096653" w:rsidRPr="00390716" w14:paraId="45696693" w14:textId="77777777" w:rsidTr="00096653">
        <w:trPr>
          <w:trHeight w:val="228"/>
        </w:trPr>
        <w:tc>
          <w:tcPr>
            <w:tcW w:w="2334" w:type="dxa"/>
            <w:gridSpan w:val="2"/>
            <w:tcBorders>
              <w:left w:val="single" w:sz="4" w:space="0" w:color="auto"/>
              <w:right w:val="single" w:sz="4" w:space="0" w:color="auto"/>
            </w:tcBorders>
            <w:shd w:val="clear" w:color="auto" w:fill="auto"/>
            <w:noWrap/>
            <w:vAlign w:val="bottom"/>
            <w:hideMark/>
          </w:tcPr>
          <w:p w14:paraId="7AC8C604"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885" w:type="dxa"/>
            <w:gridSpan w:val="5"/>
            <w:tcBorders>
              <w:left w:val="single" w:sz="4" w:space="0" w:color="auto"/>
            </w:tcBorders>
            <w:shd w:val="clear" w:color="auto" w:fill="auto"/>
            <w:noWrap/>
            <w:vAlign w:val="bottom"/>
            <w:hideMark/>
          </w:tcPr>
          <w:p w14:paraId="0361923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shd w:val="clear" w:color="auto" w:fill="auto"/>
            <w:noWrap/>
            <w:vAlign w:val="bottom"/>
            <w:hideMark/>
          </w:tcPr>
          <w:p w14:paraId="51335778"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886" w:type="dxa"/>
            <w:gridSpan w:val="4"/>
            <w:shd w:val="clear" w:color="auto" w:fill="auto"/>
            <w:noWrap/>
            <w:vAlign w:val="bottom"/>
            <w:hideMark/>
          </w:tcPr>
          <w:p w14:paraId="39AF6A5D"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7" w:type="dxa"/>
            <w:gridSpan w:val="4"/>
            <w:shd w:val="clear" w:color="auto" w:fill="auto"/>
            <w:noWrap/>
            <w:vAlign w:val="bottom"/>
            <w:hideMark/>
          </w:tcPr>
          <w:p w14:paraId="19904E79"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886" w:type="dxa"/>
            <w:gridSpan w:val="3"/>
            <w:shd w:val="clear" w:color="auto" w:fill="auto"/>
            <w:noWrap/>
            <w:vAlign w:val="bottom"/>
            <w:hideMark/>
          </w:tcPr>
          <w:p w14:paraId="501F45E2"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886" w:type="dxa"/>
            <w:gridSpan w:val="4"/>
            <w:shd w:val="clear" w:color="auto" w:fill="auto"/>
            <w:noWrap/>
            <w:vAlign w:val="bottom"/>
            <w:hideMark/>
          </w:tcPr>
          <w:p w14:paraId="5AC8C558"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886" w:type="dxa"/>
            <w:gridSpan w:val="5"/>
            <w:shd w:val="clear" w:color="auto" w:fill="auto"/>
            <w:noWrap/>
            <w:vAlign w:val="bottom"/>
            <w:hideMark/>
          </w:tcPr>
          <w:p w14:paraId="63479D6E"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890" w:type="dxa"/>
            <w:gridSpan w:val="2"/>
            <w:tcBorders>
              <w:right w:val="single" w:sz="4" w:space="0" w:color="auto"/>
            </w:tcBorders>
            <w:shd w:val="clear" w:color="auto" w:fill="auto"/>
            <w:noWrap/>
            <w:vAlign w:val="bottom"/>
            <w:hideMark/>
          </w:tcPr>
          <w:p w14:paraId="4D6F6458" w14:textId="77777777" w:rsidR="00332673" w:rsidRPr="00390716" w:rsidRDefault="00332673" w:rsidP="00390716">
            <w:pPr>
              <w:spacing w:after="0" w:line="360" w:lineRule="auto"/>
              <w:jc w:val="right"/>
              <w:rPr>
                <w:szCs w:val="24"/>
                <w:lang w:eastAsia="sv-SE"/>
              </w:rPr>
            </w:pPr>
            <w:r w:rsidRPr="00390716">
              <w:rPr>
                <w:szCs w:val="24"/>
                <w:lang w:eastAsia="sv-SE"/>
              </w:rPr>
              <w:t>52</w:t>
            </w:r>
          </w:p>
        </w:tc>
      </w:tr>
      <w:tr w:rsidR="00096653" w:rsidRPr="00390716" w14:paraId="716DD6A0" w14:textId="77777777" w:rsidTr="00096653">
        <w:trPr>
          <w:trHeight w:val="228"/>
        </w:trPr>
        <w:tc>
          <w:tcPr>
            <w:tcW w:w="2334" w:type="dxa"/>
            <w:gridSpan w:val="2"/>
            <w:tcBorders>
              <w:left w:val="single" w:sz="4" w:space="0" w:color="auto"/>
              <w:bottom w:val="single" w:sz="4" w:space="0" w:color="auto"/>
              <w:right w:val="single" w:sz="4" w:space="0" w:color="auto"/>
            </w:tcBorders>
            <w:shd w:val="clear" w:color="auto" w:fill="auto"/>
            <w:noWrap/>
            <w:vAlign w:val="bottom"/>
            <w:hideMark/>
          </w:tcPr>
          <w:p w14:paraId="7790F0BD"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885" w:type="dxa"/>
            <w:gridSpan w:val="5"/>
            <w:tcBorders>
              <w:left w:val="single" w:sz="4" w:space="0" w:color="auto"/>
              <w:bottom w:val="single" w:sz="4" w:space="0" w:color="auto"/>
            </w:tcBorders>
            <w:shd w:val="clear" w:color="auto" w:fill="auto"/>
            <w:noWrap/>
            <w:vAlign w:val="bottom"/>
            <w:hideMark/>
          </w:tcPr>
          <w:p w14:paraId="0E706C9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tcBorders>
              <w:bottom w:val="single" w:sz="4" w:space="0" w:color="auto"/>
            </w:tcBorders>
            <w:shd w:val="clear" w:color="auto" w:fill="auto"/>
            <w:noWrap/>
            <w:vAlign w:val="bottom"/>
            <w:hideMark/>
          </w:tcPr>
          <w:p w14:paraId="0A03705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6" w:type="dxa"/>
            <w:gridSpan w:val="4"/>
            <w:tcBorders>
              <w:bottom w:val="single" w:sz="4" w:space="0" w:color="auto"/>
            </w:tcBorders>
            <w:shd w:val="clear" w:color="auto" w:fill="auto"/>
            <w:noWrap/>
            <w:vAlign w:val="bottom"/>
            <w:hideMark/>
          </w:tcPr>
          <w:p w14:paraId="40FA9BD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87" w:type="dxa"/>
            <w:gridSpan w:val="4"/>
            <w:tcBorders>
              <w:bottom w:val="single" w:sz="4" w:space="0" w:color="auto"/>
            </w:tcBorders>
            <w:shd w:val="clear" w:color="auto" w:fill="auto"/>
            <w:noWrap/>
            <w:vAlign w:val="bottom"/>
            <w:hideMark/>
          </w:tcPr>
          <w:p w14:paraId="693A65B1"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886" w:type="dxa"/>
            <w:gridSpan w:val="3"/>
            <w:tcBorders>
              <w:bottom w:val="single" w:sz="4" w:space="0" w:color="auto"/>
            </w:tcBorders>
            <w:shd w:val="clear" w:color="auto" w:fill="auto"/>
            <w:noWrap/>
            <w:vAlign w:val="bottom"/>
            <w:hideMark/>
          </w:tcPr>
          <w:p w14:paraId="005C3389"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4"/>
            <w:tcBorders>
              <w:bottom w:val="single" w:sz="4" w:space="0" w:color="auto"/>
            </w:tcBorders>
            <w:shd w:val="clear" w:color="auto" w:fill="auto"/>
            <w:noWrap/>
            <w:vAlign w:val="bottom"/>
            <w:hideMark/>
          </w:tcPr>
          <w:p w14:paraId="6C31C863"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886" w:type="dxa"/>
            <w:gridSpan w:val="5"/>
            <w:tcBorders>
              <w:bottom w:val="single" w:sz="4" w:space="0" w:color="auto"/>
            </w:tcBorders>
            <w:shd w:val="clear" w:color="auto" w:fill="auto"/>
            <w:noWrap/>
            <w:vAlign w:val="bottom"/>
            <w:hideMark/>
          </w:tcPr>
          <w:p w14:paraId="4CE171F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890" w:type="dxa"/>
            <w:gridSpan w:val="2"/>
            <w:tcBorders>
              <w:bottom w:val="single" w:sz="4" w:space="0" w:color="auto"/>
              <w:right w:val="single" w:sz="4" w:space="0" w:color="auto"/>
            </w:tcBorders>
            <w:shd w:val="clear" w:color="auto" w:fill="auto"/>
            <w:noWrap/>
            <w:vAlign w:val="bottom"/>
            <w:hideMark/>
          </w:tcPr>
          <w:p w14:paraId="7FDD8CC1" w14:textId="77777777" w:rsidR="00332673" w:rsidRPr="00390716" w:rsidRDefault="00332673" w:rsidP="00390716">
            <w:pPr>
              <w:spacing w:after="0" w:line="360" w:lineRule="auto"/>
              <w:jc w:val="right"/>
              <w:rPr>
                <w:szCs w:val="24"/>
                <w:lang w:eastAsia="sv-SE"/>
              </w:rPr>
            </w:pPr>
            <w:r w:rsidRPr="00390716">
              <w:rPr>
                <w:szCs w:val="24"/>
                <w:lang w:eastAsia="sv-SE"/>
              </w:rPr>
              <w:t>7</w:t>
            </w:r>
          </w:p>
        </w:tc>
      </w:tr>
      <w:tr w:rsidR="00000A85" w:rsidRPr="00390716" w14:paraId="469684E7" w14:textId="77777777" w:rsidTr="00096653">
        <w:trPr>
          <w:trHeight w:val="40"/>
        </w:trPr>
        <w:tc>
          <w:tcPr>
            <w:tcW w:w="2766" w:type="dxa"/>
            <w:gridSpan w:val="3"/>
            <w:tcBorders>
              <w:top w:val="single" w:sz="4" w:space="0" w:color="auto"/>
              <w:bottom w:val="single" w:sz="4" w:space="0" w:color="auto"/>
            </w:tcBorders>
            <w:shd w:val="clear" w:color="auto" w:fill="auto"/>
            <w:noWrap/>
            <w:vAlign w:val="bottom"/>
            <w:hideMark/>
          </w:tcPr>
          <w:p w14:paraId="1DCFA466" w14:textId="77777777" w:rsidR="00332673" w:rsidRPr="00390716" w:rsidRDefault="00332673" w:rsidP="00390716">
            <w:pPr>
              <w:spacing w:after="0" w:line="360" w:lineRule="auto"/>
              <w:rPr>
                <w:szCs w:val="24"/>
                <w:lang w:eastAsia="sv-SE"/>
              </w:rPr>
            </w:pPr>
            <w:r w:rsidRPr="00390716">
              <w:rPr>
                <w:szCs w:val="24"/>
                <w:lang w:eastAsia="sv-SE"/>
              </w:rPr>
              <w:t> </w:t>
            </w:r>
          </w:p>
        </w:tc>
        <w:tc>
          <w:tcPr>
            <w:tcW w:w="719" w:type="dxa"/>
            <w:gridSpan w:val="5"/>
            <w:tcBorders>
              <w:top w:val="single" w:sz="4" w:space="0" w:color="auto"/>
              <w:bottom w:val="single" w:sz="4" w:space="0" w:color="auto"/>
            </w:tcBorders>
            <w:shd w:val="clear" w:color="auto" w:fill="auto"/>
            <w:noWrap/>
            <w:vAlign w:val="bottom"/>
            <w:hideMark/>
          </w:tcPr>
          <w:p w14:paraId="41E2A2AA" w14:textId="77777777" w:rsidR="00332673" w:rsidRPr="00390716" w:rsidRDefault="00332673" w:rsidP="00390716">
            <w:pPr>
              <w:spacing w:after="0" w:line="360" w:lineRule="auto"/>
              <w:rPr>
                <w:szCs w:val="24"/>
                <w:lang w:eastAsia="sv-SE"/>
              </w:rPr>
            </w:pPr>
            <w:r w:rsidRPr="00390716">
              <w:rPr>
                <w:szCs w:val="24"/>
                <w:lang w:eastAsia="sv-SE"/>
              </w:rPr>
              <w:t> </w:t>
            </w:r>
          </w:p>
        </w:tc>
        <w:tc>
          <w:tcPr>
            <w:tcW w:w="838" w:type="dxa"/>
            <w:gridSpan w:val="4"/>
            <w:tcBorders>
              <w:top w:val="single" w:sz="4" w:space="0" w:color="auto"/>
              <w:bottom w:val="single" w:sz="4" w:space="0" w:color="auto"/>
            </w:tcBorders>
            <w:shd w:val="clear" w:color="auto" w:fill="auto"/>
            <w:noWrap/>
            <w:vAlign w:val="bottom"/>
            <w:hideMark/>
          </w:tcPr>
          <w:p w14:paraId="2E8723C8" w14:textId="77777777" w:rsidR="00332673" w:rsidRPr="00390716" w:rsidRDefault="00332673" w:rsidP="00390716">
            <w:pPr>
              <w:spacing w:after="0" w:line="360" w:lineRule="auto"/>
              <w:rPr>
                <w:szCs w:val="24"/>
                <w:lang w:eastAsia="sv-SE"/>
              </w:rPr>
            </w:pPr>
            <w:r w:rsidRPr="00390716">
              <w:rPr>
                <w:szCs w:val="24"/>
                <w:lang w:eastAsia="sv-SE"/>
              </w:rPr>
              <w:t> </w:t>
            </w:r>
          </w:p>
        </w:tc>
        <w:tc>
          <w:tcPr>
            <w:tcW w:w="668" w:type="dxa"/>
            <w:gridSpan w:val="3"/>
            <w:tcBorders>
              <w:top w:val="single" w:sz="4" w:space="0" w:color="auto"/>
              <w:bottom w:val="single" w:sz="4" w:space="0" w:color="auto"/>
            </w:tcBorders>
            <w:shd w:val="clear" w:color="auto" w:fill="auto"/>
            <w:noWrap/>
            <w:vAlign w:val="bottom"/>
            <w:hideMark/>
          </w:tcPr>
          <w:p w14:paraId="11748933" w14:textId="77777777" w:rsidR="00332673" w:rsidRPr="00390716" w:rsidRDefault="00332673" w:rsidP="00390716">
            <w:pPr>
              <w:spacing w:after="0" w:line="360" w:lineRule="auto"/>
              <w:rPr>
                <w:szCs w:val="24"/>
                <w:lang w:eastAsia="sv-SE"/>
              </w:rPr>
            </w:pPr>
            <w:r w:rsidRPr="00390716">
              <w:rPr>
                <w:szCs w:val="24"/>
                <w:lang w:eastAsia="sv-SE"/>
              </w:rPr>
              <w:t> </w:t>
            </w:r>
          </w:p>
        </w:tc>
        <w:tc>
          <w:tcPr>
            <w:tcW w:w="656" w:type="dxa"/>
            <w:gridSpan w:val="2"/>
            <w:tcBorders>
              <w:top w:val="single" w:sz="4" w:space="0" w:color="auto"/>
              <w:bottom w:val="single" w:sz="4" w:space="0" w:color="auto"/>
            </w:tcBorders>
            <w:shd w:val="clear" w:color="auto" w:fill="auto"/>
            <w:noWrap/>
            <w:vAlign w:val="bottom"/>
            <w:hideMark/>
          </w:tcPr>
          <w:p w14:paraId="3EC01F54" w14:textId="77777777" w:rsidR="00332673" w:rsidRPr="00390716" w:rsidRDefault="00332673" w:rsidP="00390716">
            <w:pPr>
              <w:spacing w:after="0" w:line="360" w:lineRule="auto"/>
              <w:rPr>
                <w:szCs w:val="24"/>
                <w:lang w:eastAsia="sv-SE"/>
              </w:rPr>
            </w:pPr>
            <w:r w:rsidRPr="00390716">
              <w:rPr>
                <w:szCs w:val="24"/>
                <w:lang w:eastAsia="sv-SE"/>
              </w:rPr>
              <w:t> </w:t>
            </w:r>
          </w:p>
        </w:tc>
        <w:tc>
          <w:tcPr>
            <w:tcW w:w="1359" w:type="dxa"/>
            <w:gridSpan w:val="6"/>
            <w:tcBorders>
              <w:top w:val="single" w:sz="4" w:space="0" w:color="auto"/>
              <w:bottom w:val="single" w:sz="4" w:space="0" w:color="auto"/>
            </w:tcBorders>
            <w:shd w:val="clear" w:color="auto" w:fill="auto"/>
            <w:noWrap/>
            <w:vAlign w:val="bottom"/>
            <w:hideMark/>
          </w:tcPr>
          <w:p w14:paraId="6B7E9D06" w14:textId="77777777" w:rsidR="00332673" w:rsidRPr="00390716" w:rsidRDefault="00332673" w:rsidP="00390716">
            <w:pPr>
              <w:spacing w:after="0" w:line="360" w:lineRule="auto"/>
              <w:rPr>
                <w:szCs w:val="24"/>
                <w:lang w:eastAsia="sv-SE"/>
              </w:rPr>
            </w:pPr>
            <w:r w:rsidRPr="00390716">
              <w:rPr>
                <w:szCs w:val="24"/>
                <w:lang w:eastAsia="sv-SE"/>
              </w:rPr>
              <w:t> </w:t>
            </w:r>
          </w:p>
        </w:tc>
        <w:tc>
          <w:tcPr>
            <w:tcW w:w="987" w:type="dxa"/>
            <w:gridSpan w:val="5"/>
            <w:tcBorders>
              <w:top w:val="single" w:sz="4" w:space="0" w:color="auto"/>
              <w:bottom w:val="single" w:sz="4" w:space="0" w:color="auto"/>
            </w:tcBorders>
            <w:shd w:val="clear" w:color="auto" w:fill="auto"/>
            <w:noWrap/>
            <w:vAlign w:val="bottom"/>
            <w:hideMark/>
          </w:tcPr>
          <w:p w14:paraId="735AE244" w14:textId="77777777" w:rsidR="00332673" w:rsidRPr="00390716" w:rsidRDefault="00332673" w:rsidP="00390716">
            <w:pPr>
              <w:spacing w:after="0" w:line="360" w:lineRule="auto"/>
              <w:rPr>
                <w:szCs w:val="24"/>
                <w:lang w:eastAsia="sv-SE"/>
              </w:rPr>
            </w:pPr>
            <w:r w:rsidRPr="00390716">
              <w:rPr>
                <w:szCs w:val="24"/>
                <w:lang w:eastAsia="sv-SE"/>
              </w:rPr>
              <w:t> </w:t>
            </w:r>
          </w:p>
        </w:tc>
        <w:tc>
          <w:tcPr>
            <w:tcW w:w="397" w:type="dxa"/>
            <w:gridSpan w:val="2"/>
            <w:tcBorders>
              <w:top w:val="single" w:sz="4" w:space="0" w:color="auto"/>
              <w:bottom w:val="single" w:sz="4" w:space="0" w:color="auto"/>
            </w:tcBorders>
            <w:shd w:val="clear" w:color="auto" w:fill="auto"/>
            <w:noWrap/>
            <w:vAlign w:val="bottom"/>
            <w:hideMark/>
          </w:tcPr>
          <w:p w14:paraId="00A74AE9" w14:textId="77777777" w:rsidR="00332673" w:rsidRPr="00390716" w:rsidRDefault="00332673" w:rsidP="00390716">
            <w:pPr>
              <w:spacing w:after="0" w:line="360" w:lineRule="auto"/>
              <w:rPr>
                <w:szCs w:val="24"/>
                <w:lang w:eastAsia="sv-SE"/>
              </w:rPr>
            </w:pPr>
            <w:r w:rsidRPr="00390716">
              <w:rPr>
                <w:szCs w:val="24"/>
                <w:lang w:eastAsia="sv-SE"/>
              </w:rPr>
              <w:t> </w:t>
            </w:r>
          </w:p>
        </w:tc>
        <w:tc>
          <w:tcPr>
            <w:tcW w:w="1036" w:type="dxa"/>
            <w:gridSpan w:val="3"/>
            <w:tcBorders>
              <w:top w:val="single" w:sz="4" w:space="0" w:color="auto"/>
              <w:bottom w:val="single" w:sz="4" w:space="0" w:color="auto"/>
            </w:tcBorders>
            <w:shd w:val="clear" w:color="auto" w:fill="auto"/>
            <w:noWrap/>
            <w:vAlign w:val="bottom"/>
            <w:hideMark/>
          </w:tcPr>
          <w:p w14:paraId="2CF17808" w14:textId="77777777" w:rsidR="00332673" w:rsidRPr="00390716" w:rsidRDefault="00332673" w:rsidP="00390716">
            <w:pPr>
              <w:spacing w:after="0" w:line="360" w:lineRule="auto"/>
              <w:rPr>
                <w:szCs w:val="24"/>
                <w:lang w:eastAsia="sv-SE"/>
              </w:rPr>
            </w:pPr>
            <w:r w:rsidRPr="00390716">
              <w:rPr>
                <w:szCs w:val="24"/>
                <w:lang w:eastAsia="sv-SE"/>
              </w:rPr>
              <w:t> </w:t>
            </w:r>
          </w:p>
        </w:tc>
      </w:tr>
      <w:tr w:rsidR="00000A85" w:rsidRPr="00390716" w14:paraId="6170F470" w14:textId="77777777" w:rsidTr="00096653">
        <w:trPr>
          <w:trHeight w:val="228"/>
        </w:trPr>
        <w:tc>
          <w:tcPr>
            <w:tcW w:w="318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56787" w14:textId="77777777" w:rsidR="00000A85" w:rsidRPr="00390716" w:rsidRDefault="00000A85" w:rsidP="00390716">
            <w:pPr>
              <w:spacing w:after="0" w:line="360" w:lineRule="auto"/>
              <w:rPr>
                <w:szCs w:val="24"/>
                <w:lang w:eastAsia="sv-SE"/>
              </w:rPr>
            </w:pPr>
            <w:r w:rsidRPr="00390716">
              <w:rPr>
                <w:szCs w:val="24"/>
                <w:lang w:eastAsia="sv-SE"/>
              </w:rPr>
              <w:t> </w:t>
            </w:r>
          </w:p>
        </w:tc>
        <w:tc>
          <w:tcPr>
            <w:tcW w:w="6237" w:type="dxa"/>
            <w:gridSpan w:val="28"/>
            <w:tcBorders>
              <w:top w:val="single" w:sz="4" w:space="0" w:color="auto"/>
              <w:left w:val="single" w:sz="4" w:space="0" w:color="auto"/>
              <w:bottom w:val="single" w:sz="4" w:space="0" w:color="auto"/>
              <w:right w:val="single" w:sz="4" w:space="0" w:color="auto"/>
            </w:tcBorders>
            <w:shd w:val="clear" w:color="auto" w:fill="auto"/>
            <w:noWrap/>
            <w:hideMark/>
          </w:tcPr>
          <w:p w14:paraId="3B485851" w14:textId="5C4431D8" w:rsidR="00000A85" w:rsidRPr="00000A85" w:rsidRDefault="00000A85" w:rsidP="00390716">
            <w:pPr>
              <w:spacing w:after="0" w:line="360" w:lineRule="auto"/>
              <w:rPr>
                <w:b/>
                <w:szCs w:val="24"/>
                <w:lang w:eastAsia="sv-SE"/>
              </w:rPr>
            </w:pPr>
            <w:r w:rsidRPr="00000A85">
              <w:rPr>
                <w:b/>
                <w:szCs w:val="24"/>
                <w:lang w:eastAsia="sv-SE"/>
              </w:rPr>
              <w:t>2015</w:t>
            </w:r>
          </w:p>
        </w:tc>
      </w:tr>
      <w:tr w:rsidR="005043FE" w:rsidRPr="00390716" w14:paraId="0037F0D6" w14:textId="77777777" w:rsidTr="00096653">
        <w:trPr>
          <w:trHeight w:val="228"/>
        </w:trPr>
        <w:tc>
          <w:tcPr>
            <w:tcW w:w="318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95AA9" w14:textId="77777777" w:rsidR="00ED7448" w:rsidRDefault="00ED7448" w:rsidP="00390716">
            <w:pPr>
              <w:spacing w:after="0" w:line="360" w:lineRule="auto"/>
              <w:rPr>
                <w:szCs w:val="24"/>
                <w:lang w:eastAsia="sv-SE"/>
              </w:rPr>
            </w:pPr>
          </w:p>
          <w:p w14:paraId="126749DD" w14:textId="77777777" w:rsidR="005043FE" w:rsidRDefault="005043FE" w:rsidP="00390716">
            <w:pPr>
              <w:spacing w:after="0" w:line="360" w:lineRule="auto"/>
              <w:rPr>
                <w:szCs w:val="24"/>
                <w:lang w:eastAsia="sv-SE"/>
              </w:rPr>
            </w:pPr>
            <w:r w:rsidRPr="00390716">
              <w:rPr>
                <w:szCs w:val="24"/>
                <w:lang w:eastAsia="sv-SE"/>
              </w:rPr>
              <w:t>Length of sentence</w:t>
            </w:r>
          </w:p>
          <w:p w14:paraId="455E64CC" w14:textId="77777777" w:rsidR="00ED7448" w:rsidRPr="00390716" w:rsidRDefault="00ED7448" w:rsidP="00390716">
            <w:pPr>
              <w:spacing w:after="0" w:line="360" w:lineRule="auto"/>
              <w:rPr>
                <w:szCs w:val="24"/>
                <w:lang w:eastAsia="sv-SE"/>
              </w:rPr>
            </w:pPr>
          </w:p>
        </w:tc>
        <w:tc>
          <w:tcPr>
            <w:tcW w:w="6237" w:type="dxa"/>
            <w:gridSpan w:val="2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F6952" w14:textId="77777777" w:rsidR="005043FE" w:rsidRDefault="005043FE" w:rsidP="00390716">
            <w:pPr>
              <w:spacing w:after="0" w:line="360" w:lineRule="auto"/>
              <w:rPr>
                <w:szCs w:val="24"/>
                <w:lang w:eastAsia="sv-SE"/>
              </w:rPr>
            </w:pPr>
            <w:r w:rsidRPr="00390716">
              <w:rPr>
                <w:szCs w:val="24"/>
                <w:lang w:eastAsia="sv-SE"/>
              </w:rPr>
              <w:t>Age when admitted to prison</w:t>
            </w:r>
          </w:p>
          <w:p w14:paraId="4991FA30" w14:textId="60625FB9" w:rsidR="00ED7448" w:rsidRPr="00390716" w:rsidRDefault="00ED7448" w:rsidP="00390716">
            <w:pPr>
              <w:spacing w:after="0" w:line="360" w:lineRule="auto"/>
              <w:rPr>
                <w:szCs w:val="24"/>
                <w:lang w:eastAsia="sv-SE"/>
              </w:rPr>
            </w:pPr>
          </w:p>
        </w:tc>
      </w:tr>
      <w:tr w:rsidR="005837A4" w:rsidRPr="00390716" w14:paraId="1B1CF8F6" w14:textId="77777777" w:rsidTr="00096653">
        <w:trPr>
          <w:trHeight w:val="228"/>
        </w:trPr>
        <w:tc>
          <w:tcPr>
            <w:tcW w:w="3203" w:type="dxa"/>
            <w:gridSpan w:val="6"/>
            <w:tcBorders>
              <w:top w:val="single" w:sz="4" w:space="0" w:color="auto"/>
              <w:left w:val="single" w:sz="4" w:space="0" w:color="auto"/>
              <w:right w:val="single" w:sz="4" w:space="0" w:color="auto"/>
            </w:tcBorders>
            <w:shd w:val="clear" w:color="auto" w:fill="auto"/>
            <w:noWrap/>
            <w:vAlign w:val="bottom"/>
            <w:hideMark/>
          </w:tcPr>
          <w:p w14:paraId="7D1EFCB5" w14:textId="77777777" w:rsidR="00332673" w:rsidRPr="00390716" w:rsidRDefault="00332673" w:rsidP="00390716">
            <w:pPr>
              <w:spacing w:after="0" w:line="360" w:lineRule="auto"/>
              <w:jc w:val="center"/>
              <w:rPr>
                <w:szCs w:val="24"/>
                <w:lang w:eastAsia="sv-SE"/>
              </w:rPr>
            </w:pPr>
          </w:p>
        </w:tc>
        <w:tc>
          <w:tcPr>
            <w:tcW w:w="776" w:type="dxa"/>
            <w:gridSpan w:val="3"/>
            <w:tcBorders>
              <w:top w:val="single" w:sz="4" w:space="0" w:color="auto"/>
              <w:left w:val="single" w:sz="4" w:space="0" w:color="auto"/>
            </w:tcBorders>
            <w:shd w:val="clear" w:color="auto" w:fill="auto"/>
            <w:noWrap/>
            <w:vAlign w:val="bottom"/>
            <w:hideMark/>
          </w:tcPr>
          <w:p w14:paraId="28D1AA16" w14:textId="77777777" w:rsidR="00332673" w:rsidRPr="00390716" w:rsidRDefault="00332673" w:rsidP="00390716">
            <w:pPr>
              <w:spacing w:after="0" w:line="360" w:lineRule="auto"/>
              <w:jc w:val="center"/>
              <w:rPr>
                <w:szCs w:val="24"/>
                <w:lang w:eastAsia="sv-SE"/>
              </w:rPr>
            </w:pPr>
            <w:r w:rsidRPr="00390716">
              <w:rPr>
                <w:szCs w:val="24"/>
                <w:lang w:eastAsia="sv-SE"/>
              </w:rPr>
              <w:t>15–20</w:t>
            </w:r>
          </w:p>
        </w:tc>
        <w:tc>
          <w:tcPr>
            <w:tcW w:w="774" w:type="dxa"/>
            <w:gridSpan w:val="4"/>
            <w:tcBorders>
              <w:top w:val="single" w:sz="4" w:space="0" w:color="auto"/>
            </w:tcBorders>
            <w:shd w:val="clear" w:color="auto" w:fill="auto"/>
            <w:noWrap/>
            <w:vAlign w:val="bottom"/>
            <w:hideMark/>
          </w:tcPr>
          <w:p w14:paraId="0E76D94C" w14:textId="77777777" w:rsidR="00332673" w:rsidRPr="00390716" w:rsidRDefault="00332673" w:rsidP="00390716">
            <w:pPr>
              <w:spacing w:after="0" w:line="360" w:lineRule="auto"/>
              <w:jc w:val="center"/>
              <w:rPr>
                <w:szCs w:val="24"/>
                <w:lang w:eastAsia="sv-SE"/>
              </w:rPr>
            </w:pPr>
            <w:r w:rsidRPr="00390716">
              <w:rPr>
                <w:szCs w:val="24"/>
                <w:lang w:eastAsia="sv-SE"/>
              </w:rPr>
              <w:t>21–24</w:t>
            </w:r>
          </w:p>
        </w:tc>
        <w:tc>
          <w:tcPr>
            <w:tcW w:w="775" w:type="dxa"/>
            <w:gridSpan w:val="3"/>
            <w:tcBorders>
              <w:top w:val="single" w:sz="4" w:space="0" w:color="auto"/>
            </w:tcBorders>
            <w:shd w:val="clear" w:color="auto" w:fill="auto"/>
            <w:noWrap/>
            <w:vAlign w:val="bottom"/>
            <w:hideMark/>
          </w:tcPr>
          <w:p w14:paraId="007B0125" w14:textId="77777777" w:rsidR="00332673" w:rsidRPr="00390716" w:rsidRDefault="00332673" w:rsidP="00390716">
            <w:pPr>
              <w:spacing w:after="0" w:line="360" w:lineRule="auto"/>
              <w:jc w:val="center"/>
              <w:rPr>
                <w:szCs w:val="24"/>
                <w:lang w:eastAsia="sv-SE"/>
              </w:rPr>
            </w:pPr>
            <w:r w:rsidRPr="00390716">
              <w:rPr>
                <w:szCs w:val="24"/>
                <w:lang w:eastAsia="sv-SE"/>
              </w:rPr>
              <w:t>25–29</w:t>
            </w:r>
          </w:p>
        </w:tc>
        <w:tc>
          <w:tcPr>
            <w:tcW w:w="775" w:type="dxa"/>
            <w:gridSpan w:val="4"/>
            <w:tcBorders>
              <w:top w:val="single" w:sz="4" w:space="0" w:color="auto"/>
            </w:tcBorders>
            <w:shd w:val="clear" w:color="auto" w:fill="auto"/>
            <w:noWrap/>
            <w:vAlign w:val="bottom"/>
            <w:hideMark/>
          </w:tcPr>
          <w:p w14:paraId="09E79554" w14:textId="77777777" w:rsidR="00332673" w:rsidRPr="00390716" w:rsidRDefault="00332673" w:rsidP="00390716">
            <w:pPr>
              <w:spacing w:after="0" w:line="360" w:lineRule="auto"/>
              <w:jc w:val="center"/>
              <w:rPr>
                <w:szCs w:val="24"/>
                <w:lang w:eastAsia="sv-SE"/>
              </w:rPr>
            </w:pPr>
            <w:r w:rsidRPr="00390716">
              <w:rPr>
                <w:szCs w:val="24"/>
                <w:lang w:eastAsia="sv-SE"/>
              </w:rPr>
              <w:t>30–39</w:t>
            </w:r>
          </w:p>
        </w:tc>
        <w:tc>
          <w:tcPr>
            <w:tcW w:w="775" w:type="dxa"/>
            <w:gridSpan w:val="4"/>
            <w:tcBorders>
              <w:top w:val="single" w:sz="4" w:space="0" w:color="auto"/>
            </w:tcBorders>
            <w:shd w:val="clear" w:color="auto" w:fill="auto"/>
            <w:noWrap/>
            <w:vAlign w:val="bottom"/>
            <w:hideMark/>
          </w:tcPr>
          <w:p w14:paraId="1458636E" w14:textId="77777777" w:rsidR="00332673" w:rsidRPr="00390716" w:rsidRDefault="00332673" w:rsidP="00390716">
            <w:pPr>
              <w:spacing w:after="0" w:line="360" w:lineRule="auto"/>
              <w:jc w:val="center"/>
              <w:rPr>
                <w:szCs w:val="24"/>
                <w:lang w:eastAsia="sv-SE"/>
              </w:rPr>
            </w:pPr>
            <w:r w:rsidRPr="00390716">
              <w:rPr>
                <w:szCs w:val="24"/>
                <w:lang w:eastAsia="sv-SE"/>
              </w:rPr>
              <w:t>40–49</w:t>
            </w:r>
          </w:p>
        </w:tc>
        <w:tc>
          <w:tcPr>
            <w:tcW w:w="775" w:type="dxa"/>
            <w:gridSpan w:val="3"/>
            <w:tcBorders>
              <w:top w:val="single" w:sz="4" w:space="0" w:color="auto"/>
            </w:tcBorders>
            <w:shd w:val="clear" w:color="auto" w:fill="auto"/>
            <w:noWrap/>
            <w:vAlign w:val="bottom"/>
            <w:hideMark/>
          </w:tcPr>
          <w:p w14:paraId="1DEB1C83" w14:textId="77777777" w:rsidR="00332673" w:rsidRPr="00390716" w:rsidRDefault="00332673" w:rsidP="00390716">
            <w:pPr>
              <w:spacing w:after="0" w:line="360" w:lineRule="auto"/>
              <w:jc w:val="center"/>
              <w:rPr>
                <w:szCs w:val="24"/>
                <w:lang w:eastAsia="sv-SE"/>
              </w:rPr>
            </w:pPr>
            <w:r w:rsidRPr="00390716">
              <w:rPr>
                <w:szCs w:val="24"/>
                <w:lang w:eastAsia="sv-SE"/>
              </w:rPr>
              <w:t>50–59</w:t>
            </w:r>
          </w:p>
        </w:tc>
        <w:tc>
          <w:tcPr>
            <w:tcW w:w="775" w:type="dxa"/>
            <w:gridSpan w:val="5"/>
            <w:tcBorders>
              <w:top w:val="single" w:sz="4" w:space="0" w:color="auto"/>
            </w:tcBorders>
            <w:shd w:val="clear" w:color="auto" w:fill="auto"/>
            <w:noWrap/>
            <w:vAlign w:val="bottom"/>
            <w:hideMark/>
          </w:tcPr>
          <w:p w14:paraId="5FB1897E" w14:textId="77777777" w:rsidR="00332673" w:rsidRPr="00390716" w:rsidRDefault="00332673" w:rsidP="00390716">
            <w:pPr>
              <w:spacing w:after="0" w:line="360" w:lineRule="auto"/>
              <w:jc w:val="center"/>
              <w:rPr>
                <w:szCs w:val="24"/>
                <w:lang w:eastAsia="sv-SE"/>
              </w:rPr>
            </w:pPr>
            <w:r w:rsidRPr="00390716">
              <w:rPr>
                <w:szCs w:val="24"/>
                <w:lang w:eastAsia="sv-SE"/>
              </w:rPr>
              <w:t>60–</w:t>
            </w:r>
          </w:p>
        </w:tc>
        <w:tc>
          <w:tcPr>
            <w:tcW w:w="798" w:type="dxa"/>
            <w:tcBorders>
              <w:top w:val="single" w:sz="4" w:space="0" w:color="auto"/>
              <w:right w:val="single" w:sz="4" w:space="0" w:color="auto"/>
            </w:tcBorders>
            <w:shd w:val="clear" w:color="auto" w:fill="auto"/>
            <w:noWrap/>
            <w:vAlign w:val="bottom"/>
            <w:hideMark/>
          </w:tcPr>
          <w:p w14:paraId="38F49C4D" w14:textId="77777777" w:rsidR="00332673" w:rsidRPr="00390716" w:rsidRDefault="00332673" w:rsidP="00390716">
            <w:pPr>
              <w:spacing w:after="0" w:line="360" w:lineRule="auto"/>
              <w:jc w:val="center"/>
              <w:rPr>
                <w:szCs w:val="24"/>
                <w:lang w:eastAsia="sv-SE"/>
              </w:rPr>
            </w:pPr>
            <w:r w:rsidRPr="00390716">
              <w:rPr>
                <w:szCs w:val="24"/>
                <w:lang w:eastAsia="sv-SE"/>
              </w:rPr>
              <w:t>Total</w:t>
            </w:r>
          </w:p>
        </w:tc>
      </w:tr>
      <w:tr w:rsidR="005837A4" w:rsidRPr="00390716" w14:paraId="778503A4" w14:textId="77777777" w:rsidTr="00096653">
        <w:trPr>
          <w:trHeight w:val="241"/>
        </w:trPr>
        <w:tc>
          <w:tcPr>
            <w:tcW w:w="3203" w:type="dxa"/>
            <w:gridSpan w:val="6"/>
            <w:tcBorders>
              <w:left w:val="single" w:sz="4" w:space="0" w:color="auto"/>
              <w:right w:val="single" w:sz="4" w:space="0" w:color="auto"/>
            </w:tcBorders>
            <w:shd w:val="clear" w:color="auto" w:fill="auto"/>
            <w:noWrap/>
            <w:vAlign w:val="bottom"/>
            <w:hideMark/>
          </w:tcPr>
          <w:p w14:paraId="4187B7AE" w14:textId="77777777" w:rsidR="00332673" w:rsidRPr="00390716" w:rsidRDefault="00332673" w:rsidP="00390716">
            <w:pPr>
              <w:spacing w:after="0" w:line="360" w:lineRule="auto"/>
              <w:rPr>
                <w:b/>
                <w:bCs/>
                <w:szCs w:val="24"/>
                <w:lang w:eastAsia="sv-SE"/>
              </w:rPr>
            </w:pPr>
            <w:r w:rsidRPr="00390716">
              <w:rPr>
                <w:b/>
                <w:bCs/>
                <w:szCs w:val="24"/>
                <w:lang w:eastAsia="sv-SE"/>
              </w:rPr>
              <w:t> </w:t>
            </w:r>
          </w:p>
        </w:tc>
        <w:tc>
          <w:tcPr>
            <w:tcW w:w="776" w:type="dxa"/>
            <w:gridSpan w:val="3"/>
            <w:tcBorders>
              <w:left w:val="single" w:sz="4" w:space="0" w:color="auto"/>
            </w:tcBorders>
            <w:shd w:val="clear" w:color="auto" w:fill="auto"/>
            <w:noWrap/>
            <w:vAlign w:val="bottom"/>
            <w:hideMark/>
          </w:tcPr>
          <w:p w14:paraId="0E9E5E8A" w14:textId="77777777" w:rsidR="00332673" w:rsidRPr="00390716" w:rsidRDefault="00332673" w:rsidP="00390716">
            <w:pPr>
              <w:spacing w:after="0" w:line="360" w:lineRule="auto"/>
              <w:rPr>
                <w:szCs w:val="24"/>
                <w:lang w:eastAsia="sv-SE"/>
              </w:rPr>
            </w:pPr>
          </w:p>
        </w:tc>
        <w:tc>
          <w:tcPr>
            <w:tcW w:w="774" w:type="dxa"/>
            <w:gridSpan w:val="4"/>
            <w:shd w:val="clear" w:color="auto" w:fill="auto"/>
            <w:noWrap/>
            <w:vAlign w:val="bottom"/>
            <w:hideMark/>
          </w:tcPr>
          <w:p w14:paraId="6C9D7CD1"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hideMark/>
          </w:tcPr>
          <w:p w14:paraId="70CA4FF7"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hideMark/>
          </w:tcPr>
          <w:p w14:paraId="1C6AA21B"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hideMark/>
          </w:tcPr>
          <w:p w14:paraId="41D9A486"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hideMark/>
          </w:tcPr>
          <w:p w14:paraId="558983CB" w14:textId="77777777" w:rsidR="00332673" w:rsidRPr="00390716" w:rsidRDefault="00332673" w:rsidP="00390716">
            <w:pPr>
              <w:spacing w:after="0" w:line="360" w:lineRule="auto"/>
              <w:rPr>
                <w:szCs w:val="24"/>
                <w:lang w:eastAsia="sv-SE"/>
              </w:rPr>
            </w:pPr>
          </w:p>
        </w:tc>
        <w:tc>
          <w:tcPr>
            <w:tcW w:w="775" w:type="dxa"/>
            <w:gridSpan w:val="5"/>
            <w:shd w:val="clear" w:color="auto" w:fill="auto"/>
            <w:noWrap/>
            <w:vAlign w:val="bottom"/>
            <w:hideMark/>
          </w:tcPr>
          <w:p w14:paraId="1791D7CB" w14:textId="77777777" w:rsidR="00332673" w:rsidRPr="00390716" w:rsidRDefault="00332673" w:rsidP="00390716">
            <w:pPr>
              <w:spacing w:after="0" w:line="360" w:lineRule="auto"/>
              <w:rPr>
                <w:szCs w:val="24"/>
                <w:lang w:eastAsia="sv-SE"/>
              </w:rPr>
            </w:pPr>
          </w:p>
        </w:tc>
        <w:tc>
          <w:tcPr>
            <w:tcW w:w="798" w:type="dxa"/>
            <w:tcBorders>
              <w:right w:val="single" w:sz="4" w:space="0" w:color="auto"/>
            </w:tcBorders>
            <w:shd w:val="clear" w:color="auto" w:fill="auto"/>
            <w:noWrap/>
            <w:vAlign w:val="bottom"/>
            <w:hideMark/>
          </w:tcPr>
          <w:p w14:paraId="51104071" w14:textId="77777777" w:rsidR="00332673" w:rsidRPr="00390716" w:rsidRDefault="00332673" w:rsidP="00390716">
            <w:pPr>
              <w:spacing w:after="0" w:line="360" w:lineRule="auto"/>
              <w:rPr>
                <w:szCs w:val="24"/>
                <w:lang w:eastAsia="sv-SE"/>
              </w:rPr>
            </w:pPr>
          </w:p>
        </w:tc>
      </w:tr>
      <w:tr w:rsidR="005837A4" w:rsidRPr="00390716" w14:paraId="34FA05EC" w14:textId="77777777" w:rsidTr="00096653">
        <w:trPr>
          <w:trHeight w:val="241"/>
        </w:trPr>
        <w:tc>
          <w:tcPr>
            <w:tcW w:w="3203" w:type="dxa"/>
            <w:gridSpan w:val="6"/>
            <w:tcBorders>
              <w:left w:val="single" w:sz="4" w:space="0" w:color="auto"/>
              <w:right w:val="single" w:sz="4" w:space="0" w:color="auto"/>
            </w:tcBorders>
            <w:shd w:val="clear" w:color="auto" w:fill="auto"/>
            <w:noWrap/>
            <w:vAlign w:val="bottom"/>
            <w:hideMark/>
          </w:tcPr>
          <w:p w14:paraId="44E9AD8E" w14:textId="77777777" w:rsidR="00332673" w:rsidRPr="00390716" w:rsidRDefault="00332673" w:rsidP="00390716">
            <w:pPr>
              <w:spacing w:after="0" w:line="360" w:lineRule="auto"/>
              <w:rPr>
                <w:szCs w:val="24"/>
                <w:lang w:eastAsia="sv-SE"/>
              </w:rPr>
            </w:pPr>
            <w:r w:rsidRPr="00390716">
              <w:rPr>
                <w:szCs w:val="24"/>
                <w:lang w:eastAsia="sv-SE"/>
              </w:rPr>
              <w:t> </w:t>
            </w:r>
          </w:p>
        </w:tc>
        <w:tc>
          <w:tcPr>
            <w:tcW w:w="776" w:type="dxa"/>
            <w:gridSpan w:val="3"/>
            <w:tcBorders>
              <w:left w:val="single" w:sz="4" w:space="0" w:color="auto"/>
            </w:tcBorders>
            <w:shd w:val="clear" w:color="auto" w:fill="auto"/>
            <w:noWrap/>
            <w:vAlign w:val="bottom"/>
            <w:hideMark/>
          </w:tcPr>
          <w:p w14:paraId="53B3E78B" w14:textId="77777777" w:rsidR="00332673" w:rsidRPr="00390716" w:rsidRDefault="00332673" w:rsidP="00390716">
            <w:pPr>
              <w:spacing w:after="0" w:line="360" w:lineRule="auto"/>
              <w:jc w:val="right"/>
              <w:rPr>
                <w:szCs w:val="24"/>
                <w:lang w:eastAsia="sv-SE"/>
              </w:rPr>
            </w:pPr>
          </w:p>
        </w:tc>
        <w:tc>
          <w:tcPr>
            <w:tcW w:w="774" w:type="dxa"/>
            <w:gridSpan w:val="4"/>
            <w:shd w:val="clear" w:color="auto" w:fill="auto"/>
            <w:noWrap/>
            <w:vAlign w:val="bottom"/>
            <w:hideMark/>
          </w:tcPr>
          <w:p w14:paraId="37C699DC"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59096902"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590E54A1"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15D19BB4"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254EFB7E" w14:textId="77777777" w:rsidR="00332673" w:rsidRPr="00390716" w:rsidRDefault="00332673" w:rsidP="00390716">
            <w:pPr>
              <w:spacing w:after="0" w:line="360" w:lineRule="auto"/>
              <w:jc w:val="right"/>
              <w:rPr>
                <w:szCs w:val="24"/>
                <w:lang w:eastAsia="sv-SE"/>
              </w:rPr>
            </w:pPr>
          </w:p>
        </w:tc>
        <w:tc>
          <w:tcPr>
            <w:tcW w:w="775" w:type="dxa"/>
            <w:gridSpan w:val="5"/>
            <w:shd w:val="clear" w:color="auto" w:fill="auto"/>
            <w:noWrap/>
            <w:vAlign w:val="bottom"/>
            <w:hideMark/>
          </w:tcPr>
          <w:p w14:paraId="6212E5F7" w14:textId="77777777" w:rsidR="00332673" w:rsidRPr="00390716" w:rsidRDefault="00332673" w:rsidP="00390716">
            <w:pPr>
              <w:spacing w:after="0" w:line="360" w:lineRule="auto"/>
              <w:jc w:val="right"/>
              <w:rPr>
                <w:szCs w:val="24"/>
                <w:lang w:eastAsia="sv-SE"/>
              </w:rPr>
            </w:pPr>
          </w:p>
        </w:tc>
        <w:tc>
          <w:tcPr>
            <w:tcW w:w="798" w:type="dxa"/>
            <w:tcBorders>
              <w:right w:val="single" w:sz="4" w:space="0" w:color="auto"/>
            </w:tcBorders>
            <w:shd w:val="clear" w:color="auto" w:fill="auto"/>
            <w:noWrap/>
            <w:vAlign w:val="bottom"/>
            <w:hideMark/>
          </w:tcPr>
          <w:p w14:paraId="0A0D22BB" w14:textId="77777777" w:rsidR="00332673" w:rsidRPr="00390716" w:rsidRDefault="00332673" w:rsidP="00390716">
            <w:pPr>
              <w:spacing w:after="0" w:line="360" w:lineRule="auto"/>
              <w:jc w:val="right"/>
              <w:rPr>
                <w:szCs w:val="24"/>
                <w:lang w:eastAsia="sv-SE"/>
              </w:rPr>
            </w:pPr>
          </w:p>
        </w:tc>
      </w:tr>
      <w:tr w:rsidR="005837A4" w:rsidRPr="00390716" w14:paraId="47EF03B8" w14:textId="77777777" w:rsidTr="00096653">
        <w:trPr>
          <w:trHeight w:val="241"/>
        </w:trPr>
        <w:tc>
          <w:tcPr>
            <w:tcW w:w="3203" w:type="dxa"/>
            <w:gridSpan w:val="6"/>
            <w:tcBorders>
              <w:left w:val="single" w:sz="4" w:space="0" w:color="auto"/>
              <w:right w:val="single" w:sz="4" w:space="0" w:color="auto"/>
            </w:tcBorders>
            <w:shd w:val="clear" w:color="auto" w:fill="auto"/>
            <w:noWrap/>
            <w:vAlign w:val="bottom"/>
            <w:hideMark/>
          </w:tcPr>
          <w:p w14:paraId="76C20C18" w14:textId="77777777" w:rsidR="00332673" w:rsidRPr="00390716" w:rsidRDefault="00332673" w:rsidP="00390716">
            <w:pPr>
              <w:spacing w:after="0" w:line="360" w:lineRule="auto"/>
              <w:rPr>
                <w:b/>
                <w:bCs/>
                <w:szCs w:val="24"/>
                <w:lang w:eastAsia="sv-SE"/>
              </w:rPr>
            </w:pPr>
            <w:r w:rsidRPr="00390716">
              <w:rPr>
                <w:b/>
                <w:bCs/>
                <w:szCs w:val="24"/>
                <w:lang w:eastAsia="sv-SE"/>
              </w:rPr>
              <w:t>Total number</w:t>
            </w:r>
          </w:p>
        </w:tc>
        <w:tc>
          <w:tcPr>
            <w:tcW w:w="776" w:type="dxa"/>
            <w:gridSpan w:val="3"/>
            <w:tcBorders>
              <w:left w:val="single" w:sz="4" w:space="0" w:color="auto"/>
            </w:tcBorders>
            <w:shd w:val="clear" w:color="auto" w:fill="auto"/>
            <w:noWrap/>
            <w:vAlign w:val="bottom"/>
            <w:hideMark/>
          </w:tcPr>
          <w:p w14:paraId="0D56DB00" w14:textId="77777777" w:rsidR="00332673" w:rsidRPr="00390716" w:rsidRDefault="00332673" w:rsidP="00390716">
            <w:pPr>
              <w:spacing w:after="0" w:line="360" w:lineRule="auto"/>
              <w:jc w:val="right"/>
              <w:rPr>
                <w:b/>
                <w:bCs/>
                <w:szCs w:val="24"/>
                <w:lang w:eastAsia="sv-SE"/>
              </w:rPr>
            </w:pPr>
            <w:r w:rsidRPr="00390716">
              <w:rPr>
                <w:b/>
                <w:bCs/>
                <w:szCs w:val="24"/>
                <w:lang w:eastAsia="sv-SE"/>
              </w:rPr>
              <w:t>454</w:t>
            </w:r>
          </w:p>
        </w:tc>
        <w:tc>
          <w:tcPr>
            <w:tcW w:w="774" w:type="dxa"/>
            <w:gridSpan w:val="4"/>
            <w:shd w:val="clear" w:color="auto" w:fill="auto"/>
            <w:noWrap/>
            <w:vAlign w:val="bottom"/>
            <w:hideMark/>
          </w:tcPr>
          <w:p w14:paraId="581C403A" w14:textId="77777777" w:rsidR="00332673" w:rsidRPr="00390716" w:rsidRDefault="00332673" w:rsidP="00390716">
            <w:pPr>
              <w:spacing w:after="0" w:line="360" w:lineRule="auto"/>
              <w:jc w:val="right"/>
              <w:rPr>
                <w:b/>
                <w:bCs/>
                <w:szCs w:val="24"/>
                <w:lang w:eastAsia="sv-SE"/>
              </w:rPr>
            </w:pPr>
            <w:r w:rsidRPr="00390716">
              <w:rPr>
                <w:b/>
                <w:bCs/>
                <w:szCs w:val="24"/>
                <w:lang w:eastAsia="sv-SE"/>
              </w:rPr>
              <w:t>1 222</w:t>
            </w:r>
          </w:p>
        </w:tc>
        <w:tc>
          <w:tcPr>
            <w:tcW w:w="775" w:type="dxa"/>
            <w:gridSpan w:val="3"/>
            <w:shd w:val="clear" w:color="auto" w:fill="auto"/>
            <w:noWrap/>
            <w:vAlign w:val="bottom"/>
            <w:hideMark/>
          </w:tcPr>
          <w:p w14:paraId="4ED8D7DF" w14:textId="77777777" w:rsidR="00332673" w:rsidRPr="00390716" w:rsidRDefault="00332673" w:rsidP="00390716">
            <w:pPr>
              <w:spacing w:after="0" w:line="360" w:lineRule="auto"/>
              <w:jc w:val="right"/>
              <w:rPr>
                <w:b/>
                <w:bCs/>
                <w:szCs w:val="24"/>
                <w:lang w:eastAsia="sv-SE"/>
              </w:rPr>
            </w:pPr>
            <w:r w:rsidRPr="00390716">
              <w:rPr>
                <w:b/>
                <w:bCs/>
                <w:szCs w:val="24"/>
                <w:lang w:eastAsia="sv-SE"/>
              </w:rPr>
              <w:t>1 545</w:t>
            </w:r>
          </w:p>
        </w:tc>
        <w:tc>
          <w:tcPr>
            <w:tcW w:w="775" w:type="dxa"/>
            <w:gridSpan w:val="4"/>
            <w:shd w:val="clear" w:color="auto" w:fill="auto"/>
            <w:noWrap/>
            <w:vAlign w:val="bottom"/>
            <w:hideMark/>
          </w:tcPr>
          <w:p w14:paraId="6FDE67F1" w14:textId="77777777" w:rsidR="00332673" w:rsidRPr="00390716" w:rsidRDefault="00332673" w:rsidP="00390716">
            <w:pPr>
              <w:spacing w:after="0" w:line="360" w:lineRule="auto"/>
              <w:jc w:val="right"/>
              <w:rPr>
                <w:b/>
                <w:bCs/>
                <w:szCs w:val="24"/>
                <w:lang w:eastAsia="sv-SE"/>
              </w:rPr>
            </w:pPr>
            <w:r w:rsidRPr="00390716">
              <w:rPr>
                <w:b/>
                <w:bCs/>
                <w:szCs w:val="24"/>
                <w:lang w:eastAsia="sv-SE"/>
              </w:rPr>
              <w:t>2 329</w:t>
            </w:r>
          </w:p>
        </w:tc>
        <w:tc>
          <w:tcPr>
            <w:tcW w:w="775" w:type="dxa"/>
            <w:gridSpan w:val="4"/>
            <w:shd w:val="clear" w:color="auto" w:fill="auto"/>
            <w:noWrap/>
            <w:vAlign w:val="bottom"/>
            <w:hideMark/>
          </w:tcPr>
          <w:p w14:paraId="424671E6" w14:textId="77777777" w:rsidR="00332673" w:rsidRPr="00390716" w:rsidRDefault="00332673" w:rsidP="00390716">
            <w:pPr>
              <w:spacing w:after="0" w:line="360" w:lineRule="auto"/>
              <w:jc w:val="right"/>
              <w:rPr>
                <w:b/>
                <w:bCs/>
                <w:szCs w:val="24"/>
                <w:lang w:eastAsia="sv-SE"/>
              </w:rPr>
            </w:pPr>
            <w:r w:rsidRPr="00390716">
              <w:rPr>
                <w:b/>
                <w:bCs/>
                <w:szCs w:val="24"/>
                <w:lang w:eastAsia="sv-SE"/>
              </w:rPr>
              <w:t>1 608</w:t>
            </w:r>
          </w:p>
        </w:tc>
        <w:tc>
          <w:tcPr>
            <w:tcW w:w="775" w:type="dxa"/>
            <w:gridSpan w:val="3"/>
            <w:shd w:val="clear" w:color="auto" w:fill="auto"/>
            <w:noWrap/>
            <w:vAlign w:val="bottom"/>
            <w:hideMark/>
          </w:tcPr>
          <w:p w14:paraId="238C6D3B" w14:textId="77777777" w:rsidR="00332673" w:rsidRPr="00390716" w:rsidRDefault="00332673" w:rsidP="00390716">
            <w:pPr>
              <w:spacing w:after="0" w:line="360" w:lineRule="auto"/>
              <w:jc w:val="right"/>
              <w:rPr>
                <w:b/>
                <w:bCs/>
                <w:szCs w:val="24"/>
                <w:lang w:eastAsia="sv-SE"/>
              </w:rPr>
            </w:pPr>
            <w:r w:rsidRPr="00390716">
              <w:rPr>
                <w:b/>
                <w:bCs/>
                <w:szCs w:val="24"/>
                <w:lang w:eastAsia="sv-SE"/>
              </w:rPr>
              <w:t>1 031</w:t>
            </w:r>
          </w:p>
        </w:tc>
        <w:tc>
          <w:tcPr>
            <w:tcW w:w="775" w:type="dxa"/>
            <w:gridSpan w:val="5"/>
            <w:shd w:val="clear" w:color="auto" w:fill="auto"/>
            <w:noWrap/>
            <w:vAlign w:val="bottom"/>
            <w:hideMark/>
          </w:tcPr>
          <w:p w14:paraId="5D4740C1" w14:textId="77777777" w:rsidR="00332673" w:rsidRPr="00390716" w:rsidRDefault="00332673" w:rsidP="00390716">
            <w:pPr>
              <w:spacing w:after="0" w:line="360" w:lineRule="auto"/>
              <w:jc w:val="right"/>
              <w:rPr>
                <w:b/>
                <w:bCs/>
                <w:szCs w:val="24"/>
                <w:lang w:eastAsia="sv-SE"/>
              </w:rPr>
            </w:pPr>
            <w:r w:rsidRPr="00390716">
              <w:rPr>
                <w:b/>
                <w:bCs/>
                <w:szCs w:val="24"/>
                <w:lang w:eastAsia="sv-SE"/>
              </w:rPr>
              <w:t>392</w:t>
            </w:r>
          </w:p>
        </w:tc>
        <w:tc>
          <w:tcPr>
            <w:tcW w:w="798" w:type="dxa"/>
            <w:tcBorders>
              <w:right w:val="single" w:sz="4" w:space="0" w:color="auto"/>
            </w:tcBorders>
            <w:shd w:val="clear" w:color="auto" w:fill="auto"/>
            <w:noWrap/>
            <w:vAlign w:val="bottom"/>
            <w:hideMark/>
          </w:tcPr>
          <w:p w14:paraId="118C2187" w14:textId="77777777" w:rsidR="00332673" w:rsidRPr="00390716" w:rsidRDefault="00332673" w:rsidP="00390716">
            <w:pPr>
              <w:spacing w:after="0" w:line="360" w:lineRule="auto"/>
              <w:jc w:val="right"/>
              <w:rPr>
                <w:b/>
                <w:bCs/>
                <w:szCs w:val="24"/>
                <w:lang w:eastAsia="sv-SE"/>
              </w:rPr>
            </w:pPr>
            <w:r w:rsidRPr="00390716">
              <w:rPr>
                <w:b/>
                <w:bCs/>
                <w:szCs w:val="24"/>
                <w:lang w:eastAsia="sv-SE"/>
              </w:rPr>
              <w:t>8 581</w:t>
            </w:r>
          </w:p>
        </w:tc>
      </w:tr>
      <w:tr w:rsidR="005837A4" w:rsidRPr="00390716" w14:paraId="7B769E9E"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376E9538"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776" w:type="dxa"/>
            <w:gridSpan w:val="3"/>
            <w:tcBorders>
              <w:left w:val="single" w:sz="4" w:space="0" w:color="auto"/>
            </w:tcBorders>
            <w:shd w:val="clear" w:color="auto" w:fill="auto"/>
            <w:noWrap/>
            <w:vAlign w:val="bottom"/>
            <w:hideMark/>
          </w:tcPr>
          <w:p w14:paraId="285F43FC" w14:textId="77777777" w:rsidR="00332673" w:rsidRPr="00390716" w:rsidRDefault="00332673" w:rsidP="00390716">
            <w:pPr>
              <w:spacing w:after="0" w:line="360" w:lineRule="auto"/>
              <w:rPr>
                <w:szCs w:val="24"/>
                <w:lang w:eastAsia="sv-SE"/>
              </w:rPr>
            </w:pPr>
          </w:p>
        </w:tc>
        <w:tc>
          <w:tcPr>
            <w:tcW w:w="774" w:type="dxa"/>
            <w:gridSpan w:val="4"/>
            <w:shd w:val="clear" w:color="auto" w:fill="auto"/>
            <w:noWrap/>
            <w:vAlign w:val="bottom"/>
            <w:hideMark/>
          </w:tcPr>
          <w:p w14:paraId="69BFEEB0"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hideMark/>
          </w:tcPr>
          <w:p w14:paraId="0334D578"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hideMark/>
          </w:tcPr>
          <w:p w14:paraId="1CEE15EB"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hideMark/>
          </w:tcPr>
          <w:p w14:paraId="74CB8A1F"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hideMark/>
          </w:tcPr>
          <w:p w14:paraId="3F7ECF7B" w14:textId="77777777" w:rsidR="00332673" w:rsidRPr="00390716" w:rsidRDefault="00332673" w:rsidP="00390716">
            <w:pPr>
              <w:spacing w:after="0" w:line="360" w:lineRule="auto"/>
              <w:rPr>
                <w:szCs w:val="24"/>
                <w:lang w:eastAsia="sv-SE"/>
              </w:rPr>
            </w:pPr>
          </w:p>
        </w:tc>
        <w:tc>
          <w:tcPr>
            <w:tcW w:w="775" w:type="dxa"/>
            <w:gridSpan w:val="5"/>
            <w:shd w:val="clear" w:color="auto" w:fill="auto"/>
            <w:noWrap/>
            <w:vAlign w:val="bottom"/>
            <w:hideMark/>
          </w:tcPr>
          <w:p w14:paraId="7EEA8410" w14:textId="77777777" w:rsidR="00332673" w:rsidRPr="00390716" w:rsidRDefault="00332673" w:rsidP="00390716">
            <w:pPr>
              <w:spacing w:after="0" w:line="360" w:lineRule="auto"/>
              <w:rPr>
                <w:szCs w:val="24"/>
                <w:lang w:eastAsia="sv-SE"/>
              </w:rPr>
            </w:pPr>
          </w:p>
        </w:tc>
        <w:tc>
          <w:tcPr>
            <w:tcW w:w="798" w:type="dxa"/>
            <w:tcBorders>
              <w:right w:val="single" w:sz="4" w:space="0" w:color="auto"/>
            </w:tcBorders>
            <w:shd w:val="clear" w:color="auto" w:fill="auto"/>
            <w:noWrap/>
            <w:vAlign w:val="bottom"/>
            <w:hideMark/>
          </w:tcPr>
          <w:p w14:paraId="05D9469D" w14:textId="77777777" w:rsidR="00332673" w:rsidRPr="00390716" w:rsidRDefault="00332673" w:rsidP="00390716">
            <w:pPr>
              <w:spacing w:after="0" w:line="360" w:lineRule="auto"/>
              <w:rPr>
                <w:szCs w:val="24"/>
                <w:lang w:eastAsia="sv-SE"/>
              </w:rPr>
            </w:pPr>
            <w:r w:rsidRPr="00390716">
              <w:rPr>
                <w:szCs w:val="24"/>
                <w:lang w:eastAsia="sv-SE"/>
              </w:rPr>
              <w:t> </w:t>
            </w:r>
          </w:p>
        </w:tc>
      </w:tr>
      <w:tr w:rsidR="005837A4" w:rsidRPr="00390716" w14:paraId="1E90DCC2"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10B00C56"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776" w:type="dxa"/>
            <w:gridSpan w:val="3"/>
            <w:tcBorders>
              <w:left w:val="single" w:sz="4" w:space="0" w:color="auto"/>
            </w:tcBorders>
            <w:shd w:val="clear" w:color="auto" w:fill="auto"/>
            <w:noWrap/>
            <w:vAlign w:val="bottom"/>
            <w:hideMark/>
          </w:tcPr>
          <w:p w14:paraId="4CD5F929" w14:textId="77777777" w:rsidR="00332673" w:rsidRPr="00390716" w:rsidRDefault="00332673" w:rsidP="00390716">
            <w:pPr>
              <w:spacing w:after="0" w:line="360" w:lineRule="auto"/>
              <w:jc w:val="right"/>
              <w:rPr>
                <w:szCs w:val="24"/>
                <w:lang w:eastAsia="sv-SE"/>
              </w:rPr>
            </w:pPr>
            <w:r w:rsidRPr="00390716">
              <w:rPr>
                <w:szCs w:val="24"/>
                <w:lang w:eastAsia="sv-SE"/>
              </w:rPr>
              <w:t>316</w:t>
            </w:r>
          </w:p>
        </w:tc>
        <w:tc>
          <w:tcPr>
            <w:tcW w:w="774" w:type="dxa"/>
            <w:gridSpan w:val="4"/>
            <w:shd w:val="clear" w:color="auto" w:fill="auto"/>
            <w:noWrap/>
            <w:vAlign w:val="bottom"/>
            <w:hideMark/>
          </w:tcPr>
          <w:p w14:paraId="47C48365" w14:textId="77777777" w:rsidR="00332673" w:rsidRPr="00390716" w:rsidRDefault="00332673" w:rsidP="00390716">
            <w:pPr>
              <w:spacing w:after="0" w:line="360" w:lineRule="auto"/>
              <w:jc w:val="right"/>
              <w:rPr>
                <w:szCs w:val="24"/>
                <w:lang w:eastAsia="sv-SE"/>
              </w:rPr>
            </w:pPr>
            <w:r w:rsidRPr="00390716">
              <w:rPr>
                <w:szCs w:val="24"/>
                <w:lang w:eastAsia="sv-SE"/>
              </w:rPr>
              <w:t>828</w:t>
            </w:r>
          </w:p>
        </w:tc>
        <w:tc>
          <w:tcPr>
            <w:tcW w:w="775" w:type="dxa"/>
            <w:gridSpan w:val="3"/>
            <w:shd w:val="clear" w:color="auto" w:fill="auto"/>
            <w:noWrap/>
            <w:vAlign w:val="bottom"/>
            <w:hideMark/>
          </w:tcPr>
          <w:p w14:paraId="58F189F0" w14:textId="77777777" w:rsidR="00332673" w:rsidRPr="00390716" w:rsidRDefault="00332673" w:rsidP="00390716">
            <w:pPr>
              <w:spacing w:after="0" w:line="360" w:lineRule="auto"/>
              <w:jc w:val="right"/>
              <w:rPr>
                <w:szCs w:val="24"/>
                <w:lang w:eastAsia="sv-SE"/>
              </w:rPr>
            </w:pPr>
            <w:r w:rsidRPr="00390716">
              <w:rPr>
                <w:szCs w:val="24"/>
                <w:lang w:eastAsia="sv-SE"/>
              </w:rPr>
              <w:t>1 088</w:t>
            </w:r>
          </w:p>
        </w:tc>
        <w:tc>
          <w:tcPr>
            <w:tcW w:w="775" w:type="dxa"/>
            <w:gridSpan w:val="4"/>
            <w:shd w:val="clear" w:color="auto" w:fill="auto"/>
            <w:noWrap/>
            <w:vAlign w:val="bottom"/>
            <w:hideMark/>
          </w:tcPr>
          <w:p w14:paraId="4545AAA2" w14:textId="77777777" w:rsidR="00332673" w:rsidRPr="00390716" w:rsidRDefault="00332673" w:rsidP="00390716">
            <w:pPr>
              <w:spacing w:after="0" w:line="360" w:lineRule="auto"/>
              <w:jc w:val="right"/>
              <w:rPr>
                <w:szCs w:val="24"/>
                <w:lang w:eastAsia="sv-SE"/>
              </w:rPr>
            </w:pPr>
            <w:r w:rsidRPr="00390716">
              <w:rPr>
                <w:szCs w:val="24"/>
                <w:lang w:eastAsia="sv-SE"/>
              </w:rPr>
              <w:t>1 664</w:t>
            </w:r>
          </w:p>
        </w:tc>
        <w:tc>
          <w:tcPr>
            <w:tcW w:w="775" w:type="dxa"/>
            <w:gridSpan w:val="4"/>
            <w:shd w:val="clear" w:color="auto" w:fill="auto"/>
            <w:noWrap/>
            <w:vAlign w:val="bottom"/>
            <w:hideMark/>
          </w:tcPr>
          <w:p w14:paraId="1CAFD8A7" w14:textId="77777777" w:rsidR="00332673" w:rsidRPr="00390716" w:rsidRDefault="00332673" w:rsidP="00390716">
            <w:pPr>
              <w:spacing w:after="0" w:line="360" w:lineRule="auto"/>
              <w:jc w:val="right"/>
              <w:rPr>
                <w:szCs w:val="24"/>
                <w:lang w:eastAsia="sv-SE"/>
              </w:rPr>
            </w:pPr>
            <w:r w:rsidRPr="00390716">
              <w:rPr>
                <w:szCs w:val="24"/>
                <w:lang w:eastAsia="sv-SE"/>
              </w:rPr>
              <w:t>1 216</w:t>
            </w:r>
          </w:p>
        </w:tc>
        <w:tc>
          <w:tcPr>
            <w:tcW w:w="775" w:type="dxa"/>
            <w:gridSpan w:val="3"/>
            <w:shd w:val="clear" w:color="auto" w:fill="auto"/>
            <w:noWrap/>
            <w:vAlign w:val="bottom"/>
            <w:hideMark/>
          </w:tcPr>
          <w:p w14:paraId="2117434E" w14:textId="77777777" w:rsidR="00332673" w:rsidRPr="00390716" w:rsidRDefault="00332673" w:rsidP="00390716">
            <w:pPr>
              <w:spacing w:after="0" w:line="360" w:lineRule="auto"/>
              <w:jc w:val="right"/>
              <w:rPr>
                <w:szCs w:val="24"/>
                <w:lang w:eastAsia="sv-SE"/>
              </w:rPr>
            </w:pPr>
            <w:r w:rsidRPr="00390716">
              <w:rPr>
                <w:szCs w:val="24"/>
                <w:lang w:eastAsia="sv-SE"/>
              </w:rPr>
              <w:t>802</w:t>
            </w:r>
          </w:p>
        </w:tc>
        <w:tc>
          <w:tcPr>
            <w:tcW w:w="775" w:type="dxa"/>
            <w:gridSpan w:val="5"/>
            <w:shd w:val="clear" w:color="auto" w:fill="auto"/>
            <w:noWrap/>
            <w:vAlign w:val="bottom"/>
            <w:hideMark/>
          </w:tcPr>
          <w:p w14:paraId="147DC980" w14:textId="77777777" w:rsidR="00332673" w:rsidRPr="00390716" w:rsidRDefault="00332673" w:rsidP="00390716">
            <w:pPr>
              <w:spacing w:after="0" w:line="360" w:lineRule="auto"/>
              <w:jc w:val="right"/>
              <w:rPr>
                <w:szCs w:val="24"/>
                <w:lang w:eastAsia="sv-SE"/>
              </w:rPr>
            </w:pPr>
            <w:r w:rsidRPr="00390716">
              <w:rPr>
                <w:szCs w:val="24"/>
                <w:lang w:eastAsia="sv-SE"/>
              </w:rPr>
              <w:t>314</w:t>
            </w:r>
          </w:p>
        </w:tc>
        <w:tc>
          <w:tcPr>
            <w:tcW w:w="798" w:type="dxa"/>
            <w:tcBorders>
              <w:right w:val="single" w:sz="4" w:space="0" w:color="auto"/>
            </w:tcBorders>
            <w:shd w:val="clear" w:color="auto" w:fill="auto"/>
            <w:noWrap/>
            <w:vAlign w:val="bottom"/>
            <w:hideMark/>
          </w:tcPr>
          <w:p w14:paraId="38A7F5E3" w14:textId="77777777" w:rsidR="00332673" w:rsidRPr="00390716" w:rsidRDefault="00332673" w:rsidP="00390716">
            <w:pPr>
              <w:spacing w:after="0" w:line="360" w:lineRule="auto"/>
              <w:jc w:val="right"/>
              <w:rPr>
                <w:szCs w:val="24"/>
                <w:lang w:eastAsia="sv-SE"/>
              </w:rPr>
            </w:pPr>
            <w:r w:rsidRPr="00390716">
              <w:rPr>
                <w:szCs w:val="24"/>
                <w:lang w:eastAsia="sv-SE"/>
              </w:rPr>
              <w:t>6 228</w:t>
            </w:r>
          </w:p>
        </w:tc>
      </w:tr>
      <w:tr w:rsidR="005837A4" w:rsidRPr="00390716" w14:paraId="0D8419A0"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3671C968" w14:textId="36592F7C"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776" w:type="dxa"/>
            <w:gridSpan w:val="3"/>
            <w:tcBorders>
              <w:left w:val="single" w:sz="4" w:space="0" w:color="auto"/>
            </w:tcBorders>
            <w:shd w:val="clear" w:color="auto" w:fill="auto"/>
            <w:noWrap/>
            <w:vAlign w:val="bottom"/>
            <w:hideMark/>
          </w:tcPr>
          <w:p w14:paraId="464866D5" w14:textId="77777777" w:rsidR="00332673" w:rsidRPr="00390716" w:rsidRDefault="00332673" w:rsidP="00390716">
            <w:pPr>
              <w:spacing w:after="0" w:line="360" w:lineRule="auto"/>
              <w:jc w:val="right"/>
              <w:rPr>
                <w:szCs w:val="24"/>
                <w:lang w:eastAsia="sv-SE"/>
              </w:rPr>
            </w:pPr>
            <w:r w:rsidRPr="00390716">
              <w:rPr>
                <w:szCs w:val="24"/>
                <w:lang w:eastAsia="sv-SE"/>
              </w:rPr>
              <w:t>85</w:t>
            </w:r>
          </w:p>
        </w:tc>
        <w:tc>
          <w:tcPr>
            <w:tcW w:w="774" w:type="dxa"/>
            <w:gridSpan w:val="4"/>
            <w:shd w:val="clear" w:color="auto" w:fill="auto"/>
            <w:noWrap/>
            <w:vAlign w:val="bottom"/>
            <w:hideMark/>
          </w:tcPr>
          <w:p w14:paraId="629DE13A" w14:textId="77777777" w:rsidR="00332673" w:rsidRPr="00390716" w:rsidRDefault="00332673" w:rsidP="00390716">
            <w:pPr>
              <w:spacing w:after="0" w:line="360" w:lineRule="auto"/>
              <w:jc w:val="right"/>
              <w:rPr>
                <w:szCs w:val="24"/>
                <w:lang w:eastAsia="sv-SE"/>
              </w:rPr>
            </w:pPr>
            <w:r w:rsidRPr="00390716">
              <w:rPr>
                <w:szCs w:val="24"/>
                <w:lang w:eastAsia="sv-SE"/>
              </w:rPr>
              <w:t>194</w:t>
            </w:r>
          </w:p>
        </w:tc>
        <w:tc>
          <w:tcPr>
            <w:tcW w:w="775" w:type="dxa"/>
            <w:gridSpan w:val="3"/>
            <w:shd w:val="clear" w:color="auto" w:fill="auto"/>
            <w:noWrap/>
            <w:vAlign w:val="bottom"/>
            <w:hideMark/>
          </w:tcPr>
          <w:p w14:paraId="5DD664D5" w14:textId="77777777" w:rsidR="00332673" w:rsidRPr="00390716" w:rsidRDefault="00332673" w:rsidP="00390716">
            <w:pPr>
              <w:spacing w:after="0" w:line="360" w:lineRule="auto"/>
              <w:jc w:val="right"/>
              <w:rPr>
                <w:szCs w:val="24"/>
                <w:lang w:eastAsia="sv-SE"/>
              </w:rPr>
            </w:pPr>
            <w:r w:rsidRPr="00390716">
              <w:rPr>
                <w:szCs w:val="24"/>
                <w:lang w:eastAsia="sv-SE"/>
              </w:rPr>
              <w:t>230</w:t>
            </w:r>
          </w:p>
        </w:tc>
        <w:tc>
          <w:tcPr>
            <w:tcW w:w="775" w:type="dxa"/>
            <w:gridSpan w:val="4"/>
            <w:shd w:val="clear" w:color="auto" w:fill="auto"/>
            <w:noWrap/>
            <w:vAlign w:val="bottom"/>
            <w:hideMark/>
          </w:tcPr>
          <w:p w14:paraId="04E71567" w14:textId="77777777" w:rsidR="00332673" w:rsidRPr="00390716" w:rsidRDefault="00332673" w:rsidP="00390716">
            <w:pPr>
              <w:spacing w:after="0" w:line="360" w:lineRule="auto"/>
              <w:jc w:val="right"/>
              <w:rPr>
                <w:szCs w:val="24"/>
                <w:lang w:eastAsia="sv-SE"/>
              </w:rPr>
            </w:pPr>
            <w:r w:rsidRPr="00390716">
              <w:rPr>
                <w:szCs w:val="24"/>
                <w:lang w:eastAsia="sv-SE"/>
              </w:rPr>
              <w:t>340</w:t>
            </w:r>
          </w:p>
        </w:tc>
        <w:tc>
          <w:tcPr>
            <w:tcW w:w="775" w:type="dxa"/>
            <w:gridSpan w:val="4"/>
            <w:shd w:val="clear" w:color="auto" w:fill="auto"/>
            <w:noWrap/>
            <w:vAlign w:val="bottom"/>
            <w:hideMark/>
          </w:tcPr>
          <w:p w14:paraId="302CB19D" w14:textId="77777777" w:rsidR="00332673" w:rsidRPr="00390716" w:rsidRDefault="00332673" w:rsidP="00390716">
            <w:pPr>
              <w:spacing w:after="0" w:line="360" w:lineRule="auto"/>
              <w:jc w:val="right"/>
              <w:rPr>
                <w:szCs w:val="24"/>
                <w:lang w:eastAsia="sv-SE"/>
              </w:rPr>
            </w:pPr>
            <w:r w:rsidRPr="00390716">
              <w:rPr>
                <w:szCs w:val="24"/>
                <w:lang w:eastAsia="sv-SE"/>
              </w:rPr>
              <w:t>186</w:t>
            </w:r>
          </w:p>
        </w:tc>
        <w:tc>
          <w:tcPr>
            <w:tcW w:w="775" w:type="dxa"/>
            <w:gridSpan w:val="3"/>
            <w:shd w:val="clear" w:color="auto" w:fill="auto"/>
            <w:noWrap/>
            <w:vAlign w:val="bottom"/>
            <w:hideMark/>
          </w:tcPr>
          <w:p w14:paraId="3DA6996B" w14:textId="77777777" w:rsidR="00332673" w:rsidRPr="00390716" w:rsidRDefault="00332673" w:rsidP="00390716">
            <w:pPr>
              <w:spacing w:after="0" w:line="360" w:lineRule="auto"/>
              <w:jc w:val="right"/>
              <w:rPr>
                <w:szCs w:val="24"/>
                <w:lang w:eastAsia="sv-SE"/>
              </w:rPr>
            </w:pPr>
            <w:r w:rsidRPr="00390716">
              <w:rPr>
                <w:szCs w:val="24"/>
                <w:lang w:eastAsia="sv-SE"/>
              </w:rPr>
              <w:t>100</w:t>
            </w:r>
          </w:p>
        </w:tc>
        <w:tc>
          <w:tcPr>
            <w:tcW w:w="775" w:type="dxa"/>
            <w:gridSpan w:val="5"/>
            <w:shd w:val="clear" w:color="auto" w:fill="auto"/>
            <w:noWrap/>
            <w:vAlign w:val="bottom"/>
            <w:hideMark/>
          </w:tcPr>
          <w:p w14:paraId="3B587F5A" w14:textId="77777777" w:rsidR="00332673" w:rsidRPr="00390716" w:rsidRDefault="00332673" w:rsidP="00390716">
            <w:pPr>
              <w:spacing w:after="0" w:line="360" w:lineRule="auto"/>
              <w:jc w:val="right"/>
              <w:rPr>
                <w:szCs w:val="24"/>
                <w:lang w:eastAsia="sv-SE"/>
              </w:rPr>
            </w:pPr>
            <w:r w:rsidRPr="00390716">
              <w:rPr>
                <w:szCs w:val="24"/>
                <w:lang w:eastAsia="sv-SE"/>
              </w:rPr>
              <w:t>43</w:t>
            </w:r>
          </w:p>
        </w:tc>
        <w:tc>
          <w:tcPr>
            <w:tcW w:w="798" w:type="dxa"/>
            <w:tcBorders>
              <w:right w:val="single" w:sz="4" w:space="0" w:color="auto"/>
            </w:tcBorders>
            <w:shd w:val="clear" w:color="auto" w:fill="auto"/>
            <w:noWrap/>
            <w:vAlign w:val="bottom"/>
            <w:hideMark/>
          </w:tcPr>
          <w:p w14:paraId="4D1A8599" w14:textId="77777777" w:rsidR="00332673" w:rsidRPr="00390716" w:rsidRDefault="00332673" w:rsidP="00390716">
            <w:pPr>
              <w:spacing w:after="0" w:line="360" w:lineRule="auto"/>
              <w:jc w:val="right"/>
              <w:rPr>
                <w:szCs w:val="24"/>
                <w:lang w:eastAsia="sv-SE"/>
              </w:rPr>
            </w:pPr>
            <w:r w:rsidRPr="00390716">
              <w:rPr>
                <w:szCs w:val="24"/>
                <w:lang w:eastAsia="sv-SE"/>
              </w:rPr>
              <w:t>1 178</w:t>
            </w:r>
          </w:p>
        </w:tc>
      </w:tr>
      <w:tr w:rsidR="005837A4" w:rsidRPr="00390716" w14:paraId="75A1B382"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1FD7B6D7" w14:textId="4CC10A23"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776" w:type="dxa"/>
            <w:gridSpan w:val="3"/>
            <w:tcBorders>
              <w:left w:val="single" w:sz="4" w:space="0" w:color="auto"/>
            </w:tcBorders>
            <w:shd w:val="clear" w:color="auto" w:fill="auto"/>
            <w:noWrap/>
            <w:vAlign w:val="bottom"/>
            <w:hideMark/>
          </w:tcPr>
          <w:p w14:paraId="318E13EC" w14:textId="77777777" w:rsidR="00332673" w:rsidRPr="00390716" w:rsidRDefault="00332673" w:rsidP="00390716">
            <w:pPr>
              <w:spacing w:after="0" w:line="360" w:lineRule="auto"/>
              <w:jc w:val="right"/>
              <w:rPr>
                <w:szCs w:val="24"/>
                <w:lang w:eastAsia="sv-SE"/>
              </w:rPr>
            </w:pPr>
            <w:r w:rsidRPr="00390716">
              <w:rPr>
                <w:szCs w:val="24"/>
                <w:lang w:eastAsia="sv-SE"/>
              </w:rPr>
              <w:t>33</w:t>
            </w:r>
          </w:p>
        </w:tc>
        <w:tc>
          <w:tcPr>
            <w:tcW w:w="774" w:type="dxa"/>
            <w:gridSpan w:val="4"/>
            <w:shd w:val="clear" w:color="auto" w:fill="auto"/>
            <w:noWrap/>
            <w:vAlign w:val="bottom"/>
            <w:hideMark/>
          </w:tcPr>
          <w:p w14:paraId="329F18F4" w14:textId="77777777" w:rsidR="00332673" w:rsidRPr="00390716" w:rsidRDefault="00332673" w:rsidP="00390716">
            <w:pPr>
              <w:spacing w:after="0" w:line="360" w:lineRule="auto"/>
              <w:jc w:val="right"/>
              <w:rPr>
                <w:szCs w:val="24"/>
                <w:lang w:eastAsia="sv-SE"/>
              </w:rPr>
            </w:pPr>
            <w:r w:rsidRPr="00390716">
              <w:rPr>
                <w:szCs w:val="24"/>
                <w:lang w:eastAsia="sv-SE"/>
              </w:rPr>
              <w:t>109</w:t>
            </w:r>
          </w:p>
        </w:tc>
        <w:tc>
          <w:tcPr>
            <w:tcW w:w="775" w:type="dxa"/>
            <w:gridSpan w:val="3"/>
            <w:shd w:val="clear" w:color="auto" w:fill="auto"/>
            <w:noWrap/>
            <w:vAlign w:val="bottom"/>
            <w:hideMark/>
          </w:tcPr>
          <w:p w14:paraId="1C8D28C7" w14:textId="77777777" w:rsidR="00332673" w:rsidRPr="00390716" w:rsidRDefault="00332673" w:rsidP="00390716">
            <w:pPr>
              <w:spacing w:after="0" w:line="360" w:lineRule="auto"/>
              <w:jc w:val="right"/>
              <w:rPr>
                <w:szCs w:val="24"/>
                <w:lang w:eastAsia="sv-SE"/>
              </w:rPr>
            </w:pPr>
            <w:r w:rsidRPr="00390716">
              <w:rPr>
                <w:szCs w:val="24"/>
                <w:lang w:eastAsia="sv-SE"/>
              </w:rPr>
              <w:t>102</w:t>
            </w:r>
          </w:p>
        </w:tc>
        <w:tc>
          <w:tcPr>
            <w:tcW w:w="775" w:type="dxa"/>
            <w:gridSpan w:val="4"/>
            <w:shd w:val="clear" w:color="auto" w:fill="auto"/>
            <w:noWrap/>
            <w:vAlign w:val="bottom"/>
            <w:hideMark/>
          </w:tcPr>
          <w:p w14:paraId="6E620F7D" w14:textId="77777777" w:rsidR="00332673" w:rsidRPr="00390716" w:rsidRDefault="00332673" w:rsidP="00390716">
            <w:pPr>
              <w:spacing w:after="0" w:line="360" w:lineRule="auto"/>
              <w:jc w:val="right"/>
              <w:rPr>
                <w:szCs w:val="24"/>
                <w:lang w:eastAsia="sv-SE"/>
              </w:rPr>
            </w:pPr>
            <w:r w:rsidRPr="00390716">
              <w:rPr>
                <w:szCs w:val="24"/>
                <w:lang w:eastAsia="sv-SE"/>
              </w:rPr>
              <w:t>136</w:t>
            </w:r>
          </w:p>
        </w:tc>
        <w:tc>
          <w:tcPr>
            <w:tcW w:w="775" w:type="dxa"/>
            <w:gridSpan w:val="4"/>
            <w:shd w:val="clear" w:color="auto" w:fill="auto"/>
            <w:noWrap/>
            <w:vAlign w:val="bottom"/>
            <w:hideMark/>
          </w:tcPr>
          <w:p w14:paraId="42F92D44" w14:textId="77777777" w:rsidR="00332673" w:rsidRPr="00390716" w:rsidRDefault="00332673" w:rsidP="00390716">
            <w:pPr>
              <w:spacing w:after="0" w:line="360" w:lineRule="auto"/>
              <w:jc w:val="right"/>
              <w:rPr>
                <w:szCs w:val="24"/>
                <w:lang w:eastAsia="sv-SE"/>
              </w:rPr>
            </w:pPr>
            <w:r w:rsidRPr="00390716">
              <w:rPr>
                <w:szCs w:val="24"/>
                <w:lang w:eastAsia="sv-SE"/>
              </w:rPr>
              <w:t>83</w:t>
            </w:r>
          </w:p>
        </w:tc>
        <w:tc>
          <w:tcPr>
            <w:tcW w:w="775" w:type="dxa"/>
            <w:gridSpan w:val="3"/>
            <w:shd w:val="clear" w:color="auto" w:fill="auto"/>
            <w:noWrap/>
            <w:vAlign w:val="bottom"/>
            <w:hideMark/>
          </w:tcPr>
          <w:p w14:paraId="6C4A511B" w14:textId="77777777" w:rsidR="00332673" w:rsidRPr="00390716" w:rsidRDefault="00332673" w:rsidP="00390716">
            <w:pPr>
              <w:spacing w:after="0" w:line="360" w:lineRule="auto"/>
              <w:jc w:val="right"/>
              <w:rPr>
                <w:szCs w:val="24"/>
                <w:lang w:eastAsia="sv-SE"/>
              </w:rPr>
            </w:pPr>
            <w:r w:rsidRPr="00390716">
              <w:rPr>
                <w:szCs w:val="24"/>
                <w:lang w:eastAsia="sv-SE"/>
              </w:rPr>
              <w:t>56</w:t>
            </w:r>
          </w:p>
        </w:tc>
        <w:tc>
          <w:tcPr>
            <w:tcW w:w="775" w:type="dxa"/>
            <w:gridSpan w:val="5"/>
            <w:shd w:val="clear" w:color="auto" w:fill="auto"/>
            <w:noWrap/>
            <w:vAlign w:val="bottom"/>
            <w:hideMark/>
          </w:tcPr>
          <w:p w14:paraId="7A167CFB"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798" w:type="dxa"/>
            <w:tcBorders>
              <w:right w:val="single" w:sz="4" w:space="0" w:color="auto"/>
            </w:tcBorders>
            <w:shd w:val="clear" w:color="auto" w:fill="auto"/>
            <w:noWrap/>
            <w:vAlign w:val="bottom"/>
            <w:hideMark/>
          </w:tcPr>
          <w:p w14:paraId="4BC592E8" w14:textId="77777777" w:rsidR="00332673" w:rsidRPr="00390716" w:rsidRDefault="00332673" w:rsidP="00390716">
            <w:pPr>
              <w:spacing w:after="0" w:line="360" w:lineRule="auto"/>
              <w:jc w:val="right"/>
              <w:rPr>
                <w:szCs w:val="24"/>
                <w:lang w:eastAsia="sv-SE"/>
              </w:rPr>
            </w:pPr>
            <w:r w:rsidRPr="00390716">
              <w:rPr>
                <w:szCs w:val="24"/>
                <w:lang w:eastAsia="sv-SE"/>
              </w:rPr>
              <w:t>534</w:t>
            </w:r>
          </w:p>
        </w:tc>
      </w:tr>
      <w:tr w:rsidR="005837A4" w:rsidRPr="00390716" w14:paraId="506E656E"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7706B46" w14:textId="5142F105"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776" w:type="dxa"/>
            <w:gridSpan w:val="3"/>
            <w:tcBorders>
              <w:left w:val="single" w:sz="4" w:space="0" w:color="auto"/>
            </w:tcBorders>
            <w:shd w:val="clear" w:color="auto" w:fill="auto"/>
            <w:noWrap/>
            <w:vAlign w:val="bottom"/>
            <w:hideMark/>
          </w:tcPr>
          <w:p w14:paraId="0ED04F99"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774" w:type="dxa"/>
            <w:gridSpan w:val="4"/>
            <w:shd w:val="clear" w:color="auto" w:fill="auto"/>
            <w:noWrap/>
            <w:vAlign w:val="bottom"/>
            <w:hideMark/>
          </w:tcPr>
          <w:p w14:paraId="688A5B06" w14:textId="77777777" w:rsidR="00332673" w:rsidRPr="00390716" w:rsidRDefault="00332673" w:rsidP="00390716">
            <w:pPr>
              <w:spacing w:after="0" w:line="360" w:lineRule="auto"/>
              <w:jc w:val="right"/>
              <w:rPr>
                <w:szCs w:val="24"/>
                <w:lang w:eastAsia="sv-SE"/>
              </w:rPr>
            </w:pPr>
            <w:r w:rsidRPr="00390716">
              <w:rPr>
                <w:szCs w:val="24"/>
                <w:lang w:eastAsia="sv-SE"/>
              </w:rPr>
              <w:t>40</w:t>
            </w:r>
          </w:p>
        </w:tc>
        <w:tc>
          <w:tcPr>
            <w:tcW w:w="775" w:type="dxa"/>
            <w:gridSpan w:val="3"/>
            <w:shd w:val="clear" w:color="auto" w:fill="auto"/>
            <w:noWrap/>
            <w:vAlign w:val="bottom"/>
            <w:hideMark/>
          </w:tcPr>
          <w:p w14:paraId="1ED2E919" w14:textId="77777777" w:rsidR="00332673" w:rsidRPr="00390716" w:rsidRDefault="00332673" w:rsidP="00390716">
            <w:pPr>
              <w:spacing w:after="0" w:line="360" w:lineRule="auto"/>
              <w:jc w:val="right"/>
              <w:rPr>
                <w:szCs w:val="24"/>
                <w:lang w:eastAsia="sv-SE"/>
              </w:rPr>
            </w:pPr>
            <w:r w:rsidRPr="00390716">
              <w:rPr>
                <w:szCs w:val="24"/>
                <w:lang w:eastAsia="sv-SE"/>
              </w:rPr>
              <w:t>49</w:t>
            </w:r>
          </w:p>
        </w:tc>
        <w:tc>
          <w:tcPr>
            <w:tcW w:w="775" w:type="dxa"/>
            <w:gridSpan w:val="4"/>
            <w:shd w:val="clear" w:color="auto" w:fill="auto"/>
            <w:noWrap/>
            <w:vAlign w:val="bottom"/>
            <w:hideMark/>
          </w:tcPr>
          <w:p w14:paraId="1C45177C" w14:textId="77777777" w:rsidR="00332673" w:rsidRPr="00390716" w:rsidRDefault="00332673" w:rsidP="00390716">
            <w:pPr>
              <w:spacing w:after="0" w:line="360" w:lineRule="auto"/>
              <w:jc w:val="right"/>
              <w:rPr>
                <w:szCs w:val="24"/>
                <w:lang w:eastAsia="sv-SE"/>
              </w:rPr>
            </w:pPr>
            <w:r w:rsidRPr="00390716">
              <w:rPr>
                <w:szCs w:val="24"/>
                <w:lang w:eastAsia="sv-SE"/>
              </w:rPr>
              <w:t>79</w:t>
            </w:r>
          </w:p>
        </w:tc>
        <w:tc>
          <w:tcPr>
            <w:tcW w:w="775" w:type="dxa"/>
            <w:gridSpan w:val="4"/>
            <w:shd w:val="clear" w:color="auto" w:fill="auto"/>
            <w:noWrap/>
            <w:vAlign w:val="bottom"/>
            <w:hideMark/>
          </w:tcPr>
          <w:p w14:paraId="21A2BAC1" w14:textId="77777777" w:rsidR="00332673" w:rsidRPr="00390716" w:rsidRDefault="00332673" w:rsidP="00390716">
            <w:pPr>
              <w:spacing w:after="0" w:line="360" w:lineRule="auto"/>
              <w:jc w:val="right"/>
              <w:rPr>
                <w:szCs w:val="24"/>
                <w:lang w:eastAsia="sv-SE"/>
              </w:rPr>
            </w:pPr>
            <w:r w:rsidRPr="00390716">
              <w:rPr>
                <w:szCs w:val="24"/>
                <w:lang w:eastAsia="sv-SE"/>
              </w:rPr>
              <w:t>53</w:t>
            </w:r>
          </w:p>
        </w:tc>
        <w:tc>
          <w:tcPr>
            <w:tcW w:w="775" w:type="dxa"/>
            <w:gridSpan w:val="3"/>
            <w:shd w:val="clear" w:color="auto" w:fill="auto"/>
            <w:noWrap/>
            <w:vAlign w:val="bottom"/>
            <w:hideMark/>
          </w:tcPr>
          <w:p w14:paraId="7AE33542" w14:textId="77777777" w:rsidR="00332673" w:rsidRPr="00390716" w:rsidRDefault="00332673" w:rsidP="00390716">
            <w:pPr>
              <w:spacing w:after="0" w:line="360" w:lineRule="auto"/>
              <w:jc w:val="right"/>
              <w:rPr>
                <w:szCs w:val="24"/>
                <w:lang w:eastAsia="sv-SE"/>
              </w:rPr>
            </w:pPr>
            <w:r w:rsidRPr="00390716">
              <w:rPr>
                <w:szCs w:val="24"/>
                <w:lang w:eastAsia="sv-SE"/>
              </w:rPr>
              <w:t>27</w:t>
            </w:r>
          </w:p>
        </w:tc>
        <w:tc>
          <w:tcPr>
            <w:tcW w:w="775" w:type="dxa"/>
            <w:gridSpan w:val="5"/>
            <w:shd w:val="clear" w:color="auto" w:fill="auto"/>
            <w:noWrap/>
            <w:vAlign w:val="bottom"/>
            <w:hideMark/>
          </w:tcPr>
          <w:p w14:paraId="797F1930"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98" w:type="dxa"/>
            <w:tcBorders>
              <w:right w:val="single" w:sz="4" w:space="0" w:color="auto"/>
            </w:tcBorders>
            <w:shd w:val="clear" w:color="auto" w:fill="auto"/>
            <w:noWrap/>
            <w:vAlign w:val="bottom"/>
            <w:hideMark/>
          </w:tcPr>
          <w:p w14:paraId="1BF63C27" w14:textId="77777777" w:rsidR="00332673" w:rsidRPr="00390716" w:rsidRDefault="00332673" w:rsidP="00390716">
            <w:pPr>
              <w:spacing w:after="0" w:line="360" w:lineRule="auto"/>
              <w:jc w:val="right"/>
              <w:rPr>
                <w:szCs w:val="24"/>
                <w:lang w:eastAsia="sv-SE"/>
              </w:rPr>
            </w:pPr>
            <w:r w:rsidRPr="00390716">
              <w:rPr>
                <w:szCs w:val="24"/>
                <w:lang w:eastAsia="sv-SE"/>
              </w:rPr>
              <w:t>262</w:t>
            </w:r>
          </w:p>
        </w:tc>
      </w:tr>
      <w:tr w:rsidR="005837A4" w:rsidRPr="00390716" w14:paraId="095D188D"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36360ED1" w14:textId="10253D70"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776" w:type="dxa"/>
            <w:gridSpan w:val="3"/>
            <w:tcBorders>
              <w:left w:val="single" w:sz="4" w:space="0" w:color="auto"/>
            </w:tcBorders>
            <w:shd w:val="clear" w:color="auto" w:fill="auto"/>
            <w:noWrap/>
            <w:vAlign w:val="bottom"/>
            <w:hideMark/>
          </w:tcPr>
          <w:p w14:paraId="52E34A4E"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4" w:type="dxa"/>
            <w:gridSpan w:val="4"/>
            <w:shd w:val="clear" w:color="auto" w:fill="auto"/>
            <w:noWrap/>
            <w:vAlign w:val="bottom"/>
            <w:hideMark/>
          </w:tcPr>
          <w:p w14:paraId="74A67F21"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775" w:type="dxa"/>
            <w:gridSpan w:val="3"/>
            <w:shd w:val="clear" w:color="auto" w:fill="auto"/>
            <w:noWrap/>
            <w:vAlign w:val="bottom"/>
            <w:hideMark/>
          </w:tcPr>
          <w:p w14:paraId="32680B4D" w14:textId="77777777" w:rsidR="00332673" w:rsidRPr="00390716" w:rsidRDefault="00332673" w:rsidP="00390716">
            <w:pPr>
              <w:spacing w:after="0" w:line="360" w:lineRule="auto"/>
              <w:jc w:val="right"/>
              <w:rPr>
                <w:szCs w:val="24"/>
                <w:lang w:eastAsia="sv-SE"/>
              </w:rPr>
            </w:pPr>
            <w:r w:rsidRPr="00390716">
              <w:rPr>
                <w:szCs w:val="24"/>
                <w:lang w:eastAsia="sv-SE"/>
              </w:rPr>
              <w:t>31</w:t>
            </w:r>
          </w:p>
        </w:tc>
        <w:tc>
          <w:tcPr>
            <w:tcW w:w="775" w:type="dxa"/>
            <w:gridSpan w:val="4"/>
            <w:shd w:val="clear" w:color="auto" w:fill="auto"/>
            <w:noWrap/>
            <w:vAlign w:val="bottom"/>
            <w:hideMark/>
          </w:tcPr>
          <w:p w14:paraId="5C865B9E" w14:textId="77777777" w:rsidR="00332673" w:rsidRPr="00390716" w:rsidRDefault="00332673" w:rsidP="00390716">
            <w:pPr>
              <w:spacing w:after="0" w:line="360" w:lineRule="auto"/>
              <w:jc w:val="right"/>
              <w:rPr>
                <w:szCs w:val="24"/>
                <w:lang w:eastAsia="sv-SE"/>
              </w:rPr>
            </w:pPr>
            <w:r w:rsidRPr="00390716">
              <w:rPr>
                <w:szCs w:val="24"/>
                <w:lang w:eastAsia="sv-SE"/>
              </w:rPr>
              <w:t>26</w:t>
            </w:r>
          </w:p>
        </w:tc>
        <w:tc>
          <w:tcPr>
            <w:tcW w:w="775" w:type="dxa"/>
            <w:gridSpan w:val="4"/>
            <w:shd w:val="clear" w:color="auto" w:fill="auto"/>
            <w:noWrap/>
            <w:vAlign w:val="bottom"/>
            <w:hideMark/>
          </w:tcPr>
          <w:p w14:paraId="2975A3A7" w14:textId="77777777" w:rsidR="00332673" w:rsidRPr="00390716" w:rsidRDefault="00332673" w:rsidP="00390716">
            <w:pPr>
              <w:spacing w:after="0" w:line="360" w:lineRule="auto"/>
              <w:jc w:val="right"/>
              <w:rPr>
                <w:szCs w:val="24"/>
                <w:lang w:eastAsia="sv-SE"/>
              </w:rPr>
            </w:pPr>
            <w:r w:rsidRPr="00390716">
              <w:rPr>
                <w:szCs w:val="24"/>
                <w:lang w:eastAsia="sv-SE"/>
              </w:rPr>
              <w:t>30</w:t>
            </w:r>
          </w:p>
        </w:tc>
        <w:tc>
          <w:tcPr>
            <w:tcW w:w="775" w:type="dxa"/>
            <w:gridSpan w:val="3"/>
            <w:shd w:val="clear" w:color="auto" w:fill="auto"/>
            <w:noWrap/>
            <w:vAlign w:val="bottom"/>
            <w:hideMark/>
          </w:tcPr>
          <w:p w14:paraId="2113FCAF" w14:textId="77777777" w:rsidR="00332673" w:rsidRPr="00390716" w:rsidRDefault="00332673" w:rsidP="00390716">
            <w:pPr>
              <w:spacing w:after="0" w:line="360" w:lineRule="auto"/>
              <w:jc w:val="right"/>
              <w:rPr>
                <w:szCs w:val="24"/>
                <w:lang w:eastAsia="sv-SE"/>
              </w:rPr>
            </w:pPr>
            <w:r w:rsidRPr="00390716">
              <w:rPr>
                <w:szCs w:val="24"/>
                <w:lang w:eastAsia="sv-SE"/>
              </w:rPr>
              <w:t>18</w:t>
            </w:r>
          </w:p>
        </w:tc>
        <w:tc>
          <w:tcPr>
            <w:tcW w:w="775" w:type="dxa"/>
            <w:gridSpan w:val="5"/>
            <w:shd w:val="clear" w:color="auto" w:fill="auto"/>
            <w:noWrap/>
            <w:vAlign w:val="bottom"/>
            <w:hideMark/>
          </w:tcPr>
          <w:p w14:paraId="16D19633"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98" w:type="dxa"/>
            <w:tcBorders>
              <w:right w:val="single" w:sz="4" w:space="0" w:color="auto"/>
            </w:tcBorders>
            <w:shd w:val="clear" w:color="auto" w:fill="auto"/>
            <w:noWrap/>
            <w:vAlign w:val="bottom"/>
            <w:hideMark/>
          </w:tcPr>
          <w:p w14:paraId="017BE717" w14:textId="77777777" w:rsidR="00332673" w:rsidRPr="00390716" w:rsidRDefault="00332673" w:rsidP="00390716">
            <w:pPr>
              <w:spacing w:after="0" w:line="360" w:lineRule="auto"/>
              <w:jc w:val="right"/>
              <w:rPr>
                <w:szCs w:val="24"/>
                <w:lang w:eastAsia="sv-SE"/>
              </w:rPr>
            </w:pPr>
            <w:r w:rsidRPr="00390716">
              <w:rPr>
                <w:szCs w:val="24"/>
                <w:lang w:eastAsia="sv-SE"/>
              </w:rPr>
              <w:t>138</w:t>
            </w:r>
          </w:p>
        </w:tc>
      </w:tr>
      <w:tr w:rsidR="005837A4" w:rsidRPr="00390716" w14:paraId="608DFBE4"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3839FBB" w14:textId="7FB2A562"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776" w:type="dxa"/>
            <w:gridSpan w:val="3"/>
            <w:tcBorders>
              <w:left w:val="single" w:sz="4" w:space="0" w:color="auto"/>
            </w:tcBorders>
            <w:shd w:val="clear" w:color="auto" w:fill="auto"/>
            <w:noWrap/>
            <w:vAlign w:val="bottom"/>
            <w:hideMark/>
          </w:tcPr>
          <w:p w14:paraId="7B93AB59"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4" w:type="dxa"/>
            <w:gridSpan w:val="4"/>
            <w:shd w:val="clear" w:color="auto" w:fill="auto"/>
            <w:noWrap/>
            <w:vAlign w:val="bottom"/>
            <w:hideMark/>
          </w:tcPr>
          <w:p w14:paraId="6B2178D4"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775" w:type="dxa"/>
            <w:gridSpan w:val="3"/>
            <w:shd w:val="clear" w:color="auto" w:fill="auto"/>
            <w:noWrap/>
            <w:vAlign w:val="bottom"/>
            <w:hideMark/>
          </w:tcPr>
          <w:p w14:paraId="7E2554D3"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775" w:type="dxa"/>
            <w:gridSpan w:val="4"/>
            <w:shd w:val="clear" w:color="auto" w:fill="auto"/>
            <w:noWrap/>
            <w:vAlign w:val="bottom"/>
            <w:hideMark/>
          </w:tcPr>
          <w:p w14:paraId="79340D92" w14:textId="77777777" w:rsidR="00332673" w:rsidRPr="00390716" w:rsidRDefault="00332673" w:rsidP="00390716">
            <w:pPr>
              <w:spacing w:after="0" w:line="360" w:lineRule="auto"/>
              <w:jc w:val="right"/>
              <w:rPr>
                <w:szCs w:val="24"/>
                <w:lang w:eastAsia="sv-SE"/>
              </w:rPr>
            </w:pPr>
            <w:r w:rsidRPr="00390716">
              <w:rPr>
                <w:szCs w:val="24"/>
                <w:lang w:eastAsia="sv-SE"/>
              </w:rPr>
              <w:t>33</w:t>
            </w:r>
          </w:p>
        </w:tc>
        <w:tc>
          <w:tcPr>
            <w:tcW w:w="775" w:type="dxa"/>
            <w:gridSpan w:val="4"/>
            <w:shd w:val="clear" w:color="auto" w:fill="auto"/>
            <w:noWrap/>
            <w:vAlign w:val="bottom"/>
            <w:hideMark/>
          </w:tcPr>
          <w:p w14:paraId="5CF9A208"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775" w:type="dxa"/>
            <w:gridSpan w:val="3"/>
            <w:shd w:val="clear" w:color="auto" w:fill="auto"/>
            <w:noWrap/>
            <w:vAlign w:val="bottom"/>
            <w:hideMark/>
          </w:tcPr>
          <w:p w14:paraId="6FCA00D1"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775" w:type="dxa"/>
            <w:gridSpan w:val="5"/>
            <w:shd w:val="clear" w:color="auto" w:fill="auto"/>
            <w:noWrap/>
            <w:vAlign w:val="bottom"/>
            <w:hideMark/>
          </w:tcPr>
          <w:p w14:paraId="338E520E"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98" w:type="dxa"/>
            <w:tcBorders>
              <w:right w:val="single" w:sz="4" w:space="0" w:color="auto"/>
            </w:tcBorders>
            <w:shd w:val="clear" w:color="auto" w:fill="auto"/>
            <w:noWrap/>
            <w:vAlign w:val="bottom"/>
            <w:hideMark/>
          </w:tcPr>
          <w:p w14:paraId="75EEADC9" w14:textId="77777777" w:rsidR="00332673" w:rsidRPr="00390716" w:rsidRDefault="00332673" w:rsidP="00390716">
            <w:pPr>
              <w:spacing w:after="0" w:line="360" w:lineRule="auto"/>
              <w:jc w:val="right"/>
              <w:rPr>
                <w:szCs w:val="24"/>
                <w:lang w:eastAsia="sv-SE"/>
              </w:rPr>
            </w:pPr>
            <w:r w:rsidRPr="00390716">
              <w:rPr>
                <w:szCs w:val="24"/>
                <w:lang w:eastAsia="sv-SE"/>
              </w:rPr>
              <w:t>92</w:t>
            </w:r>
          </w:p>
        </w:tc>
      </w:tr>
      <w:tr w:rsidR="005837A4" w:rsidRPr="00390716" w14:paraId="5B283E84"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42054E0B" w14:textId="037FAD8C"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776" w:type="dxa"/>
            <w:gridSpan w:val="3"/>
            <w:tcBorders>
              <w:left w:val="single" w:sz="4" w:space="0" w:color="auto"/>
            </w:tcBorders>
            <w:shd w:val="clear" w:color="auto" w:fill="auto"/>
            <w:noWrap/>
            <w:vAlign w:val="bottom"/>
            <w:hideMark/>
          </w:tcPr>
          <w:p w14:paraId="608FCB4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hideMark/>
          </w:tcPr>
          <w:p w14:paraId="0775F6A7"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hideMark/>
          </w:tcPr>
          <w:p w14:paraId="53841D50"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775" w:type="dxa"/>
            <w:gridSpan w:val="4"/>
            <w:shd w:val="clear" w:color="auto" w:fill="auto"/>
            <w:noWrap/>
            <w:vAlign w:val="bottom"/>
            <w:hideMark/>
          </w:tcPr>
          <w:p w14:paraId="0E656C31"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775" w:type="dxa"/>
            <w:gridSpan w:val="4"/>
            <w:shd w:val="clear" w:color="auto" w:fill="auto"/>
            <w:noWrap/>
            <w:vAlign w:val="bottom"/>
            <w:hideMark/>
          </w:tcPr>
          <w:p w14:paraId="63F45D61"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775" w:type="dxa"/>
            <w:gridSpan w:val="3"/>
            <w:shd w:val="clear" w:color="auto" w:fill="auto"/>
            <w:noWrap/>
            <w:vAlign w:val="bottom"/>
            <w:hideMark/>
          </w:tcPr>
          <w:p w14:paraId="30AF3A51"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75" w:type="dxa"/>
            <w:gridSpan w:val="5"/>
            <w:shd w:val="clear" w:color="auto" w:fill="auto"/>
            <w:noWrap/>
            <w:vAlign w:val="bottom"/>
            <w:hideMark/>
          </w:tcPr>
          <w:p w14:paraId="4D5CF45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hideMark/>
          </w:tcPr>
          <w:p w14:paraId="021783CF" w14:textId="77777777" w:rsidR="00332673" w:rsidRPr="00390716" w:rsidRDefault="00332673" w:rsidP="00390716">
            <w:pPr>
              <w:spacing w:after="0" w:line="360" w:lineRule="auto"/>
              <w:jc w:val="right"/>
              <w:rPr>
                <w:szCs w:val="24"/>
                <w:lang w:eastAsia="sv-SE"/>
              </w:rPr>
            </w:pPr>
            <w:r w:rsidRPr="00390716">
              <w:rPr>
                <w:szCs w:val="24"/>
                <w:lang w:eastAsia="sv-SE"/>
              </w:rPr>
              <w:t>46</w:t>
            </w:r>
          </w:p>
        </w:tc>
      </w:tr>
      <w:tr w:rsidR="005837A4" w:rsidRPr="00390716" w14:paraId="5AADB1FD"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31F32F23" w14:textId="54317A99"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776" w:type="dxa"/>
            <w:gridSpan w:val="3"/>
            <w:tcBorders>
              <w:left w:val="single" w:sz="4" w:space="0" w:color="auto"/>
            </w:tcBorders>
            <w:shd w:val="clear" w:color="auto" w:fill="auto"/>
            <w:noWrap/>
            <w:vAlign w:val="bottom"/>
            <w:hideMark/>
          </w:tcPr>
          <w:p w14:paraId="596432B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73FBABD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hideMark/>
          </w:tcPr>
          <w:p w14:paraId="18FC4AD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hideMark/>
          </w:tcPr>
          <w:p w14:paraId="21D118EB"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775" w:type="dxa"/>
            <w:gridSpan w:val="4"/>
            <w:shd w:val="clear" w:color="auto" w:fill="auto"/>
            <w:noWrap/>
            <w:vAlign w:val="bottom"/>
            <w:hideMark/>
          </w:tcPr>
          <w:p w14:paraId="6DB5A2EB"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hideMark/>
          </w:tcPr>
          <w:p w14:paraId="6C38105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5"/>
            <w:shd w:val="clear" w:color="auto" w:fill="auto"/>
            <w:noWrap/>
            <w:vAlign w:val="bottom"/>
            <w:hideMark/>
          </w:tcPr>
          <w:p w14:paraId="3DD9083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hideMark/>
          </w:tcPr>
          <w:p w14:paraId="4A1D21FD" w14:textId="77777777" w:rsidR="00332673" w:rsidRPr="00390716" w:rsidRDefault="00332673" w:rsidP="00390716">
            <w:pPr>
              <w:spacing w:after="0" w:line="360" w:lineRule="auto"/>
              <w:jc w:val="right"/>
              <w:rPr>
                <w:szCs w:val="24"/>
                <w:lang w:eastAsia="sv-SE"/>
              </w:rPr>
            </w:pPr>
            <w:r w:rsidRPr="00390716">
              <w:rPr>
                <w:szCs w:val="24"/>
                <w:lang w:eastAsia="sv-SE"/>
              </w:rPr>
              <w:t>17</w:t>
            </w:r>
          </w:p>
        </w:tc>
      </w:tr>
      <w:tr w:rsidR="005837A4" w:rsidRPr="00390716" w14:paraId="5948A7DB"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49210E6" w14:textId="093915E7"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776" w:type="dxa"/>
            <w:gridSpan w:val="3"/>
            <w:tcBorders>
              <w:left w:val="single" w:sz="4" w:space="0" w:color="auto"/>
            </w:tcBorders>
            <w:shd w:val="clear" w:color="auto" w:fill="auto"/>
            <w:noWrap/>
            <w:vAlign w:val="bottom"/>
            <w:hideMark/>
          </w:tcPr>
          <w:p w14:paraId="029F272B"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hideMark/>
          </w:tcPr>
          <w:p w14:paraId="2EAE4768"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3"/>
            <w:shd w:val="clear" w:color="auto" w:fill="auto"/>
            <w:noWrap/>
            <w:vAlign w:val="bottom"/>
            <w:hideMark/>
          </w:tcPr>
          <w:p w14:paraId="6EF62FC1"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75" w:type="dxa"/>
            <w:gridSpan w:val="4"/>
            <w:shd w:val="clear" w:color="auto" w:fill="auto"/>
            <w:noWrap/>
            <w:vAlign w:val="bottom"/>
            <w:hideMark/>
          </w:tcPr>
          <w:p w14:paraId="75930130"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775" w:type="dxa"/>
            <w:gridSpan w:val="4"/>
            <w:shd w:val="clear" w:color="auto" w:fill="auto"/>
            <w:noWrap/>
            <w:vAlign w:val="bottom"/>
            <w:hideMark/>
          </w:tcPr>
          <w:p w14:paraId="23A174DE"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75" w:type="dxa"/>
            <w:gridSpan w:val="3"/>
            <w:shd w:val="clear" w:color="auto" w:fill="auto"/>
            <w:noWrap/>
            <w:vAlign w:val="bottom"/>
            <w:hideMark/>
          </w:tcPr>
          <w:p w14:paraId="040D27D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5"/>
            <w:shd w:val="clear" w:color="auto" w:fill="auto"/>
            <w:noWrap/>
            <w:vAlign w:val="bottom"/>
            <w:hideMark/>
          </w:tcPr>
          <w:p w14:paraId="07BD352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hideMark/>
          </w:tcPr>
          <w:p w14:paraId="00ABC8F2" w14:textId="77777777" w:rsidR="00332673" w:rsidRPr="00390716" w:rsidRDefault="00332673" w:rsidP="00390716">
            <w:pPr>
              <w:spacing w:after="0" w:line="360" w:lineRule="auto"/>
              <w:jc w:val="right"/>
              <w:rPr>
                <w:szCs w:val="24"/>
                <w:lang w:eastAsia="sv-SE"/>
              </w:rPr>
            </w:pPr>
            <w:r w:rsidRPr="00390716">
              <w:rPr>
                <w:szCs w:val="24"/>
                <w:lang w:eastAsia="sv-SE"/>
              </w:rPr>
              <w:t>27</w:t>
            </w:r>
          </w:p>
        </w:tc>
      </w:tr>
      <w:tr w:rsidR="005837A4" w:rsidRPr="00390716" w14:paraId="25B9340D"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35C6263" w14:textId="6E09FBFB"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776" w:type="dxa"/>
            <w:gridSpan w:val="3"/>
            <w:tcBorders>
              <w:left w:val="single" w:sz="4" w:space="0" w:color="auto"/>
            </w:tcBorders>
            <w:shd w:val="clear" w:color="auto" w:fill="auto"/>
            <w:noWrap/>
            <w:vAlign w:val="bottom"/>
            <w:hideMark/>
          </w:tcPr>
          <w:p w14:paraId="1A374F8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56F1ABAE"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1054054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hideMark/>
          </w:tcPr>
          <w:p w14:paraId="025C6C0A"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hideMark/>
          </w:tcPr>
          <w:p w14:paraId="2EA961E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hideMark/>
          </w:tcPr>
          <w:p w14:paraId="331E6D9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315FC01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41599BC2"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5837A4" w:rsidRPr="00390716" w14:paraId="6D8DC876"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4D0E90A4"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776" w:type="dxa"/>
            <w:gridSpan w:val="3"/>
            <w:tcBorders>
              <w:left w:val="single" w:sz="4" w:space="0" w:color="auto"/>
            </w:tcBorders>
            <w:shd w:val="clear" w:color="auto" w:fill="auto"/>
            <w:noWrap/>
            <w:vAlign w:val="bottom"/>
            <w:hideMark/>
          </w:tcPr>
          <w:p w14:paraId="42CFCD14"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hideMark/>
          </w:tcPr>
          <w:p w14:paraId="38FB4884"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hideMark/>
          </w:tcPr>
          <w:p w14:paraId="1B19B809"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775" w:type="dxa"/>
            <w:gridSpan w:val="4"/>
            <w:shd w:val="clear" w:color="auto" w:fill="auto"/>
            <w:noWrap/>
            <w:vAlign w:val="bottom"/>
            <w:hideMark/>
          </w:tcPr>
          <w:p w14:paraId="44B60111"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775" w:type="dxa"/>
            <w:gridSpan w:val="4"/>
            <w:shd w:val="clear" w:color="auto" w:fill="auto"/>
            <w:noWrap/>
            <w:vAlign w:val="bottom"/>
            <w:hideMark/>
          </w:tcPr>
          <w:p w14:paraId="1553D42D"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hideMark/>
          </w:tcPr>
          <w:p w14:paraId="4BFF8482"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775" w:type="dxa"/>
            <w:gridSpan w:val="5"/>
            <w:shd w:val="clear" w:color="auto" w:fill="auto"/>
            <w:noWrap/>
            <w:vAlign w:val="bottom"/>
            <w:hideMark/>
          </w:tcPr>
          <w:p w14:paraId="248B57FA"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98" w:type="dxa"/>
            <w:tcBorders>
              <w:right w:val="single" w:sz="4" w:space="0" w:color="auto"/>
            </w:tcBorders>
            <w:shd w:val="clear" w:color="auto" w:fill="auto"/>
            <w:noWrap/>
            <w:vAlign w:val="bottom"/>
            <w:hideMark/>
          </w:tcPr>
          <w:p w14:paraId="10BAE91D" w14:textId="77777777" w:rsidR="00332673" w:rsidRPr="00390716" w:rsidRDefault="00332673" w:rsidP="00390716">
            <w:pPr>
              <w:spacing w:after="0" w:line="360" w:lineRule="auto"/>
              <w:jc w:val="right"/>
              <w:rPr>
                <w:szCs w:val="24"/>
                <w:lang w:eastAsia="sv-SE"/>
              </w:rPr>
            </w:pPr>
            <w:r w:rsidRPr="00390716">
              <w:rPr>
                <w:szCs w:val="24"/>
                <w:lang w:eastAsia="sv-SE"/>
              </w:rPr>
              <w:t>40</w:t>
            </w:r>
          </w:p>
        </w:tc>
      </w:tr>
      <w:tr w:rsidR="005837A4" w:rsidRPr="00390716" w14:paraId="5AC323B5"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73504948"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776" w:type="dxa"/>
            <w:gridSpan w:val="3"/>
            <w:tcBorders>
              <w:left w:val="single" w:sz="4" w:space="0" w:color="auto"/>
            </w:tcBorders>
            <w:shd w:val="clear" w:color="auto" w:fill="auto"/>
            <w:noWrap/>
            <w:vAlign w:val="bottom"/>
            <w:hideMark/>
          </w:tcPr>
          <w:p w14:paraId="6A18371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3E05F81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3"/>
            <w:shd w:val="clear" w:color="auto" w:fill="auto"/>
            <w:noWrap/>
            <w:vAlign w:val="bottom"/>
            <w:hideMark/>
          </w:tcPr>
          <w:p w14:paraId="060AA368"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hideMark/>
          </w:tcPr>
          <w:p w14:paraId="612B9097"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75" w:type="dxa"/>
            <w:gridSpan w:val="4"/>
            <w:shd w:val="clear" w:color="auto" w:fill="auto"/>
            <w:noWrap/>
            <w:vAlign w:val="bottom"/>
            <w:hideMark/>
          </w:tcPr>
          <w:p w14:paraId="5F56D974"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3"/>
            <w:shd w:val="clear" w:color="auto" w:fill="auto"/>
            <w:noWrap/>
            <w:vAlign w:val="bottom"/>
            <w:hideMark/>
          </w:tcPr>
          <w:p w14:paraId="21E126D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559C991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73A9F905" w14:textId="77777777" w:rsidR="00332673" w:rsidRPr="00390716" w:rsidRDefault="00332673" w:rsidP="00390716">
            <w:pPr>
              <w:spacing w:after="0" w:line="360" w:lineRule="auto"/>
              <w:jc w:val="right"/>
              <w:rPr>
                <w:szCs w:val="24"/>
                <w:lang w:eastAsia="sv-SE"/>
              </w:rPr>
            </w:pPr>
            <w:r w:rsidRPr="00390716">
              <w:rPr>
                <w:szCs w:val="24"/>
                <w:lang w:eastAsia="sv-SE"/>
              </w:rPr>
              <w:t>15</w:t>
            </w:r>
          </w:p>
        </w:tc>
      </w:tr>
      <w:tr w:rsidR="005837A4" w:rsidRPr="00390716" w14:paraId="10AA7879" w14:textId="77777777" w:rsidTr="00096653">
        <w:trPr>
          <w:trHeight w:val="108"/>
        </w:trPr>
        <w:tc>
          <w:tcPr>
            <w:tcW w:w="3203" w:type="dxa"/>
            <w:gridSpan w:val="6"/>
            <w:tcBorders>
              <w:left w:val="single" w:sz="4" w:space="0" w:color="auto"/>
              <w:right w:val="single" w:sz="4" w:space="0" w:color="auto"/>
            </w:tcBorders>
            <w:shd w:val="clear" w:color="auto" w:fill="auto"/>
            <w:noWrap/>
            <w:vAlign w:val="bottom"/>
            <w:hideMark/>
          </w:tcPr>
          <w:p w14:paraId="0B3DD05E" w14:textId="77777777" w:rsidR="00332673" w:rsidRPr="00390716" w:rsidRDefault="00332673" w:rsidP="00390716">
            <w:pPr>
              <w:spacing w:after="0" w:line="360" w:lineRule="auto"/>
              <w:rPr>
                <w:szCs w:val="24"/>
                <w:lang w:eastAsia="sv-SE"/>
              </w:rPr>
            </w:pPr>
            <w:r w:rsidRPr="00390716">
              <w:rPr>
                <w:szCs w:val="24"/>
                <w:lang w:eastAsia="sv-SE"/>
              </w:rPr>
              <w:t> </w:t>
            </w:r>
          </w:p>
        </w:tc>
        <w:tc>
          <w:tcPr>
            <w:tcW w:w="776" w:type="dxa"/>
            <w:gridSpan w:val="3"/>
            <w:tcBorders>
              <w:left w:val="single" w:sz="4" w:space="0" w:color="auto"/>
            </w:tcBorders>
            <w:shd w:val="clear" w:color="auto" w:fill="auto"/>
            <w:noWrap/>
            <w:vAlign w:val="bottom"/>
            <w:hideMark/>
          </w:tcPr>
          <w:p w14:paraId="5D6F520E" w14:textId="77777777" w:rsidR="00332673" w:rsidRPr="00390716" w:rsidRDefault="00332673" w:rsidP="00390716">
            <w:pPr>
              <w:spacing w:after="0" w:line="360" w:lineRule="auto"/>
              <w:jc w:val="right"/>
              <w:rPr>
                <w:szCs w:val="24"/>
                <w:lang w:eastAsia="sv-SE"/>
              </w:rPr>
            </w:pPr>
          </w:p>
        </w:tc>
        <w:tc>
          <w:tcPr>
            <w:tcW w:w="774" w:type="dxa"/>
            <w:gridSpan w:val="4"/>
            <w:shd w:val="clear" w:color="auto" w:fill="auto"/>
            <w:noWrap/>
            <w:vAlign w:val="bottom"/>
            <w:hideMark/>
          </w:tcPr>
          <w:p w14:paraId="12ABCDDD"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6405448A"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3923573F"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1BD6E20F"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1DAB0895" w14:textId="77777777" w:rsidR="00332673" w:rsidRPr="00390716" w:rsidRDefault="00332673" w:rsidP="00390716">
            <w:pPr>
              <w:spacing w:after="0" w:line="360" w:lineRule="auto"/>
              <w:jc w:val="right"/>
              <w:rPr>
                <w:szCs w:val="24"/>
                <w:lang w:eastAsia="sv-SE"/>
              </w:rPr>
            </w:pPr>
          </w:p>
        </w:tc>
        <w:tc>
          <w:tcPr>
            <w:tcW w:w="775" w:type="dxa"/>
            <w:gridSpan w:val="5"/>
            <w:shd w:val="clear" w:color="auto" w:fill="auto"/>
            <w:noWrap/>
            <w:vAlign w:val="bottom"/>
            <w:hideMark/>
          </w:tcPr>
          <w:p w14:paraId="4574F945" w14:textId="77777777" w:rsidR="00332673" w:rsidRPr="00390716" w:rsidRDefault="00332673" w:rsidP="00390716">
            <w:pPr>
              <w:spacing w:after="0" w:line="360" w:lineRule="auto"/>
              <w:jc w:val="right"/>
              <w:rPr>
                <w:szCs w:val="24"/>
                <w:lang w:eastAsia="sv-SE"/>
              </w:rPr>
            </w:pPr>
          </w:p>
        </w:tc>
        <w:tc>
          <w:tcPr>
            <w:tcW w:w="798" w:type="dxa"/>
            <w:tcBorders>
              <w:right w:val="single" w:sz="4" w:space="0" w:color="auto"/>
            </w:tcBorders>
            <w:shd w:val="clear" w:color="auto" w:fill="auto"/>
            <w:noWrap/>
            <w:vAlign w:val="bottom"/>
            <w:hideMark/>
          </w:tcPr>
          <w:p w14:paraId="338BAE4C"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5837A4" w:rsidRPr="00390716" w14:paraId="46F92D1B"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76DC6BC8" w14:textId="77777777" w:rsidR="00332673" w:rsidRPr="00390716" w:rsidRDefault="00332673" w:rsidP="00390716">
            <w:pPr>
              <w:spacing w:after="0" w:line="360" w:lineRule="auto"/>
              <w:rPr>
                <w:b/>
                <w:bCs/>
                <w:szCs w:val="24"/>
                <w:lang w:eastAsia="sv-SE"/>
              </w:rPr>
            </w:pPr>
            <w:r w:rsidRPr="00390716">
              <w:rPr>
                <w:b/>
                <w:bCs/>
                <w:szCs w:val="24"/>
                <w:lang w:eastAsia="sv-SE"/>
              </w:rPr>
              <w:t>Women</w:t>
            </w:r>
          </w:p>
        </w:tc>
        <w:tc>
          <w:tcPr>
            <w:tcW w:w="776" w:type="dxa"/>
            <w:gridSpan w:val="3"/>
            <w:tcBorders>
              <w:left w:val="single" w:sz="4" w:space="0" w:color="auto"/>
            </w:tcBorders>
            <w:shd w:val="clear" w:color="auto" w:fill="auto"/>
            <w:noWrap/>
            <w:vAlign w:val="bottom"/>
            <w:hideMark/>
          </w:tcPr>
          <w:p w14:paraId="011FCFD8" w14:textId="77777777" w:rsidR="00332673" w:rsidRPr="00390716" w:rsidRDefault="00332673" w:rsidP="00390716">
            <w:pPr>
              <w:spacing w:after="0" w:line="360" w:lineRule="auto"/>
              <w:jc w:val="right"/>
              <w:rPr>
                <w:szCs w:val="24"/>
                <w:lang w:eastAsia="sv-SE"/>
              </w:rPr>
            </w:pPr>
          </w:p>
        </w:tc>
        <w:tc>
          <w:tcPr>
            <w:tcW w:w="774" w:type="dxa"/>
            <w:gridSpan w:val="4"/>
            <w:shd w:val="clear" w:color="auto" w:fill="auto"/>
            <w:noWrap/>
            <w:vAlign w:val="bottom"/>
            <w:hideMark/>
          </w:tcPr>
          <w:p w14:paraId="3C75526F"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7BE8324E"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15DED8AB"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212AD50A"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033BADF6" w14:textId="77777777" w:rsidR="00332673" w:rsidRPr="00390716" w:rsidRDefault="00332673" w:rsidP="00390716">
            <w:pPr>
              <w:spacing w:after="0" w:line="360" w:lineRule="auto"/>
              <w:jc w:val="right"/>
              <w:rPr>
                <w:szCs w:val="24"/>
                <w:lang w:eastAsia="sv-SE"/>
              </w:rPr>
            </w:pPr>
          </w:p>
        </w:tc>
        <w:tc>
          <w:tcPr>
            <w:tcW w:w="775" w:type="dxa"/>
            <w:gridSpan w:val="5"/>
            <w:shd w:val="clear" w:color="auto" w:fill="auto"/>
            <w:noWrap/>
            <w:vAlign w:val="bottom"/>
            <w:hideMark/>
          </w:tcPr>
          <w:p w14:paraId="238D7B3A" w14:textId="77777777" w:rsidR="00332673" w:rsidRPr="00390716" w:rsidRDefault="00332673" w:rsidP="00390716">
            <w:pPr>
              <w:spacing w:after="0" w:line="360" w:lineRule="auto"/>
              <w:jc w:val="right"/>
              <w:rPr>
                <w:szCs w:val="24"/>
                <w:lang w:eastAsia="sv-SE"/>
              </w:rPr>
            </w:pPr>
          </w:p>
        </w:tc>
        <w:tc>
          <w:tcPr>
            <w:tcW w:w="798" w:type="dxa"/>
            <w:tcBorders>
              <w:right w:val="single" w:sz="4" w:space="0" w:color="auto"/>
            </w:tcBorders>
            <w:shd w:val="clear" w:color="auto" w:fill="auto"/>
            <w:noWrap/>
            <w:vAlign w:val="bottom"/>
            <w:hideMark/>
          </w:tcPr>
          <w:p w14:paraId="05BD3725"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5837A4" w:rsidRPr="00390716" w14:paraId="3C11A92C"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0443428"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776" w:type="dxa"/>
            <w:gridSpan w:val="3"/>
            <w:tcBorders>
              <w:left w:val="single" w:sz="4" w:space="0" w:color="auto"/>
            </w:tcBorders>
            <w:shd w:val="clear" w:color="auto" w:fill="auto"/>
            <w:noWrap/>
            <w:vAlign w:val="bottom"/>
            <w:hideMark/>
          </w:tcPr>
          <w:p w14:paraId="3391CA15" w14:textId="77777777" w:rsidR="00332673" w:rsidRPr="00390716" w:rsidRDefault="00332673" w:rsidP="00390716">
            <w:pPr>
              <w:spacing w:after="0" w:line="360" w:lineRule="auto"/>
              <w:jc w:val="right"/>
              <w:rPr>
                <w:b/>
                <w:bCs/>
                <w:szCs w:val="24"/>
                <w:lang w:eastAsia="sv-SE"/>
              </w:rPr>
            </w:pPr>
            <w:r w:rsidRPr="00390716">
              <w:rPr>
                <w:b/>
                <w:bCs/>
                <w:szCs w:val="24"/>
                <w:lang w:eastAsia="sv-SE"/>
              </w:rPr>
              <w:t>12</w:t>
            </w:r>
          </w:p>
        </w:tc>
        <w:tc>
          <w:tcPr>
            <w:tcW w:w="774" w:type="dxa"/>
            <w:gridSpan w:val="4"/>
            <w:shd w:val="clear" w:color="auto" w:fill="auto"/>
            <w:noWrap/>
            <w:vAlign w:val="bottom"/>
            <w:hideMark/>
          </w:tcPr>
          <w:p w14:paraId="7B026283" w14:textId="77777777" w:rsidR="00332673" w:rsidRPr="00390716" w:rsidRDefault="00332673" w:rsidP="00390716">
            <w:pPr>
              <w:spacing w:after="0" w:line="360" w:lineRule="auto"/>
              <w:jc w:val="right"/>
              <w:rPr>
                <w:b/>
                <w:bCs/>
                <w:szCs w:val="24"/>
                <w:lang w:eastAsia="sv-SE"/>
              </w:rPr>
            </w:pPr>
            <w:r w:rsidRPr="00390716">
              <w:rPr>
                <w:b/>
                <w:bCs/>
                <w:szCs w:val="24"/>
                <w:lang w:eastAsia="sv-SE"/>
              </w:rPr>
              <w:t>55</w:t>
            </w:r>
          </w:p>
        </w:tc>
        <w:tc>
          <w:tcPr>
            <w:tcW w:w="775" w:type="dxa"/>
            <w:gridSpan w:val="3"/>
            <w:shd w:val="clear" w:color="auto" w:fill="auto"/>
            <w:noWrap/>
            <w:vAlign w:val="bottom"/>
            <w:hideMark/>
          </w:tcPr>
          <w:p w14:paraId="258A4875" w14:textId="77777777" w:rsidR="00332673" w:rsidRPr="00390716" w:rsidRDefault="00332673" w:rsidP="00390716">
            <w:pPr>
              <w:spacing w:after="0" w:line="360" w:lineRule="auto"/>
              <w:jc w:val="right"/>
              <w:rPr>
                <w:b/>
                <w:bCs/>
                <w:szCs w:val="24"/>
                <w:lang w:eastAsia="sv-SE"/>
              </w:rPr>
            </w:pPr>
            <w:r w:rsidRPr="00390716">
              <w:rPr>
                <w:b/>
                <w:bCs/>
                <w:szCs w:val="24"/>
                <w:lang w:eastAsia="sv-SE"/>
              </w:rPr>
              <w:t>96</w:t>
            </w:r>
          </w:p>
        </w:tc>
        <w:tc>
          <w:tcPr>
            <w:tcW w:w="775" w:type="dxa"/>
            <w:gridSpan w:val="4"/>
            <w:shd w:val="clear" w:color="auto" w:fill="auto"/>
            <w:noWrap/>
            <w:vAlign w:val="bottom"/>
            <w:hideMark/>
          </w:tcPr>
          <w:p w14:paraId="450A7690" w14:textId="77777777" w:rsidR="00332673" w:rsidRPr="00390716" w:rsidRDefault="00332673" w:rsidP="00390716">
            <w:pPr>
              <w:spacing w:after="0" w:line="360" w:lineRule="auto"/>
              <w:jc w:val="right"/>
              <w:rPr>
                <w:b/>
                <w:bCs/>
                <w:szCs w:val="24"/>
                <w:lang w:eastAsia="sv-SE"/>
              </w:rPr>
            </w:pPr>
            <w:r w:rsidRPr="00390716">
              <w:rPr>
                <w:b/>
                <w:bCs/>
                <w:szCs w:val="24"/>
                <w:lang w:eastAsia="sv-SE"/>
              </w:rPr>
              <w:t>152</w:t>
            </w:r>
          </w:p>
        </w:tc>
        <w:tc>
          <w:tcPr>
            <w:tcW w:w="775" w:type="dxa"/>
            <w:gridSpan w:val="4"/>
            <w:shd w:val="clear" w:color="auto" w:fill="auto"/>
            <w:noWrap/>
            <w:vAlign w:val="bottom"/>
            <w:hideMark/>
          </w:tcPr>
          <w:p w14:paraId="3D7345C8" w14:textId="77777777" w:rsidR="00332673" w:rsidRPr="00390716" w:rsidRDefault="00332673" w:rsidP="00390716">
            <w:pPr>
              <w:spacing w:after="0" w:line="360" w:lineRule="auto"/>
              <w:jc w:val="right"/>
              <w:rPr>
                <w:b/>
                <w:bCs/>
                <w:szCs w:val="24"/>
                <w:lang w:eastAsia="sv-SE"/>
              </w:rPr>
            </w:pPr>
            <w:r w:rsidRPr="00390716">
              <w:rPr>
                <w:b/>
                <w:bCs/>
                <w:szCs w:val="24"/>
                <w:lang w:eastAsia="sv-SE"/>
              </w:rPr>
              <w:t>128</w:t>
            </w:r>
          </w:p>
        </w:tc>
        <w:tc>
          <w:tcPr>
            <w:tcW w:w="775" w:type="dxa"/>
            <w:gridSpan w:val="3"/>
            <w:shd w:val="clear" w:color="auto" w:fill="auto"/>
            <w:noWrap/>
            <w:vAlign w:val="bottom"/>
            <w:hideMark/>
          </w:tcPr>
          <w:p w14:paraId="0A48F0D6" w14:textId="77777777" w:rsidR="00332673" w:rsidRPr="00390716" w:rsidRDefault="00332673" w:rsidP="00390716">
            <w:pPr>
              <w:spacing w:after="0" w:line="360" w:lineRule="auto"/>
              <w:jc w:val="right"/>
              <w:rPr>
                <w:b/>
                <w:bCs/>
                <w:szCs w:val="24"/>
                <w:lang w:eastAsia="sv-SE"/>
              </w:rPr>
            </w:pPr>
            <w:r w:rsidRPr="00390716">
              <w:rPr>
                <w:b/>
                <w:bCs/>
                <w:szCs w:val="24"/>
                <w:lang w:eastAsia="sv-SE"/>
              </w:rPr>
              <w:t>84</w:t>
            </w:r>
          </w:p>
        </w:tc>
        <w:tc>
          <w:tcPr>
            <w:tcW w:w="775" w:type="dxa"/>
            <w:gridSpan w:val="5"/>
            <w:shd w:val="clear" w:color="auto" w:fill="auto"/>
            <w:noWrap/>
            <w:vAlign w:val="bottom"/>
            <w:hideMark/>
          </w:tcPr>
          <w:p w14:paraId="2B4BF9CA" w14:textId="77777777" w:rsidR="00332673" w:rsidRPr="00390716" w:rsidRDefault="00332673" w:rsidP="00390716">
            <w:pPr>
              <w:spacing w:after="0" w:line="360" w:lineRule="auto"/>
              <w:jc w:val="right"/>
              <w:rPr>
                <w:b/>
                <w:bCs/>
                <w:szCs w:val="24"/>
                <w:lang w:eastAsia="sv-SE"/>
              </w:rPr>
            </w:pPr>
            <w:r w:rsidRPr="00390716">
              <w:rPr>
                <w:b/>
                <w:bCs/>
                <w:szCs w:val="24"/>
                <w:lang w:eastAsia="sv-SE"/>
              </w:rPr>
              <w:t>29</w:t>
            </w:r>
          </w:p>
        </w:tc>
        <w:tc>
          <w:tcPr>
            <w:tcW w:w="798" w:type="dxa"/>
            <w:tcBorders>
              <w:right w:val="single" w:sz="4" w:space="0" w:color="auto"/>
            </w:tcBorders>
            <w:shd w:val="clear" w:color="auto" w:fill="auto"/>
            <w:noWrap/>
            <w:vAlign w:val="bottom"/>
            <w:hideMark/>
          </w:tcPr>
          <w:p w14:paraId="1CBA8F21" w14:textId="77777777" w:rsidR="00332673" w:rsidRPr="00390716" w:rsidRDefault="00332673" w:rsidP="00390716">
            <w:pPr>
              <w:spacing w:after="0" w:line="360" w:lineRule="auto"/>
              <w:jc w:val="right"/>
              <w:rPr>
                <w:b/>
                <w:bCs/>
                <w:szCs w:val="24"/>
                <w:lang w:eastAsia="sv-SE"/>
              </w:rPr>
            </w:pPr>
            <w:r w:rsidRPr="00390716">
              <w:rPr>
                <w:b/>
                <w:bCs/>
                <w:szCs w:val="24"/>
                <w:lang w:eastAsia="sv-SE"/>
              </w:rPr>
              <w:t>556</w:t>
            </w:r>
          </w:p>
        </w:tc>
      </w:tr>
      <w:tr w:rsidR="005837A4" w:rsidRPr="00390716" w14:paraId="77972861"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0C93E211"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776" w:type="dxa"/>
            <w:gridSpan w:val="3"/>
            <w:tcBorders>
              <w:left w:val="single" w:sz="4" w:space="0" w:color="auto"/>
            </w:tcBorders>
            <w:shd w:val="clear" w:color="auto" w:fill="auto"/>
            <w:noWrap/>
            <w:vAlign w:val="bottom"/>
            <w:hideMark/>
          </w:tcPr>
          <w:p w14:paraId="20545AED" w14:textId="77777777" w:rsidR="00332673" w:rsidRPr="00390716" w:rsidRDefault="00332673" w:rsidP="00390716">
            <w:pPr>
              <w:spacing w:after="0" w:line="360" w:lineRule="auto"/>
              <w:rPr>
                <w:szCs w:val="24"/>
                <w:lang w:eastAsia="sv-SE"/>
              </w:rPr>
            </w:pPr>
          </w:p>
        </w:tc>
        <w:tc>
          <w:tcPr>
            <w:tcW w:w="774" w:type="dxa"/>
            <w:gridSpan w:val="4"/>
            <w:shd w:val="clear" w:color="auto" w:fill="auto"/>
            <w:noWrap/>
            <w:vAlign w:val="bottom"/>
            <w:hideMark/>
          </w:tcPr>
          <w:p w14:paraId="5F310B24"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hideMark/>
          </w:tcPr>
          <w:p w14:paraId="77854422"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hideMark/>
          </w:tcPr>
          <w:p w14:paraId="4E93C74F"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hideMark/>
          </w:tcPr>
          <w:p w14:paraId="1651FE63"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hideMark/>
          </w:tcPr>
          <w:p w14:paraId="6298E9E3" w14:textId="77777777" w:rsidR="00332673" w:rsidRPr="00390716" w:rsidRDefault="00332673" w:rsidP="00390716">
            <w:pPr>
              <w:spacing w:after="0" w:line="360" w:lineRule="auto"/>
              <w:rPr>
                <w:szCs w:val="24"/>
                <w:lang w:eastAsia="sv-SE"/>
              </w:rPr>
            </w:pPr>
          </w:p>
        </w:tc>
        <w:tc>
          <w:tcPr>
            <w:tcW w:w="775" w:type="dxa"/>
            <w:gridSpan w:val="5"/>
            <w:shd w:val="clear" w:color="auto" w:fill="auto"/>
            <w:noWrap/>
            <w:vAlign w:val="bottom"/>
            <w:hideMark/>
          </w:tcPr>
          <w:p w14:paraId="1F51A613" w14:textId="77777777" w:rsidR="00332673" w:rsidRPr="00390716" w:rsidRDefault="00332673" w:rsidP="00390716">
            <w:pPr>
              <w:spacing w:after="0" w:line="360" w:lineRule="auto"/>
              <w:rPr>
                <w:szCs w:val="24"/>
                <w:lang w:eastAsia="sv-SE"/>
              </w:rPr>
            </w:pPr>
          </w:p>
        </w:tc>
        <w:tc>
          <w:tcPr>
            <w:tcW w:w="798" w:type="dxa"/>
            <w:tcBorders>
              <w:right w:val="single" w:sz="4" w:space="0" w:color="auto"/>
            </w:tcBorders>
            <w:shd w:val="clear" w:color="auto" w:fill="auto"/>
            <w:noWrap/>
            <w:vAlign w:val="bottom"/>
            <w:hideMark/>
          </w:tcPr>
          <w:p w14:paraId="1A5CDD01" w14:textId="77777777" w:rsidR="00332673" w:rsidRPr="00390716" w:rsidRDefault="00332673" w:rsidP="00390716">
            <w:pPr>
              <w:spacing w:after="0" w:line="360" w:lineRule="auto"/>
              <w:rPr>
                <w:szCs w:val="24"/>
                <w:lang w:eastAsia="sv-SE"/>
              </w:rPr>
            </w:pPr>
            <w:r w:rsidRPr="00390716">
              <w:rPr>
                <w:szCs w:val="24"/>
                <w:lang w:eastAsia="sv-SE"/>
              </w:rPr>
              <w:t> </w:t>
            </w:r>
          </w:p>
        </w:tc>
      </w:tr>
      <w:tr w:rsidR="005837A4" w:rsidRPr="00390716" w14:paraId="60421165"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7CF51A34"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776" w:type="dxa"/>
            <w:gridSpan w:val="3"/>
            <w:tcBorders>
              <w:left w:val="single" w:sz="4" w:space="0" w:color="auto"/>
            </w:tcBorders>
            <w:shd w:val="clear" w:color="auto" w:fill="auto"/>
            <w:noWrap/>
            <w:vAlign w:val="bottom"/>
            <w:hideMark/>
          </w:tcPr>
          <w:p w14:paraId="61FB3E97" w14:textId="77777777" w:rsidR="00332673" w:rsidRPr="00390716" w:rsidRDefault="00332673" w:rsidP="00390716">
            <w:pPr>
              <w:spacing w:after="0" w:line="360" w:lineRule="auto"/>
              <w:jc w:val="right"/>
              <w:rPr>
                <w:szCs w:val="24"/>
                <w:lang w:eastAsia="sv-SE"/>
              </w:rPr>
            </w:pPr>
            <w:r w:rsidRPr="00390716">
              <w:rPr>
                <w:szCs w:val="24"/>
                <w:lang w:eastAsia="sv-SE"/>
              </w:rPr>
              <w:t>9</w:t>
            </w:r>
          </w:p>
        </w:tc>
        <w:tc>
          <w:tcPr>
            <w:tcW w:w="774" w:type="dxa"/>
            <w:gridSpan w:val="4"/>
            <w:shd w:val="clear" w:color="auto" w:fill="auto"/>
            <w:noWrap/>
            <w:vAlign w:val="bottom"/>
            <w:hideMark/>
          </w:tcPr>
          <w:p w14:paraId="7E9D10E0" w14:textId="77777777" w:rsidR="00332673" w:rsidRPr="00390716" w:rsidRDefault="00332673" w:rsidP="00390716">
            <w:pPr>
              <w:spacing w:after="0" w:line="360" w:lineRule="auto"/>
              <w:jc w:val="right"/>
              <w:rPr>
                <w:szCs w:val="24"/>
                <w:lang w:eastAsia="sv-SE"/>
              </w:rPr>
            </w:pPr>
            <w:r w:rsidRPr="00390716">
              <w:rPr>
                <w:szCs w:val="24"/>
                <w:lang w:eastAsia="sv-SE"/>
              </w:rPr>
              <w:t>41</w:t>
            </w:r>
          </w:p>
        </w:tc>
        <w:tc>
          <w:tcPr>
            <w:tcW w:w="775" w:type="dxa"/>
            <w:gridSpan w:val="3"/>
            <w:shd w:val="clear" w:color="auto" w:fill="auto"/>
            <w:noWrap/>
            <w:vAlign w:val="bottom"/>
            <w:hideMark/>
          </w:tcPr>
          <w:p w14:paraId="6A9D6266" w14:textId="77777777" w:rsidR="00332673" w:rsidRPr="00390716" w:rsidRDefault="00332673" w:rsidP="00390716">
            <w:pPr>
              <w:spacing w:after="0" w:line="360" w:lineRule="auto"/>
              <w:jc w:val="right"/>
              <w:rPr>
                <w:szCs w:val="24"/>
                <w:lang w:eastAsia="sv-SE"/>
              </w:rPr>
            </w:pPr>
            <w:r w:rsidRPr="00390716">
              <w:rPr>
                <w:szCs w:val="24"/>
                <w:lang w:eastAsia="sv-SE"/>
              </w:rPr>
              <w:t>73</w:t>
            </w:r>
          </w:p>
        </w:tc>
        <w:tc>
          <w:tcPr>
            <w:tcW w:w="775" w:type="dxa"/>
            <w:gridSpan w:val="4"/>
            <w:shd w:val="clear" w:color="auto" w:fill="auto"/>
            <w:noWrap/>
            <w:vAlign w:val="bottom"/>
            <w:hideMark/>
          </w:tcPr>
          <w:p w14:paraId="32D4DB04" w14:textId="77777777" w:rsidR="00332673" w:rsidRPr="00390716" w:rsidRDefault="00332673" w:rsidP="00390716">
            <w:pPr>
              <w:spacing w:after="0" w:line="360" w:lineRule="auto"/>
              <w:jc w:val="right"/>
              <w:rPr>
                <w:szCs w:val="24"/>
                <w:lang w:eastAsia="sv-SE"/>
              </w:rPr>
            </w:pPr>
            <w:r w:rsidRPr="00390716">
              <w:rPr>
                <w:szCs w:val="24"/>
                <w:lang w:eastAsia="sv-SE"/>
              </w:rPr>
              <w:t>122</w:t>
            </w:r>
          </w:p>
        </w:tc>
        <w:tc>
          <w:tcPr>
            <w:tcW w:w="775" w:type="dxa"/>
            <w:gridSpan w:val="4"/>
            <w:shd w:val="clear" w:color="auto" w:fill="auto"/>
            <w:noWrap/>
            <w:vAlign w:val="bottom"/>
            <w:hideMark/>
          </w:tcPr>
          <w:p w14:paraId="2AE2FAE0" w14:textId="77777777" w:rsidR="00332673" w:rsidRPr="00390716" w:rsidRDefault="00332673" w:rsidP="00390716">
            <w:pPr>
              <w:spacing w:after="0" w:line="360" w:lineRule="auto"/>
              <w:jc w:val="right"/>
              <w:rPr>
                <w:szCs w:val="24"/>
                <w:lang w:eastAsia="sv-SE"/>
              </w:rPr>
            </w:pPr>
            <w:r w:rsidRPr="00390716">
              <w:rPr>
                <w:szCs w:val="24"/>
                <w:lang w:eastAsia="sv-SE"/>
              </w:rPr>
              <w:t>99</w:t>
            </w:r>
          </w:p>
        </w:tc>
        <w:tc>
          <w:tcPr>
            <w:tcW w:w="775" w:type="dxa"/>
            <w:gridSpan w:val="3"/>
            <w:shd w:val="clear" w:color="auto" w:fill="auto"/>
            <w:noWrap/>
            <w:vAlign w:val="bottom"/>
            <w:hideMark/>
          </w:tcPr>
          <w:p w14:paraId="60BF35B8" w14:textId="77777777" w:rsidR="00332673" w:rsidRPr="00390716" w:rsidRDefault="00332673" w:rsidP="00390716">
            <w:pPr>
              <w:spacing w:after="0" w:line="360" w:lineRule="auto"/>
              <w:jc w:val="right"/>
              <w:rPr>
                <w:szCs w:val="24"/>
                <w:lang w:eastAsia="sv-SE"/>
              </w:rPr>
            </w:pPr>
            <w:r w:rsidRPr="00390716">
              <w:rPr>
                <w:szCs w:val="24"/>
                <w:lang w:eastAsia="sv-SE"/>
              </w:rPr>
              <w:t>60</w:t>
            </w:r>
          </w:p>
        </w:tc>
        <w:tc>
          <w:tcPr>
            <w:tcW w:w="775" w:type="dxa"/>
            <w:gridSpan w:val="5"/>
            <w:shd w:val="clear" w:color="auto" w:fill="auto"/>
            <w:noWrap/>
            <w:vAlign w:val="bottom"/>
            <w:hideMark/>
          </w:tcPr>
          <w:p w14:paraId="227CC596" w14:textId="77777777" w:rsidR="00332673" w:rsidRPr="00390716" w:rsidRDefault="00332673" w:rsidP="00390716">
            <w:pPr>
              <w:spacing w:after="0" w:line="360" w:lineRule="auto"/>
              <w:jc w:val="right"/>
              <w:rPr>
                <w:szCs w:val="24"/>
                <w:lang w:eastAsia="sv-SE"/>
              </w:rPr>
            </w:pPr>
            <w:r w:rsidRPr="00390716">
              <w:rPr>
                <w:szCs w:val="24"/>
                <w:lang w:eastAsia="sv-SE"/>
              </w:rPr>
              <w:t>25</w:t>
            </w:r>
          </w:p>
        </w:tc>
        <w:tc>
          <w:tcPr>
            <w:tcW w:w="798" w:type="dxa"/>
            <w:tcBorders>
              <w:right w:val="single" w:sz="4" w:space="0" w:color="auto"/>
            </w:tcBorders>
            <w:shd w:val="clear" w:color="auto" w:fill="auto"/>
            <w:noWrap/>
            <w:vAlign w:val="bottom"/>
            <w:hideMark/>
          </w:tcPr>
          <w:p w14:paraId="27B4DAFE" w14:textId="77777777" w:rsidR="00332673" w:rsidRPr="00390716" w:rsidRDefault="00332673" w:rsidP="00390716">
            <w:pPr>
              <w:spacing w:after="0" w:line="360" w:lineRule="auto"/>
              <w:jc w:val="right"/>
              <w:rPr>
                <w:szCs w:val="24"/>
                <w:lang w:eastAsia="sv-SE"/>
              </w:rPr>
            </w:pPr>
            <w:r w:rsidRPr="00390716">
              <w:rPr>
                <w:szCs w:val="24"/>
                <w:lang w:eastAsia="sv-SE"/>
              </w:rPr>
              <w:t>429</w:t>
            </w:r>
          </w:p>
        </w:tc>
      </w:tr>
      <w:tr w:rsidR="005837A4" w:rsidRPr="00390716" w14:paraId="1EF9A1EE"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1A248B3" w14:textId="1014CDD0"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776" w:type="dxa"/>
            <w:gridSpan w:val="3"/>
            <w:tcBorders>
              <w:left w:val="single" w:sz="4" w:space="0" w:color="auto"/>
            </w:tcBorders>
            <w:shd w:val="clear" w:color="auto" w:fill="auto"/>
            <w:noWrap/>
            <w:vAlign w:val="bottom"/>
            <w:hideMark/>
          </w:tcPr>
          <w:p w14:paraId="29CBE24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hideMark/>
          </w:tcPr>
          <w:p w14:paraId="0DB4A32D"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75" w:type="dxa"/>
            <w:gridSpan w:val="3"/>
            <w:shd w:val="clear" w:color="auto" w:fill="auto"/>
            <w:noWrap/>
            <w:vAlign w:val="bottom"/>
            <w:hideMark/>
          </w:tcPr>
          <w:p w14:paraId="65E49F9B" w14:textId="77777777" w:rsidR="00332673" w:rsidRPr="00390716" w:rsidRDefault="00332673" w:rsidP="00390716">
            <w:pPr>
              <w:spacing w:after="0" w:line="360" w:lineRule="auto"/>
              <w:jc w:val="right"/>
              <w:rPr>
                <w:szCs w:val="24"/>
                <w:lang w:eastAsia="sv-SE"/>
              </w:rPr>
            </w:pPr>
            <w:r w:rsidRPr="00390716">
              <w:rPr>
                <w:szCs w:val="24"/>
                <w:lang w:eastAsia="sv-SE"/>
              </w:rPr>
              <w:t>12</w:t>
            </w:r>
          </w:p>
        </w:tc>
        <w:tc>
          <w:tcPr>
            <w:tcW w:w="775" w:type="dxa"/>
            <w:gridSpan w:val="4"/>
            <w:shd w:val="clear" w:color="auto" w:fill="auto"/>
            <w:noWrap/>
            <w:vAlign w:val="bottom"/>
            <w:hideMark/>
          </w:tcPr>
          <w:p w14:paraId="0ECBE83C" w14:textId="77777777" w:rsidR="00332673" w:rsidRPr="00390716" w:rsidRDefault="00332673" w:rsidP="00390716">
            <w:pPr>
              <w:spacing w:after="0" w:line="360" w:lineRule="auto"/>
              <w:jc w:val="right"/>
              <w:rPr>
                <w:szCs w:val="24"/>
                <w:lang w:eastAsia="sv-SE"/>
              </w:rPr>
            </w:pPr>
            <w:r w:rsidRPr="00390716">
              <w:rPr>
                <w:szCs w:val="24"/>
                <w:lang w:eastAsia="sv-SE"/>
              </w:rPr>
              <w:t>17</w:t>
            </w:r>
          </w:p>
        </w:tc>
        <w:tc>
          <w:tcPr>
            <w:tcW w:w="775" w:type="dxa"/>
            <w:gridSpan w:val="4"/>
            <w:shd w:val="clear" w:color="auto" w:fill="auto"/>
            <w:noWrap/>
            <w:vAlign w:val="bottom"/>
            <w:hideMark/>
          </w:tcPr>
          <w:p w14:paraId="3F9900FE" w14:textId="77777777" w:rsidR="00332673" w:rsidRPr="00390716" w:rsidRDefault="00332673" w:rsidP="00390716">
            <w:pPr>
              <w:spacing w:after="0" w:line="360" w:lineRule="auto"/>
              <w:jc w:val="right"/>
              <w:rPr>
                <w:szCs w:val="24"/>
                <w:lang w:eastAsia="sv-SE"/>
              </w:rPr>
            </w:pPr>
            <w:r w:rsidRPr="00390716">
              <w:rPr>
                <w:szCs w:val="24"/>
                <w:lang w:eastAsia="sv-SE"/>
              </w:rPr>
              <w:t>16</w:t>
            </w:r>
          </w:p>
        </w:tc>
        <w:tc>
          <w:tcPr>
            <w:tcW w:w="775" w:type="dxa"/>
            <w:gridSpan w:val="3"/>
            <w:shd w:val="clear" w:color="auto" w:fill="auto"/>
            <w:noWrap/>
            <w:vAlign w:val="bottom"/>
            <w:hideMark/>
          </w:tcPr>
          <w:p w14:paraId="6BC7D6C7"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775" w:type="dxa"/>
            <w:gridSpan w:val="5"/>
            <w:shd w:val="clear" w:color="auto" w:fill="auto"/>
            <w:noWrap/>
            <w:vAlign w:val="bottom"/>
            <w:hideMark/>
          </w:tcPr>
          <w:p w14:paraId="6C878D92"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98" w:type="dxa"/>
            <w:tcBorders>
              <w:right w:val="single" w:sz="4" w:space="0" w:color="auto"/>
            </w:tcBorders>
            <w:shd w:val="clear" w:color="auto" w:fill="auto"/>
            <w:noWrap/>
            <w:vAlign w:val="bottom"/>
            <w:hideMark/>
          </w:tcPr>
          <w:p w14:paraId="274F0EDB" w14:textId="77777777" w:rsidR="00332673" w:rsidRPr="00390716" w:rsidRDefault="00332673" w:rsidP="00390716">
            <w:pPr>
              <w:spacing w:after="0" w:line="360" w:lineRule="auto"/>
              <w:jc w:val="right"/>
              <w:rPr>
                <w:szCs w:val="24"/>
                <w:lang w:eastAsia="sv-SE"/>
              </w:rPr>
            </w:pPr>
            <w:r w:rsidRPr="00390716">
              <w:rPr>
                <w:szCs w:val="24"/>
                <w:lang w:eastAsia="sv-SE"/>
              </w:rPr>
              <w:t>67</w:t>
            </w:r>
          </w:p>
        </w:tc>
      </w:tr>
      <w:tr w:rsidR="005837A4" w:rsidRPr="00390716" w14:paraId="11F96919" w14:textId="77777777" w:rsidTr="00096653">
        <w:trPr>
          <w:trHeight w:val="214"/>
        </w:trPr>
        <w:tc>
          <w:tcPr>
            <w:tcW w:w="3203" w:type="dxa"/>
            <w:gridSpan w:val="6"/>
            <w:tcBorders>
              <w:left w:val="single" w:sz="4" w:space="0" w:color="auto"/>
              <w:right w:val="single" w:sz="4" w:space="0" w:color="auto"/>
            </w:tcBorders>
            <w:shd w:val="clear" w:color="auto" w:fill="auto"/>
            <w:noWrap/>
            <w:vAlign w:val="bottom"/>
            <w:hideMark/>
          </w:tcPr>
          <w:p w14:paraId="69C5EE0B" w14:textId="0928612F"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776" w:type="dxa"/>
            <w:gridSpan w:val="3"/>
            <w:tcBorders>
              <w:left w:val="single" w:sz="4" w:space="0" w:color="auto"/>
            </w:tcBorders>
            <w:shd w:val="clear" w:color="auto" w:fill="auto"/>
            <w:noWrap/>
            <w:vAlign w:val="bottom"/>
            <w:hideMark/>
          </w:tcPr>
          <w:p w14:paraId="6949F9E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56041D6E"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3"/>
            <w:shd w:val="clear" w:color="auto" w:fill="auto"/>
            <w:noWrap/>
            <w:vAlign w:val="bottom"/>
            <w:hideMark/>
          </w:tcPr>
          <w:p w14:paraId="76E9E5FD"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4"/>
            <w:shd w:val="clear" w:color="auto" w:fill="auto"/>
            <w:noWrap/>
            <w:vAlign w:val="bottom"/>
            <w:hideMark/>
          </w:tcPr>
          <w:p w14:paraId="062923BC"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75" w:type="dxa"/>
            <w:gridSpan w:val="4"/>
            <w:shd w:val="clear" w:color="auto" w:fill="auto"/>
            <w:noWrap/>
            <w:vAlign w:val="bottom"/>
            <w:hideMark/>
          </w:tcPr>
          <w:p w14:paraId="734C8A55"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75" w:type="dxa"/>
            <w:gridSpan w:val="3"/>
            <w:shd w:val="clear" w:color="auto" w:fill="auto"/>
            <w:noWrap/>
            <w:vAlign w:val="bottom"/>
            <w:hideMark/>
          </w:tcPr>
          <w:p w14:paraId="5A63D111"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5"/>
            <w:shd w:val="clear" w:color="auto" w:fill="auto"/>
            <w:noWrap/>
            <w:vAlign w:val="bottom"/>
            <w:hideMark/>
          </w:tcPr>
          <w:p w14:paraId="4258727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562CDBCF" w14:textId="77777777" w:rsidR="00332673" w:rsidRPr="00390716" w:rsidRDefault="00332673" w:rsidP="00390716">
            <w:pPr>
              <w:spacing w:after="0" w:line="360" w:lineRule="auto"/>
              <w:jc w:val="right"/>
              <w:rPr>
                <w:szCs w:val="24"/>
                <w:lang w:eastAsia="sv-SE"/>
              </w:rPr>
            </w:pPr>
            <w:r w:rsidRPr="00390716">
              <w:rPr>
                <w:szCs w:val="24"/>
                <w:lang w:eastAsia="sv-SE"/>
              </w:rPr>
              <w:t>22</w:t>
            </w:r>
          </w:p>
        </w:tc>
      </w:tr>
      <w:tr w:rsidR="005837A4" w:rsidRPr="00390716" w14:paraId="6017F888" w14:textId="77777777" w:rsidTr="00096653">
        <w:trPr>
          <w:trHeight w:val="201"/>
        </w:trPr>
        <w:tc>
          <w:tcPr>
            <w:tcW w:w="3203" w:type="dxa"/>
            <w:gridSpan w:val="6"/>
            <w:tcBorders>
              <w:left w:val="single" w:sz="4" w:space="0" w:color="auto"/>
              <w:right w:val="single" w:sz="4" w:space="0" w:color="auto"/>
            </w:tcBorders>
            <w:shd w:val="clear" w:color="auto" w:fill="auto"/>
            <w:noWrap/>
            <w:vAlign w:val="bottom"/>
            <w:hideMark/>
          </w:tcPr>
          <w:p w14:paraId="28418FD8" w14:textId="6D24F986"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776" w:type="dxa"/>
            <w:gridSpan w:val="3"/>
            <w:tcBorders>
              <w:left w:val="single" w:sz="4" w:space="0" w:color="auto"/>
            </w:tcBorders>
            <w:shd w:val="clear" w:color="auto" w:fill="auto"/>
            <w:noWrap/>
            <w:vAlign w:val="bottom"/>
            <w:hideMark/>
          </w:tcPr>
          <w:p w14:paraId="763807F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hideMark/>
          </w:tcPr>
          <w:p w14:paraId="5E958469"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75" w:type="dxa"/>
            <w:gridSpan w:val="3"/>
            <w:shd w:val="clear" w:color="auto" w:fill="auto"/>
            <w:noWrap/>
            <w:vAlign w:val="bottom"/>
            <w:hideMark/>
          </w:tcPr>
          <w:p w14:paraId="2905A483"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4"/>
            <w:shd w:val="clear" w:color="auto" w:fill="auto"/>
            <w:noWrap/>
            <w:vAlign w:val="bottom"/>
            <w:hideMark/>
          </w:tcPr>
          <w:p w14:paraId="5884EC70"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hideMark/>
          </w:tcPr>
          <w:p w14:paraId="7E6F5D06"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3"/>
            <w:shd w:val="clear" w:color="auto" w:fill="auto"/>
            <w:noWrap/>
            <w:vAlign w:val="bottom"/>
            <w:hideMark/>
          </w:tcPr>
          <w:p w14:paraId="1150B54E"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5"/>
            <w:shd w:val="clear" w:color="auto" w:fill="auto"/>
            <w:noWrap/>
            <w:vAlign w:val="bottom"/>
            <w:hideMark/>
          </w:tcPr>
          <w:p w14:paraId="60482A0E"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hideMark/>
          </w:tcPr>
          <w:p w14:paraId="4B82482E" w14:textId="77777777" w:rsidR="00332673" w:rsidRPr="00390716" w:rsidRDefault="00332673" w:rsidP="00390716">
            <w:pPr>
              <w:spacing w:after="0" w:line="360" w:lineRule="auto"/>
              <w:jc w:val="right"/>
              <w:rPr>
                <w:szCs w:val="24"/>
                <w:lang w:eastAsia="sv-SE"/>
              </w:rPr>
            </w:pPr>
            <w:r w:rsidRPr="00390716">
              <w:rPr>
                <w:szCs w:val="24"/>
                <w:lang w:eastAsia="sv-SE"/>
              </w:rPr>
              <w:t>17</w:t>
            </w:r>
          </w:p>
        </w:tc>
      </w:tr>
      <w:tr w:rsidR="005837A4" w:rsidRPr="00390716" w14:paraId="674C0A4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12A661DC" w14:textId="3E858563"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776" w:type="dxa"/>
            <w:gridSpan w:val="3"/>
            <w:tcBorders>
              <w:left w:val="single" w:sz="4" w:space="0" w:color="auto"/>
            </w:tcBorders>
            <w:shd w:val="clear" w:color="auto" w:fill="auto"/>
            <w:noWrap/>
            <w:vAlign w:val="bottom"/>
            <w:hideMark/>
          </w:tcPr>
          <w:p w14:paraId="1404F05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1C85150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38842B5F"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hideMark/>
          </w:tcPr>
          <w:p w14:paraId="4180AB16"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hideMark/>
          </w:tcPr>
          <w:p w14:paraId="00304117"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3"/>
            <w:shd w:val="clear" w:color="auto" w:fill="auto"/>
            <w:noWrap/>
            <w:vAlign w:val="bottom"/>
            <w:hideMark/>
          </w:tcPr>
          <w:p w14:paraId="563DB784"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5"/>
            <w:shd w:val="clear" w:color="auto" w:fill="auto"/>
            <w:noWrap/>
            <w:vAlign w:val="bottom"/>
            <w:hideMark/>
          </w:tcPr>
          <w:p w14:paraId="18B62A9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1F8C6003" w14:textId="77777777" w:rsidR="00332673" w:rsidRPr="00390716" w:rsidRDefault="00332673" w:rsidP="00390716">
            <w:pPr>
              <w:spacing w:after="0" w:line="360" w:lineRule="auto"/>
              <w:jc w:val="right"/>
              <w:rPr>
                <w:szCs w:val="24"/>
                <w:lang w:eastAsia="sv-SE"/>
              </w:rPr>
            </w:pPr>
            <w:r w:rsidRPr="00390716">
              <w:rPr>
                <w:szCs w:val="24"/>
                <w:lang w:eastAsia="sv-SE"/>
              </w:rPr>
              <w:t>10</w:t>
            </w:r>
          </w:p>
        </w:tc>
      </w:tr>
      <w:tr w:rsidR="005837A4" w:rsidRPr="00390716" w14:paraId="653CAE9D"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B3473E1" w14:textId="235AFC9C"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776" w:type="dxa"/>
            <w:gridSpan w:val="3"/>
            <w:tcBorders>
              <w:left w:val="single" w:sz="4" w:space="0" w:color="auto"/>
            </w:tcBorders>
            <w:shd w:val="clear" w:color="auto" w:fill="auto"/>
            <w:noWrap/>
            <w:vAlign w:val="bottom"/>
            <w:hideMark/>
          </w:tcPr>
          <w:p w14:paraId="564E7041"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hideMark/>
          </w:tcPr>
          <w:p w14:paraId="1A354EA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0A16F267"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hideMark/>
          </w:tcPr>
          <w:p w14:paraId="2D5E007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hideMark/>
          </w:tcPr>
          <w:p w14:paraId="0A445456"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hideMark/>
          </w:tcPr>
          <w:p w14:paraId="7A6413D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6C59626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3C215167"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5837A4" w:rsidRPr="00390716" w14:paraId="4D918B8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403A0D6" w14:textId="7499B7BF"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776" w:type="dxa"/>
            <w:gridSpan w:val="3"/>
            <w:tcBorders>
              <w:left w:val="single" w:sz="4" w:space="0" w:color="auto"/>
            </w:tcBorders>
            <w:shd w:val="clear" w:color="auto" w:fill="auto"/>
            <w:noWrap/>
            <w:vAlign w:val="bottom"/>
            <w:hideMark/>
          </w:tcPr>
          <w:p w14:paraId="7A3E2FD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3EBE663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2963D8F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76867FA5"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20DBE4F0"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hideMark/>
          </w:tcPr>
          <w:p w14:paraId="2EEA98BD"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5"/>
            <w:shd w:val="clear" w:color="auto" w:fill="auto"/>
            <w:noWrap/>
            <w:vAlign w:val="bottom"/>
            <w:hideMark/>
          </w:tcPr>
          <w:p w14:paraId="78F2646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0603744E" w14:textId="77777777" w:rsidR="00332673" w:rsidRPr="00390716" w:rsidRDefault="00332673" w:rsidP="00390716">
            <w:pPr>
              <w:spacing w:after="0" w:line="360" w:lineRule="auto"/>
              <w:jc w:val="right"/>
              <w:rPr>
                <w:szCs w:val="24"/>
                <w:lang w:eastAsia="sv-SE"/>
              </w:rPr>
            </w:pPr>
            <w:r w:rsidRPr="00390716">
              <w:rPr>
                <w:szCs w:val="24"/>
                <w:lang w:eastAsia="sv-SE"/>
              </w:rPr>
              <w:t>3</w:t>
            </w:r>
          </w:p>
        </w:tc>
      </w:tr>
      <w:tr w:rsidR="005837A4" w:rsidRPr="00390716" w14:paraId="4CC5DCF5"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3A3C1C4" w14:textId="482B1ABD"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776" w:type="dxa"/>
            <w:gridSpan w:val="3"/>
            <w:tcBorders>
              <w:left w:val="single" w:sz="4" w:space="0" w:color="auto"/>
            </w:tcBorders>
            <w:shd w:val="clear" w:color="auto" w:fill="auto"/>
            <w:noWrap/>
            <w:vAlign w:val="bottom"/>
            <w:hideMark/>
          </w:tcPr>
          <w:p w14:paraId="1C4D6DB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61770CC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2F32EFF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502C81E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567FD34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00D947A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2A9D902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79AF1502"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5837A4" w:rsidRPr="00390716" w14:paraId="211EA554"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DBA8263" w14:textId="38ADA458"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776" w:type="dxa"/>
            <w:gridSpan w:val="3"/>
            <w:tcBorders>
              <w:left w:val="single" w:sz="4" w:space="0" w:color="auto"/>
            </w:tcBorders>
            <w:shd w:val="clear" w:color="auto" w:fill="auto"/>
            <w:noWrap/>
            <w:vAlign w:val="bottom"/>
            <w:hideMark/>
          </w:tcPr>
          <w:p w14:paraId="5728F29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58EEA66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56719AD3"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5F4D645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370F800D"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68B044C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4D4B0F6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539BF54E"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5837A4" w:rsidRPr="00390716" w14:paraId="2A132E98"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2FB941E3" w14:textId="78869C15"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776" w:type="dxa"/>
            <w:gridSpan w:val="3"/>
            <w:tcBorders>
              <w:left w:val="single" w:sz="4" w:space="0" w:color="auto"/>
            </w:tcBorders>
            <w:shd w:val="clear" w:color="auto" w:fill="auto"/>
            <w:noWrap/>
            <w:vAlign w:val="bottom"/>
            <w:hideMark/>
          </w:tcPr>
          <w:p w14:paraId="7121680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29A1723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31A8A54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2DD9EFE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1CD48F7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218F897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1A99628A"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0966067A" w14:textId="77777777" w:rsidR="00332673" w:rsidRPr="00390716" w:rsidRDefault="00332673" w:rsidP="00390716">
            <w:pPr>
              <w:spacing w:after="0" w:line="360" w:lineRule="auto"/>
              <w:jc w:val="right"/>
              <w:rPr>
                <w:szCs w:val="24"/>
                <w:lang w:eastAsia="sv-SE"/>
              </w:rPr>
            </w:pPr>
            <w:r w:rsidRPr="00390716">
              <w:rPr>
                <w:szCs w:val="24"/>
                <w:lang w:eastAsia="sv-SE"/>
              </w:rPr>
              <w:t>-</w:t>
            </w:r>
          </w:p>
        </w:tc>
      </w:tr>
      <w:tr w:rsidR="005837A4" w:rsidRPr="00390716" w14:paraId="098896D0"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3CEF4081"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776" w:type="dxa"/>
            <w:gridSpan w:val="3"/>
            <w:tcBorders>
              <w:left w:val="single" w:sz="4" w:space="0" w:color="auto"/>
            </w:tcBorders>
            <w:shd w:val="clear" w:color="auto" w:fill="auto"/>
            <w:noWrap/>
            <w:vAlign w:val="bottom"/>
            <w:hideMark/>
          </w:tcPr>
          <w:p w14:paraId="418A730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776C798F"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178059D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hideMark/>
          </w:tcPr>
          <w:p w14:paraId="320430F4"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4"/>
            <w:shd w:val="clear" w:color="auto" w:fill="auto"/>
            <w:noWrap/>
            <w:vAlign w:val="bottom"/>
            <w:hideMark/>
          </w:tcPr>
          <w:p w14:paraId="65D6C6E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7B9A341B"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65CDF0F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28A2D315" w14:textId="77777777" w:rsidR="00332673" w:rsidRPr="00390716" w:rsidRDefault="00332673" w:rsidP="00390716">
            <w:pPr>
              <w:spacing w:after="0" w:line="360" w:lineRule="auto"/>
              <w:jc w:val="right"/>
              <w:rPr>
                <w:szCs w:val="24"/>
                <w:lang w:eastAsia="sv-SE"/>
              </w:rPr>
            </w:pPr>
            <w:r w:rsidRPr="00390716">
              <w:rPr>
                <w:szCs w:val="24"/>
                <w:lang w:eastAsia="sv-SE"/>
              </w:rPr>
              <w:t>1</w:t>
            </w:r>
          </w:p>
        </w:tc>
      </w:tr>
      <w:tr w:rsidR="005837A4" w:rsidRPr="00390716" w14:paraId="1A07CFC6"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80E564B"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776" w:type="dxa"/>
            <w:gridSpan w:val="3"/>
            <w:tcBorders>
              <w:left w:val="single" w:sz="4" w:space="0" w:color="auto"/>
            </w:tcBorders>
            <w:shd w:val="clear" w:color="auto" w:fill="auto"/>
            <w:noWrap/>
            <w:vAlign w:val="bottom"/>
            <w:hideMark/>
          </w:tcPr>
          <w:p w14:paraId="391165F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hideMark/>
          </w:tcPr>
          <w:p w14:paraId="6B80C190"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hideMark/>
          </w:tcPr>
          <w:p w14:paraId="458EAA8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hideMark/>
          </w:tcPr>
          <w:p w14:paraId="0D3192A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hideMark/>
          </w:tcPr>
          <w:p w14:paraId="41D3E9A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hideMark/>
          </w:tcPr>
          <w:p w14:paraId="79B8B051"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hideMark/>
          </w:tcPr>
          <w:p w14:paraId="3D511A26"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hideMark/>
          </w:tcPr>
          <w:p w14:paraId="6B64EDE8" w14:textId="77777777" w:rsidR="00332673" w:rsidRPr="00390716" w:rsidRDefault="00332673" w:rsidP="00390716">
            <w:pPr>
              <w:spacing w:after="0" w:line="360" w:lineRule="auto"/>
              <w:jc w:val="right"/>
              <w:rPr>
                <w:szCs w:val="24"/>
                <w:lang w:eastAsia="sv-SE"/>
              </w:rPr>
            </w:pPr>
            <w:r w:rsidRPr="00390716">
              <w:rPr>
                <w:szCs w:val="24"/>
                <w:lang w:eastAsia="sv-SE"/>
              </w:rPr>
              <w:t>3</w:t>
            </w:r>
          </w:p>
        </w:tc>
      </w:tr>
      <w:tr w:rsidR="005837A4" w:rsidRPr="00390716" w14:paraId="22F13612" w14:textId="77777777" w:rsidTr="00096653">
        <w:trPr>
          <w:trHeight w:val="108"/>
        </w:trPr>
        <w:tc>
          <w:tcPr>
            <w:tcW w:w="3203" w:type="dxa"/>
            <w:gridSpan w:val="6"/>
            <w:tcBorders>
              <w:left w:val="single" w:sz="4" w:space="0" w:color="auto"/>
              <w:right w:val="single" w:sz="4" w:space="0" w:color="auto"/>
            </w:tcBorders>
            <w:shd w:val="clear" w:color="auto" w:fill="auto"/>
            <w:noWrap/>
            <w:vAlign w:val="bottom"/>
            <w:hideMark/>
          </w:tcPr>
          <w:p w14:paraId="38BAA763" w14:textId="77777777" w:rsidR="00332673" w:rsidRPr="00390716" w:rsidRDefault="00332673" w:rsidP="00390716">
            <w:pPr>
              <w:spacing w:after="0" w:line="360" w:lineRule="auto"/>
              <w:rPr>
                <w:szCs w:val="24"/>
                <w:lang w:eastAsia="sv-SE"/>
              </w:rPr>
            </w:pPr>
            <w:r w:rsidRPr="00390716">
              <w:rPr>
                <w:szCs w:val="24"/>
                <w:lang w:eastAsia="sv-SE"/>
              </w:rPr>
              <w:t> </w:t>
            </w:r>
          </w:p>
        </w:tc>
        <w:tc>
          <w:tcPr>
            <w:tcW w:w="776" w:type="dxa"/>
            <w:gridSpan w:val="3"/>
            <w:tcBorders>
              <w:left w:val="single" w:sz="4" w:space="0" w:color="auto"/>
            </w:tcBorders>
            <w:shd w:val="clear" w:color="auto" w:fill="auto"/>
            <w:noWrap/>
            <w:vAlign w:val="bottom"/>
            <w:hideMark/>
          </w:tcPr>
          <w:p w14:paraId="6BB44D3D" w14:textId="77777777" w:rsidR="00332673" w:rsidRPr="00390716" w:rsidRDefault="00332673" w:rsidP="00390716">
            <w:pPr>
              <w:spacing w:after="0" w:line="360" w:lineRule="auto"/>
              <w:jc w:val="right"/>
              <w:rPr>
                <w:szCs w:val="24"/>
                <w:lang w:eastAsia="sv-SE"/>
              </w:rPr>
            </w:pPr>
          </w:p>
        </w:tc>
        <w:tc>
          <w:tcPr>
            <w:tcW w:w="774" w:type="dxa"/>
            <w:gridSpan w:val="4"/>
            <w:shd w:val="clear" w:color="auto" w:fill="auto"/>
            <w:noWrap/>
            <w:vAlign w:val="bottom"/>
            <w:hideMark/>
          </w:tcPr>
          <w:p w14:paraId="7F0419EA"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5B63107B"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027C1CDF"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hideMark/>
          </w:tcPr>
          <w:p w14:paraId="6E6C56D9"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hideMark/>
          </w:tcPr>
          <w:p w14:paraId="4D4CB9BF" w14:textId="77777777" w:rsidR="00332673" w:rsidRPr="00390716" w:rsidRDefault="00332673" w:rsidP="00390716">
            <w:pPr>
              <w:spacing w:after="0" w:line="360" w:lineRule="auto"/>
              <w:jc w:val="right"/>
              <w:rPr>
                <w:szCs w:val="24"/>
                <w:lang w:eastAsia="sv-SE"/>
              </w:rPr>
            </w:pPr>
          </w:p>
        </w:tc>
        <w:tc>
          <w:tcPr>
            <w:tcW w:w="775" w:type="dxa"/>
            <w:gridSpan w:val="5"/>
            <w:shd w:val="clear" w:color="auto" w:fill="auto"/>
            <w:noWrap/>
            <w:vAlign w:val="bottom"/>
            <w:hideMark/>
          </w:tcPr>
          <w:p w14:paraId="137EA8FC" w14:textId="77777777" w:rsidR="00332673" w:rsidRPr="00390716" w:rsidRDefault="00332673" w:rsidP="00390716">
            <w:pPr>
              <w:spacing w:after="0" w:line="360" w:lineRule="auto"/>
              <w:jc w:val="right"/>
              <w:rPr>
                <w:szCs w:val="24"/>
                <w:lang w:eastAsia="sv-SE"/>
              </w:rPr>
            </w:pPr>
          </w:p>
        </w:tc>
        <w:tc>
          <w:tcPr>
            <w:tcW w:w="798" w:type="dxa"/>
            <w:tcBorders>
              <w:right w:val="single" w:sz="4" w:space="0" w:color="auto"/>
            </w:tcBorders>
            <w:shd w:val="clear" w:color="auto" w:fill="auto"/>
            <w:noWrap/>
            <w:vAlign w:val="bottom"/>
            <w:hideMark/>
          </w:tcPr>
          <w:p w14:paraId="7D2581CB" w14:textId="77777777" w:rsidR="00332673" w:rsidRPr="00390716" w:rsidRDefault="00332673" w:rsidP="00390716">
            <w:pPr>
              <w:spacing w:after="0" w:line="360" w:lineRule="auto"/>
              <w:jc w:val="right"/>
              <w:rPr>
                <w:szCs w:val="24"/>
                <w:lang w:eastAsia="sv-SE"/>
              </w:rPr>
            </w:pPr>
            <w:r w:rsidRPr="00390716">
              <w:rPr>
                <w:szCs w:val="24"/>
                <w:lang w:eastAsia="sv-SE"/>
              </w:rPr>
              <w:t> </w:t>
            </w:r>
          </w:p>
        </w:tc>
      </w:tr>
      <w:tr w:rsidR="005837A4" w:rsidRPr="00390716" w14:paraId="4C710E6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1AB4049E" w14:textId="77777777" w:rsidR="00332673" w:rsidRPr="00390716" w:rsidRDefault="00332673" w:rsidP="00390716">
            <w:pPr>
              <w:spacing w:after="0" w:line="360" w:lineRule="auto"/>
              <w:rPr>
                <w:b/>
                <w:bCs/>
                <w:szCs w:val="24"/>
                <w:lang w:eastAsia="sv-SE"/>
              </w:rPr>
            </w:pPr>
            <w:r w:rsidRPr="00390716">
              <w:rPr>
                <w:b/>
                <w:bCs/>
                <w:szCs w:val="24"/>
                <w:lang w:eastAsia="sv-SE"/>
              </w:rPr>
              <w:t>Men</w:t>
            </w:r>
          </w:p>
        </w:tc>
        <w:tc>
          <w:tcPr>
            <w:tcW w:w="776" w:type="dxa"/>
            <w:gridSpan w:val="3"/>
            <w:tcBorders>
              <w:left w:val="single" w:sz="4" w:space="0" w:color="auto"/>
            </w:tcBorders>
            <w:shd w:val="clear" w:color="auto" w:fill="auto"/>
            <w:noWrap/>
            <w:vAlign w:val="bottom"/>
          </w:tcPr>
          <w:p w14:paraId="0721DE18" w14:textId="77777777" w:rsidR="00332673" w:rsidRPr="00390716" w:rsidRDefault="00332673" w:rsidP="00390716">
            <w:pPr>
              <w:spacing w:after="0" w:line="360" w:lineRule="auto"/>
              <w:jc w:val="right"/>
              <w:rPr>
                <w:szCs w:val="24"/>
                <w:lang w:eastAsia="sv-SE"/>
              </w:rPr>
            </w:pPr>
          </w:p>
        </w:tc>
        <w:tc>
          <w:tcPr>
            <w:tcW w:w="774" w:type="dxa"/>
            <w:gridSpan w:val="4"/>
            <w:shd w:val="clear" w:color="auto" w:fill="auto"/>
            <w:noWrap/>
            <w:vAlign w:val="bottom"/>
          </w:tcPr>
          <w:p w14:paraId="3951F724"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tcPr>
          <w:p w14:paraId="1882F14E"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tcPr>
          <w:p w14:paraId="726FECEA" w14:textId="77777777" w:rsidR="00332673" w:rsidRPr="00390716" w:rsidRDefault="00332673" w:rsidP="00390716">
            <w:pPr>
              <w:spacing w:after="0" w:line="360" w:lineRule="auto"/>
              <w:jc w:val="right"/>
              <w:rPr>
                <w:szCs w:val="24"/>
                <w:lang w:eastAsia="sv-SE"/>
              </w:rPr>
            </w:pPr>
          </w:p>
        </w:tc>
        <w:tc>
          <w:tcPr>
            <w:tcW w:w="775" w:type="dxa"/>
            <w:gridSpan w:val="4"/>
            <w:shd w:val="clear" w:color="auto" w:fill="auto"/>
            <w:noWrap/>
            <w:vAlign w:val="bottom"/>
          </w:tcPr>
          <w:p w14:paraId="4AE0B3F5" w14:textId="77777777" w:rsidR="00332673" w:rsidRPr="00390716" w:rsidRDefault="00332673" w:rsidP="00390716">
            <w:pPr>
              <w:spacing w:after="0" w:line="360" w:lineRule="auto"/>
              <w:jc w:val="right"/>
              <w:rPr>
                <w:szCs w:val="24"/>
                <w:lang w:eastAsia="sv-SE"/>
              </w:rPr>
            </w:pPr>
          </w:p>
        </w:tc>
        <w:tc>
          <w:tcPr>
            <w:tcW w:w="775" w:type="dxa"/>
            <w:gridSpan w:val="3"/>
            <w:shd w:val="clear" w:color="auto" w:fill="auto"/>
            <w:noWrap/>
            <w:vAlign w:val="bottom"/>
          </w:tcPr>
          <w:p w14:paraId="2964ADE0" w14:textId="77777777" w:rsidR="00332673" w:rsidRPr="00390716" w:rsidRDefault="00332673" w:rsidP="00390716">
            <w:pPr>
              <w:spacing w:after="0" w:line="360" w:lineRule="auto"/>
              <w:jc w:val="right"/>
              <w:rPr>
                <w:szCs w:val="24"/>
                <w:lang w:eastAsia="sv-SE"/>
              </w:rPr>
            </w:pPr>
          </w:p>
        </w:tc>
        <w:tc>
          <w:tcPr>
            <w:tcW w:w="775" w:type="dxa"/>
            <w:gridSpan w:val="5"/>
            <w:shd w:val="clear" w:color="auto" w:fill="auto"/>
            <w:noWrap/>
            <w:vAlign w:val="bottom"/>
          </w:tcPr>
          <w:p w14:paraId="166F251F" w14:textId="77777777" w:rsidR="00332673" w:rsidRPr="00390716" w:rsidRDefault="00332673" w:rsidP="00390716">
            <w:pPr>
              <w:spacing w:after="0" w:line="360" w:lineRule="auto"/>
              <w:jc w:val="right"/>
              <w:rPr>
                <w:szCs w:val="24"/>
                <w:lang w:eastAsia="sv-SE"/>
              </w:rPr>
            </w:pPr>
          </w:p>
        </w:tc>
        <w:tc>
          <w:tcPr>
            <w:tcW w:w="798" w:type="dxa"/>
            <w:tcBorders>
              <w:right w:val="single" w:sz="4" w:space="0" w:color="auto"/>
            </w:tcBorders>
            <w:shd w:val="clear" w:color="auto" w:fill="auto"/>
            <w:noWrap/>
            <w:vAlign w:val="bottom"/>
          </w:tcPr>
          <w:p w14:paraId="40EFD953" w14:textId="77777777" w:rsidR="00332673" w:rsidRPr="00390716" w:rsidRDefault="00332673" w:rsidP="00390716">
            <w:pPr>
              <w:spacing w:after="0" w:line="360" w:lineRule="auto"/>
              <w:jc w:val="right"/>
              <w:rPr>
                <w:szCs w:val="24"/>
                <w:lang w:eastAsia="sv-SE"/>
              </w:rPr>
            </w:pPr>
          </w:p>
        </w:tc>
      </w:tr>
      <w:tr w:rsidR="005837A4" w:rsidRPr="00390716" w14:paraId="2D7472E9"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28438487" w14:textId="77777777" w:rsidR="00332673" w:rsidRPr="00390716" w:rsidRDefault="00332673" w:rsidP="00390716">
            <w:pPr>
              <w:spacing w:after="0" w:line="360" w:lineRule="auto"/>
              <w:rPr>
                <w:b/>
                <w:bCs/>
                <w:szCs w:val="24"/>
                <w:lang w:eastAsia="sv-SE"/>
              </w:rPr>
            </w:pPr>
            <w:r w:rsidRPr="00390716">
              <w:rPr>
                <w:b/>
                <w:bCs/>
                <w:szCs w:val="24"/>
                <w:lang w:eastAsia="sv-SE"/>
              </w:rPr>
              <w:t>Total</w:t>
            </w:r>
          </w:p>
        </w:tc>
        <w:tc>
          <w:tcPr>
            <w:tcW w:w="776" w:type="dxa"/>
            <w:gridSpan w:val="3"/>
            <w:tcBorders>
              <w:left w:val="single" w:sz="4" w:space="0" w:color="auto"/>
            </w:tcBorders>
            <w:shd w:val="clear" w:color="auto" w:fill="auto"/>
            <w:noWrap/>
            <w:vAlign w:val="bottom"/>
          </w:tcPr>
          <w:p w14:paraId="413FFE78" w14:textId="77777777" w:rsidR="00332673" w:rsidRPr="00390716" w:rsidRDefault="00332673" w:rsidP="00390716">
            <w:pPr>
              <w:spacing w:after="0" w:line="360" w:lineRule="auto"/>
              <w:jc w:val="right"/>
              <w:rPr>
                <w:b/>
                <w:bCs/>
                <w:szCs w:val="24"/>
                <w:lang w:eastAsia="sv-SE"/>
              </w:rPr>
            </w:pPr>
            <w:r w:rsidRPr="00390716">
              <w:rPr>
                <w:b/>
                <w:bCs/>
                <w:szCs w:val="24"/>
                <w:lang w:eastAsia="sv-SE"/>
              </w:rPr>
              <w:t>442</w:t>
            </w:r>
          </w:p>
        </w:tc>
        <w:tc>
          <w:tcPr>
            <w:tcW w:w="774" w:type="dxa"/>
            <w:gridSpan w:val="4"/>
            <w:shd w:val="clear" w:color="auto" w:fill="auto"/>
            <w:noWrap/>
            <w:vAlign w:val="bottom"/>
          </w:tcPr>
          <w:p w14:paraId="4F1209C0" w14:textId="77777777" w:rsidR="00332673" w:rsidRPr="00390716" w:rsidRDefault="00332673" w:rsidP="00390716">
            <w:pPr>
              <w:spacing w:after="0" w:line="360" w:lineRule="auto"/>
              <w:jc w:val="right"/>
              <w:rPr>
                <w:b/>
                <w:bCs/>
                <w:szCs w:val="24"/>
                <w:lang w:eastAsia="sv-SE"/>
              </w:rPr>
            </w:pPr>
            <w:r w:rsidRPr="00390716">
              <w:rPr>
                <w:b/>
                <w:bCs/>
                <w:szCs w:val="24"/>
                <w:lang w:eastAsia="sv-SE"/>
              </w:rPr>
              <w:t>1 167</w:t>
            </w:r>
          </w:p>
        </w:tc>
        <w:tc>
          <w:tcPr>
            <w:tcW w:w="775" w:type="dxa"/>
            <w:gridSpan w:val="3"/>
            <w:shd w:val="clear" w:color="auto" w:fill="auto"/>
            <w:noWrap/>
            <w:vAlign w:val="bottom"/>
          </w:tcPr>
          <w:p w14:paraId="020CE185" w14:textId="77777777" w:rsidR="00332673" w:rsidRPr="00390716" w:rsidRDefault="00332673" w:rsidP="00390716">
            <w:pPr>
              <w:spacing w:after="0" w:line="360" w:lineRule="auto"/>
              <w:jc w:val="right"/>
              <w:rPr>
                <w:b/>
                <w:bCs/>
                <w:szCs w:val="24"/>
                <w:lang w:eastAsia="sv-SE"/>
              </w:rPr>
            </w:pPr>
            <w:r w:rsidRPr="00390716">
              <w:rPr>
                <w:b/>
                <w:bCs/>
                <w:szCs w:val="24"/>
                <w:lang w:eastAsia="sv-SE"/>
              </w:rPr>
              <w:t>1 449</w:t>
            </w:r>
          </w:p>
        </w:tc>
        <w:tc>
          <w:tcPr>
            <w:tcW w:w="775" w:type="dxa"/>
            <w:gridSpan w:val="4"/>
            <w:shd w:val="clear" w:color="auto" w:fill="auto"/>
            <w:noWrap/>
            <w:vAlign w:val="bottom"/>
          </w:tcPr>
          <w:p w14:paraId="43346BD4" w14:textId="77777777" w:rsidR="00332673" w:rsidRPr="00390716" w:rsidRDefault="00332673" w:rsidP="00390716">
            <w:pPr>
              <w:spacing w:after="0" w:line="360" w:lineRule="auto"/>
              <w:jc w:val="right"/>
              <w:rPr>
                <w:b/>
                <w:bCs/>
                <w:szCs w:val="24"/>
                <w:lang w:eastAsia="sv-SE"/>
              </w:rPr>
            </w:pPr>
            <w:r w:rsidRPr="00390716">
              <w:rPr>
                <w:b/>
                <w:bCs/>
                <w:szCs w:val="24"/>
                <w:lang w:eastAsia="sv-SE"/>
              </w:rPr>
              <w:t>2 177</w:t>
            </w:r>
          </w:p>
        </w:tc>
        <w:tc>
          <w:tcPr>
            <w:tcW w:w="775" w:type="dxa"/>
            <w:gridSpan w:val="4"/>
            <w:shd w:val="clear" w:color="auto" w:fill="auto"/>
            <w:noWrap/>
            <w:vAlign w:val="bottom"/>
          </w:tcPr>
          <w:p w14:paraId="4D198CEB" w14:textId="77777777" w:rsidR="00332673" w:rsidRPr="00390716" w:rsidRDefault="00332673" w:rsidP="00390716">
            <w:pPr>
              <w:spacing w:after="0" w:line="360" w:lineRule="auto"/>
              <w:jc w:val="right"/>
              <w:rPr>
                <w:b/>
                <w:bCs/>
                <w:szCs w:val="24"/>
                <w:lang w:eastAsia="sv-SE"/>
              </w:rPr>
            </w:pPr>
            <w:r w:rsidRPr="00390716">
              <w:rPr>
                <w:b/>
                <w:bCs/>
                <w:szCs w:val="24"/>
                <w:lang w:eastAsia="sv-SE"/>
              </w:rPr>
              <w:t>1 480</w:t>
            </w:r>
          </w:p>
        </w:tc>
        <w:tc>
          <w:tcPr>
            <w:tcW w:w="775" w:type="dxa"/>
            <w:gridSpan w:val="3"/>
            <w:shd w:val="clear" w:color="auto" w:fill="auto"/>
            <w:noWrap/>
            <w:vAlign w:val="bottom"/>
          </w:tcPr>
          <w:p w14:paraId="683FE93D" w14:textId="77777777" w:rsidR="00332673" w:rsidRPr="00390716" w:rsidRDefault="00332673" w:rsidP="00390716">
            <w:pPr>
              <w:spacing w:after="0" w:line="360" w:lineRule="auto"/>
              <w:jc w:val="right"/>
              <w:rPr>
                <w:b/>
                <w:bCs/>
                <w:szCs w:val="24"/>
                <w:lang w:eastAsia="sv-SE"/>
              </w:rPr>
            </w:pPr>
            <w:r w:rsidRPr="00390716">
              <w:rPr>
                <w:b/>
                <w:bCs/>
                <w:szCs w:val="24"/>
                <w:lang w:eastAsia="sv-SE"/>
              </w:rPr>
              <w:t>947</w:t>
            </w:r>
          </w:p>
        </w:tc>
        <w:tc>
          <w:tcPr>
            <w:tcW w:w="775" w:type="dxa"/>
            <w:gridSpan w:val="5"/>
            <w:shd w:val="clear" w:color="auto" w:fill="auto"/>
            <w:noWrap/>
            <w:vAlign w:val="bottom"/>
          </w:tcPr>
          <w:p w14:paraId="76E3A924" w14:textId="77777777" w:rsidR="00332673" w:rsidRPr="00390716" w:rsidRDefault="00332673" w:rsidP="00390716">
            <w:pPr>
              <w:spacing w:after="0" w:line="360" w:lineRule="auto"/>
              <w:jc w:val="right"/>
              <w:rPr>
                <w:b/>
                <w:bCs/>
                <w:szCs w:val="24"/>
                <w:lang w:eastAsia="sv-SE"/>
              </w:rPr>
            </w:pPr>
            <w:r w:rsidRPr="00390716">
              <w:rPr>
                <w:b/>
                <w:bCs/>
                <w:szCs w:val="24"/>
                <w:lang w:eastAsia="sv-SE"/>
              </w:rPr>
              <w:t>363</w:t>
            </w:r>
          </w:p>
        </w:tc>
        <w:tc>
          <w:tcPr>
            <w:tcW w:w="798" w:type="dxa"/>
            <w:tcBorders>
              <w:right w:val="single" w:sz="4" w:space="0" w:color="auto"/>
            </w:tcBorders>
            <w:shd w:val="clear" w:color="auto" w:fill="auto"/>
            <w:noWrap/>
            <w:vAlign w:val="bottom"/>
          </w:tcPr>
          <w:p w14:paraId="16DCBE12" w14:textId="77777777" w:rsidR="00332673" w:rsidRPr="00390716" w:rsidRDefault="00332673" w:rsidP="00390716">
            <w:pPr>
              <w:spacing w:after="0" w:line="360" w:lineRule="auto"/>
              <w:jc w:val="right"/>
              <w:rPr>
                <w:b/>
                <w:bCs/>
                <w:szCs w:val="24"/>
                <w:lang w:eastAsia="sv-SE"/>
              </w:rPr>
            </w:pPr>
            <w:r w:rsidRPr="00390716">
              <w:rPr>
                <w:b/>
                <w:bCs/>
                <w:szCs w:val="24"/>
                <w:lang w:eastAsia="sv-SE"/>
              </w:rPr>
              <w:t>8 025</w:t>
            </w:r>
          </w:p>
        </w:tc>
      </w:tr>
      <w:tr w:rsidR="005837A4" w:rsidRPr="00390716" w14:paraId="18BF610C"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7691B3A" w14:textId="77777777" w:rsidR="00332673" w:rsidRPr="00390716" w:rsidRDefault="00332673" w:rsidP="00390716">
            <w:pPr>
              <w:spacing w:after="0" w:line="360" w:lineRule="auto"/>
              <w:rPr>
                <w:b/>
                <w:bCs/>
                <w:szCs w:val="24"/>
                <w:lang w:eastAsia="sv-SE"/>
              </w:rPr>
            </w:pPr>
            <w:r w:rsidRPr="00390716">
              <w:rPr>
                <w:b/>
                <w:bCs/>
                <w:szCs w:val="24"/>
                <w:lang w:eastAsia="sv-SE"/>
              </w:rPr>
              <w:t>Length of sentence in years</w:t>
            </w:r>
          </w:p>
        </w:tc>
        <w:tc>
          <w:tcPr>
            <w:tcW w:w="776" w:type="dxa"/>
            <w:gridSpan w:val="3"/>
            <w:tcBorders>
              <w:left w:val="single" w:sz="4" w:space="0" w:color="auto"/>
            </w:tcBorders>
            <w:shd w:val="clear" w:color="auto" w:fill="auto"/>
            <w:noWrap/>
            <w:vAlign w:val="bottom"/>
          </w:tcPr>
          <w:p w14:paraId="46465DF5" w14:textId="77777777" w:rsidR="00332673" w:rsidRPr="00390716" w:rsidRDefault="00332673" w:rsidP="00390716">
            <w:pPr>
              <w:spacing w:after="0" w:line="360" w:lineRule="auto"/>
              <w:rPr>
                <w:szCs w:val="24"/>
                <w:lang w:eastAsia="sv-SE"/>
              </w:rPr>
            </w:pPr>
          </w:p>
        </w:tc>
        <w:tc>
          <w:tcPr>
            <w:tcW w:w="774" w:type="dxa"/>
            <w:gridSpan w:val="4"/>
            <w:shd w:val="clear" w:color="auto" w:fill="auto"/>
            <w:noWrap/>
            <w:vAlign w:val="bottom"/>
          </w:tcPr>
          <w:p w14:paraId="148F4A56"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tcPr>
          <w:p w14:paraId="58237FE9"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tcPr>
          <w:p w14:paraId="64EEF019" w14:textId="77777777" w:rsidR="00332673" w:rsidRPr="00390716" w:rsidRDefault="00332673" w:rsidP="00390716">
            <w:pPr>
              <w:spacing w:after="0" w:line="360" w:lineRule="auto"/>
              <w:rPr>
                <w:szCs w:val="24"/>
                <w:lang w:eastAsia="sv-SE"/>
              </w:rPr>
            </w:pPr>
          </w:p>
        </w:tc>
        <w:tc>
          <w:tcPr>
            <w:tcW w:w="775" w:type="dxa"/>
            <w:gridSpan w:val="4"/>
            <w:shd w:val="clear" w:color="auto" w:fill="auto"/>
            <w:noWrap/>
            <w:vAlign w:val="bottom"/>
          </w:tcPr>
          <w:p w14:paraId="3D7DE2D9" w14:textId="77777777" w:rsidR="00332673" w:rsidRPr="00390716" w:rsidRDefault="00332673" w:rsidP="00390716">
            <w:pPr>
              <w:spacing w:after="0" w:line="360" w:lineRule="auto"/>
              <w:rPr>
                <w:szCs w:val="24"/>
                <w:lang w:eastAsia="sv-SE"/>
              </w:rPr>
            </w:pPr>
          </w:p>
        </w:tc>
        <w:tc>
          <w:tcPr>
            <w:tcW w:w="775" w:type="dxa"/>
            <w:gridSpan w:val="3"/>
            <w:shd w:val="clear" w:color="auto" w:fill="auto"/>
            <w:noWrap/>
            <w:vAlign w:val="bottom"/>
          </w:tcPr>
          <w:p w14:paraId="21746AA9" w14:textId="77777777" w:rsidR="00332673" w:rsidRPr="00390716" w:rsidRDefault="00332673" w:rsidP="00390716">
            <w:pPr>
              <w:spacing w:after="0" w:line="360" w:lineRule="auto"/>
              <w:rPr>
                <w:szCs w:val="24"/>
                <w:lang w:eastAsia="sv-SE"/>
              </w:rPr>
            </w:pPr>
          </w:p>
        </w:tc>
        <w:tc>
          <w:tcPr>
            <w:tcW w:w="775" w:type="dxa"/>
            <w:gridSpan w:val="5"/>
            <w:shd w:val="clear" w:color="auto" w:fill="auto"/>
            <w:noWrap/>
            <w:vAlign w:val="bottom"/>
          </w:tcPr>
          <w:p w14:paraId="0A2CA858" w14:textId="77777777" w:rsidR="00332673" w:rsidRPr="00390716" w:rsidRDefault="00332673" w:rsidP="00390716">
            <w:pPr>
              <w:spacing w:after="0" w:line="360" w:lineRule="auto"/>
              <w:rPr>
                <w:szCs w:val="24"/>
                <w:lang w:eastAsia="sv-SE"/>
              </w:rPr>
            </w:pPr>
          </w:p>
        </w:tc>
        <w:tc>
          <w:tcPr>
            <w:tcW w:w="798" w:type="dxa"/>
            <w:tcBorders>
              <w:right w:val="single" w:sz="4" w:space="0" w:color="auto"/>
            </w:tcBorders>
            <w:shd w:val="clear" w:color="auto" w:fill="auto"/>
            <w:noWrap/>
            <w:vAlign w:val="bottom"/>
          </w:tcPr>
          <w:p w14:paraId="6E42EE5D" w14:textId="77777777" w:rsidR="00332673" w:rsidRPr="00390716" w:rsidRDefault="00332673" w:rsidP="00390716">
            <w:pPr>
              <w:spacing w:after="0" w:line="360" w:lineRule="auto"/>
              <w:rPr>
                <w:szCs w:val="24"/>
                <w:lang w:eastAsia="sv-SE"/>
              </w:rPr>
            </w:pPr>
            <w:r w:rsidRPr="00390716">
              <w:rPr>
                <w:szCs w:val="24"/>
                <w:lang w:eastAsia="sv-SE"/>
              </w:rPr>
              <w:t> </w:t>
            </w:r>
          </w:p>
        </w:tc>
      </w:tr>
      <w:tr w:rsidR="005837A4" w:rsidRPr="00390716" w14:paraId="13EE79D7"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00FAB532" w14:textId="77777777" w:rsidR="00332673" w:rsidRPr="00390716" w:rsidRDefault="00332673" w:rsidP="00390716">
            <w:pPr>
              <w:spacing w:after="0" w:line="360" w:lineRule="auto"/>
              <w:rPr>
                <w:szCs w:val="24"/>
                <w:lang w:eastAsia="sv-SE"/>
              </w:rPr>
            </w:pPr>
            <w:r w:rsidRPr="00390716">
              <w:rPr>
                <w:szCs w:val="24"/>
                <w:lang w:eastAsia="sv-SE"/>
              </w:rPr>
              <w:t>Less than 1</w:t>
            </w:r>
          </w:p>
        </w:tc>
        <w:tc>
          <w:tcPr>
            <w:tcW w:w="776" w:type="dxa"/>
            <w:gridSpan w:val="3"/>
            <w:tcBorders>
              <w:left w:val="single" w:sz="4" w:space="0" w:color="auto"/>
            </w:tcBorders>
            <w:shd w:val="clear" w:color="auto" w:fill="auto"/>
            <w:noWrap/>
            <w:vAlign w:val="bottom"/>
          </w:tcPr>
          <w:p w14:paraId="2D05FC9B" w14:textId="77777777" w:rsidR="00332673" w:rsidRPr="00390716" w:rsidRDefault="00332673" w:rsidP="00390716">
            <w:pPr>
              <w:spacing w:after="0" w:line="360" w:lineRule="auto"/>
              <w:jc w:val="right"/>
              <w:rPr>
                <w:szCs w:val="24"/>
                <w:lang w:eastAsia="sv-SE"/>
              </w:rPr>
            </w:pPr>
            <w:r w:rsidRPr="00390716">
              <w:rPr>
                <w:szCs w:val="24"/>
                <w:lang w:eastAsia="sv-SE"/>
              </w:rPr>
              <w:t>307</w:t>
            </w:r>
          </w:p>
        </w:tc>
        <w:tc>
          <w:tcPr>
            <w:tcW w:w="774" w:type="dxa"/>
            <w:gridSpan w:val="4"/>
            <w:shd w:val="clear" w:color="auto" w:fill="auto"/>
            <w:noWrap/>
            <w:vAlign w:val="bottom"/>
          </w:tcPr>
          <w:p w14:paraId="59B89E0D" w14:textId="77777777" w:rsidR="00332673" w:rsidRPr="00390716" w:rsidRDefault="00332673" w:rsidP="00390716">
            <w:pPr>
              <w:spacing w:after="0" w:line="360" w:lineRule="auto"/>
              <w:jc w:val="right"/>
              <w:rPr>
                <w:szCs w:val="24"/>
                <w:lang w:eastAsia="sv-SE"/>
              </w:rPr>
            </w:pPr>
            <w:r w:rsidRPr="00390716">
              <w:rPr>
                <w:szCs w:val="24"/>
                <w:lang w:eastAsia="sv-SE"/>
              </w:rPr>
              <w:t>787</w:t>
            </w:r>
          </w:p>
        </w:tc>
        <w:tc>
          <w:tcPr>
            <w:tcW w:w="775" w:type="dxa"/>
            <w:gridSpan w:val="3"/>
            <w:shd w:val="clear" w:color="auto" w:fill="auto"/>
            <w:noWrap/>
            <w:vAlign w:val="bottom"/>
          </w:tcPr>
          <w:p w14:paraId="1A94329A" w14:textId="77777777" w:rsidR="00332673" w:rsidRPr="00390716" w:rsidRDefault="00332673" w:rsidP="00390716">
            <w:pPr>
              <w:spacing w:after="0" w:line="360" w:lineRule="auto"/>
              <w:jc w:val="right"/>
              <w:rPr>
                <w:szCs w:val="24"/>
                <w:lang w:eastAsia="sv-SE"/>
              </w:rPr>
            </w:pPr>
            <w:r w:rsidRPr="00390716">
              <w:rPr>
                <w:szCs w:val="24"/>
                <w:lang w:eastAsia="sv-SE"/>
              </w:rPr>
              <w:t>1 015</w:t>
            </w:r>
          </w:p>
        </w:tc>
        <w:tc>
          <w:tcPr>
            <w:tcW w:w="775" w:type="dxa"/>
            <w:gridSpan w:val="4"/>
            <w:shd w:val="clear" w:color="auto" w:fill="auto"/>
            <w:noWrap/>
            <w:vAlign w:val="bottom"/>
          </w:tcPr>
          <w:p w14:paraId="4265FFF5" w14:textId="77777777" w:rsidR="00332673" w:rsidRPr="00390716" w:rsidRDefault="00332673" w:rsidP="00390716">
            <w:pPr>
              <w:spacing w:after="0" w:line="360" w:lineRule="auto"/>
              <w:jc w:val="right"/>
              <w:rPr>
                <w:szCs w:val="24"/>
                <w:lang w:eastAsia="sv-SE"/>
              </w:rPr>
            </w:pPr>
            <w:r w:rsidRPr="00390716">
              <w:rPr>
                <w:szCs w:val="24"/>
                <w:lang w:eastAsia="sv-SE"/>
              </w:rPr>
              <w:t>1 542</w:t>
            </w:r>
          </w:p>
        </w:tc>
        <w:tc>
          <w:tcPr>
            <w:tcW w:w="775" w:type="dxa"/>
            <w:gridSpan w:val="4"/>
            <w:shd w:val="clear" w:color="auto" w:fill="auto"/>
            <w:noWrap/>
            <w:vAlign w:val="bottom"/>
          </w:tcPr>
          <w:p w14:paraId="5E1934D1" w14:textId="77777777" w:rsidR="00332673" w:rsidRPr="00390716" w:rsidRDefault="00332673" w:rsidP="00390716">
            <w:pPr>
              <w:spacing w:after="0" w:line="360" w:lineRule="auto"/>
              <w:jc w:val="right"/>
              <w:rPr>
                <w:szCs w:val="24"/>
                <w:lang w:eastAsia="sv-SE"/>
              </w:rPr>
            </w:pPr>
            <w:r w:rsidRPr="00390716">
              <w:rPr>
                <w:szCs w:val="24"/>
                <w:lang w:eastAsia="sv-SE"/>
              </w:rPr>
              <w:t>1 117</w:t>
            </w:r>
          </w:p>
        </w:tc>
        <w:tc>
          <w:tcPr>
            <w:tcW w:w="775" w:type="dxa"/>
            <w:gridSpan w:val="3"/>
            <w:shd w:val="clear" w:color="auto" w:fill="auto"/>
            <w:noWrap/>
            <w:vAlign w:val="bottom"/>
          </w:tcPr>
          <w:p w14:paraId="080C1577" w14:textId="77777777" w:rsidR="00332673" w:rsidRPr="00390716" w:rsidRDefault="00332673" w:rsidP="00390716">
            <w:pPr>
              <w:spacing w:after="0" w:line="360" w:lineRule="auto"/>
              <w:jc w:val="right"/>
              <w:rPr>
                <w:szCs w:val="24"/>
                <w:lang w:eastAsia="sv-SE"/>
              </w:rPr>
            </w:pPr>
            <w:r w:rsidRPr="00390716">
              <w:rPr>
                <w:szCs w:val="24"/>
                <w:lang w:eastAsia="sv-SE"/>
              </w:rPr>
              <w:t>742</w:t>
            </w:r>
          </w:p>
        </w:tc>
        <w:tc>
          <w:tcPr>
            <w:tcW w:w="775" w:type="dxa"/>
            <w:gridSpan w:val="5"/>
            <w:shd w:val="clear" w:color="auto" w:fill="auto"/>
            <w:noWrap/>
            <w:vAlign w:val="bottom"/>
          </w:tcPr>
          <w:p w14:paraId="52A01A0C" w14:textId="77777777" w:rsidR="00332673" w:rsidRPr="00390716" w:rsidRDefault="00332673" w:rsidP="00390716">
            <w:pPr>
              <w:spacing w:after="0" w:line="360" w:lineRule="auto"/>
              <w:jc w:val="right"/>
              <w:rPr>
                <w:szCs w:val="24"/>
                <w:lang w:eastAsia="sv-SE"/>
              </w:rPr>
            </w:pPr>
            <w:r w:rsidRPr="00390716">
              <w:rPr>
                <w:szCs w:val="24"/>
                <w:lang w:eastAsia="sv-SE"/>
              </w:rPr>
              <w:t>289</w:t>
            </w:r>
          </w:p>
        </w:tc>
        <w:tc>
          <w:tcPr>
            <w:tcW w:w="798" w:type="dxa"/>
            <w:tcBorders>
              <w:right w:val="single" w:sz="4" w:space="0" w:color="auto"/>
            </w:tcBorders>
            <w:shd w:val="clear" w:color="auto" w:fill="auto"/>
            <w:noWrap/>
            <w:vAlign w:val="bottom"/>
          </w:tcPr>
          <w:p w14:paraId="63141174" w14:textId="77777777" w:rsidR="00332673" w:rsidRPr="00390716" w:rsidRDefault="00332673" w:rsidP="00390716">
            <w:pPr>
              <w:spacing w:after="0" w:line="360" w:lineRule="auto"/>
              <w:jc w:val="right"/>
              <w:rPr>
                <w:szCs w:val="24"/>
                <w:lang w:eastAsia="sv-SE"/>
              </w:rPr>
            </w:pPr>
            <w:r w:rsidRPr="00390716">
              <w:rPr>
                <w:szCs w:val="24"/>
                <w:lang w:eastAsia="sv-SE"/>
              </w:rPr>
              <w:t>5 799</w:t>
            </w:r>
          </w:p>
        </w:tc>
      </w:tr>
      <w:tr w:rsidR="005837A4" w:rsidRPr="00390716" w14:paraId="0D3BD53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3EC4F9C2" w14:textId="5F1EC2D8" w:rsidR="00332673" w:rsidRPr="00390716" w:rsidRDefault="00332673" w:rsidP="00390716">
            <w:pPr>
              <w:spacing w:after="0" w:line="360" w:lineRule="auto"/>
              <w:rPr>
                <w:szCs w:val="24"/>
                <w:lang w:eastAsia="sv-SE"/>
              </w:rPr>
            </w:pPr>
            <w:r w:rsidRPr="00390716">
              <w:rPr>
                <w:szCs w:val="24"/>
                <w:lang w:eastAsia="sv-SE"/>
              </w:rPr>
              <w:t xml:space="preserve">At least 1, less than 2 </w:t>
            </w:r>
          </w:p>
        </w:tc>
        <w:tc>
          <w:tcPr>
            <w:tcW w:w="776" w:type="dxa"/>
            <w:gridSpan w:val="3"/>
            <w:tcBorders>
              <w:left w:val="single" w:sz="4" w:space="0" w:color="auto"/>
            </w:tcBorders>
            <w:shd w:val="clear" w:color="auto" w:fill="auto"/>
            <w:noWrap/>
            <w:vAlign w:val="bottom"/>
          </w:tcPr>
          <w:p w14:paraId="25AE5A59" w14:textId="77777777" w:rsidR="00332673" w:rsidRPr="00390716" w:rsidRDefault="00332673" w:rsidP="00390716">
            <w:pPr>
              <w:spacing w:after="0" w:line="360" w:lineRule="auto"/>
              <w:jc w:val="right"/>
              <w:rPr>
                <w:szCs w:val="24"/>
                <w:lang w:eastAsia="sv-SE"/>
              </w:rPr>
            </w:pPr>
            <w:r w:rsidRPr="00390716">
              <w:rPr>
                <w:szCs w:val="24"/>
                <w:lang w:eastAsia="sv-SE"/>
              </w:rPr>
              <w:t>84</w:t>
            </w:r>
          </w:p>
        </w:tc>
        <w:tc>
          <w:tcPr>
            <w:tcW w:w="774" w:type="dxa"/>
            <w:gridSpan w:val="4"/>
            <w:shd w:val="clear" w:color="auto" w:fill="auto"/>
            <w:noWrap/>
            <w:vAlign w:val="bottom"/>
          </w:tcPr>
          <w:p w14:paraId="2CCCDE20" w14:textId="77777777" w:rsidR="00332673" w:rsidRPr="00390716" w:rsidRDefault="00332673" w:rsidP="00390716">
            <w:pPr>
              <w:spacing w:after="0" w:line="360" w:lineRule="auto"/>
              <w:jc w:val="right"/>
              <w:rPr>
                <w:szCs w:val="24"/>
                <w:lang w:eastAsia="sv-SE"/>
              </w:rPr>
            </w:pPr>
            <w:r w:rsidRPr="00390716">
              <w:rPr>
                <w:szCs w:val="24"/>
                <w:lang w:eastAsia="sv-SE"/>
              </w:rPr>
              <w:t>187</w:t>
            </w:r>
          </w:p>
        </w:tc>
        <w:tc>
          <w:tcPr>
            <w:tcW w:w="775" w:type="dxa"/>
            <w:gridSpan w:val="3"/>
            <w:shd w:val="clear" w:color="auto" w:fill="auto"/>
            <w:noWrap/>
            <w:vAlign w:val="bottom"/>
          </w:tcPr>
          <w:p w14:paraId="4A724AA4" w14:textId="77777777" w:rsidR="00332673" w:rsidRPr="00390716" w:rsidRDefault="00332673" w:rsidP="00390716">
            <w:pPr>
              <w:spacing w:after="0" w:line="360" w:lineRule="auto"/>
              <w:jc w:val="right"/>
              <w:rPr>
                <w:szCs w:val="24"/>
                <w:lang w:eastAsia="sv-SE"/>
              </w:rPr>
            </w:pPr>
            <w:r w:rsidRPr="00390716">
              <w:rPr>
                <w:szCs w:val="24"/>
                <w:lang w:eastAsia="sv-SE"/>
              </w:rPr>
              <w:t>218</w:t>
            </w:r>
          </w:p>
        </w:tc>
        <w:tc>
          <w:tcPr>
            <w:tcW w:w="775" w:type="dxa"/>
            <w:gridSpan w:val="4"/>
            <w:shd w:val="clear" w:color="auto" w:fill="auto"/>
            <w:noWrap/>
            <w:vAlign w:val="bottom"/>
          </w:tcPr>
          <w:p w14:paraId="1DA64754" w14:textId="77777777" w:rsidR="00332673" w:rsidRPr="00390716" w:rsidRDefault="00332673" w:rsidP="00390716">
            <w:pPr>
              <w:spacing w:after="0" w:line="360" w:lineRule="auto"/>
              <w:jc w:val="right"/>
              <w:rPr>
                <w:szCs w:val="24"/>
                <w:lang w:eastAsia="sv-SE"/>
              </w:rPr>
            </w:pPr>
            <w:r w:rsidRPr="00390716">
              <w:rPr>
                <w:szCs w:val="24"/>
                <w:lang w:eastAsia="sv-SE"/>
              </w:rPr>
              <w:t>323</w:t>
            </w:r>
          </w:p>
        </w:tc>
        <w:tc>
          <w:tcPr>
            <w:tcW w:w="775" w:type="dxa"/>
            <w:gridSpan w:val="4"/>
            <w:shd w:val="clear" w:color="auto" w:fill="auto"/>
            <w:noWrap/>
            <w:vAlign w:val="bottom"/>
          </w:tcPr>
          <w:p w14:paraId="0F0B1B83" w14:textId="77777777" w:rsidR="00332673" w:rsidRPr="00390716" w:rsidRDefault="00332673" w:rsidP="00390716">
            <w:pPr>
              <w:spacing w:after="0" w:line="360" w:lineRule="auto"/>
              <w:jc w:val="right"/>
              <w:rPr>
                <w:szCs w:val="24"/>
                <w:lang w:eastAsia="sv-SE"/>
              </w:rPr>
            </w:pPr>
            <w:r w:rsidRPr="00390716">
              <w:rPr>
                <w:szCs w:val="24"/>
                <w:lang w:eastAsia="sv-SE"/>
              </w:rPr>
              <w:t>170</w:t>
            </w:r>
          </w:p>
        </w:tc>
        <w:tc>
          <w:tcPr>
            <w:tcW w:w="775" w:type="dxa"/>
            <w:gridSpan w:val="3"/>
            <w:shd w:val="clear" w:color="auto" w:fill="auto"/>
            <w:noWrap/>
            <w:vAlign w:val="bottom"/>
          </w:tcPr>
          <w:p w14:paraId="382B3AB2" w14:textId="77777777" w:rsidR="00332673" w:rsidRPr="00390716" w:rsidRDefault="00332673" w:rsidP="00390716">
            <w:pPr>
              <w:spacing w:after="0" w:line="360" w:lineRule="auto"/>
              <w:jc w:val="right"/>
              <w:rPr>
                <w:szCs w:val="24"/>
                <w:lang w:eastAsia="sv-SE"/>
              </w:rPr>
            </w:pPr>
            <w:r w:rsidRPr="00390716">
              <w:rPr>
                <w:szCs w:val="24"/>
                <w:lang w:eastAsia="sv-SE"/>
              </w:rPr>
              <w:t>89</w:t>
            </w:r>
          </w:p>
        </w:tc>
        <w:tc>
          <w:tcPr>
            <w:tcW w:w="775" w:type="dxa"/>
            <w:gridSpan w:val="5"/>
            <w:shd w:val="clear" w:color="auto" w:fill="auto"/>
            <w:noWrap/>
            <w:vAlign w:val="bottom"/>
          </w:tcPr>
          <w:p w14:paraId="6D778ACA" w14:textId="77777777" w:rsidR="00332673" w:rsidRPr="00390716" w:rsidRDefault="00332673" w:rsidP="00390716">
            <w:pPr>
              <w:spacing w:after="0" w:line="360" w:lineRule="auto"/>
              <w:jc w:val="right"/>
              <w:rPr>
                <w:szCs w:val="24"/>
                <w:lang w:eastAsia="sv-SE"/>
              </w:rPr>
            </w:pPr>
            <w:r w:rsidRPr="00390716">
              <w:rPr>
                <w:szCs w:val="24"/>
                <w:lang w:eastAsia="sv-SE"/>
              </w:rPr>
              <w:t>40</w:t>
            </w:r>
          </w:p>
        </w:tc>
        <w:tc>
          <w:tcPr>
            <w:tcW w:w="798" w:type="dxa"/>
            <w:tcBorders>
              <w:right w:val="single" w:sz="4" w:space="0" w:color="auto"/>
            </w:tcBorders>
            <w:shd w:val="clear" w:color="auto" w:fill="auto"/>
            <w:noWrap/>
            <w:vAlign w:val="bottom"/>
          </w:tcPr>
          <w:p w14:paraId="1E145634" w14:textId="77777777" w:rsidR="00332673" w:rsidRPr="00390716" w:rsidRDefault="00332673" w:rsidP="00390716">
            <w:pPr>
              <w:spacing w:after="0" w:line="360" w:lineRule="auto"/>
              <w:jc w:val="right"/>
              <w:rPr>
                <w:szCs w:val="24"/>
                <w:lang w:eastAsia="sv-SE"/>
              </w:rPr>
            </w:pPr>
            <w:r w:rsidRPr="00390716">
              <w:rPr>
                <w:szCs w:val="24"/>
                <w:lang w:eastAsia="sv-SE"/>
              </w:rPr>
              <w:t>1 111</w:t>
            </w:r>
          </w:p>
        </w:tc>
      </w:tr>
      <w:tr w:rsidR="005837A4" w:rsidRPr="00390716" w14:paraId="5E5B154D"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4B7088E2" w14:textId="3A25C3FE" w:rsidR="00332673" w:rsidRPr="00390716" w:rsidRDefault="00332673" w:rsidP="00390716">
            <w:pPr>
              <w:spacing w:after="0" w:line="360" w:lineRule="auto"/>
              <w:rPr>
                <w:szCs w:val="24"/>
                <w:lang w:eastAsia="sv-SE"/>
              </w:rPr>
            </w:pPr>
            <w:r w:rsidRPr="00390716">
              <w:rPr>
                <w:szCs w:val="24"/>
                <w:lang w:eastAsia="sv-SE"/>
              </w:rPr>
              <w:t xml:space="preserve">At least 2, less than 3 </w:t>
            </w:r>
          </w:p>
        </w:tc>
        <w:tc>
          <w:tcPr>
            <w:tcW w:w="776" w:type="dxa"/>
            <w:gridSpan w:val="3"/>
            <w:tcBorders>
              <w:left w:val="single" w:sz="4" w:space="0" w:color="auto"/>
            </w:tcBorders>
            <w:shd w:val="clear" w:color="auto" w:fill="auto"/>
            <w:noWrap/>
            <w:vAlign w:val="bottom"/>
          </w:tcPr>
          <w:p w14:paraId="37402C61" w14:textId="77777777" w:rsidR="00332673" w:rsidRPr="00390716" w:rsidRDefault="00332673" w:rsidP="00390716">
            <w:pPr>
              <w:spacing w:after="0" w:line="360" w:lineRule="auto"/>
              <w:jc w:val="right"/>
              <w:rPr>
                <w:szCs w:val="24"/>
                <w:lang w:eastAsia="sv-SE"/>
              </w:rPr>
            </w:pPr>
            <w:r w:rsidRPr="00390716">
              <w:rPr>
                <w:szCs w:val="24"/>
                <w:lang w:eastAsia="sv-SE"/>
              </w:rPr>
              <w:t>33</w:t>
            </w:r>
          </w:p>
        </w:tc>
        <w:tc>
          <w:tcPr>
            <w:tcW w:w="774" w:type="dxa"/>
            <w:gridSpan w:val="4"/>
            <w:shd w:val="clear" w:color="auto" w:fill="auto"/>
            <w:noWrap/>
            <w:vAlign w:val="bottom"/>
          </w:tcPr>
          <w:p w14:paraId="33F35CC1" w14:textId="77777777" w:rsidR="00332673" w:rsidRPr="00390716" w:rsidRDefault="00332673" w:rsidP="00390716">
            <w:pPr>
              <w:spacing w:after="0" w:line="360" w:lineRule="auto"/>
              <w:jc w:val="right"/>
              <w:rPr>
                <w:szCs w:val="24"/>
                <w:lang w:eastAsia="sv-SE"/>
              </w:rPr>
            </w:pPr>
            <w:r w:rsidRPr="00390716">
              <w:rPr>
                <w:szCs w:val="24"/>
                <w:lang w:eastAsia="sv-SE"/>
              </w:rPr>
              <w:t>106</w:t>
            </w:r>
          </w:p>
        </w:tc>
        <w:tc>
          <w:tcPr>
            <w:tcW w:w="775" w:type="dxa"/>
            <w:gridSpan w:val="3"/>
            <w:shd w:val="clear" w:color="auto" w:fill="auto"/>
            <w:noWrap/>
            <w:vAlign w:val="bottom"/>
          </w:tcPr>
          <w:p w14:paraId="1A3A37F3" w14:textId="77777777" w:rsidR="00332673" w:rsidRPr="00390716" w:rsidRDefault="00332673" w:rsidP="00390716">
            <w:pPr>
              <w:spacing w:after="0" w:line="360" w:lineRule="auto"/>
              <w:jc w:val="right"/>
              <w:rPr>
                <w:szCs w:val="24"/>
                <w:lang w:eastAsia="sv-SE"/>
              </w:rPr>
            </w:pPr>
            <w:r w:rsidRPr="00390716">
              <w:rPr>
                <w:szCs w:val="24"/>
                <w:lang w:eastAsia="sv-SE"/>
              </w:rPr>
              <w:t>99</w:t>
            </w:r>
          </w:p>
        </w:tc>
        <w:tc>
          <w:tcPr>
            <w:tcW w:w="775" w:type="dxa"/>
            <w:gridSpan w:val="4"/>
            <w:shd w:val="clear" w:color="auto" w:fill="auto"/>
            <w:noWrap/>
            <w:vAlign w:val="bottom"/>
          </w:tcPr>
          <w:p w14:paraId="468124F7" w14:textId="77777777" w:rsidR="00332673" w:rsidRPr="00390716" w:rsidRDefault="00332673" w:rsidP="00390716">
            <w:pPr>
              <w:spacing w:after="0" w:line="360" w:lineRule="auto"/>
              <w:jc w:val="right"/>
              <w:rPr>
                <w:szCs w:val="24"/>
                <w:lang w:eastAsia="sv-SE"/>
              </w:rPr>
            </w:pPr>
            <w:r w:rsidRPr="00390716">
              <w:rPr>
                <w:szCs w:val="24"/>
                <w:lang w:eastAsia="sv-SE"/>
              </w:rPr>
              <w:t>129</w:t>
            </w:r>
          </w:p>
        </w:tc>
        <w:tc>
          <w:tcPr>
            <w:tcW w:w="775" w:type="dxa"/>
            <w:gridSpan w:val="4"/>
            <w:shd w:val="clear" w:color="auto" w:fill="auto"/>
            <w:noWrap/>
            <w:vAlign w:val="bottom"/>
          </w:tcPr>
          <w:p w14:paraId="637400B4" w14:textId="77777777" w:rsidR="00332673" w:rsidRPr="00390716" w:rsidRDefault="00332673" w:rsidP="00390716">
            <w:pPr>
              <w:spacing w:after="0" w:line="360" w:lineRule="auto"/>
              <w:jc w:val="right"/>
              <w:rPr>
                <w:szCs w:val="24"/>
                <w:lang w:eastAsia="sv-SE"/>
              </w:rPr>
            </w:pPr>
            <w:r w:rsidRPr="00390716">
              <w:rPr>
                <w:szCs w:val="24"/>
                <w:lang w:eastAsia="sv-SE"/>
              </w:rPr>
              <w:t>79</w:t>
            </w:r>
          </w:p>
        </w:tc>
        <w:tc>
          <w:tcPr>
            <w:tcW w:w="775" w:type="dxa"/>
            <w:gridSpan w:val="3"/>
            <w:shd w:val="clear" w:color="auto" w:fill="auto"/>
            <w:noWrap/>
            <w:vAlign w:val="bottom"/>
          </w:tcPr>
          <w:p w14:paraId="744BE596" w14:textId="77777777" w:rsidR="00332673" w:rsidRPr="00390716" w:rsidRDefault="00332673" w:rsidP="00390716">
            <w:pPr>
              <w:spacing w:after="0" w:line="360" w:lineRule="auto"/>
              <w:jc w:val="right"/>
              <w:rPr>
                <w:szCs w:val="24"/>
                <w:lang w:eastAsia="sv-SE"/>
              </w:rPr>
            </w:pPr>
            <w:r w:rsidRPr="00390716">
              <w:rPr>
                <w:szCs w:val="24"/>
                <w:lang w:eastAsia="sv-SE"/>
              </w:rPr>
              <w:t>51</w:t>
            </w:r>
          </w:p>
        </w:tc>
        <w:tc>
          <w:tcPr>
            <w:tcW w:w="775" w:type="dxa"/>
            <w:gridSpan w:val="5"/>
            <w:shd w:val="clear" w:color="auto" w:fill="auto"/>
            <w:noWrap/>
            <w:vAlign w:val="bottom"/>
          </w:tcPr>
          <w:p w14:paraId="1EB3906C"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798" w:type="dxa"/>
            <w:tcBorders>
              <w:right w:val="single" w:sz="4" w:space="0" w:color="auto"/>
            </w:tcBorders>
            <w:shd w:val="clear" w:color="auto" w:fill="auto"/>
            <w:noWrap/>
            <w:vAlign w:val="bottom"/>
          </w:tcPr>
          <w:p w14:paraId="69B84C7C" w14:textId="77777777" w:rsidR="00332673" w:rsidRPr="00390716" w:rsidRDefault="00332673" w:rsidP="00390716">
            <w:pPr>
              <w:spacing w:after="0" w:line="360" w:lineRule="auto"/>
              <w:jc w:val="right"/>
              <w:rPr>
                <w:szCs w:val="24"/>
                <w:lang w:eastAsia="sv-SE"/>
              </w:rPr>
            </w:pPr>
            <w:r w:rsidRPr="00390716">
              <w:rPr>
                <w:szCs w:val="24"/>
                <w:lang w:eastAsia="sv-SE"/>
              </w:rPr>
              <w:t>512</w:t>
            </w:r>
          </w:p>
        </w:tc>
      </w:tr>
      <w:tr w:rsidR="005837A4" w:rsidRPr="00390716" w14:paraId="09E6B65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74D0629" w14:textId="55DCB3D9" w:rsidR="00332673" w:rsidRPr="00390716" w:rsidRDefault="00332673" w:rsidP="00390716">
            <w:pPr>
              <w:spacing w:after="0" w:line="360" w:lineRule="auto"/>
              <w:rPr>
                <w:szCs w:val="24"/>
                <w:lang w:eastAsia="sv-SE"/>
              </w:rPr>
            </w:pPr>
            <w:r w:rsidRPr="00390716">
              <w:rPr>
                <w:szCs w:val="24"/>
                <w:lang w:eastAsia="sv-SE"/>
              </w:rPr>
              <w:t xml:space="preserve">At least 3, less than 4 </w:t>
            </w:r>
          </w:p>
        </w:tc>
        <w:tc>
          <w:tcPr>
            <w:tcW w:w="776" w:type="dxa"/>
            <w:gridSpan w:val="3"/>
            <w:tcBorders>
              <w:left w:val="single" w:sz="4" w:space="0" w:color="auto"/>
            </w:tcBorders>
            <w:shd w:val="clear" w:color="auto" w:fill="auto"/>
            <w:noWrap/>
            <w:vAlign w:val="bottom"/>
          </w:tcPr>
          <w:p w14:paraId="10F22EE9" w14:textId="77777777" w:rsidR="00332673" w:rsidRPr="00390716" w:rsidRDefault="00332673" w:rsidP="00390716">
            <w:pPr>
              <w:spacing w:after="0" w:line="360" w:lineRule="auto"/>
              <w:jc w:val="right"/>
              <w:rPr>
                <w:szCs w:val="24"/>
                <w:lang w:eastAsia="sv-SE"/>
              </w:rPr>
            </w:pPr>
            <w:r w:rsidRPr="00390716">
              <w:rPr>
                <w:szCs w:val="24"/>
                <w:lang w:eastAsia="sv-SE"/>
              </w:rPr>
              <w:t>8</w:t>
            </w:r>
          </w:p>
        </w:tc>
        <w:tc>
          <w:tcPr>
            <w:tcW w:w="774" w:type="dxa"/>
            <w:gridSpan w:val="4"/>
            <w:shd w:val="clear" w:color="auto" w:fill="auto"/>
            <w:noWrap/>
            <w:vAlign w:val="bottom"/>
          </w:tcPr>
          <w:p w14:paraId="35FE5638" w14:textId="77777777" w:rsidR="00332673" w:rsidRPr="00390716" w:rsidRDefault="00332673" w:rsidP="00390716">
            <w:pPr>
              <w:spacing w:after="0" w:line="360" w:lineRule="auto"/>
              <w:jc w:val="right"/>
              <w:rPr>
                <w:szCs w:val="24"/>
                <w:lang w:eastAsia="sv-SE"/>
              </w:rPr>
            </w:pPr>
            <w:r w:rsidRPr="00390716">
              <w:rPr>
                <w:szCs w:val="24"/>
                <w:lang w:eastAsia="sv-SE"/>
              </w:rPr>
              <w:t>36</w:t>
            </w:r>
          </w:p>
        </w:tc>
        <w:tc>
          <w:tcPr>
            <w:tcW w:w="775" w:type="dxa"/>
            <w:gridSpan w:val="3"/>
            <w:shd w:val="clear" w:color="auto" w:fill="auto"/>
            <w:noWrap/>
            <w:vAlign w:val="bottom"/>
          </w:tcPr>
          <w:p w14:paraId="793E774F" w14:textId="77777777" w:rsidR="00332673" w:rsidRPr="00390716" w:rsidRDefault="00332673" w:rsidP="00390716">
            <w:pPr>
              <w:spacing w:after="0" w:line="360" w:lineRule="auto"/>
              <w:jc w:val="right"/>
              <w:rPr>
                <w:szCs w:val="24"/>
                <w:lang w:eastAsia="sv-SE"/>
              </w:rPr>
            </w:pPr>
            <w:r w:rsidRPr="00390716">
              <w:rPr>
                <w:szCs w:val="24"/>
                <w:lang w:eastAsia="sv-SE"/>
              </w:rPr>
              <w:t>46</w:t>
            </w:r>
          </w:p>
        </w:tc>
        <w:tc>
          <w:tcPr>
            <w:tcW w:w="775" w:type="dxa"/>
            <w:gridSpan w:val="4"/>
            <w:shd w:val="clear" w:color="auto" w:fill="auto"/>
            <w:noWrap/>
            <w:vAlign w:val="bottom"/>
          </w:tcPr>
          <w:p w14:paraId="6C741126" w14:textId="77777777" w:rsidR="00332673" w:rsidRPr="00390716" w:rsidRDefault="00332673" w:rsidP="00390716">
            <w:pPr>
              <w:spacing w:after="0" w:line="360" w:lineRule="auto"/>
              <w:jc w:val="right"/>
              <w:rPr>
                <w:szCs w:val="24"/>
                <w:lang w:eastAsia="sv-SE"/>
              </w:rPr>
            </w:pPr>
            <w:r w:rsidRPr="00390716">
              <w:rPr>
                <w:szCs w:val="24"/>
                <w:lang w:eastAsia="sv-SE"/>
              </w:rPr>
              <w:t>77</w:t>
            </w:r>
          </w:p>
        </w:tc>
        <w:tc>
          <w:tcPr>
            <w:tcW w:w="775" w:type="dxa"/>
            <w:gridSpan w:val="4"/>
            <w:shd w:val="clear" w:color="auto" w:fill="auto"/>
            <w:noWrap/>
            <w:vAlign w:val="bottom"/>
          </w:tcPr>
          <w:p w14:paraId="3BC2DDF5" w14:textId="77777777" w:rsidR="00332673" w:rsidRPr="00390716" w:rsidRDefault="00332673" w:rsidP="00390716">
            <w:pPr>
              <w:spacing w:after="0" w:line="360" w:lineRule="auto"/>
              <w:jc w:val="right"/>
              <w:rPr>
                <w:szCs w:val="24"/>
                <w:lang w:eastAsia="sv-SE"/>
              </w:rPr>
            </w:pPr>
            <w:r w:rsidRPr="00390716">
              <w:rPr>
                <w:szCs w:val="24"/>
                <w:lang w:eastAsia="sv-SE"/>
              </w:rPr>
              <w:t>50</w:t>
            </w:r>
          </w:p>
        </w:tc>
        <w:tc>
          <w:tcPr>
            <w:tcW w:w="775" w:type="dxa"/>
            <w:gridSpan w:val="3"/>
            <w:shd w:val="clear" w:color="auto" w:fill="auto"/>
            <w:noWrap/>
            <w:vAlign w:val="bottom"/>
          </w:tcPr>
          <w:p w14:paraId="3DC9E349"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775" w:type="dxa"/>
            <w:gridSpan w:val="5"/>
            <w:shd w:val="clear" w:color="auto" w:fill="auto"/>
            <w:noWrap/>
            <w:vAlign w:val="bottom"/>
          </w:tcPr>
          <w:p w14:paraId="052134D9"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98" w:type="dxa"/>
            <w:tcBorders>
              <w:right w:val="single" w:sz="4" w:space="0" w:color="auto"/>
            </w:tcBorders>
            <w:shd w:val="clear" w:color="auto" w:fill="auto"/>
            <w:noWrap/>
            <w:vAlign w:val="bottom"/>
          </w:tcPr>
          <w:p w14:paraId="65F52DB0" w14:textId="77777777" w:rsidR="00332673" w:rsidRPr="00390716" w:rsidRDefault="00332673" w:rsidP="00390716">
            <w:pPr>
              <w:spacing w:after="0" w:line="360" w:lineRule="auto"/>
              <w:jc w:val="right"/>
              <w:rPr>
                <w:szCs w:val="24"/>
                <w:lang w:eastAsia="sv-SE"/>
              </w:rPr>
            </w:pPr>
            <w:r w:rsidRPr="00390716">
              <w:rPr>
                <w:szCs w:val="24"/>
                <w:lang w:eastAsia="sv-SE"/>
              </w:rPr>
              <w:t>245</w:t>
            </w:r>
          </w:p>
        </w:tc>
      </w:tr>
      <w:tr w:rsidR="005837A4" w:rsidRPr="00390716" w14:paraId="6CF6895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72EF1088" w14:textId="0EEC7E1A" w:rsidR="00332673" w:rsidRPr="00390716" w:rsidRDefault="00332673" w:rsidP="00390716">
            <w:pPr>
              <w:spacing w:after="0" w:line="360" w:lineRule="auto"/>
              <w:rPr>
                <w:szCs w:val="24"/>
                <w:lang w:eastAsia="sv-SE"/>
              </w:rPr>
            </w:pPr>
            <w:r w:rsidRPr="00390716">
              <w:rPr>
                <w:szCs w:val="24"/>
                <w:lang w:eastAsia="sv-SE"/>
              </w:rPr>
              <w:t xml:space="preserve">At least 4, less than 5 </w:t>
            </w:r>
          </w:p>
        </w:tc>
        <w:tc>
          <w:tcPr>
            <w:tcW w:w="776" w:type="dxa"/>
            <w:gridSpan w:val="3"/>
            <w:tcBorders>
              <w:left w:val="single" w:sz="4" w:space="0" w:color="auto"/>
            </w:tcBorders>
            <w:shd w:val="clear" w:color="auto" w:fill="auto"/>
            <w:noWrap/>
            <w:vAlign w:val="bottom"/>
          </w:tcPr>
          <w:p w14:paraId="585A302F"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4" w:type="dxa"/>
            <w:gridSpan w:val="4"/>
            <w:shd w:val="clear" w:color="auto" w:fill="auto"/>
            <w:noWrap/>
            <w:vAlign w:val="bottom"/>
          </w:tcPr>
          <w:p w14:paraId="16F761CE" w14:textId="77777777" w:rsidR="00332673" w:rsidRPr="00390716" w:rsidRDefault="00332673" w:rsidP="00390716">
            <w:pPr>
              <w:spacing w:after="0" w:line="360" w:lineRule="auto"/>
              <w:jc w:val="right"/>
              <w:rPr>
                <w:szCs w:val="24"/>
                <w:lang w:eastAsia="sv-SE"/>
              </w:rPr>
            </w:pPr>
            <w:r w:rsidRPr="00390716">
              <w:rPr>
                <w:szCs w:val="24"/>
                <w:lang w:eastAsia="sv-SE"/>
              </w:rPr>
              <w:t>21</w:t>
            </w:r>
          </w:p>
        </w:tc>
        <w:tc>
          <w:tcPr>
            <w:tcW w:w="775" w:type="dxa"/>
            <w:gridSpan w:val="3"/>
            <w:shd w:val="clear" w:color="auto" w:fill="auto"/>
            <w:noWrap/>
            <w:vAlign w:val="bottom"/>
          </w:tcPr>
          <w:p w14:paraId="2B6FD070" w14:textId="77777777" w:rsidR="00332673" w:rsidRPr="00390716" w:rsidRDefault="00332673" w:rsidP="00390716">
            <w:pPr>
              <w:spacing w:after="0" w:line="360" w:lineRule="auto"/>
              <w:jc w:val="right"/>
              <w:rPr>
                <w:szCs w:val="24"/>
                <w:lang w:eastAsia="sv-SE"/>
              </w:rPr>
            </w:pPr>
            <w:r w:rsidRPr="00390716">
              <w:rPr>
                <w:szCs w:val="24"/>
                <w:lang w:eastAsia="sv-SE"/>
              </w:rPr>
              <w:t>29</w:t>
            </w:r>
          </w:p>
        </w:tc>
        <w:tc>
          <w:tcPr>
            <w:tcW w:w="775" w:type="dxa"/>
            <w:gridSpan w:val="4"/>
            <w:shd w:val="clear" w:color="auto" w:fill="auto"/>
            <w:noWrap/>
            <w:vAlign w:val="bottom"/>
          </w:tcPr>
          <w:p w14:paraId="7B9C1FCB" w14:textId="77777777" w:rsidR="00332673" w:rsidRPr="00390716" w:rsidRDefault="00332673" w:rsidP="00390716">
            <w:pPr>
              <w:spacing w:after="0" w:line="360" w:lineRule="auto"/>
              <w:jc w:val="right"/>
              <w:rPr>
                <w:szCs w:val="24"/>
                <w:lang w:eastAsia="sv-SE"/>
              </w:rPr>
            </w:pPr>
            <w:r w:rsidRPr="00390716">
              <w:rPr>
                <w:szCs w:val="24"/>
                <w:lang w:eastAsia="sv-SE"/>
              </w:rPr>
              <w:t>24</w:t>
            </w:r>
          </w:p>
        </w:tc>
        <w:tc>
          <w:tcPr>
            <w:tcW w:w="775" w:type="dxa"/>
            <w:gridSpan w:val="4"/>
            <w:shd w:val="clear" w:color="auto" w:fill="auto"/>
            <w:noWrap/>
            <w:vAlign w:val="bottom"/>
          </w:tcPr>
          <w:p w14:paraId="2F7C970C" w14:textId="77777777" w:rsidR="00332673" w:rsidRPr="00390716" w:rsidRDefault="00332673" w:rsidP="00390716">
            <w:pPr>
              <w:spacing w:after="0" w:line="360" w:lineRule="auto"/>
              <w:jc w:val="right"/>
              <w:rPr>
                <w:szCs w:val="24"/>
                <w:lang w:eastAsia="sv-SE"/>
              </w:rPr>
            </w:pPr>
            <w:r w:rsidRPr="00390716">
              <w:rPr>
                <w:szCs w:val="24"/>
                <w:lang w:eastAsia="sv-SE"/>
              </w:rPr>
              <w:t>27</w:t>
            </w:r>
          </w:p>
        </w:tc>
        <w:tc>
          <w:tcPr>
            <w:tcW w:w="775" w:type="dxa"/>
            <w:gridSpan w:val="3"/>
            <w:shd w:val="clear" w:color="auto" w:fill="auto"/>
            <w:noWrap/>
            <w:vAlign w:val="bottom"/>
          </w:tcPr>
          <w:p w14:paraId="59BB7B34" w14:textId="77777777" w:rsidR="00332673" w:rsidRPr="00390716" w:rsidRDefault="00332673" w:rsidP="00390716">
            <w:pPr>
              <w:spacing w:after="0" w:line="360" w:lineRule="auto"/>
              <w:jc w:val="right"/>
              <w:rPr>
                <w:szCs w:val="24"/>
                <w:lang w:eastAsia="sv-SE"/>
              </w:rPr>
            </w:pPr>
            <w:r w:rsidRPr="00390716">
              <w:rPr>
                <w:szCs w:val="24"/>
                <w:lang w:eastAsia="sv-SE"/>
              </w:rPr>
              <w:t>15</w:t>
            </w:r>
          </w:p>
        </w:tc>
        <w:tc>
          <w:tcPr>
            <w:tcW w:w="775" w:type="dxa"/>
            <w:gridSpan w:val="5"/>
            <w:shd w:val="clear" w:color="auto" w:fill="auto"/>
            <w:noWrap/>
            <w:vAlign w:val="bottom"/>
          </w:tcPr>
          <w:p w14:paraId="08725D8D"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98" w:type="dxa"/>
            <w:tcBorders>
              <w:right w:val="single" w:sz="4" w:space="0" w:color="auto"/>
            </w:tcBorders>
            <w:shd w:val="clear" w:color="auto" w:fill="auto"/>
            <w:noWrap/>
            <w:vAlign w:val="bottom"/>
          </w:tcPr>
          <w:p w14:paraId="267B8DAA" w14:textId="77777777" w:rsidR="00332673" w:rsidRPr="00390716" w:rsidRDefault="00332673" w:rsidP="00390716">
            <w:pPr>
              <w:spacing w:after="0" w:line="360" w:lineRule="auto"/>
              <w:jc w:val="right"/>
              <w:rPr>
                <w:szCs w:val="24"/>
                <w:lang w:eastAsia="sv-SE"/>
              </w:rPr>
            </w:pPr>
            <w:r w:rsidRPr="00390716">
              <w:rPr>
                <w:szCs w:val="24"/>
                <w:lang w:eastAsia="sv-SE"/>
              </w:rPr>
              <w:t>128</w:t>
            </w:r>
          </w:p>
        </w:tc>
      </w:tr>
      <w:tr w:rsidR="005837A4" w:rsidRPr="00390716" w14:paraId="71CD231F"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490100D1" w14:textId="21AE5F00" w:rsidR="00332673" w:rsidRPr="00390716" w:rsidRDefault="00332673" w:rsidP="00390716">
            <w:pPr>
              <w:spacing w:after="0" w:line="360" w:lineRule="auto"/>
              <w:rPr>
                <w:szCs w:val="24"/>
                <w:lang w:eastAsia="sv-SE"/>
              </w:rPr>
            </w:pPr>
            <w:r w:rsidRPr="00390716">
              <w:rPr>
                <w:szCs w:val="24"/>
                <w:lang w:eastAsia="sv-SE"/>
              </w:rPr>
              <w:t xml:space="preserve">At least 5, less than 6 </w:t>
            </w:r>
          </w:p>
        </w:tc>
        <w:tc>
          <w:tcPr>
            <w:tcW w:w="776" w:type="dxa"/>
            <w:gridSpan w:val="3"/>
            <w:tcBorders>
              <w:left w:val="single" w:sz="4" w:space="0" w:color="auto"/>
            </w:tcBorders>
            <w:shd w:val="clear" w:color="auto" w:fill="auto"/>
            <w:noWrap/>
            <w:vAlign w:val="bottom"/>
          </w:tcPr>
          <w:p w14:paraId="46891CC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4" w:type="dxa"/>
            <w:gridSpan w:val="4"/>
            <w:shd w:val="clear" w:color="auto" w:fill="auto"/>
            <w:noWrap/>
            <w:vAlign w:val="bottom"/>
          </w:tcPr>
          <w:p w14:paraId="1521E9BE" w14:textId="77777777" w:rsidR="00332673" w:rsidRPr="00390716" w:rsidRDefault="00332673" w:rsidP="00390716">
            <w:pPr>
              <w:spacing w:after="0" w:line="360" w:lineRule="auto"/>
              <w:jc w:val="right"/>
              <w:rPr>
                <w:szCs w:val="24"/>
                <w:lang w:eastAsia="sv-SE"/>
              </w:rPr>
            </w:pPr>
            <w:r w:rsidRPr="00390716">
              <w:rPr>
                <w:szCs w:val="24"/>
                <w:lang w:eastAsia="sv-SE"/>
              </w:rPr>
              <w:t>14</w:t>
            </w:r>
          </w:p>
        </w:tc>
        <w:tc>
          <w:tcPr>
            <w:tcW w:w="775" w:type="dxa"/>
            <w:gridSpan w:val="3"/>
            <w:shd w:val="clear" w:color="auto" w:fill="auto"/>
            <w:noWrap/>
            <w:vAlign w:val="bottom"/>
          </w:tcPr>
          <w:p w14:paraId="5110E3A2"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775" w:type="dxa"/>
            <w:gridSpan w:val="4"/>
            <w:shd w:val="clear" w:color="auto" w:fill="auto"/>
            <w:noWrap/>
            <w:vAlign w:val="bottom"/>
          </w:tcPr>
          <w:p w14:paraId="0FF98DE1" w14:textId="77777777" w:rsidR="00332673" w:rsidRPr="00390716" w:rsidRDefault="00332673" w:rsidP="00390716">
            <w:pPr>
              <w:spacing w:after="0" w:line="360" w:lineRule="auto"/>
              <w:jc w:val="right"/>
              <w:rPr>
                <w:szCs w:val="24"/>
                <w:lang w:eastAsia="sv-SE"/>
              </w:rPr>
            </w:pPr>
            <w:r w:rsidRPr="00390716">
              <w:rPr>
                <w:szCs w:val="24"/>
                <w:lang w:eastAsia="sv-SE"/>
              </w:rPr>
              <w:t>32</w:t>
            </w:r>
          </w:p>
        </w:tc>
        <w:tc>
          <w:tcPr>
            <w:tcW w:w="775" w:type="dxa"/>
            <w:gridSpan w:val="4"/>
            <w:shd w:val="clear" w:color="auto" w:fill="auto"/>
            <w:noWrap/>
            <w:vAlign w:val="bottom"/>
          </w:tcPr>
          <w:p w14:paraId="73C4A3E9"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775" w:type="dxa"/>
            <w:gridSpan w:val="3"/>
            <w:shd w:val="clear" w:color="auto" w:fill="auto"/>
            <w:noWrap/>
            <w:vAlign w:val="bottom"/>
          </w:tcPr>
          <w:p w14:paraId="59D1242B"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775" w:type="dxa"/>
            <w:gridSpan w:val="5"/>
            <w:shd w:val="clear" w:color="auto" w:fill="auto"/>
            <w:noWrap/>
            <w:vAlign w:val="bottom"/>
          </w:tcPr>
          <w:p w14:paraId="47656F7F"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98" w:type="dxa"/>
            <w:tcBorders>
              <w:right w:val="single" w:sz="4" w:space="0" w:color="auto"/>
            </w:tcBorders>
            <w:shd w:val="clear" w:color="auto" w:fill="auto"/>
            <w:noWrap/>
            <w:vAlign w:val="bottom"/>
          </w:tcPr>
          <w:p w14:paraId="197327DE" w14:textId="77777777" w:rsidR="00332673" w:rsidRPr="00390716" w:rsidRDefault="00332673" w:rsidP="00390716">
            <w:pPr>
              <w:spacing w:after="0" w:line="360" w:lineRule="auto"/>
              <w:jc w:val="right"/>
              <w:rPr>
                <w:szCs w:val="24"/>
                <w:lang w:eastAsia="sv-SE"/>
              </w:rPr>
            </w:pPr>
            <w:r w:rsidRPr="00390716">
              <w:rPr>
                <w:szCs w:val="24"/>
                <w:lang w:eastAsia="sv-SE"/>
              </w:rPr>
              <w:t>88</w:t>
            </w:r>
          </w:p>
        </w:tc>
      </w:tr>
      <w:tr w:rsidR="005837A4" w:rsidRPr="00390716" w14:paraId="7D1E12F5"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5C9544B" w14:textId="397F3547" w:rsidR="00332673" w:rsidRPr="00390716" w:rsidRDefault="00332673" w:rsidP="00390716">
            <w:pPr>
              <w:spacing w:after="0" w:line="360" w:lineRule="auto"/>
              <w:rPr>
                <w:szCs w:val="24"/>
                <w:lang w:eastAsia="sv-SE"/>
              </w:rPr>
            </w:pPr>
            <w:r w:rsidRPr="00390716">
              <w:rPr>
                <w:szCs w:val="24"/>
                <w:lang w:eastAsia="sv-SE"/>
              </w:rPr>
              <w:t xml:space="preserve">At least 6, less than 7 </w:t>
            </w:r>
          </w:p>
        </w:tc>
        <w:tc>
          <w:tcPr>
            <w:tcW w:w="776" w:type="dxa"/>
            <w:gridSpan w:val="3"/>
            <w:tcBorders>
              <w:left w:val="single" w:sz="4" w:space="0" w:color="auto"/>
            </w:tcBorders>
            <w:shd w:val="clear" w:color="auto" w:fill="auto"/>
            <w:noWrap/>
            <w:vAlign w:val="bottom"/>
          </w:tcPr>
          <w:p w14:paraId="77B3C0F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tcPr>
          <w:p w14:paraId="45FFEB3A"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tcPr>
          <w:p w14:paraId="05EFDBD4" w14:textId="77777777" w:rsidR="00332673" w:rsidRPr="00390716" w:rsidRDefault="00332673" w:rsidP="00390716">
            <w:pPr>
              <w:spacing w:after="0" w:line="360" w:lineRule="auto"/>
              <w:jc w:val="right"/>
              <w:rPr>
                <w:szCs w:val="24"/>
                <w:lang w:eastAsia="sv-SE"/>
              </w:rPr>
            </w:pPr>
            <w:r w:rsidRPr="00390716">
              <w:rPr>
                <w:szCs w:val="24"/>
                <w:lang w:eastAsia="sv-SE"/>
              </w:rPr>
              <w:t>11</w:t>
            </w:r>
          </w:p>
        </w:tc>
        <w:tc>
          <w:tcPr>
            <w:tcW w:w="775" w:type="dxa"/>
            <w:gridSpan w:val="4"/>
            <w:shd w:val="clear" w:color="auto" w:fill="auto"/>
            <w:noWrap/>
            <w:vAlign w:val="bottom"/>
          </w:tcPr>
          <w:p w14:paraId="5DD0F9A1"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775" w:type="dxa"/>
            <w:gridSpan w:val="4"/>
            <w:shd w:val="clear" w:color="auto" w:fill="auto"/>
            <w:noWrap/>
            <w:vAlign w:val="bottom"/>
          </w:tcPr>
          <w:p w14:paraId="3505765F" w14:textId="77777777" w:rsidR="00332673" w:rsidRPr="00390716" w:rsidRDefault="00332673" w:rsidP="00390716">
            <w:pPr>
              <w:spacing w:after="0" w:line="360" w:lineRule="auto"/>
              <w:jc w:val="right"/>
              <w:rPr>
                <w:szCs w:val="24"/>
                <w:lang w:eastAsia="sv-SE"/>
              </w:rPr>
            </w:pPr>
            <w:r w:rsidRPr="00390716">
              <w:rPr>
                <w:szCs w:val="24"/>
                <w:lang w:eastAsia="sv-SE"/>
              </w:rPr>
              <w:t>7</w:t>
            </w:r>
          </w:p>
        </w:tc>
        <w:tc>
          <w:tcPr>
            <w:tcW w:w="775" w:type="dxa"/>
            <w:gridSpan w:val="3"/>
            <w:shd w:val="clear" w:color="auto" w:fill="auto"/>
            <w:noWrap/>
            <w:vAlign w:val="bottom"/>
          </w:tcPr>
          <w:p w14:paraId="2D9AEF08"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5"/>
            <w:shd w:val="clear" w:color="auto" w:fill="auto"/>
            <w:noWrap/>
            <w:vAlign w:val="bottom"/>
          </w:tcPr>
          <w:p w14:paraId="2BD0DB8D"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tcPr>
          <w:p w14:paraId="06837B4E" w14:textId="77777777" w:rsidR="00332673" w:rsidRPr="00390716" w:rsidRDefault="00332673" w:rsidP="00390716">
            <w:pPr>
              <w:spacing w:after="0" w:line="360" w:lineRule="auto"/>
              <w:jc w:val="right"/>
              <w:rPr>
                <w:szCs w:val="24"/>
                <w:lang w:eastAsia="sv-SE"/>
              </w:rPr>
            </w:pPr>
            <w:r w:rsidRPr="00390716">
              <w:rPr>
                <w:szCs w:val="24"/>
                <w:lang w:eastAsia="sv-SE"/>
              </w:rPr>
              <w:t>43</w:t>
            </w:r>
          </w:p>
        </w:tc>
      </w:tr>
      <w:tr w:rsidR="005837A4" w:rsidRPr="00390716" w14:paraId="6707745D"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05CA46FB" w14:textId="602BBA0F" w:rsidR="00332673" w:rsidRPr="00390716" w:rsidRDefault="00332673" w:rsidP="00390716">
            <w:pPr>
              <w:spacing w:after="0" w:line="360" w:lineRule="auto"/>
              <w:rPr>
                <w:szCs w:val="24"/>
                <w:lang w:eastAsia="sv-SE"/>
              </w:rPr>
            </w:pPr>
            <w:r w:rsidRPr="00390716">
              <w:rPr>
                <w:szCs w:val="24"/>
                <w:lang w:eastAsia="sv-SE"/>
              </w:rPr>
              <w:t xml:space="preserve">At least 7, less than 8 </w:t>
            </w:r>
          </w:p>
        </w:tc>
        <w:tc>
          <w:tcPr>
            <w:tcW w:w="776" w:type="dxa"/>
            <w:gridSpan w:val="3"/>
            <w:tcBorders>
              <w:left w:val="single" w:sz="4" w:space="0" w:color="auto"/>
            </w:tcBorders>
            <w:shd w:val="clear" w:color="auto" w:fill="auto"/>
            <w:noWrap/>
            <w:vAlign w:val="bottom"/>
          </w:tcPr>
          <w:p w14:paraId="3C11B5F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tcPr>
          <w:p w14:paraId="0E7EBA12"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tcPr>
          <w:p w14:paraId="2EB50940"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tcPr>
          <w:p w14:paraId="7230A561"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775" w:type="dxa"/>
            <w:gridSpan w:val="4"/>
            <w:shd w:val="clear" w:color="auto" w:fill="auto"/>
            <w:noWrap/>
            <w:vAlign w:val="bottom"/>
          </w:tcPr>
          <w:p w14:paraId="4F455EDE"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tcPr>
          <w:p w14:paraId="33554264"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5"/>
            <w:shd w:val="clear" w:color="auto" w:fill="auto"/>
            <w:noWrap/>
            <w:vAlign w:val="bottom"/>
          </w:tcPr>
          <w:p w14:paraId="68E0C4B3"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tcPr>
          <w:p w14:paraId="11E70715" w14:textId="77777777" w:rsidR="00332673" w:rsidRPr="00390716" w:rsidRDefault="00332673" w:rsidP="00390716">
            <w:pPr>
              <w:spacing w:after="0" w:line="360" w:lineRule="auto"/>
              <w:jc w:val="right"/>
              <w:rPr>
                <w:szCs w:val="24"/>
                <w:lang w:eastAsia="sv-SE"/>
              </w:rPr>
            </w:pPr>
            <w:r w:rsidRPr="00390716">
              <w:rPr>
                <w:szCs w:val="24"/>
                <w:lang w:eastAsia="sv-SE"/>
              </w:rPr>
              <w:t>17</w:t>
            </w:r>
          </w:p>
        </w:tc>
      </w:tr>
      <w:tr w:rsidR="005837A4" w:rsidRPr="00390716" w14:paraId="242C94D1"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2407F56B" w14:textId="088DC66A" w:rsidR="00332673" w:rsidRPr="00390716" w:rsidRDefault="00332673" w:rsidP="00390716">
            <w:pPr>
              <w:spacing w:after="0" w:line="360" w:lineRule="auto"/>
              <w:rPr>
                <w:szCs w:val="24"/>
                <w:lang w:eastAsia="sv-SE"/>
              </w:rPr>
            </w:pPr>
            <w:r w:rsidRPr="00390716">
              <w:rPr>
                <w:szCs w:val="24"/>
                <w:lang w:eastAsia="sv-SE"/>
              </w:rPr>
              <w:t xml:space="preserve">At least 8, less than 9 </w:t>
            </w:r>
          </w:p>
        </w:tc>
        <w:tc>
          <w:tcPr>
            <w:tcW w:w="776" w:type="dxa"/>
            <w:gridSpan w:val="3"/>
            <w:tcBorders>
              <w:left w:val="single" w:sz="4" w:space="0" w:color="auto"/>
            </w:tcBorders>
            <w:shd w:val="clear" w:color="auto" w:fill="auto"/>
            <w:noWrap/>
            <w:vAlign w:val="bottom"/>
          </w:tcPr>
          <w:p w14:paraId="605ED758"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tcPr>
          <w:p w14:paraId="3178442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3"/>
            <w:shd w:val="clear" w:color="auto" w:fill="auto"/>
            <w:noWrap/>
            <w:vAlign w:val="bottom"/>
          </w:tcPr>
          <w:p w14:paraId="6DDA74CF"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75" w:type="dxa"/>
            <w:gridSpan w:val="4"/>
            <w:shd w:val="clear" w:color="auto" w:fill="auto"/>
            <w:noWrap/>
            <w:vAlign w:val="bottom"/>
          </w:tcPr>
          <w:p w14:paraId="70C02CB2" w14:textId="77777777" w:rsidR="00332673" w:rsidRPr="00390716" w:rsidRDefault="00332673" w:rsidP="00390716">
            <w:pPr>
              <w:spacing w:after="0" w:line="360" w:lineRule="auto"/>
              <w:jc w:val="right"/>
              <w:rPr>
                <w:szCs w:val="24"/>
                <w:lang w:eastAsia="sv-SE"/>
              </w:rPr>
            </w:pPr>
            <w:r w:rsidRPr="00390716">
              <w:rPr>
                <w:szCs w:val="24"/>
                <w:lang w:eastAsia="sv-SE"/>
              </w:rPr>
              <w:t>13</w:t>
            </w:r>
          </w:p>
        </w:tc>
        <w:tc>
          <w:tcPr>
            <w:tcW w:w="775" w:type="dxa"/>
            <w:gridSpan w:val="4"/>
            <w:shd w:val="clear" w:color="auto" w:fill="auto"/>
            <w:noWrap/>
            <w:vAlign w:val="bottom"/>
          </w:tcPr>
          <w:p w14:paraId="177FA07A" w14:textId="77777777" w:rsidR="00332673" w:rsidRPr="00390716" w:rsidRDefault="00332673" w:rsidP="00390716">
            <w:pPr>
              <w:spacing w:after="0" w:line="360" w:lineRule="auto"/>
              <w:jc w:val="right"/>
              <w:rPr>
                <w:szCs w:val="24"/>
                <w:lang w:eastAsia="sv-SE"/>
              </w:rPr>
            </w:pPr>
            <w:r w:rsidRPr="00390716">
              <w:rPr>
                <w:szCs w:val="24"/>
                <w:lang w:eastAsia="sv-SE"/>
              </w:rPr>
              <w:t>4</w:t>
            </w:r>
          </w:p>
        </w:tc>
        <w:tc>
          <w:tcPr>
            <w:tcW w:w="775" w:type="dxa"/>
            <w:gridSpan w:val="3"/>
            <w:shd w:val="clear" w:color="auto" w:fill="auto"/>
            <w:noWrap/>
            <w:vAlign w:val="bottom"/>
          </w:tcPr>
          <w:p w14:paraId="163C2CE2"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5"/>
            <w:shd w:val="clear" w:color="auto" w:fill="auto"/>
            <w:noWrap/>
            <w:vAlign w:val="bottom"/>
          </w:tcPr>
          <w:p w14:paraId="1D92954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98" w:type="dxa"/>
            <w:tcBorders>
              <w:right w:val="single" w:sz="4" w:space="0" w:color="auto"/>
            </w:tcBorders>
            <w:shd w:val="clear" w:color="auto" w:fill="auto"/>
            <w:noWrap/>
            <w:vAlign w:val="bottom"/>
          </w:tcPr>
          <w:p w14:paraId="1B764B1F" w14:textId="77777777" w:rsidR="00332673" w:rsidRPr="00390716" w:rsidRDefault="00332673" w:rsidP="00390716">
            <w:pPr>
              <w:spacing w:after="0" w:line="360" w:lineRule="auto"/>
              <w:jc w:val="right"/>
              <w:rPr>
                <w:szCs w:val="24"/>
                <w:lang w:eastAsia="sv-SE"/>
              </w:rPr>
            </w:pPr>
            <w:r w:rsidRPr="00390716">
              <w:rPr>
                <w:szCs w:val="24"/>
                <w:lang w:eastAsia="sv-SE"/>
              </w:rPr>
              <w:t>27</w:t>
            </w:r>
          </w:p>
        </w:tc>
      </w:tr>
      <w:tr w:rsidR="005837A4" w:rsidRPr="00390716" w14:paraId="415B5F1E"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5D55E460" w14:textId="420198BD" w:rsidR="00332673" w:rsidRPr="00390716" w:rsidRDefault="00332673" w:rsidP="00390716">
            <w:pPr>
              <w:spacing w:after="0" w:line="360" w:lineRule="auto"/>
              <w:rPr>
                <w:szCs w:val="24"/>
                <w:lang w:eastAsia="sv-SE"/>
              </w:rPr>
            </w:pPr>
            <w:r w:rsidRPr="00390716">
              <w:rPr>
                <w:szCs w:val="24"/>
                <w:lang w:eastAsia="sv-SE"/>
              </w:rPr>
              <w:t xml:space="preserve">At least 9, less than 10 </w:t>
            </w:r>
          </w:p>
        </w:tc>
        <w:tc>
          <w:tcPr>
            <w:tcW w:w="776" w:type="dxa"/>
            <w:gridSpan w:val="3"/>
            <w:tcBorders>
              <w:left w:val="single" w:sz="4" w:space="0" w:color="auto"/>
            </w:tcBorders>
            <w:shd w:val="clear" w:color="auto" w:fill="auto"/>
            <w:noWrap/>
            <w:vAlign w:val="bottom"/>
          </w:tcPr>
          <w:p w14:paraId="4327178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tcPr>
          <w:p w14:paraId="4DBEA26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3"/>
            <w:shd w:val="clear" w:color="auto" w:fill="auto"/>
            <w:noWrap/>
            <w:vAlign w:val="bottom"/>
          </w:tcPr>
          <w:p w14:paraId="25686B9C"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tcPr>
          <w:p w14:paraId="31F509A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4"/>
            <w:shd w:val="clear" w:color="auto" w:fill="auto"/>
            <w:noWrap/>
            <w:vAlign w:val="bottom"/>
          </w:tcPr>
          <w:p w14:paraId="207F23AE"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3"/>
            <w:shd w:val="clear" w:color="auto" w:fill="auto"/>
            <w:noWrap/>
            <w:vAlign w:val="bottom"/>
          </w:tcPr>
          <w:p w14:paraId="48889AE9"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tcPr>
          <w:p w14:paraId="3BABA82C"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tcPr>
          <w:p w14:paraId="435F7D6C" w14:textId="77777777" w:rsidR="00332673" w:rsidRPr="00390716" w:rsidRDefault="00332673" w:rsidP="00390716">
            <w:pPr>
              <w:spacing w:after="0" w:line="360" w:lineRule="auto"/>
              <w:jc w:val="right"/>
              <w:rPr>
                <w:szCs w:val="24"/>
                <w:lang w:eastAsia="sv-SE"/>
              </w:rPr>
            </w:pPr>
            <w:r w:rsidRPr="00390716">
              <w:rPr>
                <w:szCs w:val="24"/>
                <w:lang w:eastAsia="sv-SE"/>
              </w:rPr>
              <w:t>4</w:t>
            </w:r>
          </w:p>
        </w:tc>
      </w:tr>
      <w:tr w:rsidR="005837A4" w:rsidRPr="00390716" w14:paraId="0AF62714"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695CD54B" w14:textId="77777777" w:rsidR="00332673" w:rsidRPr="00390716" w:rsidRDefault="00332673" w:rsidP="00390716">
            <w:pPr>
              <w:spacing w:after="0" w:line="360" w:lineRule="auto"/>
              <w:rPr>
                <w:szCs w:val="24"/>
                <w:lang w:eastAsia="sv-SE"/>
              </w:rPr>
            </w:pPr>
            <w:r w:rsidRPr="00390716">
              <w:rPr>
                <w:szCs w:val="24"/>
                <w:lang w:eastAsia="sv-SE"/>
              </w:rPr>
              <w:t>At least 10 or more (not life imprisonment)</w:t>
            </w:r>
          </w:p>
        </w:tc>
        <w:tc>
          <w:tcPr>
            <w:tcW w:w="776" w:type="dxa"/>
            <w:gridSpan w:val="3"/>
            <w:tcBorders>
              <w:left w:val="single" w:sz="4" w:space="0" w:color="auto"/>
            </w:tcBorders>
            <w:shd w:val="clear" w:color="auto" w:fill="auto"/>
            <w:noWrap/>
            <w:vAlign w:val="bottom"/>
          </w:tcPr>
          <w:p w14:paraId="296F7E75"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4" w:type="dxa"/>
            <w:gridSpan w:val="4"/>
            <w:shd w:val="clear" w:color="auto" w:fill="auto"/>
            <w:noWrap/>
            <w:vAlign w:val="bottom"/>
          </w:tcPr>
          <w:p w14:paraId="35530AAC"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tcPr>
          <w:p w14:paraId="4DCD3CDA"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775" w:type="dxa"/>
            <w:gridSpan w:val="4"/>
            <w:shd w:val="clear" w:color="auto" w:fill="auto"/>
            <w:noWrap/>
            <w:vAlign w:val="bottom"/>
          </w:tcPr>
          <w:p w14:paraId="55A46544" w14:textId="77777777" w:rsidR="00332673" w:rsidRPr="00390716" w:rsidRDefault="00332673" w:rsidP="00390716">
            <w:pPr>
              <w:spacing w:after="0" w:line="360" w:lineRule="auto"/>
              <w:jc w:val="right"/>
              <w:rPr>
                <w:szCs w:val="24"/>
                <w:lang w:eastAsia="sv-SE"/>
              </w:rPr>
            </w:pPr>
            <w:r w:rsidRPr="00390716">
              <w:rPr>
                <w:szCs w:val="24"/>
                <w:lang w:eastAsia="sv-SE"/>
              </w:rPr>
              <w:t>10</w:t>
            </w:r>
          </w:p>
        </w:tc>
        <w:tc>
          <w:tcPr>
            <w:tcW w:w="775" w:type="dxa"/>
            <w:gridSpan w:val="4"/>
            <w:shd w:val="clear" w:color="auto" w:fill="auto"/>
            <w:noWrap/>
            <w:vAlign w:val="bottom"/>
          </w:tcPr>
          <w:p w14:paraId="1ECDB507" w14:textId="77777777" w:rsidR="00332673" w:rsidRPr="00390716" w:rsidRDefault="00332673" w:rsidP="00390716">
            <w:pPr>
              <w:spacing w:after="0" w:line="360" w:lineRule="auto"/>
              <w:jc w:val="right"/>
              <w:rPr>
                <w:szCs w:val="24"/>
                <w:lang w:eastAsia="sv-SE"/>
              </w:rPr>
            </w:pPr>
            <w:r w:rsidRPr="00390716">
              <w:rPr>
                <w:szCs w:val="24"/>
                <w:lang w:eastAsia="sv-SE"/>
              </w:rPr>
              <w:t>5</w:t>
            </w:r>
          </w:p>
        </w:tc>
        <w:tc>
          <w:tcPr>
            <w:tcW w:w="775" w:type="dxa"/>
            <w:gridSpan w:val="3"/>
            <w:shd w:val="clear" w:color="auto" w:fill="auto"/>
            <w:noWrap/>
            <w:vAlign w:val="bottom"/>
          </w:tcPr>
          <w:p w14:paraId="54A6806B"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775" w:type="dxa"/>
            <w:gridSpan w:val="5"/>
            <w:shd w:val="clear" w:color="auto" w:fill="auto"/>
            <w:noWrap/>
            <w:vAlign w:val="bottom"/>
          </w:tcPr>
          <w:p w14:paraId="12996F87"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98" w:type="dxa"/>
            <w:tcBorders>
              <w:right w:val="single" w:sz="4" w:space="0" w:color="auto"/>
            </w:tcBorders>
            <w:shd w:val="clear" w:color="auto" w:fill="auto"/>
            <w:noWrap/>
            <w:vAlign w:val="bottom"/>
          </w:tcPr>
          <w:p w14:paraId="23583BAD" w14:textId="77777777" w:rsidR="00332673" w:rsidRPr="00390716" w:rsidRDefault="00332673" w:rsidP="00390716">
            <w:pPr>
              <w:spacing w:after="0" w:line="360" w:lineRule="auto"/>
              <w:jc w:val="right"/>
              <w:rPr>
                <w:szCs w:val="24"/>
                <w:lang w:eastAsia="sv-SE"/>
              </w:rPr>
            </w:pPr>
            <w:r w:rsidRPr="00390716">
              <w:rPr>
                <w:szCs w:val="24"/>
                <w:lang w:eastAsia="sv-SE"/>
              </w:rPr>
              <w:t>39</w:t>
            </w:r>
          </w:p>
        </w:tc>
      </w:tr>
      <w:tr w:rsidR="005837A4" w:rsidRPr="00390716" w14:paraId="64F893E6" w14:textId="77777777" w:rsidTr="00096653">
        <w:trPr>
          <w:trHeight w:val="228"/>
        </w:trPr>
        <w:tc>
          <w:tcPr>
            <w:tcW w:w="3203" w:type="dxa"/>
            <w:gridSpan w:val="6"/>
            <w:tcBorders>
              <w:left w:val="single" w:sz="4" w:space="0" w:color="auto"/>
              <w:right w:val="single" w:sz="4" w:space="0" w:color="auto"/>
            </w:tcBorders>
            <w:shd w:val="clear" w:color="auto" w:fill="auto"/>
            <w:noWrap/>
            <w:vAlign w:val="bottom"/>
            <w:hideMark/>
          </w:tcPr>
          <w:p w14:paraId="2045EBD5" w14:textId="77777777" w:rsidR="00332673" w:rsidRPr="00390716" w:rsidRDefault="00332673" w:rsidP="00390716">
            <w:pPr>
              <w:spacing w:after="0" w:line="360" w:lineRule="auto"/>
              <w:rPr>
                <w:szCs w:val="24"/>
                <w:lang w:eastAsia="sv-SE"/>
              </w:rPr>
            </w:pPr>
            <w:r w:rsidRPr="00390716">
              <w:rPr>
                <w:szCs w:val="24"/>
                <w:lang w:eastAsia="sv-SE"/>
              </w:rPr>
              <w:t>Life imprisonment</w:t>
            </w:r>
          </w:p>
        </w:tc>
        <w:tc>
          <w:tcPr>
            <w:tcW w:w="776" w:type="dxa"/>
            <w:gridSpan w:val="3"/>
            <w:tcBorders>
              <w:left w:val="single" w:sz="4" w:space="0" w:color="auto"/>
            </w:tcBorders>
            <w:shd w:val="clear" w:color="auto" w:fill="auto"/>
            <w:noWrap/>
            <w:vAlign w:val="bottom"/>
          </w:tcPr>
          <w:p w14:paraId="3574FB62"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4" w:type="dxa"/>
            <w:gridSpan w:val="4"/>
            <w:shd w:val="clear" w:color="auto" w:fill="auto"/>
            <w:noWrap/>
            <w:vAlign w:val="bottom"/>
          </w:tcPr>
          <w:p w14:paraId="63DCB07F" w14:textId="77777777" w:rsidR="00332673" w:rsidRPr="00390716" w:rsidRDefault="00332673" w:rsidP="00390716">
            <w:pPr>
              <w:spacing w:after="0" w:line="360" w:lineRule="auto"/>
              <w:jc w:val="right"/>
              <w:rPr>
                <w:szCs w:val="24"/>
                <w:lang w:eastAsia="sv-SE"/>
              </w:rPr>
            </w:pPr>
            <w:r w:rsidRPr="00390716">
              <w:rPr>
                <w:szCs w:val="24"/>
                <w:lang w:eastAsia="sv-SE"/>
              </w:rPr>
              <w:t>3</w:t>
            </w:r>
          </w:p>
        </w:tc>
        <w:tc>
          <w:tcPr>
            <w:tcW w:w="775" w:type="dxa"/>
            <w:gridSpan w:val="3"/>
            <w:shd w:val="clear" w:color="auto" w:fill="auto"/>
            <w:noWrap/>
            <w:vAlign w:val="bottom"/>
          </w:tcPr>
          <w:p w14:paraId="246BE66F" w14:textId="77777777" w:rsidR="00332673" w:rsidRPr="00390716" w:rsidRDefault="00332673" w:rsidP="00390716">
            <w:pPr>
              <w:spacing w:after="0" w:line="360" w:lineRule="auto"/>
              <w:jc w:val="right"/>
              <w:rPr>
                <w:szCs w:val="24"/>
                <w:lang w:eastAsia="sv-SE"/>
              </w:rPr>
            </w:pPr>
            <w:r w:rsidRPr="00390716">
              <w:rPr>
                <w:szCs w:val="24"/>
                <w:lang w:eastAsia="sv-SE"/>
              </w:rPr>
              <w:t>1</w:t>
            </w:r>
          </w:p>
        </w:tc>
        <w:tc>
          <w:tcPr>
            <w:tcW w:w="775" w:type="dxa"/>
            <w:gridSpan w:val="4"/>
            <w:shd w:val="clear" w:color="auto" w:fill="auto"/>
            <w:noWrap/>
            <w:vAlign w:val="bottom"/>
          </w:tcPr>
          <w:p w14:paraId="5A73F22F" w14:textId="77777777" w:rsidR="00332673" w:rsidRPr="00390716" w:rsidRDefault="00332673" w:rsidP="00390716">
            <w:pPr>
              <w:spacing w:after="0" w:line="360" w:lineRule="auto"/>
              <w:jc w:val="right"/>
              <w:rPr>
                <w:szCs w:val="24"/>
                <w:lang w:eastAsia="sv-SE"/>
              </w:rPr>
            </w:pPr>
            <w:r w:rsidRPr="00390716">
              <w:rPr>
                <w:szCs w:val="24"/>
                <w:lang w:eastAsia="sv-SE"/>
              </w:rPr>
              <w:t>6</w:t>
            </w:r>
          </w:p>
        </w:tc>
        <w:tc>
          <w:tcPr>
            <w:tcW w:w="775" w:type="dxa"/>
            <w:gridSpan w:val="4"/>
            <w:shd w:val="clear" w:color="auto" w:fill="auto"/>
            <w:noWrap/>
            <w:vAlign w:val="bottom"/>
          </w:tcPr>
          <w:p w14:paraId="2D1EE851" w14:textId="77777777" w:rsidR="00332673" w:rsidRPr="00390716" w:rsidRDefault="00332673" w:rsidP="00390716">
            <w:pPr>
              <w:spacing w:after="0" w:line="360" w:lineRule="auto"/>
              <w:jc w:val="right"/>
              <w:rPr>
                <w:szCs w:val="24"/>
                <w:lang w:eastAsia="sv-SE"/>
              </w:rPr>
            </w:pPr>
            <w:r w:rsidRPr="00390716">
              <w:rPr>
                <w:szCs w:val="24"/>
                <w:lang w:eastAsia="sv-SE"/>
              </w:rPr>
              <w:t>2</w:t>
            </w:r>
          </w:p>
        </w:tc>
        <w:tc>
          <w:tcPr>
            <w:tcW w:w="775" w:type="dxa"/>
            <w:gridSpan w:val="3"/>
            <w:shd w:val="clear" w:color="auto" w:fill="auto"/>
            <w:noWrap/>
            <w:vAlign w:val="bottom"/>
          </w:tcPr>
          <w:p w14:paraId="15C32CD7"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75" w:type="dxa"/>
            <w:gridSpan w:val="5"/>
            <w:shd w:val="clear" w:color="auto" w:fill="auto"/>
            <w:noWrap/>
            <w:vAlign w:val="bottom"/>
          </w:tcPr>
          <w:p w14:paraId="7B9BFD88" w14:textId="77777777" w:rsidR="00332673" w:rsidRPr="00390716" w:rsidRDefault="00332673" w:rsidP="00390716">
            <w:pPr>
              <w:spacing w:after="0" w:line="360" w:lineRule="auto"/>
              <w:jc w:val="right"/>
              <w:rPr>
                <w:szCs w:val="24"/>
                <w:lang w:eastAsia="sv-SE"/>
              </w:rPr>
            </w:pPr>
            <w:r w:rsidRPr="00390716">
              <w:rPr>
                <w:szCs w:val="24"/>
                <w:lang w:eastAsia="sv-SE"/>
              </w:rPr>
              <w:t>-</w:t>
            </w:r>
          </w:p>
        </w:tc>
        <w:tc>
          <w:tcPr>
            <w:tcW w:w="798" w:type="dxa"/>
            <w:tcBorders>
              <w:right w:val="single" w:sz="4" w:space="0" w:color="auto"/>
            </w:tcBorders>
            <w:shd w:val="clear" w:color="auto" w:fill="auto"/>
            <w:noWrap/>
            <w:vAlign w:val="bottom"/>
          </w:tcPr>
          <w:p w14:paraId="2A5A4AE9" w14:textId="77777777" w:rsidR="00332673" w:rsidRPr="00390716" w:rsidRDefault="00332673" w:rsidP="00390716">
            <w:pPr>
              <w:spacing w:after="0" w:line="360" w:lineRule="auto"/>
              <w:jc w:val="right"/>
              <w:rPr>
                <w:szCs w:val="24"/>
                <w:lang w:eastAsia="sv-SE"/>
              </w:rPr>
            </w:pPr>
            <w:r w:rsidRPr="00390716">
              <w:rPr>
                <w:szCs w:val="24"/>
                <w:lang w:eastAsia="sv-SE"/>
              </w:rPr>
              <w:t>12</w:t>
            </w:r>
          </w:p>
        </w:tc>
      </w:tr>
      <w:tr w:rsidR="005837A4" w:rsidRPr="00390716" w14:paraId="53D55E60" w14:textId="77777777" w:rsidTr="00096653">
        <w:trPr>
          <w:trHeight w:val="40"/>
        </w:trPr>
        <w:tc>
          <w:tcPr>
            <w:tcW w:w="3203" w:type="dxa"/>
            <w:gridSpan w:val="6"/>
            <w:tcBorders>
              <w:left w:val="single" w:sz="4" w:space="0" w:color="auto"/>
              <w:bottom w:val="single" w:sz="4" w:space="0" w:color="auto"/>
              <w:right w:val="single" w:sz="4" w:space="0" w:color="auto"/>
            </w:tcBorders>
            <w:shd w:val="clear" w:color="auto" w:fill="auto"/>
            <w:noWrap/>
            <w:vAlign w:val="bottom"/>
            <w:hideMark/>
          </w:tcPr>
          <w:p w14:paraId="2F4ED4CB" w14:textId="77777777" w:rsidR="00332673" w:rsidRPr="00390716" w:rsidRDefault="00332673" w:rsidP="00390716">
            <w:pPr>
              <w:spacing w:after="0" w:line="360" w:lineRule="auto"/>
              <w:rPr>
                <w:szCs w:val="24"/>
                <w:lang w:eastAsia="sv-SE"/>
              </w:rPr>
            </w:pPr>
            <w:r w:rsidRPr="00390716">
              <w:rPr>
                <w:szCs w:val="24"/>
                <w:lang w:eastAsia="sv-SE"/>
              </w:rPr>
              <w:t> </w:t>
            </w:r>
          </w:p>
        </w:tc>
        <w:tc>
          <w:tcPr>
            <w:tcW w:w="776" w:type="dxa"/>
            <w:gridSpan w:val="3"/>
            <w:tcBorders>
              <w:left w:val="single" w:sz="4" w:space="0" w:color="auto"/>
              <w:bottom w:val="single" w:sz="4" w:space="0" w:color="auto"/>
            </w:tcBorders>
            <w:shd w:val="clear" w:color="auto" w:fill="auto"/>
            <w:noWrap/>
            <w:vAlign w:val="bottom"/>
          </w:tcPr>
          <w:p w14:paraId="7E463B58" w14:textId="77777777" w:rsidR="00332673" w:rsidRPr="00390716" w:rsidRDefault="00332673" w:rsidP="00390716">
            <w:pPr>
              <w:spacing w:after="0" w:line="360" w:lineRule="auto"/>
              <w:rPr>
                <w:szCs w:val="24"/>
                <w:lang w:eastAsia="sv-SE"/>
              </w:rPr>
            </w:pPr>
          </w:p>
        </w:tc>
        <w:tc>
          <w:tcPr>
            <w:tcW w:w="774" w:type="dxa"/>
            <w:gridSpan w:val="4"/>
            <w:tcBorders>
              <w:bottom w:val="single" w:sz="4" w:space="0" w:color="auto"/>
            </w:tcBorders>
            <w:shd w:val="clear" w:color="auto" w:fill="auto"/>
            <w:noWrap/>
            <w:vAlign w:val="bottom"/>
          </w:tcPr>
          <w:p w14:paraId="675FA9BC" w14:textId="77777777" w:rsidR="00332673" w:rsidRPr="00390716" w:rsidRDefault="00332673" w:rsidP="00390716">
            <w:pPr>
              <w:spacing w:after="0" w:line="360" w:lineRule="auto"/>
              <w:rPr>
                <w:szCs w:val="24"/>
                <w:lang w:eastAsia="sv-SE"/>
              </w:rPr>
            </w:pPr>
          </w:p>
        </w:tc>
        <w:tc>
          <w:tcPr>
            <w:tcW w:w="775" w:type="dxa"/>
            <w:gridSpan w:val="3"/>
            <w:tcBorders>
              <w:bottom w:val="single" w:sz="4" w:space="0" w:color="auto"/>
            </w:tcBorders>
            <w:shd w:val="clear" w:color="auto" w:fill="auto"/>
            <w:noWrap/>
            <w:vAlign w:val="bottom"/>
          </w:tcPr>
          <w:p w14:paraId="5BFF7A6B" w14:textId="77777777" w:rsidR="00332673" w:rsidRPr="00390716" w:rsidRDefault="00332673" w:rsidP="00390716">
            <w:pPr>
              <w:spacing w:after="0" w:line="360" w:lineRule="auto"/>
              <w:rPr>
                <w:szCs w:val="24"/>
                <w:lang w:eastAsia="sv-SE"/>
              </w:rPr>
            </w:pPr>
          </w:p>
        </w:tc>
        <w:tc>
          <w:tcPr>
            <w:tcW w:w="775" w:type="dxa"/>
            <w:gridSpan w:val="4"/>
            <w:tcBorders>
              <w:bottom w:val="single" w:sz="4" w:space="0" w:color="auto"/>
            </w:tcBorders>
            <w:shd w:val="clear" w:color="auto" w:fill="auto"/>
            <w:noWrap/>
            <w:vAlign w:val="bottom"/>
          </w:tcPr>
          <w:p w14:paraId="73085500" w14:textId="77777777" w:rsidR="00332673" w:rsidRPr="00390716" w:rsidRDefault="00332673" w:rsidP="00390716">
            <w:pPr>
              <w:spacing w:after="0" w:line="360" w:lineRule="auto"/>
              <w:rPr>
                <w:szCs w:val="24"/>
                <w:lang w:eastAsia="sv-SE"/>
              </w:rPr>
            </w:pPr>
          </w:p>
        </w:tc>
        <w:tc>
          <w:tcPr>
            <w:tcW w:w="775" w:type="dxa"/>
            <w:gridSpan w:val="4"/>
            <w:tcBorders>
              <w:bottom w:val="single" w:sz="4" w:space="0" w:color="auto"/>
            </w:tcBorders>
            <w:shd w:val="clear" w:color="auto" w:fill="auto"/>
            <w:noWrap/>
            <w:vAlign w:val="bottom"/>
          </w:tcPr>
          <w:p w14:paraId="21B1E40D" w14:textId="77777777" w:rsidR="00332673" w:rsidRPr="00390716" w:rsidRDefault="00332673" w:rsidP="00390716">
            <w:pPr>
              <w:spacing w:after="0" w:line="360" w:lineRule="auto"/>
              <w:rPr>
                <w:szCs w:val="24"/>
                <w:lang w:eastAsia="sv-SE"/>
              </w:rPr>
            </w:pPr>
          </w:p>
        </w:tc>
        <w:tc>
          <w:tcPr>
            <w:tcW w:w="775" w:type="dxa"/>
            <w:gridSpan w:val="3"/>
            <w:tcBorders>
              <w:bottom w:val="single" w:sz="4" w:space="0" w:color="auto"/>
            </w:tcBorders>
            <w:shd w:val="clear" w:color="auto" w:fill="auto"/>
            <w:noWrap/>
            <w:vAlign w:val="bottom"/>
          </w:tcPr>
          <w:p w14:paraId="408694B9" w14:textId="77777777" w:rsidR="00332673" w:rsidRPr="00390716" w:rsidRDefault="00332673" w:rsidP="00390716">
            <w:pPr>
              <w:spacing w:after="0" w:line="360" w:lineRule="auto"/>
              <w:rPr>
                <w:szCs w:val="24"/>
                <w:lang w:eastAsia="sv-SE"/>
              </w:rPr>
            </w:pPr>
          </w:p>
        </w:tc>
        <w:tc>
          <w:tcPr>
            <w:tcW w:w="775" w:type="dxa"/>
            <w:gridSpan w:val="5"/>
            <w:tcBorders>
              <w:bottom w:val="single" w:sz="4" w:space="0" w:color="auto"/>
            </w:tcBorders>
            <w:shd w:val="clear" w:color="auto" w:fill="auto"/>
            <w:noWrap/>
            <w:vAlign w:val="bottom"/>
          </w:tcPr>
          <w:p w14:paraId="06045A6C" w14:textId="77777777" w:rsidR="00332673" w:rsidRPr="00390716" w:rsidRDefault="00332673" w:rsidP="00390716">
            <w:pPr>
              <w:spacing w:after="0" w:line="360" w:lineRule="auto"/>
              <w:rPr>
                <w:szCs w:val="24"/>
                <w:lang w:eastAsia="sv-SE"/>
              </w:rPr>
            </w:pPr>
          </w:p>
        </w:tc>
        <w:tc>
          <w:tcPr>
            <w:tcW w:w="798" w:type="dxa"/>
            <w:tcBorders>
              <w:bottom w:val="single" w:sz="4" w:space="0" w:color="auto"/>
              <w:right w:val="single" w:sz="4" w:space="0" w:color="auto"/>
            </w:tcBorders>
            <w:shd w:val="clear" w:color="auto" w:fill="auto"/>
            <w:noWrap/>
            <w:vAlign w:val="bottom"/>
          </w:tcPr>
          <w:p w14:paraId="700D9335" w14:textId="77777777" w:rsidR="00332673" w:rsidRPr="00390716" w:rsidRDefault="00332673" w:rsidP="00390716">
            <w:pPr>
              <w:spacing w:after="0" w:line="360" w:lineRule="auto"/>
              <w:rPr>
                <w:szCs w:val="24"/>
                <w:lang w:eastAsia="sv-SE"/>
              </w:rPr>
            </w:pPr>
          </w:p>
        </w:tc>
      </w:tr>
    </w:tbl>
    <w:p w14:paraId="3B9267F6" w14:textId="77777777" w:rsidR="00E12B29" w:rsidRPr="00390716" w:rsidRDefault="00E12B29" w:rsidP="00390716">
      <w:pPr>
        <w:spacing w:after="0" w:line="360" w:lineRule="auto"/>
        <w:rPr>
          <w:b/>
          <w:szCs w:val="24"/>
        </w:rPr>
      </w:pPr>
    </w:p>
    <w:p w14:paraId="7AAB0F19" w14:textId="69347CB7" w:rsidR="00A6548A" w:rsidRPr="00390716" w:rsidRDefault="00A6548A" w:rsidP="00390716">
      <w:pPr>
        <w:spacing w:after="0" w:line="360" w:lineRule="auto"/>
        <w:rPr>
          <w:szCs w:val="24"/>
        </w:rPr>
      </w:pPr>
      <w:r w:rsidRPr="00390716">
        <w:rPr>
          <w:szCs w:val="24"/>
          <w:lang w:val="en-US" w:eastAsia="sv-SE"/>
        </w:rPr>
        <w:t>Table 4.1b T</w:t>
      </w:r>
      <w:r w:rsidRPr="00390716">
        <w:rPr>
          <w:szCs w:val="24"/>
        </w:rPr>
        <w:t>he rate (per 100,000) sentenced to imprisonment and admitted to prison, by length of sentence, age and gender, 2011–2015.</w:t>
      </w:r>
    </w:p>
    <w:tbl>
      <w:tblPr>
        <w:tblW w:w="9654" w:type="dxa"/>
        <w:tblInd w:w="55" w:type="dxa"/>
        <w:tblLayout w:type="fixed"/>
        <w:tblCellMar>
          <w:left w:w="70" w:type="dxa"/>
          <w:right w:w="70" w:type="dxa"/>
        </w:tblCellMar>
        <w:tblLook w:val="04A0" w:firstRow="1" w:lastRow="0" w:firstColumn="1" w:lastColumn="0" w:noHBand="0" w:noVBand="1"/>
      </w:tblPr>
      <w:tblGrid>
        <w:gridCol w:w="3120"/>
        <w:gridCol w:w="816"/>
        <w:gridCol w:w="817"/>
        <w:gridCol w:w="817"/>
        <w:gridCol w:w="817"/>
        <w:gridCol w:w="816"/>
        <w:gridCol w:w="817"/>
        <w:gridCol w:w="817"/>
        <w:gridCol w:w="817"/>
      </w:tblGrid>
      <w:tr w:rsidR="00D81FF8" w:rsidRPr="00390716" w14:paraId="5CFBDECE"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0F6F1DE8" w14:textId="77777777" w:rsidR="00D81FF8" w:rsidRPr="00390716" w:rsidRDefault="00D81FF8" w:rsidP="00390716">
            <w:pPr>
              <w:spacing w:after="0" w:line="360" w:lineRule="auto"/>
              <w:rPr>
                <w:szCs w:val="24"/>
                <w:lang w:val="en-US" w:eastAsia="sv-SE"/>
              </w:rPr>
            </w:pPr>
            <w:r w:rsidRPr="00390716">
              <w:rPr>
                <w:szCs w:val="24"/>
                <w:lang w:val="en-US" w:eastAsia="sv-SE"/>
              </w:rPr>
              <w:t> </w:t>
            </w:r>
          </w:p>
        </w:tc>
        <w:tc>
          <w:tcPr>
            <w:tcW w:w="816" w:type="dxa"/>
            <w:tcBorders>
              <w:top w:val="single" w:sz="4" w:space="0" w:color="auto"/>
              <w:left w:val="single" w:sz="4" w:space="0" w:color="auto"/>
              <w:bottom w:val="nil"/>
              <w:right w:val="nil"/>
            </w:tcBorders>
            <w:shd w:val="clear" w:color="auto" w:fill="auto"/>
            <w:noWrap/>
            <w:hideMark/>
          </w:tcPr>
          <w:p w14:paraId="34DB0F72" w14:textId="77777777" w:rsidR="00D81FF8" w:rsidRPr="00940BDD" w:rsidRDefault="00D81FF8" w:rsidP="00390716">
            <w:pPr>
              <w:spacing w:after="0" w:line="360" w:lineRule="auto"/>
              <w:rPr>
                <w:b/>
                <w:szCs w:val="24"/>
                <w:lang w:val="sv-SE" w:eastAsia="sv-SE"/>
              </w:rPr>
            </w:pPr>
            <w:r w:rsidRPr="00940BDD">
              <w:rPr>
                <w:b/>
                <w:szCs w:val="24"/>
                <w:lang w:val="sv-SE" w:eastAsia="sv-SE"/>
              </w:rPr>
              <w:t>2011</w:t>
            </w:r>
          </w:p>
        </w:tc>
        <w:tc>
          <w:tcPr>
            <w:tcW w:w="817" w:type="dxa"/>
            <w:tcBorders>
              <w:top w:val="single" w:sz="4" w:space="0" w:color="auto"/>
              <w:left w:val="nil"/>
              <w:bottom w:val="nil"/>
              <w:right w:val="nil"/>
            </w:tcBorders>
            <w:shd w:val="clear" w:color="auto" w:fill="auto"/>
            <w:noWrap/>
            <w:vAlign w:val="bottom"/>
            <w:hideMark/>
          </w:tcPr>
          <w:p w14:paraId="52EC4AC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4DFE71C3"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355F372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nil"/>
              <w:bottom w:val="nil"/>
              <w:right w:val="nil"/>
            </w:tcBorders>
            <w:shd w:val="clear" w:color="auto" w:fill="auto"/>
            <w:noWrap/>
            <w:vAlign w:val="bottom"/>
            <w:hideMark/>
          </w:tcPr>
          <w:p w14:paraId="20D2DF6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54D15A45"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7E80D97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single" w:sz="4" w:space="0" w:color="auto"/>
            </w:tcBorders>
            <w:shd w:val="clear" w:color="auto" w:fill="auto"/>
            <w:noWrap/>
            <w:vAlign w:val="bottom"/>
            <w:hideMark/>
          </w:tcPr>
          <w:p w14:paraId="30238040"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ED7448" w:rsidRPr="00390716" w14:paraId="69903C0E" w14:textId="77777777" w:rsidTr="00CD2B80">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59F7095" w14:textId="77777777" w:rsidR="00ED7448" w:rsidRPr="00390716" w:rsidRDefault="00ED7448" w:rsidP="00390716">
            <w:pPr>
              <w:spacing w:after="0" w:line="360" w:lineRule="auto"/>
              <w:rPr>
                <w:szCs w:val="24"/>
                <w:lang w:val="sv-SE" w:eastAsia="sv-SE"/>
              </w:rPr>
            </w:pPr>
            <w:r w:rsidRPr="00390716">
              <w:rPr>
                <w:szCs w:val="24"/>
                <w:lang w:val="sv-SE" w:eastAsia="sv-SE"/>
              </w:rPr>
              <w:t>Length of sentence</w:t>
            </w:r>
          </w:p>
        </w:tc>
        <w:tc>
          <w:tcPr>
            <w:tcW w:w="6534" w:type="dxa"/>
            <w:gridSpan w:val="8"/>
            <w:tcBorders>
              <w:top w:val="nil"/>
              <w:left w:val="single" w:sz="4" w:space="0" w:color="auto"/>
              <w:bottom w:val="nil"/>
              <w:right w:val="single" w:sz="4" w:space="0" w:color="auto"/>
            </w:tcBorders>
            <w:shd w:val="clear" w:color="auto" w:fill="auto"/>
            <w:noWrap/>
            <w:vAlign w:val="bottom"/>
            <w:hideMark/>
          </w:tcPr>
          <w:p w14:paraId="397C1DCE" w14:textId="703ED62A" w:rsidR="00ED7448" w:rsidRPr="00390716" w:rsidRDefault="00ED7448" w:rsidP="00390716">
            <w:pPr>
              <w:spacing w:after="0" w:line="360" w:lineRule="auto"/>
              <w:rPr>
                <w:szCs w:val="24"/>
                <w:lang w:val="en-US" w:eastAsia="sv-SE"/>
              </w:rPr>
            </w:pPr>
            <w:r w:rsidRPr="00390716">
              <w:rPr>
                <w:szCs w:val="24"/>
                <w:lang w:val="en-US" w:eastAsia="sv-SE"/>
              </w:rPr>
              <w:t>Age when admitted to prison</w:t>
            </w:r>
          </w:p>
        </w:tc>
      </w:tr>
      <w:tr w:rsidR="00D81FF8" w:rsidRPr="00390716" w14:paraId="44D25E55"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5D5CC538" w14:textId="77777777" w:rsidR="00D81FF8" w:rsidRPr="00390716" w:rsidRDefault="00D81FF8" w:rsidP="00390716">
            <w:pPr>
              <w:spacing w:after="0" w:line="360" w:lineRule="auto"/>
              <w:jc w:val="center"/>
              <w:rPr>
                <w:szCs w:val="24"/>
                <w:lang w:val="en-US" w:eastAsia="sv-SE"/>
              </w:rPr>
            </w:pPr>
          </w:p>
        </w:tc>
        <w:tc>
          <w:tcPr>
            <w:tcW w:w="816" w:type="dxa"/>
            <w:tcBorders>
              <w:top w:val="nil"/>
              <w:left w:val="single" w:sz="4" w:space="0" w:color="auto"/>
              <w:bottom w:val="single" w:sz="4" w:space="0" w:color="auto"/>
              <w:right w:val="nil"/>
            </w:tcBorders>
            <w:shd w:val="clear" w:color="auto" w:fill="auto"/>
            <w:noWrap/>
            <w:vAlign w:val="bottom"/>
            <w:hideMark/>
          </w:tcPr>
          <w:p w14:paraId="4B06D0E8" w14:textId="77777777" w:rsidR="00D81FF8" w:rsidRPr="00390716" w:rsidRDefault="00D81FF8" w:rsidP="00390716">
            <w:pPr>
              <w:spacing w:after="0" w:line="360" w:lineRule="auto"/>
              <w:jc w:val="center"/>
              <w:rPr>
                <w:szCs w:val="24"/>
                <w:lang w:val="sv-SE" w:eastAsia="sv-SE"/>
              </w:rPr>
            </w:pPr>
            <w:r w:rsidRPr="00390716">
              <w:rPr>
                <w:szCs w:val="24"/>
                <w:lang w:val="sv-SE" w:eastAsia="sv-SE"/>
              </w:rPr>
              <w:t>15–20</w:t>
            </w:r>
          </w:p>
        </w:tc>
        <w:tc>
          <w:tcPr>
            <w:tcW w:w="817" w:type="dxa"/>
            <w:tcBorders>
              <w:top w:val="nil"/>
              <w:left w:val="nil"/>
              <w:bottom w:val="single" w:sz="4" w:space="0" w:color="auto"/>
              <w:right w:val="nil"/>
            </w:tcBorders>
            <w:shd w:val="clear" w:color="auto" w:fill="auto"/>
            <w:noWrap/>
            <w:vAlign w:val="bottom"/>
            <w:hideMark/>
          </w:tcPr>
          <w:p w14:paraId="5F892CC5"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21–24</w:t>
            </w:r>
          </w:p>
        </w:tc>
        <w:tc>
          <w:tcPr>
            <w:tcW w:w="817" w:type="dxa"/>
            <w:tcBorders>
              <w:top w:val="nil"/>
              <w:left w:val="nil"/>
              <w:bottom w:val="single" w:sz="4" w:space="0" w:color="auto"/>
              <w:right w:val="nil"/>
            </w:tcBorders>
            <w:shd w:val="clear" w:color="auto" w:fill="auto"/>
            <w:noWrap/>
            <w:vAlign w:val="bottom"/>
            <w:hideMark/>
          </w:tcPr>
          <w:p w14:paraId="2C876F43"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25–29</w:t>
            </w:r>
          </w:p>
        </w:tc>
        <w:tc>
          <w:tcPr>
            <w:tcW w:w="817" w:type="dxa"/>
            <w:tcBorders>
              <w:top w:val="nil"/>
              <w:left w:val="nil"/>
              <w:bottom w:val="single" w:sz="4" w:space="0" w:color="auto"/>
              <w:right w:val="nil"/>
            </w:tcBorders>
            <w:shd w:val="clear" w:color="auto" w:fill="auto"/>
            <w:noWrap/>
            <w:vAlign w:val="bottom"/>
            <w:hideMark/>
          </w:tcPr>
          <w:p w14:paraId="62C4342E" w14:textId="77777777" w:rsidR="00D81FF8" w:rsidRPr="00390716" w:rsidRDefault="00D81FF8" w:rsidP="00390716">
            <w:pPr>
              <w:spacing w:after="0" w:line="360" w:lineRule="auto"/>
              <w:jc w:val="center"/>
              <w:rPr>
                <w:szCs w:val="24"/>
                <w:lang w:val="sv-SE" w:eastAsia="sv-SE"/>
              </w:rPr>
            </w:pPr>
            <w:r w:rsidRPr="00390716">
              <w:rPr>
                <w:szCs w:val="24"/>
                <w:lang w:val="sv-SE" w:eastAsia="sv-SE"/>
              </w:rPr>
              <w:t>30–39</w:t>
            </w:r>
          </w:p>
        </w:tc>
        <w:tc>
          <w:tcPr>
            <w:tcW w:w="816" w:type="dxa"/>
            <w:tcBorders>
              <w:top w:val="nil"/>
              <w:left w:val="nil"/>
              <w:bottom w:val="single" w:sz="4" w:space="0" w:color="auto"/>
              <w:right w:val="nil"/>
            </w:tcBorders>
            <w:shd w:val="clear" w:color="auto" w:fill="auto"/>
            <w:noWrap/>
            <w:vAlign w:val="bottom"/>
            <w:hideMark/>
          </w:tcPr>
          <w:p w14:paraId="1C12B68F" w14:textId="77777777" w:rsidR="00D81FF8" w:rsidRPr="00390716" w:rsidRDefault="00D81FF8" w:rsidP="00390716">
            <w:pPr>
              <w:spacing w:after="0" w:line="360" w:lineRule="auto"/>
              <w:jc w:val="center"/>
              <w:rPr>
                <w:szCs w:val="24"/>
                <w:lang w:val="sv-SE" w:eastAsia="sv-SE"/>
              </w:rPr>
            </w:pPr>
            <w:r w:rsidRPr="00390716">
              <w:rPr>
                <w:szCs w:val="24"/>
                <w:lang w:val="sv-SE" w:eastAsia="sv-SE"/>
              </w:rPr>
              <w:t>40–49</w:t>
            </w:r>
          </w:p>
        </w:tc>
        <w:tc>
          <w:tcPr>
            <w:tcW w:w="817" w:type="dxa"/>
            <w:tcBorders>
              <w:top w:val="nil"/>
              <w:left w:val="nil"/>
              <w:bottom w:val="single" w:sz="4" w:space="0" w:color="auto"/>
              <w:right w:val="nil"/>
            </w:tcBorders>
            <w:shd w:val="clear" w:color="auto" w:fill="auto"/>
            <w:noWrap/>
            <w:vAlign w:val="bottom"/>
            <w:hideMark/>
          </w:tcPr>
          <w:p w14:paraId="14F24A5E" w14:textId="77777777" w:rsidR="00D81FF8" w:rsidRPr="00390716" w:rsidRDefault="00D81FF8" w:rsidP="00390716">
            <w:pPr>
              <w:spacing w:after="0" w:line="360" w:lineRule="auto"/>
              <w:jc w:val="center"/>
              <w:rPr>
                <w:szCs w:val="24"/>
                <w:lang w:val="sv-SE" w:eastAsia="sv-SE"/>
              </w:rPr>
            </w:pPr>
            <w:r w:rsidRPr="00390716">
              <w:rPr>
                <w:szCs w:val="24"/>
                <w:lang w:val="sv-SE" w:eastAsia="sv-SE"/>
              </w:rPr>
              <w:t>50–59</w:t>
            </w:r>
          </w:p>
        </w:tc>
        <w:tc>
          <w:tcPr>
            <w:tcW w:w="817" w:type="dxa"/>
            <w:tcBorders>
              <w:top w:val="nil"/>
              <w:left w:val="nil"/>
              <w:bottom w:val="single" w:sz="4" w:space="0" w:color="auto"/>
              <w:right w:val="nil"/>
            </w:tcBorders>
            <w:shd w:val="clear" w:color="auto" w:fill="auto"/>
            <w:noWrap/>
            <w:vAlign w:val="bottom"/>
            <w:hideMark/>
          </w:tcPr>
          <w:p w14:paraId="2E1BB764" w14:textId="77777777" w:rsidR="00D81FF8" w:rsidRPr="00390716" w:rsidRDefault="00D81FF8" w:rsidP="00390716">
            <w:pPr>
              <w:spacing w:after="0" w:line="360" w:lineRule="auto"/>
              <w:jc w:val="center"/>
              <w:rPr>
                <w:szCs w:val="24"/>
                <w:lang w:val="sv-SE" w:eastAsia="sv-SE"/>
              </w:rPr>
            </w:pPr>
            <w:r w:rsidRPr="00390716">
              <w:rPr>
                <w:szCs w:val="24"/>
                <w:lang w:val="sv-SE" w:eastAsia="sv-SE"/>
              </w:rPr>
              <w:t>60–</w:t>
            </w:r>
          </w:p>
        </w:tc>
        <w:tc>
          <w:tcPr>
            <w:tcW w:w="817" w:type="dxa"/>
            <w:tcBorders>
              <w:top w:val="nil"/>
              <w:left w:val="nil"/>
              <w:bottom w:val="single" w:sz="4" w:space="0" w:color="auto"/>
              <w:right w:val="single" w:sz="4" w:space="0" w:color="auto"/>
            </w:tcBorders>
            <w:shd w:val="clear" w:color="auto" w:fill="auto"/>
            <w:noWrap/>
            <w:vAlign w:val="bottom"/>
            <w:hideMark/>
          </w:tcPr>
          <w:p w14:paraId="7857367D" w14:textId="77777777" w:rsidR="00D81FF8" w:rsidRPr="00390716" w:rsidRDefault="00D81FF8" w:rsidP="00390716">
            <w:pPr>
              <w:spacing w:after="0" w:line="360" w:lineRule="auto"/>
              <w:jc w:val="center"/>
              <w:rPr>
                <w:szCs w:val="24"/>
                <w:lang w:val="sv-SE" w:eastAsia="sv-SE"/>
              </w:rPr>
            </w:pPr>
            <w:r w:rsidRPr="00390716">
              <w:rPr>
                <w:szCs w:val="24"/>
                <w:lang w:val="sv-SE" w:eastAsia="sv-SE"/>
              </w:rPr>
              <w:t>Total</w:t>
            </w:r>
          </w:p>
        </w:tc>
      </w:tr>
      <w:tr w:rsidR="00D81FF8" w:rsidRPr="00390716" w14:paraId="57D4FA9E"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5579C58F"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3B9CE141"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0C7A6072"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4DD2A31F"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4C8AE76"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41D9A24F"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534887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B63256D"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059FA04A"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229330E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09F610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1D5A3D62"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9F1AB6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74936E1"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0ECB32E1"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246B8CC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4D035F44"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156A926A"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347FB6C3"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0121773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3C7F480"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 number</w:t>
            </w:r>
          </w:p>
        </w:tc>
        <w:tc>
          <w:tcPr>
            <w:tcW w:w="816" w:type="dxa"/>
            <w:tcBorders>
              <w:top w:val="nil"/>
              <w:left w:val="single" w:sz="4" w:space="0" w:color="auto"/>
              <w:bottom w:val="nil"/>
              <w:right w:val="nil"/>
            </w:tcBorders>
            <w:shd w:val="clear" w:color="auto" w:fill="auto"/>
            <w:noWrap/>
            <w:vAlign w:val="bottom"/>
            <w:hideMark/>
          </w:tcPr>
          <w:p w14:paraId="28FB792A"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69</w:t>
            </w:r>
          </w:p>
        </w:tc>
        <w:tc>
          <w:tcPr>
            <w:tcW w:w="817" w:type="dxa"/>
            <w:tcBorders>
              <w:top w:val="nil"/>
              <w:left w:val="nil"/>
              <w:bottom w:val="nil"/>
              <w:right w:val="nil"/>
            </w:tcBorders>
            <w:shd w:val="clear" w:color="auto" w:fill="auto"/>
            <w:noWrap/>
            <w:vAlign w:val="bottom"/>
            <w:hideMark/>
          </w:tcPr>
          <w:p w14:paraId="52640F9B"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273</w:t>
            </w:r>
          </w:p>
        </w:tc>
        <w:tc>
          <w:tcPr>
            <w:tcW w:w="817" w:type="dxa"/>
            <w:tcBorders>
              <w:top w:val="nil"/>
              <w:left w:val="nil"/>
              <w:bottom w:val="nil"/>
              <w:right w:val="nil"/>
            </w:tcBorders>
            <w:shd w:val="clear" w:color="auto" w:fill="auto"/>
            <w:noWrap/>
            <w:vAlign w:val="bottom"/>
            <w:hideMark/>
          </w:tcPr>
          <w:p w14:paraId="63B794DC"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267</w:t>
            </w:r>
          </w:p>
        </w:tc>
        <w:tc>
          <w:tcPr>
            <w:tcW w:w="817" w:type="dxa"/>
            <w:tcBorders>
              <w:top w:val="nil"/>
              <w:left w:val="nil"/>
              <w:bottom w:val="nil"/>
              <w:right w:val="nil"/>
            </w:tcBorders>
            <w:shd w:val="clear" w:color="auto" w:fill="auto"/>
            <w:noWrap/>
            <w:vAlign w:val="bottom"/>
            <w:hideMark/>
          </w:tcPr>
          <w:p w14:paraId="14D696D0"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191</w:t>
            </w:r>
          </w:p>
        </w:tc>
        <w:tc>
          <w:tcPr>
            <w:tcW w:w="816" w:type="dxa"/>
            <w:tcBorders>
              <w:top w:val="nil"/>
              <w:left w:val="nil"/>
              <w:bottom w:val="nil"/>
              <w:right w:val="nil"/>
            </w:tcBorders>
            <w:shd w:val="clear" w:color="auto" w:fill="auto"/>
            <w:noWrap/>
            <w:vAlign w:val="bottom"/>
            <w:hideMark/>
          </w:tcPr>
          <w:p w14:paraId="076469B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159</w:t>
            </w:r>
          </w:p>
        </w:tc>
        <w:tc>
          <w:tcPr>
            <w:tcW w:w="817" w:type="dxa"/>
            <w:tcBorders>
              <w:top w:val="nil"/>
              <w:left w:val="nil"/>
              <w:bottom w:val="nil"/>
              <w:right w:val="nil"/>
            </w:tcBorders>
            <w:shd w:val="clear" w:color="auto" w:fill="auto"/>
            <w:noWrap/>
            <w:vAlign w:val="bottom"/>
            <w:hideMark/>
          </w:tcPr>
          <w:p w14:paraId="3237E473"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102</w:t>
            </w:r>
          </w:p>
        </w:tc>
        <w:tc>
          <w:tcPr>
            <w:tcW w:w="817" w:type="dxa"/>
            <w:tcBorders>
              <w:top w:val="nil"/>
              <w:left w:val="nil"/>
              <w:bottom w:val="nil"/>
              <w:right w:val="nil"/>
            </w:tcBorders>
            <w:shd w:val="clear" w:color="auto" w:fill="auto"/>
            <w:noWrap/>
            <w:vAlign w:val="bottom"/>
            <w:hideMark/>
          </w:tcPr>
          <w:p w14:paraId="2543E340"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18</w:t>
            </w:r>
          </w:p>
        </w:tc>
        <w:tc>
          <w:tcPr>
            <w:tcW w:w="817" w:type="dxa"/>
            <w:tcBorders>
              <w:top w:val="nil"/>
              <w:left w:val="nil"/>
              <w:bottom w:val="nil"/>
              <w:right w:val="single" w:sz="4" w:space="0" w:color="auto"/>
            </w:tcBorders>
            <w:shd w:val="clear" w:color="auto" w:fill="auto"/>
            <w:noWrap/>
            <w:vAlign w:val="bottom"/>
            <w:hideMark/>
          </w:tcPr>
          <w:p w14:paraId="3871CF10"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120</w:t>
            </w:r>
          </w:p>
        </w:tc>
      </w:tr>
      <w:tr w:rsidR="00D81FF8" w:rsidRPr="00390716" w14:paraId="0116D20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BE79A73"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7F1D1853"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1A3B18C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83217B4"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4C441EF"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58225D17"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95A3171"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427A014"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0F350BEA"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25F4276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383E4A1"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55E6D4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45</w:t>
            </w:r>
          </w:p>
        </w:tc>
        <w:tc>
          <w:tcPr>
            <w:tcW w:w="817" w:type="dxa"/>
            <w:tcBorders>
              <w:top w:val="nil"/>
              <w:left w:val="nil"/>
              <w:bottom w:val="nil"/>
              <w:right w:val="nil"/>
            </w:tcBorders>
            <w:shd w:val="clear" w:color="auto" w:fill="auto"/>
            <w:noWrap/>
            <w:vAlign w:val="bottom"/>
            <w:hideMark/>
          </w:tcPr>
          <w:p w14:paraId="1360BF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179</w:t>
            </w:r>
          </w:p>
        </w:tc>
        <w:tc>
          <w:tcPr>
            <w:tcW w:w="817" w:type="dxa"/>
            <w:tcBorders>
              <w:top w:val="nil"/>
              <w:left w:val="nil"/>
              <w:bottom w:val="nil"/>
              <w:right w:val="nil"/>
            </w:tcBorders>
            <w:shd w:val="clear" w:color="auto" w:fill="auto"/>
            <w:noWrap/>
            <w:vAlign w:val="bottom"/>
            <w:hideMark/>
          </w:tcPr>
          <w:p w14:paraId="01ABCC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175</w:t>
            </w:r>
          </w:p>
        </w:tc>
        <w:tc>
          <w:tcPr>
            <w:tcW w:w="817" w:type="dxa"/>
            <w:tcBorders>
              <w:top w:val="nil"/>
              <w:left w:val="nil"/>
              <w:bottom w:val="nil"/>
              <w:right w:val="nil"/>
            </w:tcBorders>
            <w:shd w:val="clear" w:color="auto" w:fill="auto"/>
            <w:noWrap/>
            <w:vAlign w:val="bottom"/>
            <w:hideMark/>
          </w:tcPr>
          <w:p w14:paraId="36D9FB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135</w:t>
            </w:r>
          </w:p>
        </w:tc>
        <w:tc>
          <w:tcPr>
            <w:tcW w:w="816" w:type="dxa"/>
            <w:tcBorders>
              <w:top w:val="nil"/>
              <w:left w:val="nil"/>
              <w:bottom w:val="nil"/>
              <w:right w:val="nil"/>
            </w:tcBorders>
            <w:shd w:val="clear" w:color="auto" w:fill="auto"/>
            <w:noWrap/>
            <w:vAlign w:val="bottom"/>
            <w:hideMark/>
          </w:tcPr>
          <w:p w14:paraId="63A26C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120</w:t>
            </w:r>
          </w:p>
        </w:tc>
        <w:tc>
          <w:tcPr>
            <w:tcW w:w="817" w:type="dxa"/>
            <w:tcBorders>
              <w:top w:val="nil"/>
              <w:left w:val="nil"/>
              <w:bottom w:val="nil"/>
              <w:right w:val="nil"/>
            </w:tcBorders>
            <w:shd w:val="clear" w:color="auto" w:fill="auto"/>
            <w:noWrap/>
            <w:vAlign w:val="bottom"/>
            <w:hideMark/>
          </w:tcPr>
          <w:p w14:paraId="692354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82</w:t>
            </w:r>
          </w:p>
        </w:tc>
        <w:tc>
          <w:tcPr>
            <w:tcW w:w="817" w:type="dxa"/>
            <w:tcBorders>
              <w:top w:val="nil"/>
              <w:left w:val="nil"/>
              <w:bottom w:val="nil"/>
              <w:right w:val="nil"/>
            </w:tcBorders>
            <w:shd w:val="clear" w:color="auto" w:fill="auto"/>
            <w:noWrap/>
            <w:vAlign w:val="bottom"/>
            <w:hideMark/>
          </w:tcPr>
          <w:p w14:paraId="0B5EEF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single" w:sz="4" w:space="0" w:color="auto"/>
            </w:tcBorders>
            <w:shd w:val="clear" w:color="auto" w:fill="auto"/>
            <w:noWrap/>
            <w:vAlign w:val="bottom"/>
            <w:hideMark/>
          </w:tcPr>
          <w:p w14:paraId="540A30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86</w:t>
            </w:r>
          </w:p>
        </w:tc>
      </w:tr>
      <w:tr w:rsidR="00D81FF8" w:rsidRPr="00390716" w14:paraId="61EE69D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297452D" w14:textId="1DA17A55"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204584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7" w:type="dxa"/>
            <w:tcBorders>
              <w:top w:val="nil"/>
              <w:left w:val="nil"/>
              <w:bottom w:val="nil"/>
              <w:right w:val="nil"/>
            </w:tcBorders>
            <w:shd w:val="clear" w:color="auto" w:fill="auto"/>
            <w:noWrap/>
            <w:vAlign w:val="bottom"/>
            <w:hideMark/>
          </w:tcPr>
          <w:p w14:paraId="260366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49</w:t>
            </w:r>
          </w:p>
        </w:tc>
        <w:tc>
          <w:tcPr>
            <w:tcW w:w="817" w:type="dxa"/>
            <w:tcBorders>
              <w:top w:val="nil"/>
              <w:left w:val="nil"/>
              <w:bottom w:val="nil"/>
              <w:right w:val="nil"/>
            </w:tcBorders>
            <w:shd w:val="clear" w:color="auto" w:fill="auto"/>
            <w:noWrap/>
            <w:vAlign w:val="bottom"/>
            <w:hideMark/>
          </w:tcPr>
          <w:p w14:paraId="6B91CC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51</w:t>
            </w:r>
          </w:p>
        </w:tc>
        <w:tc>
          <w:tcPr>
            <w:tcW w:w="817" w:type="dxa"/>
            <w:tcBorders>
              <w:top w:val="nil"/>
              <w:left w:val="nil"/>
              <w:bottom w:val="nil"/>
              <w:right w:val="nil"/>
            </w:tcBorders>
            <w:shd w:val="clear" w:color="auto" w:fill="auto"/>
            <w:noWrap/>
            <w:vAlign w:val="bottom"/>
            <w:hideMark/>
          </w:tcPr>
          <w:p w14:paraId="5366C6F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27</w:t>
            </w:r>
          </w:p>
        </w:tc>
        <w:tc>
          <w:tcPr>
            <w:tcW w:w="816" w:type="dxa"/>
            <w:tcBorders>
              <w:top w:val="nil"/>
              <w:left w:val="nil"/>
              <w:bottom w:val="nil"/>
              <w:right w:val="nil"/>
            </w:tcBorders>
            <w:shd w:val="clear" w:color="auto" w:fill="auto"/>
            <w:noWrap/>
            <w:vAlign w:val="bottom"/>
            <w:hideMark/>
          </w:tcPr>
          <w:p w14:paraId="28ECE18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7" w:type="dxa"/>
            <w:tcBorders>
              <w:top w:val="nil"/>
              <w:left w:val="nil"/>
              <w:bottom w:val="nil"/>
              <w:right w:val="nil"/>
            </w:tcBorders>
            <w:shd w:val="clear" w:color="auto" w:fill="auto"/>
            <w:noWrap/>
            <w:vAlign w:val="bottom"/>
            <w:hideMark/>
          </w:tcPr>
          <w:p w14:paraId="2295D1E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11</w:t>
            </w:r>
          </w:p>
        </w:tc>
        <w:tc>
          <w:tcPr>
            <w:tcW w:w="817" w:type="dxa"/>
            <w:tcBorders>
              <w:top w:val="nil"/>
              <w:left w:val="nil"/>
              <w:bottom w:val="nil"/>
              <w:right w:val="nil"/>
            </w:tcBorders>
            <w:shd w:val="clear" w:color="auto" w:fill="auto"/>
            <w:noWrap/>
            <w:vAlign w:val="bottom"/>
            <w:hideMark/>
          </w:tcPr>
          <w:p w14:paraId="68A2C2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471A95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w:t>
            </w:r>
          </w:p>
        </w:tc>
      </w:tr>
      <w:tr w:rsidR="00D81FF8" w:rsidRPr="00390716" w14:paraId="4766969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2604211" w14:textId="56DEE066"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11D3468B"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7145F718" w14:textId="77777777" w:rsidR="00D81FF8" w:rsidRPr="00390716" w:rsidRDefault="00D81FF8" w:rsidP="00390716">
            <w:pPr>
              <w:spacing w:after="0" w:line="360" w:lineRule="auto"/>
              <w:jc w:val="right"/>
              <w:rPr>
                <w:szCs w:val="24"/>
                <w:lang w:val="sv-SE" w:eastAsia="sv-SE"/>
              </w:rPr>
            </w:pPr>
            <w:r w:rsidRPr="00390716">
              <w:rPr>
                <w:szCs w:val="24"/>
                <w:lang w:val="sv-SE" w:eastAsia="sv-SE"/>
              </w:rPr>
              <w:t>23</w:t>
            </w:r>
          </w:p>
        </w:tc>
        <w:tc>
          <w:tcPr>
            <w:tcW w:w="817" w:type="dxa"/>
            <w:tcBorders>
              <w:top w:val="nil"/>
              <w:left w:val="nil"/>
              <w:bottom w:val="nil"/>
              <w:right w:val="nil"/>
            </w:tcBorders>
            <w:shd w:val="clear" w:color="auto" w:fill="auto"/>
            <w:noWrap/>
            <w:vAlign w:val="bottom"/>
            <w:hideMark/>
          </w:tcPr>
          <w:p w14:paraId="2425413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7" w:type="dxa"/>
            <w:tcBorders>
              <w:top w:val="nil"/>
              <w:left w:val="nil"/>
              <w:bottom w:val="nil"/>
              <w:right w:val="nil"/>
            </w:tcBorders>
            <w:shd w:val="clear" w:color="auto" w:fill="auto"/>
            <w:noWrap/>
            <w:vAlign w:val="bottom"/>
            <w:hideMark/>
          </w:tcPr>
          <w:p w14:paraId="4442B6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6" w:type="dxa"/>
            <w:tcBorders>
              <w:top w:val="nil"/>
              <w:left w:val="nil"/>
              <w:bottom w:val="nil"/>
              <w:right w:val="nil"/>
            </w:tcBorders>
            <w:shd w:val="clear" w:color="auto" w:fill="auto"/>
            <w:noWrap/>
            <w:vAlign w:val="bottom"/>
            <w:hideMark/>
          </w:tcPr>
          <w:p w14:paraId="4E6C2460"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25BC5669"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454BC4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06B777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r>
      <w:tr w:rsidR="00D81FF8" w:rsidRPr="00390716" w14:paraId="3ED601C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5ABC525" w14:textId="3F539ADF"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69B6EF4F"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A07A5D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11</w:t>
            </w:r>
          </w:p>
        </w:tc>
        <w:tc>
          <w:tcPr>
            <w:tcW w:w="817" w:type="dxa"/>
            <w:tcBorders>
              <w:top w:val="nil"/>
              <w:left w:val="nil"/>
              <w:bottom w:val="nil"/>
              <w:right w:val="nil"/>
            </w:tcBorders>
            <w:shd w:val="clear" w:color="auto" w:fill="auto"/>
            <w:noWrap/>
            <w:vAlign w:val="bottom"/>
            <w:hideMark/>
          </w:tcPr>
          <w:p w14:paraId="02729B94"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01C728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505C1A2A"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78649E5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71C113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ACCD3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r>
      <w:tr w:rsidR="00D81FF8" w:rsidRPr="00390716" w14:paraId="169AD15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30E614B" w14:textId="0569337C"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49B750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8A0477D"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57E33311"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422AF6E8"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054EF3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0CF32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7D457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582B77A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50F1CB2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C5E8206" w14:textId="2FE8C0B0"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60AF04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54FB1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D4FDE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C1332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577D0E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3ADF1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31458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E9478F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71E0F33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70AE018" w14:textId="0F34F2F6"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2743E5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2C8C8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BD018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94853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06BF96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F0906B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853AF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5D7879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475DD6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DDF20C7" w14:textId="7D5984BB"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53F95B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0296C2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02727B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92AF0D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6F6566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010AD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AE736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532102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2C03836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8BA705C" w14:textId="6E45F111"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1375540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724C1B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82886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5B855F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4BC5A7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8A7DB1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A8D1B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25E703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56C275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DD52B0A" w14:textId="0C3E120A"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15E0D49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D4829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46FD7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1A18CD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3DA4DE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901A8D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FB7121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3D3D582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E497CB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12EE809"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0F88859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37A20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F46CA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59D55F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69BEDC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A1314D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912E3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54B27BF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18F0850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442E3E8"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552E0A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2496A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593A1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B9B1F9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091832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0481E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9C4919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351245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11EEBA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E2C2DF1"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5FEB4C91"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60E5449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568566F7"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56CBF336"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693E4484"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14D77D5B"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9F0DA2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17ED2E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6821101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A423943"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Women</w:t>
            </w:r>
          </w:p>
        </w:tc>
        <w:tc>
          <w:tcPr>
            <w:tcW w:w="816" w:type="dxa"/>
            <w:tcBorders>
              <w:top w:val="nil"/>
              <w:left w:val="single" w:sz="4" w:space="0" w:color="auto"/>
              <w:bottom w:val="nil"/>
              <w:right w:val="nil"/>
            </w:tcBorders>
            <w:shd w:val="clear" w:color="auto" w:fill="auto"/>
            <w:noWrap/>
            <w:vAlign w:val="bottom"/>
            <w:hideMark/>
          </w:tcPr>
          <w:p w14:paraId="799B74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5BD2B620"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3DA1BF9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13F04A2"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69A15DFE"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6E9FBA6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0BE102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167D83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5A7532C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773C9B1"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100D606C"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6</w:t>
            </w:r>
          </w:p>
        </w:tc>
        <w:tc>
          <w:tcPr>
            <w:tcW w:w="817" w:type="dxa"/>
            <w:tcBorders>
              <w:top w:val="nil"/>
              <w:left w:val="nil"/>
              <w:bottom w:val="nil"/>
              <w:right w:val="nil"/>
            </w:tcBorders>
            <w:shd w:val="clear" w:color="auto" w:fill="auto"/>
            <w:noWrap/>
            <w:vAlign w:val="bottom"/>
            <w:hideMark/>
          </w:tcPr>
          <w:p w14:paraId="6C38CFE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32</w:t>
            </w:r>
          </w:p>
        </w:tc>
        <w:tc>
          <w:tcPr>
            <w:tcW w:w="817" w:type="dxa"/>
            <w:tcBorders>
              <w:top w:val="nil"/>
              <w:left w:val="nil"/>
              <w:bottom w:val="nil"/>
              <w:right w:val="nil"/>
            </w:tcBorders>
            <w:shd w:val="clear" w:color="auto" w:fill="auto"/>
            <w:noWrap/>
            <w:vAlign w:val="bottom"/>
            <w:hideMark/>
          </w:tcPr>
          <w:p w14:paraId="5A8C7B0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32</w:t>
            </w:r>
          </w:p>
        </w:tc>
        <w:tc>
          <w:tcPr>
            <w:tcW w:w="817" w:type="dxa"/>
            <w:tcBorders>
              <w:top w:val="nil"/>
              <w:left w:val="nil"/>
              <w:bottom w:val="nil"/>
              <w:right w:val="nil"/>
            </w:tcBorders>
            <w:shd w:val="clear" w:color="auto" w:fill="auto"/>
            <w:noWrap/>
            <w:vAlign w:val="bottom"/>
            <w:hideMark/>
          </w:tcPr>
          <w:p w14:paraId="5A58988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28</w:t>
            </w:r>
          </w:p>
        </w:tc>
        <w:tc>
          <w:tcPr>
            <w:tcW w:w="816" w:type="dxa"/>
            <w:tcBorders>
              <w:top w:val="nil"/>
              <w:left w:val="nil"/>
              <w:bottom w:val="nil"/>
              <w:right w:val="nil"/>
            </w:tcBorders>
            <w:shd w:val="clear" w:color="auto" w:fill="auto"/>
            <w:noWrap/>
            <w:vAlign w:val="bottom"/>
            <w:hideMark/>
          </w:tcPr>
          <w:p w14:paraId="13E05CD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34</w:t>
            </w:r>
          </w:p>
        </w:tc>
        <w:tc>
          <w:tcPr>
            <w:tcW w:w="817" w:type="dxa"/>
            <w:tcBorders>
              <w:top w:val="nil"/>
              <w:left w:val="nil"/>
              <w:bottom w:val="nil"/>
              <w:right w:val="nil"/>
            </w:tcBorders>
            <w:shd w:val="clear" w:color="auto" w:fill="auto"/>
            <w:noWrap/>
            <w:vAlign w:val="bottom"/>
            <w:hideMark/>
          </w:tcPr>
          <w:p w14:paraId="2156903B"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17</w:t>
            </w:r>
          </w:p>
        </w:tc>
        <w:tc>
          <w:tcPr>
            <w:tcW w:w="817" w:type="dxa"/>
            <w:tcBorders>
              <w:top w:val="nil"/>
              <w:left w:val="nil"/>
              <w:bottom w:val="nil"/>
              <w:right w:val="nil"/>
            </w:tcBorders>
            <w:shd w:val="clear" w:color="auto" w:fill="auto"/>
            <w:noWrap/>
            <w:vAlign w:val="bottom"/>
            <w:hideMark/>
          </w:tcPr>
          <w:p w14:paraId="10E7DF0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2A64073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18</w:t>
            </w:r>
          </w:p>
        </w:tc>
      </w:tr>
      <w:tr w:rsidR="00D81FF8" w:rsidRPr="00390716" w14:paraId="7E43A0C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D2AC54D"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4CE00B37"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4A1B1A91"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0CD7018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2F61304B"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3E8667D7"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54A7E98"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5E75EBD"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282A6A7A"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56E2CB2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37C3064"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4E5919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4B233F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22</w:t>
            </w:r>
          </w:p>
        </w:tc>
        <w:tc>
          <w:tcPr>
            <w:tcW w:w="817" w:type="dxa"/>
            <w:tcBorders>
              <w:top w:val="nil"/>
              <w:left w:val="nil"/>
              <w:bottom w:val="nil"/>
              <w:right w:val="nil"/>
            </w:tcBorders>
            <w:shd w:val="clear" w:color="auto" w:fill="auto"/>
            <w:noWrap/>
            <w:vAlign w:val="bottom"/>
            <w:hideMark/>
          </w:tcPr>
          <w:p w14:paraId="223A61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24</w:t>
            </w:r>
          </w:p>
        </w:tc>
        <w:tc>
          <w:tcPr>
            <w:tcW w:w="817" w:type="dxa"/>
            <w:tcBorders>
              <w:top w:val="nil"/>
              <w:left w:val="nil"/>
              <w:bottom w:val="nil"/>
              <w:right w:val="nil"/>
            </w:tcBorders>
            <w:shd w:val="clear" w:color="auto" w:fill="auto"/>
            <w:noWrap/>
            <w:vAlign w:val="bottom"/>
            <w:hideMark/>
          </w:tcPr>
          <w:p w14:paraId="34B9986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6" w:type="dxa"/>
            <w:tcBorders>
              <w:top w:val="nil"/>
              <w:left w:val="nil"/>
              <w:bottom w:val="nil"/>
              <w:right w:val="nil"/>
            </w:tcBorders>
            <w:shd w:val="clear" w:color="auto" w:fill="auto"/>
            <w:noWrap/>
            <w:vAlign w:val="bottom"/>
            <w:hideMark/>
          </w:tcPr>
          <w:p w14:paraId="4F1770A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27</w:t>
            </w:r>
          </w:p>
        </w:tc>
        <w:tc>
          <w:tcPr>
            <w:tcW w:w="817" w:type="dxa"/>
            <w:tcBorders>
              <w:top w:val="nil"/>
              <w:left w:val="nil"/>
              <w:bottom w:val="nil"/>
              <w:right w:val="nil"/>
            </w:tcBorders>
            <w:shd w:val="clear" w:color="auto" w:fill="auto"/>
            <w:noWrap/>
            <w:vAlign w:val="bottom"/>
            <w:hideMark/>
          </w:tcPr>
          <w:p w14:paraId="514A29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2518F57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498D903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r>
      <w:tr w:rsidR="00D81FF8" w:rsidRPr="00390716" w14:paraId="39FF8C5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5994979" w14:textId="4446BCA9"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74A495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912BF91"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0F4C1A6F"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759ED85B"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6" w:type="dxa"/>
            <w:tcBorders>
              <w:top w:val="nil"/>
              <w:left w:val="nil"/>
              <w:bottom w:val="nil"/>
              <w:right w:val="nil"/>
            </w:tcBorders>
            <w:shd w:val="clear" w:color="auto" w:fill="auto"/>
            <w:noWrap/>
            <w:vAlign w:val="bottom"/>
            <w:hideMark/>
          </w:tcPr>
          <w:p w14:paraId="69DF1890"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2EBE2F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13A674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8993E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4CCEDE6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BB6D4C6" w14:textId="68C06D9E"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500D5F2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C0785D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7A5CDC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ED391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45715A9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8AC76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B4F74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238EC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72546C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737F73B" w14:textId="393A3884"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7914610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DDB5E8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3C532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F250A8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0B12AC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67065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0FFE3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3D756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240B232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C18FF02" w14:textId="0996EBEF"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45FBCA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7A16F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731E4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1025C6E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144B825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FD47DA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5E54A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855F0F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D6EDFB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A516C8F" w14:textId="7DE5EA57"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00BE83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7C44EB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10C17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7DC19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1B933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9097E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C4FCD4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2C824A7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305EBC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1894353" w14:textId="785C067C"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49E8AA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DED91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DE0A9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EE5DB1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6314256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6EBC4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DED754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9B9412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DAA9E6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53242D9" w14:textId="7D71BF0D"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243B62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546BEE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61675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698BC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1C71F2C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A7B39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44948A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A74CB5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E00470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58CAE2A" w14:textId="0FBB473E"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510250C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0E0F19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0A173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CDC4F1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6AD3A4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44E96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5DFA85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04B261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E74B64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BB26E47" w14:textId="1EA8D032"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273D683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9D4F3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98211A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DED6F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68C8E3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DD889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73195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448230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2DB2F912"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7E80DF55"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right w:val="nil"/>
            </w:tcBorders>
            <w:shd w:val="clear" w:color="auto" w:fill="auto"/>
            <w:noWrap/>
            <w:vAlign w:val="bottom"/>
            <w:hideMark/>
          </w:tcPr>
          <w:p w14:paraId="3104CC8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2026E1E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0EB568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6066CF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right w:val="nil"/>
            </w:tcBorders>
            <w:shd w:val="clear" w:color="auto" w:fill="auto"/>
            <w:noWrap/>
            <w:vAlign w:val="bottom"/>
            <w:hideMark/>
          </w:tcPr>
          <w:p w14:paraId="63358A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18076E4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701EB6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65594B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14D17FE"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4609F384"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right w:val="nil"/>
            </w:tcBorders>
            <w:shd w:val="clear" w:color="auto" w:fill="auto"/>
            <w:noWrap/>
            <w:vAlign w:val="bottom"/>
            <w:hideMark/>
          </w:tcPr>
          <w:p w14:paraId="06CFEF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7230B94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524014F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7F71D2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right w:val="nil"/>
            </w:tcBorders>
            <w:shd w:val="clear" w:color="auto" w:fill="auto"/>
            <w:noWrap/>
            <w:vAlign w:val="bottom"/>
            <w:hideMark/>
          </w:tcPr>
          <w:p w14:paraId="4CACFD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239888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2DA792C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10B7413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407191E"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659E5CA3"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right w:val="nil"/>
            </w:tcBorders>
            <w:shd w:val="clear" w:color="auto" w:fill="auto"/>
            <w:noWrap/>
            <w:vAlign w:val="bottom"/>
            <w:hideMark/>
          </w:tcPr>
          <w:p w14:paraId="0754D29A"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5C201B4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56C49CD6"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4FC1903D"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right w:val="nil"/>
            </w:tcBorders>
            <w:shd w:val="clear" w:color="auto" w:fill="auto"/>
            <w:noWrap/>
            <w:vAlign w:val="bottom"/>
            <w:hideMark/>
          </w:tcPr>
          <w:p w14:paraId="4FC74D79"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2BF40894"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4BF9E5A4"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single" w:sz="4" w:space="0" w:color="auto"/>
            </w:tcBorders>
            <w:shd w:val="clear" w:color="auto" w:fill="auto"/>
            <w:noWrap/>
            <w:vAlign w:val="bottom"/>
            <w:hideMark/>
          </w:tcPr>
          <w:p w14:paraId="4CEB902E" w14:textId="77777777" w:rsidR="00D81FF8" w:rsidRPr="00390716" w:rsidRDefault="00D81FF8" w:rsidP="00390716">
            <w:pPr>
              <w:spacing w:after="0" w:line="360" w:lineRule="auto"/>
              <w:jc w:val="right"/>
              <w:rPr>
                <w:szCs w:val="24"/>
                <w:lang w:val="sv-SE" w:eastAsia="sv-SE"/>
              </w:rPr>
            </w:pPr>
          </w:p>
        </w:tc>
      </w:tr>
      <w:tr w:rsidR="00D81FF8" w:rsidRPr="00390716" w14:paraId="3FCA97D5" w14:textId="77777777" w:rsidTr="00940BDD">
        <w:trPr>
          <w:trHeight w:val="210"/>
        </w:trPr>
        <w:tc>
          <w:tcPr>
            <w:tcW w:w="3120" w:type="dxa"/>
            <w:tcBorders>
              <w:left w:val="single" w:sz="4" w:space="0" w:color="auto"/>
              <w:bottom w:val="nil"/>
              <w:right w:val="single" w:sz="4" w:space="0" w:color="auto"/>
            </w:tcBorders>
            <w:shd w:val="clear" w:color="auto" w:fill="auto"/>
            <w:noWrap/>
            <w:vAlign w:val="bottom"/>
            <w:hideMark/>
          </w:tcPr>
          <w:p w14:paraId="1F5B56A9"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Men</w:t>
            </w:r>
          </w:p>
        </w:tc>
        <w:tc>
          <w:tcPr>
            <w:tcW w:w="816" w:type="dxa"/>
            <w:tcBorders>
              <w:left w:val="single" w:sz="4" w:space="0" w:color="auto"/>
              <w:bottom w:val="nil"/>
              <w:right w:val="nil"/>
            </w:tcBorders>
            <w:shd w:val="clear" w:color="auto" w:fill="auto"/>
            <w:noWrap/>
            <w:vAlign w:val="bottom"/>
            <w:hideMark/>
          </w:tcPr>
          <w:p w14:paraId="0E18652B"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left w:val="nil"/>
              <w:bottom w:val="nil"/>
              <w:right w:val="nil"/>
            </w:tcBorders>
            <w:shd w:val="clear" w:color="auto" w:fill="auto"/>
            <w:noWrap/>
            <w:vAlign w:val="bottom"/>
            <w:hideMark/>
          </w:tcPr>
          <w:p w14:paraId="58EDD8F1"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37A889D7"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57BCD359" w14:textId="77777777" w:rsidR="00D81FF8" w:rsidRPr="00390716" w:rsidRDefault="00D81FF8" w:rsidP="00390716">
            <w:pPr>
              <w:spacing w:after="0" w:line="360" w:lineRule="auto"/>
              <w:jc w:val="right"/>
              <w:rPr>
                <w:szCs w:val="24"/>
                <w:lang w:val="sv-SE" w:eastAsia="sv-SE"/>
              </w:rPr>
            </w:pPr>
          </w:p>
        </w:tc>
        <w:tc>
          <w:tcPr>
            <w:tcW w:w="816" w:type="dxa"/>
            <w:tcBorders>
              <w:left w:val="nil"/>
              <w:bottom w:val="nil"/>
              <w:right w:val="nil"/>
            </w:tcBorders>
            <w:shd w:val="clear" w:color="auto" w:fill="auto"/>
            <w:noWrap/>
            <w:vAlign w:val="bottom"/>
            <w:hideMark/>
          </w:tcPr>
          <w:p w14:paraId="0204D9CC"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0F242022"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77F17498"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single" w:sz="4" w:space="0" w:color="auto"/>
            </w:tcBorders>
            <w:shd w:val="clear" w:color="auto" w:fill="auto"/>
            <w:noWrap/>
            <w:vAlign w:val="bottom"/>
            <w:hideMark/>
          </w:tcPr>
          <w:p w14:paraId="0512DD90"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143F6A7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A2F9AE6"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6F563F3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129</w:t>
            </w:r>
          </w:p>
        </w:tc>
        <w:tc>
          <w:tcPr>
            <w:tcW w:w="817" w:type="dxa"/>
            <w:tcBorders>
              <w:top w:val="nil"/>
              <w:left w:val="nil"/>
              <w:bottom w:val="nil"/>
              <w:right w:val="nil"/>
            </w:tcBorders>
            <w:shd w:val="clear" w:color="auto" w:fill="auto"/>
            <w:noWrap/>
            <w:vAlign w:val="bottom"/>
            <w:hideMark/>
          </w:tcPr>
          <w:p w14:paraId="5AC3529B"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504</w:t>
            </w:r>
          </w:p>
        </w:tc>
        <w:tc>
          <w:tcPr>
            <w:tcW w:w="817" w:type="dxa"/>
            <w:tcBorders>
              <w:top w:val="nil"/>
              <w:left w:val="nil"/>
              <w:bottom w:val="nil"/>
              <w:right w:val="nil"/>
            </w:tcBorders>
            <w:shd w:val="clear" w:color="auto" w:fill="auto"/>
            <w:noWrap/>
            <w:vAlign w:val="bottom"/>
            <w:hideMark/>
          </w:tcPr>
          <w:p w14:paraId="1244DE4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488</w:t>
            </w:r>
          </w:p>
        </w:tc>
        <w:tc>
          <w:tcPr>
            <w:tcW w:w="817" w:type="dxa"/>
            <w:tcBorders>
              <w:top w:val="nil"/>
              <w:left w:val="nil"/>
              <w:bottom w:val="nil"/>
              <w:right w:val="nil"/>
            </w:tcBorders>
            <w:shd w:val="clear" w:color="auto" w:fill="auto"/>
            <w:noWrap/>
            <w:vAlign w:val="bottom"/>
            <w:hideMark/>
          </w:tcPr>
          <w:p w14:paraId="7710E93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348</w:t>
            </w:r>
          </w:p>
        </w:tc>
        <w:tc>
          <w:tcPr>
            <w:tcW w:w="816" w:type="dxa"/>
            <w:tcBorders>
              <w:top w:val="nil"/>
              <w:left w:val="nil"/>
              <w:bottom w:val="nil"/>
              <w:right w:val="nil"/>
            </w:tcBorders>
            <w:shd w:val="clear" w:color="auto" w:fill="auto"/>
            <w:noWrap/>
            <w:vAlign w:val="bottom"/>
            <w:hideMark/>
          </w:tcPr>
          <w:p w14:paraId="5ECFDA7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280</w:t>
            </w:r>
          </w:p>
        </w:tc>
        <w:tc>
          <w:tcPr>
            <w:tcW w:w="817" w:type="dxa"/>
            <w:tcBorders>
              <w:top w:val="nil"/>
              <w:left w:val="nil"/>
              <w:bottom w:val="nil"/>
              <w:right w:val="nil"/>
            </w:tcBorders>
            <w:shd w:val="clear" w:color="auto" w:fill="auto"/>
            <w:noWrap/>
            <w:vAlign w:val="bottom"/>
            <w:hideMark/>
          </w:tcPr>
          <w:p w14:paraId="66FDE2D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185</w:t>
            </w:r>
          </w:p>
        </w:tc>
        <w:tc>
          <w:tcPr>
            <w:tcW w:w="817" w:type="dxa"/>
            <w:tcBorders>
              <w:top w:val="nil"/>
              <w:left w:val="nil"/>
              <w:bottom w:val="nil"/>
              <w:right w:val="nil"/>
            </w:tcBorders>
            <w:shd w:val="clear" w:color="auto" w:fill="auto"/>
            <w:noWrap/>
            <w:vAlign w:val="bottom"/>
            <w:hideMark/>
          </w:tcPr>
          <w:p w14:paraId="34F3845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37</w:t>
            </w:r>
          </w:p>
        </w:tc>
        <w:tc>
          <w:tcPr>
            <w:tcW w:w="817" w:type="dxa"/>
            <w:tcBorders>
              <w:top w:val="nil"/>
              <w:left w:val="nil"/>
              <w:bottom w:val="nil"/>
              <w:right w:val="single" w:sz="4" w:space="0" w:color="auto"/>
            </w:tcBorders>
            <w:shd w:val="clear" w:color="auto" w:fill="auto"/>
            <w:noWrap/>
            <w:vAlign w:val="bottom"/>
            <w:hideMark/>
          </w:tcPr>
          <w:p w14:paraId="7D2875E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225</w:t>
            </w:r>
          </w:p>
        </w:tc>
      </w:tr>
      <w:tr w:rsidR="00D81FF8" w:rsidRPr="00390716" w14:paraId="6991A3A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FE451BD"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552098D3"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5E93B65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3C6D95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E8D6946"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720C8DE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6ABB658"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47F446E"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01711079"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627DA19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33F681B"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028982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83</w:t>
            </w:r>
          </w:p>
        </w:tc>
        <w:tc>
          <w:tcPr>
            <w:tcW w:w="817" w:type="dxa"/>
            <w:tcBorders>
              <w:top w:val="nil"/>
              <w:left w:val="nil"/>
              <w:bottom w:val="nil"/>
              <w:right w:val="nil"/>
            </w:tcBorders>
            <w:shd w:val="clear" w:color="auto" w:fill="auto"/>
            <w:noWrap/>
            <w:vAlign w:val="bottom"/>
            <w:hideMark/>
          </w:tcPr>
          <w:p w14:paraId="7051761D" w14:textId="77777777" w:rsidR="00D81FF8" w:rsidRPr="00390716" w:rsidRDefault="00D81FF8" w:rsidP="00390716">
            <w:pPr>
              <w:spacing w:after="0" w:line="360" w:lineRule="auto"/>
              <w:jc w:val="right"/>
              <w:rPr>
                <w:szCs w:val="24"/>
                <w:lang w:val="sv-SE" w:eastAsia="sv-SE"/>
              </w:rPr>
            </w:pPr>
            <w:r w:rsidRPr="00390716">
              <w:rPr>
                <w:szCs w:val="24"/>
                <w:lang w:val="sv-SE" w:eastAsia="sv-SE"/>
              </w:rPr>
              <w:t>330</w:t>
            </w:r>
          </w:p>
        </w:tc>
        <w:tc>
          <w:tcPr>
            <w:tcW w:w="817" w:type="dxa"/>
            <w:tcBorders>
              <w:top w:val="nil"/>
              <w:left w:val="nil"/>
              <w:bottom w:val="nil"/>
              <w:right w:val="nil"/>
            </w:tcBorders>
            <w:shd w:val="clear" w:color="auto" w:fill="auto"/>
            <w:noWrap/>
            <w:vAlign w:val="bottom"/>
            <w:hideMark/>
          </w:tcPr>
          <w:p w14:paraId="002D1F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319</w:t>
            </w:r>
          </w:p>
        </w:tc>
        <w:tc>
          <w:tcPr>
            <w:tcW w:w="817" w:type="dxa"/>
            <w:tcBorders>
              <w:top w:val="nil"/>
              <w:left w:val="nil"/>
              <w:bottom w:val="nil"/>
              <w:right w:val="nil"/>
            </w:tcBorders>
            <w:shd w:val="clear" w:color="auto" w:fill="auto"/>
            <w:noWrap/>
            <w:vAlign w:val="bottom"/>
            <w:hideMark/>
          </w:tcPr>
          <w:p w14:paraId="5E2760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246</w:t>
            </w:r>
          </w:p>
        </w:tc>
        <w:tc>
          <w:tcPr>
            <w:tcW w:w="816" w:type="dxa"/>
            <w:tcBorders>
              <w:top w:val="nil"/>
              <w:left w:val="nil"/>
              <w:bottom w:val="nil"/>
              <w:right w:val="nil"/>
            </w:tcBorders>
            <w:shd w:val="clear" w:color="auto" w:fill="auto"/>
            <w:noWrap/>
            <w:vAlign w:val="bottom"/>
            <w:hideMark/>
          </w:tcPr>
          <w:p w14:paraId="27BFAC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210</w:t>
            </w:r>
          </w:p>
        </w:tc>
        <w:tc>
          <w:tcPr>
            <w:tcW w:w="817" w:type="dxa"/>
            <w:tcBorders>
              <w:top w:val="nil"/>
              <w:left w:val="nil"/>
              <w:bottom w:val="nil"/>
              <w:right w:val="nil"/>
            </w:tcBorders>
            <w:shd w:val="clear" w:color="auto" w:fill="auto"/>
            <w:noWrap/>
            <w:vAlign w:val="bottom"/>
            <w:hideMark/>
          </w:tcPr>
          <w:p w14:paraId="7F4067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148</w:t>
            </w:r>
          </w:p>
        </w:tc>
        <w:tc>
          <w:tcPr>
            <w:tcW w:w="817" w:type="dxa"/>
            <w:tcBorders>
              <w:top w:val="nil"/>
              <w:left w:val="nil"/>
              <w:bottom w:val="nil"/>
              <w:right w:val="nil"/>
            </w:tcBorders>
            <w:shd w:val="clear" w:color="auto" w:fill="auto"/>
            <w:noWrap/>
            <w:vAlign w:val="bottom"/>
            <w:hideMark/>
          </w:tcPr>
          <w:p w14:paraId="64E188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30</w:t>
            </w:r>
          </w:p>
        </w:tc>
        <w:tc>
          <w:tcPr>
            <w:tcW w:w="817" w:type="dxa"/>
            <w:tcBorders>
              <w:top w:val="nil"/>
              <w:left w:val="nil"/>
              <w:bottom w:val="nil"/>
              <w:right w:val="single" w:sz="4" w:space="0" w:color="auto"/>
            </w:tcBorders>
            <w:shd w:val="clear" w:color="auto" w:fill="auto"/>
            <w:noWrap/>
            <w:vAlign w:val="bottom"/>
            <w:hideMark/>
          </w:tcPr>
          <w:p w14:paraId="3B4F0B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160</w:t>
            </w:r>
          </w:p>
        </w:tc>
      </w:tr>
      <w:tr w:rsidR="00D81FF8" w:rsidRPr="00390716" w14:paraId="1BF9281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8ACD4A2" w14:textId="4D47CA42"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6965F5D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30</w:t>
            </w:r>
          </w:p>
        </w:tc>
        <w:tc>
          <w:tcPr>
            <w:tcW w:w="817" w:type="dxa"/>
            <w:tcBorders>
              <w:top w:val="nil"/>
              <w:left w:val="nil"/>
              <w:bottom w:val="nil"/>
              <w:right w:val="nil"/>
            </w:tcBorders>
            <w:shd w:val="clear" w:color="auto" w:fill="auto"/>
            <w:noWrap/>
            <w:vAlign w:val="bottom"/>
            <w:hideMark/>
          </w:tcPr>
          <w:p w14:paraId="0795DC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92</w:t>
            </w:r>
          </w:p>
        </w:tc>
        <w:tc>
          <w:tcPr>
            <w:tcW w:w="817" w:type="dxa"/>
            <w:tcBorders>
              <w:top w:val="nil"/>
              <w:left w:val="nil"/>
              <w:bottom w:val="nil"/>
              <w:right w:val="nil"/>
            </w:tcBorders>
            <w:shd w:val="clear" w:color="auto" w:fill="auto"/>
            <w:noWrap/>
            <w:vAlign w:val="bottom"/>
            <w:hideMark/>
          </w:tcPr>
          <w:p w14:paraId="1B4483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94</w:t>
            </w:r>
          </w:p>
        </w:tc>
        <w:tc>
          <w:tcPr>
            <w:tcW w:w="817" w:type="dxa"/>
            <w:tcBorders>
              <w:top w:val="nil"/>
              <w:left w:val="nil"/>
              <w:bottom w:val="nil"/>
              <w:right w:val="nil"/>
            </w:tcBorders>
            <w:shd w:val="clear" w:color="auto" w:fill="auto"/>
            <w:noWrap/>
            <w:vAlign w:val="bottom"/>
            <w:hideMark/>
          </w:tcPr>
          <w:p w14:paraId="2E696C54" w14:textId="77777777" w:rsidR="00D81FF8" w:rsidRPr="00390716" w:rsidRDefault="00D81FF8" w:rsidP="00390716">
            <w:pPr>
              <w:spacing w:after="0" w:line="360" w:lineRule="auto"/>
              <w:jc w:val="right"/>
              <w:rPr>
                <w:szCs w:val="24"/>
                <w:lang w:val="sv-SE" w:eastAsia="sv-SE"/>
              </w:rPr>
            </w:pPr>
            <w:r w:rsidRPr="00390716">
              <w:rPr>
                <w:szCs w:val="24"/>
                <w:lang w:val="sv-SE" w:eastAsia="sv-SE"/>
              </w:rPr>
              <w:t>49</w:t>
            </w:r>
          </w:p>
        </w:tc>
        <w:tc>
          <w:tcPr>
            <w:tcW w:w="816" w:type="dxa"/>
            <w:tcBorders>
              <w:top w:val="nil"/>
              <w:left w:val="nil"/>
              <w:bottom w:val="nil"/>
              <w:right w:val="nil"/>
            </w:tcBorders>
            <w:shd w:val="clear" w:color="auto" w:fill="auto"/>
            <w:noWrap/>
            <w:vAlign w:val="bottom"/>
            <w:hideMark/>
          </w:tcPr>
          <w:p w14:paraId="1D6DAC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36</w:t>
            </w:r>
          </w:p>
        </w:tc>
        <w:tc>
          <w:tcPr>
            <w:tcW w:w="817" w:type="dxa"/>
            <w:tcBorders>
              <w:top w:val="nil"/>
              <w:left w:val="nil"/>
              <w:bottom w:val="nil"/>
              <w:right w:val="nil"/>
            </w:tcBorders>
            <w:shd w:val="clear" w:color="auto" w:fill="auto"/>
            <w:noWrap/>
            <w:vAlign w:val="bottom"/>
            <w:hideMark/>
          </w:tcPr>
          <w:p w14:paraId="138290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7" w:type="dxa"/>
            <w:tcBorders>
              <w:top w:val="nil"/>
              <w:left w:val="nil"/>
              <w:bottom w:val="nil"/>
              <w:right w:val="nil"/>
            </w:tcBorders>
            <w:shd w:val="clear" w:color="auto" w:fill="auto"/>
            <w:noWrap/>
            <w:vAlign w:val="bottom"/>
            <w:hideMark/>
          </w:tcPr>
          <w:p w14:paraId="12E84D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single" w:sz="4" w:space="0" w:color="auto"/>
            </w:tcBorders>
            <w:shd w:val="clear" w:color="auto" w:fill="auto"/>
            <w:noWrap/>
            <w:vAlign w:val="bottom"/>
            <w:hideMark/>
          </w:tcPr>
          <w:p w14:paraId="74DEA1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34</w:t>
            </w:r>
          </w:p>
        </w:tc>
      </w:tr>
      <w:tr w:rsidR="00D81FF8" w:rsidRPr="00390716" w14:paraId="3F57B69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08421F8" w14:textId="56271360"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28180D99"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3DCE6CA4" w14:textId="77777777" w:rsidR="00D81FF8" w:rsidRPr="00390716" w:rsidRDefault="00D81FF8" w:rsidP="00390716">
            <w:pPr>
              <w:spacing w:after="0" w:line="360" w:lineRule="auto"/>
              <w:jc w:val="right"/>
              <w:rPr>
                <w:szCs w:val="24"/>
                <w:lang w:val="sv-SE" w:eastAsia="sv-SE"/>
              </w:rPr>
            </w:pPr>
            <w:r w:rsidRPr="00390716">
              <w:rPr>
                <w:szCs w:val="24"/>
                <w:lang w:val="sv-SE" w:eastAsia="sv-SE"/>
              </w:rPr>
              <w:t>45</w:t>
            </w:r>
          </w:p>
        </w:tc>
        <w:tc>
          <w:tcPr>
            <w:tcW w:w="817" w:type="dxa"/>
            <w:tcBorders>
              <w:top w:val="nil"/>
              <w:left w:val="nil"/>
              <w:bottom w:val="nil"/>
              <w:right w:val="nil"/>
            </w:tcBorders>
            <w:shd w:val="clear" w:color="auto" w:fill="auto"/>
            <w:noWrap/>
            <w:vAlign w:val="bottom"/>
            <w:hideMark/>
          </w:tcPr>
          <w:p w14:paraId="332AA30D" w14:textId="77777777" w:rsidR="00D81FF8" w:rsidRPr="00390716" w:rsidRDefault="00D81FF8" w:rsidP="00390716">
            <w:pPr>
              <w:spacing w:after="0" w:line="360" w:lineRule="auto"/>
              <w:jc w:val="right"/>
              <w:rPr>
                <w:szCs w:val="24"/>
                <w:lang w:val="sv-SE" w:eastAsia="sv-SE"/>
              </w:rPr>
            </w:pPr>
            <w:r w:rsidRPr="00390716">
              <w:rPr>
                <w:szCs w:val="24"/>
                <w:lang w:val="sv-SE" w:eastAsia="sv-SE"/>
              </w:rPr>
              <w:t>37</w:t>
            </w:r>
          </w:p>
        </w:tc>
        <w:tc>
          <w:tcPr>
            <w:tcW w:w="817" w:type="dxa"/>
            <w:tcBorders>
              <w:top w:val="nil"/>
              <w:left w:val="nil"/>
              <w:bottom w:val="nil"/>
              <w:right w:val="nil"/>
            </w:tcBorders>
            <w:shd w:val="clear" w:color="auto" w:fill="auto"/>
            <w:noWrap/>
            <w:vAlign w:val="bottom"/>
            <w:hideMark/>
          </w:tcPr>
          <w:p w14:paraId="05BDEA8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24</w:t>
            </w:r>
          </w:p>
        </w:tc>
        <w:tc>
          <w:tcPr>
            <w:tcW w:w="816" w:type="dxa"/>
            <w:tcBorders>
              <w:top w:val="nil"/>
              <w:left w:val="nil"/>
              <w:bottom w:val="nil"/>
              <w:right w:val="nil"/>
            </w:tcBorders>
            <w:shd w:val="clear" w:color="auto" w:fill="auto"/>
            <w:noWrap/>
            <w:vAlign w:val="bottom"/>
            <w:hideMark/>
          </w:tcPr>
          <w:p w14:paraId="61DB68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w:t>
            </w:r>
          </w:p>
        </w:tc>
        <w:tc>
          <w:tcPr>
            <w:tcW w:w="817" w:type="dxa"/>
            <w:tcBorders>
              <w:top w:val="nil"/>
              <w:left w:val="nil"/>
              <w:bottom w:val="nil"/>
              <w:right w:val="nil"/>
            </w:tcBorders>
            <w:shd w:val="clear" w:color="auto" w:fill="auto"/>
            <w:noWrap/>
            <w:vAlign w:val="bottom"/>
            <w:hideMark/>
          </w:tcPr>
          <w:p w14:paraId="393881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47CB29B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580B2A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w:t>
            </w:r>
          </w:p>
        </w:tc>
      </w:tr>
      <w:tr w:rsidR="00D81FF8" w:rsidRPr="00390716" w14:paraId="74A3C0C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303ADB9" w14:textId="341F3C11"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5F2C4B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4168B18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19</w:t>
            </w:r>
          </w:p>
        </w:tc>
        <w:tc>
          <w:tcPr>
            <w:tcW w:w="817" w:type="dxa"/>
            <w:tcBorders>
              <w:top w:val="nil"/>
              <w:left w:val="nil"/>
              <w:bottom w:val="nil"/>
              <w:right w:val="nil"/>
            </w:tcBorders>
            <w:shd w:val="clear" w:color="auto" w:fill="auto"/>
            <w:noWrap/>
            <w:vAlign w:val="bottom"/>
            <w:hideMark/>
          </w:tcPr>
          <w:p w14:paraId="686ECB3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7D7650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6" w:type="dxa"/>
            <w:tcBorders>
              <w:top w:val="nil"/>
              <w:left w:val="nil"/>
              <w:bottom w:val="nil"/>
              <w:right w:val="nil"/>
            </w:tcBorders>
            <w:shd w:val="clear" w:color="auto" w:fill="auto"/>
            <w:noWrap/>
            <w:vAlign w:val="bottom"/>
            <w:hideMark/>
          </w:tcPr>
          <w:p w14:paraId="3F086F32"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419EAD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7F6953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06A7F6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r>
      <w:tr w:rsidR="00D81FF8" w:rsidRPr="00390716" w14:paraId="7726140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9276E74" w14:textId="2D502B1F"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08C5420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128260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2EB09E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48BF58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6FC22294"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05B57C5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E707A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5C24498A"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43E3E2D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ADAB1FA" w14:textId="77932105"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02EA731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74E778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84C29AC"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3CE77B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6" w:type="dxa"/>
            <w:tcBorders>
              <w:top w:val="nil"/>
              <w:left w:val="nil"/>
              <w:bottom w:val="nil"/>
              <w:right w:val="nil"/>
            </w:tcBorders>
            <w:shd w:val="clear" w:color="auto" w:fill="auto"/>
            <w:noWrap/>
            <w:vAlign w:val="bottom"/>
            <w:hideMark/>
          </w:tcPr>
          <w:p w14:paraId="1782A3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09C2900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81C944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B70DD3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517D90A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8816995" w14:textId="6266B812"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37BC44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C8BBF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83E795A"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7FC242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5A6E68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58B4E2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E5743B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4CE180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ABE53F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9222529" w14:textId="19B0831A"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0DF88A5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2DFC3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D4AEAA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E1982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23A6D3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52003DD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E51286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A8927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1140322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2A7F01D" w14:textId="23A239E3"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6FB36A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0F7015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EFBDB1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F111C2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E720EB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18AB305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A6A335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5741C5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86D501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6D1D60A" w14:textId="21939135"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1B0D3A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597119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F8A8C4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13418A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36A33DA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F80E7D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F4BEB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EA8450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11EBF8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4A6A327"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17CDE15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04B909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7DF6C8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7F7A63F4"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155987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6B77B7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808B98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1C36C4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6F5068D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3A5A989"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05658EF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429606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26554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46B35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000324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3AB33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9F47AB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314C8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597F579"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AD41CE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single" w:sz="4" w:space="0" w:color="auto"/>
              <w:right w:val="nil"/>
            </w:tcBorders>
            <w:shd w:val="clear" w:color="auto" w:fill="auto"/>
            <w:noWrap/>
            <w:vAlign w:val="bottom"/>
            <w:hideMark/>
          </w:tcPr>
          <w:p w14:paraId="3664FD4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5B54FA9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661E210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2CE545BC"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nil"/>
              <w:bottom w:val="single" w:sz="4" w:space="0" w:color="auto"/>
              <w:right w:val="nil"/>
            </w:tcBorders>
            <w:shd w:val="clear" w:color="auto" w:fill="auto"/>
            <w:noWrap/>
            <w:vAlign w:val="bottom"/>
            <w:hideMark/>
          </w:tcPr>
          <w:p w14:paraId="72B1085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0C9B24D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36E211F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single" w:sz="4" w:space="0" w:color="auto"/>
            </w:tcBorders>
            <w:shd w:val="clear" w:color="auto" w:fill="auto"/>
            <w:noWrap/>
            <w:vAlign w:val="bottom"/>
            <w:hideMark/>
          </w:tcPr>
          <w:p w14:paraId="19D82F3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4D6B7C53"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01B0E80C" w14:textId="77777777" w:rsidR="00D81FF8" w:rsidRPr="00390716" w:rsidRDefault="00D81FF8" w:rsidP="00390716">
            <w:pPr>
              <w:spacing w:after="0" w:line="360" w:lineRule="auto"/>
              <w:rPr>
                <w:szCs w:val="24"/>
                <w:lang w:val="en-US" w:eastAsia="sv-SE"/>
              </w:rPr>
            </w:pPr>
            <w:r w:rsidRPr="00390716">
              <w:rPr>
                <w:szCs w:val="24"/>
                <w:lang w:val="en-US" w:eastAsia="sv-SE"/>
              </w:rPr>
              <w:t> </w:t>
            </w:r>
          </w:p>
        </w:tc>
        <w:tc>
          <w:tcPr>
            <w:tcW w:w="816" w:type="dxa"/>
            <w:tcBorders>
              <w:top w:val="single" w:sz="4" w:space="0" w:color="auto"/>
              <w:left w:val="single" w:sz="4" w:space="0" w:color="auto"/>
              <w:bottom w:val="nil"/>
              <w:right w:val="nil"/>
            </w:tcBorders>
            <w:shd w:val="clear" w:color="auto" w:fill="auto"/>
            <w:noWrap/>
            <w:hideMark/>
          </w:tcPr>
          <w:p w14:paraId="7AC2B39A" w14:textId="77777777" w:rsidR="00D81FF8" w:rsidRPr="00940BDD" w:rsidRDefault="00D81FF8" w:rsidP="00390716">
            <w:pPr>
              <w:spacing w:after="0" w:line="360" w:lineRule="auto"/>
              <w:rPr>
                <w:b/>
                <w:szCs w:val="24"/>
                <w:lang w:val="sv-SE" w:eastAsia="sv-SE"/>
              </w:rPr>
            </w:pPr>
            <w:r w:rsidRPr="00940BDD">
              <w:rPr>
                <w:b/>
                <w:szCs w:val="24"/>
                <w:lang w:val="sv-SE" w:eastAsia="sv-SE"/>
              </w:rPr>
              <w:t>2012</w:t>
            </w:r>
          </w:p>
        </w:tc>
        <w:tc>
          <w:tcPr>
            <w:tcW w:w="817" w:type="dxa"/>
            <w:tcBorders>
              <w:top w:val="single" w:sz="4" w:space="0" w:color="auto"/>
              <w:left w:val="nil"/>
              <w:bottom w:val="nil"/>
              <w:right w:val="nil"/>
            </w:tcBorders>
            <w:shd w:val="clear" w:color="auto" w:fill="auto"/>
            <w:noWrap/>
            <w:vAlign w:val="bottom"/>
            <w:hideMark/>
          </w:tcPr>
          <w:p w14:paraId="1A71115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7EB2DA5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2E6F547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nil"/>
              <w:bottom w:val="nil"/>
              <w:right w:val="nil"/>
            </w:tcBorders>
            <w:shd w:val="clear" w:color="auto" w:fill="auto"/>
            <w:noWrap/>
            <w:vAlign w:val="bottom"/>
            <w:hideMark/>
          </w:tcPr>
          <w:p w14:paraId="0007FB5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4D416B6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61C3315A"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single" w:sz="4" w:space="0" w:color="auto"/>
            </w:tcBorders>
            <w:shd w:val="clear" w:color="auto" w:fill="auto"/>
            <w:noWrap/>
            <w:vAlign w:val="bottom"/>
            <w:hideMark/>
          </w:tcPr>
          <w:p w14:paraId="184941BC"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ED7448" w:rsidRPr="00390716" w14:paraId="35E4761C" w14:textId="77777777" w:rsidTr="00CD2B80">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F8D4A61" w14:textId="77777777" w:rsidR="00ED7448" w:rsidRPr="00390716" w:rsidRDefault="00ED7448" w:rsidP="00390716">
            <w:pPr>
              <w:spacing w:after="0" w:line="360" w:lineRule="auto"/>
              <w:rPr>
                <w:szCs w:val="24"/>
                <w:lang w:val="sv-SE" w:eastAsia="sv-SE"/>
              </w:rPr>
            </w:pPr>
            <w:r w:rsidRPr="00390716">
              <w:rPr>
                <w:szCs w:val="24"/>
                <w:lang w:val="sv-SE" w:eastAsia="sv-SE"/>
              </w:rPr>
              <w:t>Length of sentence</w:t>
            </w:r>
          </w:p>
        </w:tc>
        <w:tc>
          <w:tcPr>
            <w:tcW w:w="6534" w:type="dxa"/>
            <w:gridSpan w:val="8"/>
            <w:tcBorders>
              <w:top w:val="nil"/>
              <w:left w:val="single" w:sz="4" w:space="0" w:color="auto"/>
              <w:bottom w:val="nil"/>
              <w:right w:val="single" w:sz="4" w:space="0" w:color="auto"/>
            </w:tcBorders>
            <w:shd w:val="clear" w:color="auto" w:fill="auto"/>
            <w:noWrap/>
            <w:vAlign w:val="bottom"/>
            <w:hideMark/>
          </w:tcPr>
          <w:p w14:paraId="491496A8" w14:textId="3E126AA3" w:rsidR="00ED7448" w:rsidRPr="00390716" w:rsidRDefault="00ED7448" w:rsidP="00390716">
            <w:pPr>
              <w:spacing w:after="0" w:line="360" w:lineRule="auto"/>
              <w:rPr>
                <w:szCs w:val="24"/>
                <w:lang w:val="en-US" w:eastAsia="sv-SE"/>
              </w:rPr>
            </w:pPr>
            <w:r w:rsidRPr="00390716">
              <w:rPr>
                <w:szCs w:val="24"/>
                <w:lang w:val="en-US" w:eastAsia="sv-SE"/>
              </w:rPr>
              <w:t>Age when admitted to prison</w:t>
            </w:r>
          </w:p>
        </w:tc>
      </w:tr>
      <w:tr w:rsidR="00D81FF8" w:rsidRPr="00390716" w14:paraId="7F76B93E"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893EA2A" w14:textId="77777777" w:rsidR="00D81FF8" w:rsidRPr="00390716" w:rsidRDefault="00D81FF8" w:rsidP="00390716">
            <w:pPr>
              <w:spacing w:after="0" w:line="360" w:lineRule="auto"/>
              <w:jc w:val="center"/>
              <w:rPr>
                <w:szCs w:val="24"/>
                <w:lang w:val="en-US" w:eastAsia="sv-SE"/>
              </w:rPr>
            </w:pPr>
          </w:p>
        </w:tc>
        <w:tc>
          <w:tcPr>
            <w:tcW w:w="816" w:type="dxa"/>
            <w:tcBorders>
              <w:top w:val="nil"/>
              <w:left w:val="single" w:sz="4" w:space="0" w:color="auto"/>
              <w:bottom w:val="single" w:sz="4" w:space="0" w:color="auto"/>
              <w:right w:val="nil"/>
            </w:tcBorders>
            <w:shd w:val="clear" w:color="auto" w:fill="auto"/>
            <w:noWrap/>
            <w:vAlign w:val="bottom"/>
            <w:hideMark/>
          </w:tcPr>
          <w:p w14:paraId="7D8B0680" w14:textId="77777777" w:rsidR="00D81FF8" w:rsidRPr="00390716" w:rsidRDefault="00D81FF8" w:rsidP="00390716">
            <w:pPr>
              <w:spacing w:after="0" w:line="360" w:lineRule="auto"/>
              <w:jc w:val="center"/>
              <w:rPr>
                <w:szCs w:val="24"/>
                <w:lang w:val="sv-SE" w:eastAsia="sv-SE"/>
              </w:rPr>
            </w:pPr>
            <w:r w:rsidRPr="00390716">
              <w:rPr>
                <w:szCs w:val="24"/>
                <w:lang w:val="sv-SE" w:eastAsia="sv-SE"/>
              </w:rPr>
              <w:t>15–20</w:t>
            </w:r>
          </w:p>
        </w:tc>
        <w:tc>
          <w:tcPr>
            <w:tcW w:w="817" w:type="dxa"/>
            <w:tcBorders>
              <w:top w:val="nil"/>
              <w:left w:val="nil"/>
              <w:bottom w:val="single" w:sz="4" w:space="0" w:color="auto"/>
              <w:right w:val="nil"/>
            </w:tcBorders>
            <w:shd w:val="clear" w:color="auto" w:fill="auto"/>
            <w:noWrap/>
            <w:vAlign w:val="bottom"/>
            <w:hideMark/>
          </w:tcPr>
          <w:p w14:paraId="59855402"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21–24</w:t>
            </w:r>
          </w:p>
        </w:tc>
        <w:tc>
          <w:tcPr>
            <w:tcW w:w="817" w:type="dxa"/>
            <w:tcBorders>
              <w:top w:val="nil"/>
              <w:left w:val="nil"/>
              <w:bottom w:val="single" w:sz="4" w:space="0" w:color="auto"/>
              <w:right w:val="nil"/>
            </w:tcBorders>
            <w:shd w:val="clear" w:color="auto" w:fill="auto"/>
            <w:noWrap/>
            <w:vAlign w:val="bottom"/>
            <w:hideMark/>
          </w:tcPr>
          <w:p w14:paraId="6AF4C623"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25–29</w:t>
            </w:r>
          </w:p>
        </w:tc>
        <w:tc>
          <w:tcPr>
            <w:tcW w:w="817" w:type="dxa"/>
            <w:tcBorders>
              <w:top w:val="nil"/>
              <w:left w:val="nil"/>
              <w:bottom w:val="single" w:sz="4" w:space="0" w:color="auto"/>
              <w:right w:val="nil"/>
            </w:tcBorders>
            <w:shd w:val="clear" w:color="auto" w:fill="auto"/>
            <w:noWrap/>
            <w:vAlign w:val="bottom"/>
            <w:hideMark/>
          </w:tcPr>
          <w:p w14:paraId="4B621EC1" w14:textId="77777777" w:rsidR="00D81FF8" w:rsidRPr="00390716" w:rsidRDefault="00D81FF8" w:rsidP="00390716">
            <w:pPr>
              <w:spacing w:after="0" w:line="360" w:lineRule="auto"/>
              <w:jc w:val="center"/>
              <w:rPr>
                <w:szCs w:val="24"/>
                <w:lang w:val="sv-SE" w:eastAsia="sv-SE"/>
              </w:rPr>
            </w:pPr>
            <w:r w:rsidRPr="00390716">
              <w:rPr>
                <w:szCs w:val="24"/>
                <w:lang w:val="sv-SE" w:eastAsia="sv-SE"/>
              </w:rPr>
              <w:t>30–39</w:t>
            </w:r>
          </w:p>
        </w:tc>
        <w:tc>
          <w:tcPr>
            <w:tcW w:w="816" w:type="dxa"/>
            <w:tcBorders>
              <w:top w:val="nil"/>
              <w:left w:val="nil"/>
              <w:bottom w:val="single" w:sz="4" w:space="0" w:color="auto"/>
              <w:right w:val="nil"/>
            </w:tcBorders>
            <w:shd w:val="clear" w:color="auto" w:fill="auto"/>
            <w:noWrap/>
            <w:vAlign w:val="bottom"/>
            <w:hideMark/>
          </w:tcPr>
          <w:p w14:paraId="0E42BD7D" w14:textId="77777777" w:rsidR="00D81FF8" w:rsidRPr="00390716" w:rsidRDefault="00D81FF8" w:rsidP="00390716">
            <w:pPr>
              <w:spacing w:after="0" w:line="360" w:lineRule="auto"/>
              <w:jc w:val="center"/>
              <w:rPr>
                <w:szCs w:val="24"/>
                <w:lang w:val="sv-SE" w:eastAsia="sv-SE"/>
              </w:rPr>
            </w:pPr>
            <w:r w:rsidRPr="00390716">
              <w:rPr>
                <w:szCs w:val="24"/>
                <w:lang w:val="sv-SE" w:eastAsia="sv-SE"/>
              </w:rPr>
              <w:t>40–49</w:t>
            </w:r>
          </w:p>
        </w:tc>
        <w:tc>
          <w:tcPr>
            <w:tcW w:w="817" w:type="dxa"/>
            <w:tcBorders>
              <w:top w:val="nil"/>
              <w:left w:val="nil"/>
              <w:bottom w:val="single" w:sz="4" w:space="0" w:color="auto"/>
              <w:right w:val="nil"/>
            </w:tcBorders>
            <w:shd w:val="clear" w:color="auto" w:fill="auto"/>
            <w:noWrap/>
            <w:vAlign w:val="bottom"/>
            <w:hideMark/>
          </w:tcPr>
          <w:p w14:paraId="316C230D" w14:textId="77777777" w:rsidR="00D81FF8" w:rsidRPr="00390716" w:rsidRDefault="00D81FF8" w:rsidP="00390716">
            <w:pPr>
              <w:spacing w:after="0" w:line="360" w:lineRule="auto"/>
              <w:jc w:val="center"/>
              <w:rPr>
                <w:szCs w:val="24"/>
                <w:lang w:val="sv-SE" w:eastAsia="sv-SE"/>
              </w:rPr>
            </w:pPr>
            <w:r w:rsidRPr="00390716">
              <w:rPr>
                <w:szCs w:val="24"/>
                <w:lang w:val="sv-SE" w:eastAsia="sv-SE"/>
              </w:rPr>
              <w:t>50–59</w:t>
            </w:r>
          </w:p>
        </w:tc>
        <w:tc>
          <w:tcPr>
            <w:tcW w:w="817" w:type="dxa"/>
            <w:tcBorders>
              <w:top w:val="nil"/>
              <w:left w:val="nil"/>
              <w:bottom w:val="single" w:sz="4" w:space="0" w:color="auto"/>
              <w:right w:val="nil"/>
            </w:tcBorders>
            <w:shd w:val="clear" w:color="auto" w:fill="auto"/>
            <w:noWrap/>
            <w:vAlign w:val="bottom"/>
            <w:hideMark/>
          </w:tcPr>
          <w:p w14:paraId="1C897DDF" w14:textId="77777777" w:rsidR="00D81FF8" w:rsidRPr="00390716" w:rsidRDefault="00D81FF8" w:rsidP="00390716">
            <w:pPr>
              <w:spacing w:after="0" w:line="360" w:lineRule="auto"/>
              <w:jc w:val="center"/>
              <w:rPr>
                <w:szCs w:val="24"/>
                <w:lang w:val="sv-SE" w:eastAsia="sv-SE"/>
              </w:rPr>
            </w:pPr>
            <w:r w:rsidRPr="00390716">
              <w:rPr>
                <w:szCs w:val="24"/>
                <w:lang w:val="sv-SE" w:eastAsia="sv-SE"/>
              </w:rPr>
              <w:t>60–</w:t>
            </w:r>
          </w:p>
        </w:tc>
        <w:tc>
          <w:tcPr>
            <w:tcW w:w="817" w:type="dxa"/>
            <w:tcBorders>
              <w:top w:val="nil"/>
              <w:left w:val="nil"/>
              <w:bottom w:val="single" w:sz="4" w:space="0" w:color="auto"/>
              <w:right w:val="single" w:sz="4" w:space="0" w:color="auto"/>
            </w:tcBorders>
            <w:shd w:val="clear" w:color="auto" w:fill="auto"/>
            <w:noWrap/>
            <w:vAlign w:val="bottom"/>
            <w:hideMark/>
          </w:tcPr>
          <w:p w14:paraId="61AE86D0" w14:textId="77777777" w:rsidR="00D81FF8" w:rsidRPr="00390716" w:rsidRDefault="00D81FF8" w:rsidP="00390716">
            <w:pPr>
              <w:spacing w:after="0" w:line="360" w:lineRule="auto"/>
              <w:jc w:val="center"/>
              <w:rPr>
                <w:szCs w:val="24"/>
                <w:lang w:val="sv-SE" w:eastAsia="sv-SE"/>
              </w:rPr>
            </w:pPr>
            <w:r w:rsidRPr="00390716">
              <w:rPr>
                <w:szCs w:val="24"/>
                <w:lang w:val="sv-SE" w:eastAsia="sv-SE"/>
              </w:rPr>
              <w:t>Total</w:t>
            </w:r>
          </w:p>
        </w:tc>
      </w:tr>
      <w:tr w:rsidR="00D81FF8" w:rsidRPr="00390716" w14:paraId="3B0CFFEA"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08AD7E0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02C7B739"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42CCA46E"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FCCD592"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02A2911"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5C7641A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FC15A4B"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7B1B2AE"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7720A95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1C3D763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CC28C5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4E8F1217"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61B5DB7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18B044C9"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D4B987B"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182568C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6E312F58"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6FF244BE"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3C441DF1"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01E45AF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CEC5F96"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 number</w:t>
            </w:r>
          </w:p>
        </w:tc>
        <w:tc>
          <w:tcPr>
            <w:tcW w:w="816" w:type="dxa"/>
            <w:tcBorders>
              <w:top w:val="nil"/>
              <w:left w:val="single" w:sz="4" w:space="0" w:color="auto"/>
              <w:bottom w:val="nil"/>
              <w:right w:val="nil"/>
            </w:tcBorders>
            <w:shd w:val="clear" w:color="auto" w:fill="auto"/>
            <w:noWrap/>
            <w:vAlign w:val="bottom"/>
            <w:hideMark/>
          </w:tcPr>
          <w:p w14:paraId="131BEE43"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71</w:t>
            </w:r>
          </w:p>
        </w:tc>
        <w:tc>
          <w:tcPr>
            <w:tcW w:w="817" w:type="dxa"/>
            <w:tcBorders>
              <w:top w:val="nil"/>
              <w:left w:val="nil"/>
              <w:bottom w:val="nil"/>
              <w:right w:val="nil"/>
            </w:tcBorders>
            <w:shd w:val="clear" w:color="auto" w:fill="auto"/>
            <w:noWrap/>
            <w:vAlign w:val="bottom"/>
            <w:hideMark/>
          </w:tcPr>
          <w:p w14:paraId="3190420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262</w:t>
            </w:r>
          </w:p>
        </w:tc>
        <w:tc>
          <w:tcPr>
            <w:tcW w:w="817" w:type="dxa"/>
            <w:tcBorders>
              <w:top w:val="nil"/>
              <w:left w:val="nil"/>
              <w:bottom w:val="nil"/>
              <w:right w:val="nil"/>
            </w:tcBorders>
            <w:shd w:val="clear" w:color="auto" w:fill="auto"/>
            <w:noWrap/>
            <w:vAlign w:val="bottom"/>
            <w:hideMark/>
          </w:tcPr>
          <w:p w14:paraId="0642D20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268</w:t>
            </w:r>
          </w:p>
        </w:tc>
        <w:tc>
          <w:tcPr>
            <w:tcW w:w="817" w:type="dxa"/>
            <w:tcBorders>
              <w:top w:val="nil"/>
              <w:left w:val="nil"/>
              <w:bottom w:val="nil"/>
              <w:right w:val="nil"/>
            </w:tcBorders>
            <w:shd w:val="clear" w:color="auto" w:fill="auto"/>
            <w:noWrap/>
            <w:vAlign w:val="bottom"/>
            <w:hideMark/>
          </w:tcPr>
          <w:p w14:paraId="4C80203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196</w:t>
            </w:r>
          </w:p>
        </w:tc>
        <w:tc>
          <w:tcPr>
            <w:tcW w:w="816" w:type="dxa"/>
            <w:tcBorders>
              <w:top w:val="nil"/>
              <w:left w:val="nil"/>
              <w:bottom w:val="nil"/>
              <w:right w:val="nil"/>
            </w:tcBorders>
            <w:shd w:val="clear" w:color="auto" w:fill="auto"/>
            <w:noWrap/>
            <w:vAlign w:val="bottom"/>
            <w:hideMark/>
          </w:tcPr>
          <w:p w14:paraId="6A600D3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154</w:t>
            </w:r>
          </w:p>
        </w:tc>
        <w:tc>
          <w:tcPr>
            <w:tcW w:w="817" w:type="dxa"/>
            <w:tcBorders>
              <w:top w:val="nil"/>
              <w:left w:val="nil"/>
              <w:bottom w:val="nil"/>
              <w:right w:val="nil"/>
            </w:tcBorders>
            <w:shd w:val="clear" w:color="auto" w:fill="auto"/>
            <w:noWrap/>
            <w:vAlign w:val="bottom"/>
            <w:hideMark/>
          </w:tcPr>
          <w:p w14:paraId="01E78B71"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99</w:t>
            </w:r>
          </w:p>
        </w:tc>
        <w:tc>
          <w:tcPr>
            <w:tcW w:w="817" w:type="dxa"/>
            <w:tcBorders>
              <w:top w:val="nil"/>
              <w:left w:val="nil"/>
              <w:bottom w:val="nil"/>
              <w:right w:val="nil"/>
            </w:tcBorders>
            <w:shd w:val="clear" w:color="auto" w:fill="auto"/>
            <w:noWrap/>
            <w:vAlign w:val="bottom"/>
            <w:hideMark/>
          </w:tcPr>
          <w:p w14:paraId="2ADD11B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20</w:t>
            </w:r>
          </w:p>
        </w:tc>
        <w:tc>
          <w:tcPr>
            <w:tcW w:w="817" w:type="dxa"/>
            <w:tcBorders>
              <w:top w:val="nil"/>
              <w:left w:val="nil"/>
              <w:bottom w:val="nil"/>
              <w:right w:val="single" w:sz="4" w:space="0" w:color="auto"/>
            </w:tcBorders>
            <w:shd w:val="clear" w:color="auto" w:fill="auto"/>
            <w:noWrap/>
            <w:vAlign w:val="bottom"/>
            <w:hideMark/>
          </w:tcPr>
          <w:p w14:paraId="7DFD8500"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120</w:t>
            </w:r>
          </w:p>
        </w:tc>
      </w:tr>
      <w:tr w:rsidR="00D81FF8" w:rsidRPr="00390716" w14:paraId="4EFB33B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081B8D4"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7B9C585C"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37F6ACD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0D52ACA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7B51FC9"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3A913B8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0A6B91C"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718510C"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0AEA062A"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5E666D8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5FB4DF2"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64E9F050" w14:textId="77777777" w:rsidR="00D81FF8" w:rsidRPr="00390716" w:rsidRDefault="00D81FF8" w:rsidP="00390716">
            <w:pPr>
              <w:spacing w:after="0" w:line="360" w:lineRule="auto"/>
              <w:jc w:val="right"/>
              <w:rPr>
                <w:szCs w:val="24"/>
                <w:lang w:val="sv-SE" w:eastAsia="sv-SE"/>
              </w:rPr>
            </w:pPr>
            <w:r w:rsidRPr="00390716">
              <w:rPr>
                <w:szCs w:val="24"/>
                <w:lang w:val="sv-SE" w:eastAsia="sv-SE"/>
              </w:rPr>
              <w:t>49</w:t>
            </w:r>
          </w:p>
        </w:tc>
        <w:tc>
          <w:tcPr>
            <w:tcW w:w="817" w:type="dxa"/>
            <w:tcBorders>
              <w:top w:val="nil"/>
              <w:left w:val="nil"/>
              <w:bottom w:val="nil"/>
              <w:right w:val="nil"/>
            </w:tcBorders>
            <w:shd w:val="clear" w:color="auto" w:fill="auto"/>
            <w:noWrap/>
            <w:vAlign w:val="bottom"/>
            <w:hideMark/>
          </w:tcPr>
          <w:p w14:paraId="7DB51E2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180</w:t>
            </w:r>
          </w:p>
        </w:tc>
        <w:tc>
          <w:tcPr>
            <w:tcW w:w="817" w:type="dxa"/>
            <w:tcBorders>
              <w:top w:val="nil"/>
              <w:left w:val="nil"/>
              <w:bottom w:val="nil"/>
              <w:right w:val="nil"/>
            </w:tcBorders>
            <w:shd w:val="clear" w:color="auto" w:fill="auto"/>
            <w:noWrap/>
            <w:vAlign w:val="bottom"/>
            <w:hideMark/>
          </w:tcPr>
          <w:p w14:paraId="2851B5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185</w:t>
            </w:r>
          </w:p>
        </w:tc>
        <w:tc>
          <w:tcPr>
            <w:tcW w:w="817" w:type="dxa"/>
            <w:tcBorders>
              <w:top w:val="nil"/>
              <w:left w:val="nil"/>
              <w:bottom w:val="nil"/>
              <w:right w:val="nil"/>
            </w:tcBorders>
            <w:shd w:val="clear" w:color="auto" w:fill="auto"/>
            <w:noWrap/>
            <w:vAlign w:val="bottom"/>
            <w:hideMark/>
          </w:tcPr>
          <w:p w14:paraId="61ACBD5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142</w:t>
            </w:r>
          </w:p>
        </w:tc>
        <w:tc>
          <w:tcPr>
            <w:tcW w:w="816" w:type="dxa"/>
            <w:tcBorders>
              <w:top w:val="nil"/>
              <w:left w:val="nil"/>
              <w:bottom w:val="nil"/>
              <w:right w:val="nil"/>
            </w:tcBorders>
            <w:shd w:val="clear" w:color="auto" w:fill="auto"/>
            <w:noWrap/>
            <w:vAlign w:val="bottom"/>
            <w:hideMark/>
          </w:tcPr>
          <w:p w14:paraId="3AE8F4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120</w:t>
            </w:r>
          </w:p>
        </w:tc>
        <w:tc>
          <w:tcPr>
            <w:tcW w:w="817" w:type="dxa"/>
            <w:tcBorders>
              <w:top w:val="nil"/>
              <w:left w:val="nil"/>
              <w:bottom w:val="nil"/>
              <w:right w:val="nil"/>
            </w:tcBorders>
            <w:shd w:val="clear" w:color="auto" w:fill="auto"/>
            <w:noWrap/>
            <w:vAlign w:val="bottom"/>
            <w:hideMark/>
          </w:tcPr>
          <w:p w14:paraId="160AAE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83</w:t>
            </w:r>
          </w:p>
        </w:tc>
        <w:tc>
          <w:tcPr>
            <w:tcW w:w="817" w:type="dxa"/>
            <w:tcBorders>
              <w:top w:val="nil"/>
              <w:left w:val="nil"/>
              <w:bottom w:val="nil"/>
              <w:right w:val="nil"/>
            </w:tcBorders>
            <w:shd w:val="clear" w:color="auto" w:fill="auto"/>
            <w:noWrap/>
            <w:vAlign w:val="bottom"/>
            <w:hideMark/>
          </w:tcPr>
          <w:p w14:paraId="32DC01D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7" w:type="dxa"/>
            <w:tcBorders>
              <w:top w:val="nil"/>
              <w:left w:val="nil"/>
              <w:bottom w:val="nil"/>
              <w:right w:val="single" w:sz="4" w:space="0" w:color="auto"/>
            </w:tcBorders>
            <w:shd w:val="clear" w:color="auto" w:fill="auto"/>
            <w:noWrap/>
            <w:vAlign w:val="bottom"/>
            <w:hideMark/>
          </w:tcPr>
          <w:p w14:paraId="3D4014B0" w14:textId="77777777" w:rsidR="00D81FF8" w:rsidRPr="00390716" w:rsidRDefault="00D81FF8" w:rsidP="00390716">
            <w:pPr>
              <w:spacing w:after="0" w:line="360" w:lineRule="auto"/>
              <w:jc w:val="right"/>
              <w:rPr>
                <w:szCs w:val="24"/>
                <w:lang w:val="sv-SE" w:eastAsia="sv-SE"/>
              </w:rPr>
            </w:pPr>
            <w:r w:rsidRPr="00390716">
              <w:rPr>
                <w:szCs w:val="24"/>
                <w:lang w:val="sv-SE" w:eastAsia="sv-SE"/>
              </w:rPr>
              <w:t>89</w:t>
            </w:r>
          </w:p>
        </w:tc>
      </w:tr>
      <w:tr w:rsidR="00D81FF8" w:rsidRPr="00390716" w14:paraId="12B2543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A844908" w14:textId="35366CA1"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5FF276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73C62C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48</w:t>
            </w:r>
          </w:p>
        </w:tc>
        <w:tc>
          <w:tcPr>
            <w:tcW w:w="817" w:type="dxa"/>
            <w:tcBorders>
              <w:top w:val="nil"/>
              <w:left w:val="nil"/>
              <w:bottom w:val="nil"/>
              <w:right w:val="nil"/>
            </w:tcBorders>
            <w:shd w:val="clear" w:color="auto" w:fill="auto"/>
            <w:noWrap/>
            <w:vAlign w:val="bottom"/>
            <w:hideMark/>
          </w:tcPr>
          <w:p w14:paraId="14A58018" w14:textId="77777777" w:rsidR="00D81FF8" w:rsidRPr="00390716" w:rsidRDefault="00D81FF8" w:rsidP="00390716">
            <w:pPr>
              <w:spacing w:after="0" w:line="360" w:lineRule="auto"/>
              <w:jc w:val="right"/>
              <w:rPr>
                <w:szCs w:val="24"/>
                <w:lang w:val="sv-SE" w:eastAsia="sv-SE"/>
              </w:rPr>
            </w:pPr>
            <w:r w:rsidRPr="00390716">
              <w:rPr>
                <w:szCs w:val="24"/>
                <w:lang w:val="sv-SE" w:eastAsia="sv-SE"/>
              </w:rPr>
              <w:t>42</w:t>
            </w:r>
          </w:p>
        </w:tc>
        <w:tc>
          <w:tcPr>
            <w:tcW w:w="817" w:type="dxa"/>
            <w:tcBorders>
              <w:top w:val="nil"/>
              <w:left w:val="nil"/>
              <w:bottom w:val="nil"/>
              <w:right w:val="nil"/>
            </w:tcBorders>
            <w:shd w:val="clear" w:color="auto" w:fill="auto"/>
            <w:noWrap/>
            <w:vAlign w:val="bottom"/>
            <w:hideMark/>
          </w:tcPr>
          <w:p w14:paraId="2C2FD38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27</w:t>
            </w:r>
          </w:p>
        </w:tc>
        <w:tc>
          <w:tcPr>
            <w:tcW w:w="816" w:type="dxa"/>
            <w:tcBorders>
              <w:top w:val="nil"/>
              <w:left w:val="nil"/>
              <w:bottom w:val="nil"/>
              <w:right w:val="nil"/>
            </w:tcBorders>
            <w:shd w:val="clear" w:color="auto" w:fill="auto"/>
            <w:noWrap/>
            <w:vAlign w:val="bottom"/>
            <w:hideMark/>
          </w:tcPr>
          <w:p w14:paraId="41D31F2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w:t>
            </w:r>
          </w:p>
        </w:tc>
        <w:tc>
          <w:tcPr>
            <w:tcW w:w="817" w:type="dxa"/>
            <w:tcBorders>
              <w:top w:val="nil"/>
              <w:left w:val="nil"/>
              <w:bottom w:val="nil"/>
              <w:right w:val="nil"/>
            </w:tcBorders>
            <w:shd w:val="clear" w:color="auto" w:fill="auto"/>
            <w:noWrap/>
            <w:vAlign w:val="bottom"/>
            <w:hideMark/>
          </w:tcPr>
          <w:p w14:paraId="5B5F53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730FFC7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475493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r>
      <w:tr w:rsidR="00D81FF8" w:rsidRPr="00390716" w14:paraId="1DB5E77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E550822" w14:textId="03F2362E"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7F25F7DC"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6EA2A84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w:t>
            </w:r>
          </w:p>
        </w:tc>
        <w:tc>
          <w:tcPr>
            <w:tcW w:w="817" w:type="dxa"/>
            <w:tcBorders>
              <w:top w:val="nil"/>
              <w:left w:val="nil"/>
              <w:bottom w:val="nil"/>
              <w:right w:val="nil"/>
            </w:tcBorders>
            <w:shd w:val="clear" w:color="auto" w:fill="auto"/>
            <w:noWrap/>
            <w:vAlign w:val="bottom"/>
            <w:hideMark/>
          </w:tcPr>
          <w:p w14:paraId="711DD70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w:t>
            </w:r>
          </w:p>
        </w:tc>
        <w:tc>
          <w:tcPr>
            <w:tcW w:w="817" w:type="dxa"/>
            <w:tcBorders>
              <w:top w:val="nil"/>
              <w:left w:val="nil"/>
              <w:bottom w:val="nil"/>
              <w:right w:val="nil"/>
            </w:tcBorders>
            <w:shd w:val="clear" w:color="auto" w:fill="auto"/>
            <w:noWrap/>
            <w:vAlign w:val="bottom"/>
            <w:hideMark/>
          </w:tcPr>
          <w:p w14:paraId="20CFD6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c>
          <w:tcPr>
            <w:tcW w:w="816" w:type="dxa"/>
            <w:tcBorders>
              <w:top w:val="nil"/>
              <w:left w:val="nil"/>
              <w:bottom w:val="nil"/>
              <w:right w:val="nil"/>
            </w:tcBorders>
            <w:shd w:val="clear" w:color="auto" w:fill="auto"/>
            <w:noWrap/>
            <w:vAlign w:val="bottom"/>
            <w:hideMark/>
          </w:tcPr>
          <w:p w14:paraId="60752DC5"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0A69B915"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14EE1E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0E0CD7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r>
      <w:tr w:rsidR="00D81FF8" w:rsidRPr="00390716" w14:paraId="2E01459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67D45EC" w14:textId="7E154671"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6EF067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7BD4BCB" w14:textId="77777777" w:rsidR="00D81FF8" w:rsidRPr="00390716" w:rsidRDefault="00D81FF8" w:rsidP="00390716">
            <w:pPr>
              <w:spacing w:after="0" w:line="360" w:lineRule="auto"/>
              <w:jc w:val="right"/>
              <w:rPr>
                <w:szCs w:val="24"/>
                <w:lang w:val="sv-SE" w:eastAsia="sv-SE"/>
              </w:rPr>
            </w:pPr>
            <w:r w:rsidRPr="00390716">
              <w:rPr>
                <w:szCs w:val="24"/>
                <w:lang w:val="sv-SE" w:eastAsia="sv-SE"/>
              </w:rPr>
              <w:t>9</w:t>
            </w:r>
          </w:p>
        </w:tc>
        <w:tc>
          <w:tcPr>
            <w:tcW w:w="817" w:type="dxa"/>
            <w:tcBorders>
              <w:top w:val="nil"/>
              <w:left w:val="nil"/>
              <w:bottom w:val="nil"/>
              <w:right w:val="nil"/>
            </w:tcBorders>
            <w:shd w:val="clear" w:color="auto" w:fill="auto"/>
            <w:noWrap/>
            <w:vAlign w:val="bottom"/>
            <w:hideMark/>
          </w:tcPr>
          <w:p w14:paraId="54117A3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7" w:type="dxa"/>
            <w:tcBorders>
              <w:top w:val="nil"/>
              <w:left w:val="nil"/>
              <w:bottom w:val="nil"/>
              <w:right w:val="nil"/>
            </w:tcBorders>
            <w:shd w:val="clear" w:color="auto" w:fill="auto"/>
            <w:noWrap/>
            <w:vAlign w:val="bottom"/>
            <w:hideMark/>
          </w:tcPr>
          <w:p w14:paraId="3D8B9203"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6" w:type="dxa"/>
            <w:tcBorders>
              <w:top w:val="nil"/>
              <w:left w:val="nil"/>
              <w:bottom w:val="nil"/>
              <w:right w:val="nil"/>
            </w:tcBorders>
            <w:shd w:val="clear" w:color="auto" w:fill="auto"/>
            <w:noWrap/>
            <w:vAlign w:val="bottom"/>
            <w:hideMark/>
          </w:tcPr>
          <w:p w14:paraId="2E6D4F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3298C6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A05CE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BC5CAC9"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46427EA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1D72054" w14:textId="113C650C"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34FFD6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5DAE850"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4A0F2A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42DEE18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7B7F78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436DD8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7DDE0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5FC97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2E6944E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00102A5" w14:textId="54FD4AE9"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41CF15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081A41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87FEE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EEF70E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72CB84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4B04E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AC6509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50E3D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0ED61EE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784E2B4" w14:textId="142FA669"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5FF9E1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042D6C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F3730B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353D55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322B1DD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B24179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2AA0A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059C48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7CC37A3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76B666C" w14:textId="030FD4DA"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7E4506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9142A5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5A8FBA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ECA60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44DB4E6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C5B35A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2274ED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90981B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2399F8D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23382BD" w14:textId="11656659"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3D2B7DE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888E5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6E8752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EE265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2E53488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C123BA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2887D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950961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E3010A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4EC5B3F" w14:textId="7A140BD2"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5A75657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4C351F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42B42C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AAC7C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46207A7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707A6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B8BC3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2BDDFC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26B237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4FBFB23"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21DE3C2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5B6F7E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751B1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425F2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4ED6FB8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87CC1B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51F4DA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2CF231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CF723F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33C2CC0"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768D95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09F8CA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3E39ED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E514C1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0FE1BC3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1FF69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E8F3C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813DC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C457C7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02C1BE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5736CD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6C69040B"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13CD00A7"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3A9EB44D"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7577B93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D08C17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3F2569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22F06AFF"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08ADF51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0C40A04"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Women</w:t>
            </w:r>
          </w:p>
        </w:tc>
        <w:tc>
          <w:tcPr>
            <w:tcW w:w="816" w:type="dxa"/>
            <w:tcBorders>
              <w:top w:val="nil"/>
              <w:left w:val="single" w:sz="4" w:space="0" w:color="auto"/>
              <w:bottom w:val="nil"/>
              <w:right w:val="nil"/>
            </w:tcBorders>
            <w:shd w:val="clear" w:color="auto" w:fill="auto"/>
            <w:noWrap/>
            <w:vAlign w:val="bottom"/>
            <w:hideMark/>
          </w:tcPr>
          <w:p w14:paraId="4BC104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46E24C5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7298A3D0"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64D15174"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4D2EC8C0"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16D84006"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11CEA9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4D60767A"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422E068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49F952C"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492A867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7</w:t>
            </w:r>
          </w:p>
        </w:tc>
        <w:tc>
          <w:tcPr>
            <w:tcW w:w="817" w:type="dxa"/>
            <w:tcBorders>
              <w:top w:val="nil"/>
              <w:left w:val="nil"/>
              <w:bottom w:val="nil"/>
              <w:right w:val="nil"/>
            </w:tcBorders>
            <w:shd w:val="clear" w:color="auto" w:fill="auto"/>
            <w:noWrap/>
            <w:vAlign w:val="bottom"/>
            <w:hideMark/>
          </w:tcPr>
          <w:p w14:paraId="7F752FA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31</w:t>
            </w:r>
          </w:p>
        </w:tc>
        <w:tc>
          <w:tcPr>
            <w:tcW w:w="817" w:type="dxa"/>
            <w:tcBorders>
              <w:top w:val="nil"/>
              <w:left w:val="nil"/>
              <w:bottom w:val="nil"/>
              <w:right w:val="nil"/>
            </w:tcBorders>
            <w:shd w:val="clear" w:color="auto" w:fill="auto"/>
            <w:noWrap/>
            <w:vAlign w:val="bottom"/>
            <w:hideMark/>
          </w:tcPr>
          <w:p w14:paraId="4DB25B9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29</w:t>
            </w:r>
          </w:p>
        </w:tc>
        <w:tc>
          <w:tcPr>
            <w:tcW w:w="817" w:type="dxa"/>
            <w:tcBorders>
              <w:top w:val="nil"/>
              <w:left w:val="nil"/>
              <w:bottom w:val="nil"/>
              <w:right w:val="nil"/>
            </w:tcBorders>
            <w:shd w:val="clear" w:color="auto" w:fill="auto"/>
            <w:noWrap/>
            <w:vAlign w:val="bottom"/>
            <w:hideMark/>
          </w:tcPr>
          <w:p w14:paraId="4E70404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21</w:t>
            </w:r>
          </w:p>
        </w:tc>
        <w:tc>
          <w:tcPr>
            <w:tcW w:w="816" w:type="dxa"/>
            <w:tcBorders>
              <w:top w:val="nil"/>
              <w:left w:val="nil"/>
              <w:bottom w:val="nil"/>
              <w:right w:val="nil"/>
            </w:tcBorders>
            <w:shd w:val="clear" w:color="auto" w:fill="auto"/>
            <w:noWrap/>
            <w:vAlign w:val="bottom"/>
            <w:hideMark/>
          </w:tcPr>
          <w:p w14:paraId="435E4213"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30</w:t>
            </w:r>
          </w:p>
        </w:tc>
        <w:tc>
          <w:tcPr>
            <w:tcW w:w="817" w:type="dxa"/>
            <w:tcBorders>
              <w:top w:val="nil"/>
              <w:left w:val="nil"/>
              <w:bottom w:val="nil"/>
              <w:right w:val="nil"/>
            </w:tcBorders>
            <w:shd w:val="clear" w:color="auto" w:fill="auto"/>
            <w:noWrap/>
            <w:vAlign w:val="bottom"/>
            <w:hideMark/>
          </w:tcPr>
          <w:p w14:paraId="1219B6C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w:t>
            </w:r>
          </w:p>
        </w:tc>
        <w:tc>
          <w:tcPr>
            <w:tcW w:w="817" w:type="dxa"/>
            <w:tcBorders>
              <w:top w:val="nil"/>
              <w:left w:val="nil"/>
              <w:bottom w:val="nil"/>
              <w:right w:val="nil"/>
            </w:tcBorders>
            <w:shd w:val="clear" w:color="auto" w:fill="auto"/>
            <w:noWrap/>
            <w:vAlign w:val="bottom"/>
            <w:hideMark/>
          </w:tcPr>
          <w:p w14:paraId="7F85F55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w:t>
            </w:r>
          </w:p>
        </w:tc>
        <w:tc>
          <w:tcPr>
            <w:tcW w:w="817" w:type="dxa"/>
            <w:tcBorders>
              <w:top w:val="nil"/>
              <w:left w:val="nil"/>
              <w:bottom w:val="nil"/>
              <w:right w:val="single" w:sz="4" w:space="0" w:color="auto"/>
            </w:tcBorders>
            <w:shd w:val="clear" w:color="auto" w:fill="auto"/>
            <w:noWrap/>
            <w:vAlign w:val="bottom"/>
            <w:hideMark/>
          </w:tcPr>
          <w:p w14:paraId="5122E16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16</w:t>
            </w:r>
          </w:p>
        </w:tc>
      </w:tr>
      <w:tr w:rsidR="00D81FF8" w:rsidRPr="00390716" w14:paraId="61AB9C4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ABE6321"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74EDD841"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638E2BC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032360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014E8D7F"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3D96FF67"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4D0EA15"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DB120DD"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4F469414"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2643D2A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F9747E8"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39AE49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6E3DF2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w:t>
            </w:r>
          </w:p>
        </w:tc>
        <w:tc>
          <w:tcPr>
            <w:tcW w:w="817" w:type="dxa"/>
            <w:tcBorders>
              <w:top w:val="nil"/>
              <w:left w:val="nil"/>
              <w:bottom w:val="nil"/>
              <w:right w:val="nil"/>
            </w:tcBorders>
            <w:shd w:val="clear" w:color="auto" w:fill="auto"/>
            <w:noWrap/>
            <w:vAlign w:val="bottom"/>
            <w:hideMark/>
          </w:tcPr>
          <w:p w14:paraId="599C2D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23</w:t>
            </w:r>
          </w:p>
        </w:tc>
        <w:tc>
          <w:tcPr>
            <w:tcW w:w="817" w:type="dxa"/>
            <w:tcBorders>
              <w:top w:val="nil"/>
              <w:left w:val="nil"/>
              <w:bottom w:val="nil"/>
              <w:right w:val="nil"/>
            </w:tcBorders>
            <w:shd w:val="clear" w:color="auto" w:fill="auto"/>
            <w:noWrap/>
            <w:vAlign w:val="bottom"/>
            <w:hideMark/>
          </w:tcPr>
          <w:p w14:paraId="57915B0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6" w:type="dxa"/>
            <w:tcBorders>
              <w:top w:val="nil"/>
              <w:left w:val="nil"/>
              <w:bottom w:val="nil"/>
              <w:right w:val="nil"/>
            </w:tcBorders>
            <w:shd w:val="clear" w:color="auto" w:fill="auto"/>
            <w:noWrap/>
            <w:vAlign w:val="bottom"/>
            <w:hideMark/>
          </w:tcPr>
          <w:p w14:paraId="7E5E0E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24</w:t>
            </w:r>
          </w:p>
        </w:tc>
        <w:tc>
          <w:tcPr>
            <w:tcW w:w="817" w:type="dxa"/>
            <w:tcBorders>
              <w:top w:val="nil"/>
              <w:left w:val="nil"/>
              <w:bottom w:val="nil"/>
              <w:right w:val="nil"/>
            </w:tcBorders>
            <w:shd w:val="clear" w:color="auto" w:fill="auto"/>
            <w:noWrap/>
            <w:vAlign w:val="bottom"/>
            <w:hideMark/>
          </w:tcPr>
          <w:p w14:paraId="7952F77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7EEC7AB3"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single" w:sz="4" w:space="0" w:color="auto"/>
            </w:tcBorders>
            <w:shd w:val="clear" w:color="auto" w:fill="auto"/>
            <w:noWrap/>
            <w:vAlign w:val="bottom"/>
            <w:hideMark/>
          </w:tcPr>
          <w:p w14:paraId="512C29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r>
      <w:tr w:rsidR="00D81FF8" w:rsidRPr="00390716" w14:paraId="1E1E6E4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2F634BB" w14:textId="6E165D90"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0A51A36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8F68C78"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2577C092"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7E2366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2F313D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F1D1D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B06140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33C5F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7B77282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0790F02" w14:textId="6B105B44"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0F416D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C076DE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4104D7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0780B6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3859FAA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EF0E3A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A597B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5F5A2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1869E8C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54CF8ED" w14:textId="6D8A2694"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14F666F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BD863B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7769C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C5260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6F55E5D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D5F1EE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5316DC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644DD1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D93AD6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214ABC8" w14:textId="67F6E4BD"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5E0EF1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E4227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AF5713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50649F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1D4F640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9BDA4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B4A9C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872F7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6EA91A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5709CFD" w14:textId="05B212EF"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2C437B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3F1B59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AD0A30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10ADB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68803CD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AAB7D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001CA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FD058C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C52025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FE17DF8" w14:textId="1B8D205C"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48AA5A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A619E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DFE305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B90529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2ABD49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AB64A3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E48F5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0085F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902B51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1309CC6" w14:textId="101F327B"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60FB11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AD19C5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6688D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3F6247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34E1156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9FE46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AF6317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01D3E4F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0619EDA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7E8F38B" w14:textId="17E04FFC"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7ED3E5F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22A706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127DFE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1C4DC9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784F27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F9DFA0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A8CEC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B5139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011BF5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BBEFD2E" w14:textId="13692BF9"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59039B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A73B2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397051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3AA88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105618A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1FC376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3E62C8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04632A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790546FE"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23E6D09D"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right w:val="nil"/>
            </w:tcBorders>
            <w:shd w:val="clear" w:color="auto" w:fill="auto"/>
            <w:noWrap/>
            <w:vAlign w:val="bottom"/>
            <w:hideMark/>
          </w:tcPr>
          <w:p w14:paraId="68DDE6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23E4C4C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1A5D61B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0B7B043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right w:val="nil"/>
            </w:tcBorders>
            <w:shd w:val="clear" w:color="auto" w:fill="auto"/>
            <w:noWrap/>
            <w:vAlign w:val="bottom"/>
            <w:hideMark/>
          </w:tcPr>
          <w:p w14:paraId="095CD4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493EA63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037AB8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161685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B631CEE"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5A8184EB"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right w:val="nil"/>
            </w:tcBorders>
            <w:shd w:val="clear" w:color="auto" w:fill="auto"/>
            <w:noWrap/>
            <w:vAlign w:val="bottom"/>
            <w:hideMark/>
          </w:tcPr>
          <w:p w14:paraId="35D514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4A915F2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45FB5F5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578450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right w:val="nil"/>
            </w:tcBorders>
            <w:shd w:val="clear" w:color="auto" w:fill="auto"/>
            <w:noWrap/>
            <w:vAlign w:val="bottom"/>
            <w:hideMark/>
          </w:tcPr>
          <w:p w14:paraId="0A06F5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47FC525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35F00A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54E11EB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3CFE023A"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0459ABE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right w:val="nil"/>
            </w:tcBorders>
            <w:shd w:val="clear" w:color="auto" w:fill="auto"/>
            <w:noWrap/>
            <w:vAlign w:val="bottom"/>
            <w:hideMark/>
          </w:tcPr>
          <w:p w14:paraId="7F23B34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17A16AC9"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268A592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248A95CB"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right w:val="nil"/>
            </w:tcBorders>
            <w:shd w:val="clear" w:color="auto" w:fill="auto"/>
            <w:noWrap/>
            <w:vAlign w:val="bottom"/>
            <w:hideMark/>
          </w:tcPr>
          <w:p w14:paraId="73A14CC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0E0C86A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11968C4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single" w:sz="4" w:space="0" w:color="auto"/>
            </w:tcBorders>
            <w:shd w:val="clear" w:color="auto" w:fill="auto"/>
            <w:noWrap/>
            <w:vAlign w:val="bottom"/>
            <w:hideMark/>
          </w:tcPr>
          <w:p w14:paraId="578FA6C7" w14:textId="77777777" w:rsidR="00D81FF8" w:rsidRPr="00390716" w:rsidRDefault="00D81FF8" w:rsidP="00390716">
            <w:pPr>
              <w:spacing w:after="0" w:line="360" w:lineRule="auto"/>
              <w:jc w:val="right"/>
              <w:rPr>
                <w:szCs w:val="24"/>
                <w:lang w:val="sv-SE" w:eastAsia="sv-SE"/>
              </w:rPr>
            </w:pPr>
          </w:p>
        </w:tc>
      </w:tr>
      <w:tr w:rsidR="00D81FF8" w:rsidRPr="00390716" w14:paraId="145CD3B4" w14:textId="77777777" w:rsidTr="00940BDD">
        <w:trPr>
          <w:trHeight w:val="210"/>
        </w:trPr>
        <w:tc>
          <w:tcPr>
            <w:tcW w:w="3120" w:type="dxa"/>
            <w:tcBorders>
              <w:left w:val="single" w:sz="4" w:space="0" w:color="auto"/>
              <w:bottom w:val="nil"/>
              <w:right w:val="single" w:sz="4" w:space="0" w:color="auto"/>
            </w:tcBorders>
            <w:shd w:val="clear" w:color="auto" w:fill="auto"/>
            <w:noWrap/>
            <w:vAlign w:val="bottom"/>
            <w:hideMark/>
          </w:tcPr>
          <w:p w14:paraId="77A82E0E"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Men</w:t>
            </w:r>
          </w:p>
        </w:tc>
        <w:tc>
          <w:tcPr>
            <w:tcW w:w="816" w:type="dxa"/>
            <w:tcBorders>
              <w:left w:val="single" w:sz="4" w:space="0" w:color="auto"/>
              <w:bottom w:val="nil"/>
              <w:right w:val="nil"/>
            </w:tcBorders>
            <w:shd w:val="clear" w:color="auto" w:fill="auto"/>
            <w:noWrap/>
            <w:vAlign w:val="bottom"/>
            <w:hideMark/>
          </w:tcPr>
          <w:p w14:paraId="09FBB7C4"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left w:val="nil"/>
              <w:bottom w:val="nil"/>
              <w:right w:val="nil"/>
            </w:tcBorders>
            <w:shd w:val="clear" w:color="auto" w:fill="auto"/>
            <w:noWrap/>
            <w:vAlign w:val="bottom"/>
            <w:hideMark/>
          </w:tcPr>
          <w:p w14:paraId="18C5843E"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6C6EEE2D"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76B42244" w14:textId="77777777" w:rsidR="00D81FF8" w:rsidRPr="00390716" w:rsidRDefault="00D81FF8" w:rsidP="00390716">
            <w:pPr>
              <w:spacing w:after="0" w:line="360" w:lineRule="auto"/>
              <w:jc w:val="right"/>
              <w:rPr>
                <w:szCs w:val="24"/>
                <w:lang w:val="sv-SE" w:eastAsia="sv-SE"/>
              </w:rPr>
            </w:pPr>
          </w:p>
        </w:tc>
        <w:tc>
          <w:tcPr>
            <w:tcW w:w="816" w:type="dxa"/>
            <w:tcBorders>
              <w:left w:val="nil"/>
              <w:bottom w:val="nil"/>
              <w:right w:val="nil"/>
            </w:tcBorders>
            <w:shd w:val="clear" w:color="auto" w:fill="auto"/>
            <w:noWrap/>
            <w:vAlign w:val="bottom"/>
            <w:hideMark/>
          </w:tcPr>
          <w:p w14:paraId="77937686"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6F36DB34"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268442B8"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single" w:sz="4" w:space="0" w:color="auto"/>
            </w:tcBorders>
            <w:shd w:val="clear" w:color="auto" w:fill="auto"/>
            <w:noWrap/>
            <w:vAlign w:val="bottom"/>
            <w:hideMark/>
          </w:tcPr>
          <w:p w14:paraId="3B0044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3037243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83268B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50E7595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132</w:t>
            </w:r>
          </w:p>
        </w:tc>
        <w:tc>
          <w:tcPr>
            <w:tcW w:w="817" w:type="dxa"/>
            <w:tcBorders>
              <w:top w:val="nil"/>
              <w:left w:val="nil"/>
              <w:bottom w:val="nil"/>
              <w:right w:val="nil"/>
            </w:tcBorders>
            <w:shd w:val="clear" w:color="auto" w:fill="auto"/>
            <w:noWrap/>
            <w:vAlign w:val="bottom"/>
            <w:hideMark/>
          </w:tcPr>
          <w:p w14:paraId="565C49C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483</w:t>
            </w:r>
          </w:p>
        </w:tc>
        <w:tc>
          <w:tcPr>
            <w:tcW w:w="817" w:type="dxa"/>
            <w:tcBorders>
              <w:top w:val="nil"/>
              <w:left w:val="nil"/>
              <w:bottom w:val="nil"/>
              <w:right w:val="nil"/>
            </w:tcBorders>
            <w:shd w:val="clear" w:color="auto" w:fill="auto"/>
            <w:noWrap/>
            <w:vAlign w:val="bottom"/>
            <w:hideMark/>
          </w:tcPr>
          <w:p w14:paraId="2D87674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495</w:t>
            </w:r>
          </w:p>
        </w:tc>
        <w:tc>
          <w:tcPr>
            <w:tcW w:w="817" w:type="dxa"/>
            <w:tcBorders>
              <w:top w:val="nil"/>
              <w:left w:val="nil"/>
              <w:bottom w:val="nil"/>
              <w:right w:val="nil"/>
            </w:tcBorders>
            <w:shd w:val="clear" w:color="auto" w:fill="auto"/>
            <w:noWrap/>
            <w:vAlign w:val="bottom"/>
            <w:hideMark/>
          </w:tcPr>
          <w:p w14:paraId="3E92F98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363</w:t>
            </w:r>
          </w:p>
        </w:tc>
        <w:tc>
          <w:tcPr>
            <w:tcW w:w="816" w:type="dxa"/>
            <w:tcBorders>
              <w:top w:val="nil"/>
              <w:left w:val="nil"/>
              <w:bottom w:val="nil"/>
              <w:right w:val="nil"/>
            </w:tcBorders>
            <w:shd w:val="clear" w:color="auto" w:fill="auto"/>
            <w:noWrap/>
            <w:vAlign w:val="bottom"/>
            <w:hideMark/>
          </w:tcPr>
          <w:p w14:paraId="277B498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273</w:t>
            </w:r>
          </w:p>
        </w:tc>
        <w:tc>
          <w:tcPr>
            <w:tcW w:w="817" w:type="dxa"/>
            <w:tcBorders>
              <w:top w:val="nil"/>
              <w:left w:val="nil"/>
              <w:bottom w:val="nil"/>
              <w:right w:val="nil"/>
            </w:tcBorders>
            <w:shd w:val="clear" w:color="auto" w:fill="auto"/>
            <w:noWrap/>
            <w:vAlign w:val="bottom"/>
            <w:hideMark/>
          </w:tcPr>
          <w:p w14:paraId="3FC043D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179</w:t>
            </w:r>
          </w:p>
        </w:tc>
        <w:tc>
          <w:tcPr>
            <w:tcW w:w="817" w:type="dxa"/>
            <w:tcBorders>
              <w:top w:val="nil"/>
              <w:left w:val="nil"/>
              <w:bottom w:val="nil"/>
              <w:right w:val="nil"/>
            </w:tcBorders>
            <w:shd w:val="clear" w:color="auto" w:fill="auto"/>
            <w:noWrap/>
            <w:vAlign w:val="bottom"/>
            <w:hideMark/>
          </w:tcPr>
          <w:p w14:paraId="4DF8593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38</w:t>
            </w:r>
          </w:p>
        </w:tc>
        <w:tc>
          <w:tcPr>
            <w:tcW w:w="817" w:type="dxa"/>
            <w:tcBorders>
              <w:top w:val="nil"/>
              <w:left w:val="nil"/>
              <w:bottom w:val="nil"/>
              <w:right w:val="single" w:sz="4" w:space="0" w:color="auto"/>
            </w:tcBorders>
            <w:shd w:val="clear" w:color="auto" w:fill="auto"/>
            <w:noWrap/>
            <w:vAlign w:val="bottom"/>
            <w:hideMark/>
          </w:tcPr>
          <w:p w14:paraId="4B845ED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225</w:t>
            </w:r>
          </w:p>
        </w:tc>
      </w:tr>
      <w:tr w:rsidR="00D81FF8" w:rsidRPr="00390716" w14:paraId="7D53827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E761299"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22B45AA4"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7C05FDF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0CEE173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24FDBBA7"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3514B642"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6A0CB7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1AB0EC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6A6344CE"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4D76276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7C174E4"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23ADF7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90</w:t>
            </w:r>
          </w:p>
        </w:tc>
        <w:tc>
          <w:tcPr>
            <w:tcW w:w="817" w:type="dxa"/>
            <w:tcBorders>
              <w:top w:val="nil"/>
              <w:left w:val="nil"/>
              <w:bottom w:val="nil"/>
              <w:right w:val="nil"/>
            </w:tcBorders>
            <w:shd w:val="clear" w:color="auto" w:fill="auto"/>
            <w:noWrap/>
            <w:vAlign w:val="bottom"/>
            <w:hideMark/>
          </w:tcPr>
          <w:p w14:paraId="640E8D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333</w:t>
            </w:r>
          </w:p>
        </w:tc>
        <w:tc>
          <w:tcPr>
            <w:tcW w:w="817" w:type="dxa"/>
            <w:tcBorders>
              <w:top w:val="nil"/>
              <w:left w:val="nil"/>
              <w:bottom w:val="nil"/>
              <w:right w:val="nil"/>
            </w:tcBorders>
            <w:shd w:val="clear" w:color="auto" w:fill="auto"/>
            <w:noWrap/>
            <w:vAlign w:val="bottom"/>
            <w:hideMark/>
          </w:tcPr>
          <w:p w14:paraId="1D64DD35" w14:textId="77777777" w:rsidR="00D81FF8" w:rsidRPr="00390716" w:rsidRDefault="00D81FF8" w:rsidP="00390716">
            <w:pPr>
              <w:spacing w:after="0" w:line="360" w:lineRule="auto"/>
              <w:jc w:val="right"/>
              <w:rPr>
                <w:szCs w:val="24"/>
                <w:lang w:val="sv-SE" w:eastAsia="sv-SE"/>
              </w:rPr>
            </w:pPr>
            <w:r w:rsidRPr="00390716">
              <w:rPr>
                <w:szCs w:val="24"/>
                <w:lang w:val="sv-SE" w:eastAsia="sv-SE"/>
              </w:rPr>
              <w:t>338</w:t>
            </w:r>
          </w:p>
        </w:tc>
        <w:tc>
          <w:tcPr>
            <w:tcW w:w="817" w:type="dxa"/>
            <w:tcBorders>
              <w:top w:val="nil"/>
              <w:left w:val="nil"/>
              <w:bottom w:val="nil"/>
              <w:right w:val="nil"/>
            </w:tcBorders>
            <w:shd w:val="clear" w:color="auto" w:fill="auto"/>
            <w:noWrap/>
            <w:vAlign w:val="bottom"/>
            <w:hideMark/>
          </w:tcPr>
          <w:p w14:paraId="4186FB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262</w:t>
            </w:r>
          </w:p>
        </w:tc>
        <w:tc>
          <w:tcPr>
            <w:tcW w:w="816" w:type="dxa"/>
            <w:tcBorders>
              <w:top w:val="nil"/>
              <w:left w:val="nil"/>
              <w:bottom w:val="nil"/>
              <w:right w:val="nil"/>
            </w:tcBorders>
            <w:shd w:val="clear" w:color="auto" w:fill="auto"/>
            <w:noWrap/>
            <w:vAlign w:val="bottom"/>
            <w:hideMark/>
          </w:tcPr>
          <w:p w14:paraId="725D797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213</w:t>
            </w:r>
          </w:p>
        </w:tc>
        <w:tc>
          <w:tcPr>
            <w:tcW w:w="817" w:type="dxa"/>
            <w:tcBorders>
              <w:top w:val="nil"/>
              <w:left w:val="nil"/>
              <w:bottom w:val="nil"/>
              <w:right w:val="nil"/>
            </w:tcBorders>
            <w:shd w:val="clear" w:color="auto" w:fill="auto"/>
            <w:noWrap/>
            <w:vAlign w:val="bottom"/>
            <w:hideMark/>
          </w:tcPr>
          <w:p w14:paraId="07094E2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150</w:t>
            </w:r>
          </w:p>
        </w:tc>
        <w:tc>
          <w:tcPr>
            <w:tcW w:w="817" w:type="dxa"/>
            <w:tcBorders>
              <w:top w:val="nil"/>
              <w:left w:val="nil"/>
              <w:bottom w:val="nil"/>
              <w:right w:val="nil"/>
            </w:tcBorders>
            <w:shd w:val="clear" w:color="auto" w:fill="auto"/>
            <w:noWrap/>
            <w:vAlign w:val="bottom"/>
            <w:hideMark/>
          </w:tcPr>
          <w:p w14:paraId="0B070C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w:t>
            </w:r>
          </w:p>
        </w:tc>
        <w:tc>
          <w:tcPr>
            <w:tcW w:w="817" w:type="dxa"/>
            <w:tcBorders>
              <w:top w:val="nil"/>
              <w:left w:val="nil"/>
              <w:bottom w:val="nil"/>
              <w:right w:val="single" w:sz="4" w:space="0" w:color="auto"/>
            </w:tcBorders>
            <w:shd w:val="clear" w:color="auto" w:fill="auto"/>
            <w:noWrap/>
            <w:vAlign w:val="bottom"/>
            <w:hideMark/>
          </w:tcPr>
          <w:p w14:paraId="287938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166</w:t>
            </w:r>
          </w:p>
        </w:tc>
      </w:tr>
      <w:tr w:rsidR="00D81FF8" w:rsidRPr="00390716" w14:paraId="44B09C2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8D18B28" w14:textId="44C8B67D"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29D44B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29</w:t>
            </w:r>
          </w:p>
        </w:tc>
        <w:tc>
          <w:tcPr>
            <w:tcW w:w="817" w:type="dxa"/>
            <w:tcBorders>
              <w:top w:val="nil"/>
              <w:left w:val="nil"/>
              <w:bottom w:val="nil"/>
              <w:right w:val="nil"/>
            </w:tcBorders>
            <w:shd w:val="clear" w:color="auto" w:fill="auto"/>
            <w:noWrap/>
            <w:vAlign w:val="bottom"/>
            <w:hideMark/>
          </w:tcPr>
          <w:p w14:paraId="5073BC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88</w:t>
            </w:r>
          </w:p>
        </w:tc>
        <w:tc>
          <w:tcPr>
            <w:tcW w:w="817" w:type="dxa"/>
            <w:tcBorders>
              <w:top w:val="nil"/>
              <w:left w:val="nil"/>
              <w:bottom w:val="nil"/>
              <w:right w:val="nil"/>
            </w:tcBorders>
            <w:shd w:val="clear" w:color="auto" w:fill="auto"/>
            <w:noWrap/>
            <w:vAlign w:val="bottom"/>
            <w:hideMark/>
          </w:tcPr>
          <w:p w14:paraId="03206A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77</w:t>
            </w:r>
          </w:p>
        </w:tc>
        <w:tc>
          <w:tcPr>
            <w:tcW w:w="817" w:type="dxa"/>
            <w:tcBorders>
              <w:top w:val="nil"/>
              <w:left w:val="nil"/>
              <w:bottom w:val="nil"/>
              <w:right w:val="nil"/>
            </w:tcBorders>
            <w:shd w:val="clear" w:color="auto" w:fill="auto"/>
            <w:noWrap/>
            <w:vAlign w:val="bottom"/>
            <w:hideMark/>
          </w:tcPr>
          <w:p w14:paraId="0D9289A3" w14:textId="77777777" w:rsidR="00D81FF8" w:rsidRPr="00390716" w:rsidRDefault="00D81FF8" w:rsidP="00390716">
            <w:pPr>
              <w:spacing w:after="0" w:line="360" w:lineRule="auto"/>
              <w:jc w:val="right"/>
              <w:rPr>
                <w:szCs w:val="24"/>
                <w:lang w:val="sv-SE" w:eastAsia="sv-SE"/>
              </w:rPr>
            </w:pPr>
            <w:r w:rsidRPr="00390716">
              <w:rPr>
                <w:szCs w:val="24"/>
                <w:lang w:val="sv-SE" w:eastAsia="sv-SE"/>
              </w:rPr>
              <w:t>51</w:t>
            </w:r>
          </w:p>
        </w:tc>
        <w:tc>
          <w:tcPr>
            <w:tcW w:w="816" w:type="dxa"/>
            <w:tcBorders>
              <w:top w:val="nil"/>
              <w:left w:val="nil"/>
              <w:bottom w:val="nil"/>
              <w:right w:val="nil"/>
            </w:tcBorders>
            <w:shd w:val="clear" w:color="auto" w:fill="auto"/>
            <w:noWrap/>
            <w:vAlign w:val="bottom"/>
            <w:hideMark/>
          </w:tcPr>
          <w:p w14:paraId="49B6FC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w:t>
            </w:r>
          </w:p>
        </w:tc>
        <w:tc>
          <w:tcPr>
            <w:tcW w:w="817" w:type="dxa"/>
            <w:tcBorders>
              <w:top w:val="nil"/>
              <w:left w:val="nil"/>
              <w:bottom w:val="nil"/>
              <w:right w:val="nil"/>
            </w:tcBorders>
            <w:shd w:val="clear" w:color="auto" w:fill="auto"/>
            <w:noWrap/>
            <w:vAlign w:val="bottom"/>
            <w:hideMark/>
          </w:tcPr>
          <w:p w14:paraId="0BF4F9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w:t>
            </w:r>
          </w:p>
        </w:tc>
        <w:tc>
          <w:tcPr>
            <w:tcW w:w="817" w:type="dxa"/>
            <w:tcBorders>
              <w:top w:val="nil"/>
              <w:left w:val="nil"/>
              <w:bottom w:val="nil"/>
              <w:right w:val="nil"/>
            </w:tcBorders>
            <w:shd w:val="clear" w:color="auto" w:fill="auto"/>
            <w:noWrap/>
            <w:vAlign w:val="bottom"/>
            <w:hideMark/>
          </w:tcPr>
          <w:p w14:paraId="50082157"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single" w:sz="4" w:space="0" w:color="auto"/>
            </w:tcBorders>
            <w:shd w:val="clear" w:color="auto" w:fill="auto"/>
            <w:noWrap/>
            <w:vAlign w:val="bottom"/>
            <w:hideMark/>
          </w:tcPr>
          <w:p w14:paraId="62F3F9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w:t>
            </w:r>
          </w:p>
        </w:tc>
      </w:tr>
      <w:tr w:rsidR="00D81FF8" w:rsidRPr="00390716" w14:paraId="1998E68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6634415" w14:textId="630DBABD"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6937B125"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1893B8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w:t>
            </w:r>
          </w:p>
        </w:tc>
        <w:tc>
          <w:tcPr>
            <w:tcW w:w="817" w:type="dxa"/>
            <w:tcBorders>
              <w:top w:val="nil"/>
              <w:left w:val="nil"/>
              <w:bottom w:val="nil"/>
              <w:right w:val="nil"/>
            </w:tcBorders>
            <w:shd w:val="clear" w:color="auto" w:fill="auto"/>
            <w:noWrap/>
            <w:vAlign w:val="bottom"/>
            <w:hideMark/>
          </w:tcPr>
          <w:p w14:paraId="76113B7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34</w:t>
            </w:r>
          </w:p>
        </w:tc>
        <w:tc>
          <w:tcPr>
            <w:tcW w:w="817" w:type="dxa"/>
            <w:tcBorders>
              <w:top w:val="nil"/>
              <w:left w:val="nil"/>
              <w:bottom w:val="nil"/>
              <w:right w:val="nil"/>
            </w:tcBorders>
            <w:shd w:val="clear" w:color="auto" w:fill="auto"/>
            <w:noWrap/>
            <w:vAlign w:val="bottom"/>
            <w:hideMark/>
          </w:tcPr>
          <w:p w14:paraId="0E23C6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22</w:t>
            </w:r>
          </w:p>
        </w:tc>
        <w:tc>
          <w:tcPr>
            <w:tcW w:w="816" w:type="dxa"/>
            <w:tcBorders>
              <w:top w:val="nil"/>
              <w:left w:val="nil"/>
              <w:bottom w:val="nil"/>
              <w:right w:val="nil"/>
            </w:tcBorders>
            <w:shd w:val="clear" w:color="auto" w:fill="auto"/>
            <w:noWrap/>
            <w:vAlign w:val="bottom"/>
            <w:hideMark/>
          </w:tcPr>
          <w:p w14:paraId="0D89074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5CEA00DE"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183034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0C4A4D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r>
      <w:tr w:rsidR="00D81FF8" w:rsidRPr="00390716" w14:paraId="6F1BB03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9D0B671" w14:textId="20C1E2FE"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76F3C8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014D3FC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7" w:type="dxa"/>
            <w:tcBorders>
              <w:top w:val="nil"/>
              <w:left w:val="nil"/>
              <w:bottom w:val="nil"/>
              <w:right w:val="nil"/>
            </w:tcBorders>
            <w:shd w:val="clear" w:color="auto" w:fill="auto"/>
            <w:noWrap/>
            <w:vAlign w:val="bottom"/>
            <w:hideMark/>
          </w:tcPr>
          <w:p w14:paraId="0B94BEF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19</w:t>
            </w:r>
          </w:p>
        </w:tc>
        <w:tc>
          <w:tcPr>
            <w:tcW w:w="817" w:type="dxa"/>
            <w:tcBorders>
              <w:top w:val="nil"/>
              <w:left w:val="nil"/>
              <w:bottom w:val="nil"/>
              <w:right w:val="nil"/>
            </w:tcBorders>
            <w:shd w:val="clear" w:color="auto" w:fill="auto"/>
            <w:noWrap/>
            <w:vAlign w:val="bottom"/>
            <w:hideMark/>
          </w:tcPr>
          <w:p w14:paraId="646DCA83" w14:textId="77777777" w:rsidR="00D81FF8" w:rsidRPr="00390716" w:rsidRDefault="00D81FF8" w:rsidP="00390716">
            <w:pPr>
              <w:spacing w:after="0" w:line="360" w:lineRule="auto"/>
              <w:jc w:val="right"/>
              <w:rPr>
                <w:szCs w:val="24"/>
                <w:lang w:val="sv-SE" w:eastAsia="sv-SE"/>
              </w:rPr>
            </w:pPr>
            <w:r w:rsidRPr="00390716">
              <w:rPr>
                <w:szCs w:val="24"/>
                <w:lang w:val="sv-SE" w:eastAsia="sv-SE"/>
              </w:rPr>
              <w:t>9</w:t>
            </w:r>
          </w:p>
        </w:tc>
        <w:tc>
          <w:tcPr>
            <w:tcW w:w="816" w:type="dxa"/>
            <w:tcBorders>
              <w:top w:val="nil"/>
              <w:left w:val="nil"/>
              <w:bottom w:val="nil"/>
              <w:right w:val="nil"/>
            </w:tcBorders>
            <w:shd w:val="clear" w:color="auto" w:fill="auto"/>
            <w:noWrap/>
            <w:vAlign w:val="bottom"/>
            <w:hideMark/>
          </w:tcPr>
          <w:p w14:paraId="62FEFA50"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6AD5B4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386830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7A5D79EF"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r>
      <w:tr w:rsidR="00D81FF8" w:rsidRPr="00390716" w14:paraId="6047992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44451DA" w14:textId="492DE731"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1C04D5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07646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547F64E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7" w:type="dxa"/>
            <w:tcBorders>
              <w:top w:val="nil"/>
              <w:left w:val="nil"/>
              <w:bottom w:val="nil"/>
              <w:right w:val="nil"/>
            </w:tcBorders>
            <w:shd w:val="clear" w:color="auto" w:fill="auto"/>
            <w:noWrap/>
            <w:vAlign w:val="bottom"/>
            <w:hideMark/>
          </w:tcPr>
          <w:p w14:paraId="364FAFEA"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2A1C84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2320137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09809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3A15BB3"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4469D93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5CC2133" w14:textId="010B1022"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732270C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B4E49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55557D2B"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4BAFC7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318DA34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1BEA96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A7676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D9A52D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1C0F5FD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BBE6F77" w14:textId="207686DA"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43C6FE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41784A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5549C8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0A9CAB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37782C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1861065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D3D54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4D720B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6C5CCEA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4DD17B3" w14:textId="7E2009E5"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00E2D7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981F4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97DE62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DF35CA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5C36DC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FC67F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D1C512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2615D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611302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F716F35" w14:textId="2E28A472"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7DC423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88107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9173281"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49F93F7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7A040EA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8B2B10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A3F02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E5AA2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003C9A8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C71FDD8" w14:textId="68396A13"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3C243C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54355A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339A8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60434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0A70B85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15D3F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15E71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F468A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D2E68F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0003BAE"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13FE3C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B64153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98F2F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3515B57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1CE0A8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1BC384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CC7C28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67E7A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620CCDC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87D140F"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61775EE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B81EEB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2AF87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2F0C2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0962C0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C7581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2F4402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F4E83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4CF2A3BF"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203EAA8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single" w:sz="4" w:space="0" w:color="auto"/>
              <w:right w:val="nil"/>
            </w:tcBorders>
            <w:shd w:val="clear" w:color="auto" w:fill="auto"/>
            <w:noWrap/>
            <w:vAlign w:val="bottom"/>
            <w:hideMark/>
          </w:tcPr>
          <w:p w14:paraId="1F21AE9A"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6A341971"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6BC0F989"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6531F5C7"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nil"/>
              <w:bottom w:val="single" w:sz="4" w:space="0" w:color="auto"/>
              <w:right w:val="nil"/>
            </w:tcBorders>
            <w:shd w:val="clear" w:color="auto" w:fill="auto"/>
            <w:noWrap/>
            <w:vAlign w:val="bottom"/>
            <w:hideMark/>
          </w:tcPr>
          <w:p w14:paraId="48AEBA9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723A2BB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3CAD0AE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single" w:sz="4" w:space="0" w:color="auto"/>
            </w:tcBorders>
            <w:shd w:val="clear" w:color="auto" w:fill="auto"/>
            <w:noWrap/>
            <w:vAlign w:val="bottom"/>
            <w:hideMark/>
          </w:tcPr>
          <w:p w14:paraId="558791D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0D9A86C2" w14:textId="77777777" w:rsidTr="00940BDD">
        <w:trPr>
          <w:trHeight w:val="210"/>
        </w:trPr>
        <w:tc>
          <w:tcPr>
            <w:tcW w:w="3120" w:type="dxa"/>
            <w:tcBorders>
              <w:top w:val="single" w:sz="4" w:space="0" w:color="auto"/>
              <w:left w:val="single" w:sz="4" w:space="0" w:color="auto"/>
              <w:right w:val="single" w:sz="4" w:space="0" w:color="auto"/>
            </w:tcBorders>
            <w:shd w:val="clear" w:color="auto" w:fill="auto"/>
            <w:noWrap/>
            <w:vAlign w:val="bottom"/>
            <w:hideMark/>
          </w:tcPr>
          <w:p w14:paraId="1380AA89"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single" w:sz="4" w:space="0" w:color="auto"/>
              <w:right w:val="nil"/>
            </w:tcBorders>
            <w:shd w:val="clear" w:color="auto" w:fill="auto"/>
            <w:noWrap/>
            <w:vAlign w:val="bottom"/>
            <w:hideMark/>
          </w:tcPr>
          <w:p w14:paraId="4A1AFC92" w14:textId="77777777" w:rsidR="00D81FF8" w:rsidRPr="00940BDD" w:rsidRDefault="00D81FF8" w:rsidP="00390716">
            <w:pPr>
              <w:spacing w:after="0" w:line="360" w:lineRule="auto"/>
              <w:rPr>
                <w:b/>
                <w:szCs w:val="24"/>
                <w:lang w:val="sv-SE" w:eastAsia="sv-SE"/>
              </w:rPr>
            </w:pPr>
            <w:r w:rsidRPr="00940BDD">
              <w:rPr>
                <w:b/>
                <w:szCs w:val="24"/>
                <w:lang w:val="sv-SE" w:eastAsia="sv-SE"/>
              </w:rPr>
              <w:t>2013</w:t>
            </w:r>
          </w:p>
        </w:tc>
        <w:tc>
          <w:tcPr>
            <w:tcW w:w="817" w:type="dxa"/>
            <w:tcBorders>
              <w:top w:val="single" w:sz="4" w:space="0" w:color="auto"/>
              <w:left w:val="nil"/>
              <w:right w:val="nil"/>
            </w:tcBorders>
            <w:shd w:val="clear" w:color="auto" w:fill="auto"/>
            <w:noWrap/>
            <w:vAlign w:val="bottom"/>
            <w:hideMark/>
          </w:tcPr>
          <w:p w14:paraId="08584CBA"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3E842D53"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6FCB9401"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nil"/>
              <w:right w:val="nil"/>
            </w:tcBorders>
            <w:shd w:val="clear" w:color="auto" w:fill="auto"/>
            <w:noWrap/>
            <w:vAlign w:val="bottom"/>
            <w:hideMark/>
          </w:tcPr>
          <w:p w14:paraId="6FF9D5C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5E8C522B"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48393215"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single" w:sz="4" w:space="0" w:color="auto"/>
            </w:tcBorders>
            <w:shd w:val="clear" w:color="auto" w:fill="auto"/>
            <w:noWrap/>
            <w:vAlign w:val="bottom"/>
            <w:hideMark/>
          </w:tcPr>
          <w:p w14:paraId="55433023"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ED7448" w:rsidRPr="00390716" w14:paraId="2D36248C" w14:textId="77777777" w:rsidTr="00CD2B80">
        <w:trPr>
          <w:trHeight w:val="210"/>
        </w:trPr>
        <w:tc>
          <w:tcPr>
            <w:tcW w:w="3120" w:type="dxa"/>
            <w:tcBorders>
              <w:left w:val="single" w:sz="4" w:space="0" w:color="auto"/>
              <w:bottom w:val="nil"/>
              <w:right w:val="single" w:sz="4" w:space="0" w:color="auto"/>
            </w:tcBorders>
            <w:shd w:val="clear" w:color="auto" w:fill="auto"/>
            <w:noWrap/>
            <w:vAlign w:val="bottom"/>
            <w:hideMark/>
          </w:tcPr>
          <w:p w14:paraId="7C30845C" w14:textId="77777777" w:rsidR="00ED7448" w:rsidRPr="00390716" w:rsidRDefault="00ED7448" w:rsidP="00390716">
            <w:pPr>
              <w:spacing w:after="0" w:line="360" w:lineRule="auto"/>
              <w:rPr>
                <w:szCs w:val="24"/>
                <w:lang w:val="sv-SE" w:eastAsia="sv-SE"/>
              </w:rPr>
            </w:pPr>
            <w:r w:rsidRPr="00390716">
              <w:rPr>
                <w:szCs w:val="24"/>
                <w:lang w:val="sv-SE" w:eastAsia="sv-SE"/>
              </w:rPr>
              <w:t>Length of sentence</w:t>
            </w:r>
          </w:p>
        </w:tc>
        <w:tc>
          <w:tcPr>
            <w:tcW w:w="6534" w:type="dxa"/>
            <w:gridSpan w:val="8"/>
            <w:tcBorders>
              <w:left w:val="single" w:sz="4" w:space="0" w:color="auto"/>
              <w:bottom w:val="nil"/>
              <w:right w:val="single" w:sz="4" w:space="0" w:color="auto"/>
            </w:tcBorders>
            <w:shd w:val="clear" w:color="auto" w:fill="auto"/>
            <w:noWrap/>
            <w:vAlign w:val="bottom"/>
            <w:hideMark/>
          </w:tcPr>
          <w:p w14:paraId="10447481" w14:textId="1BEF2E3B" w:rsidR="00ED7448" w:rsidRPr="00390716" w:rsidRDefault="00ED7448" w:rsidP="00390716">
            <w:pPr>
              <w:spacing w:after="0" w:line="360" w:lineRule="auto"/>
              <w:rPr>
                <w:szCs w:val="24"/>
                <w:lang w:val="en-US" w:eastAsia="sv-SE"/>
              </w:rPr>
            </w:pPr>
            <w:r w:rsidRPr="00390716">
              <w:rPr>
                <w:szCs w:val="24"/>
                <w:lang w:val="en-US" w:eastAsia="sv-SE"/>
              </w:rPr>
              <w:t>Age when admitted to prison</w:t>
            </w:r>
          </w:p>
        </w:tc>
      </w:tr>
      <w:tr w:rsidR="00D81FF8" w:rsidRPr="00390716" w14:paraId="4E887F05"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124E4BB" w14:textId="77777777" w:rsidR="00D81FF8" w:rsidRPr="00390716" w:rsidRDefault="00D81FF8" w:rsidP="00390716">
            <w:pPr>
              <w:spacing w:after="0" w:line="360" w:lineRule="auto"/>
              <w:jc w:val="center"/>
              <w:rPr>
                <w:szCs w:val="24"/>
                <w:lang w:val="en-US" w:eastAsia="sv-SE"/>
              </w:rPr>
            </w:pPr>
          </w:p>
        </w:tc>
        <w:tc>
          <w:tcPr>
            <w:tcW w:w="816" w:type="dxa"/>
            <w:tcBorders>
              <w:top w:val="nil"/>
              <w:left w:val="single" w:sz="4" w:space="0" w:color="auto"/>
              <w:bottom w:val="single" w:sz="4" w:space="0" w:color="auto"/>
              <w:right w:val="nil"/>
            </w:tcBorders>
            <w:shd w:val="clear" w:color="auto" w:fill="auto"/>
            <w:noWrap/>
            <w:vAlign w:val="bottom"/>
            <w:hideMark/>
          </w:tcPr>
          <w:p w14:paraId="4F67938E" w14:textId="77777777" w:rsidR="00D81FF8" w:rsidRPr="00390716" w:rsidRDefault="00D81FF8" w:rsidP="00390716">
            <w:pPr>
              <w:spacing w:after="0" w:line="360" w:lineRule="auto"/>
              <w:jc w:val="center"/>
              <w:rPr>
                <w:szCs w:val="24"/>
                <w:lang w:val="sv-SE" w:eastAsia="sv-SE"/>
              </w:rPr>
            </w:pPr>
            <w:r w:rsidRPr="00390716">
              <w:rPr>
                <w:szCs w:val="24"/>
                <w:lang w:val="sv-SE" w:eastAsia="sv-SE"/>
              </w:rPr>
              <w:t>15–20</w:t>
            </w:r>
          </w:p>
        </w:tc>
        <w:tc>
          <w:tcPr>
            <w:tcW w:w="817" w:type="dxa"/>
            <w:tcBorders>
              <w:top w:val="nil"/>
              <w:left w:val="nil"/>
              <w:bottom w:val="single" w:sz="4" w:space="0" w:color="auto"/>
              <w:right w:val="nil"/>
            </w:tcBorders>
            <w:shd w:val="clear" w:color="auto" w:fill="auto"/>
            <w:noWrap/>
            <w:vAlign w:val="bottom"/>
            <w:hideMark/>
          </w:tcPr>
          <w:p w14:paraId="53947C36"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21–24</w:t>
            </w:r>
          </w:p>
        </w:tc>
        <w:tc>
          <w:tcPr>
            <w:tcW w:w="817" w:type="dxa"/>
            <w:tcBorders>
              <w:top w:val="nil"/>
              <w:left w:val="nil"/>
              <w:bottom w:val="single" w:sz="4" w:space="0" w:color="auto"/>
              <w:right w:val="nil"/>
            </w:tcBorders>
            <w:shd w:val="clear" w:color="auto" w:fill="auto"/>
            <w:noWrap/>
            <w:vAlign w:val="bottom"/>
            <w:hideMark/>
          </w:tcPr>
          <w:p w14:paraId="026E045B"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25–29</w:t>
            </w:r>
          </w:p>
        </w:tc>
        <w:tc>
          <w:tcPr>
            <w:tcW w:w="817" w:type="dxa"/>
            <w:tcBorders>
              <w:top w:val="nil"/>
              <w:left w:val="nil"/>
              <w:bottom w:val="single" w:sz="4" w:space="0" w:color="auto"/>
              <w:right w:val="nil"/>
            </w:tcBorders>
            <w:shd w:val="clear" w:color="auto" w:fill="auto"/>
            <w:noWrap/>
            <w:vAlign w:val="bottom"/>
            <w:hideMark/>
          </w:tcPr>
          <w:p w14:paraId="51A9B747" w14:textId="77777777" w:rsidR="00D81FF8" w:rsidRPr="00390716" w:rsidRDefault="00D81FF8" w:rsidP="00390716">
            <w:pPr>
              <w:spacing w:after="0" w:line="360" w:lineRule="auto"/>
              <w:jc w:val="center"/>
              <w:rPr>
                <w:szCs w:val="24"/>
                <w:lang w:val="sv-SE" w:eastAsia="sv-SE"/>
              </w:rPr>
            </w:pPr>
            <w:r w:rsidRPr="00390716">
              <w:rPr>
                <w:szCs w:val="24"/>
                <w:lang w:val="sv-SE" w:eastAsia="sv-SE"/>
              </w:rPr>
              <w:t>30–39</w:t>
            </w:r>
          </w:p>
        </w:tc>
        <w:tc>
          <w:tcPr>
            <w:tcW w:w="816" w:type="dxa"/>
            <w:tcBorders>
              <w:top w:val="nil"/>
              <w:left w:val="nil"/>
              <w:bottom w:val="single" w:sz="4" w:space="0" w:color="auto"/>
              <w:right w:val="nil"/>
            </w:tcBorders>
            <w:shd w:val="clear" w:color="auto" w:fill="auto"/>
            <w:noWrap/>
            <w:vAlign w:val="bottom"/>
            <w:hideMark/>
          </w:tcPr>
          <w:p w14:paraId="76E8FCAD" w14:textId="77777777" w:rsidR="00D81FF8" w:rsidRPr="00390716" w:rsidRDefault="00D81FF8" w:rsidP="00390716">
            <w:pPr>
              <w:spacing w:after="0" w:line="360" w:lineRule="auto"/>
              <w:jc w:val="center"/>
              <w:rPr>
                <w:szCs w:val="24"/>
                <w:lang w:val="sv-SE" w:eastAsia="sv-SE"/>
              </w:rPr>
            </w:pPr>
            <w:r w:rsidRPr="00390716">
              <w:rPr>
                <w:szCs w:val="24"/>
                <w:lang w:val="sv-SE" w:eastAsia="sv-SE"/>
              </w:rPr>
              <w:t>40–49</w:t>
            </w:r>
          </w:p>
        </w:tc>
        <w:tc>
          <w:tcPr>
            <w:tcW w:w="817" w:type="dxa"/>
            <w:tcBorders>
              <w:top w:val="nil"/>
              <w:left w:val="nil"/>
              <w:bottom w:val="single" w:sz="4" w:space="0" w:color="auto"/>
              <w:right w:val="nil"/>
            </w:tcBorders>
            <w:shd w:val="clear" w:color="auto" w:fill="auto"/>
            <w:noWrap/>
            <w:vAlign w:val="bottom"/>
            <w:hideMark/>
          </w:tcPr>
          <w:p w14:paraId="6332808A" w14:textId="77777777" w:rsidR="00D81FF8" w:rsidRPr="00390716" w:rsidRDefault="00D81FF8" w:rsidP="00390716">
            <w:pPr>
              <w:spacing w:after="0" w:line="360" w:lineRule="auto"/>
              <w:jc w:val="center"/>
              <w:rPr>
                <w:szCs w:val="24"/>
                <w:lang w:val="sv-SE" w:eastAsia="sv-SE"/>
              </w:rPr>
            </w:pPr>
            <w:r w:rsidRPr="00390716">
              <w:rPr>
                <w:szCs w:val="24"/>
                <w:lang w:val="sv-SE" w:eastAsia="sv-SE"/>
              </w:rPr>
              <w:t>50–59</w:t>
            </w:r>
          </w:p>
        </w:tc>
        <w:tc>
          <w:tcPr>
            <w:tcW w:w="817" w:type="dxa"/>
            <w:tcBorders>
              <w:top w:val="nil"/>
              <w:left w:val="nil"/>
              <w:bottom w:val="single" w:sz="4" w:space="0" w:color="auto"/>
              <w:right w:val="nil"/>
            </w:tcBorders>
            <w:shd w:val="clear" w:color="auto" w:fill="auto"/>
            <w:noWrap/>
            <w:vAlign w:val="bottom"/>
            <w:hideMark/>
          </w:tcPr>
          <w:p w14:paraId="237A2C8A" w14:textId="77777777" w:rsidR="00D81FF8" w:rsidRPr="00390716" w:rsidRDefault="00D81FF8" w:rsidP="00390716">
            <w:pPr>
              <w:spacing w:after="0" w:line="360" w:lineRule="auto"/>
              <w:jc w:val="center"/>
              <w:rPr>
                <w:szCs w:val="24"/>
                <w:lang w:val="sv-SE" w:eastAsia="sv-SE"/>
              </w:rPr>
            </w:pPr>
            <w:r w:rsidRPr="00390716">
              <w:rPr>
                <w:szCs w:val="24"/>
                <w:lang w:val="sv-SE" w:eastAsia="sv-SE"/>
              </w:rPr>
              <w:t>60–</w:t>
            </w:r>
          </w:p>
        </w:tc>
        <w:tc>
          <w:tcPr>
            <w:tcW w:w="817" w:type="dxa"/>
            <w:tcBorders>
              <w:top w:val="nil"/>
              <w:left w:val="nil"/>
              <w:bottom w:val="single" w:sz="4" w:space="0" w:color="auto"/>
              <w:right w:val="single" w:sz="4" w:space="0" w:color="auto"/>
            </w:tcBorders>
            <w:shd w:val="clear" w:color="auto" w:fill="auto"/>
            <w:noWrap/>
            <w:vAlign w:val="bottom"/>
            <w:hideMark/>
          </w:tcPr>
          <w:p w14:paraId="210B6E05" w14:textId="77777777" w:rsidR="00D81FF8" w:rsidRPr="00390716" w:rsidRDefault="00D81FF8" w:rsidP="00390716">
            <w:pPr>
              <w:spacing w:after="0" w:line="360" w:lineRule="auto"/>
              <w:jc w:val="center"/>
              <w:rPr>
                <w:szCs w:val="24"/>
                <w:lang w:val="sv-SE" w:eastAsia="sv-SE"/>
              </w:rPr>
            </w:pPr>
            <w:r w:rsidRPr="00390716">
              <w:rPr>
                <w:szCs w:val="24"/>
                <w:lang w:val="sv-SE" w:eastAsia="sv-SE"/>
              </w:rPr>
              <w:t>Total</w:t>
            </w:r>
          </w:p>
        </w:tc>
      </w:tr>
      <w:tr w:rsidR="00D81FF8" w:rsidRPr="00390716" w14:paraId="6742B0A8"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657DCE69"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26648C0E"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A5DBCDD"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9236AEF"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ECA4E61"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122DCD5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022A230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58E500F"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5FA20FB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394BD4B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480058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3E62015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0DA1788"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9C5ADB2"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0FA57815"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59FC7F1D"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46A5724C"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41EA3A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36781F0C"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76EDD8F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D2D5E8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 number</w:t>
            </w:r>
          </w:p>
        </w:tc>
        <w:tc>
          <w:tcPr>
            <w:tcW w:w="816" w:type="dxa"/>
            <w:tcBorders>
              <w:top w:val="nil"/>
              <w:left w:val="single" w:sz="4" w:space="0" w:color="auto"/>
              <w:bottom w:val="nil"/>
              <w:right w:val="nil"/>
            </w:tcBorders>
            <w:shd w:val="clear" w:color="auto" w:fill="auto"/>
            <w:noWrap/>
            <w:vAlign w:val="bottom"/>
            <w:hideMark/>
          </w:tcPr>
          <w:p w14:paraId="408F60C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63</w:t>
            </w:r>
          </w:p>
        </w:tc>
        <w:tc>
          <w:tcPr>
            <w:tcW w:w="817" w:type="dxa"/>
            <w:tcBorders>
              <w:top w:val="nil"/>
              <w:left w:val="nil"/>
              <w:bottom w:val="nil"/>
              <w:right w:val="nil"/>
            </w:tcBorders>
            <w:shd w:val="clear" w:color="auto" w:fill="auto"/>
            <w:noWrap/>
            <w:vAlign w:val="bottom"/>
            <w:hideMark/>
          </w:tcPr>
          <w:p w14:paraId="57801A3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242</w:t>
            </w:r>
          </w:p>
        </w:tc>
        <w:tc>
          <w:tcPr>
            <w:tcW w:w="817" w:type="dxa"/>
            <w:tcBorders>
              <w:top w:val="nil"/>
              <w:left w:val="nil"/>
              <w:bottom w:val="nil"/>
              <w:right w:val="nil"/>
            </w:tcBorders>
            <w:shd w:val="clear" w:color="auto" w:fill="auto"/>
            <w:noWrap/>
            <w:vAlign w:val="bottom"/>
            <w:hideMark/>
          </w:tcPr>
          <w:p w14:paraId="687B8A9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245</w:t>
            </w:r>
          </w:p>
        </w:tc>
        <w:tc>
          <w:tcPr>
            <w:tcW w:w="817" w:type="dxa"/>
            <w:tcBorders>
              <w:top w:val="nil"/>
              <w:left w:val="nil"/>
              <w:bottom w:val="nil"/>
              <w:right w:val="nil"/>
            </w:tcBorders>
            <w:shd w:val="clear" w:color="auto" w:fill="auto"/>
            <w:noWrap/>
            <w:vAlign w:val="bottom"/>
            <w:hideMark/>
          </w:tcPr>
          <w:p w14:paraId="6680F3C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193</w:t>
            </w:r>
          </w:p>
        </w:tc>
        <w:tc>
          <w:tcPr>
            <w:tcW w:w="816" w:type="dxa"/>
            <w:tcBorders>
              <w:top w:val="nil"/>
              <w:left w:val="nil"/>
              <w:bottom w:val="nil"/>
              <w:right w:val="nil"/>
            </w:tcBorders>
            <w:shd w:val="clear" w:color="auto" w:fill="auto"/>
            <w:noWrap/>
            <w:vAlign w:val="bottom"/>
            <w:hideMark/>
          </w:tcPr>
          <w:p w14:paraId="7C14540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137</w:t>
            </w:r>
          </w:p>
        </w:tc>
        <w:tc>
          <w:tcPr>
            <w:tcW w:w="817" w:type="dxa"/>
            <w:tcBorders>
              <w:top w:val="nil"/>
              <w:left w:val="nil"/>
              <w:bottom w:val="nil"/>
              <w:right w:val="nil"/>
            </w:tcBorders>
            <w:shd w:val="clear" w:color="auto" w:fill="auto"/>
            <w:noWrap/>
            <w:vAlign w:val="bottom"/>
            <w:hideMark/>
          </w:tcPr>
          <w:p w14:paraId="32E9A39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98</w:t>
            </w:r>
          </w:p>
        </w:tc>
        <w:tc>
          <w:tcPr>
            <w:tcW w:w="817" w:type="dxa"/>
            <w:tcBorders>
              <w:top w:val="nil"/>
              <w:left w:val="nil"/>
              <w:bottom w:val="nil"/>
              <w:right w:val="nil"/>
            </w:tcBorders>
            <w:shd w:val="clear" w:color="auto" w:fill="auto"/>
            <w:noWrap/>
            <w:vAlign w:val="bottom"/>
            <w:hideMark/>
          </w:tcPr>
          <w:p w14:paraId="483566C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18</w:t>
            </w:r>
          </w:p>
        </w:tc>
        <w:tc>
          <w:tcPr>
            <w:tcW w:w="817" w:type="dxa"/>
            <w:tcBorders>
              <w:top w:val="nil"/>
              <w:left w:val="nil"/>
              <w:bottom w:val="nil"/>
              <w:right w:val="single" w:sz="4" w:space="0" w:color="auto"/>
            </w:tcBorders>
            <w:shd w:val="clear" w:color="auto" w:fill="auto"/>
            <w:noWrap/>
            <w:vAlign w:val="bottom"/>
            <w:hideMark/>
          </w:tcPr>
          <w:p w14:paraId="43B44CA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113</w:t>
            </w:r>
          </w:p>
        </w:tc>
      </w:tr>
      <w:tr w:rsidR="00D81FF8" w:rsidRPr="00390716" w14:paraId="653A1BF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DA97950"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099FB607"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4F16D45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9DD682C"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DF233E7"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4FBE0F8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9670D41"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1745494"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36DD5CB3"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538250C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14EA906"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41B6EE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43</w:t>
            </w:r>
          </w:p>
        </w:tc>
        <w:tc>
          <w:tcPr>
            <w:tcW w:w="817" w:type="dxa"/>
            <w:tcBorders>
              <w:top w:val="nil"/>
              <w:left w:val="nil"/>
              <w:bottom w:val="nil"/>
              <w:right w:val="nil"/>
            </w:tcBorders>
            <w:shd w:val="clear" w:color="auto" w:fill="auto"/>
            <w:noWrap/>
            <w:vAlign w:val="bottom"/>
            <w:hideMark/>
          </w:tcPr>
          <w:p w14:paraId="21F000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173</w:t>
            </w:r>
          </w:p>
        </w:tc>
        <w:tc>
          <w:tcPr>
            <w:tcW w:w="817" w:type="dxa"/>
            <w:tcBorders>
              <w:top w:val="nil"/>
              <w:left w:val="nil"/>
              <w:bottom w:val="nil"/>
              <w:right w:val="nil"/>
            </w:tcBorders>
            <w:shd w:val="clear" w:color="auto" w:fill="auto"/>
            <w:noWrap/>
            <w:vAlign w:val="bottom"/>
            <w:hideMark/>
          </w:tcPr>
          <w:p w14:paraId="0F4677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176</w:t>
            </w:r>
          </w:p>
        </w:tc>
        <w:tc>
          <w:tcPr>
            <w:tcW w:w="817" w:type="dxa"/>
            <w:tcBorders>
              <w:top w:val="nil"/>
              <w:left w:val="nil"/>
              <w:bottom w:val="nil"/>
              <w:right w:val="nil"/>
            </w:tcBorders>
            <w:shd w:val="clear" w:color="auto" w:fill="auto"/>
            <w:noWrap/>
            <w:vAlign w:val="bottom"/>
            <w:hideMark/>
          </w:tcPr>
          <w:p w14:paraId="1D6485E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142</w:t>
            </w:r>
          </w:p>
        </w:tc>
        <w:tc>
          <w:tcPr>
            <w:tcW w:w="816" w:type="dxa"/>
            <w:tcBorders>
              <w:top w:val="nil"/>
              <w:left w:val="nil"/>
              <w:bottom w:val="nil"/>
              <w:right w:val="nil"/>
            </w:tcBorders>
            <w:shd w:val="clear" w:color="auto" w:fill="auto"/>
            <w:noWrap/>
            <w:vAlign w:val="bottom"/>
            <w:hideMark/>
          </w:tcPr>
          <w:p w14:paraId="3471E5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105</w:t>
            </w:r>
          </w:p>
        </w:tc>
        <w:tc>
          <w:tcPr>
            <w:tcW w:w="817" w:type="dxa"/>
            <w:tcBorders>
              <w:top w:val="nil"/>
              <w:left w:val="nil"/>
              <w:bottom w:val="nil"/>
              <w:right w:val="nil"/>
            </w:tcBorders>
            <w:shd w:val="clear" w:color="auto" w:fill="auto"/>
            <w:noWrap/>
            <w:vAlign w:val="bottom"/>
            <w:hideMark/>
          </w:tcPr>
          <w:p w14:paraId="107F5A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80</w:t>
            </w:r>
          </w:p>
        </w:tc>
        <w:tc>
          <w:tcPr>
            <w:tcW w:w="817" w:type="dxa"/>
            <w:tcBorders>
              <w:top w:val="nil"/>
              <w:left w:val="nil"/>
              <w:bottom w:val="nil"/>
              <w:right w:val="nil"/>
            </w:tcBorders>
            <w:shd w:val="clear" w:color="auto" w:fill="auto"/>
            <w:noWrap/>
            <w:vAlign w:val="bottom"/>
            <w:hideMark/>
          </w:tcPr>
          <w:p w14:paraId="00BF3D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single" w:sz="4" w:space="0" w:color="auto"/>
            </w:tcBorders>
            <w:shd w:val="clear" w:color="auto" w:fill="auto"/>
            <w:noWrap/>
            <w:vAlign w:val="bottom"/>
            <w:hideMark/>
          </w:tcPr>
          <w:p w14:paraId="439C05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84</w:t>
            </w:r>
          </w:p>
        </w:tc>
      </w:tr>
      <w:tr w:rsidR="00D81FF8" w:rsidRPr="00390716" w14:paraId="6221953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961B025" w14:textId="7DA751BC"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43AF4A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36D22F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38</w:t>
            </w:r>
          </w:p>
        </w:tc>
        <w:tc>
          <w:tcPr>
            <w:tcW w:w="817" w:type="dxa"/>
            <w:tcBorders>
              <w:top w:val="nil"/>
              <w:left w:val="nil"/>
              <w:bottom w:val="nil"/>
              <w:right w:val="nil"/>
            </w:tcBorders>
            <w:shd w:val="clear" w:color="auto" w:fill="auto"/>
            <w:noWrap/>
            <w:vAlign w:val="bottom"/>
            <w:hideMark/>
          </w:tcPr>
          <w:p w14:paraId="386457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37</w:t>
            </w:r>
          </w:p>
        </w:tc>
        <w:tc>
          <w:tcPr>
            <w:tcW w:w="817" w:type="dxa"/>
            <w:tcBorders>
              <w:top w:val="nil"/>
              <w:left w:val="nil"/>
              <w:bottom w:val="nil"/>
              <w:right w:val="nil"/>
            </w:tcBorders>
            <w:shd w:val="clear" w:color="auto" w:fill="auto"/>
            <w:noWrap/>
            <w:vAlign w:val="bottom"/>
            <w:hideMark/>
          </w:tcPr>
          <w:p w14:paraId="7C89F9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26</w:t>
            </w:r>
          </w:p>
        </w:tc>
        <w:tc>
          <w:tcPr>
            <w:tcW w:w="816" w:type="dxa"/>
            <w:tcBorders>
              <w:top w:val="nil"/>
              <w:left w:val="nil"/>
              <w:bottom w:val="nil"/>
              <w:right w:val="nil"/>
            </w:tcBorders>
            <w:shd w:val="clear" w:color="auto" w:fill="auto"/>
            <w:noWrap/>
            <w:vAlign w:val="bottom"/>
            <w:hideMark/>
          </w:tcPr>
          <w:p w14:paraId="5432477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27EBEEDB"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213706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570126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r>
      <w:tr w:rsidR="00D81FF8" w:rsidRPr="00390716" w14:paraId="2DD6166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D6619CD" w14:textId="16F79CA6"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10F89781"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2BD8F5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w:t>
            </w:r>
          </w:p>
        </w:tc>
        <w:tc>
          <w:tcPr>
            <w:tcW w:w="817" w:type="dxa"/>
            <w:tcBorders>
              <w:top w:val="nil"/>
              <w:left w:val="nil"/>
              <w:bottom w:val="nil"/>
              <w:right w:val="nil"/>
            </w:tcBorders>
            <w:shd w:val="clear" w:color="auto" w:fill="auto"/>
            <w:noWrap/>
            <w:vAlign w:val="bottom"/>
            <w:hideMark/>
          </w:tcPr>
          <w:p w14:paraId="3D3CB3C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w:t>
            </w:r>
          </w:p>
        </w:tc>
        <w:tc>
          <w:tcPr>
            <w:tcW w:w="817" w:type="dxa"/>
            <w:tcBorders>
              <w:top w:val="nil"/>
              <w:left w:val="nil"/>
              <w:bottom w:val="nil"/>
              <w:right w:val="nil"/>
            </w:tcBorders>
            <w:shd w:val="clear" w:color="auto" w:fill="auto"/>
            <w:noWrap/>
            <w:vAlign w:val="bottom"/>
            <w:hideMark/>
          </w:tcPr>
          <w:p w14:paraId="5CC8E5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11</w:t>
            </w:r>
          </w:p>
        </w:tc>
        <w:tc>
          <w:tcPr>
            <w:tcW w:w="816" w:type="dxa"/>
            <w:tcBorders>
              <w:top w:val="nil"/>
              <w:left w:val="nil"/>
              <w:bottom w:val="nil"/>
              <w:right w:val="nil"/>
            </w:tcBorders>
            <w:shd w:val="clear" w:color="auto" w:fill="auto"/>
            <w:noWrap/>
            <w:vAlign w:val="bottom"/>
            <w:hideMark/>
          </w:tcPr>
          <w:p w14:paraId="22149428" w14:textId="77777777" w:rsidR="00D81FF8" w:rsidRPr="00390716" w:rsidRDefault="00D81FF8" w:rsidP="00390716">
            <w:pPr>
              <w:spacing w:after="0" w:line="360" w:lineRule="auto"/>
              <w:jc w:val="right"/>
              <w:rPr>
                <w:szCs w:val="24"/>
                <w:lang w:val="sv-SE" w:eastAsia="sv-SE"/>
              </w:rPr>
            </w:pPr>
            <w:r w:rsidRPr="00390716">
              <w:rPr>
                <w:szCs w:val="24"/>
                <w:lang w:val="sv-SE" w:eastAsia="sv-SE"/>
              </w:rPr>
              <w:t>9</w:t>
            </w:r>
          </w:p>
        </w:tc>
        <w:tc>
          <w:tcPr>
            <w:tcW w:w="817" w:type="dxa"/>
            <w:tcBorders>
              <w:top w:val="nil"/>
              <w:left w:val="nil"/>
              <w:bottom w:val="nil"/>
              <w:right w:val="nil"/>
            </w:tcBorders>
            <w:shd w:val="clear" w:color="auto" w:fill="auto"/>
            <w:noWrap/>
            <w:vAlign w:val="bottom"/>
            <w:hideMark/>
          </w:tcPr>
          <w:p w14:paraId="0A8474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1681FE7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140C1032"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r>
      <w:tr w:rsidR="00D81FF8" w:rsidRPr="00390716" w14:paraId="6CE7F1C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925FE6E" w14:textId="34414FD1"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119E7E5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8622BF9"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393DAACD"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0DCE4E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6" w:type="dxa"/>
            <w:tcBorders>
              <w:top w:val="nil"/>
              <w:left w:val="nil"/>
              <w:bottom w:val="nil"/>
              <w:right w:val="nil"/>
            </w:tcBorders>
            <w:shd w:val="clear" w:color="auto" w:fill="auto"/>
            <w:noWrap/>
            <w:vAlign w:val="bottom"/>
            <w:hideMark/>
          </w:tcPr>
          <w:p w14:paraId="3EB65C0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74F6078E"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1D8CD29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E76C1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13992F2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93438F1" w14:textId="489FD1A7"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037925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9A3892A"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71D1E766"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1CA71769"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6" w:type="dxa"/>
            <w:tcBorders>
              <w:top w:val="nil"/>
              <w:left w:val="nil"/>
              <w:bottom w:val="nil"/>
              <w:right w:val="nil"/>
            </w:tcBorders>
            <w:shd w:val="clear" w:color="auto" w:fill="auto"/>
            <w:noWrap/>
            <w:vAlign w:val="bottom"/>
            <w:hideMark/>
          </w:tcPr>
          <w:p w14:paraId="5139EB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60A0EC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AE632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2C38A18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0F6E11C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6B1C739" w14:textId="363ACD82"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1D34C56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C86B9D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79465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30FEE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53AEB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107A71A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46773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FD73DE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A1800B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CAD7AE8" w14:textId="08EAC5E7"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7650C7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40E2C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ECE6F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08697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566034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3CA6A0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752D8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03C08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02F36C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5DF440A" w14:textId="31B6E1F2"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114227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1E880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F8BA0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A8B369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79BAB49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AB009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E5E21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C2B9CE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4D0C6AF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E55BA4D" w14:textId="5006CF23"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79D8EA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1A611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B093D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C94E9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17DBCD6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6648CC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A79F21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348DB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3BD5A9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070730C" w14:textId="304563D5"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24FA94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C0FEC1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9E09E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920CED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0AAB9AD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46025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791B26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B7572A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130AA2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2487952"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0162EF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B9BD0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39625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22F6C1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0532BF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1CB5D2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1C09B1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50BCFD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42E249A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2FC14C7"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6BB5C6C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79761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580DD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BCE8C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3DEAA4C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DBFF83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8A1A6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6C70EA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120BA2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E319629"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4F5AB0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6521116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40A49F96"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68B262C"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23440FF2"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52485F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6534206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1BCC2128"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5D9B2B4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F92FE21"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Women</w:t>
            </w:r>
          </w:p>
        </w:tc>
        <w:tc>
          <w:tcPr>
            <w:tcW w:w="816" w:type="dxa"/>
            <w:tcBorders>
              <w:top w:val="nil"/>
              <w:left w:val="single" w:sz="4" w:space="0" w:color="auto"/>
              <w:bottom w:val="nil"/>
              <w:right w:val="nil"/>
            </w:tcBorders>
            <w:shd w:val="clear" w:color="auto" w:fill="auto"/>
            <w:noWrap/>
            <w:vAlign w:val="bottom"/>
            <w:hideMark/>
          </w:tcPr>
          <w:p w14:paraId="252C1128"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269AF05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1022387"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6A19AC2F"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75EF857A"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0E0839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4024413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49E7D31F"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3DEF74F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4D7DC3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082733BF"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5</w:t>
            </w:r>
          </w:p>
        </w:tc>
        <w:tc>
          <w:tcPr>
            <w:tcW w:w="817" w:type="dxa"/>
            <w:tcBorders>
              <w:top w:val="nil"/>
              <w:left w:val="nil"/>
              <w:bottom w:val="nil"/>
              <w:right w:val="nil"/>
            </w:tcBorders>
            <w:shd w:val="clear" w:color="auto" w:fill="auto"/>
            <w:noWrap/>
            <w:vAlign w:val="bottom"/>
            <w:hideMark/>
          </w:tcPr>
          <w:p w14:paraId="62F8E81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22</w:t>
            </w:r>
          </w:p>
        </w:tc>
        <w:tc>
          <w:tcPr>
            <w:tcW w:w="817" w:type="dxa"/>
            <w:tcBorders>
              <w:top w:val="nil"/>
              <w:left w:val="nil"/>
              <w:bottom w:val="nil"/>
              <w:right w:val="nil"/>
            </w:tcBorders>
            <w:shd w:val="clear" w:color="auto" w:fill="auto"/>
            <w:noWrap/>
            <w:vAlign w:val="bottom"/>
            <w:hideMark/>
          </w:tcPr>
          <w:p w14:paraId="01ECEC6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28</w:t>
            </w:r>
          </w:p>
        </w:tc>
        <w:tc>
          <w:tcPr>
            <w:tcW w:w="817" w:type="dxa"/>
            <w:tcBorders>
              <w:top w:val="nil"/>
              <w:left w:val="nil"/>
              <w:bottom w:val="nil"/>
              <w:right w:val="nil"/>
            </w:tcBorders>
            <w:shd w:val="clear" w:color="auto" w:fill="auto"/>
            <w:noWrap/>
            <w:vAlign w:val="bottom"/>
            <w:hideMark/>
          </w:tcPr>
          <w:p w14:paraId="79355B9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23</w:t>
            </w:r>
          </w:p>
        </w:tc>
        <w:tc>
          <w:tcPr>
            <w:tcW w:w="816" w:type="dxa"/>
            <w:tcBorders>
              <w:top w:val="nil"/>
              <w:left w:val="nil"/>
              <w:bottom w:val="nil"/>
              <w:right w:val="nil"/>
            </w:tcBorders>
            <w:shd w:val="clear" w:color="auto" w:fill="auto"/>
            <w:noWrap/>
            <w:vAlign w:val="bottom"/>
            <w:hideMark/>
          </w:tcPr>
          <w:p w14:paraId="0F08AB73"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27</w:t>
            </w:r>
          </w:p>
        </w:tc>
        <w:tc>
          <w:tcPr>
            <w:tcW w:w="817" w:type="dxa"/>
            <w:tcBorders>
              <w:top w:val="nil"/>
              <w:left w:val="nil"/>
              <w:bottom w:val="nil"/>
              <w:right w:val="nil"/>
            </w:tcBorders>
            <w:shd w:val="clear" w:color="auto" w:fill="auto"/>
            <w:noWrap/>
            <w:vAlign w:val="bottom"/>
            <w:hideMark/>
          </w:tcPr>
          <w:p w14:paraId="5AA6062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17</w:t>
            </w:r>
          </w:p>
        </w:tc>
        <w:tc>
          <w:tcPr>
            <w:tcW w:w="817" w:type="dxa"/>
            <w:tcBorders>
              <w:top w:val="nil"/>
              <w:left w:val="nil"/>
              <w:bottom w:val="nil"/>
              <w:right w:val="nil"/>
            </w:tcBorders>
            <w:shd w:val="clear" w:color="auto" w:fill="auto"/>
            <w:noWrap/>
            <w:vAlign w:val="bottom"/>
            <w:hideMark/>
          </w:tcPr>
          <w:p w14:paraId="2E473341"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7C860EB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15</w:t>
            </w:r>
          </w:p>
        </w:tc>
      </w:tr>
      <w:tr w:rsidR="00D81FF8" w:rsidRPr="00390716" w14:paraId="481F617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6673CEA"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6198A948"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38A32BE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6D8740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8E8A124"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2F7A9F12"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0E3549D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2D5E577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174EE121"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4CA9D4C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6EBE295"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526056BA"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54EC0D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w:t>
            </w:r>
          </w:p>
        </w:tc>
        <w:tc>
          <w:tcPr>
            <w:tcW w:w="817" w:type="dxa"/>
            <w:tcBorders>
              <w:top w:val="nil"/>
              <w:left w:val="nil"/>
              <w:bottom w:val="nil"/>
              <w:right w:val="nil"/>
            </w:tcBorders>
            <w:shd w:val="clear" w:color="auto" w:fill="auto"/>
            <w:noWrap/>
            <w:vAlign w:val="bottom"/>
            <w:hideMark/>
          </w:tcPr>
          <w:p w14:paraId="7EC6A30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7" w:type="dxa"/>
            <w:tcBorders>
              <w:top w:val="nil"/>
              <w:left w:val="nil"/>
              <w:bottom w:val="nil"/>
              <w:right w:val="nil"/>
            </w:tcBorders>
            <w:shd w:val="clear" w:color="auto" w:fill="auto"/>
            <w:noWrap/>
            <w:vAlign w:val="bottom"/>
            <w:hideMark/>
          </w:tcPr>
          <w:p w14:paraId="256A1B6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w:t>
            </w:r>
          </w:p>
        </w:tc>
        <w:tc>
          <w:tcPr>
            <w:tcW w:w="816" w:type="dxa"/>
            <w:tcBorders>
              <w:top w:val="nil"/>
              <w:left w:val="nil"/>
              <w:bottom w:val="nil"/>
              <w:right w:val="nil"/>
            </w:tcBorders>
            <w:shd w:val="clear" w:color="auto" w:fill="auto"/>
            <w:noWrap/>
            <w:vAlign w:val="bottom"/>
            <w:hideMark/>
          </w:tcPr>
          <w:p w14:paraId="72A993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w:t>
            </w:r>
          </w:p>
        </w:tc>
        <w:tc>
          <w:tcPr>
            <w:tcW w:w="817" w:type="dxa"/>
            <w:tcBorders>
              <w:top w:val="nil"/>
              <w:left w:val="nil"/>
              <w:bottom w:val="nil"/>
              <w:right w:val="nil"/>
            </w:tcBorders>
            <w:shd w:val="clear" w:color="auto" w:fill="auto"/>
            <w:noWrap/>
            <w:vAlign w:val="bottom"/>
            <w:hideMark/>
          </w:tcPr>
          <w:p w14:paraId="6E9D12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1AC9D7C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4C67FEE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11</w:t>
            </w:r>
          </w:p>
        </w:tc>
      </w:tr>
      <w:tr w:rsidR="00D81FF8" w:rsidRPr="00390716" w14:paraId="2762555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A55BF39" w14:textId="7113AE5B"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3695C62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ADE79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3FAB9E0"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34B98D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4D758F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32218A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BC701F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2CA3EA5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62A1020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26FB702" w14:textId="1B14B9F2"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12CC6C2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75D85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9D99F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5CCFC32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297EB3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CB5DA32"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780B7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00ECB7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D2041B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5D89ACB" w14:textId="052E2726"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71B731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BE232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FB4F3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BE41FC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29A342F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74C264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F65BF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D77EF3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D053A2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9858FDA" w14:textId="56A0930D"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33EC62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E8CC8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9E3BA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06FB1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7FC7A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BE6AF3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BDBA4C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44DF0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47EE5A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C95EC7F" w14:textId="6936470A"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4E9EB2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938ADE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E7331D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44C835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76575F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104C7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F53034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EB157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7F062C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33D90F5" w14:textId="62504B5C"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1BEEFD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A8FDE0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C45EB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17858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60E382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30EFC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0E7FC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EC21D7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B7187B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C092C66" w14:textId="3D67E482"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06F93E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2D772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E572F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1D4030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2D852A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8B33C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F309D5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71067F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F0926C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D710DB1" w14:textId="55B63222"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652703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4B7D16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AE87F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481AE4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7E0880B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73E9D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82F4FE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3A18A8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732F43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D21DD1C" w14:textId="49AE1333"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172C713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EFEF5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611E9F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84A72C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0B228E1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7B1F8F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1A9428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569CE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3FFCDB25"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28CFD7B2"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right w:val="nil"/>
            </w:tcBorders>
            <w:shd w:val="clear" w:color="auto" w:fill="auto"/>
            <w:noWrap/>
            <w:vAlign w:val="bottom"/>
            <w:hideMark/>
          </w:tcPr>
          <w:p w14:paraId="489288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3898EE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5DF2822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3B77186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right w:val="nil"/>
            </w:tcBorders>
            <w:shd w:val="clear" w:color="auto" w:fill="auto"/>
            <w:noWrap/>
            <w:vAlign w:val="bottom"/>
            <w:hideMark/>
          </w:tcPr>
          <w:p w14:paraId="62F0479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36F839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6BB7AB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002900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E349EB9"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626FE020"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right w:val="nil"/>
            </w:tcBorders>
            <w:shd w:val="clear" w:color="auto" w:fill="auto"/>
            <w:noWrap/>
            <w:vAlign w:val="bottom"/>
            <w:hideMark/>
          </w:tcPr>
          <w:p w14:paraId="78F611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12F723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2E2C65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783D8E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right w:val="nil"/>
            </w:tcBorders>
            <w:shd w:val="clear" w:color="auto" w:fill="auto"/>
            <w:noWrap/>
            <w:vAlign w:val="bottom"/>
            <w:hideMark/>
          </w:tcPr>
          <w:p w14:paraId="6C8334A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0088A7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159BB89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1205A9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2DC5F023"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43BA0CB7"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right w:val="nil"/>
            </w:tcBorders>
            <w:shd w:val="clear" w:color="auto" w:fill="auto"/>
            <w:noWrap/>
            <w:vAlign w:val="bottom"/>
            <w:hideMark/>
          </w:tcPr>
          <w:p w14:paraId="5386A11F"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right w:val="nil"/>
            </w:tcBorders>
            <w:shd w:val="clear" w:color="auto" w:fill="auto"/>
            <w:noWrap/>
            <w:vAlign w:val="bottom"/>
            <w:hideMark/>
          </w:tcPr>
          <w:p w14:paraId="6EDFF787"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2127EB02"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136F7409"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right w:val="nil"/>
            </w:tcBorders>
            <w:shd w:val="clear" w:color="auto" w:fill="auto"/>
            <w:noWrap/>
            <w:vAlign w:val="bottom"/>
            <w:hideMark/>
          </w:tcPr>
          <w:p w14:paraId="35C33B9C"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1DD2AE4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3675CFFC"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single" w:sz="4" w:space="0" w:color="auto"/>
            </w:tcBorders>
            <w:shd w:val="clear" w:color="auto" w:fill="auto"/>
            <w:noWrap/>
            <w:vAlign w:val="bottom"/>
            <w:hideMark/>
          </w:tcPr>
          <w:p w14:paraId="60B8D4BB"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05AB0711" w14:textId="77777777" w:rsidTr="00940BDD">
        <w:trPr>
          <w:trHeight w:val="210"/>
        </w:trPr>
        <w:tc>
          <w:tcPr>
            <w:tcW w:w="3120" w:type="dxa"/>
            <w:tcBorders>
              <w:left w:val="single" w:sz="4" w:space="0" w:color="auto"/>
              <w:bottom w:val="nil"/>
              <w:right w:val="single" w:sz="4" w:space="0" w:color="auto"/>
            </w:tcBorders>
            <w:shd w:val="clear" w:color="auto" w:fill="auto"/>
            <w:noWrap/>
            <w:vAlign w:val="bottom"/>
            <w:hideMark/>
          </w:tcPr>
          <w:p w14:paraId="1D9A3F44"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Men</w:t>
            </w:r>
          </w:p>
        </w:tc>
        <w:tc>
          <w:tcPr>
            <w:tcW w:w="816" w:type="dxa"/>
            <w:tcBorders>
              <w:left w:val="single" w:sz="4" w:space="0" w:color="auto"/>
              <w:bottom w:val="nil"/>
              <w:right w:val="nil"/>
            </w:tcBorders>
            <w:shd w:val="clear" w:color="auto" w:fill="auto"/>
            <w:noWrap/>
            <w:vAlign w:val="bottom"/>
            <w:hideMark/>
          </w:tcPr>
          <w:p w14:paraId="4179D1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left w:val="nil"/>
              <w:bottom w:val="nil"/>
              <w:right w:val="nil"/>
            </w:tcBorders>
            <w:shd w:val="clear" w:color="auto" w:fill="auto"/>
            <w:noWrap/>
            <w:vAlign w:val="bottom"/>
            <w:hideMark/>
          </w:tcPr>
          <w:p w14:paraId="795F0FEC"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4EF2BD3B"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51525ADF" w14:textId="77777777" w:rsidR="00D81FF8" w:rsidRPr="00390716" w:rsidRDefault="00D81FF8" w:rsidP="00390716">
            <w:pPr>
              <w:spacing w:after="0" w:line="360" w:lineRule="auto"/>
              <w:jc w:val="right"/>
              <w:rPr>
                <w:szCs w:val="24"/>
                <w:lang w:val="sv-SE" w:eastAsia="sv-SE"/>
              </w:rPr>
            </w:pPr>
          </w:p>
        </w:tc>
        <w:tc>
          <w:tcPr>
            <w:tcW w:w="816" w:type="dxa"/>
            <w:tcBorders>
              <w:left w:val="nil"/>
              <w:bottom w:val="nil"/>
              <w:right w:val="nil"/>
            </w:tcBorders>
            <w:shd w:val="clear" w:color="auto" w:fill="auto"/>
            <w:noWrap/>
            <w:vAlign w:val="bottom"/>
            <w:hideMark/>
          </w:tcPr>
          <w:p w14:paraId="5F750011"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26906AF6"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0D643098"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single" w:sz="4" w:space="0" w:color="auto"/>
            </w:tcBorders>
            <w:shd w:val="clear" w:color="auto" w:fill="auto"/>
            <w:noWrap/>
            <w:vAlign w:val="bottom"/>
            <w:hideMark/>
          </w:tcPr>
          <w:p w14:paraId="57A8E6CC"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6467509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D3ABA5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210A968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118</w:t>
            </w:r>
          </w:p>
        </w:tc>
        <w:tc>
          <w:tcPr>
            <w:tcW w:w="817" w:type="dxa"/>
            <w:tcBorders>
              <w:top w:val="nil"/>
              <w:left w:val="nil"/>
              <w:bottom w:val="nil"/>
              <w:right w:val="nil"/>
            </w:tcBorders>
            <w:shd w:val="clear" w:color="auto" w:fill="auto"/>
            <w:noWrap/>
            <w:vAlign w:val="bottom"/>
            <w:hideMark/>
          </w:tcPr>
          <w:p w14:paraId="2E3DC8D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451</w:t>
            </w:r>
          </w:p>
        </w:tc>
        <w:tc>
          <w:tcPr>
            <w:tcW w:w="817" w:type="dxa"/>
            <w:tcBorders>
              <w:top w:val="nil"/>
              <w:left w:val="nil"/>
              <w:bottom w:val="nil"/>
              <w:right w:val="nil"/>
            </w:tcBorders>
            <w:shd w:val="clear" w:color="auto" w:fill="auto"/>
            <w:noWrap/>
            <w:vAlign w:val="bottom"/>
            <w:hideMark/>
          </w:tcPr>
          <w:p w14:paraId="134E5CA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451</w:t>
            </w:r>
          </w:p>
        </w:tc>
        <w:tc>
          <w:tcPr>
            <w:tcW w:w="817" w:type="dxa"/>
            <w:tcBorders>
              <w:top w:val="nil"/>
              <w:left w:val="nil"/>
              <w:bottom w:val="nil"/>
              <w:right w:val="nil"/>
            </w:tcBorders>
            <w:shd w:val="clear" w:color="auto" w:fill="auto"/>
            <w:noWrap/>
            <w:vAlign w:val="bottom"/>
            <w:hideMark/>
          </w:tcPr>
          <w:p w14:paraId="40458B9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355</w:t>
            </w:r>
          </w:p>
        </w:tc>
        <w:tc>
          <w:tcPr>
            <w:tcW w:w="816" w:type="dxa"/>
            <w:tcBorders>
              <w:top w:val="nil"/>
              <w:left w:val="nil"/>
              <w:bottom w:val="nil"/>
              <w:right w:val="nil"/>
            </w:tcBorders>
            <w:shd w:val="clear" w:color="auto" w:fill="auto"/>
            <w:noWrap/>
            <w:vAlign w:val="bottom"/>
            <w:hideMark/>
          </w:tcPr>
          <w:p w14:paraId="47093C0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244</w:t>
            </w:r>
          </w:p>
        </w:tc>
        <w:tc>
          <w:tcPr>
            <w:tcW w:w="817" w:type="dxa"/>
            <w:tcBorders>
              <w:top w:val="nil"/>
              <w:left w:val="nil"/>
              <w:bottom w:val="nil"/>
              <w:right w:val="nil"/>
            </w:tcBorders>
            <w:shd w:val="clear" w:color="auto" w:fill="auto"/>
            <w:noWrap/>
            <w:vAlign w:val="bottom"/>
            <w:hideMark/>
          </w:tcPr>
          <w:p w14:paraId="484FE0E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178</w:t>
            </w:r>
          </w:p>
        </w:tc>
        <w:tc>
          <w:tcPr>
            <w:tcW w:w="817" w:type="dxa"/>
            <w:tcBorders>
              <w:top w:val="nil"/>
              <w:left w:val="nil"/>
              <w:bottom w:val="nil"/>
              <w:right w:val="nil"/>
            </w:tcBorders>
            <w:shd w:val="clear" w:color="auto" w:fill="auto"/>
            <w:noWrap/>
            <w:vAlign w:val="bottom"/>
            <w:hideMark/>
          </w:tcPr>
          <w:p w14:paraId="3B7314D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36</w:t>
            </w:r>
          </w:p>
        </w:tc>
        <w:tc>
          <w:tcPr>
            <w:tcW w:w="817" w:type="dxa"/>
            <w:tcBorders>
              <w:top w:val="nil"/>
              <w:left w:val="nil"/>
              <w:bottom w:val="nil"/>
              <w:right w:val="single" w:sz="4" w:space="0" w:color="auto"/>
            </w:tcBorders>
            <w:shd w:val="clear" w:color="auto" w:fill="auto"/>
            <w:noWrap/>
            <w:vAlign w:val="bottom"/>
            <w:hideMark/>
          </w:tcPr>
          <w:p w14:paraId="48F46F8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212</w:t>
            </w:r>
          </w:p>
        </w:tc>
      </w:tr>
      <w:tr w:rsidR="00D81FF8" w:rsidRPr="00390716" w14:paraId="4A8EEBA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A8B22FE"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76CA5352"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4AEB63F4"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366688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AC4B133"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76CEC72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5BBAE0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C1175CD"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04E11929"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6B7394D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7F30A28"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71D98BFA" w14:textId="77777777" w:rsidR="00D81FF8" w:rsidRPr="00390716" w:rsidRDefault="00D81FF8" w:rsidP="00390716">
            <w:pPr>
              <w:spacing w:after="0" w:line="360" w:lineRule="auto"/>
              <w:jc w:val="right"/>
              <w:rPr>
                <w:szCs w:val="24"/>
                <w:lang w:val="sv-SE" w:eastAsia="sv-SE"/>
              </w:rPr>
            </w:pPr>
            <w:r w:rsidRPr="00390716">
              <w:rPr>
                <w:szCs w:val="24"/>
                <w:lang w:val="sv-SE" w:eastAsia="sv-SE"/>
              </w:rPr>
              <w:t>79</w:t>
            </w:r>
          </w:p>
        </w:tc>
        <w:tc>
          <w:tcPr>
            <w:tcW w:w="817" w:type="dxa"/>
            <w:tcBorders>
              <w:top w:val="nil"/>
              <w:left w:val="nil"/>
              <w:bottom w:val="nil"/>
              <w:right w:val="nil"/>
            </w:tcBorders>
            <w:shd w:val="clear" w:color="auto" w:fill="auto"/>
            <w:noWrap/>
            <w:vAlign w:val="bottom"/>
            <w:hideMark/>
          </w:tcPr>
          <w:p w14:paraId="41DBE1C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323</w:t>
            </w:r>
          </w:p>
        </w:tc>
        <w:tc>
          <w:tcPr>
            <w:tcW w:w="817" w:type="dxa"/>
            <w:tcBorders>
              <w:top w:val="nil"/>
              <w:left w:val="nil"/>
              <w:bottom w:val="nil"/>
              <w:right w:val="nil"/>
            </w:tcBorders>
            <w:shd w:val="clear" w:color="auto" w:fill="auto"/>
            <w:noWrap/>
            <w:vAlign w:val="bottom"/>
            <w:hideMark/>
          </w:tcPr>
          <w:p w14:paraId="2B71F8D9" w14:textId="77777777" w:rsidR="00D81FF8" w:rsidRPr="00390716" w:rsidRDefault="00D81FF8" w:rsidP="00390716">
            <w:pPr>
              <w:spacing w:after="0" w:line="360" w:lineRule="auto"/>
              <w:jc w:val="right"/>
              <w:rPr>
                <w:szCs w:val="24"/>
                <w:lang w:val="sv-SE" w:eastAsia="sv-SE"/>
              </w:rPr>
            </w:pPr>
            <w:r w:rsidRPr="00390716">
              <w:rPr>
                <w:szCs w:val="24"/>
                <w:lang w:val="sv-SE" w:eastAsia="sv-SE"/>
              </w:rPr>
              <w:t>325</w:t>
            </w:r>
          </w:p>
        </w:tc>
        <w:tc>
          <w:tcPr>
            <w:tcW w:w="817" w:type="dxa"/>
            <w:tcBorders>
              <w:top w:val="nil"/>
              <w:left w:val="nil"/>
              <w:bottom w:val="nil"/>
              <w:right w:val="nil"/>
            </w:tcBorders>
            <w:shd w:val="clear" w:color="auto" w:fill="auto"/>
            <w:noWrap/>
            <w:vAlign w:val="bottom"/>
            <w:hideMark/>
          </w:tcPr>
          <w:p w14:paraId="4E6456F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261</w:t>
            </w:r>
          </w:p>
        </w:tc>
        <w:tc>
          <w:tcPr>
            <w:tcW w:w="816" w:type="dxa"/>
            <w:tcBorders>
              <w:top w:val="nil"/>
              <w:left w:val="nil"/>
              <w:bottom w:val="nil"/>
              <w:right w:val="nil"/>
            </w:tcBorders>
            <w:shd w:val="clear" w:color="auto" w:fill="auto"/>
            <w:noWrap/>
            <w:vAlign w:val="bottom"/>
            <w:hideMark/>
          </w:tcPr>
          <w:p w14:paraId="7A698CD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186</w:t>
            </w:r>
          </w:p>
        </w:tc>
        <w:tc>
          <w:tcPr>
            <w:tcW w:w="817" w:type="dxa"/>
            <w:tcBorders>
              <w:top w:val="nil"/>
              <w:left w:val="nil"/>
              <w:bottom w:val="nil"/>
              <w:right w:val="nil"/>
            </w:tcBorders>
            <w:shd w:val="clear" w:color="auto" w:fill="auto"/>
            <w:noWrap/>
            <w:vAlign w:val="bottom"/>
            <w:hideMark/>
          </w:tcPr>
          <w:p w14:paraId="3E4DBE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145</w:t>
            </w:r>
          </w:p>
        </w:tc>
        <w:tc>
          <w:tcPr>
            <w:tcW w:w="817" w:type="dxa"/>
            <w:tcBorders>
              <w:top w:val="nil"/>
              <w:left w:val="nil"/>
              <w:bottom w:val="nil"/>
              <w:right w:val="nil"/>
            </w:tcBorders>
            <w:shd w:val="clear" w:color="auto" w:fill="auto"/>
            <w:noWrap/>
            <w:vAlign w:val="bottom"/>
            <w:hideMark/>
          </w:tcPr>
          <w:p w14:paraId="4785673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29</w:t>
            </w:r>
          </w:p>
        </w:tc>
        <w:tc>
          <w:tcPr>
            <w:tcW w:w="817" w:type="dxa"/>
            <w:tcBorders>
              <w:top w:val="nil"/>
              <w:left w:val="nil"/>
              <w:bottom w:val="nil"/>
              <w:right w:val="single" w:sz="4" w:space="0" w:color="auto"/>
            </w:tcBorders>
            <w:shd w:val="clear" w:color="auto" w:fill="auto"/>
            <w:noWrap/>
            <w:vAlign w:val="bottom"/>
            <w:hideMark/>
          </w:tcPr>
          <w:p w14:paraId="63D4880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158</w:t>
            </w:r>
          </w:p>
        </w:tc>
      </w:tr>
      <w:tr w:rsidR="00D81FF8" w:rsidRPr="00390716" w14:paraId="6B1048C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C20DDB5" w14:textId="362364FE"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23E643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24</w:t>
            </w:r>
          </w:p>
        </w:tc>
        <w:tc>
          <w:tcPr>
            <w:tcW w:w="817" w:type="dxa"/>
            <w:tcBorders>
              <w:top w:val="nil"/>
              <w:left w:val="nil"/>
              <w:bottom w:val="nil"/>
              <w:right w:val="nil"/>
            </w:tcBorders>
            <w:shd w:val="clear" w:color="auto" w:fill="auto"/>
            <w:noWrap/>
            <w:vAlign w:val="bottom"/>
            <w:hideMark/>
          </w:tcPr>
          <w:p w14:paraId="53A6D21D" w14:textId="77777777" w:rsidR="00D81FF8" w:rsidRPr="00390716" w:rsidRDefault="00D81FF8" w:rsidP="00390716">
            <w:pPr>
              <w:spacing w:after="0" w:line="360" w:lineRule="auto"/>
              <w:jc w:val="right"/>
              <w:rPr>
                <w:szCs w:val="24"/>
                <w:lang w:val="sv-SE" w:eastAsia="sv-SE"/>
              </w:rPr>
            </w:pPr>
            <w:r w:rsidRPr="00390716">
              <w:rPr>
                <w:szCs w:val="24"/>
                <w:lang w:val="sv-SE" w:eastAsia="sv-SE"/>
              </w:rPr>
              <w:t>72</w:t>
            </w:r>
          </w:p>
        </w:tc>
        <w:tc>
          <w:tcPr>
            <w:tcW w:w="817" w:type="dxa"/>
            <w:tcBorders>
              <w:top w:val="nil"/>
              <w:left w:val="nil"/>
              <w:bottom w:val="nil"/>
              <w:right w:val="nil"/>
            </w:tcBorders>
            <w:shd w:val="clear" w:color="auto" w:fill="auto"/>
            <w:noWrap/>
            <w:vAlign w:val="bottom"/>
            <w:hideMark/>
          </w:tcPr>
          <w:p w14:paraId="41D78990" w14:textId="77777777" w:rsidR="00D81FF8" w:rsidRPr="00390716" w:rsidRDefault="00D81FF8" w:rsidP="00390716">
            <w:pPr>
              <w:spacing w:after="0" w:line="360" w:lineRule="auto"/>
              <w:jc w:val="right"/>
              <w:rPr>
                <w:szCs w:val="24"/>
                <w:lang w:val="sv-SE" w:eastAsia="sv-SE"/>
              </w:rPr>
            </w:pPr>
            <w:r w:rsidRPr="00390716">
              <w:rPr>
                <w:szCs w:val="24"/>
                <w:lang w:val="sv-SE" w:eastAsia="sv-SE"/>
              </w:rPr>
              <w:t>68</w:t>
            </w:r>
          </w:p>
        </w:tc>
        <w:tc>
          <w:tcPr>
            <w:tcW w:w="817" w:type="dxa"/>
            <w:tcBorders>
              <w:top w:val="nil"/>
              <w:left w:val="nil"/>
              <w:bottom w:val="nil"/>
              <w:right w:val="nil"/>
            </w:tcBorders>
            <w:shd w:val="clear" w:color="auto" w:fill="auto"/>
            <w:noWrap/>
            <w:vAlign w:val="bottom"/>
            <w:hideMark/>
          </w:tcPr>
          <w:p w14:paraId="04C529CA" w14:textId="77777777" w:rsidR="00D81FF8" w:rsidRPr="00390716" w:rsidRDefault="00D81FF8" w:rsidP="00390716">
            <w:pPr>
              <w:spacing w:after="0" w:line="360" w:lineRule="auto"/>
              <w:jc w:val="right"/>
              <w:rPr>
                <w:szCs w:val="24"/>
                <w:lang w:val="sv-SE" w:eastAsia="sv-SE"/>
              </w:rPr>
            </w:pPr>
            <w:r w:rsidRPr="00390716">
              <w:rPr>
                <w:szCs w:val="24"/>
                <w:lang w:val="sv-SE" w:eastAsia="sv-SE"/>
              </w:rPr>
              <w:t>48</w:t>
            </w:r>
          </w:p>
        </w:tc>
        <w:tc>
          <w:tcPr>
            <w:tcW w:w="816" w:type="dxa"/>
            <w:tcBorders>
              <w:top w:val="nil"/>
              <w:left w:val="nil"/>
              <w:bottom w:val="nil"/>
              <w:right w:val="nil"/>
            </w:tcBorders>
            <w:shd w:val="clear" w:color="auto" w:fill="auto"/>
            <w:noWrap/>
            <w:vAlign w:val="bottom"/>
            <w:hideMark/>
          </w:tcPr>
          <w:p w14:paraId="1AE0E10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26</w:t>
            </w:r>
          </w:p>
        </w:tc>
        <w:tc>
          <w:tcPr>
            <w:tcW w:w="817" w:type="dxa"/>
            <w:tcBorders>
              <w:top w:val="nil"/>
              <w:left w:val="nil"/>
              <w:bottom w:val="nil"/>
              <w:right w:val="nil"/>
            </w:tcBorders>
            <w:shd w:val="clear" w:color="auto" w:fill="auto"/>
            <w:noWrap/>
            <w:vAlign w:val="bottom"/>
            <w:hideMark/>
          </w:tcPr>
          <w:p w14:paraId="4024CD2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5EDF8A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single" w:sz="4" w:space="0" w:color="auto"/>
            </w:tcBorders>
            <w:shd w:val="clear" w:color="auto" w:fill="auto"/>
            <w:noWrap/>
            <w:vAlign w:val="bottom"/>
            <w:hideMark/>
          </w:tcPr>
          <w:p w14:paraId="40BE99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28</w:t>
            </w:r>
          </w:p>
        </w:tc>
      </w:tr>
      <w:tr w:rsidR="00D81FF8" w:rsidRPr="00390716" w14:paraId="05962D9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AC5E3BF" w14:textId="06E63979"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44BEF9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6D6BA3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w:t>
            </w:r>
          </w:p>
        </w:tc>
        <w:tc>
          <w:tcPr>
            <w:tcW w:w="817" w:type="dxa"/>
            <w:tcBorders>
              <w:top w:val="nil"/>
              <w:left w:val="nil"/>
              <w:bottom w:val="nil"/>
              <w:right w:val="nil"/>
            </w:tcBorders>
            <w:shd w:val="clear" w:color="auto" w:fill="auto"/>
            <w:noWrap/>
            <w:vAlign w:val="bottom"/>
            <w:hideMark/>
          </w:tcPr>
          <w:p w14:paraId="55647F2A" w14:textId="77777777" w:rsidR="00D81FF8" w:rsidRPr="00390716" w:rsidRDefault="00D81FF8" w:rsidP="00390716">
            <w:pPr>
              <w:spacing w:after="0" w:line="360" w:lineRule="auto"/>
              <w:jc w:val="right"/>
              <w:rPr>
                <w:szCs w:val="24"/>
                <w:lang w:val="sv-SE" w:eastAsia="sv-SE"/>
              </w:rPr>
            </w:pPr>
            <w:r w:rsidRPr="00390716">
              <w:rPr>
                <w:szCs w:val="24"/>
                <w:lang w:val="sv-SE" w:eastAsia="sv-SE"/>
              </w:rPr>
              <w:t>32</w:t>
            </w:r>
          </w:p>
        </w:tc>
        <w:tc>
          <w:tcPr>
            <w:tcW w:w="817" w:type="dxa"/>
            <w:tcBorders>
              <w:top w:val="nil"/>
              <w:left w:val="nil"/>
              <w:bottom w:val="nil"/>
              <w:right w:val="nil"/>
            </w:tcBorders>
            <w:shd w:val="clear" w:color="auto" w:fill="auto"/>
            <w:noWrap/>
            <w:vAlign w:val="bottom"/>
            <w:hideMark/>
          </w:tcPr>
          <w:p w14:paraId="0B6F3E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w:t>
            </w:r>
          </w:p>
        </w:tc>
        <w:tc>
          <w:tcPr>
            <w:tcW w:w="816" w:type="dxa"/>
            <w:tcBorders>
              <w:top w:val="nil"/>
              <w:left w:val="nil"/>
              <w:bottom w:val="nil"/>
              <w:right w:val="nil"/>
            </w:tcBorders>
            <w:shd w:val="clear" w:color="auto" w:fill="auto"/>
            <w:noWrap/>
            <w:vAlign w:val="bottom"/>
            <w:hideMark/>
          </w:tcPr>
          <w:p w14:paraId="45CF08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328726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05E9F35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7B2997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r>
      <w:tr w:rsidR="00D81FF8" w:rsidRPr="00390716" w14:paraId="3CCB393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D5ECFD7" w14:textId="4937783A"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695865D6"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7F47B0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c>
          <w:tcPr>
            <w:tcW w:w="817" w:type="dxa"/>
            <w:tcBorders>
              <w:top w:val="nil"/>
              <w:left w:val="nil"/>
              <w:bottom w:val="nil"/>
              <w:right w:val="nil"/>
            </w:tcBorders>
            <w:shd w:val="clear" w:color="auto" w:fill="auto"/>
            <w:noWrap/>
            <w:vAlign w:val="bottom"/>
            <w:hideMark/>
          </w:tcPr>
          <w:p w14:paraId="7C56EEE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c>
          <w:tcPr>
            <w:tcW w:w="817" w:type="dxa"/>
            <w:tcBorders>
              <w:top w:val="nil"/>
              <w:left w:val="nil"/>
              <w:bottom w:val="nil"/>
              <w:right w:val="nil"/>
            </w:tcBorders>
            <w:shd w:val="clear" w:color="auto" w:fill="auto"/>
            <w:noWrap/>
            <w:vAlign w:val="bottom"/>
            <w:hideMark/>
          </w:tcPr>
          <w:p w14:paraId="2E172D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6" w:type="dxa"/>
            <w:tcBorders>
              <w:top w:val="nil"/>
              <w:left w:val="nil"/>
              <w:bottom w:val="nil"/>
              <w:right w:val="nil"/>
            </w:tcBorders>
            <w:shd w:val="clear" w:color="auto" w:fill="auto"/>
            <w:noWrap/>
            <w:vAlign w:val="bottom"/>
            <w:hideMark/>
          </w:tcPr>
          <w:p w14:paraId="4A3349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2C911C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560C51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31A25CB4"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r>
      <w:tr w:rsidR="00D81FF8" w:rsidRPr="00390716" w14:paraId="258598C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B5F9673" w14:textId="700C156B"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7D1BA9F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9537F88"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03505D5A"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3D19EA1C"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263718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AB99F6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E24F9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5B7152E2"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1EBBA0B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14384C8" w14:textId="1A9EAD99"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6649A8B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2DB9B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DDBF2FF"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6A05F395"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015E77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02A3AB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F1B9D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16F87D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4A3B453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F110E2B" w14:textId="5476867F"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6C59519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99CC8E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ED3B49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AC4A0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543E36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1BF686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571640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0BB217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01BBE46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EDA202C" w14:textId="62128DA7"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71111A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83BADE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48C8B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ED494B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3C5A47C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E7FD3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8E13F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44CCF5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708CDAD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036E192" w14:textId="7CD11F7F"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74786B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ACD10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7F4A96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014E6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7CE6703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F6C5EA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B77F0A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35720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78D65D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6B57101" w14:textId="7DB2578D"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59BD250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8426C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746D7E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3D6BE1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504789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3727A6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9CE43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38FE1C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43BB650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688A63F"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535EA1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057DAC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5701CA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9089E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0AA2ED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78A80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76FDD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99CE9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090E246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71FCFCF"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6A73DAE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9A13A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94DA93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360D0A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6430BF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D220F0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EA6C9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3F966E3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2D245D7"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E97F5C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single" w:sz="4" w:space="0" w:color="auto"/>
              <w:right w:val="nil"/>
            </w:tcBorders>
            <w:shd w:val="clear" w:color="auto" w:fill="auto"/>
            <w:noWrap/>
            <w:vAlign w:val="bottom"/>
          </w:tcPr>
          <w:p w14:paraId="26BDF758" w14:textId="77777777" w:rsidR="00D81FF8" w:rsidRPr="00390716" w:rsidRDefault="00D81FF8" w:rsidP="00390716">
            <w:pPr>
              <w:spacing w:after="0" w:line="360" w:lineRule="auto"/>
              <w:rPr>
                <w:szCs w:val="24"/>
                <w:lang w:val="sv-SE" w:eastAsia="sv-SE"/>
              </w:rPr>
            </w:pPr>
          </w:p>
        </w:tc>
        <w:tc>
          <w:tcPr>
            <w:tcW w:w="817" w:type="dxa"/>
            <w:tcBorders>
              <w:top w:val="nil"/>
              <w:left w:val="nil"/>
              <w:bottom w:val="single" w:sz="4" w:space="0" w:color="auto"/>
              <w:right w:val="nil"/>
            </w:tcBorders>
            <w:shd w:val="clear" w:color="auto" w:fill="auto"/>
            <w:noWrap/>
            <w:vAlign w:val="bottom"/>
          </w:tcPr>
          <w:p w14:paraId="60C6A915" w14:textId="77777777" w:rsidR="00D81FF8" w:rsidRPr="00390716" w:rsidRDefault="00D81FF8" w:rsidP="00390716">
            <w:pPr>
              <w:spacing w:after="0" w:line="360" w:lineRule="auto"/>
              <w:rPr>
                <w:szCs w:val="24"/>
                <w:lang w:val="sv-SE" w:eastAsia="sv-SE"/>
              </w:rPr>
            </w:pPr>
          </w:p>
        </w:tc>
        <w:tc>
          <w:tcPr>
            <w:tcW w:w="817" w:type="dxa"/>
            <w:tcBorders>
              <w:top w:val="nil"/>
              <w:left w:val="nil"/>
              <w:bottom w:val="single" w:sz="4" w:space="0" w:color="auto"/>
              <w:right w:val="nil"/>
            </w:tcBorders>
            <w:shd w:val="clear" w:color="auto" w:fill="auto"/>
            <w:noWrap/>
            <w:vAlign w:val="bottom"/>
          </w:tcPr>
          <w:p w14:paraId="40517AB9" w14:textId="77777777" w:rsidR="00D81FF8" w:rsidRPr="00390716" w:rsidRDefault="00D81FF8" w:rsidP="00390716">
            <w:pPr>
              <w:spacing w:after="0" w:line="360" w:lineRule="auto"/>
              <w:rPr>
                <w:szCs w:val="24"/>
                <w:lang w:val="sv-SE" w:eastAsia="sv-SE"/>
              </w:rPr>
            </w:pPr>
          </w:p>
        </w:tc>
        <w:tc>
          <w:tcPr>
            <w:tcW w:w="817" w:type="dxa"/>
            <w:tcBorders>
              <w:top w:val="nil"/>
              <w:left w:val="nil"/>
              <w:bottom w:val="single" w:sz="4" w:space="0" w:color="auto"/>
              <w:right w:val="nil"/>
            </w:tcBorders>
            <w:shd w:val="clear" w:color="auto" w:fill="auto"/>
            <w:noWrap/>
            <w:vAlign w:val="bottom"/>
          </w:tcPr>
          <w:p w14:paraId="10DDDADC" w14:textId="77777777" w:rsidR="00D81FF8" w:rsidRPr="00390716" w:rsidRDefault="00D81FF8" w:rsidP="00390716">
            <w:pPr>
              <w:spacing w:after="0" w:line="360" w:lineRule="auto"/>
              <w:rPr>
                <w:szCs w:val="24"/>
                <w:lang w:val="sv-SE" w:eastAsia="sv-SE"/>
              </w:rPr>
            </w:pPr>
          </w:p>
        </w:tc>
        <w:tc>
          <w:tcPr>
            <w:tcW w:w="816" w:type="dxa"/>
            <w:tcBorders>
              <w:top w:val="nil"/>
              <w:left w:val="nil"/>
              <w:bottom w:val="single" w:sz="4" w:space="0" w:color="auto"/>
              <w:right w:val="nil"/>
            </w:tcBorders>
            <w:shd w:val="clear" w:color="auto" w:fill="auto"/>
            <w:noWrap/>
            <w:vAlign w:val="bottom"/>
          </w:tcPr>
          <w:p w14:paraId="2A21E09F" w14:textId="77777777" w:rsidR="00D81FF8" w:rsidRPr="00390716" w:rsidRDefault="00D81FF8" w:rsidP="00390716">
            <w:pPr>
              <w:spacing w:after="0" w:line="360" w:lineRule="auto"/>
              <w:rPr>
                <w:szCs w:val="24"/>
                <w:lang w:val="sv-SE" w:eastAsia="sv-SE"/>
              </w:rPr>
            </w:pPr>
          </w:p>
        </w:tc>
        <w:tc>
          <w:tcPr>
            <w:tcW w:w="817" w:type="dxa"/>
            <w:tcBorders>
              <w:top w:val="nil"/>
              <w:left w:val="nil"/>
              <w:bottom w:val="single" w:sz="4" w:space="0" w:color="auto"/>
              <w:right w:val="nil"/>
            </w:tcBorders>
            <w:shd w:val="clear" w:color="auto" w:fill="auto"/>
            <w:noWrap/>
            <w:vAlign w:val="bottom"/>
          </w:tcPr>
          <w:p w14:paraId="70B2FE2A" w14:textId="77777777" w:rsidR="00D81FF8" w:rsidRPr="00390716" w:rsidRDefault="00D81FF8" w:rsidP="00390716">
            <w:pPr>
              <w:spacing w:after="0" w:line="360" w:lineRule="auto"/>
              <w:rPr>
                <w:szCs w:val="24"/>
                <w:lang w:val="sv-SE" w:eastAsia="sv-SE"/>
              </w:rPr>
            </w:pPr>
          </w:p>
        </w:tc>
        <w:tc>
          <w:tcPr>
            <w:tcW w:w="817" w:type="dxa"/>
            <w:tcBorders>
              <w:top w:val="nil"/>
              <w:left w:val="nil"/>
              <w:bottom w:val="single" w:sz="4" w:space="0" w:color="auto"/>
              <w:right w:val="nil"/>
            </w:tcBorders>
            <w:shd w:val="clear" w:color="auto" w:fill="auto"/>
            <w:noWrap/>
            <w:vAlign w:val="bottom"/>
          </w:tcPr>
          <w:p w14:paraId="1DCD7943" w14:textId="77777777" w:rsidR="00D81FF8" w:rsidRPr="00390716" w:rsidRDefault="00D81FF8" w:rsidP="00390716">
            <w:pPr>
              <w:spacing w:after="0" w:line="360" w:lineRule="auto"/>
              <w:rPr>
                <w:szCs w:val="24"/>
                <w:lang w:val="sv-SE" w:eastAsia="sv-SE"/>
              </w:rPr>
            </w:pPr>
          </w:p>
        </w:tc>
        <w:tc>
          <w:tcPr>
            <w:tcW w:w="817" w:type="dxa"/>
            <w:tcBorders>
              <w:top w:val="nil"/>
              <w:left w:val="nil"/>
              <w:bottom w:val="single" w:sz="4" w:space="0" w:color="auto"/>
              <w:right w:val="single" w:sz="4" w:space="0" w:color="auto"/>
            </w:tcBorders>
            <w:shd w:val="clear" w:color="auto" w:fill="auto"/>
            <w:noWrap/>
            <w:vAlign w:val="bottom"/>
          </w:tcPr>
          <w:p w14:paraId="6EB1B74F" w14:textId="77777777" w:rsidR="00D81FF8" w:rsidRPr="00390716" w:rsidRDefault="00D81FF8" w:rsidP="00390716">
            <w:pPr>
              <w:spacing w:after="0" w:line="360" w:lineRule="auto"/>
              <w:rPr>
                <w:szCs w:val="24"/>
                <w:lang w:val="sv-SE" w:eastAsia="sv-SE"/>
              </w:rPr>
            </w:pPr>
          </w:p>
        </w:tc>
      </w:tr>
      <w:tr w:rsidR="00D81FF8" w:rsidRPr="00390716" w14:paraId="73822DAA" w14:textId="77777777" w:rsidTr="00940BDD">
        <w:trPr>
          <w:trHeight w:val="210"/>
        </w:trPr>
        <w:tc>
          <w:tcPr>
            <w:tcW w:w="3120" w:type="dxa"/>
            <w:tcBorders>
              <w:top w:val="single" w:sz="4" w:space="0" w:color="auto"/>
              <w:left w:val="single" w:sz="4" w:space="0" w:color="auto"/>
              <w:right w:val="single" w:sz="4" w:space="0" w:color="auto"/>
            </w:tcBorders>
            <w:shd w:val="clear" w:color="auto" w:fill="auto"/>
            <w:noWrap/>
            <w:vAlign w:val="bottom"/>
            <w:hideMark/>
          </w:tcPr>
          <w:p w14:paraId="47CE1169"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single" w:sz="4" w:space="0" w:color="auto"/>
              <w:right w:val="nil"/>
            </w:tcBorders>
            <w:shd w:val="clear" w:color="auto" w:fill="auto"/>
            <w:noWrap/>
            <w:vAlign w:val="bottom"/>
            <w:hideMark/>
          </w:tcPr>
          <w:p w14:paraId="477ECDD9" w14:textId="77777777" w:rsidR="00D81FF8" w:rsidRPr="00940BDD" w:rsidRDefault="00D81FF8" w:rsidP="00390716">
            <w:pPr>
              <w:spacing w:after="0" w:line="360" w:lineRule="auto"/>
              <w:rPr>
                <w:b/>
                <w:szCs w:val="24"/>
                <w:lang w:val="sv-SE" w:eastAsia="sv-SE"/>
              </w:rPr>
            </w:pPr>
            <w:r w:rsidRPr="00940BDD">
              <w:rPr>
                <w:b/>
                <w:szCs w:val="24"/>
                <w:lang w:val="sv-SE" w:eastAsia="sv-SE"/>
              </w:rPr>
              <w:t>2014</w:t>
            </w:r>
          </w:p>
        </w:tc>
        <w:tc>
          <w:tcPr>
            <w:tcW w:w="817" w:type="dxa"/>
            <w:tcBorders>
              <w:top w:val="single" w:sz="4" w:space="0" w:color="auto"/>
              <w:left w:val="nil"/>
              <w:right w:val="nil"/>
            </w:tcBorders>
            <w:shd w:val="clear" w:color="auto" w:fill="auto"/>
            <w:noWrap/>
            <w:vAlign w:val="bottom"/>
            <w:hideMark/>
          </w:tcPr>
          <w:p w14:paraId="66ABDC77"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6A35AAE1"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27E957E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nil"/>
              <w:right w:val="nil"/>
            </w:tcBorders>
            <w:shd w:val="clear" w:color="auto" w:fill="auto"/>
            <w:noWrap/>
            <w:vAlign w:val="bottom"/>
            <w:hideMark/>
          </w:tcPr>
          <w:p w14:paraId="3DDEDEF0"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2A1B6DB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nil"/>
            </w:tcBorders>
            <w:shd w:val="clear" w:color="auto" w:fill="auto"/>
            <w:noWrap/>
            <w:vAlign w:val="bottom"/>
            <w:hideMark/>
          </w:tcPr>
          <w:p w14:paraId="794DA93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right w:val="single" w:sz="4" w:space="0" w:color="auto"/>
            </w:tcBorders>
            <w:shd w:val="clear" w:color="auto" w:fill="auto"/>
            <w:noWrap/>
            <w:vAlign w:val="bottom"/>
            <w:hideMark/>
          </w:tcPr>
          <w:p w14:paraId="3362E1E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ED7448" w:rsidRPr="00390716" w14:paraId="2F3B51DF" w14:textId="77777777" w:rsidTr="00CD2B80">
        <w:trPr>
          <w:trHeight w:val="210"/>
        </w:trPr>
        <w:tc>
          <w:tcPr>
            <w:tcW w:w="3120" w:type="dxa"/>
            <w:tcBorders>
              <w:left w:val="single" w:sz="4" w:space="0" w:color="auto"/>
              <w:bottom w:val="nil"/>
              <w:right w:val="single" w:sz="4" w:space="0" w:color="auto"/>
            </w:tcBorders>
            <w:shd w:val="clear" w:color="auto" w:fill="auto"/>
            <w:noWrap/>
            <w:vAlign w:val="bottom"/>
            <w:hideMark/>
          </w:tcPr>
          <w:p w14:paraId="641EDA87" w14:textId="77777777" w:rsidR="00ED7448" w:rsidRPr="00390716" w:rsidRDefault="00ED7448" w:rsidP="00390716">
            <w:pPr>
              <w:spacing w:after="0" w:line="360" w:lineRule="auto"/>
              <w:rPr>
                <w:szCs w:val="24"/>
                <w:lang w:val="sv-SE" w:eastAsia="sv-SE"/>
              </w:rPr>
            </w:pPr>
            <w:r w:rsidRPr="00390716">
              <w:rPr>
                <w:szCs w:val="24"/>
                <w:lang w:val="sv-SE" w:eastAsia="sv-SE"/>
              </w:rPr>
              <w:t>Length of sentence</w:t>
            </w:r>
          </w:p>
        </w:tc>
        <w:tc>
          <w:tcPr>
            <w:tcW w:w="6534" w:type="dxa"/>
            <w:gridSpan w:val="8"/>
            <w:tcBorders>
              <w:left w:val="single" w:sz="4" w:space="0" w:color="auto"/>
              <w:bottom w:val="nil"/>
              <w:right w:val="single" w:sz="4" w:space="0" w:color="auto"/>
            </w:tcBorders>
            <w:shd w:val="clear" w:color="auto" w:fill="auto"/>
            <w:noWrap/>
            <w:vAlign w:val="bottom"/>
            <w:hideMark/>
          </w:tcPr>
          <w:p w14:paraId="1A5E504D" w14:textId="236E3F38" w:rsidR="00ED7448" w:rsidRPr="00390716" w:rsidRDefault="00ED7448" w:rsidP="00390716">
            <w:pPr>
              <w:spacing w:after="0" w:line="360" w:lineRule="auto"/>
              <w:rPr>
                <w:szCs w:val="24"/>
                <w:lang w:val="en-US" w:eastAsia="sv-SE"/>
              </w:rPr>
            </w:pPr>
            <w:r w:rsidRPr="00390716">
              <w:rPr>
                <w:szCs w:val="24"/>
                <w:lang w:val="en-US" w:eastAsia="sv-SE"/>
              </w:rPr>
              <w:t>Age when admitted to prison</w:t>
            </w:r>
          </w:p>
        </w:tc>
      </w:tr>
      <w:tr w:rsidR="00D81FF8" w:rsidRPr="00390716" w14:paraId="4097BB5E"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1C09ED2" w14:textId="77777777" w:rsidR="00D81FF8" w:rsidRPr="00390716" w:rsidRDefault="00D81FF8" w:rsidP="00390716">
            <w:pPr>
              <w:spacing w:after="0" w:line="360" w:lineRule="auto"/>
              <w:jc w:val="center"/>
              <w:rPr>
                <w:szCs w:val="24"/>
                <w:lang w:val="en-US" w:eastAsia="sv-SE"/>
              </w:rPr>
            </w:pPr>
          </w:p>
        </w:tc>
        <w:tc>
          <w:tcPr>
            <w:tcW w:w="816" w:type="dxa"/>
            <w:tcBorders>
              <w:top w:val="nil"/>
              <w:left w:val="single" w:sz="4" w:space="0" w:color="auto"/>
              <w:bottom w:val="single" w:sz="4" w:space="0" w:color="auto"/>
              <w:right w:val="nil"/>
            </w:tcBorders>
            <w:shd w:val="clear" w:color="auto" w:fill="auto"/>
            <w:noWrap/>
            <w:vAlign w:val="bottom"/>
            <w:hideMark/>
          </w:tcPr>
          <w:p w14:paraId="2599AAB8" w14:textId="77777777" w:rsidR="00D81FF8" w:rsidRPr="00390716" w:rsidRDefault="00D81FF8" w:rsidP="00390716">
            <w:pPr>
              <w:spacing w:after="0" w:line="360" w:lineRule="auto"/>
              <w:jc w:val="center"/>
              <w:rPr>
                <w:szCs w:val="24"/>
                <w:lang w:val="sv-SE" w:eastAsia="sv-SE"/>
              </w:rPr>
            </w:pPr>
            <w:r w:rsidRPr="00390716">
              <w:rPr>
                <w:szCs w:val="24"/>
                <w:lang w:val="sv-SE" w:eastAsia="sv-SE"/>
              </w:rPr>
              <w:t>15–20</w:t>
            </w:r>
          </w:p>
        </w:tc>
        <w:tc>
          <w:tcPr>
            <w:tcW w:w="817" w:type="dxa"/>
            <w:tcBorders>
              <w:top w:val="nil"/>
              <w:left w:val="nil"/>
              <w:bottom w:val="single" w:sz="4" w:space="0" w:color="auto"/>
              <w:right w:val="nil"/>
            </w:tcBorders>
            <w:shd w:val="clear" w:color="auto" w:fill="auto"/>
            <w:noWrap/>
            <w:vAlign w:val="bottom"/>
            <w:hideMark/>
          </w:tcPr>
          <w:p w14:paraId="133712D0"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21–24</w:t>
            </w:r>
          </w:p>
        </w:tc>
        <w:tc>
          <w:tcPr>
            <w:tcW w:w="817" w:type="dxa"/>
            <w:tcBorders>
              <w:top w:val="nil"/>
              <w:left w:val="nil"/>
              <w:bottom w:val="single" w:sz="4" w:space="0" w:color="auto"/>
              <w:right w:val="nil"/>
            </w:tcBorders>
            <w:shd w:val="clear" w:color="auto" w:fill="auto"/>
            <w:noWrap/>
            <w:vAlign w:val="bottom"/>
            <w:hideMark/>
          </w:tcPr>
          <w:p w14:paraId="42D9715B"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25–29</w:t>
            </w:r>
          </w:p>
        </w:tc>
        <w:tc>
          <w:tcPr>
            <w:tcW w:w="817" w:type="dxa"/>
            <w:tcBorders>
              <w:top w:val="nil"/>
              <w:left w:val="nil"/>
              <w:bottom w:val="single" w:sz="4" w:space="0" w:color="auto"/>
              <w:right w:val="nil"/>
            </w:tcBorders>
            <w:shd w:val="clear" w:color="auto" w:fill="auto"/>
            <w:noWrap/>
            <w:vAlign w:val="bottom"/>
            <w:hideMark/>
          </w:tcPr>
          <w:p w14:paraId="2ADE87F3" w14:textId="77777777" w:rsidR="00D81FF8" w:rsidRPr="00390716" w:rsidRDefault="00D81FF8" w:rsidP="00390716">
            <w:pPr>
              <w:spacing w:after="0" w:line="360" w:lineRule="auto"/>
              <w:jc w:val="center"/>
              <w:rPr>
                <w:szCs w:val="24"/>
                <w:lang w:val="sv-SE" w:eastAsia="sv-SE"/>
              </w:rPr>
            </w:pPr>
            <w:r w:rsidRPr="00390716">
              <w:rPr>
                <w:szCs w:val="24"/>
                <w:lang w:val="sv-SE" w:eastAsia="sv-SE"/>
              </w:rPr>
              <w:t>30–39</w:t>
            </w:r>
          </w:p>
        </w:tc>
        <w:tc>
          <w:tcPr>
            <w:tcW w:w="816" w:type="dxa"/>
            <w:tcBorders>
              <w:top w:val="nil"/>
              <w:left w:val="nil"/>
              <w:bottom w:val="single" w:sz="4" w:space="0" w:color="auto"/>
              <w:right w:val="nil"/>
            </w:tcBorders>
            <w:shd w:val="clear" w:color="auto" w:fill="auto"/>
            <w:noWrap/>
            <w:vAlign w:val="bottom"/>
            <w:hideMark/>
          </w:tcPr>
          <w:p w14:paraId="36125197" w14:textId="77777777" w:rsidR="00D81FF8" w:rsidRPr="00390716" w:rsidRDefault="00D81FF8" w:rsidP="00390716">
            <w:pPr>
              <w:spacing w:after="0" w:line="360" w:lineRule="auto"/>
              <w:jc w:val="center"/>
              <w:rPr>
                <w:szCs w:val="24"/>
                <w:lang w:val="sv-SE" w:eastAsia="sv-SE"/>
              </w:rPr>
            </w:pPr>
            <w:r w:rsidRPr="00390716">
              <w:rPr>
                <w:szCs w:val="24"/>
                <w:lang w:val="sv-SE" w:eastAsia="sv-SE"/>
              </w:rPr>
              <w:t>40–49</w:t>
            </w:r>
          </w:p>
        </w:tc>
        <w:tc>
          <w:tcPr>
            <w:tcW w:w="817" w:type="dxa"/>
            <w:tcBorders>
              <w:top w:val="nil"/>
              <w:left w:val="nil"/>
              <w:bottom w:val="single" w:sz="4" w:space="0" w:color="auto"/>
              <w:right w:val="nil"/>
            </w:tcBorders>
            <w:shd w:val="clear" w:color="auto" w:fill="auto"/>
            <w:noWrap/>
            <w:vAlign w:val="bottom"/>
            <w:hideMark/>
          </w:tcPr>
          <w:p w14:paraId="77D0DF4D" w14:textId="77777777" w:rsidR="00D81FF8" w:rsidRPr="00390716" w:rsidRDefault="00D81FF8" w:rsidP="00390716">
            <w:pPr>
              <w:spacing w:after="0" w:line="360" w:lineRule="auto"/>
              <w:jc w:val="center"/>
              <w:rPr>
                <w:szCs w:val="24"/>
                <w:lang w:val="sv-SE" w:eastAsia="sv-SE"/>
              </w:rPr>
            </w:pPr>
            <w:r w:rsidRPr="00390716">
              <w:rPr>
                <w:szCs w:val="24"/>
                <w:lang w:val="sv-SE" w:eastAsia="sv-SE"/>
              </w:rPr>
              <w:t>50–59</w:t>
            </w:r>
          </w:p>
        </w:tc>
        <w:tc>
          <w:tcPr>
            <w:tcW w:w="817" w:type="dxa"/>
            <w:tcBorders>
              <w:top w:val="nil"/>
              <w:left w:val="nil"/>
              <w:bottom w:val="single" w:sz="4" w:space="0" w:color="auto"/>
              <w:right w:val="nil"/>
            </w:tcBorders>
            <w:shd w:val="clear" w:color="auto" w:fill="auto"/>
            <w:noWrap/>
            <w:vAlign w:val="bottom"/>
            <w:hideMark/>
          </w:tcPr>
          <w:p w14:paraId="231377D3" w14:textId="77777777" w:rsidR="00D81FF8" w:rsidRPr="00390716" w:rsidRDefault="00D81FF8" w:rsidP="00390716">
            <w:pPr>
              <w:spacing w:after="0" w:line="360" w:lineRule="auto"/>
              <w:jc w:val="center"/>
              <w:rPr>
                <w:szCs w:val="24"/>
                <w:lang w:val="sv-SE" w:eastAsia="sv-SE"/>
              </w:rPr>
            </w:pPr>
            <w:r w:rsidRPr="00390716">
              <w:rPr>
                <w:szCs w:val="24"/>
                <w:lang w:val="sv-SE" w:eastAsia="sv-SE"/>
              </w:rPr>
              <w:t>60–</w:t>
            </w:r>
          </w:p>
        </w:tc>
        <w:tc>
          <w:tcPr>
            <w:tcW w:w="817" w:type="dxa"/>
            <w:tcBorders>
              <w:top w:val="nil"/>
              <w:left w:val="nil"/>
              <w:bottom w:val="single" w:sz="4" w:space="0" w:color="auto"/>
              <w:right w:val="single" w:sz="4" w:space="0" w:color="auto"/>
            </w:tcBorders>
            <w:shd w:val="clear" w:color="auto" w:fill="auto"/>
            <w:noWrap/>
            <w:vAlign w:val="bottom"/>
            <w:hideMark/>
          </w:tcPr>
          <w:p w14:paraId="3CE88DE1" w14:textId="77777777" w:rsidR="00D81FF8" w:rsidRPr="00390716" w:rsidRDefault="00D81FF8" w:rsidP="00390716">
            <w:pPr>
              <w:spacing w:after="0" w:line="360" w:lineRule="auto"/>
              <w:jc w:val="center"/>
              <w:rPr>
                <w:szCs w:val="24"/>
                <w:lang w:val="sv-SE" w:eastAsia="sv-SE"/>
              </w:rPr>
            </w:pPr>
            <w:r w:rsidRPr="00390716">
              <w:rPr>
                <w:szCs w:val="24"/>
                <w:lang w:val="sv-SE" w:eastAsia="sv-SE"/>
              </w:rPr>
              <w:t>Total</w:t>
            </w:r>
          </w:p>
        </w:tc>
      </w:tr>
      <w:tr w:rsidR="00D81FF8" w:rsidRPr="00390716" w14:paraId="6E58494A"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17FBDBB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3427E74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9E03753"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9B7759F"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E282202"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64ADB158"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6795827"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837D28C"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0094FA70"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7B78F5B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C009B5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4E54166C"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0AED0175"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415D9F46"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FB41BFE"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7BA2B7C3"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C70A189"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7F1DB9C"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1482DD85"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28EB230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A77EC89"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 number</w:t>
            </w:r>
          </w:p>
        </w:tc>
        <w:tc>
          <w:tcPr>
            <w:tcW w:w="816" w:type="dxa"/>
            <w:tcBorders>
              <w:top w:val="nil"/>
              <w:left w:val="single" w:sz="4" w:space="0" w:color="auto"/>
              <w:bottom w:val="nil"/>
              <w:right w:val="nil"/>
            </w:tcBorders>
            <w:shd w:val="clear" w:color="auto" w:fill="auto"/>
            <w:noWrap/>
            <w:vAlign w:val="bottom"/>
            <w:hideMark/>
          </w:tcPr>
          <w:p w14:paraId="15BA294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60</w:t>
            </w:r>
          </w:p>
        </w:tc>
        <w:tc>
          <w:tcPr>
            <w:tcW w:w="817" w:type="dxa"/>
            <w:tcBorders>
              <w:top w:val="nil"/>
              <w:left w:val="nil"/>
              <w:bottom w:val="nil"/>
              <w:right w:val="nil"/>
            </w:tcBorders>
            <w:shd w:val="clear" w:color="auto" w:fill="auto"/>
            <w:noWrap/>
            <w:vAlign w:val="bottom"/>
            <w:hideMark/>
          </w:tcPr>
          <w:p w14:paraId="21CF272C"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230</w:t>
            </w:r>
          </w:p>
        </w:tc>
        <w:tc>
          <w:tcPr>
            <w:tcW w:w="817" w:type="dxa"/>
            <w:tcBorders>
              <w:top w:val="nil"/>
              <w:left w:val="nil"/>
              <w:bottom w:val="nil"/>
              <w:right w:val="nil"/>
            </w:tcBorders>
            <w:shd w:val="clear" w:color="auto" w:fill="auto"/>
            <w:noWrap/>
            <w:vAlign w:val="bottom"/>
            <w:hideMark/>
          </w:tcPr>
          <w:p w14:paraId="231E7F4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247</w:t>
            </w:r>
          </w:p>
        </w:tc>
        <w:tc>
          <w:tcPr>
            <w:tcW w:w="817" w:type="dxa"/>
            <w:tcBorders>
              <w:top w:val="nil"/>
              <w:left w:val="nil"/>
              <w:bottom w:val="nil"/>
              <w:right w:val="nil"/>
            </w:tcBorders>
            <w:shd w:val="clear" w:color="auto" w:fill="auto"/>
            <w:noWrap/>
            <w:vAlign w:val="bottom"/>
            <w:hideMark/>
          </w:tcPr>
          <w:p w14:paraId="64068F4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196</w:t>
            </w:r>
          </w:p>
        </w:tc>
        <w:tc>
          <w:tcPr>
            <w:tcW w:w="816" w:type="dxa"/>
            <w:tcBorders>
              <w:top w:val="nil"/>
              <w:left w:val="nil"/>
              <w:bottom w:val="nil"/>
              <w:right w:val="nil"/>
            </w:tcBorders>
            <w:shd w:val="clear" w:color="auto" w:fill="auto"/>
            <w:noWrap/>
            <w:vAlign w:val="bottom"/>
            <w:hideMark/>
          </w:tcPr>
          <w:p w14:paraId="6AB37C9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133</w:t>
            </w:r>
          </w:p>
        </w:tc>
        <w:tc>
          <w:tcPr>
            <w:tcW w:w="817" w:type="dxa"/>
            <w:tcBorders>
              <w:top w:val="nil"/>
              <w:left w:val="nil"/>
              <w:bottom w:val="nil"/>
              <w:right w:val="nil"/>
            </w:tcBorders>
            <w:shd w:val="clear" w:color="auto" w:fill="auto"/>
            <w:noWrap/>
            <w:vAlign w:val="bottom"/>
            <w:hideMark/>
          </w:tcPr>
          <w:p w14:paraId="02C0B3D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93</w:t>
            </w:r>
          </w:p>
        </w:tc>
        <w:tc>
          <w:tcPr>
            <w:tcW w:w="817" w:type="dxa"/>
            <w:tcBorders>
              <w:top w:val="nil"/>
              <w:left w:val="nil"/>
              <w:bottom w:val="nil"/>
              <w:right w:val="nil"/>
            </w:tcBorders>
            <w:shd w:val="clear" w:color="auto" w:fill="auto"/>
            <w:noWrap/>
            <w:vAlign w:val="bottom"/>
            <w:hideMark/>
          </w:tcPr>
          <w:p w14:paraId="35BFC49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18</w:t>
            </w:r>
          </w:p>
        </w:tc>
        <w:tc>
          <w:tcPr>
            <w:tcW w:w="817" w:type="dxa"/>
            <w:tcBorders>
              <w:top w:val="nil"/>
              <w:left w:val="nil"/>
              <w:bottom w:val="nil"/>
              <w:right w:val="single" w:sz="4" w:space="0" w:color="auto"/>
            </w:tcBorders>
            <w:shd w:val="clear" w:color="auto" w:fill="auto"/>
            <w:noWrap/>
            <w:vAlign w:val="bottom"/>
            <w:hideMark/>
          </w:tcPr>
          <w:p w14:paraId="18E51F3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111</w:t>
            </w:r>
          </w:p>
        </w:tc>
      </w:tr>
      <w:tr w:rsidR="00D81FF8" w:rsidRPr="00390716" w14:paraId="02A2DB6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FAA7C4F"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2A6FBD37"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1BBAAAA5"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331303D"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1148C1E"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3C5053A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0A732E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959531C"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52D64F09"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549DE7D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CC78456"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4D2CBE7F" w14:textId="77777777" w:rsidR="00D81FF8" w:rsidRPr="00390716" w:rsidRDefault="00D81FF8" w:rsidP="00390716">
            <w:pPr>
              <w:spacing w:after="0" w:line="360" w:lineRule="auto"/>
              <w:jc w:val="right"/>
              <w:rPr>
                <w:szCs w:val="24"/>
                <w:lang w:val="sv-SE" w:eastAsia="sv-SE"/>
              </w:rPr>
            </w:pPr>
            <w:r w:rsidRPr="00390716">
              <w:rPr>
                <w:szCs w:val="24"/>
                <w:lang w:val="sv-SE" w:eastAsia="sv-SE"/>
              </w:rPr>
              <w:t>44</w:t>
            </w:r>
          </w:p>
        </w:tc>
        <w:tc>
          <w:tcPr>
            <w:tcW w:w="817" w:type="dxa"/>
            <w:tcBorders>
              <w:top w:val="nil"/>
              <w:left w:val="nil"/>
              <w:bottom w:val="nil"/>
              <w:right w:val="nil"/>
            </w:tcBorders>
            <w:shd w:val="clear" w:color="auto" w:fill="auto"/>
            <w:noWrap/>
            <w:vAlign w:val="bottom"/>
            <w:hideMark/>
          </w:tcPr>
          <w:p w14:paraId="4894E4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153</w:t>
            </w:r>
          </w:p>
        </w:tc>
        <w:tc>
          <w:tcPr>
            <w:tcW w:w="817" w:type="dxa"/>
            <w:tcBorders>
              <w:top w:val="nil"/>
              <w:left w:val="nil"/>
              <w:bottom w:val="nil"/>
              <w:right w:val="nil"/>
            </w:tcBorders>
            <w:shd w:val="clear" w:color="auto" w:fill="auto"/>
            <w:noWrap/>
            <w:vAlign w:val="bottom"/>
            <w:hideMark/>
          </w:tcPr>
          <w:p w14:paraId="13019A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173</w:t>
            </w:r>
          </w:p>
        </w:tc>
        <w:tc>
          <w:tcPr>
            <w:tcW w:w="817" w:type="dxa"/>
            <w:tcBorders>
              <w:top w:val="nil"/>
              <w:left w:val="nil"/>
              <w:bottom w:val="nil"/>
              <w:right w:val="nil"/>
            </w:tcBorders>
            <w:shd w:val="clear" w:color="auto" w:fill="auto"/>
            <w:noWrap/>
            <w:vAlign w:val="bottom"/>
            <w:hideMark/>
          </w:tcPr>
          <w:p w14:paraId="3F8129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140</w:t>
            </w:r>
          </w:p>
        </w:tc>
        <w:tc>
          <w:tcPr>
            <w:tcW w:w="816" w:type="dxa"/>
            <w:tcBorders>
              <w:top w:val="nil"/>
              <w:left w:val="nil"/>
              <w:bottom w:val="nil"/>
              <w:right w:val="nil"/>
            </w:tcBorders>
            <w:shd w:val="clear" w:color="auto" w:fill="auto"/>
            <w:noWrap/>
            <w:vAlign w:val="bottom"/>
            <w:hideMark/>
          </w:tcPr>
          <w:p w14:paraId="592B19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103</w:t>
            </w:r>
          </w:p>
        </w:tc>
        <w:tc>
          <w:tcPr>
            <w:tcW w:w="817" w:type="dxa"/>
            <w:tcBorders>
              <w:top w:val="nil"/>
              <w:left w:val="nil"/>
              <w:bottom w:val="nil"/>
              <w:right w:val="nil"/>
            </w:tcBorders>
            <w:shd w:val="clear" w:color="auto" w:fill="auto"/>
            <w:noWrap/>
            <w:vAlign w:val="bottom"/>
            <w:hideMark/>
          </w:tcPr>
          <w:p w14:paraId="65705FFB" w14:textId="77777777" w:rsidR="00D81FF8" w:rsidRPr="00390716" w:rsidRDefault="00D81FF8" w:rsidP="00390716">
            <w:pPr>
              <w:spacing w:after="0" w:line="360" w:lineRule="auto"/>
              <w:jc w:val="right"/>
              <w:rPr>
                <w:szCs w:val="24"/>
                <w:lang w:val="sv-SE" w:eastAsia="sv-SE"/>
              </w:rPr>
            </w:pPr>
            <w:r w:rsidRPr="00390716">
              <w:rPr>
                <w:szCs w:val="24"/>
                <w:lang w:val="sv-SE" w:eastAsia="sv-SE"/>
              </w:rPr>
              <w:t>75</w:t>
            </w:r>
          </w:p>
        </w:tc>
        <w:tc>
          <w:tcPr>
            <w:tcW w:w="817" w:type="dxa"/>
            <w:tcBorders>
              <w:top w:val="nil"/>
              <w:left w:val="nil"/>
              <w:bottom w:val="nil"/>
              <w:right w:val="nil"/>
            </w:tcBorders>
            <w:shd w:val="clear" w:color="auto" w:fill="auto"/>
            <w:noWrap/>
            <w:vAlign w:val="bottom"/>
            <w:hideMark/>
          </w:tcPr>
          <w:p w14:paraId="231EFB3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w:t>
            </w:r>
          </w:p>
        </w:tc>
        <w:tc>
          <w:tcPr>
            <w:tcW w:w="817" w:type="dxa"/>
            <w:tcBorders>
              <w:top w:val="nil"/>
              <w:left w:val="nil"/>
              <w:bottom w:val="nil"/>
              <w:right w:val="single" w:sz="4" w:space="0" w:color="auto"/>
            </w:tcBorders>
            <w:shd w:val="clear" w:color="auto" w:fill="auto"/>
            <w:noWrap/>
            <w:vAlign w:val="bottom"/>
            <w:hideMark/>
          </w:tcPr>
          <w:p w14:paraId="769887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81</w:t>
            </w:r>
          </w:p>
        </w:tc>
      </w:tr>
      <w:tr w:rsidR="00D81FF8" w:rsidRPr="00390716" w14:paraId="278BBE7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8D3D109" w14:textId="3DD5A533"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01072D6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7" w:type="dxa"/>
            <w:tcBorders>
              <w:top w:val="nil"/>
              <w:left w:val="nil"/>
              <w:bottom w:val="nil"/>
              <w:right w:val="nil"/>
            </w:tcBorders>
            <w:shd w:val="clear" w:color="auto" w:fill="auto"/>
            <w:noWrap/>
            <w:vAlign w:val="bottom"/>
            <w:hideMark/>
          </w:tcPr>
          <w:p w14:paraId="0B646C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44</w:t>
            </w:r>
          </w:p>
        </w:tc>
        <w:tc>
          <w:tcPr>
            <w:tcW w:w="817" w:type="dxa"/>
            <w:tcBorders>
              <w:top w:val="nil"/>
              <w:left w:val="nil"/>
              <w:bottom w:val="nil"/>
              <w:right w:val="nil"/>
            </w:tcBorders>
            <w:shd w:val="clear" w:color="auto" w:fill="auto"/>
            <w:noWrap/>
            <w:vAlign w:val="bottom"/>
            <w:hideMark/>
          </w:tcPr>
          <w:p w14:paraId="26B4A5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41</w:t>
            </w:r>
          </w:p>
        </w:tc>
        <w:tc>
          <w:tcPr>
            <w:tcW w:w="817" w:type="dxa"/>
            <w:tcBorders>
              <w:top w:val="nil"/>
              <w:left w:val="nil"/>
              <w:bottom w:val="nil"/>
              <w:right w:val="nil"/>
            </w:tcBorders>
            <w:shd w:val="clear" w:color="auto" w:fill="auto"/>
            <w:noWrap/>
            <w:vAlign w:val="bottom"/>
            <w:hideMark/>
          </w:tcPr>
          <w:p w14:paraId="7B3E3B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29</w:t>
            </w:r>
          </w:p>
        </w:tc>
        <w:tc>
          <w:tcPr>
            <w:tcW w:w="816" w:type="dxa"/>
            <w:tcBorders>
              <w:top w:val="nil"/>
              <w:left w:val="nil"/>
              <w:bottom w:val="nil"/>
              <w:right w:val="nil"/>
            </w:tcBorders>
            <w:shd w:val="clear" w:color="auto" w:fill="auto"/>
            <w:noWrap/>
            <w:vAlign w:val="bottom"/>
            <w:hideMark/>
          </w:tcPr>
          <w:p w14:paraId="1D7EEE0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297DFF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61C44D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42D95B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r>
      <w:tr w:rsidR="00D81FF8" w:rsidRPr="00390716" w14:paraId="587E8E6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717A5E4" w14:textId="482F5B6F"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2143E5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44CA6E9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19</w:t>
            </w:r>
          </w:p>
        </w:tc>
        <w:tc>
          <w:tcPr>
            <w:tcW w:w="817" w:type="dxa"/>
            <w:tcBorders>
              <w:top w:val="nil"/>
              <w:left w:val="nil"/>
              <w:bottom w:val="nil"/>
              <w:right w:val="nil"/>
            </w:tcBorders>
            <w:shd w:val="clear" w:color="auto" w:fill="auto"/>
            <w:noWrap/>
            <w:vAlign w:val="bottom"/>
            <w:hideMark/>
          </w:tcPr>
          <w:p w14:paraId="2501C0A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4F4844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6" w:type="dxa"/>
            <w:tcBorders>
              <w:top w:val="nil"/>
              <w:left w:val="nil"/>
              <w:bottom w:val="nil"/>
              <w:right w:val="nil"/>
            </w:tcBorders>
            <w:shd w:val="clear" w:color="auto" w:fill="auto"/>
            <w:noWrap/>
            <w:vAlign w:val="bottom"/>
            <w:hideMark/>
          </w:tcPr>
          <w:p w14:paraId="2272CBF9"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2907C76E"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2A7A94B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3BA8DE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r>
      <w:tr w:rsidR="00D81FF8" w:rsidRPr="00390716" w14:paraId="76D118F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A2B16F6" w14:textId="5BD39D38"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321C9EA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EFF4ADB"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72E773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3442E0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04AF57FB"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55CED81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B4545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2B94641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5348EB3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EB81F5D" w14:textId="60435CC3"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089805E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B2673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1D275C57"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0A0E487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60FF461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C319F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6C2B5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6CBCB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1903C9B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F759C04" w14:textId="134A8281"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4DEF0DE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6F56FE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0D3872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DF3C105"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0B40DA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2045F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CC5C29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9C797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A467B7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15DAD5F" w14:textId="2C7D444A"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41D0EB1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6D748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C0E58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D705CC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7AA4F9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5F6BD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5D6BF4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A75F50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27B1C1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CFA6CBA" w14:textId="5CB191EA"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6E29EAC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92061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A3D04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1EF91D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7EBB720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81226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B5BB99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8EACB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81132C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7F25F32" w14:textId="23379F57"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583AF92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97413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50B85B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6153C2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37B0B3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0F081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59DF96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876FE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8A1FA2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6D5F347" w14:textId="27E8A493"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38E2D5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12DAF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0A0D92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5B711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4B16B4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129030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D651B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0AE46F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4450D9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9061BC7"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7A64A6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24C4E9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47075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959F1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7A9EE9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D61157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0811E5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474EA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314200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827D551"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6B2F4E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0DEC3C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D0A137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698C7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7E3B45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2F8C1C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C2F5C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FEEB1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7F1884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61E6717"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6765CB6C"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4739E7EB"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1382FB9D"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2FB7653"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23F72226"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5AE5D70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3E7735D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7E5903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1BA7727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8062087"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Women</w:t>
            </w:r>
          </w:p>
        </w:tc>
        <w:tc>
          <w:tcPr>
            <w:tcW w:w="816" w:type="dxa"/>
            <w:tcBorders>
              <w:top w:val="nil"/>
              <w:left w:val="single" w:sz="4" w:space="0" w:color="auto"/>
              <w:bottom w:val="nil"/>
              <w:right w:val="nil"/>
            </w:tcBorders>
            <w:shd w:val="clear" w:color="auto" w:fill="auto"/>
            <w:noWrap/>
            <w:vAlign w:val="bottom"/>
            <w:hideMark/>
          </w:tcPr>
          <w:p w14:paraId="2E1AA3E0"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bottom w:val="nil"/>
              <w:right w:val="nil"/>
            </w:tcBorders>
            <w:shd w:val="clear" w:color="auto" w:fill="auto"/>
            <w:noWrap/>
            <w:vAlign w:val="bottom"/>
            <w:hideMark/>
          </w:tcPr>
          <w:p w14:paraId="4F0D912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5685872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5B9E35FC"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5F89F07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49DA0E7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4D69EF4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740C6C66"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77F706B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1DE871D"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50F21523"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w:t>
            </w:r>
          </w:p>
        </w:tc>
        <w:tc>
          <w:tcPr>
            <w:tcW w:w="817" w:type="dxa"/>
            <w:tcBorders>
              <w:top w:val="nil"/>
              <w:left w:val="nil"/>
              <w:bottom w:val="nil"/>
              <w:right w:val="nil"/>
            </w:tcBorders>
            <w:shd w:val="clear" w:color="auto" w:fill="auto"/>
            <w:noWrap/>
            <w:vAlign w:val="bottom"/>
            <w:hideMark/>
          </w:tcPr>
          <w:p w14:paraId="7221C2FF"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24</w:t>
            </w:r>
          </w:p>
        </w:tc>
        <w:tc>
          <w:tcPr>
            <w:tcW w:w="817" w:type="dxa"/>
            <w:tcBorders>
              <w:top w:val="nil"/>
              <w:left w:val="nil"/>
              <w:bottom w:val="nil"/>
              <w:right w:val="nil"/>
            </w:tcBorders>
            <w:shd w:val="clear" w:color="auto" w:fill="auto"/>
            <w:noWrap/>
            <w:vAlign w:val="bottom"/>
            <w:hideMark/>
          </w:tcPr>
          <w:p w14:paraId="144294F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28</w:t>
            </w:r>
          </w:p>
        </w:tc>
        <w:tc>
          <w:tcPr>
            <w:tcW w:w="817" w:type="dxa"/>
            <w:tcBorders>
              <w:top w:val="nil"/>
              <w:left w:val="nil"/>
              <w:bottom w:val="nil"/>
              <w:right w:val="nil"/>
            </w:tcBorders>
            <w:shd w:val="clear" w:color="auto" w:fill="auto"/>
            <w:noWrap/>
            <w:vAlign w:val="bottom"/>
            <w:hideMark/>
          </w:tcPr>
          <w:p w14:paraId="5959A9F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22</w:t>
            </w:r>
          </w:p>
        </w:tc>
        <w:tc>
          <w:tcPr>
            <w:tcW w:w="816" w:type="dxa"/>
            <w:tcBorders>
              <w:top w:val="nil"/>
              <w:left w:val="nil"/>
              <w:bottom w:val="nil"/>
              <w:right w:val="nil"/>
            </w:tcBorders>
            <w:shd w:val="clear" w:color="auto" w:fill="auto"/>
            <w:noWrap/>
            <w:vAlign w:val="bottom"/>
            <w:hideMark/>
          </w:tcPr>
          <w:p w14:paraId="5FDA213A"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26</w:t>
            </w:r>
          </w:p>
        </w:tc>
        <w:tc>
          <w:tcPr>
            <w:tcW w:w="817" w:type="dxa"/>
            <w:tcBorders>
              <w:top w:val="nil"/>
              <w:left w:val="nil"/>
              <w:bottom w:val="nil"/>
              <w:right w:val="nil"/>
            </w:tcBorders>
            <w:shd w:val="clear" w:color="auto" w:fill="auto"/>
            <w:noWrap/>
            <w:vAlign w:val="bottom"/>
            <w:hideMark/>
          </w:tcPr>
          <w:p w14:paraId="4E398643"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17</w:t>
            </w:r>
          </w:p>
        </w:tc>
        <w:tc>
          <w:tcPr>
            <w:tcW w:w="817" w:type="dxa"/>
            <w:tcBorders>
              <w:top w:val="nil"/>
              <w:left w:val="nil"/>
              <w:bottom w:val="nil"/>
              <w:right w:val="nil"/>
            </w:tcBorders>
            <w:shd w:val="clear" w:color="auto" w:fill="auto"/>
            <w:noWrap/>
            <w:vAlign w:val="bottom"/>
            <w:hideMark/>
          </w:tcPr>
          <w:p w14:paraId="0FE08A2A"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34212E3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15</w:t>
            </w:r>
          </w:p>
        </w:tc>
      </w:tr>
      <w:tr w:rsidR="00D81FF8" w:rsidRPr="00390716" w14:paraId="7A85D56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AC880CD"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590223D8"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4225FA79"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606C81A"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0D37669D"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21684E5C"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992D12D"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06F7633"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5F166DF9"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428880F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B59ACFB"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3A4E19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61253D3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w:t>
            </w:r>
          </w:p>
        </w:tc>
        <w:tc>
          <w:tcPr>
            <w:tcW w:w="817" w:type="dxa"/>
            <w:tcBorders>
              <w:top w:val="nil"/>
              <w:left w:val="nil"/>
              <w:bottom w:val="nil"/>
              <w:right w:val="nil"/>
            </w:tcBorders>
            <w:shd w:val="clear" w:color="auto" w:fill="auto"/>
            <w:noWrap/>
            <w:vAlign w:val="bottom"/>
            <w:hideMark/>
          </w:tcPr>
          <w:p w14:paraId="6CAACAE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w:t>
            </w:r>
          </w:p>
        </w:tc>
        <w:tc>
          <w:tcPr>
            <w:tcW w:w="817" w:type="dxa"/>
            <w:tcBorders>
              <w:top w:val="nil"/>
              <w:left w:val="nil"/>
              <w:bottom w:val="nil"/>
              <w:right w:val="nil"/>
            </w:tcBorders>
            <w:shd w:val="clear" w:color="auto" w:fill="auto"/>
            <w:noWrap/>
            <w:vAlign w:val="bottom"/>
            <w:hideMark/>
          </w:tcPr>
          <w:p w14:paraId="6F373B9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6" w:type="dxa"/>
            <w:tcBorders>
              <w:top w:val="nil"/>
              <w:left w:val="nil"/>
              <w:bottom w:val="nil"/>
              <w:right w:val="nil"/>
            </w:tcBorders>
            <w:shd w:val="clear" w:color="auto" w:fill="auto"/>
            <w:noWrap/>
            <w:vAlign w:val="bottom"/>
            <w:hideMark/>
          </w:tcPr>
          <w:p w14:paraId="34F6D0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22</w:t>
            </w:r>
          </w:p>
        </w:tc>
        <w:tc>
          <w:tcPr>
            <w:tcW w:w="817" w:type="dxa"/>
            <w:tcBorders>
              <w:top w:val="nil"/>
              <w:left w:val="nil"/>
              <w:bottom w:val="nil"/>
              <w:right w:val="nil"/>
            </w:tcBorders>
            <w:shd w:val="clear" w:color="auto" w:fill="auto"/>
            <w:noWrap/>
            <w:vAlign w:val="bottom"/>
            <w:hideMark/>
          </w:tcPr>
          <w:p w14:paraId="7BA2D5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30DF7E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091696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r>
      <w:tr w:rsidR="00D81FF8" w:rsidRPr="00390716" w14:paraId="1DAB6A3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9C95031" w14:textId="22FE5852"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0B1618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9C828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3EC59002"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3C3285B4"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794010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9BB3FA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F851D7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0C8427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0B20AB7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4175BCF" w14:textId="128F0F1E"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1F29FBA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8A77FD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CE157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BF2C38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B4484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E99877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2EEC4B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2CFD43D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4368767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F5F6ABE" w14:textId="1543B6C3"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0A8EEBC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7F88C7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53149D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EE953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6842C1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3FC225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ABE53F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2A9492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8AC3CD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995CBDD" w14:textId="61C7078B"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22BA90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A533A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5F396D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CEFB79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5363CA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65370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A0D5B7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D79E75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5789C6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2A7985E" w14:textId="2B793BE2"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328D1C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A9799D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4F619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048FD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0B2B654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AD8D5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B76B7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64636DC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ABD431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F157A8F" w14:textId="64FB2584"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460B709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FEAB3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9E8EE9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816BD0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4B5E6DA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0A1EE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F46580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8AB9D4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40F76F1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9C4DB0C" w14:textId="11DB1FAF"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00142C9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0FF261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764677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1E323E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61E5AB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2EEC2F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CB9C74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5E1E06C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190BD4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F6D9AEC" w14:textId="1E5B312D"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5ADD3A3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40EE1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9EB6BE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796DA6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514478E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ADF229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D3DD6A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861F8B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7419E5D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8BA63C7" w14:textId="2B7A5275"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71927CF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BD202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2C432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BCA63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3E685E8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4FF3C4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EB95F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88A7E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432287E3"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20944B4B"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right w:val="nil"/>
            </w:tcBorders>
            <w:shd w:val="clear" w:color="auto" w:fill="auto"/>
            <w:noWrap/>
            <w:vAlign w:val="bottom"/>
            <w:hideMark/>
          </w:tcPr>
          <w:p w14:paraId="741947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08D4F5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6CC84F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5BA1B24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right w:val="nil"/>
            </w:tcBorders>
            <w:shd w:val="clear" w:color="auto" w:fill="auto"/>
            <w:noWrap/>
            <w:vAlign w:val="bottom"/>
            <w:hideMark/>
          </w:tcPr>
          <w:p w14:paraId="65418C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1EB195B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1DC9321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4A94A24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243EA3C"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1EC3E03D"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right w:val="nil"/>
            </w:tcBorders>
            <w:shd w:val="clear" w:color="auto" w:fill="auto"/>
            <w:noWrap/>
            <w:vAlign w:val="bottom"/>
            <w:hideMark/>
          </w:tcPr>
          <w:p w14:paraId="5B7E56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18CF445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627DD19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0FDE5DB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right w:val="nil"/>
            </w:tcBorders>
            <w:shd w:val="clear" w:color="auto" w:fill="auto"/>
            <w:noWrap/>
            <w:vAlign w:val="bottom"/>
            <w:hideMark/>
          </w:tcPr>
          <w:p w14:paraId="60BE9A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0B3B5E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7F98A71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1E4FB0F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53029B71"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327DF41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right w:val="nil"/>
            </w:tcBorders>
            <w:shd w:val="clear" w:color="auto" w:fill="auto"/>
            <w:noWrap/>
            <w:vAlign w:val="bottom"/>
            <w:hideMark/>
          </w:tcPr>
          <w:p w14:paraId="2509C6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top w:val="nil"/>
              <w:left w:val="nil"/>
              <w:right w:val="nil"/>
            </w:tcBorders>
            <w:shd w:val="clear" w:color="auto" w:fill="auto"/>
            <w:noWrap/>
            <w:vAlign w:val="bottom"/>
            <w:hideMark/>
          </w:tcPr>
          <w:p w14:paraId="0306C84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363D6B5C"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6D4C8B07"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right w:val="nil"/>
            </w:tcBorders>
            <w:shd w:val="clear" w:color="auto" w:fill="auto"/>
            <w:noWrap/>
            <w:vAlign w:val="bottom"/>
            <w:hideMark/>
          </w:tcPr>
          <w:p w14:paraId="2C7E7DE3"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0BB027FD"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7FFAC310"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single" w:sz="4" w:space="0" w:color="auto"/>
            </w:tcBorders>
            <w:shd w:val="clear" w:color="auto" w:fill="auto"/>
            <w:noWrap/>
            <w:vAlign w:val="bottom"/>
            <w:hideMark/>
          </w:tcPr>
          <w:p w14:paraId="521A38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0780402C" w14:textId="77777777" w:rsidTr="00940BDD">
        <w:trPr>
          <w:trHeight w:val="210"/>
        </w:trPr>
        <w:tc>
          <w:tcPr>
            <w:tcW w:w="3120" w:type="dxa"/>
            <w:tcBorders>
              <w:left w:val="single" w:sz="4" w:space="0" w:color="auto"/>
              <w:bottom w:val="nil"/>
              <w:right w:val="single" w:sz="4" w:space="0" w:color="auto"/>
            </w:tcBorders>
            <w:shd w:val="clear" w:color="auto" w:fill="auto"/>
            <w:noWrap/>
            <w:vAlign w:val="bottom"/>
            <w:hideMark/>
          </w:tcPr>
          <w:p w14:paraId="26121F03"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Men</w:t>
            </w:r>
          </w:p>
        </w:tc>
        <w:tc>
          <w:tcPr>
            <w:tcW w:w="816" w:type="dxa"/>
            <w:tcBorders>
              <w:left w:val="single" w:sz="4" w:space="0" w:color="auto"/>
              <w:bottom w:val="nil"/>
              <w:right w:val="nil"/>
            </w:tcBorders>
            <w:shd w:val="clear" w:color="auto" w:fill="auto"/>
            <w:noWrap/>
            <w:vAlign w:val="bottom"/>
            <w:hideMark/>
          </w:tcPr>
          <w:p w14:paraId="203C6B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c>
          <w:tcPr>
            <w:tcW w:w="817" w:type="dxa"/>
            <w:tcBorders>
              <w:left w:val="nil"/>
              <w:bottom w:val="nil"/>
              <w:right w:val="nil"/>
            </w:tcBorders>
            <w:shd w:val="clear" w:color="auto" w:fill="auto"/>
            <w:noWrap/>
            <w:vAlign w:val="bottom"/>
            <w:hideMark/>
          </w:tcPr>
          <w:p w14:paraId="48E9EE81"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516F9651"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40E677E5" w14:textId="77777777" w:rsidR="00D81FF8" w:rsidRPr="00390716" w:rsidRDefault="00D81FF8" w:rsidP="00390716">
            <w:pPr>
              <w:spacing w:after="0" w:line="360" w:lineRule="auto"/>
              <w:jc w:val="right"/>
              <w:rPr>
                <w:szCs w:val="24"/>
                <w:lang w:val="sv-SE" w:eastAsia="sv-SE"/>
              </w:rPr>
            </w:pPr>
          </w:p>
        </w:tc>
        <w:tc>
          <w:tcPr>
            <w:tcW w:w="816" w:type="dxa"/>
            <w:tcBorders>
              <w:left w:val="nil"/>
              <w:bottom w:val="nil"/>
              <w:right w:val="nil"/>
            </w:tcBorders>
            <w:shd w:val="clear" w:color="auto" w:fill="auto"/>
            <w:noWrap/>
            <w:vAlign w:val="bottom"/>
            <w:hideMark/>
          </w:tcPr>
          <w:p w14:paraId="64925731"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5D27EC2F"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5F9CAACD"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single" w:sz="4" w:space="0" w:color="auto"/>
            </w:tcBorders>
            <w:shd w:val="clear" w:color="auto" w:fill="auto"/>
            <w:noWrap/>
            <w:vAlign w:val="bottom"/>
            <w:hideMark/>
          </w:tcPr>
          <w:p w14:paraId="1851719D"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4D41E5F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E2A8AEF"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2120E07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112</w:t>
            </w:r>
          </w:p>
        </w:tc>
        <w:tc>
          <w:tcPr>
            <w:tcW w:w="817" w:type="dxa"/>
            <w:tcBorders>
              <w:top w:val="nil"/>
              <w:left w:val="nil"/>
              <w:bottom w:val="nil"/>
              <w:right w:val="nil"/>
            </w:tcBorders>
            <w:shd w:val="clear" w:color="auto" w:fill="auto"/>
            <w:noWrap/>
            <w:vAlign w:val="bottom"/>
            <w:hideMark/>
          </w:tcPr>
          <w:p w14:paraId="054F454B"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426</w:t>
            </w:r>
          </w:p>
        </w:tc>
        <w:tc>
          <w:tcPr>
            <w:tcW w:w="817" w:type="dxa"/>
            <w:tcBorders>
              <w:top w:val="nil"/>
              <w:left w:val="nil"/>
              <w:bottom w:val="nil"/>
              <w:right w:val="nil"/>
            </w:tcBorders>
            <w:shd w:val="clear" w:color="auto" w:fill="auto"/>
            <w:noWrap/>
            <w:vAlign w:val="bottom"/>
            <w:hideMark/>
          </w:tcPr>
          <w:p w14:paraId="4D21F37C"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457</w:t>
            </w:r>
          </w:p>
        </w:tc>
        <w:tc>
          <w:tcPr>
            <w:tcW w:w="817" w:type="dxa"/>
            <w:tcBorders>
              <w:top w:val="nil"/>
              <w:left w:val="nil"/>
              <w:bottom w:val="nil"/>
              <w:right w:val="nil"/>
            </w:tcBorders>
            <w:shd w:val="clear" w:color="auto" w:fill="auto"/>
            <w:noWrap/>
            <w:vAlign w:val="bottom"/>
            <w:hideMark/>
          </w:tcPr>
          <w:p w14:paraId="2A86C07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363</w:t>
            </w:r>
          </w:p>
        </w:tc>
        <w:tc>
          <w:tcPr>
            <w:tcW w:w="816" w:type="dxa"/>
            <w:tcBorders>
              <w:top w:val="nil"/>
              <w:left w:val="nil"/>
              <w:bottom w:val="nil"/>
              <w:right w:val="nil"/>
            </w:tcBorders>
            <w:shd w:val="clear" w:color="auto" w:fill="auto"/>
            <w:noWrap/>
            <w:vAlign w:val="bottom"/>
            <w:hideMark/>
          </w:tcPr>
          <w:p w14:paraId="0E91E4E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238</w:t>
            </w:r>
          </w:p>
        </w:tc>
        <w:tc>
          <w:tcPr>
            <w:tcW w:w="817" w:type="dxa"/>
            <w:tcBorders>
              <w:top w:val="nil"/>
              <w:left w:val="nil"/>
              <w:bottom w:val="nil"/>
              <w:right w:val="nil"/>
            </w:tcBorders>
            <w:shd w:val="clear" w:color="auto" w:fill="auto"/>
            <w:noWrap/>
            <w:vAlign w:val="bottom"/>
            <w:hideMark/>
          </w:tcPr>
          <w:p w14:paraId="0E0745B1"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168</w:t>
            </w:r>
          </w:p>
        </w:tc>
        <w:tc>
          <w:tcPr>
            <w:tcW w:w="817" w:type="dxa"/>
            <w:tcBorders>
              <w:top w:val="nil"/>
              <w:left w:val="nil"/>
              <w:bottom w:val="nil"/>
              <w:right w:val="nil"/>
            </w:tcBorders>
            <w:shd w:val="clear" w:color="auto" w:fill="auto"/>
            <w:noWrap/>
            <w:vAlign w:val="bottom"/>
            <w:hideMark/>
          </w:tcPr>
          <w:p w14:paraId="48094DA0"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36</w:t>
            </w:r>
          </w:p>
        </w:tc>
        <w:tc>
          <w:tcPr>
            <w:tcW w:w="817" w:type="dxa"/>
            <w:tcBorders>
              <w:top w:val="nil"/>
              <w:left w:val="nil"/>
              <w:bottom w:val="nil"/>
              <w:right w:val="single" w:sz="4" w:space="0" w:color="auto"/>
            </w:tcBorders>
            <w:shd w:val="clear" w:color="auto" w:fill="auto"/>
            <w:noWrap/>
            <w:vAlign w:val="bottom"/>
            <w:hideMark/>
          </w:tcPr>
          <w:p w14:paraId="27F3C10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209</w:t>
            </w:r>
          </w:p>
        </w:tc>
      </w:tr>
      <w:tr w:rsidR="00D81FF8" w:rsidRPr="00390716" w14:paraId="363BEB1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4201130"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0D406430"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c>
          <w:tcPr>
            <w:tcW w:w="817" w:type="dxa"/>
            <w:tcBorders>
              <w:top w:val="nil"/>
              <w:left w:val="nil"/>
              <w:bottom w:val="nil"/>
              <w:right w:val="nil"/>
            </w:tcBorders>
            <w:shd w:val="clear" w:color="auto" w:fill="auto"/>
            <w:noWrap/>
            <w:vAlign w:val="bottom"/>
            <w:hideMark/>
          </w:tcPr>
          <w:p w14:paraId="7A5041C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3F76B6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5E0CDB2"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4C40202C"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31F1139"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69E49E5B"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029C036C"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42A2201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3B70603"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0F6E6919" w14:textId="77777777" w:rsidR="00D81FF8" w:rsidRPr="00390716" w:rsidRDefault="00D81FF8" w:rsidP="00390716">
            <w:pPr>
              <w:spacing w:after="0" w:line="360" w:lineRule="auto"/>
              <w:jc w:val="right"/>
              <w:rPr>
                <w:szCs w:val="24"/>
                <w:lang w:val="sv-SE" w:eastAsia="sv-SE"/>
              </w:rPr>
            </w:pPr>
            <w:r w:rsidRPr="00390716">
              <w:rPr>
                <w:szCs w:val="24"/>
                <w:lang w:val="sv-SE" w:eastAsia="sv-SE"/>
              </w:rPr>
              <w:t>82</w:t>
            </w:r>
          </w:p>
        </w:tc>
        <w:tc>
          <w:tcPr>
            <w:tcW w:w="817" w:type="dxa"/>
            <w:tcBorders>
              <w:top w:val="nil"/>
              <w:left w:val="nil"/>
              <w:bottom w:val="nil"/>
              <w:right w:val="nil"/>
            </w:tcBorders>
            <w:shd w:val="clear" w:color="auto" w:fill="auto"/>
            <w:noWrap/>
            <w:vAlign w:val="bottom"/>
            <w:hideMark/>
          </w:tcPr>
          <w:p w14:paraId="19C2ACEA" w14:textId="77777777" w:rsidR="00D81FF8" w:rsidRPr="00390716" w:rsidRDefault="00D81FF8" w:rsidP="00390716">
            <w:pPr>
              <w:spacing w:after="0" w:line="360" w:lineRule="auto"/>
              <w:jc w:val="right"/>
              <w:rPr>
                <w:szCs w:val="24"/>
                <w:lang w:val="sv-SE" w:eastAsia="sv-SE"/>
              </w:rPr>
            </w:pPr>
            <w:r w:rsidRPr="00390716">
              <w:rPr>
                <w:szCs w:val="24"/>
                <w:lang w:val="sv-SE" w:eastAsia="sv-SE"/>
              </w:rPr>
              <w:t>282</w:t>
            </w:r>
          </w:p>
        </w:tc>
        <w:tc>
          <w:tcPr>
            <w:tcW w:w="817" w:type="dxa"/>
            <w:tcBorders>
              <w:top w:val="nil"/>
              <w:left w:val="nil"/>
              <w:bottom w:val="nil"/>
              <w:right w:val="nil"/>
            </w:tcBorders>
            <w:shd w:val="clear" w:color="auto" w:fill="auto"/>
            <w:noWrap/>
            <w:vAlign w:val="bottom"/>
            <w:hideMark/>
          </w:tcPr>
          <w:p w14:paraId="5C7055C3" w14:textId="77777777" w:rsidR="00D81FF8" w:rsidRPr="00390716" w:rsidRDefault="00D81FF8" w:rsidP="00390716">
            <w:pPr>
              <w:spacing w:after="0" w:line="360" w:lineRule="auto"/>
              <w:jc w:val="right"/>
              <w:rPr>
                <w:szCs w:val="24"/>
                <w:lang w:val="sv-SE" w:eastAsia="sv-SE"/>
              </w:rPr>
            </w:pPr>
            <w:r w:rsidRPr="00390716">
              <w:rPr>
                <w:szCs w:val="24"/>
                <w:lang w:val="sv-SE" w:eastAsia="sv-SE"/>
              </w:rPr>
              <w:t>319</w:t>
            </w:r>
          </w:p>
        </w:tc>
        <w:tc>
          <w:tcPr>
            <w:tcW w:w="817" w:type="dxa"/>
            <w:tcBorders>
              <w:top w:val="nil"/>
              <w:left w:val="nil"/>
              <w:bottom w:val="nil"/>
              <w:right w:val="nil"/>
            </w:tcBorders>
            <w:shd w:val="clear" w:color="auto" w:fill="auto"/>
            <w:noWrap/>
            <w:vAlign w:val="bottom"/>
            <w:hideMark/>
          </w:tcPr>
          <w:p w14:paraId="5C9701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259</w:t>
            </w:r>
          </w:p>
        </w:tc>
        <w:tc>
          <w:tcPr>
            <w:tcW w:w="816" w:type="dxa"/>
            <w:tcBorders>
              <w:top w:val="nil"/>
              <w:left w:val="nil"/>
              <w:bottom w:val="nil"/>
              <w:right w:val="nil"/>
            </w:tcBorders>
            <w:shd w:val="clear" w:color="auto" w:fill="auto"/>
            <w:noWrap/>
            <w:vAlign w:val="bottom"/>
            <w:hideMark/>
          </w:tcPr>
          <w:p w14:paraId="283433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182</w:t>
            </w:r>
          </w:p>
        </w:tc>
        <w:tc>
          <w:tcPr>
            <w:tcW w:w="817" w:type="dxa"/>
            <w:tcBorders>
              <w:top w:val="nil"/>
              <w:left w:val="nil"/>
              <w:bottom w:val="nil"/>
              <w:right w:val="nil"/>
            </w:tcBorders>
            <w:shd w:val="clear" w:color="auto" w:fill="auto"/>
            <w:noWrap/>
            <w:vAlign w:val="bottom"/>
            <w:hideMark/>
          </w:tcPr>
          <w:p w14:paraId="759C57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133</w:t>
            </w:r>
          </w:p>
        </w:tc>
        <w:tc>
          <w:tcPr>
            <w:tcW w:w="817" w:type="dxa"/>
            <w:tcBorders>
              <w:top w:val="nil"/>
              <w:left w:val="nil"/>
              <w:bottom w:val="nil"/>
              <w:right w:val="nil"/>
            </w:tcBorders>
            <w:shd w:val="clear" w:color="auto" w:fill="auto"/>
            <w:noWrap/>
            <w:vAlign w:val="bottom"/>
            <w:hideMark/>
          </w:tcPr>
          <w:p w14:paraId="09D9C4B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28</w:t>
            </w:r>
          </w:p>
        </w:tc>
        <w:tc>
          <w:tcPr>
            <w:tcW w:w="817" w:type="dxa"/>
            <w:tcBorders>
              <w:top w:val="nil"/>
              <w:left w:val="nil"/>
              <w:bottom w:val="nil"/>
              <w:right w:val="single" w:sz="4" w:space="0" w:color="auto"/>
            </w:tcBorders>
            <w:shd w:val="clear" w:color="auto" w:fill="auto"/>
            <w:noWrap/>
            <w:vAlign w:val="bottom"/>
            <w:hideMark/>
          </w:tcPr>
          <w:p w14:paraId="025CF14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152</w:t>
            </w:r>
          </w:p>
        </w:tc>
      </w:tr>
      <w:tr w:rsidR="00D81FF8" w:rsidRPr="00390716" w14:paraId="6B1C76F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0B5FBA1" w14:textId="0EBA1472"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4083483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7" w:type="dxa"/>
            <w:tcBorders>
              <w:top w:val="nil"/>
              <w:left w:val="nil"/>
              <w:bottom w:val="nil"/>
              <w:right w:val="nil"/>
            </w:tcBorders>
            <w:shd w:val="clear" w:color="auto" w:fill="auto"/>
            <w:noWrap/>
            <w:vAlign w:val="bottom"/>
            <w:hideMark/>
          </w:tcPr>
          <w:p w14:paraId="077597E9" w14:textId="77777777" w:rsidR="00D81FF8" w:rsidRPr="00390716" w:rsidRDefault="00D81FF8" w:rsidP="00390716">
            <w:pPr>
              <w:spacing w:after="0" w:line="360" w:lineRule="auto"/>
              <w:jc w:val="right"/>
              <w:rPr>
                <w:szCs w:val="24"/>
                <w:lang w:val="sv-SE" w:eastAsia="sv-SE"/>
              </w:rPr>
            </w:pPr>
            <w:r w:rsidRPr="00390716">
              <w:rPr>
                <w:szCs w:val="24"/>
                <w:lang w:val="sv-SE" w:eastAsia="sv-SE"/>
              </w:rPr>
              <w:t>82</w:t>
            </w:r>
          </w:p>
        </w:tc>
        <w:tc>
          <w:tcPr>
            <w:tcW w:w="817" w:type="dxa"/>
            <w:tcBorders>
              <w:top w:val="nil"/>
              <w:left w:val="nil"/>
              <w:bottom w:val="nil"/>
              <w:right w:val="nil"/>
            </w:tcBorders>
            <w:shd w:val="clear" w:color="auto" w:fill="auto"/>
            <w:noWrap/>
            <w:vAlign w:val="bottom"/>
            <w:hideMark/>
          </w:tcPr>
          <w:p w14:paraId="45516E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77</w:t>
            </w:r>
          </w:p>
        </w:tc>
        <w:tc>
          <w:tcPr>
            <w:tcW w:w="817" w:type="dxa"/>
            <w:tcBorders>
              <w:top w:val="nil"/>
              <w:left w:val="nil"/>
              <w:bottom w:val="nil"/>
              <w:right w:val="nil"/>
            </w:tcBorders>
            <w:shd w:val="clear" w:color="auto" w:fill="auto"/>
            <w:noWrap/>
            <w:vAlign w:val="bottom"/>
            <w:hideMark/>
          </w:tcPr>
          <w:p w14:paraId="6013BDC7" w14:textId="77777777" w:rsidR="00D81FF8" w:rsidRPr="00390716" w:rsidRDefault="00D81FF8" w:rsidP="00390716">
            <w:pPr>
              <w:spacing w:after="0" w:line="360" w:lineRule="auto"/>
              <w:jc w:val="right"/>
              <w:rPr>
                <w:szCs w:val="24"/>
                <w:lang w:val="sv-SE" w:eastAsia="sv-SE"/>
              </w:rPr>
            </w:pPr>
            <w:r w:rsidRPr="00390716">
              <w:rPr>
                <w:szCs w:val="24"/>
                <w:lang w:val="sv-SE" w:eastAsia="sv-SE"/>
              </w:rPr>
              <w:t>53</w:t>
            </w:r>
          </w:p>
        </w:tc>
        <w:tc>
          <w:tcPr>
            <w:tcW w:w="816" w:type="dxa"/>
            <w:tcBorders>
              <w:top w:val="nil"/>
              <w:left w:val="nil"/>
              <w:bottom w:val="nil"/>
              <w:right w:val="nil"/>
            </w:tcBorders>
            <w:shd w:val="clear" w:color="auto" w:fill="auto"/>
            <w:noWrap/>
            <w:vAlign w:val="bottom"/>
            <w:hideMark/>
          </w:tcPr>
          <w:p w14:paraId="7064744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26</w:t>
            </w:r>
          </w:p>
        </w:tc>
        <w:tc>
          <w:tcPr>
            <w:tcW w:w="817" w:type="dxa"/>
            <w:tcBorders>
              <w:top w:val="nil"/>
              <w:left w:val="nil"/>
              <w:bottom w:val="nil"/>
              <w:right w:val="nil"/>
            </w:tcBorders>
            <w:shd w:val="clear" w:color="auto" w:fill="auto"/>
            <w:noWrap/>
            <w:vAlign w:val="bottom"/>
            <w:hideMark/>
          </w:tcPr>
          <w:p w14:paraId="58CE953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083F91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single" w:sz="4" w:space="0" w:color="auto"/>
            </w:tcBorders>
            <w:shd w:val="clear" w:color="auto" w:fill="auto"/>
            <w:noWrap/>
            <w:vAlign w:val="bottom"/>
            <w:hideMark/>
          </w:tcPr>
          <w:p w14:paraId="09ADC99E" w14:textId="77777777" w:rsidR="00D81FF8" w:rsidRPr="00390716" w:rsidRDefault="00D81FF8" w:rsidP="00390716">
            <w:pPr>
              <w:spacing w:after="0" w:line="360" w:lineRule="auto"/>
              <w:jc w:val="right"/>
              <w:rPr>
                <w:szCs w:val="24"/>
                <w:lang w:val="sv-SE" w:eastAsia="sv-SE"/>
              </w:rPr>
            </w:pPr>
            <w:r w:rsidRPr="00390716">
              <w:rPr>
                <w:szCs w:val="24"/>
                <w:lang w:val="sv-SE" w:eastAsia="sv-SE"/>
              </w:rPr>
              <w:t>30</w:t>
            </w:r>
          </w:p>
        </w:tc>
      </w:tr>
      <w:tr w:rsidR="00D81FF8" w:rsidRPr="00390716" w14:paraId="4A04496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E0C7690" w14:textId="13AF06E6"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7F2D38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04E9A7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36</w:t>
            </w:r>
          </w:p>
        </w:tc>
        <w:tc>
          <w:tcPr>
            <w:tcW w:w="817" w:type="dxa"/>
            <w:tcBorders>
              <w:top w:val="nil"/>
              <w:left w:val="nil"/>
              <w:bottom w:val="nil"/>
              <w:right w:val="nil"/>
            </w:tcBorders>
            <w:shd w:val="clear" w:color="auto" w:fill="auto"/>
            <w:noWrap/>
            <w:vAlign w:val="bottom"/>
            <w:hideMark/>
          </w:tcPr>
          <w:p w14:paraId="12C06AB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29</w:t>
            </w:r>
          </w:p>
        </w:tc>
        <w:tc>
          <w:tcPr>
            <w:tcW w:w="817" w:type="dxa"/>
            <w:tcBorders>
              <w:top w:val="nil"/>
              <w:left w:val="nil"/>
              <w:bottom w:val="nil"/>
              <w:right w:val="nil"/>
            </w:tcBorders>
            <w:shd w:val="clear" w:color="auto" w:fill="auto"/>
            <w:noWrap/>
            <w:vAlign w:val="bottom"/>
            <w:hideMark/>
          </w:tcPr>
          <w:p w14:paraId="7ACA5C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23</w:t>
            </w:r>
          </w:p>
        </w:tc>
        <w:tc>
          <w:tcPr>
            <w:tcW w:w="816" w:type="dxa"/>
            <w:tcBorders>
              <w:top w:val="nil"/>
              <w:left w:val="nil"/>
              <w:bottom w:val="nil"/>
              <w:right w:val="nil"/>
            </w:tcBorders>
            <w:shd w:val="clear" w:color="auto" w:fill="auto"/>
            <w:noWrap/>
            <w:vAlign w:val="bottom"/>
            <w:hideMark/>
          </w:tcPr>
          <w:p w14:paraId="403A1E5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c>
          <w:tcPr>
            <w:tcW w:w="817" w:type="dxa"/>
            <w:tcBorders>
              <w:top w:val="nil"/>
              <w:left w:val="nil"/>
              <w:bottom w:val="nil"/>
              <w:right w:val="nil"/>
            </w:tcBorders>
            <w:shd w:val="clear" w:color="auto" w:fill="auto"/>
            <w:noWrap/>
            <w:vAlign w:val="bottom"/>
            <w:hideMark/>
          </w:tcPr>
          <w:p w14:paraId="10AAAB54"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7E7B60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5E21995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r>
      <w:tr w:rsidR="00D81FF8" w:rsidRPr="00390716" w14:paraId="4E868FB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180504E" w14:textId="3CA862D9"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529585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D1DE67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0F202E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7" w:type="dxa"/>
            <w:tcBorders>
              <w:top w:val="nil"/>
              <w:left w:val="nil"/>
              <w:bottom w:val="nil"/>
              <w:right w:val="nil"/>
            </w:tcBorders>
            <w:shd w:val="clear" w:color="auto" w:fill="auto"/>
            <w:noWrap/>
            <w:vAlign w:val="bottom"/>
            <w:hideMark/>
          </w:tcPr>
          <w:p w14:paraId="60930D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6" w:type="dxa"/>
            <w:tcBorders>
              <w:top w:val="nil"/>
              <w:left w:val="nil"/>
              <w:bottom w:val="nil"/>
              <w:right w:val="nil"/>
            </w:tcBorders>
            <w:shd w:val="clear" w:color="auto" w:fill="auto"/>
            <w:noWrap/>
            <w:vAlign w:val="bottom"/>
            <w:hideMark/>
          </w:tcPr>
          <w:p w14:paraId="04720A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2605090D"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2A38FB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670539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r>
      <w:tr w:rsidR="00D81FF8" w:rsidRPr="00390716" w14:paraId="58E6A99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B451696" w14:textId="22E4E8A3"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4480329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5208F64"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4D2990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4EAB6949"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20F304A4"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2605C95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70AE10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768C1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6D90036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405569C" w14:textId="42BD8BD5"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7BD8541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51F0A1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2D3DBDF"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14A6AB9E"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5912895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72ACCC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FFDEA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4B1130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1A927DA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8DEEBBE" w14:textId="7CAA4351"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2B06BEC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CD0A6B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B98819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4B03FC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488C2297"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317DE8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5C0116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3468264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5865B25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0EAC75C" w14:textId="2AE56B92"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49EED28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A0FC1D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98D16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4A11C1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23BFCB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FE3D8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2F724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E52C53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7005CF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07887A1" w14:textId="3E5C7E28"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3AF810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994E64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405423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6F0B3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0B3048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64CBC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8DC43D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52491F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52EDF9F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3FA4379" w14:textId="7D608E42"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52FB3C1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B3D34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625D6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4964C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04F412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2743B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0106F5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18D40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D2B2C2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E9BDE3D"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0CA98BA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F5F2FB3"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61B5E268"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19BB9DB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4D9DC7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905D8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04C1A0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29019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1E600E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C48D22B"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30B38FD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3A20B3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A95FEB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759D7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2CB4B55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B9E61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60635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673330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3CE195B4"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5FBC578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single" w:sz="4" w:space="0" w:color="auto"/>
              <w:right w:val="nil"/>
            </w:tcBorders>
            <w:shd w:val="clear" w:color="auto" w:fill="auto"/>
            <w:noWrap/>
            <w:vAlign w:val="bottom"/>
            <w:hideMark/>
          </w:tcPr>
          <w:p w14:paraId="5775F0AA"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629E8CD0"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778CE65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736DB58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nil"/>
              <w:bottom w:val="single" w:sz="4" w:space="0" w:color="auto"/>
              <w:right w:val="nil"/>
            </w:tcBorders>
            <w:shd w:val="clear" w:color="auto" w:fill="auto"/>
            <w:noWrap/>
            <w:vAlign w:val="bottom"/>
            <w:hideMark/>
          </w:tcPr>
          <w:p w14:paraId="52DADE87"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3197C81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26E32B0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single" w:sz="4" w:space="0" w:color="auto"/>
            </w:tcBorders>
            <w:shd w:val="clear" w:color="auto" w:fill="auto"/>
            <w:noWrap/>
            <w:vAlign w:val="bottom"/>
            <w:hideMark/>
          </w:tcPr>
          <w:p w14:paraId="73F5EF13"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46406571"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3538E026" w14:textId="77777777" w:rsidR="00D81FF8" w:rsidRPr="00390716" w:rsidRDefault="00D81FF8" w:rsidP="00390716">
            <w:pPr>
              <w:spacing w:after="0" w:line="360" w:lineRule="auto"/>
              <w:rPr>
                <w:szCs w:val="24"/>
                <w:lang w:val="en-US" w:eastAsia="sv-SE"/>
              </w:rPr>
            </w:pPr>
            <w:r w:rsidRPr="00390716">
              <w:rPr>
                <w:szCs w:val="24"/>
                <w:lang w:val="en-US" w:eastAsia="sv-SE"/>
              </w:rPr>
              <w:t> </w:t>
            </w:r>
          </w:p>
        </w:tc>
        <w:tc>
          <w:tcPr>
            <w:tcW w:w="816" w:type="dxa"/>
            <w:tcBorders>
              <w:top w:val="single" w:sz="4" w:space="0" w:color="auto"/>
              <w:left w:val="single" w:sz="4" w:space="0" w:color="auto"/>
              <w:bottom w:val="nil"/>
              <w:right w:val="nil"/>
            </w:tcBorders>
            <w:shd w:val="clear" w:color="auto" w:fill="auto"/>
            <w:noWrap/>
            <w:hideMark/>
          </w:tcPr>
          <w:p w14:paraId="61FBEFC3" w14:textId="77777777" w:rsidR="00D81FF8" w:rsidRPr="00940BDD" w:rsidRDefault="00D81FF8" w:rsidP="00390716">
            <w:pPr>
              <w:spacing w:after="0" w:line="360" w:lineRule="auto"/>
              <w:rPr>
                <w:b/>
                <w:szCs w:val="24"/>
                <w:lang w:val="sv-SE" w:eastAsia="sv-SE"/>
              </w:rPr>
            </w:pPr>
            <w:r w:rsidRPr="00940BDD">
              <w:rPr>
                <w:b/>
                <w:szCs w:val="24"/>
                <w:lang w:val="sv-SE" w:eastAsia="sv-SE"/>
              </w:rPr>
              <w:t>2015</w:t>
            </w:r>
          </w:p>
        </w:tc>
        <w:tc>
          <w:tcPr>
            <w:tcW w:w="817" w:type="dxa"/>
            <w:tcBorders>
              <w:top w:val="single" w:sz="4" w:space="0" w:color="auto"/>
              <w:left w:val="nil"/>
              <w:bottom w:val="nil"/>
              <w:right w:val="nil"/>
            </w:tcBorders>
            <w:shd w:val="clear" w:color="auto" w:fill="auto"/>
            <w:noWrap/>
            <w:vAlign w:val="bottom"/>
            <w:hideMark/>
          </w:tcPr>
          <w:p w14:paraId="192A0381"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7BD5226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3A95F8FA"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single" w:sz="4" w:space="0" w:color="auto"/>
              <w:left w:val="nil"/>
              <w:bottom w:val="nil"/>
              <w:right w:val="nil"/>
            </w:tcBorders>
            <w:shd w:val="clear" w:color="auto" w:fill="auto"/>
            <w:noWrap/>
            <w:vAlign w:val="bottom"/>
            <w:hideMark/>
          </w:tcPr>
          <w:p w14:paraId="267D58C7"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31C3887C"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nil"/>
            </w:tcBorders>
            <w:shd w:val="clear" w:color="auto" w:fill="auto"/>
            <w:noWrap/>
            <w:vAlign w:val="bottom"/>
            <w:hideMark/>
          </w:tcPr>
          <w:p w14:paraId="3557CDB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single" w:sz="4" w:space="0" w:color="auto"/>
              <w:left w:val="nil"/>
              <w:bottom w:val="nil"/>
              <w:right w:val="single" w:sz="4" w:space="0" w:color="auto"/>
            </w:tcBorders>
            <w:shd w:val="clear" w:color="auto" w:fill="auto"/>
            <w:noWrap/>
            <w:vAlign w:val="bottom"/>
            <w:hideMark/>
          </w:tcPr>
          <w:p w14:paraId="047CE3EB"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ED7448" w:rsidRPr="00390716" w14:paraId="2A210168" w14:textId="77777777" w:rsidTr="00CD2B80">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F808D4C" w14:textId="77777777" w:rsidR="00ED7448" w:rsidRPr="00390716" w:rsidRDefault="00ED7448" w:rsidP="00390716">
            <w:pPr>
              <w:spacing w:after="0" w:line="360" w:lineRule="auto"/>
              <w:rPr>
                <w:szCs w:val="24"/>
                <w:lang w:val="sv-SE" w:eastAsia="sv-SE"/>
              </w:rPr>
            </w:pPr>
            <w:r w:rsidRPr="00390716">
              <w:rPr>
                <w:szCs w:val="24"/>
                <w:lang w:val="sv-SE" w:eastAsia="sv-SE"/>
              </w:rPr>
              <w:t>Length of sentence</w:t>
            </w:r>
          </w:p>
        </w:tc>
        <w:tc>
          <w:tcPr>
            <w:tcW w:w="6534" w:type="dxa"/>
            <w:gridSpan w:val="8"/>
            <w:tcBorders>
              <w:top w:val="nil"/>
              <w:left w:val="single" w:sz="4" w:space="0" w:color="auto"/>
              <w:bottom w:val="nil"/>
              <w:right w:val="single" w:sz="4" w:space="0" w:color="auto"/>
            </w:tcBorders>
            <w:shd w:val="clear" w:color="auto" w:fill="auto"/>
            <w:noWrap/>
            <w:vAlign w:val="bottom"/>
            <w:hideMark/>
          </w:tcPr>
          <w:p w14:paraId="2D40CDB9" w14:textId="7DBA8835" w:rsidR="00ED7448" w:rsidRPr="00390716" w:rsidRDefault="00ED7448" w:rsidP="00390716">
            <w:pPr>
              <w:spacing w:after="0" w:line="360" w:lineRule="auto"/>
              <w:rPr>
                <w:szCs w:val="24"/>
                <w:lang w:val="en-US" w:eastAsia="sv-SE"/>
              </w:rPr>
            </w:pPr>
            <w:r w:rsidRPr="00390716">
              <w:rPr>
                <w:szCs w:val="24"/>
                <w:lang w:val="en-US" w:eastAsia="sv-SE"/>
              </w:rPr>
              <w:t>Age when admitted to prison</w:t>
            </w:r>
          </w:p>
        </w:tc>
      </w:tr>
      <w:tr w:rsidR="00D81FF8" w:rsidRPr="00390716" w14:paraId="7F4540E2"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F3FCC65" w14:textId="77777777" w:rsidR="00D81FF8" w:rsidRPr="00390716" w:rsidRDefault="00D81FF8" w:rsidP="00390716">
            <w:pPr>
              <w:spacing w:after="0" w:line="360" w:lineRule="auto"/>
              <w:jc w:val="center"/>
              <w:rPr>
                <w:szCs w:val="24"/>
                <w:lang w:val="en-US" w:eastAsia="sv-SE"/>
              </w:rPr>
            </w:pPr>
          </w:p>
        </w:tc>
        <w:tc>
          <w:tcPr>
            <w:tcW w:w="816" w:type="dxa"/>
            <w:tcBorders>
              <w:top w:val="nil"/>
              <w:left w:val="single" w:sz="4" w:space="0" w:color="auto"/>
              <w:bottom w:val="single" w:sz="4" w:space="0" w:color="auto"/>
              <w:right w:val="nil"/>
            </w:tcBorders>
            <w:shd w:val="clear" w:color="auto" w:fill="auto"/>
            <w:noWrap/>
            <w:vAlign w:val="bottom"/>
            <w:hideMark/>
          </w:tcPr>
          <w:p w14:paraId="5D9121D2" w14:textId="77777777" w:rsidR="00D81FF8" w:rsidRPr="00390716" w:rsidRDefault="00D81FF8" w:rsidP="00390716">
            <w:pPr>
              <w:spacing w:after="0" w:line="360" w:lineRule="auto"/>
              <w:jc w:val="center"/>
              <w:rPr>
                <w:szCs w:val="24"/>
                <w:lang w:val="sv-SE" w:eastAsia="sv-SE"/>
              </w:rPr>
            </w:pPr>
            <w:r w:rsidRPr="00390716">
              <w:rPr>
                <w:szCs w:val="24"/>
                <w:lang w:val="sv-SE" w:eastAsia="sv-SE"/>
              </w:rPr>
              <w:t>15–20</w:t>
            </w:r>
          </w:p>
        </w:tc>
        <w:tc>
          <w:tcPr>
            <w:tcW w:w="817" w:type="dxa"/>
            <w:tcBorders>
              <w:top w:val="nil"/>
              <w:left w:val="nil"/>
              <w:bottom w:val="single" w:sz="4" w:space="0" w:color="auto"/>
              <w:right w:val="nil"/>
            </w:tcBorders>
            <w:shd w:val="clear" w:color="auto" w:fill="auto"/>
            <w:noWrap/>
            <w:vAlign w:val="bottom"/>
            <w:hideMark/>
          </w:tcPr>
          <w:p w14:paraId="23CB5B0B"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21–24</w:t>
            </w:r>
          </w:p>
        </w:tc>
        <w:tc>
          <w:tcPr>
            <w:tcW w:w="817" w:type="dxa"/>
            <w:tcBorders>
              <w:top w:val="nil"/>
              <w:left w:val="nil"/>
              <w:bottom w:val="single" w:sz="4" w:space="0" w:color="auto"/>
              <w:right w:val="nil"/>
            </w:tcBorders>
            <w:shd w:val="clear" w:color="auto" w:fill="auto"/>
            <w:noWrap/>
            <w:vAlign w:val="bottom"/>
            <w:hideMark/>
          </w:tcPr>
          <w:p w14:paraId="4B708219" w14:textId="77777777" w:rsidR="00D81FF8" w:rsidRPr="00390716" w:rsidRDefault="00D81FF8" w:rsidP="00390716">
            <w:pPr>
              <w:spacing w:after="0" w:line="360" w:lineRule="auto"/>
              <w:jc w:val="center"/>
              <w:rPr>
                <w:szCs w:val="24"/>
                <w:lang w:val="sv-SE" w:eastAsia="sv-SE"/>
              </w:rPr>
            </w:pPr>
            <w:r w:rsidRPr="00390716">
              <w:rPr>
                <w:szCs w:val="24"/>
                <w:lang w:val="sv-SE" w:eastAsia="sv-SE"/>
              </w:rPr>
              <w:t>25–29</w:t>
            </w:r>
          </w:p>
        </w:tc>
        <w:tc>
          <w:tcPr>
            <w:tcW w:w="817" w:type="dxa"/>
            <w:tcBorders>
              <w:top w:val="nil"/>
              <w:left w:val="nil"/>
              <w:bottom w:val="single" w:sz="4" w:space="0" w:color="auto"/>
              <w:right w:val="nil"/>
            </w:tcBorders>
            <w:shd w:val="clear" w:color="auto" w:fill="auto"/>
            <w:noWrap/>
            <w:vAlign w:val="bottom"/>
            <w:hideMark/>
          </w:tcPr>
          <w:p w14:paraId="363BCF66" w14:textId="77777777" w:rsidR="00D81FF8" w:rsidRPr="00390716" w:rsidRDefault="00D81FF8" w:rsidP="00390716">
            <w:pPr>
              <w:spacing w:after="0" w:line="360" w:lineRule="auto"/>
              <w:jc w:val="center"/>
              <w:rPr>
                <w:szCs w:val="24"/>
                <w:lang w:val="sv-SE" w:eastAsia="sv-SE"/>
              </w:rPr>
            </w:pPr>
            <w:r w:rsidRPr="00390716">
              <w:rPr>
                <w:szCs w:val="24"/>
                <w:lang w:val="sv-SE" w:eastAsia="sv-SE"/>
              </w:rPr>
              <w:t>30–39</w:t>
            </w:r>
          </w:p>
        </w:tc>
        <w:tc>
          <w:tcPr>
            <w:tcW w:w="816" w:type="dxa"/>
            <w:tcBorders>
              <w:top w:val="nil"/>
              <w:left w:val="nil"/>
              <w:bottom w:val="single" w:sz="4" w:space="0" w:color="auto"/>
              <w:right w:val="nil"/>
            </w:tcBorders>
            <w:shd w:val="clear" w:color="auto" w:fill="auto"/>
            <w:noWrap/>
            <w:vAlign w:val="bottom"/>
            <w:hideMark/>
          </w:tcPr>
          <w:p w14:paraId="2F905F7C" w14:textId="77777777" w:rsidR="00D81FF8" w:rsidRPr="00390716" w:rsidRDefault="00D81FF8" w:rsidP="00390716">
            <w:pPr>
              <w:spacing w:after="0" w:line="360" w:lineRule="auto"/>
              <w:jc w:val="center"/>
              <w:rPr>
                <w:szCs w:val="24"/>
                <w:lang w:val="sv-SE" w:eastAsia="sv-SE"/>
              </w:rPr>
            </w:pPr>
            <w:r w:rsidRPr="00390716">
              <w:rPr>
                <w:szCs w:val="24"/>
                <w:lang w:val="sv-SE" w:eastAsia="sv-SE"/>
              </w:rPr>
              <w:t>40–49</w:t>
            </w:r>
          </w:p>
        </w:tc>
        <w:tc>
          <w:tcPr>
            <w:tcW w:w="817" w:type="dxa"/>
            <w:tcBorders>
              <w:top w:val="nil"/>
              <w:left w:val="nil"/>
              <w:bottom w:val="single" w:sz="4" w:space="0" w:color="auto"/>
              <w:right w:val="nil"/>
            </w:tcBorders>
            <w:shd w:val="clear" w:color="auto" w:fill="auto"/>
            <w:noWrap/>
            <w:vAlign w:val="bottom"/>
            <w:hideMark/>
          </w:tcPr>
          <w:p w14:paraId="50ABF34F" w14:textId="77777777" w:rsidR="00D81FF8" w:rsidRPr="00390716" w:rsidRDefault="00D81FF8" w:rsidP="00390716">
            <w:pPr>
              <w:spacing w:after="0" w:line="360" w:lineRule="auto"/>
              <w:jc w:val="center"/>
              <w:rPr>
                <w:szCs w:val="24"/>
                <w:lang w:val="sv-SE" w:eastAsia="sv-SE"/>
              </w:rPr>
            </w:pPr>
            <w:r w:rsidRPr="00390716">
              <w:rPr>
                <w:szCs w:val="24"/>
                <w:lang w:val="sv-SE" w:eastAsia="sv-SE"/>
              </w:rPr>
              <w:t>50–59</w:t>
            </w:r>
          </w:p>
        </w:tc>
        <w:tc>
          <w:tcPr>
            <w:tcW w:w="817" w:type="dxa"/>
            <w:tcBorders>
              <w:top w:val="nil"/>
              <w:left w:val="nil"/>
              <w:bottom w:val="single" w:sz="4" w:space="0" w:color="auto"/>
              <w:right w:val="nil"/>
            </w:tcBorders>
            <w:shd w:val="clear" w:color="auto" w:fill="auto"/>
            <w:noWrap/>
            <w:vAlign w:val="bottom"/>
            <w:hideMark/>
          </w:tcPr>
          <w:p w14:paraId="6FA200AD" w14:textId="77777777" w:rsidR="00D81FF8" w:rsidRPr="00390716" w:rsidRDefault="00D81FF8" w:rsidP="00390716">
            <w:pPr>
              <w:spacing w:after="0" w:line="360" w:lineRule="auto"/>
              <w:jc w:val="center"/>
              <w:rPr>
                <w:szCs w:val="24"/>
                <w:lang w:val="sv-SE" w:eastAsia="sv-SE"/>
              </w:rPr>
            </w:pPr>
            <w:r w:rsidRPr="00390716">
              <w:rPr>
                <w:szCs w:val="24"/>
                <w:lang w:val="sv-SE" w:eastAsia="sv-SE"/>
              </w:rPr>
              <w:t>60–</w:t>
            </w:r>
          </w:p>
        </w:tc>
        <w:tc>
          <w:tcPr>
            <w:tcW w:w="817" w:type="dxa"/>
            <w:tcBorders>
              <w:top w:val="nil"/>
              <w:left w:val="nil"/>
              <w:bottom w:val="single" w:sz="4" w:space="0" w:color="auto"/>
              <w:right w:val="single" w:sz="4" w:space="0" w:color="auto"/>
            </w:tcBorders>
            <w:shd w:val="clear" w:color="auto" w:fill="auto"/>
            <w:noWrap/>
            <w:vAlign w:val="bottom"/>
            <w:hideMark/>
          </w:tcPr>
          <w:p w14:paraId="3500EB07" w14:textId="77777777" w:rsidR="00D81FF8" w:rsidRPr="00390716" w:rsidRDefault="00D81FF8" w:rsidP="00390716">
            <w:pPr>
              <w:spacing w:after="0" w:line="360" w:lineRule="auto"/>
              <w:jc w:val="center"/>
              <w:rPr>
                <w:szCs w:val="24"/>
                <w:lang w:val="sv-SE" w:eastAsia="sv-SE"/>
              </w:rPr>
            </w:pPr>
            <w:r w:rsidRPr="00390716">
              <w:rPr>
                <w:szCs w:val="24"/>
                <w:lang w:val="sv-SE" w:eastAsia="sv-SE"/>
              </w:rPr>
              <w:t>Total</w:t>
            </w:r>
          </w:p>
        </w:tc>
      </w:tr>
      <w:tr w:rsidR="00D81FF8" w:rsidRPr="00390716" w14:paraId="29762C92" w14:textId="77777777" w:rsidTr="00940BDD">
        <w:trPr>
          <w:trHeight w:val="210"/>
        </w:trPr>
        <w:tc>
          <w:tcPr>
            <w:tcW w:w="3120" w:type="dxa"/>
            <w:tcBorders>
              <w:top w:val="single" w:sz="4" w:space="0" w:color="auto"/>
              <w:left w:val="single" w:sz="4" w:space="0" w:color="auto"/>
              <w:bottom w:val="nil"/>
              <w:right w:val="single" w:sz="4" w:space="0" w:color="auto"/>
            </w:tcBorders>
            <w:shd w:val="clear" w:color="auto" w:fill="auto"/>
            <w:noWrap/>
            <w:vAlign w:val="bottom"/>
            <w:hideMark/>
          </w:tcPr>
          <w:p w14:paraId="1ED71A09"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3D0E8F61"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729F5A58"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6659E79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2157A6C"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2D06456C"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64A1FEF3"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35BE8B64"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69F6505F"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55964F4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598B1A2"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3DE37077"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95E4C30"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119DA7CE"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683B3F8F" w14:textId="77777777" w:rsidR="00D81FF8" w:rsidRPr="00390716" w:rsidRDefault="00D81FF8" w:rsidP="00390716">
            <w:pPr>
              <w:spacing w:after="0" w:line="360" w:lineRule="auto"/>
              <w:rPr>
                <w:szCs w:val="24"/>
                <w:lang w:val="sv-SE" w:eastAsia="sv-SE"/>
              </w:rPr>
            </w:pPr>
          </w:p>
        </w:tc>
        <w:tc>
          <w:tcPr>
            <w:tcW w:w="816" w:type="dxa"/>
            <w:tcBorders>
              <w:top w:val="nil"/>
              <w:left w:val="nil"/>
              <w:bottom w:val="nil"/>
              <w:right w:val="nil"/>
            </w:tcBorders>
            <w:shd w:val="clear" w:color="auto" w:fill="auto"/>
            <w:noWrap/>
            <w:vAlign w:val="bottom"/>
            <w:hideMark/>
          </w:tcPr>
          <w:p w14:paraId="440233DB"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238C2969"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nil"/>
            </w:tcBorders>
            <w:shd w:val="clear" w:color="auto" w:fill="auto"/>
            <w:noWrap/>
            <w:vAlign w:val="bottom"/>
            <w:hideMark/>
          </w:tcPr>
          <w:p w14:paraId="531D543F" w14:textId="77777777" w:rsidR="00D81FF8" w:rsidRPr="00390716" w:rsidRDefault="00D81FF8" w:rsidP="00390716">
            <w:pPr>
              <w:spacing w:after="0" w:line="360" w:lineRule="auto"/>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2735CA15"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r w:rsidR="00D81FF8" w:rsidRPr="00390716" w14:paraId="413DFFD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26B89B2"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 number</w:t>
            </w:r>
          </w:p>
        </w:tc>
        <w:tc>
          <w:tcPr>
            <w:tcW w:w="816" w:type="dxa"/>
            <w:tcBorders>
              <w:top w:val="nil"/>
              <w:left w:val="single" w:sz="4" w:space="0" w:color="auto"/>
              <w:bottom w:val="nil"/>
              <w:right w:val="nil"/>
            </w:tcBorders>
            <w:shd w:val="clear" w:color="auto" w:fill="auto"/>
            <w:noWrap/>
            <w:vAlign w:val="bottom"/>
            <w:hideMark/>
          </w:tcPr>
          <w:p w14:paraId="728E28A9"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70</w:t>
            </w:r>
          </w:p>
        </w:tc>
        <w:tc>
          <w:tcPr>
            <w:tcW w:w="817" w:type="dxa"/>
            <w:tcBorders>
              <w:top w:val="nil"/>
              <w:left w:val="nil"/>
              <w:bottom w:val="nil"/>
              <w:right w:val="nil"/>
            </w:tcBorders>
            <w:shd w:val="clear" w:color="auto" w:fill="auto"/>
            <w:noWrap/>
            <w:vAlign w:val="bottom"/>
            <w:hideMark/>
          </w:tcPr>
          <w:p w14:paraId="52BAC1AC"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225</w:t>
            </w:r>
          </w:p>
        </w:tc>
        <w:tc>
          <w:tcPr>
            <w:tcW w:w="817" w:type="dxa"/>
            <w:tcBorders>
              <w:top w:val="nil"/>
              <w:left w:val="nil"/>
              <w:bottom w:val="nil"/>
              <w:right w:val="nil"/>
            </w:tcBorders>
            <w:shd w:val="clear" w:color="auto" w:fill="auto"/>
            <w:noWrap/>
            <w:vAlign w:val="bottom"/>
            <w:hideMark/>
          </w:tcPr>
          <w:p w14:paraId="61A4D200"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231</w:t>
            </w:r>
          </w:p>
        </w:tc>
        <w:tc>
          <w:tcPr>
            <w:tcW w:w="817" w:type="dxa"/>
            <w:tcBorders>
              <w:top w:val="nil"/>
              <w:left w:val="nil"/>
              <w:bottom w:val="nil"/>
              <w:right w:val="nil"/>
            </w:tcBorders>
            <w:shd w:val="clear" w:color="auto" w:fill="auto"/>
            <w:noWrap/>
            <w:vAlign w:val="bottom"/>
            <w:hideMark/>
          </w:tcPr>
          <w:p w14:paraId="0B19472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191</w:t>
            </w:r>
          </w:p>
        </w:tc>
        <w:tc>
          <w:tcPr>
            <w:tcW w:w="816" w:type="dxa"/>
            <w:tcBorders>
              <w:top w:val="nil"/>
              <w:left w:val="nil"/>
              <w:bottom w:val="nil"/>
              <w:right w:val="nil"/>
            </w:tcBorders>
            <w:shd w:val="clear" w:color="auto" w:fill="auto"/>
            <w:noWrap/>
            <w:vAlign w:val="bottom"/>
            <w:hideMark/>
          </w:tcPr>
          <w:p w14:paraId="63CAA3D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122</w:t>
            </w:r>
          </w:p>
        </w:tc>
        <w:tc>
          <w:tcPr>
            <w:tcW w:w="817" w:type="dxa"/>
            <w:tcBorders>
              <w:top w:val="nil"/>
              <w:left w:val="nil"/>
              <w:bottom w:val="nil"/>
              <w:right w:val="nil"/>
            </w:tcBorders>
            <w:shd w:val="clear" w:color="auto" w:fill="auto"/>
            <w:noWrap/>
            <w:vAlign w:val="bottom"/>
            <w:hideMark/>
          </w:tcPr>
          <w:p w14:paraId="6FFD3E2F"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85</w:t>
            </w:r>
          </w:p>
        </w:tc>
        <w:tc>
          <w:tcPr>
            <w:tcW w:w="817" w:type="dxa"/>
            <w:tcBorders>
              <w:top w:val="nil"/>
              <w:left w:val="nil"/>
              <w:bottom w:val="nil"/>
              <w:right w:val="nil"/>
            </w:tcBorders>
            <w:shd w:val="clear" w:color="auto" w:fill="auto"/>
            <w:noWrap/>
            <w:vAlign w:val="bottom"/>
            <w:hideMark/>
          </w:tcPr>
          <w:p w14:paraId="6147764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16</w:t>
            </w:r>
          </w:p>
        </w:tc>
        <w:tc>
          <w:tcPr>
            <w:tcW w:w="817" w:type="dxa"/>
            <w:tcBorders>
              <w:top w:val="nil"/>
              <w:left w:val="nil"/>
              <w:bottom w:val="nil"/>
              <w:right w:val="single" w:sz="4" w:space="0" w:color="auto"/>
            </w:tcBorders>
            <w:shd w:val="clear" w:color="auto" w:fill="auto"/>
            <w:noWrap/>
            <w:vAlign w:val="bottom"/>
            <w:hideMark/>
          </w:tcPr>
          <w:p w14:paraId="0D92511A"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106</w:t>
            </w:r>
          </w:p>
        </w:tc>
      </w:tr>
      <w:tr w:rsidR="00D81FF8" w:rsidRPr="00390716" w14:paraId="31DC4576"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28D2AE3"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7CB2EE0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76258C9"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2F50A7D"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DA00D70"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60306C1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CAF5F22"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2EE17EB5"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1BC6BA0D"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5104726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A61974E"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3CF68A91" w14:textId="77777777" w:rsidR="00D81FF8" w:rsidRPr="00390716" w:rsidRDefault="00D81FF8" w:rsidP="00390716">
            <w:pPr>
              <w:spacing w:after="0" w:line="360" w:lineRule="auto"/>
              <w:jc w:val="right"/>
              <w:rPr>
                <w:szCs w:val="24"/>
                <w:lang w:val="sv-SE" w:eastAsia="sv-SE"/>
              </w:rPr>
            </w:pPr>
            <w:r w:rsidRPr="00390716">
              <w:rPr>
                <w:szCs w:val="24"/>
                <w:lang w:val="sv-SE" w:eastAsia="sv-SE"/>
              </w:rPr>
              <w:t>49</w:t>
            </w:r>
          </w:p>
        </w:tc>
        <w:tc>
          <w:tcPr>
            <w:tcW w:w="817" w:type="dxa"/>
            <w:tcBorders>
              <w:top w:val="nil"/>
              <w:left w:val="nil"/>
              <w:bottom w:val="nil"/>
              <w:right w:val="nil"/>
            </w:tcBorders>
            <w:shd w:val="clear" w:color="auto" w:fill="auto"/>
            <w:noWrap/>
            <w:vAlign w:val="bottom"/>
            <w:hideMark/>
          </w:tcPr>
          <w:p w14:paraId="592EA07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153</w:t>
            </w:r>
          </w:p>
        </w:tc>
        <w:tc>
          <w:tcPr>
            <w:tcW w:w="817" w:type="dxa"/>
            <w:tcBorders>
              <w:top w:val="nil"/>
              <w:left w:val="nil"/>
              <w:bottom w:val="nil"/>
              <w:right w:val="nil"/>
            </w:tcBorders>
            <w:shd w:val="clear" w:color="auto" w:fill="auto"/>
            <w:noWrap/>
            <w:vAlign w:val="bottom"/>
            <w:hideMark/>
          </w:tcPr>
          <w:p w14:paraId="6CCF9DA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163</w:t>
            </w:r>
          </w:p>
        </w:tc>
        <w:tc>
          <w:tcPr>
            <w:tcW w:w="817" w:type="dxa"/>
            <w:tcBorders>
              <w:top w:val="nil"/>
              <w:left w:val="nil"/>
              <w:bottom w:val="nil"/>
              <w:right w:val="nil"/>
            </w:tcBorders>
            <w:shd w:val="clear" w:color="auto" w:fill="auto"/>
            <w:noWrap/>
            <w:vAlign w:val="bottom"/>
            <w:hideMark/>
          </w:tcPr>
          <w:p w14:paraId="73DFB2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136</w:t>
            </w:r>
          </w:p>
        </w:tc>
        <w:tc>
          <w:tcPr>
            <w:tcW w:w="816" w:type="dxa"/>
            <w:tcBorders>
              <w:top w:val="nil"/>
              <w:left w:val="nil"/>
              <w:bottom w:val="nil"/>
              <w:right w:val="nil"/>
            </w:tcBorders>
            <w:shd w:val="clear" w:color="auto" w:fill="auto"/>
            <w:noWrap/>
            <w:vAlign w:val="bottom"/>
            <w:hideMark/>
          </w:tcPr>
          <w:p w14:paraId="67D5D0A3" w14:textId="77777777" w:rsidR="00D81FF8" w:rsidRPr="00390716" w:rsidRDefault="00D81FF8" w:rsidP="00390716">
            <w:pPr>
              <w:spacing w:after="0" w:line="360" w:lineRule="auto"/>
              <w:jc w:val="right"/>
              <w:rPr>
                <w:szCs w:val="24"/>
                <w:lang w:val="sv-SE" w:eastAsia="sv-SE"/>
              </w:rPr>
            </w:pPr>
            <w:r w:rsidRPr="00390716">
              <w:rPr>
                <w:szCs w:val="24"/>
                <w:lang w:val="sv-SE" w:eastAsia="sv-SE"/>
              </w:rPr>
              <w:t>92</w:t>
            </w:r>
          </w:p>
        </w:tc>
        <w:tc>
          <w:tcPr>
            <w:tcW w:w="817" w:type="dxa"/>
            <w:tcBorders>
              <w:top w:val="nil"/>
              <w:left w:val="nil"/>
              <w:bottom w:val="nil"/>
              <w:right w:val="nil"/>
            </w:tcBorders>
            <w:shd w:val="clear" w:color="auto" w:fill="auto"/>
            <w:noWrap/>
            <w:vAlign w:val="bottom"/>
            <w:hideMark/>
          </w:tcPr>
          <w:p w14:paraId="10B1F5ED" w14:textId="77777777" w:rsidR="00D81FF8" w:rsidRPr="00390716" w:rsidRDefault="00D81FF8" w:rsidP="00390716">
            <w:pPr>
              <w:spacing w:after="0" w:line="360" w:lineRule="auto"/>
              <w:jc w:val="right"/>
              <w:rPr>
                <w:szCs w:val="24"/>
                <w:lang w:val="sv-SE" w:eastAsia="sv-SE"/>
              </w:rPr>
            </w:pPr>
            <w:r w:rsidRPr="00390716">
              <w:rPr>
                <w:szCs w:val="24"/>
                <w:lang w:val="sv-SE" w:eastAsia="sv-SE"/>
              </w:rPr>
              <w:t>66</w:t>
            </w:r>
          </w:p>
        </w:tc>
        <w:tc>
          <w:tcPr>
            <w:tcW w:w="817" w:type="dxa"/>
            <w:tcBorders>
              <w:top w:val="nil"/>
              <w:left w:val="nil"/>
              <w:bottom w:val="nil"/>
              <w:right w:val="nil"/>
            </w:tcBorders>
            <w:shd w:val="clear" w:color="auto" w:fill="auto"/>
            <w:noWrap/>
            <w:vAlign w:val="bottom"/>
            <w:hideMark/>
          </w:tcPr>
          <w:p w14:paraId="1634507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single" w:sz="4" w:space="0" w:color="auto"/>
            </w:tcBorders>
            <w:shd w:val="clear" w:color="auto" w:fill="auto"/>
            <w:noWrap/>
            <w:vAlign w:val="bottom"/>
            <w:hideMark/>
          </w:tcPr>
          <w:p w14:paraId="700027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77</w:t>
            </w:r>
          </w:p>
        </w:tc>
      </w:tr>
      <w:tr w:rsidR="00D81FF8" w:rsidRPr="00390716" w14:paraId="572A387E"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2A61F28" w14:textId="7C3E6FFC"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2A06026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4397A8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36</w:t>
            </w:r>
          </w:p>
        </w:tc>
        <w:tc>
          <w:tcPr>
            <w:tcW w:w="817" w:type="dxa"/>
            <w:tcBorders>
              <w:top w:val="nil"/>
              <w:left w:val="nil"/>
              <w:bottom w:val="nil"/>
              <w:right w:val="nil"/>
            </w:tcBorders>
            <w:shd w:val="clear" w:color="auto" w:fill="auto"/>
            <w:noWrap/>
            <w:vAlign w:val="bottom"/>
            <w:hideMark/>
          </w:tcPr>
          <w:p w14:paraId="2C1E6FE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34</w:t>
            </w:r>
          </w:p>
        </w:tc>
        <w:tc>
          <w:tcPr>
            <w:tcW w:w="817" w:type="dxa"/>
            <w:tcBorders>
              <w:top w:val="nil"/>
              <w:left w:val="nil"/>
              <w:bottom w:val="nil"/>
              <w:right w:val="nil"/>
            </w:tcBorders>
            <w:shd w:val="clear" w:color="auto" w:fill="auto"/>
            <w:noWrap/>
            <w:vAlign w:val="bottom"/>
            <w:hideMark/>
          </w:tcPr>
          <w:p w14:paraId="26B6A8F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28</w:t>
            </w:r>
          </w:p>
        </w:tc>
        <w:tc>
          <w:tcPr>
            <w:tcW w:w="816" w:type="dxa"/>
            <w:tcBorders>
              <w:top w:val="nil"/>
              <w:left w:val="nil"/>
              <w:bottom w:val="nil"/>
              <w:right w:val="nil"/>
            </w:tcBorders>
            <w:shd w:val="clear" w:color="auto" w:fill="auto"/>
            <w:noWrap/>
            <w:vAlign w:val="bottom"/>
            <w:hideMark/>
          </w:tcPr>
          <w:p w14:paraId="487BBA6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w:t>
            </w:r>
          </w:p>
        </w:tc>
        <w:tc>
          <w:tcPr>
            <w:tcW w:w="817" w:type="dxa"/>
            <w:tcBorders>
              <w:top w:val="nil"/>
              <w:left w:val="nil"/>
              <w:bottom w:val="nil"/>
              <w:right w:val="nil"/>
            </w:tcBorders>
            <w:shd w:val="clear" w:color="auto" w:fill="auto"/>
            <w:noWrap/>
            <w:vAlign w:val="bottom"/>
            <w:hideMark/>
          </w:tcPr>
          <w:p w14:paraId="4DAA081C"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0F05F118"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71FECDC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r>
      <w:tr w:rsidR="00D81FF8" w:rsidRPr="00390716" w14:paraId="4311855A"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9C61FC1" w14:textId="025B1A0D"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10BCEAC2"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3A86DE6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7" w:type="dxa"/>
            <w:tcBorders>
              <w:top w:val="nil"/>
              <w:left w:val="nil"/>
              <w:bottom w:val="nil"/>
              <w:right w:val="nil"/>
            </w:tcBorders>
            <w:shd w:val="clear" w:color="auto" w:fill="auto"/>
            <w:noWrap/>
            <w:vAlign w:val="bottom"/>
            <w:hideMark/>
          </w:tcPr>
          <w:p w14:paraId="6310068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78D6C6A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11</w:t>
            </w:r>
          </w:p>
        </w:tc>
        <w:tc>
          <w:tcPr>
            <w:tcW w:w="816" w:type="dxa"/>
            <w:tcBorders>
              <w:top w:val="nil"/>
              <w:left w:val="nil"/>
              <w:bottom w:val="nil"/>
              <w:right w:val="nil"/>
            </w:tcBorders>
            <w:shd w:val="clear" w:color="auto" w:fill="auto"/>
            <w:noWrap/>
            <w:vAlign w:val="bottom"/>
            <w:hideMark/>
          </w:tcPr>
          <w:p w14:paraId="628FC032"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7" w:type="dxa"/>
            <w:tcBorders>
              <w:top w:val="nil"/>
              <w:left w:val="nil"/>
              <w:bottom w:val="nil"/>
              <w:right w:val="nil"/>
            </w:tcBorders>
            <w:shd w:val="clear" w:color="auto" w:fill="auto"/>
            <w:noWrap/>
            <w:vAlign w:val="bottom"/>
            <w:hideMark/>
          </w:tcPr>
          <w:p w14:paraId="3FCD1B9A"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3AA8A9D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7387FD68"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r>
      <w:tr w:rsidR="00D81FF8" w:rsidRPr="00390716" w14:paraId="080621B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235B03B" w14:textId="7C030FCE"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30B675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2C437C1"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1C9BE0CD"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230BCB5A"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c>
          <w:tcPr>
            <w:tcW w:w="816" w:type="dxa"/>
            <w:tcBorders>
              <w:top w:val="nil"/>
              <w:left w:val="nil"/>
              <w:bottom w:val="nil"/>
              <w:right w:val="nil"/>
            </w:tcBorders>
            <w:shd w:val="clear" w:color="auto" w:fill="auto"/>
            <w:noWrap/>
            <w:vAlign w:val="bottom"/>
            <w:hideMark/>
          </w:tcPr>
          <w:p w14:paraId="1684FBFD"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06C3C6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FA48DB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6DDDA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699E621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E4861BD" w14:textId="1C823CB0"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69DA7DF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E1EE1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01CBCE87"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02BED27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6D9C9BEF"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C1710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BF28A3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2ACC8C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331C9D9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C26CFD1" w14:textId="4B5EF717"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77FF8A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174EB39"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1D70A2E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5255B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0544197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091D4E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15A27B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559DA6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66E68A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BD5E96A" w14:textId="153A0E51"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08687F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BF4B0D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530AC7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754A6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2576C8A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8FBDDF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17F5B3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DDC45C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54C264B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4B14AFE" w14:textId="6F43EE8C"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5096F6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A739D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06A191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151425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756A421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8775C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6181E1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46480A5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D1652E5"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09F36B2" w14:textId="1C2368BF"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37021F8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78183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E8E265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E630CB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18EC7CA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3773C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05CDEA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5D6661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AB3DFA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C77084A" w14:textId="157632D8"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3D85C4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FCA260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922C8D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680C80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7587D85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7845DB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C0C584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0A4509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C3122F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1972797"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6ED6883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735C22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46680A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0B634844"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7AD7FCE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B0DACC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66A9B1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7037F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2CE2781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417B2AE"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1C2E793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DED92D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E281E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42AA62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3335067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445534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2989B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380BD1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30D8C3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724E8E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nil"/>
              <w:right w:val="nil"/>
            </w:tcBorders>
            <w:shd w:val="clear" w:color="auto" w:fill="auto"/>
            <w:noWrap/>
            <w:vAlign w:val="bottom"/>
            <w:hideMark/>
          </w:tcPr>
          <w:p w14:paraId="2E071599"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60D44CD9"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4B94F87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D0E0DE8"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0F385B1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000B6B1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5117C36B"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17B0C1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041DBAA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9C86335"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Women</w:t>
            </w:r>
          </w:p>
        </w:tc>
        <w:tc>
          <w:tcPr>
            <w:tcW w:w="816" w:type="dxa"/>
            <w:tcBorders>
              <w:top w:val="nil"/>
              <w:left w:val="single" w:sz="4" w:space="0" w:color="auto"/>
              <w:bottom w:val="nil"/>
              <w:right w:val="nil"/>
            </w:tcBorders>
            <w:shd w:val="clear" w:color="auto" w:fill="auto"/>
            <w:noWrap/>
            <w:vAlign w:val="bottom"/>
            <w:hideMark/>
          </w:tcPr>
          <w:p w14:paraId="4792CAA2"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657495A5"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449DD141"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75717D2E"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bottom w:val="nil"/>
              <w:right w:val="nil"/>
            </w:tcBorders>
            <w:shd w:val="clear" w:color="auto" w:fill="auto"/>
            <w:noWrap/>
            <w:vAlign w:val="bottom"/>
            <w:hideMark/>
          </w:tcPr>
          <w:p w14:paraId="1DDC545C"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89D10A2"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nil"/>
            </w:tcBorders>
            <w:shd w:val="clear" w:color="auto" w:fill="auto"/>
            <w:noWrap/>
            <w:vAlign w:val="bottom"/>
            <w:hideMark/>
          </w:tcPr>
          <w:p w14:paraId="2C93EE12"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bottom w:val="nil"/>
              <w:right w:val="single" w:sz="4" w:space="0" w:color="auto"/>
            </w:tcBorders>
            <w:shd w:val="clear" w:color="auto" w:fill="auto"/>
            <w:noWrap/>
            <w:vAlign w:val="bottom"/>
            <w:hideMark/>
          </w:tcPr>
          <w:p w14:paraId="4220EC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58A0651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38F3FF7"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2995944A"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w:t>
            </w:r>
          </w:p>
        </w:tc>
        <w:tc>
          <w:tcPr>
            <w:tcW w:w="817" w:type="dxa"/>
            <w:tcBorders>
              <w:top w:val="nil"/>
              <w:left w:val="nil"/>
              <w:bottom w:val="nil"/>
              <w:right w:val="nil"/>
            </w:tcBorders>
            <w:shd w:val="clear" w:color="auto" w:fill="auto"/>
            <w:noWrap/>
            <w:vAlign w:val="bottom"/>
            <w:hideMark/>
          </w:tcPr>
          <w:p w14:paraId="6A669F24"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21</w:t>
            </w:r>
          </w:p>
        </w:tc>
        <w:tc>
          <w:tcPr>
            <w:tcW w:w="817" w:type="dxa"/>
            <w:tcBorders>
              <w:top w:val="nil"/>
              <w:left w:val="nil"/>
              <w:bottom w:val="nil"/>
              <w:right w:val="nil"/>
            </w:tcBorders>
            <w:shd w:val="clear" w:color="auto" w:fill="auto"/>
            <w:noWrap/>
            <w:vAlign w:val="bottom"/>
            <w:hideMark/>
          </w:tcPr>
          <w:p w14:paraId="7DF4141F"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29</w:t>
            </w:r>
          </w:p>
        </w:tc>
        <w:tc>
          <w:tcPr>
            <w:tcW w:w="817" w:type="dxa"/>
            <w:tcBorders>
              <w:top w:val="nil"/>
              <w:left w:val="nil"/>
              <w:bottom w:val="nil"/>
              <w:right w:val="nil"/>
            </w:tcBorders>
            <w:shd w:val="clear" w:color="auto" w:fill="auto"/>
            <w:noWrap/>
            <w:vAlign w:val="bottom"/>
            <w:hideMark/>
          </w:tcPr>
          <w:p w14:paraId="17B4E69F"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25</w:t>
            </w:r>
          </w:p>
        </w:tc>
        <w:tc>
          <w:tcPr>
            <w:tcW w:w="816" w:type="dxa"/>
            <w:tcBorders>
              <w:top w:val="nil"/>
              <w:left w:val="nil"/>
              <w:bottom w:val="nil"/>
              <w:right w:val="nil"/>
            </w:tcBorders>
            <w:shd w:val="clear" w:color="auto" w:fill="auto"/>
            <w:noWrap/>
            <w:vAlign w:val="bottom"/>
            <w:hideMark/>
          </w:tcPr>
          <w:p w14:paraId="120010E5"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20</w:t>
            </w:r>
          </w:p>
        </w:tc>
        <w:tc>
          <w:tcPr>
            <w:tcW w:w="817" w:type="dxa"/>
            <w:tcBorders>
              <w:top w:val="nil"/>
              <w:left w:val="nil"/>
              <w:bottom w:val="nil"/>
              <w:right w:val="nil"/>
            </w:tcBorders>
            <w:shd w:val="clear" w:color="auto" w:fill="auto"/>
            <w:noWrap/>
            <w:vAlign w:val="bottom"/>
            <w:hideMark/>
          </w:tcPr>
          <w:p w14:paraId="2794DE5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14</w:t>
            </w:r>
          </w:p>
        </w:tc>
        <w:tc>
          <w:tcPr>
            <w:tcW w:w="817" w:type="dxa"/>
            <w:tcBorders>
              <w:top w:val="nil"/>
              <w:left w:val="nil"/>
              <w:bottom w:val="nil"/>
              <w:right w:val="nil"/>
            </w:tcBorders>
            <w:shd w:val="clear" w:color="auto" w:fill="auto"/>
            <w:noWrap/>
            <w:vAlign w:val="bottom"/>
            <w:hideMark/>
          </w:tcPr>
          <w:p w14:paraId="1522451D"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5EC2220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14</w:t>
            </w:r>
          </w:p>
        </w:tc>
      </w:tr>
      <w:tr w:rsidR="00D81FF8" w:rsidRPr="00390716" w14:paraId="23F3160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C5341E8"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4114223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C7290D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22C8784"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515797E3"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286ABD8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21F4AFC5"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4307CAFE"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1D03557B"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107F6F6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FA16CFA"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2EDE89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A4E46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w:t>
            </w:r>
          </w:p>
        </w:tc>
        <w:tc>
          <w:tcPr>
            <w:tcW w:w="817" w:type="dxa"/>
            <w:tcBorders>
              <w:top w:val="nil"/>
              <w:left w:val="nil"/>
              <w:bottom w:val="nil"/>
              <w:right w:val="nil"/>
            </w:tcBorders>
            <w:shd w:val="clear" w:color="auto" w:fill="auto"/>
            <w:noWrap/>
            <w:vAlign w:val="bottom"/>
            <w:hideMark/>
          </w:tcPr>
          <w:p w14:paraId="17F3632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22</w:t>
            </w:r>
          </w:p>
        </w:tc>
        <w:tc>
          <w:tcPr>
            <w:tcW w:w="817" w:type="dxa"/>
            <w:tcBorders>
              <w:top w:val="nil"/>
              <w:left w:val="nil"/>
              <w:bottom w:val="nil"/>
              <w:right w:val="nil"/>
            </w:tcBorders>
            <w:shd w:val="clear" w:color="auto" w:fill="auto"/>
            <w:noWrap/>
            <w:vAlign w:val="bottom"/>
            <w:hideMark/>
          </w:tcPr>
          <w:p w14:paraId="6F2FDA62" w14:textId="77777777" w:rsidR="00D81FF8" w:rsidRPr="00390716" w:rsidRDefault="00D81FF8" w:rsidP="00390716">
            <w:pPr>
              <w:spacing w:after="0" w:line="360" w:lineRule="auto"/>
              <w:jc w:val="right"/>
              <w:rPr>
                <w:szCs w:val="24"/>
                <w:lang w:val="sv-SE" w:eastAsia="sv-SE"/>
              </w:rPr>
            </w:pPr>
            <w:r w:rsidRPr="00390716">
              <w:rPr>
                <w:szCs w:val="24"/>
                <w:lang w:val="sv-SE" w:eastAsia="sv-SE"/>
              </w:rPr>
              <w:t>20</w:t>
            </w:r>
          </w:p>
        </w:tc>
        <w:tc>
          <w:tcPr>
            <w:tcW w:w="816" w:type="dxa"/>
            <w:tcBorders>
              <w:top w:val="nil"/>
              <w:left w:val="nil"/>
              <w:bottom w:val="nil"/>
              <w:right w:val="nil"/>
            </w:tcBorders>
            <w:shd w:val="clear" w:color="auto" w:fill="auto"/>
            <w:noWrap/>
            <w:vAlign w:val="bottom"/>
            <w:hideMark/>
          </w:tcPr>
          <w:p w14:paraId="19D9CE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53C74F7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7" w:type="dxa"/>
            <w:tcBorders>
              <w:top w:val="nil"/>
              <w:left w:val="nil"/>
              <w:bottom w:val="nil"/>
              <w:right w:val="nil"/>
            </w:tcBorders>
            <w:shd w:val="clear" w:color="auto" w:fill="auto"/>
            <w:noWrap/>
            <w:vAlign w:val="bottom"/>
            <w:hideMark/>
          </w:tcPr>
          <w:p w14:paraId="20406E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single" w:sz="4" w:space="0" w:color="auto"/>
            </w:tcBorders>
            <w:shd w:val="clear" w:color="auto" w:fill="auto"/>
            <w:noWrap/>
            <w:vAlign w:val="bottom"/>
            <w:hideMark/>
          </w:tcPr>
          <w:p w14:paraId="62CDE96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11</w:t>
            </w:r>
          </w:p>
        </w:tc>
      </w:tr>
      <w:tr w:rsidR="00D81FF8" w:rsidRPr="00390716" w14:paraId="4CCF96F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3E1A69A" w14:textId="72893892"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02C10FC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3880B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553214DF"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7D579E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6" w:type="dxa"/>
            <w:tcBorders>
              <w:top w:val="nil"/>
              <w:left w:val="nil"/>
              <w:bottom w:val="nil"/>
              <w:right w:val="nil"/>
            </w:tcBorders>
            <w:shd w:val="clear" w:color="auto" w:fill="auto"/>
            <w:noWrap/>
            <w:vAlign w:val="bottom"/>
            <w:hideMark/>
          </w:tcPr>
          <w:p w14:paraId="25689F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9BB7C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68A4A2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EF44A35"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6C2AC71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2E0498A" w14:textId="154C2A69"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017226F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34DF1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02D19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D35C65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23063E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18C025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341993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769FD13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7544B67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0254E9F" w14:textId="2603AAE1"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7245EE5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FD4A1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1B3E99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BA0A41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6CC4287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C52930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6DFA6B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D0AE01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67AE5973"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819C036" w14:textId="75BF3E12"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3EEFB98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DAE19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B09EEE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71FF0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1F651E12"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053F64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BF75D3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0BC034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26B3A14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6AA6D64" w14:textId="44BD2B8E"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73335C4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46836E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D0E58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A5A0C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5B985C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F2D976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315AC8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188586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5D19402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43F46C2" w14:textId="283CB989"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1A8A672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AA330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19AFE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22CD9D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6DAE7DF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A249ED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9EF6E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016D671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62B81E2"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CBF5E6E" w14:textId="3CA6732B"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449678B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BA25E7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F0E244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C93F6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335C5E02"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798F46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89052D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23C636A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1CC63970"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E226D14" w14:textId="589D0D84"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19BF780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16C5D4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542C070"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CDD4E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110BC9E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C4D119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03A969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15313B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0FA62DC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B962D6A" w14:textId="1C1C5314"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4B59306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7A27A5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F3B574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5290478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bottom w:val="nil"/>
              <w:right w:val="nil"/>
            </w:tcBorders>
            <w:shd w:val="clear" w:color="auto" w:fill="auto"/>
            <w:noWrap/>
            <w:vAlign w:val="bottom"/>
            <w:hideMark/>
          </w:tcPr>
          <w:p w14:paraId="04153FA5"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E374D7F"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AA4CF9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FBC8E2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r>
      <w:tr w:rsidR="00D81FF8" w:rsidRPr="00390716" w14:paraId="06DD8DCE"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753733A9"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right w:val="nil"/>
            </w:tcBorders>
            <w:shd w:val="clear" w:color="auto" w:fill="auto"/>
            <w:noWrap/>
            <w:vAlign w:val="bottom"/>
            <w:hideMark/>
          </w:tcPr>
          <w:p w14:paraId="61C5CAB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7BFE8CB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6F6A530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5D0107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6" w:type="dxa"/>
            <w:tcBorders>
              <w:top w:val="nil"/>
              <w:left w:val="nil"/>
              <w:right w:val="nil"/>
            </w:tcBorders>
            <w:shd w:val="clear" w:color="auto" w:fill="auto"/>
            <w:noWrap/>
            <w:vAlign w:val="bottom"/>
            <w:hideMark/>
          </w:tcPr>
          <w:p w14:paraId="0B894AA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2D01FFB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40BC3D3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10862F9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15EB6AC3"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7C95BD4C"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right w:val="nil"/>
            </w:tcBorders>
            <w:shd w:val="clear" w:color="auto" w:fill="auto"/>
            <w:noWrap/>
            <w:vAlign w:val="bottom"/>
            <w:hideMark/>
          </w:tcPr>
          <w:p w14:paraId="178C05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71CBE534"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3624FE1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443592E6"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right w:val="nil"/>
            </w:tcBorders>
            <w:shd w:val="clear" w:color="auto" w:fill="auto"/>
            <w:noWrap/>
            <w:vAlign w:val="bottom"/>
            <w:hideMark/>
          </w:tcPr>
          <w:p w14:paraId="56515EC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right w:val="nil"/>
            </w:tcBorders>
            <w:shd w:val="clear" w:color="auto" w:fill="auto"/>
            <w:noWrap/>
            <w:vAlign w:val="bottom"/>
            <w:hideMark/>
          </w:tcPr>
          <w:p w14:paraId="0AAD5D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nil"/>
            </w:tcBorders>
            <w:shd w:val="clear" w:color="auto" w:fill="auto"/>
            <w:noWrap/>
            <w:vAlign w:val="bottom"/>
            <w:hideMark/>
          </w:tcPr>
          <w:p w14:paraId="37EA7D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right w:val="single" w:sz="4" w:space="0" w:color="auto"/>
            </w:tcBorders>
            <w:shd w:val="clear" w:color="auto" w:fill="auto"/>
            <w:noWrap/>
            <w:vAlign w:val="bottom"/>
            <w:hideMark/>
          </w:tcPr>
          <w:p w14:paraId="39D405B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445DFC53" w14:textId="77777777" w:rsidTr="00940BDD">
        <w:trPr>
          <w:trHeight w:val="210"/>
        </w:trPr>
        <w:tc>
          <w:tcPr>
            <w:tcW w:w="3120" w:type="dxa"/>
            <w:tcBorders>
              <w:top w:val="nil"/>
              <w:left w:val="single" w:sz="4" w:space="0" w:color="auto"/>
              <w:right w:val="single" w:sz="4" w:space="0" w:color="auto"/>
            </w:tcBorders>
            <w:shd w:val="clear" w:color="auto" w:fill="auto"/>
            <w:noWrap/>
            <w:vAlign w:val="bottom"/>
            <w:hideMark/>
          </w:tcPr>
          <w:p w14:paraId="036B804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right w:val="nil"/>
            </w:tcBorders>
            <w:shd w:val="clear" w:color="auto" w:fill="auto"/>
            <w:noWrap/>
            <w:vAlign w:val="bottom"/>
            <w:hideMark/>
          </w:tcPr>
          <w:p w14:paraId="4E25CC0F"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1B123D3C"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25C3DBD9"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65D5DE62" w14:textId="77777777" w:rsidR="00D81FF8" w:rsidRPr="00390716" w:rsidRDefault="00D81FF8" w:rsidP="00390716">
            <w:pPr>
              <w:spacing w:after="0" w:line="360" w:lineRule="auto"/>
              <w:jc w:val="right"/>
              <w:rPr>
                <w:szCs w:val="24"/>
                <w:lang w:val="sv-SE" w:eastAsia="sv-SE"/>
              </w:rPr>
            </w:pPr>
          </w:p>
        </w:tc>
        <w:tc>
          <w:tcPr>
            <w:tcW w:w="816" w:type="dxa"/>
            <w:tcBorders>
              <w:top w:val="nil"/>
              <w:left w:val="nil"/>
              <w:right w:val="nil"/>
            </w:tcBorders>
            <w:shd w:val="clear" w:color="auto" w:fill="auto"/>
            <w:noWrap/>
            <w:vAlign w:val="bottom"/>
            <w:hideMark/>
          </w:tcPr>
          <w:p w14:paraId="58C14B8A"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0A7BC33B"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nil"/>
            </w:tcBorders>
            <w:shd w:val="clear" w:color="auto" w:fill="auto"/>
            <w:noWrap/>
            <w:vAlign w:val="bottom"/>
            <w:hideMark/>
          </w:tcPr>
          <w:p w14:paraId="48FD5698" w14:textId="77777777" w:rsidR="00D81FF8" w:rsidRPr="00390716" w:rsidRDefault="00D81FF8" w:rsidP="00390716">
            <w:pPr>
              <w:spacing w:after="0" w:line="360" w:lineRule="auto"/>
              <w:jc w:val="right"/>
              <w:rPr>
                <w:szCs w:val="24"/>
                <w:lang w:val="sv-SE" w:eastAsia="sv-SE"/>
              </w:rPr>
            </w:pPr>
          </w:p>
        </w:tc>
        <w:tc>
          <w:tcPr>
            <w:tcW w:w="817" w:type="dxa"/>
            <w:tcBorders>
              <w:top w:val="nil"/>
              <w:left w:val="nil"/>
              <w:right w:val="single" w:sz="4" w:space="0" w:color="auto"/>
            </w:tcBorders>
            <w:shd w:val="clear" w:color="auto" w:fill="auto"/>
            <w:noWrap/>
            <w:vAlign w:val="bottom"/>
            <w:hideMark/>
          </w:tcPr>
          <w:p w14:paraId="39EFECD8"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03E42832" w14:textId="77777777" w:rsidTr="00940BDD">
        <w:trPr>
          <w:trHeight w:val="210"/>
        </w:trPr>
        <w:tc>
          <w:tcPr>
            <w:tcW w:w="3120" w:type="dxa"/>
            <w:tcBorders>
              <w:left w:val="single" w:sz="4" w:space="0" w:color="auto"/>
              <w:bottom w:val="nil"/>
              <w:right w:val="single" w:sz="4" w:space="0" w:color="auto"/>
            </w:tcBorders>
            <w:shd w:val="clear" w:color="auto" w:fill="auto"/>
            <w:noWrap/>
            <w:vAlign w:val="bottom"/>
            <w:hideMark/>
          </w:tcPr>
          <w:p w14:paraId="64A5DE88"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Men</w:t>
            </w:r>
          </w:p>
        </w:tc>
        <w:tc>
          <w:tcPr>
            <w:tcW w:w="816" w:type="dxa"/>
            <w:tcBorders>
              <w:left w:val="single" w:sz="4" w:space="0" w:color="auto"/>
              <w:bottom w:val="nil"/>
              <w:right w:val="nil"/>
            </w:tcBorders>
            <w:shd w:val="clear" w:color="auto" w:fill="auto"/>
            <w:noWrap/>
            <w:vAlign w:val="bottom"/>
            <w:hideMark/>
          </w:tcPr>
          <w:p w14:paraId="4A56F434"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04E33ED8"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1CEE90AE"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07311D22" w14:textId="77777777" w:rsidR="00D81FF8" w:rsidRPr="00390716" w:rsidRDefault="00D81FF8" w:rsidP="00390716">
            <w:pPr>
              <w:spacing w:after="0" w:line="360" w:lineRule="auto"/>
              <w:jc w:val="right"/>
              <w:rPr>
                <w:szCs w:val="24"/>
                <w:lang w:val="sv-SE" w:eastAsia="sv-SE"/>
              </w:rPr>
            </w:pPr>
          </w:p>
        </w:tc>
        <w:tc>
          <w:tcPr>
            <w:tcW w:w="816" w:type="dxa"/>
            <w:tcBorders>
              <w:left w:val="nil"/>
              <w:bottom w:val="nil"/>
              <w:right w:val="nil"/>
            </w:tcBorders>
            <w:shd w:val="clear" w:color="auto" w:fill="auto"/>
            <w:noWrap/>
            <w:vAlign w:val="bottom"/>
            <w:hideMark/>
          </w:tcPr>
          <w:p w14:paraId="0237647E"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2216DFA9"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nil"/>
            </w:tcBorders>
            <w:shd w:val="clear" w:color="auto" w:fill="auto"/>
            <w:noWrap/>
            <w:vAlign w:val="bottom"/>
            <w:hideMark/>
          </w:tcPr>
          <w:p w14:paraId="628F1E7A" w14:textId="77777777" w:rsidR="00D81FF8" w:rsidRPr="00390716" w:rsidRDefault="00D81FF8" w:rsidP="00390716">
            <w:pPr>
              <w:spacing w:after="0" w:line="360" w:lineRule="auto"/>
              <w:jc w:val="right"/>
              <w:rPr>
                <w:szCs w:val="24"/>
                <w:lang w:val="sv-SE" w:eastAsia="sv-SE"/>
              </w:rPr>
            </w:pPr>
          </w:p>
        </w:tc>
        <w:tc>
          <w:tcPr>
            <w:tcW w:w="817" w:type="dxa"/>
            <w:tcBorders>
              <w:left w:val="nil"/>
              <w:bottom w:val="nil"/>
              <w:right w:val="single" w:sz="4" w:space="0" w:color="auto"/>
            </w:tcBorders>
            <w:shd w:val="clear" w:color="auto" w:fill="auto"/>
            <w:noWrap/>
            <w:vAlign w:val="bottom"/>
            <w:hideMark/>
          </w:tcPr>
          <w:p w14:paraId="27911520" w14:textId="77777777" w:rsidR="00D81FF8" w:rsidRPr="00390716" w:rsidRDefault="00D81FF8" w:rsidP="00390716">
            <w:pPr>
              <w:spacing w:after="0" w:line="360" w:lineRule="auto"/>
              <w:jc w:val="right"/>
              <w:rPr>
                <w:szCs w:val="24"/>
                <w:lang w:val="sv-SE" w:eastAsia="sv-SE"/>
              </w:rPr>
            </w:pPr>
            <w:r w:rsidRPr="00390716">
              <w:rPr>
                <w:szCs w:val="24"/>
                <w:lang w:val="sv-SE" w:eastAsia="sv-SE"/>
              </w:rPr>
              <w:t> </w:t>
            </w:r>
          </w:p>
        </w:tc>
      </w:tr>
      <w:tr w:rsidR="00D81FF8" w:rsidRPr="00390716" w14:paraId="32130071"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2E6C926" w14:textId="77777777" w:rsidR="00D81FF8" w:rsidRPr="00390716" w:rsidRDefault="00D81FF8" w:rsidP="00390716">
            <w:pPr>
              <w:spacing w:after="0" w:line="360" w:lineRule="auto"/>
              <w:rPr>
                <w:b/>
                <w:bCs/>
                <w:szCs w:val="24"/>
                <w:lang w:val="sv-SE" w:eastAsia="sv-SE"/>
              </w:rPr>
            </w:pPr>
            <w:r w:rsidRPr="00390716">
              <w:rPr>
                <w:b/>
                <w:bCs/>
                <w:szCs w:val="24"/>
                <w:lang w:val="sv-SE" w:eastAsia="sv-SE"/>
              </w:rPr>
              <w:t>Total</w:t>
            </w:r>
          </w:p>
        </w:tc>
        <w:tc>
          <w:tcPr>
            <w:tcW w:w="816" w:type="dxa"/>
            <w:tcBorders>
              <w:top w:val="nil"/>
              <w:left w:val="single" w:sz="4" w:space="0" w:color="auto"/>
              <w:bottom w:val="nil"/>
              <w:right w:val="nil"/>
            </w:tcBorders>
            <w:shd w:val="clear" w:color="auto" w:fill="auto"/>
            <w:noWrap/>
            <w:vAlign w:val="bottom"/>
            <w:hideMark/>
          </w:tcPr>
          <w:p w14:paraId="4ABF9F7B"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132</w:t>
            </w:r>
          </w:p>
        </w:tc>
        <w:tc>
          <w:tcPr>
            <w:tcW w:w="817" w:type="dxa"/>
            <w:tcBorders>
              <w:top w:val="nil"/>
              <w:left w:val="nil"/>
              <w:bottom w:val="nil"/>
              <w:right w:val="nil"/>
            </w:tcBorders>
            <w:shd w:val="clear" w:color="auto" w:fill="auto"/>
            <w:noWrap/>
            <w:vAlign w:val="bottom"/>
            <w:hideMark/>
          </w:tcPr>
          <w:p w14:paraId="34560202"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418</w:t>
            </w:r>
          </w:p>
        </w:tc>
        <w:tc>
          <w:tcPr>
            <w:tcW w:w="817" w:type="dxa"/>
            <w:tcBorders>
              <w:top w:val="nil"/>
              <w:left w:val="nil"/>
              <w:bottom w:val="nil"/>
              <w:right w:val="nil"/>
            </w:tcBorders>
            <w:shd w:val="clear" w:color="auto" w:fill="auto"/>
            <w:noWrap/>
            <w:vAlign w:val="bottom"/>
            <w:hideMark/>
          </w:tcPr>
          <w:p w14:paraId="6297D5C6"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424</w:t>
            </w:r>
          </w:p>
        </w:tc>
        <w:tc>
          <w:tcPr>
            <w:tcW w:w="817" w:type="dxa"/>
            <w:tcBorders>
              <w:top w:val="nil"/>
              <w:left w:val="nil"/>
              <w:bottom w:val="nil"/>
              <w:right w:val="nil"/>
            </w:tcBorders>
            <w:shd w:val="clear" w:color="auto" w:fill="auto"/>
            <w:noWrap/>
            <w:vAlign w:val="bottom"/>
            <w:hideMark/>
          </w:tcPr>
          <w:p w14:paraId="75F0FEF8"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349</w:t>
            </w:r>
          </w:p>
        </w:tc>
        <w:tc>
          <w:tcPr>
            <w:tcW w:w="816" w:type="dxa"/>
            <w:tcBorders>
              <w:top w:val="nil"/>
              <w:left w:val="nil"/>
              <w:bottom w:val="nil"/>
              <w:right w:val="nil"/>
            </w:tcBorders>
            <w:shd w:val="clear" w:color="auto" w:fill="auto"/>
            <w:noWrap/>
            <w:vAlign w:val="bottom"/>
            <w:hideMark/>
          </w:tcPr>
          <w:p w14:paraId="39725B77"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221</w:t>
            </w:r>
          </w:p>
        </w:tc>
        <w:tc>
          <w:tcPr>
            <w:tcW w:w="817" w:type="dxa"/>
            <w:tcBorders>
              <w:top w:val="nil"/>
              <w:left w:val="nil"/>
              <w:bottom w:val="nil"/>
              <w:right w:val="nil"/>
            </w:tcBorders>
            <w:shd w:val="clear" w:color="auto" w:fill="auto"/>
            <w:noWrap/>
            <w:vAlign w:val="bottom"/>
            <w:hideMark/>
          </w:tcPr>
          <w:p w14:paraId="732BC94E"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154</w:t>
            </w:r>
          </w:p>
        </w:tc>
        <w:tc>
          <w:tcPr>
            <w:tcW w:w="817" w:type="dxa"/>
            <w:tcBorders>
              <w:top w:val="nil"/>
              <w:left w:val="nil"/>
              <w:bottom w:val="nil"/>
              <w:right w:val="nil"/>
            </w:tcBorders>
            <w:shd w:val="clear" w:color="auto" w:fill="auto"/>
            <w:noWrap/>
            <w:vAlign w:val="bottom"/>
            <w:hideMark/>
          </w:tcPr>
          <w:p w14:paraId="71D6B6CF"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31</w:t>
            </w:r>
          </w:p>
        </w:tc>
        <w:tc>
          <w:tcPr>
            <w:tcW w:w="817" w:type="dxa"/>
            <w:tcBorders>
              <w:top w:val="nil"/>
              <w:left w:val="nil"/>
              <w:bottom w:val="nil"/>
              <w:right w:val="single" w:sz="4" w:space="0" w:color="auto"/>
            </w:tcBorders>
            <w:shd w:val="clear" w:color="auto" w:fill="auto"/>
            <w:noWrap/>
            <w:vAlign w:val="bottom"/>
            <w:hideMark/>
          </w:tcPr>
          <w:p w14:paraId="55301E9B" w14:textId="77777777" w:rsidR="00D81FF8" w:rsidRPr="00390716" w:rsidRDefault="00D81FF8" w:rsidP="00390716">
            <w:pPr>
              <w:spacing w:after="0" w:line="360" w:lineRule="auto"/>
              <w:jc w:val="right"/>
              <w:rPr>
                <w:b/>
                <w:bCs/>
                <w:szCs w:val="24"/>
                <w:lang w:val="sv-SE" w:eastAsia="sv-SE"/>
              </w:rPr>
            </w:pPr>
            <w:r w:rsidRPr="00390716">
              <w:rPr>
                <w:b/>
                <w:bCs/>
                <w:szCs w:val="24"/>
                <w:lang w:val="sv-SE" w:eastAsia="sv-SE"/>
              </w:rPr>
              <w:t>199</w:t>
            </w:r>
          </w:p>
        </w:tc>
      </w:tr>
      <w:tr w:rsidR="00D81FF8" w:rsidRPr="00390716" w14:paraId="77472AEF"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1E04CA9E" w14:textId="77777777" w:rsidR="00D81FF8" w:rsidRPr="00390716" w:rsidRDefault="00D81FF8" w:rsidP="00390716">
            <w:pPr>
              <w:spacing w:after="0" w:line="360" w:lineRule="auto"/>
              <w:rPr>
                <w:b/>
                <w:bCs/>
                <w:szCs w:val="24"/>
                <w:lang w:val="en-US" w:eastAsia="sv-SE"/>
              </w:rPr>
            </w:pPr>
            <w:r w:rsidRPr="00390716">
              <w:rPr>
                <w:b/>
                <w:bCs/>
                <w:szCs w:val="24"/>
                <w:lang w:val="en-US" w:eastAsia="sv-SE"/>
              </w:rPr>
              <w:t>Length of sentence in years</w:t>
            </w:r>
          </w:p>
        </w:tc>
        <w:tc>
          <w:tcPr>
            <w:tcW w:w="816" w:type="dxa"/>
            <w:tcBorders>
              <w:top w:val="nil"/>
              <w:left w:val="single" w:sz="4" w:space="0" w:color="auto"/>
              <w:bottom w:val="nil"/>
              <w:right w:val="nil"/>
            </w:tcBorders>
            <w:shd w:val="clear" w:color="auto" w:fill="auto"/>
            <w:noWrap/>
            <w:vAlign w:val="bottom"/>
            <w:hideMark/>
          </w:tcPr>
          <w:p w14:paraId="38DDC187"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2E561F60"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38FE7CB8"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6036654" w14:textId="77777777" w:rsidR="00D81FF8" w:rsidRPr="00390716" w:rsidRDefault="00D81FF8" w:rsidP="00390716">
            <w:pPr>
              <w:spacing w:after="0" w:line="360" w:lineRule="auto"/>
              <w:jc w:val="right"/>
              <w:rPr>
                <w:b/>
                <w:bCs/>
                <w:szCs w:val="24"/>
                <w:lang w:val="en-US" w:eastAsia="sv-SE"/>
              </w:rPr>
            </w:pPr>
          </w:p>
        </w:tc>
        <w:tc>
          <w:tcPr>
            <w:tcW w:w="816" w:type="dxa"/>
            <w:tcBorders>
              <w:top w:val="nil"/>
              <w:left w:val="nil"/>
              <w:bottom w:val="nil"/>
              <w:right w:val="nil"/>
            </w:tcBorders>
            <w:shd w:val="clear" w:color="auto" w:fill="auto"/>
            <w:noWrap/>
            <w:vAlign w:val="bottom"/>
            <w:hideMark/>
          </w:tcPr>
          <w:p w14:paraId="1B7962EF"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1AD52A11"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nil"/>
            </w:tcBorders>
            <w:shd w:val="clear" w:color="auto" w:fill="auto"/>
            <w:noWrap/>
            <w:vAlign w:val="bottom"/>
            <w:hideMark/>
          </w:tcPr>
          <w:p w14:paraId="7EBB8D56" w14:textId="77777777" w:rsidR="00D81FF8" w:rsidRPr="00390716" w:rsidRDefault="00D81FF8" w:rsidP="00390716">
            <w:pPr>
              <w:spacing w:after="0" w:line="360" w:lineRule="auto"/>
              <w:jc w:val="right"/>
              <w:rPr>
                <w:b/>
                <w:bCs/>
                <w:szCs w:val="24"/>
                <w:lang w:val="en-US" w:eastAsia="sv-SE"/>
              </w:rPr>
            </w:pPr>
          </w:p>
        </w:tc>
        <w:tc>
          <w:tcPr>
            <w:tcW w:w="817" w:type="dxa"/>
            <w:tcBorders>
              <w:top w:val="nil"/>
              <w:left w:val="nil"/>
              <w:bottom w:val="nil"/>
              <w:right w:val="single" w:sz="4" w:space="0" w:color="auto"/>
            </w:tcBorders>
            <w:shd w:val="clear" w:color="auto" w:fill="auto"/>
            <w:noWrap/>
            <w:vAlign w:val="bottom"/>
            <w:hideMark/>
          </w:tcPr>
          <w:p w14:paraId="7C2A2129" w14:textId="77777777" w:rsidR="00D81FF8" w:rsidRPr="00390716" w:rsidRDefault="00D81FF8" w:rsidP="00390716">
            <w:pPr>
              <w:spacing w:after="0" w:line="360" w:lineRule="auto"/>
              <w:jc w:val="right"/>
              <w:rPr>
                <w:b/>
                <w:bCs/>
                <w:szCs w:val="24"/>
                <w:lang w:val="en-US" w:eastAsia="sv-SE"/>
              </w:rPr>
            </w:pPr>
            <w:r w:rsidRPr="00390716">
              <w:rPr>
                <w:b/>
                <w:bCs/>
                <w:szCs w:val="24"/>
                <w:lang w:val="en-US" w:eastAsia="sv-SE"/>
              </w:rPr>
              <w:t> </w:t>
            </w:r>
          </w:p>
        </w:tc>
      </w:tr>
      <w:tr w:rsidR="00D81FF8" w:rsidRPr="00390716" w14:paraId="4026858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00471B93" w14:textId="77777777" w:rsidR="00D81FF8" w:rsidRPr="00390716" w:rsidRDefault="00D81FF8" w:rsidP="00390716">
            <w:pPr>
              <w:spacing w:after="0" w:line="360" w:lineRule="auto"/>
              <w:rPr>
                <w:szCs w:val="24"/>
                <w:lang w:val="sv-SE" w:eastAsia="sv-SE"/>
              </w:rPr>
            </w:pPr>
            <w:r w:rsidRPr="00390716">
              <w:rPr>
                <w:szCs w:val="24"/>
                <w:lang w:val="sv-SE" w:eastAsia="sv-SE"/>
              </w:rPr>
              <w:t>Less than 1</w:t>
            </w:r>
          </w:p>
        </w:tc>
        <w:tc>
          <w:tcPr>
            <w:tcW w:w="816" w:type="dxa"/>
            <w:tcBorders>
              <w:top w:val="nil"/>
              <w:left w:val="single" w:sz="4" w:space="0" w:color="auto"/>
              <w:bottom w:val="nil"/>
              <w:right w:val="nil"/>
            </w:tcBorders>
            <w:shd w:val="clear" w:color="auto" w:fill="auto"/>
            <w:noWrap/>
            <w:vAlign w:val="bottom"/>
            <w:hideMark/>
          </w:tcPr>
          <w:p w14:paraId="42F976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92</w:t>
            </w:r>
          </w:p>
        </w:tc>
        <w:tc>
          <w:tcPr>
            <w:tcW w:w="817" w:type="dxa"/>
            <w:tcBorders>
              <w:top w:val="nil"/>
              <w:left w:val="nil"/>
              <w:bottom w:val="nil"/>
              <w:right w:val="nil"/>
            </w:tcBorders>
            <w:shd w:val="clear" w:color="auto" w:fill="auto"/>
            <w:noWrap/>
            <w:vAlign w:val="bottom"/>
            <w:hideMark/>
          </w:tcPr>
          <w:p w14:paraId="7745AF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282</w:t>
            </w:r>
          </w:p>
        </w:tc>
        <w:tc>
          <w:tcPr>
            <w:tcW w:w="817" w:type="dxa"/>
            <w:tcBorders>
              <w:top w:val="nil"/>
              <w:left w:val="nil"/>
              <w:bottom w:val="nil"/>
              <w:right w:val="nil"/>
            </w:tcBorders>
            <w:shd w:val="clear" w:color="auto" w:fill="auto"/>
            <w:noWrap/>
            <w:vAlign w:val="bottom"/>
            <w:hideMark/>
          </w:tcPr>
          <w:p w14:paraId="4775422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297</w:t>
            </w:r>
          </w:p>
        </w:tc>
        <w:tc>
          <w:tcPr>
            <w:tcW w:w="817" w:type="dxa"/>
            <w:tcBorders>
              <w:top w:val="nil"/>
              <w:left w:val="nil"/>
              <w:bottom w:val="nil"/>
              <w:right w:val="nil"/>
            </w:tcBorders>
            <w:shd w:val="clear" w:color="auto" w:fill="auto"/>
            <w:noWrap/>
            <w:vAlign w:val="bottom"/>
            <w:hideMark/>
          </w:tcPr>
          <w:p w14:paraId="7876C7E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247</w:t>
            </w:r>
          </w:p>
        </w:tc>
        <w:tc>
          <w:tcPr>
            <w:tcW w:w="816" w:type="dxa"/>
            <w:tcBorders>
              <w:top w:val="nil"/>
              <w:left w:val="nil"/>
              <w:bottom w:val="nil"/>
              <w:right w:val="nil"/>
            </w:tcBorders>
            <w:shd w:val="clear" w:color="auto" w:fill="auto"/>
            <w:noWrap/>
            <w:vAlign w:val="bottom"/>
            <w:hideMark/>
          </w:tcPr>
          <w:p w14:paraId="7FE0A4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167</w:t>
            </w:r>
          </w:p>
        </w:tc>
        <w:tc>
          <w:tcPr>
            <w:tcW w:w="817" w:type="dxa"/>
            <w:tcBorders>
              <w:top w:val="nil"/>
              <w:left w:val="nil"/>
              <w:bottom w:val="nil"/>
              <w:right w:val="nil"/>
            </w:tcBorders>
            <w:shd w:val="clear" w:color="auto" w:fill="auto"/>
            <w:noWrap/>
            <w:vAlign w:val="bottom"/>
            <w:hideMark/>
          </w:tcPr>
          <w:p w14:paraId="6802F94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121</w:t>
            </w:r>
          </w:p>
        </w:tc>
        <w:tc>
          <w:tcPr>
            <w:tcW w:w="817" w:type="dxa"/>
            <w:tcBorders>
              <w:top w:val="nil"/>
              <w:left w:val="nil"/>
              <w:bottom w:val="nil"/>
              <w:right w:val="nil"/>
            </w:tcBorders>
            <w:shd w:val="clear" w:color="auto" w:fill="auto"/>
            <w:noWrap/>
            <w:vAlign w:val="bottom"/>
            <w:hideMark/>
          </w:tcPr>
          <w:p w14:paraId="55217E7E" w14:textId="77777777" w:rsidR="00D81FF8" w:rsidRPr="00390716" w:rsidRDefault="00D81FF8" w:rsidP="00390716">
            <w:pPr>
              <w:spacing w:after="0" w:line="360" w:lineRule="auto"/>
              <w:jc w:val="right"/>
              <w:rPr>
                <w:szCs w:val="24"/>
                <w:lang w:val="sv-SE" w:eastAsia="sv-SE"/>
              </w:rPr>
            </w:pPr>
            <w:r w:rsidRPr="00390716">
              <w:rPr>
                <w:szCs w:val="24"/>
                <w:lang w:val="sv-SE" w:eastAsia="sv-SE"/>
              </w:rPr>
              <w:t>25</w:t>
            </w:r>
          </w:p>
        </w:tc>
        <w:tc>
          <w:tcPr>
            <w:tcW w:w="817" w:type="dxa"/>
            <w:tcBorders>
              <w:top w:val="nil"/>
              <w:left w:val="nil"/>
              <w:bottom w:val="nil"/>
              <w:right w:val="single" w:sz="4" w:space="0" w:color="auto"/>
            </w:tcBorders>
            <w:shd w:val="clear" w:color="auto" w:fill="auto"/>
            <w:noWrap/>
            <w:vAlign w:val="bottom"/>
            <w:hideMark/>
          </w:tcPr>
          <w:p w14:paraId="00FE8AF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144</w:t>
            </w:r>
          </w:p>
        </w:tc>
      </w:tr>
      <w:tr w:rsidR="00D81FF8" w:rsidRPr="00390716" w14:paraId="2FBC71ED"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20DDEE7B" w14:textId="05ABDCBE" w:rsidR="00D81FF8" w:rsidRPr="00390716" w:rsidRDefault="00D81FF8" w:rsidP="00390716">
            <w:pPr>
              <w:spacing w:after="0" w:line="360" w:lineRule="auto"/>
              <w:rPr>
                <w:szCs w:val="24"/>
                <w:lang w:val="sv-SE" w:eastAsia="sv-SE"/>
              </w:rPr>
            </w:pPr>
            <w:r w:rsidRPr="00390716">
              <w:rPr>
                <w:szCs w:val="24"/>
                <w:lang w:val="sv-SE" w:eastAsia="sv-SE"/>
              </w:rPr>
              <w:t xml:space="preserve">At least 1, less than 2 </w:t>
            </w:r>
          </w:p>
        </w:tc>
        <w:tc>
          <w:tcPr>
            <w:tcW w:w="816" w:type="dxa"/>
            <w:tcBorders>
              <w:top w:val="nil"/>
              <w:left w:val="single" w:sz="4" w:space="0" w:color="auto"/>
              <w:bottom w:val="nil"/>
              <w:right w:val="nil"/>
            </w:tcBorders>
            <w:shd w:val="clear" w:color="auto" w:fill="auto"/>
            <w:noWrap/>
            <w:vAlign w:val="bottom"/>
            <w:hideMark/>
          </w:tcPr>
          <w:p w14:paraId="7D12A079" w14:textId="77777777" w:rsidR="00D81FF8" w:rsidRPr="00390716" w:rsidRDefault="00D81FF8" w:rsidP="00390716">
            <w:pPr>
              <w:spacing w:after="0" w:line="360" w:lineRule="auto"/>
              <w:jc w:val="right"/>
              <w:rPr>
                <w:szCs w:val="24"/>
                <w:lang w:val="sv-SE" w:eastAsia="sv-SE"/>
              </w:rPr>
            </w:pPr>
            <w:r w:rsidRPr="00390716">
              <w:rPr>
                <w:szCs w:val="24"/>
                <w:lang w:val="sv-SE" w:eastAsia="sv-SE"/>
              </w:rPr>
              <w:t>25</w:t>
            </w:r>
          </w:p>
        </w:tc>
        <w:tc>
          <w:tcPr>
            <w:tcW w:w="817" w:type="dxa"/>
            <w:tcBorders>
              <w:top w:val="nil"/>
              <w:left w:val="nil"/>
              <w:bottom w:val="nil"/>
              <w:right w:val="nil"/>
            </w:tcBorders>
            <w:shd w:val="clear" w:color="auto" w:fill="auto"/>
            <w:noWrap/>
            <w:vAlign w:val="bottom"/>
            <w:hideMark/>
          </w:tcPr>
          <w:p w14:paraId="4EA34036" w14:textId="77777777" w:rsidR="00D81FF8" w:rsidRPr="00390716" w:rsidRDefault="00D81FF8" w:rsidP="00390716">
            <w:pPr>
              <w:spacing w:after="0" w:line="360" w:lineRule="auto"/>
              <w:jc w:val="right"/>
              <w:rPr>
                <w:szCs w:val="24"/>
                <w:lang w:val="sv-SE" w:eastAsia="sv-SE"/>
              </w:rPr>
            </w:pPr>
            <w:r w:rsidRPr="00390716">
              <w:rPr>
                <w:szCs w:val="24"/>
                <w:lang w:val="sv-SE" w:eastAsia="sv-SE"/>
              </w:rPr>
              <w:t>67</w:t>
            </w:r>
          </w:p>
        </w:tc>
        <w:tc>
          <w:tcPr>
            <w:tcW w:w="817" w:type="dxa"/>
            <w:tcBorders>
              <w:top w:val="nil"/>
              <w:left w:val="nil"/>
              <w:bottom w:val="nil"/>
              <w:right w:val="nil"/>
            </w:tcBorders>
            <w:shd w:val="clear" w:color="auto" w:fill="auto"/>
            <w:noWrap/>
            <w:vAlign w:val="bottom"/>
            <w:hideMark/>
          </w:tcPr>
          <w:p w14:paraId="67E334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64</w:t>
            </w:r>
          </w:p>
        </w:tc>
        <w:tc>
          <w:tcPr>
            <w:tcW w:w="817" w:type="dxa"/>
            <w:tcBorders>
              <w:top w:val="nil"/>
              <w:left w:val="nil"/>
              <w:bottom w:val="nil"/>
              <w:right w:val="nil"/>
            </w:tcBorders>
            <w:shd w:val="clear" w:color="auto" w:fill="auto"/>
            <w:noWrap/>
            <w:vAlign w:val="bottom"/>
            <w:hideMark/>
          </w:tcPr>
          <w:p w14:paraId="124EE2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52</w:t>
            </w:r>
          </w:p>
        </w:tc>
        <w:tc>
          <w:tcPr>
            <w:tcW w:w="816" w:type="dxa"/>
            <w:tcBorders>
              <w:top w:val="nil"/>
              <w:left w:val="nil"/>
              <w:bottom w:val="nil"/>
              <w:right w:val="nil"/>
            </w:tcBorders>
            <w:shd w:val="clear" w:color="auto" w:fill="auto"/>
            <w:noWrap/>
            <w:vAlign w:val="bottom"/>
            <w:hideMark/>
          </w:tcPr>
          <w:p w14:paraId="775ED30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25</w:t>
            </w:r>
          </w:p>
        </w:tc>
        <w:tc>
          <w:tcPr>
            <w:tcW w:w="817" w:type="dxa"/>
            <w:tcBorders>
              <w:top w:val="nil"/>
              <w:left w:val="nil"/>
              <w:bottom w:val="nil"/>
              <w:right w:val="nil"/>
            </w:tcBorders>
            <w:shd w:val="clear" w:color="auto" w:fill="auto"/>
            <w:noWrap/>
            <w:vAlign w:val="bottom"/>
            <w:hideMark/>
          </w:tcPr>
          <w:p w14:paraId="0BD241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15</w:t>
            </w:r>
          </w:p>
        </w:tc>
        <w:tc>
          <w:tcPr>
            <w:tcW w:w="817" w:type="dxa"/>
            <w:tcBorders>
              <w:top w:val="nil"/>
              <w:left w:val="nil"/>
              <w:bottom w:val="nil"/>
              <w:right w:val="nil"/>
            </w:tcBorders>
            <w:shd w:val="clear" w:color="auto" w:fill="auto"/>
            <w:noWrap/>
            <w:vAlign w:val="bottom"/>
            <w:hideMark/>
          </w:tcPr>
          <w:p w14:paraId="1C325CC4"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single" w:sz="4" w:space="0" w:color="auto"/>
            </w:tcBorders>
            <w:shd w:val="clear" w:color="auto" w:fill="auto"/>
            <w:noWrap/>
            <w:vAlign w:val="bottom"/>
            <w:hideMark/>
          </w:tcPr>
          <w:p w14:paraId="531D8D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28</w:t>
            </w:r>
          </w:p>
        </w:tc>
      </w:tr>
      <w:tr w:rsidR="00D81FF8" w:rsidRPr="00390716" w14:paraId="125067A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B6B4E63" w14:textId="2D401A86" w:rsidR="00D81FF8" w:rsidRPr="00390716" w:rsidRDefault="00D81FF8" w:rsidP="00390716">
            <w:pPr>
              <w:spacing w:after="0" w:line="360" w:lineRule="auto"/>
              <w:rPr>
                <w:szCs w:val="24"/>
                <w:lang w:val="sv-SE" w:eastAsia="sv-SE"/>
              </w:rPr>
            </w:pPr>
            <w:r w:rsidRPr="00390716">
              <w:rPr>
                <w:szCs w:val="24"/>
                <w:lang w:val="sv-SE" w:eastAsia="sv-SE"/>
              </w:rPr>
              <w:t xml:space="preserve">At least 2, less than 3 </w:t>
            </w:r>
          </w:p>
        </w:tc>
        <w:tc>
          <w:tcPr>
            <w:tcW w:w="816" w:type="dxa"/>
            <w:tcBorders>
              <w:top w:val="nil"/>
              <w:left w:val="single" w:sz="4" w:space="0" w:color="auto"/>
              <w:bottom w:val="nil"/>
              <w:right w:val="nil"/>
            </w:tcBorders>
            <w:shd w:val="clear" w:color="auto" w:fill="auto"/>
            <w:noWrap/>
            <w:vAlign w:val="bottom"/>
            <w:hideMark/>
          </w:tcPr>
          <w:p w14:paraId="0EAB1C2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10</w:t>
            </w:r>
          </w:p>
        </w:tc>
        <w:tc>
          <w:tcPr>
            <w:tcW w:w="817" w:type="dxa"/>
            <w:tcBorders>
              <w:top w:val="nil"/>
              <w:left w:val="nil"/>
              <w:bottom w:val="nil"/>
              <w:right w:val="nil"/>
            </w:tcBorders>
            <w:shd w:val="clear" w:color="auto" w:fill="auto"/>
            <w:noWrap/>
            <w:vAlign w:val="bottom"/>
            <w:hideMark/>
          </w:tcPr>
          <w:p w14:paraId="55631B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38</w:t>
            </w:r>
          </w:p>
        </w:tc>
        <w:tc>
          <w:tcPr>
            <w:tcW w:w="817" w:type="dxa"/>
            <w:tcBorders>
              <w:top w:val="nil"/>
              <w:left w:val="nil"/>
              <w:bottom w:val="nil"/>
              <w:right w:val="nil"/>
            </w:tcBorders>
            <w:shd w:val="clear" w:color="auto" w:fill="auto"/>
            <w:noWrap/>
            <w:vAlign w:val="bottom"/>
            <w:hideMark/>
          </w:tcPr>
          <w:p w14:paraId="561154E7" w14:textId="77777777" w:rsidR="00D81FF8" w:rsidRPr="00390716" w:rsidRDefault="00D81FF8" w:rsidP="00390716">
            <w:pPr>
              <w:spacing w:after="0" w:line="360" w:lineRule="auto"/>
              <w:jc w:val="right"/>
              <w:rPr>
                <w:szCs w:val="24"/>
                <w:lang w:val="sv-SE" w:eastAsia="sv-SE"/>
              </w:rPr>
            </w:pPr>
            <w:r w:rsidRPr="00390716">
              <w:rPr>
                <w:szCs w:val="24"/>
                <w:lang w:val="sv-SE" w:eastAsia="sv-SE"/>
              </w:rPr>
              <w:t>29</w:t>
            </w:r>
          </w:p>
        </w:tc>
        <w:tc>
          <w:tcPr>
            <w:tcW w:w="817" w:type="dxa"/>
            <w:tcBorders>
              <w:top w:val="nil"/>
              <w:left w:val="nil"/>
              <w:bottom w:val="nil"/>
              <w:right w:val="nil"/>
            </w:tcBorders>
            <w:shd w:val="clear" w:color="auto" w:fill="auto"/>
            <w:noWrap/>
            <w:vAlign w:val="bottom"/>
            <w:hideMark/>
          </w:tcPr>
          <w:p w14:paraId="71F30EF0" w14:textId="77777777" w:rsidR="00D81FF8" w:rsidRPr="00390716" w:rsidRDefault="00D81FF8" w:rsidP="00390716">
            <w:pPr>
              <w:spacing w:after="0" w:line="360" w:lineRule="auto"/>
              <w:jc w:val="right"/>
              <w:rPr>
                <w:szCs w:val="24"/>
                <w:lang w:val="sv-SE" w:eastAsia="sv-SE"/>
              </w:rPr>
            </w:pPr>
            <w:r w:rsidRPr="00390716">
              <w:rPr>
                <w:szCs w:val="24"/>
                <w:lang w:val="sv-SE" w:eastAsia="sv-SE"/>
              </w:rPr>
              <w:t>21</w:t>
            </w:r>
          </w:p>
        </w:tc>
        <w:tc>
          <w:tcPr>
            <w:tcW w:w="816" w:type="dxa"/>
            <w:tcBorders>
              <w:top w:val="nil"/>
              <w:left w:val="nil"/>
              <w:bottom w:val="nil"/>
              <w:right w:val="nil"/>
            </w:tcBorders>
            <w:shd w:val="clear" w:color="auto" w:fill="auto"/>
            <w:noWrap/>
            <w:vAlign w:val="bottom"/>
            <w:hideMark/>
          </w:tcPr>
          <w:p w14:paraId="1490F20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c>
          <w:tcPr>
            <w:tcW w:w="817" w:type="dxa"/>
            <w:tcBorders>
              <w:top w:val="nil"/>
              <w:left w:val="nil"/>
              <w:bottom w:val="nil"/>
              <w:right w:val="nil"/>
            </w:tcBorders>
            <w:shd w:val="clear" w:color="auto" w:fill="auto"/>
            <w:noWrap/>
            <w:vAlign w:val="bottom"/>
            <w:hideMark/>
          </w:tcPr>
          <w:p w14:paraId="17A25635"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49D1EA4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1516448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r>
      <w:tr w:rsidR="00D81FF8" w:rsidRPr="00390716" w14:paraId="6940F18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1A565BC" w14:textId="0F4654AF" w:rsidR="00D81FF8" w:rsidRPr="00390716" w:rsidRDefault="00D81FF8" w:rsidP="00390716">
            <w:pPr>
              <w:spacing w:after="0" w:line="360" w:lineRule="auto"/>
              <w:rPr>
                <w:szCs w:val="24"/>
                <w:lang w:val="sv-SE" w:eastAsia="sv-SE"/>
              </w:rPr>
            </w:pPr>
            <w:r w:rsidRPr="00390716">
              <w:rPr>
                <w:szCs w:val="24"/>
                <w:lang w:val="sv-SE" w:eastAsia="sv-SE"/>
              </w:rPr>
              <w:t xml:space="preserve">At least 3, less than 4 </w:t>
            </w:r>
          </w:p>
        </w:tc>
        <w:tc>
          <w:tcPr>
            <w:tcW w:w="816" w:type="dxa"/>
            <w:tcBorders>
              <w:top w:val="nil"/>
              <w:left w:val="single" w:sz="4" w:space="0" w:color="auto"/>
              <w:bottom w:val="nil"/>
              <w:right w:val="nil"/>
            </w:tcBorders>
            <w:shd w:val="clear" w:color="auto" w:fill="auto"/>
            <w:noWrap/>
            <w:vAlign w:val="bottom"/>
            <w:hideMark/>
          </w:tcPr>
          <w:p w14:paraId="313C9EA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D9E95A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47E0EC1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13</w:t>
            </w:r>
          </w:p>
        </w:tc>
        <w:tc>
          <w:tcPr>
            <w:tcW w:w="817" w:type="dxa"/>
            <w:tcBorders>
              <w:top w:val="nil"/>
              <w:left w:val="nil"/>
              <w:bottom w:val="nil"/>
              <w:right w:val="nil"/>
            </w:tcBorders>
            <w:shd w:val="clear" w:color="auto" w:fill="auto"/>
            <w:noWrap/>
            <w:vAlign w:val="bottom"/>
            <w:hideMark/>
          </w:tcPr>
          <w:p w14:paraId="1ACEB4F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12</w:t>
            </w:r>
          </w:p>
        </w:tc>
        <w:tc>
          <w:tcPr>
            <w:tcW w:w="816" w:type="dxa"/>
            <w:tcBorders>
              <w:top w:val="nil"/>
              <w:left w:val="nil"/>
              <w:bottom w:val="nil"/>
              <w:right w:val="nil"/>
            </w:tcBorders>
            <w:shd w:val="clear" w:color="auto" w:fill="auto"/>
            <w:noWrap/>
            <w:vAlign w:val="bottom"/>
            <w:hideMark/>
          </w:tcPr>
          <w:p w14:paraId="0701CD9D" w14:textId="77777777" w:rsidR="00D81FF8" w:rsidRPr="00390716" w:rsidRDefault="00D81FF8" w:rsidP="00390716">
            <w:pPr>
              <w:spacing w:after="0" w:line="360" w:lineRule="auto"/>
              <w:jc w:val="right"/>
              <w:rPr>
                <w:szCs w:val="24"/>
                <w:lang w:val="sv-SE" w:eastAsia="sv-SE"/>
              </w:rPr>
            </w:pPr>
            <w:r w:rsidRPr="00390716">
              <w:rPr>
                <w:szCs w:val="24"/>
                <w:lang w:val="sv-SE" w:eastAsia="sv-SE"/>
              </w:rPr>
              <w:t>7</w:t>
            </w:r>
          </w:p>
        </w:tc>
        <w:tc>
          <w:tcPr>
            <w:tcW w:w="817" w:type="dxa"/>
            <w:tcBorders>
              <w:top w:val="nil"/>
              <w:left w:val="nil"/>
              <w:bottom w:val="nil"/>
              <w:right w:val="nil"/>
            </w:tcBorders>
            <w:shd w:val="clear" w:color="auto" w:fill="auto"/>
            <w:noWrap/>
            <w:vAlign w:val="bottom"/>
            <w:hideMark/>
          </w:tcPr>
          <w:p w14:paraId="6B39BE00"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213AE829"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6BE91E6B" w14:textId="77777777" w:rsidR="00D81FF8" w:rsidRPr="00390716" w:rsidRDefault="00D81FF8" w:rsidP="00390716">
            <w:pPr>
              <w:spacing w:after="0" w:line="360" w:lineRule="auto"/>
              <w:jc w:val="right"/>
              <w:rPr>
                <w:szCs w:val="24"/>
                <w:lang w:val="sv-SE" w:eastAsia="sv-SE"/>
              </w:rPr>
            </w:pPr>
            <w:r w:rsidRPr="00390716">
              <w:rPr>
                <w:szCs w:val="24"/>
                <w:lang w:val="sv-SE" w:eastAsia="sv-SE"/>
              </w:rPr>
              <w:t>6</w:t>
            </w:r>
          </w:p>
        </w:tc>
      </w:tr>
      <w:tr w:rsidR="00D81FF8" w:rsidRPr="00390716" w14:paraId="2F6145B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7B7F594E" w14:textId="182B746D" w:rsidR="00D81FF8" w:rsidRPr="00390716" w:rsidRDefault="00D81FF8" w:rsidP="00390716">
            <w:pPr>
              <w:spacing w:after="0" w:line="360" w:lineRule="auto"/>
              <w:rPr>
                <w:szCs w:val="24"/>
                <w:lang w:val="sv-SE" w:eastAsia="sv-SE"/>
              </w:rPr>
            </w:pPr>
            <w:r w:rsidRPr="00390716">
              <w:rPr>
                <w:szCs w:val="24"/>
                <w:lang w:val="sv-SE" w:eastAsia="sv-SE"/>
              </w:rPr>
              <w:t xml:space="preserve">At least 4, less than 5 </w:t>
            </w:r>
          </w:p>
        </w:tc>
        <w:tc>
          <w:tcPr>
            <w:tcW w:w="816" w:type="dxa"/>
            <w:tcBorders>
              <w:top w:val="nil"/>
              <w:left w:val="single" w:sz="4" w:space="0" w:color="auto"/>
              <w:bottom w:val="nil"/>
              <w:right w:val="nil"/>
            </w:tcBorders>
            <w:shd w:val="clear" w:color="auto" w:fill="auto"/>
            <w:noWrap/>
            <w:vAlign w:val="bottom"/>
            <w:hideMark/>
          </w:tcPr>
          <w:p w14:paraId="5F91F02F"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7CB815A9"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3D23E563" w14:textId="77777777" w:rsidR="00D81FF8" w:rsidRPr="00390716" w:rsidRDefault="00D81FF8" w:rsidP="00390716">
            <w:pPr>
              <w:spacing w:after="0" w:line="360" w:lineRule="auto"/>
              <w:jc w:val="right"/>
              <w:rPr>
                <w:szCs w:val="24"/>
                <w:lang w:val="sv-SE" w:eastAsia="sv-SE"/>
              </w:rPr>
            </w:pPr>
            <w:r w:rsidRPr="00390716">
              <w:rPr>
                <w:szCs w:val="24"/>
                <w:lang w:val="sv-SE" w:eastAsia="sv-SE"/>
              </w:rPr>
              <w:t>8</w:t>
            </w:r>
          </w:p>
        </w:tc>
        <w:tc>
          <w:tcPr>
            <w:tcW w:w="817" w:type="dxa"/>
            <w:tcBorders>
              <w:top w:val="nil"/>
              <w:left w:val="nil"/>
              <w:bottom w:val="nil"/>
              <w:right w:val="nil"/>
            </w:tcBorders>
            <w:shd w:val="clear" w:color="auto" w:fill="auto"/>
            <w:noWrap/>
            <w:vAlign w:val="bottom"/>
            <w:hideMark/>
          </w:tcPr>
          <w:p w14:paraId="2523DD82"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6" w:type="dxa"/>
            <w:tcBorders>
              <w:top w:val="nil"/>
              <w:left w:val="nil"/>
              <w:bottom w:val="nil"/>
              <w:right w:val="nil"/>
            </w:tcBorders>
            <w:shd w:val="clear" w:color="auto" w:fill="auto"/>
            <w:noWrap/>
            <w:vAlign w:val="bottom"/>
            <w:hideMark/>
          </w:tcPr>
          <w:p w14:paraId="6BF59632"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478FF16D"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782DC6C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single" w:sz="4" w:space="0" w:color="auto"/>
            </w:tcBorders>
            <w:shd w:val="clear" w:color="auto" w:fill="auto"/>
            <w:noWrap/>
            <w:vAlign w:val="bottom"/>
            <w:hideMark/>
          </w:tcPr>
          <w:p w14:paraId="0F2F9484"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r>
      <w:tr w:rsidR="00D81FF8" w:rsidRPr="00390716" w14:paraId="46313DAC"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1BCA5C5" w14:textId="561E2B93" w:rsidR="00D81FF8" w:rsidRPr="00390716" w:rsidRDefault="00D81FF8" w:rsidP="00390716">
            <w:pPr>
              <w:spacing w:after="0" w:line="360" w:lineRule="auto"/>
              <w:rPr>
                <w:szCs w:val="24"/>
                <w:lang w:val="sv-SE" w:eastAsia="sv-SE"/>
              </w:rPr>
            </w:pPr>
            <w:r w:rsidRPr="00390716">
              <w:rPr>
                <w:szCs w:val="24"/>
                <w:lang w:val="sv-SE" w:eastAsia="sv-SE"/>
              </w:rPr>
              <w:t xml:space="preserve">At least 5, less than 6 </w:t>
            </w:r>
          </w:p>
        </w:tc>
        <w:tc>
          <w:tcPr>
            <w:tcW w:w="816" w:type="dxa"/>
            <w:tcBorders>
              <w:top w:val="nil"/>
              <w:left w:val="single" w:sz="4" w:space="0" w:color="auto"/>
              <w:bottom w:val="nil"/>
              <w:right w:val="nil"/>
            </w:tcBorders>
            <w:shd w:val="clear" w:color="auto" w:fill="auto"/>
            <w:noWrap/>
            <w:vAlign w:val="bottom"/>
            <w:hideMark/>
          </w:tcPr>
          <w:p w14:paraId="7D304F0E"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155B9C8"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7" w:type="dxa"/>
            <w:tcBorders>
              <w:top w:val="nil"/>
              <w:left w:val="nil"/>
              <w:bottom w:val="nil"/>
              <w:right w:val="nil"/>
            </w:tcBorders>
            <w:shd w:val="clear" w:color="auto" w:fill="auto"/>
            <w:noWrap/>
            <w:vAlign w:val="bottom"/>
            <w:hideMark/>
          </w:tcPr>
          <w:p w14:paraId="10C50480" w14:textId="77777777" w:rsidR="00D81FF8" w:rsidRPr="00390716" w:rsidRDefault="00D81FF8" w:rsidP="00390716">
            <w:pPr>
              <w:spacing w:after="0" w:line="360" w:lineRule="auto"/>
              <w:jc w:val="right"/>
              <w:rPr>
                <w:szCs w:val="24"/>
                <w:lang w:val="sv-SE" w:eastAsia="sv-SE"/>
              </w:rPr>
            </w:pPr>
            <w:r w:rsidRPr="00390716">
              <w:rPr>
                <w:szCs w:val="24"/>
                <w:lang w:val="sv-SE" w:eastAsia="sv-SE"/>
              </w:rPr>
              <w:t>4</w:t>
            </w:r>
          </w:p>
        </w:tc>
        <w:tc>
          <w:tcPr>
            <w:tcW w:w="817" w:type="dxa"/>
            <w:tcBorders>
              <w:top w:val="nil"/>
              <w:left w:val="nil"/>
              <w:bottom w:val="nil"/>
              <w:right w:val="nil"/>
            </w:tcBorders>
            <w:shd w:val="clear" w:color="auto" w:fill="auto"/>
            <w:noWrap/>
            <w:vAlign w:val="bottom"/>
            <w:hideMark/>
          </w:tcPr>
          <w:p w14:paraId="714A69FB" w14:textId="77777777" w:rsidR="00D81FF8" w:rsidRPr="00390716" w:rsidRDefault="00D81FF8" w:rsidP="00390716">
            <w:pPr>
              <w:spacing w:after="0" w:line="360" w:lineRule="auto"/>
              <w:jc w:val="right"/>
              <w:rPr>
                <w:szCs w:val="24"/>
                <w:lang w:val="sv-SE" w:eastAsia="sv-SE"/>
              </w:rPr>
            </w:pPr>
            <w:r w:rsidRPr="00390716">
              <w:rPr>
                <w:szCs w:val="24"/>
                <w:lang w:val="sv-SE" w:eastAsia="sv-SE"/>
              </w:rPr>
              <w:t>5</w:t>
            </w:r>
          </w:p>
        </w:tc>
        <w:tc>
          <w:tcPr>
            <w:tcW w:w="816" w:type="dxa"/>
            <w:tcBorders>
              <w:top w:val="nil"/>
              <w:left w:val="nil"/>
              <w:bottom w:val="nil"/>
              <w:right w:val="nil"/>
            </w:tcBorders>
            <w:shd w:val="clear" w:color="auto" w:fill="auto"/>
            <w:noWrap/>
            <w:vAlign w:val="bottom"/>
            <w:hideMark/>
          </w:tcPr>
          <w:p w14:paraId="4ED0A6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35A2110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574BF7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AE31F37"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r>
      <w:tr w:rsidR="00D81FF8" w:rsidRPr="00390716" w14:paraId="79C0A194"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A17CE44" w14:textId="5E7A8629" w:rsidR="00D81FF8" w:rsidRPr="00390716" w:rsidRDefault="00D81FF8" w:rsidP="00390716">
            <w:pPr>
              <w:spacing w:after="0" w:line="360" w:lineRule="auto"/>
              <w:rPr>
                <w:szCs w:val="24"/>
                <w:lang w:val="sv-SE" w:eastAsia="sv-SE"/>
              </w:rPr>
            </w:pPr>
            <w:r w:rsidRPr="00390716">
              <w:rPr>
                <w:szCs w:val="24"/>
                <w:lang w:val="sv-SE" w:eastAsia="sv-SE"/>
              </w:rPr>
              <w:t xml:space="preserve">At least 6, less than 7 </w:t>
            </w:r>
          </w:p>
        </w:tc>
        <w:tc>
          <w:tcPr>
            <w:tcW w:w="816" w:type="dxa"/>
            <w:tcBorders>
              <w:top w:val="nil"/>
              <w:left w:val="single" w:sz="4" w:space="0" w:color="auto"/>
              <w:bottom w:val="nil"/>
              <w:right w:val="nil"/>
            </w:tcBorders>
            <w:shd w:val="clear" w:color="auto" w:fill="auto"/>
            <w:noWrap/>
            <w:vAlign w:val="bottom"/>
            <w:hideMark/>
          </w:tcPr>
          <w:p w14:paraId="2E50FE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43832D3"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B02AF9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211796D1"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21018AA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331AB8B"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338EE324"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0BACA84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32E0224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6E039948" w14:textId="1D79B1FB" w:rsidR="00D81FF8" w:rsidRPr="00390716" w:rsidRDefault="00D81FF8" w:rsidP="00390716">
            <w:pPr>
              <w:spacing w:after="0" w:line="360" w:lineRule="auto"/>
              <w:rPr>
                <w:szCs w:val="24"/>
                <w:lang w:val="sv-SE" w:eastAsia="sv-SE"/>
              </w:rPr>
            </w:pPr>
            <w:r w:rsidRPr="00390716">
              <w:rPr>
                <w:szCs w:val="24"/>
                <w:lang w:val="sv-SE" w:eastAsia="sv-SE"/>
              </w:rPr>
              <w:t xml:space="preserve">At least 7, less than 8 </w:t>
            </w:r>
          </w:p>
        </w:tc>
        <w:tc>
          <w:tcPr>
            <w:tcW w:w="816" w:type="dxa"/>
            <w:tcBorders>
              <w:top w:val="nil"/>
              <w:left w:val="single" w:sz="4" w:space="0" w:color="auto"/>
              <w:bottom w:val="nil"/>
              <w:right w:val="nil"/>
            </w:tcBorders>
            <w:shd w:val="clear" w:color="auto" w:fill="auto"/>
            <w:noWrap/>
            <w:vAlign w:val="bottom"/>
            <w:hideMark/>
          </w:tcPr>
          <w:p w14:paraId="1B1C5C5D"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2A102358"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828AC5A"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5B68DA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6086D64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FD6304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70754F5"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7F531F2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7D5BB459"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5B907761" w14:textId="60ADB0EA" w:rsidR="00D81FF8" w:rsidRPr="00390716" w:rsidRDefault="00D81FF8" w:rsidP="00390716">
            <w:pPr>
              <w:spacing w:after="0" w:line="360" w:lineRule="auto"/>
              <w:rPr>
                <w:szCs w:val="24"/>
                <w:lang w:val="sv-SE" w:eastAsia="sv-SE"/>
              </w:rPr>
            </w:pPr>
            <w:r w:rsidRPr="00390716">
              <w:rPr>
                <w:szCs w:val="24"/>
                <w:lang w:val="sv-SE" w:eastAsia="sv-SE"/>
              </w:rPr>
              <w:t xml:space="preserve">At least 8, less than 9 </w:t>
            </w:r>
          </w:p>
        </w:tc>
        <w:tc>
          <w:tcPr>
            <w:tcW w:w="816" w:type="dxa"/>
            <w:tcBorders>
              <w:top w:val="nil"/>
              <w:left w:val="single" w:sz="4" w:space="0" w:color="auto"/>
              <w:bottom w:val="nil"/>
              <w:right w:val="nil"/>
            </w:tcBorders>
            <w:shd w:val="clear" w:color="auto" w:fill="auto"/>
            <w:noWrap/>
            <w:vAlign w:val="bottom"/>
            <w:hideMark/>
          </w:tcPr>
          <w:p w14:paraId="50409FCD"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A3F53F6"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A84F210"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94726A7"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69A2C283"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240D005F"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21D3FBC1"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5C6DDA47"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327C757"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222C360" w14:textId="0268ECD5" w:rsidR="00D81FF8" w:rsidRPr="00390716" w:rsidRDefault="00D81FF8" w:rsidP="00390716">
            <w:pPr>
              <w:spacing w:after="0" w:line="360" w:lineRule="auto"/>
              <w:rPr>
                <w:szCs w:val="24"/>
                <w:lang w:val="sv-SE" w:eastAsia="sv-SE"/>
              </w:rPr>
            </w:pPr>
            <w:r w:rsidRPr="00390716">
              <w:rPr>
                <w:szCs w:val="24"/>
                <w:lang w:val="sv-SE" w:eastAsia="sv-SE"/>
              </w:rPr>
              <w:t xml:space="preserve">At least 9, less than 10 </w:t>
            </w:r>
          </w:p>
        </w:tc>
        <w:tc>
          <w:tcPr>
            <w:tcW w:w="816" w:type="dxa"/>
            <w:tcBorders>
              <w:top w:val="nil"/>
              <w:left w:val="single" w:sz="4" w:space="0" w:color="auto"/>
              <w:bottom w:val="nil"/>
              <w:right w:val="nil"/>
            </w:tcBorders>
            <w:shd w:val="clear" w:color="auto" w:fill="auto"/>
            <w:noWrap/>
            <w:vAlign w:val="bottom"/>
            <w:hideMark/>
          </w:tcPr>
          <w:p w14:paraId="4AAE1C4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147ED66A"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0F44A17"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16CB4D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6" w:type="dxa"/>
            <w:tcBorders>
              <w:top w:val="nil"/>
              <w:left w:val="nil"/>
              <w:bottom w:val="nil"/>
              <w:right w:val="nil"/>
            </w:tcBorders>
            <w:shd w:val="clear" w:color="auto" w:fill="auto"/>
            <w:noWrap/>
            <w:vAlign w:val="bottom"/>
            <w:hideMark/>
          </w:tcPr>
          <w:p w14:paraId="1060F02B"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71EA64C1"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482836B9"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9C845BA"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0335B9A8"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4817151E" w14:textId="77777777" w:rsidR="00D81FF8" w:rsidRPr="00390716" w:rsidRDefault="00D81FF8" w:rsidP="00390716">
            <w:pPr>
              <w:spacing w:after="0" w:line="360" w:lineRule="auto"/>
              <w:rPr>
                <w:szCs w:val="24"/>
                <w:lang w:val="en-US" w:eastAsia="sv-SE"/>
              </w:rPr>
            </w:pPr>
            <w:r w:rsidRPr="00390716">
              <w:rPr>
                <w:szCs w:val="24"/>
                <w:lang w:val="en-US" w:eastAsia="sv-SE"/>
              </w:rPr>
              <w:t>At least 10 or more (not life imprisonment)</w:t>
            </w:r>
          </w:p>
        </w:tc>
        <w:tc>
          <w:tcPr>
            <w:tcW w:w="816" w:type="dxa"/>
            <w:tcBorders>
              <w:top w:val="nil"/>
              <w:left w:val="single" w:sz="4" w:space="0" w:color="auto"/>
              <w:bottom w:val="nil"/>
              <w:right w:val="nil"/>
            </w:tcBorders>
            <w:shd w:val="clear" w:color="auto" w:fill="auto"/>
            <w:noWrap/>
            <w:vAlign w:val="bottom"/>
            <w:hideMark/>
          </w:tcPr>
          <w:p w14:paraId="389208CC"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55685F56"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7" w:type="dxa"/>
            <w:tcBorders>
              <w:top w:val="nil"/>
              <w:left w:val="nil"/>
              <w:bottom w:val="nil"/>
              <w:right w:val="nil"/>
            </w:tcBorders>
            <w:shd w:val="clear" w:color="auto" w:fill="auto"/>
            <w:noWrap/>
            <w:vAlign w:val="bottom"/>
            <w:hideMark/>
          </w:tcPr>
          <w:p w14:paraId="201E4F4B" w14:textId="77777777" w:rsidR="00D81FF8" w:rsidRPr="00390716" w:rsidRDefault="00D81FF8" w:rsidP="00390716">
            <w:pPr>
              <w:spacing w:after="0" w:line="360" w:lineRule="auto"/>
              <w:jc w:val="right"/>
              <w:rPr>
                <w:szCs w:val="24"/>
                <w:lang w:val="sv-SE" w:eastAsia="sv-SE"/>
              </w:rPr>
            </w:pPr>
            <w:r w:rsidRPr="00390716">
              <w:rPr>
                <w:szCs w:val="24"/>
                <w:lang w:val="sv-SE" w:eastAsia="sv-SE"/>
              </w:rPr>
              <w:t>3</w:t>
            </w:r>
          </w:p>
        </w:tc>
        <w:tc>
          <w:tcPr>
            <w:tcW w:w="817" w:type="dxa"/>
            <w:tcBorders>
              <w:top w:val="nil"/>
              <w:left w:val="nil"/>
              <w:bottom w:val="nil"/>
              <w:right w:val="nil"/>
            </w:tcBorders>
            <w:shd w:val="clear" w:color="auto" w:fill="auto"/>
            <w:noWrap/>
            <w:vAlign w:val="bottom"/>
            <w:hideMark/>
          </w:tcPr>
          <w:p w14:paraId="45D4BD0C" w14:textId="77777777" w:rsidR="00D81FF8" w:rsidRPr="00390716" w:rsidRDefault="00D81FF8" w:rsidP="00390716">
            <w:pPr>
              <w:spacing w:after="0" w:line="360" w:lineRule="auto"/>
              <w:jc w:val="right"/>
              <w:rPr>
                <w:szCs w:val="24"/>
                <w:lang w:val="sv-SE" w:eastAsia="sv-SE"/>
              </w:rPr>
            </w:pPr>
            <w:r w:rsidRPr="00390716">
              <w:rPr>
                <w:szCs w:val="24"/>
                <w:lang w:val="sv-SE" w:eastAsia="sv-SE"/>
              </w:rPr>
              <w:t>2</w:t>
            </w:r>
          </w:p>
        </w:tc>
        <w:tc>
          <w:tcPr>
            <w:tcW w:w="816" w:type="dxa"/>
            <w:tcBorders>
              <w:top w:val="nil"/>
              <w:left w:val="nil"/>
              <w:bottom w:val="nil"/>
              <w:right w:val="nil"/>
            </w:tcBorders>
            <w:shd w:val="clear" w:color="auto" w:fill="auto"/>
            <w:noWrap/>
            <w:vAlign w:val="bottom"/>
            <w:hideMark/>
          </w:tcPr>
          <w:p w14:paraId="0D65562C"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03A77D2D"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4B79DAC0"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single" w:sz="4" w:space="0" w:color="auto"/>
            </w:tcBorders>
            <w:shd w:val="clear" w:color="auto" w:fill="auto"/>
            <w:noWrap/>
            <w:vAlign w:val="bottom"/>
            <w:hideMark/>
          </w:tcPr>
          <w:p w14:paraId="1CC9C275"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r>
      <w:tr w:rsidR="00D81FF8" w:rsidRPr="00390716" w14:paraId="2810987B" w14:textId="77777777" w:rsidTr="00940BDD">
        <w:trPr>
          <w:trHeight w:val="210"/>
        </w:trPr>
        <w:tc>
          <w:tcPr>
            <w:tcW w:w="3120" w:type="dxa"/>
            <w:tcBorders>
              <w:top w:val="nil"/>
              <w:left w:val="single" w:sz="4" w:space="0" w:color="auto"/>
              <w:bottom w:val="nil"/>
              <w:right w:val="single" w:sz="4" w:space="0" w:color="auto"/>
            </w:tcBorders>
            <w:shd w:val="clear" w:color="auto" w:fill="auto"/>
            <w:noWrap/>
            <w:vAlign w:val="bottom"/>
            <w:hideMark/>
          </w:tcPr>
          <w:p w14:paraId="3F200985" w14:textId="77777777" w:rsidR="00D81FF8" w:rsidRPr="00390716" w:rsidRDefault="00D81FF8" w:rsidP="00390716">
            <w:pPr>
              <w:spacing w:after="0" w:line="360" w:lineRule="auto"/>
              <w:rPr>
                <w:szCs w:val="24"/>
                <w:lang w:val="sv-SE" w:eastAsia="sv-SE"/>
              </w:rPr>
            </w:pPr>
            <w:r w:rsidRPr="00390716">
              <w:rPr>
                <w:szCs w:val="24"/>
                <w:lang w:val="sv-SE" w:eastAsia="sv-SE"/>
              </w:rPr>
              <w:t>Life imprisonment</w:t>
            </w:r>
          </w:p>
        </w:tc>
        <w:tc>
          <w:tcPr>
            <w:tcW w:w="816" w:type="dxa"/>
            <w:tcBorders>
              <w:top w:val="nil"/>
              <w:left w:val="single" w:sz="4" w:space="0" w:color="auto"/>
              <w:bottom w:val="nil"/>
              <w:right w:val="nil"/>
            </w:tcBorders>
            <w:shd w:val="clear" w:color="auto" w:fill="auto"/>
            <w:noWrap/>
            <w:vAlign w:val="bottom"/>
            <w:hideMark/>
          </w:tcPr>
          <w:p w14:paraId="4B1A0298"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3FE25271"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7" w:type="dxa"/>
            <w:tcBorders>
              <w:top w:val="nil"/>
              <w:left w:val="nil"/>
              <w:bottom w:val="nil"/>
              <w:right w:val="nil"/>
            </w:tcBorders>
            <w:shd w:val="clear" w:color="auto" w:fill="auto"/>
            <w:noWrap/>
            <w:vAlign w:val="bottom"/>
            <w:hideMark/>
          </w:tcPr>
          <w:p w14:paraId="68818EFE"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4D578D39" w14:textId="77777777" w:rsidR="00D81FF8" w:rsidRPr="00390716" w:rsidRDefault="00D81FF8" w:rsidP="00390716">
            <w:pPr>
              <w:spacing w:after="0" w:line="360" w:lineRule="auto"/>
              <w:jc w:val="right"/>
              <w:rPr>
                <w:szCs w:val="24"/>
                <w:lang w:val="sv-SE" w:eastAsia="sv-SE"/>
              </w:rPr>
            </w:pPr>
            <w:r w:rsidRPr="00390716">
              <w:rPr>
                <w:szCs w:val="24"/>
                <w:lang w:val="sv-SE" w:eastAsia="sv-SE"/>
              </w:rPr>
              <w:t>1</w:t>
            </w:r>
          </w:p>
        </w:tc>
        <w:tc>
          <w:tcPr>
            <w:tcW w:w="816" w:type="dxa"/>
            <w:tcBorders>
              <w:top w:val="nil"/>
              <w:left w:val="nil"/>
              <w:bottom w:val="nil"/>
              <w:right w:val="nil"/>
            </w:tcBorders>
            <w:shd w:val="clear" w:color="auto" w:fill="auto"/>
            <w:noWrap/>
            <w:vAlign w:val="bottom"/>
            <w:hideMark/>
          </w:tcPr>
          <w:p w14:paraId="32D1B39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c>
          <w:tcPr>
            <w:tcW w:w="817" w:type="dxa"/>
            <w:tcBorders>
              <w:top w:val="nil"/>
              <w:left w:val="nil"/>
              <w:bottom w:val="nil"/>
              <w:right w:val="nil"/>
            </w:tcBorders>
            <w:shd w:val="clear" w:color="auto" w:fill="auto"/>
            <w:noWrap/>
            <w:vAlign w:val="bottom"/>
            <w:hideMark/>
          </w:tcPr>
          <w:p w14:paraId="31E2EF83"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nil"/>
            </w:tcBorders>
            <w:shd w:val="clear" w:color="auto" w:fill="auto"/>
            <w:noWrap/>
            <w:vAlign w:val="bottom"/>
            <w:hideMark/>
          </w:tcPr>
          <w:p w14:paraId="6A0B37A6" w14:textId="77777777" w:rsidR="00D81FF8" w:rsidRPr="00390716" w:rsidRDefault="00D81FF8" w:rsidP="00390716">
            <w:pPr>
              <w:spacing w:after="0" w:line="360" w:lineRule="auto"/>
              <w:jc w:val="right"/>
              <w:rPr>
                <w:szCs w:val="24"/>
                <w:lang w:val="sv-SE" w:eastAsia="sv-SE"/>
              </w:rPr>
            </w:pPr>
            <w:r w:rsidRPr="00390716">
              <w:rPr>
                <w:szCs w:val="24"/>
                <w:lang w:val="sv-SE" w:eastAsia="sv-SE"/>
              </w:rPr>
              <w:t>-</w:t>
            </w:r>
          </w:p>
        </w:tc>
        <w:tc>
          <w:tcPr>
            <w:tcW w:w="817" w:type="dxa"/>
            <w:tcBorders>
              <w:top w:val="nil"/>
              <w:left w:val="nil"/>
              <w:bottom w:val="nil"/>
              <w:right w:val="single" w:sz="4" w:space="0" w:color="auto"/>
            </w:tcBorders>
            <w:shd w:val="clear" w:color="auto" w:fill="auto"/>
            <w:noWrap/>
            <w:vAlign w:val="bottom"/>
            <w:hideMark/>
          </w:tcPr>
          <w:p w14:paraId="4B62CAF3" w14:textId="77777777" w:rsidR="00D81FF8" w:rsidRPr="00390716" w:rsidRDefault="00D81FF8" w:rsidP="00390716">
            <w:pPr>
              <w:spacing w:after="0" w:line="360" w:lineRule="auto"/>
              <w:jc w:val="right"/>
              <w:rPr>
                <w:szCs w:val="24"/>
                <w:lang w:val="sv-SE" w:eastAsia="sv-SE"/>
              </w:rPr>
            </w:pPr>
            <w:r w:rsidRPr="00390716">
              <w:rPr>
                <w:szCs w:val="24"/>
                <w:lang w:val="sv-SE" w:eastAsia="sv-SE"/>
              </w:rPr>
              <w:t>0</w:t>
            </w:r>
          </w:p>
        </w:tc>
      </w:tr>
      <w:tr w:rsidR="00D81FF8" w:rsidRPr="00390716" w14:paraId="4E74A006" w14:textId="77777777" w:rsidTr="00940BDD">
        <w:trPr>
          <w:trHeight w:val="21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FB6761C"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single" w:sz="4" w:space="0" w:color="auto"/>
              <w:bottom w:val="single" w:sz="4" w:space="0" w:color="auto"/>
              <w:right w:val="nil"/>
            </w:tcBorders>
            <w:shd w:val="clear" w:color="auto" w:fill="auto"/>
            <w:noWrap/>
            <w:vAlign w:val="bottom"/>
            <w:hideMark/>
          </w:tcPr>
          <w:p w14:paraId="35DDD854"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1AC0E549"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7528E208"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3C7435C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6" w:type="dxa"/>
            <w:tcBorders>
              <w:top w:val="nil"/>
              <w:left w:val="nil"/>
              <w:bottom w:val="single" w:sz="4" w:space="0" w:color="auto"/>
              <w:right w:val="nil"/>
            </w:tcBorders>
            <w:shd w:val="clear" w:color="auto" w:fill="auto"/>
            <w:noWrap/>
            <w:vAlign w:val="bottom"/>
            <w:hideMark/>
          </w:tcPr>
          <w:p w14:paraId="51410510"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466C1FDD"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nil"/>
            </w:tcBorders>
            <w:shd w:val="clear" w:color="auto" w:fill="auto"/>
            <w:noWrap/>
            <w:vAlign w:val="bottom"/>
            <w:hideMark/>
          </w:tcPr>
          <w:p w14:paraId="3D0F2E16"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c>
          <w:tcPr>
            <w:tcW w:w="817" w:type="dxa"/>
            <w:tcBorders>
              <w:top w:val="nil"/>
              <w:left w:val="nil"/>
              <w:bottom w:val="single" w:sz="4" w:space="0" w:color="auto"/>
              <w:right w:val="single" w:sz="4" w:space="0" w:color="auto"/>
            </w:tcBorders>
            <w:shd w:val="clear" w:color="auto" w:fill="auto"/>
            <w:noWrap/>
            <w:vAlign w:val="bottom"/>
            <w:hideMark/>
          </w:tcPr>
          <w:p w14:paraId="0A67E2CE" w14:textId="77777777" w:rsidR="00D81FF8" w:rsidRPr="00390716" w:rsidRDefault="00D81FF8" w:rsidP="00390716">
            <w:pPr>
              <w:spacing w:after="0" w:line="360" w:lineRule="auto"/>
              <w:rPr>
                <w:szCs w:val="24"/>
                <w:lang w:val="sv-SE" w:eastAsia="sv-SE"/>
              </w:rPr>
            </w:pPr>
            <w:r w:rsidRPr="00390716">
              <w:rPr>
                <w:szCs w:val="24"/>
                <w:lang w:val="sv-SE" w:eastAsia="sv-SE"/>
              </w:rPr>
              <w:t> </w:t>
            </w:r>
          </w:p>
        </w:tc>
      </w:tr>
    </w:tbl>
    <w:p w14:paraId="6B2BDFF1" w14:textId="77777777" w:rsidR="00A9723A" w:rsidRPr="00390716" w:rsidRDefault="00A9723A" w:rsidP="00390716">
      <w:pPr>
        <w:spacing w:line="360" w:lineRule="auto"/>
        <w:rPr>
          <w:b/>
          <w:szCs w:val="24"/>
        </w:rPr>
      </w:pPr>
    </w:p>
    <w:p w14:paraId="0D3B119F" w14:textId="0AA4DC05" w:rsidR="00A9723A" w:rsidRPr="00390716" w:rsidRDefault="00A9723A" w:rsidP="00390716">
      <w:pPr>
        <w:spacing w:after="0" w:line="360" w:lineRule="auto"/>
        <w:rPr>
          <w:szCs w:val="24"/>
          <w:lang w:val="en"/>
        </w:rPr>
      </w:pPr>
      <w:r w:rsidRPr="00390716">
        <w:rPr>
          <w:b/>
          <w:szCs w:val="24"/>
          <w:lang w:val="en"/>
        </w:rPr>
        <w:t>Table 4.2</w:t>
      </w:r>
      <w:r w:rsidRPr="00390716">
        <w:rPr>
          <w:szCs w:val="24"/>
          <w:lang w:val="en"/>
        </w:rPr>
        <w:t xml:space="preserve"> Consists of number of p</w:t>
      </w:r>
      <w:r w:rsidRPr="00390716">
        <w:rPr>
          <w:rStyle w:val="Strong"/>
          <w:b w:val="0"/>
          <w:bCs w:val="0"/>
          <w:szCs w:val="24"/>
          <w:lang w:val="en"/>
        </w:rPr>
        <w:t>ersons sentenced to imprisonment and admitted to prison, by principal offence and age, 2011–2015.</w:t>
      </w:r>
      <w:r w:rsidRPr="00390716">
        <w:rPr>
          <w:szCs w:val="24"/>
          <w:lang w:val="en"/>
        </w:rPr>
        <w:t xml:space="preserve"> </w:t>
      </w:r>
    </w:p>
    <w:p w14:paraId="2E1FB7FC" w14:textId="77777777" w:rsidR="00A9723A" w:rsidRPr="00390716" w:rsidRDefault="00A9723A" w:rsidP="00390716">
      <w:pPr>
        <w:spacing w:after="0" w:line="360" w:lineRule="auto"/>
        <w:rPr>
          <w:szCs w:val="24"/>
          <w:lang w:val="en"/>
        </w:rPr>
      </w:pPr>
    </w:p>
    <w:tbl>
      <w:tblPr>
        <w:tblW w:w="13829" w:type="dxa"/>
        <w:tblInd w:w="55" w:type="dxa"/>
        <w:tblLayout w:type="fixed"/>
        <w:tblCellMar>
          <w:left w:w="70" w:type="dxa"/>
          <w:right w:w="70" w:type="dxa"/>
        </w:tblCellMar>
        <w:tblLook w:val="04A0" w:firstRow="1" w:lastRow="0" w:firstColumn="1" w:lastColumn="0" w:noHBand="0" w:noVBand="1"/>
      </w:tblPr>
      <w:tblGrid>
        <w:gridCol w:w="2850"/>
        <w:gridCol w:w="851"/>
        <w:gridCol w:w="850"/>
        <w:gridCol w:w="851"/>
        <w:gridCol w:w="850"/>
        <w:gridCol w:w="851"/>
        <w:gridCol w:w="850"/>
        <w:gridCol w:w="851"/>
        <w:gridCol w:w="850"/>
        <w:gridCol w:w="284"/>
        <w:gridCol w:w="3891"/>
      </w:tblGrid>
      <w:tr w:rsidR="00A9723A" w:rsidRPr="00390716" w14:paraId="10CA12EF" w14:textId="77777777" w:rsidTr="006D64BE">
        <w:trPr>
          <w:trHeight w:val="157"/>
        </w:trPr>
        <w:tc>
          <w:tcPr>
            <w:tcW w:w="9938" w:type="dxa"/>
            <w:gridSpan w:val="10"/>
            <w:tcBorders>
              <w:top w:val="nil"/>
              <w:left w:val="nil"/>
              <w:bottom w:val="nil"/>
              <w:right w:val="nil"/>
            </w:tcBorders>
            <w:shd w:val="clear" w:color="auto" w:fill="auto"/>
            <w:noWrap/>
            <w:vAlign w:val="bottom"/>
            <w:hideMark/>
          </w:tcPr>
          <w:p w14:paraId="11E2135E" w14:textId="21D8A9B7" w:rsidR="00A9723A" w:rsidRPr="00390716" w:rsidRDefault="00A9723A" w:rsidP="00390716">
            <w:pPr>
              <w:spacing w:line="360" w:lineRule="auto"/>
              <w:rPr>
                <w:szCs w:val="24"/>
                <w:lang w:val="en"/>
              </w:rPr>
            </w:pPr>
            <w:r w:rsidRPr="00390716">
              <w:rPr>
                <w:szCs w:val="24"/>
                <w:lang w:val="en"/>
              </w:rPr>
              <w:t xml:space="preserve">Table 4.2. Persons sentenced to imprisonment and admitted to prison, by principal offence and age, 2011–2015. </w:t>
            </w:r>
          </w:p>
        </w:tc>
        <w:tc>
          <w:tcPr>
            <w:tcW w:w="3891" w:type="dxa"/>
            <w:tcBorders>
              <w:top w:val="nil"/>
              <w:left w:val="nil"/>
              <w:bottom w:val="nil"/>
              <w:right w:val="nil"/>
            </w:tcBorders>
            <w:shd w:val="clear" w:color="auto" w:fill="auto"/>
            <w:noWrap/>
            <w:vAlign w:val="bottom"/>
            <w:hideMark/>
          </w:tcPr>
          <w:p w14:paraId="290DC84E" w14:textId="77777777" w:rsidR="00A9723A" w:rsidRPr="00390716" w:rsidRDefault="00A9723A" w:rsidP="00390716">
            <w:pPr>
              <w:spacing w:line="360" w:lineRule="auto"/>
              <w:rPr>
                <w:szCs w:val="24"/>
                <w:lang w:val="en"/>
              </w:rPr>
            </w:pPr>
          </w:p>
        </w:tc>
      </w:tr>
      <w:tr w:rsidR="006D64BE" w:rsidRPr="00390716" w14:paraId="34EE14FB" w14:textId="77777777" w:rsidTr="00A843C5">
        <w:trPr>
          <w:gridAfter w:val="2"/>
          <w:wAfter w:w="4175" w:type="dxa"/>
          <w:trHeight w:val="86"/>
        </w:trPr>
        <w:tc>
          <w:tcPr>
            <w:tcW w:w="2850" w:type="dxa"/>
            <w:tcBorders>
              <w:top w:val="single" w:sz="4" w:space="0" w:color="auto"/>
              <w:left w:val="single" w:sz="4" w:space="0" w:color="auto"/>
              <w:bottom w:val="nil"/>
              <w:right w:val="single" w:sz="4" w:space="0" w:color="auto"/>
            </w:tcBorders>
            <w:shd w:val="clear" w:color="auto" w:fill="auto"/>
            <w:noWrap/>
            <w:vAlign w:val="bottom"/>
            <w:hideMark/>
          </w:tcPr>
          <w:p w14:paraId="33450FF3" w14:textId="77777777" w:rsidR="00A9723A" w:rsidRPr="00390716" w:rsidRDefault="00A9723A" w:rsidP="005C065F">
            <w:pPr>
              <w:spacing w:after="0"/>
              <w:rPr>
                <w:b/>
                <w:color w:val="000000"/>
                <w:szCs w:val="24"/>
                <w:lang w:eastAsia="sv-SE"/>
              </w:rPr>
            </w:pPr>
          </w:p>
        </w:tc>
        <w:tc>
          <w:tcPr>
            <w:tcW w:w="851" w:type="dxa"/>
            <w:tcBorders>
              <w:top w:val="single" w:sz="4" w:space="0" w:color="auto"/>
              <w:left w:val="nil"/>
              <w:bottom w:val="nil"/>
            </w:tcBorders>
            <w:shd w:val="clear" w:color="auto" w:fill="auto"/>
            <w:noWrap/>
            <w:vAlign w:val="bottom"/>
            <w:hideMark/>
          </w:tcPr>
          <w:p w14:paraId="7B81AECC" w14:textId="77777777" w:rsidR="00A9723A" w:rsidRPr="00390716" w:rsidRDefault="00A9723A" w:rsidP="005C065F">
            <w:pPr>
              <w:spacing w:after="0"/>
              <w:rPr>
                <w:b/>
                <w:color w:val="000000"/>
                <w:szCs w:val="24"/>
                <w:lang w:val="sv-SE" w:eastAsia="sv-SE"/>
              </w:rPr>
            </w:pPr>
            <w:r w:rsidRPr="00390716">
              <w:rPr>
                <w:b/>
                <w:color w:val="000000"/>
                <w:szCs w:val="24"/>
                <w:lang w:eastAsia="sv-SE"/>
              </w:rPr>
              <w:t> </w:t>
            </w:r>
            <w:r w:rsidRPr="00390716">
              <w:rPr>
                <w:b/>
                <w:color w:val="000000"/>
                <w:szCs w:val="24"/>
                <w:lang w:val="sv-SE" w:eastAsia="sv-SE"/>
              </w:rPr>
              <w:t>2011</w:t>
            </w:r>
          </w:p>
        </w:tc>
        <w:tc>
          <w:tcPr>
            <w:tcW w:w="850" w:type="dxa"/>
            <w:tcBorders>
              <w:top w:val="single" w:sz="4" w:space="0" w:color="auto"/>
              <w:bottom w:val="nil"/>
            </w:tcBorders>
            <w:shd w:val="clear" w:color="auto" w:fill="auto"/>
            <w:noWrap/>
            <w:vAlign w:val="bottom"/>
            <w:hideMark/>
          </w:tcPr>
          <w:p w14:paraId="391BB9ED" w14:textId="77777777" w:rsidR="00A9723A" w:rsidRPr="00390716" w:rsidRDefault="00A9723A" w:rsidP="005C065F">
            <w:pPr>
              <w:spacing w:after="0"/>
              <w:rPr>
                <w:b/>
                <w:color w:val="000000"/>
                <w:szCs w:val="24"/>
                <w:lang w:val="sv-SE" w:eastAsia="sv-SE"/>
              </w:rPr>
            </w:pPr>
          </w:p>
        </w:tc>
        <w:tc>
          <w:tcPr>
            <w:tcW w:w="851" w:type="dxa"/>
            <w:tcBorders>
              <w:top w:val="single" w:sz="4" w:space="0" w:color="auto"/>
              <w:bottom w:val="nil"/>
            </w:tcBorders>
            <w:shd w:val="clear" w:color="auto" w:fill="auto"/>
            <w:noWrap/>
            <w:vAlign w:val="bottom"/>
            <w:hideMark/>
          </w:tcPr>
          <w:p w14:paraId="77B88FA3"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7E6B588C"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7730E81E"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2A45D171"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5380B058"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right w:val="single" w:sz="4" w:space="0" w:color="auto"/>
            </w:tcBorders>
            <w:shd w:val="clear" w:color="auto" w:fill="auto"/>
            <w:noWrap/>
            <w:vAlign w:val="bottom"/>
            <w:hideMark/>
          </w:tcPr>
          <w:p w14:paraId="0AFA0713"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r>
      <w:tr w:rsidR="00ED7448" w:rsidRPr="00390716" w14:paraId="023980D5" w14:textId="77777777" w:rsidTr="00CD2B80">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CA7BA0D" w14:textId="699D4091" w:rsidR="00ED7448" w:rsidRPr="00390716" w:rsidRDefault="00ED7448" w:rsidP="005C065F">
            <w:pPr>
              <w:spacing w:after="0"/>
              <w:rPr>
                <w:color w:val="000000"/>
                <w:szCs w:val="24"/>
                <w:lang w:val="sv-SE" w:eastAsia="sv-SE"/>
              </w:rPr>
            </w:pPr>
            <w:r w:rsidRPr="00390716">
              <w:rPr>
                <w:color w:val="000000"/>
                <w:szCs w:val="24"/>
                <w:lang w:val="sv-SE" w:eastAsia="sv-SE"/>
              </w:rPr>
              <w:t>Principal offence</w:t>
            </w:r>
          </w:p>
        </w:tc>
        <w:tc>
          <w:tcPr>
            <w:tcW w:w="6804" w:type="dxa"/>
            <w:gridSpan w:val="8"/>
            <w:tcBorders>
              <w:top w:val="nil"/>
              <w:left w:val="nil"/>
              <w:bottom w:val="nil"/>
              <w:right w:val="single" w:sz="4" w:space="0" w:color="auto"/>
            </w:tcBorders>
            <w:shd w:val="clear" w:color="auto" w:fill="auto"/>
            <w:noWrap/>
            <w:vAlign w:val="bottom"/>
            <w:hideMark/>
          </w:tcPr>
          <w:p w14:paraId="58DF1BC7" w14:textId="2FA6B0AF" w:rsidR="00ED7448" w:rsidRPr="00390716" w:rsidRDefault="00ED7448" w:rsidP="005C065F">
            <w:pPr>
              <w:spacing w:after="0"/>
              <w:rPr>
                <w:color w:val="000000"/>
                <w:szCs w:val="24"/>
                <w:lang w:val="en-US" w:eastAsia="sv-SE"/>
              </w:rPr>
            </w:pPr>
            <w:r w:rsidRPr="00390716">
              <w:rPr>
                <w:color w:val="000000"/>
                <w:szCs w:val="24"/>
                <w:lang w:val="en-US" w:eastAsia="sv-SE"/>
              </w:rPr>
              <w:t>Age when sentenced to imprisonment</w:t>
            </w:r>
          </w:p>
        </w:tc>
      </w:tr>
      <w:tr w:rsidR="006D64BE" w:rsidRPr="00390716" w14:paraId="6752DDA4" w14:textId="77777777" w:rsidTr="00A843C5">
        <w:trPr>
          <w:gridAfter w:val="2"/>
          <w:wAfter w:w="4175" w:type="dxa"/>
          <w:trHeight w:val="157"/>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73100F31" w14:textId="497817D3" w:rsidR="00A9723A" w:rsidRPr="00390716" w:rsidRDefault="00A9723A" w:rsidP="005C065F">
            <w:pPr>
              <w:spacing w:after="0"/>
              <w:rPr>
                <w:color w:val="000000"/>
                <w:szCs w:val="24"/>
                <w:lang w:val="en-US" w:eastAsia="sv-SE"/>
              </w:rPr>
            </w:pPr>
          </w:p>
        </w:tc>
        <w:tc>
          <w:tcPr>
            <w:tcW w:w="851" w:type="dxa"/>
            <w:tcBorders>
              <w:top w:val="nil"/>
              <w:left w:val="nil"/>
              <w:bottom w:val="single" w:sz="4" w:space="0" w:color="auto"/>
            </w:tcBorders>
            <w:shd w:val="clear" w:color="auto" w:fill="auto"/>
            <w:noWrap/>
            <w:vAlign w:val="bottom"/>
            <w:hideMark/>
          </w:tcPr>
          <w:p w14:paraId="4A23C443"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15-20</w:t>
            </w:r>
          </w:p>
        </w:tc>
        <w:tc>
          <w:tcPr>
            <w:tcW w:w="850" w:type="dxa"/>
            <w:tcBorders>
              <w:top w:val="nil"/>
              <w:bottom w:val="single" w:sz="4" w:space="0" w:color="auto"/>
            </w:tcBorders>
            <w:shd w:val="clear" w:color="auto" w:fill="auto"/>
            <w:noWrap/>
            <w:vAlign w:val="bottom"/>
            <w:hideMark/>
          </w:tcPr>
          <w:p w14:paraId="592D19AD"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21-24</w:t>
            </w:r>
          </w:p>
        </w:tc>
        <w:tc>
          <w:tcPr>
            <w:tcW w:w="851" w:type="dxa"/>
            <w:tcBorders>
              <w:top w:val="nil"/>
              <w:bottom w:val="single" w:sz="4" w:space="0" w:color="auto"/>
            </w:tcBorders>
            <w:shd w:val="clear" w:color="auto" w:fill="auto"/>
            <w:noWrap/>
            <w:vAlign w:val="bottom"/>
            <w:hideMark/>
          </w:tcPr>
          <w:p w14:paraId="323EEBCC"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25-29</w:t>
            </w:r>
          </w:p>
        </w:tc>
        <w:tc>
          <w:tcPr>
            <w:tcW w:w="850" w:type="dxa"/>
            <w:tcBorders>
              <w:top w:val="nil"/>
              <w:bottom w:val="single" w:sz="4" w:space="0" w:color="auto"/>
            </w:tcBorders>
            <w:shd w:val="clear" w:color="auto" w:fill="auto"/>
            <w:noWrap/>
            <w:vAlign w:val="bottom"/>
            <w:hideMark/>
          </w:tcPr>
          <w:p w14:paraId="32E8C4CE"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30-39</w:t>
            </w:r>
          </w:p>
        </w:tc>
        <w:tc>
          <w:tcPr>
            <w:tcW w:w="851" w:type="dxa"/>
            <w:tcBorders>
              <w:top w:val="nil"/>
              <w:bottom w:val="single" w:sz="4" w:space="0" w:color="auto"/>
            </w:tcBorders>
            <w:shd w:val="clear" w:color="auto" w:fill="auto"/>
            <w:noWrap/>
            <w:vAlign w:val="bottom"/>
            <w:hideMark/>
          </w:tcPr>
          <w:p w14:paraId="26D2E88E"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40-49</w:t>
            </w:r>
          </w:p>
        </w:tc>
        <w:tc>
          <w:tcPr>
            <w:tcW w:w="850" w:type="dxa"/>
            <w:tcBorders>
              <w:top w:val="nil"/>
              <w:bottom w:val="single" w:sz="4" w:space="0" w:color="auto"/>
            </w:tcBorders>
            <w:shd w:val="clear" w:color="auto" w:fill="auto"/>
            <w:noWrap/>
            <w:vAlign w:val="bottom"/>
            <w:hideMark/>
          </w:tcPr>
          <w:p w14:paraId="043061A3"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50-59</w:t>
            </w:r>
          </w:p>
        </w:tc>
        <w:tc>
          <w:tcPr>
            <w:tcW w:w="851" w:type="dxa"/>
            <w:tcBorders>
              <w:top w:val="nil"/>
              <w:bottom w:val="single" w:sz="4" w:space="0" w:color="auto"/>
            </w:tcBorders>
            <w:shd w:val="clear" w:color="auto" w:fill="auto"/>
            <w:noWrap/>
            <w:vAlign w:val="bottom"/>
            <w:hideMark/>
          </w:tcPr>
          <w:p w14:paraId="4F1E59B8"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60-</w:t>
            </w:r>
          </w:p>
        </w:tc>
        <w:tc>
          <w:tcPr>
            <w:tcW w:w="850" w:type="dxa"/>
            <w:tcBorders>
              <w:top w:val="nil"/>
              <w:bottom w:val="single" w:sz="4" w:space="0" w:color="auto"/>
              <w:right w:val="single" w:sz="4" w:space="0" w:color="auto"/>
            </w:tcBorders>
            <w:shd w:val="clear" w:color="auto" w:fill="auto"/>
            <w:noWrap/>
            <w:vAlign w:val="bottom"/>
            <w:hideMark/>
          </w:tcPr>
          <w:p w14:paraId="5A64C7D3"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Total</w:t>
            </w:r>
          </w:p>
        </w:tc>
      </w:tr>
      <w:tr w:rsidR="006D64BE" w:rsidRPr="00390716" w14:paraId="62F66AA8"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10DBD4F" w14:textId="77777777" w:rsidR="00A9723A" w:rsidRPr="00390716" w:rsidRDefault="00A9723A" w:rsidP="005C065F">
            <w:pPr>
              <w:spacing w:after="0"/>
              <w:rPr>
                <w:color w:val="000000"/>
                <w:szCs w:val="24"/>
                <w:lang w:val="sv-SE" w:eastAsia="sv-SE"/>
              </w:rPr>
            </w:pPr>
            <w:r w:rsidRPr="00390716">
              <w:rPr>
                <w:color w:val="000000"/>
                <w:szCs w:val="24"/>
                <w:lang w:val="sv-SE" w:eastAsia="sv-SE"/>
              </w:rPr>
              <w:t>TOTAL NUMBER</w:t>
            </w:r>
          </w:p>
        </w:tc>
        <w:tc>
          <w:tcPr>
            <w:tcW w:w="851" w:type="dxa"/>
            <w:tcBorders>
              <w:top w:val="nil"/>
              <w:left w:val="nil"/>
              <w:bottom w:val="nil"/>
            </w:tcBorders>
            <w:shd w:val="clear" w:color="auto" w:fill="auto"/>
            <w:noWrap/>
            <w:vAlign w:val="bottom"/>
            <w:hideMark/>
          </w:tcPr>
          <w:p w14:paraId="37246CA5"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0B68D3D5"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4F933658"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5D98AF00"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457E7575"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1F6CD6E8"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2D7D4E1C" w14:textId="77777777" w:rsidR="00A9723A" w:rsidRPr="00390716" w:rsidRDefault="00A9723A" w:rsidP="005C065F">
            <w:pPr>
              <w:spacing w:after="0"/>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3B2A5B1E" w14:textId="77777777" w:rsidR="00A9723A" w:rsidRPr="00390716" w:rsidRDefault="00A9723A" w:rsidP="005C065F">
            <w:pPr>
              <w:spacing w:after="0"/>
              <w:rPr>
                <w:b/>
                <w:bCs/>
                <w:color w:val="000000"/>
                <w:szCs w:val="24"/>
                <w:lang w:val="sv-SE" w:eastAsia="sv-SE"/>
              </w:rPr>
            </w:pPr>
            <w:r w:rsidRPr="00390716">
              <w:rPr>
                <w:b/>
                <w:bCs/>
                <w:color w:val="000000"/>
                <w:szCs w:val="24"/>
                <w:lang w:val="sv-SE" w:eastAsia="sv-SE"/>
              </w:rPr>
              <w:t> </w:t>
            </w:r>
          </w:p>
        </w:tc>
      </w:tr>
      <w:tr w:rsidR="006D64BE" w:rsidRPr="00390716" w14:paraId="0436CD99"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266AA4A" w14:textId="0FF3A1E2" w:rsidR="00A9723A" w:rsidRPr="00390716" w:rsidRDefault="00A9723A" w:rsidP="005C065F">
            <w:pPr>
              <w:spacing w:after="0"/>
              <w:rPr>
                <w:color w:val="000000"/>
                <w:szCs w:val="24"/>
                <w:lang w:val="sv-SE" w:eastAsia="sv-SE"/>
              </w:rPr>
            </w:pPr>
            <w:r w:rsidRPr="00390716">
              <w:rPr>
                <w:color w:val="000000"/>
                <w:szCs w:val="24"/>
                <w:lang w:val="sv-SE" w:eastAsia="sv-SE"/>
              </w:rPr>
              <w:t>Total, all crimes</w:t>
            </w:r>
          </w:p>
        </w:tc>
        <w:tc>
          <w:tcPr>
            <w:tcW w:w="851" w:type="dxa"/>
            <w:tcBorders>
              <w:top w:val="nil"/>
              <w:left w:val="nil"/>
              <w:bottom w:val="nil"/>
            </w:tcBorders>
            <w:shd w:val="clear" w:color="auto" w:fill="auto"/>
            <w:noWrap/>
            <w:vAlign w:val="bottom"/>
            <w:hideMark/>
          </w:tcPr>
          <w:p w14:paraId="579FAB01"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512</w:t>
            </w:r>
          </w:p>
        </w:tc>
        <w:tc>
          <w:tcPr>
            <w:tcW w:w="850" w:type="dxa"/>
            <w:tcBorders>
              <w:top w:val="nil"/>
              <w:bottom w:val="nil"/>
            </w:tcBorders>
            <w:shd w:val="clear" w:color="auto" w:fill="auto"/>
            <w:noWrap/>
            <w:vAlign w:val="bottom"/>
            <w:hideMark/>
          </w:tcPr>
          <w:p w14:paraId="2370223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1 382</w:t>
            </w:r>
          </w:p>
        </w:tc>
        <w:tc>
          <w:tcPr>
            <w:tcW w:w="851" w:type="dxa"/>
            <w:tcBorders>
              <w:top w:val="nil"/>
              <w:bottom w:val="nil"/>
            </w:tcBorders>
            <w:shd w:val="clear" w:color="auto" w:fill="auto"/>
            <w:noWrap/>
            <w:vAlign w:val="bottom"/>
            <w:hideMark/>
          </w:tcPr>
          <w:p w14:paraId="1FDCDA6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1 570</w:t>
            </w:r>
          </w:p>
        </w:tc>
        <w:tc>
          <w:tcPr>
            <w:tcW w:w="850" w:type="dxa"/>
            <w:tcBorders>
              <w:top w:val="nil"/>
              <w:bottom w:val="nil"/>
            </w:tcBorders>
            <w:shd w:val="clear" w:color="auto" w:fill="auto"/>
            <w:noWrap/>
            <w:vAlign w:val="bottom"/>
            <w:hideMark/>
          </w:tcPr>
          <w:p w14:paraId="76B2FC53"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2 320</w:t>
            </w:r>
          </w:p>
        </w:tc>
        <w:tc>
          <w:tcPr>
            <w:tcW w:w="851" w:type="dxa"/>
            <w:tcBorders>
              <w:top w:val="nil"/>
              <w:bottom w:val="nil"/>
            </w:tcBorders>
            <w:shd w:val="clear" w:color="auto" w:fill="auto"/>
            <w:noWrap/>
            <w:vAlign w:val="bottom"/>
            <w:hideMark/>
          </w:tcPr>
          <w:p w14:paraId="4B86FFB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2 070</w:t>
            </w:r>
          </w:p>
        </w:tc>
        <w:tc>
          <w:tcPr>
            <w:tcW w:w="850" w:type="dxa"/>
            <w:tcBorders>
              <w:top w:val="nil"/>
              <w:bottom w:val="nil"/>
            </w:tcBorders>
            <w:shd w:val="clear" w:color="auto" w:fill="auto"/>
            <w:noWrap/>
            <w:vAlign w:val="bottom"/>
            <w:hideMark/>
          </w:tcPr>
          <w:p w14:paraId="150D5AE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1 178</w:t>
            </w:r>
          </w:p>
        </w:tc>
        <w:tc>
          <w:tcPr>
            <w:tcW w:w="851" w:type="dxa"/>
            <w:tcBorders>
              <w:top w:val="nil"/>
              <w:bottom w:val="nil"/>
            </w:tcBorders>
            <w:shd w:val="clear" w:color="auto" w:fill="auto"/>
            <w:noWrap/>
            <w:vAlign w:val="bottom"/>
            <w:hideMark/>
          </w:tcPr>
          <w:p w14:paraId="3C657C67"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431</w:t>
            </w:r>
          </w:p>
        </w:tc>
        <w:tc>
          <w:tcPr>
            <w:tcW w:w="850" w:type="dxa"/>
            <w:tcBorders>
              <w:top w:val="nil"/>
              <w:bottom w:val="nil"/>
              <w:right w:val="single" w:sz="4" w:space="0" w:color="auto"/>
            </w:tcBorders>
            <w:shd w:val="clear" w:color="auto" w:fill="auto"/>
            <w:noWrap/>
            <w:vAlign w:val="bottom"/>
            <w:hideMark/>
          </w:tcPr>
          <w:p w14:paraId="1C625A81"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9 463</w:t>
            </w:r>
          </w:p>
        </w:tc>
      </w:tr>
      <w:tr w:rsidR="006D64BE" w:rsidRPr="00390716" w14:paraId="343F6841" w14:textId="77777777" w:rsidTr="00A843C5">
        <w:trPr>
          <w:gridAfter w:val="2"/>
          <w:wAfter w:w="4175" w:type="dxa"/>
          <w:trHeight w:val="86"/>
        </w:trPr>
        <w:tc>
          <w:tcPr>
            <w:tcW w:w="2850" w:type="dxa"/>
            <w:tcBorders>
              <w:top w:val="nil"/>
              <w:left w:val="single" w:sz="4" w:space="0" w:color="auto"/>
              <w:bottom w:val="nil"/>
              <w:right w:val="single" w:sz="4" w:space="0" w:color="auto"/>
            </w:tcBorders>
            <w:shd w:val="clear" w:color="auto" w:fill="auto"/>
            <w:noWrap/>
            <w:vAlign w:val="bottom"/>
            <w:hideMark/>
          </w:tcPr>
          <w:p w14:paraId="457A2C0A"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nil"/>
            </w:tcBorders>
            <w:shd w:val="clear" w:color="auto" w:fill="auto"/>
            <w:noWrap/>
            <w:vAlign w:val="bottom"/>
            <w:hideMark/>
          </w:tcPr>
          <w:p w14:paraId="7AF86414"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26245B6A"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5BD3A6A1"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61AC665F"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2DE03C54"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0E7738FC"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0ED1E68E"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2586823F"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 </w:t>
            </w:r>
          </w:p>
        </w:tc>
      </w:tr>
      <w:tr w:rsidR="006D64BE" w:rsidRPr="00390716" w14:paraId="74F4D7B6"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F8F5662"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Penal Code</w:t>
            </w:r>
          </w:p>
        </w:tc>
        <w:tc>
          <w:tcPr>
            <w:tcW w:w="851" w:type="dxa"/>
            <w:tcBorders>
              <w:top w:val="nil"/>
              <w:left w:val="nil"/>
              <w:bottom w:val="nil"/>
            </w:tcBorders>
            <w:shd w:val="clear" w:color="auto" w:fill="auto"/>
            <w:noWrap/>
            <w:vAlign w:val="bottom"/>
            <w:hideMark/>
          </w:tcPr>
          <w:p w14:paraId="38F1E67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421</w:t>
            </w:r>
          </w:p>
        </w:tc>
        <w:tc>
          <w:tcPr>
            <w:tcW w:w="850" w:type="dxa"/>
            <w:tcBorders>
              <w:top w:val="nil"/>
              <w:bottom w:val="nil"/>
            </w:tcBorders>
            <w:shd w:val="clear" w:color="auto" w:fill="auto"/>
            <w:noWrap/>
            <w:vAlign w:val="bottom"/>
            <w:hideMark/>
          </w:tcPr>
          <w:p w14:paraId="3323164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948</w:t>
            </w:r>
          </w:p>
        </w:tc>
        <w:tc>
          <w:tcPr>
            <w:tcW w:w="851" w:type="dxa"/>
            <w:tcBorders>
              <w:top w:val="nil"/>
              <w:bottom w:val="nil"/>
            </w:tcBorders>
            <w:shd w:val="clear" w:color="auto" w:fill="auto"/>
            <w:noWrap/>
            <w:vAlign w:val="bottom"/>
            <w:hideMark/>
          </w:tcPr>
          <w:p w14:paraId="6419B03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995</w:t>
            </w:r>
          </w:p>
        </w:tc>
        <w:tc>
          <w:tcPr>
            <w:tcW w:w="850" w:type="dxa"/>
            <w:tcBorders>
              <w:top w:val="nil"/>
              <w:bottom w:val="nil"/>
            </w:tcBorders>
            <w:shd w:val="clear" w:color="auto" w:fill="auto"/>
            <w:noWrap/>
            <w:vAlign w:val="bottom"/>
            <w:hideMark/>
          </w:tcPr>
          <w:p w14:paraId="488986A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1 270</w:t>
            </w:r>
          </w:p>
        </w:tc>
        <w:tc>
          <w:tcPr>
            <w:tcW w:w="851" w:type="dxa"/>
            <w:tcBorders>
              <w:top w:val="nil"/>
              <w:bottom w:val="nil"/>
            </w:tcBorders>
            <w:shd w:val="clear" w:color="auto" w:fill="auto"/>
            <w:noWrap/>
            <w:vAlign w:val="bottom"/>
            <w:hideMark/>
          </w:tcPr>
          <w:p w14:paraId="5EFF33E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968</w:t>
            </w:r>
          </w:p>
        </w:tc>
        <w:tc>
          <w:tcPr>
            <w:tcW w:w="850" w:type="dxa"/>
            <w:tcBorders>
              <w:top w:val="nil"/>
              <w:bottom w:val="nil"/>
            </w:tcBorders>
            <w:shd w:val="clear" w:color="auto" w:fill="auto"/>
            <w:noWrap/>
            <w:vAlign w:val="bottom"/>
            <w:hideMark/>
          </w:tcPr>
          <w:p w14:paraId="7F779F4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448</w:t>
            </w:r>
          </w:p>
        </w:tc>
        <w:tc>
          <w:tcPr>
            <w:tcW w:w="851" w:type="dxa"/>
            <w:tcBorders>
              <w:top w:val="nil"/>
              <w:bottom w:val="nil"/>
            </w:tcBorders>
            <w:shd w:val="clear" w:color="auto" w:fill="auto"/>
            <w:noWrap/>
            <w:vAlign w:val="bottom"/>
            <w:hideMark/>
          </w:tcPr>
          <w:p w14:paraId="2B25552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161</w:t>
            </w:r>
          </w:p>
        </w:tc>
        <w:tc>
          <w:tcPr>
            <w:tcW w:w="850" w:type="dxa"/>
            <w:tcBorders>
              <w:top w:val="nil"/>
              <w:bottom w:val="nil"/>
              <w:right w:val="single" w:sz="4" w:space="0" w:color="auto"/>
            </w:tcBorders>
            <w:shd w:val="clear" w:color="auto" w:fill="auto"/>
            <w:noWrap/>
            <w:vAlign w:val="bottom"/>
            <w:hideMark/>
          </w:tcPr>
          <w:p w14:paraId="523FCEFE"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5 211</w:t>
            </w:r>
          </w:p>
        </w:tc>
      </w:tr>
      <w:tr w:rsidR="006D64BE" w:rsidRPr="00390716" w14:paraId="0E49758B"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0046177"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person. Ch. 3-7</w:t>
            </w:r>
          </w:p>
        </w:tc>
        <w:tc>
          <w:tcPr>
            <w:tcW w:w="851" w:type="dxa"/>
            <w:tcBorders>
              <w:top w:val="nil"/>
              <w:left w:val="nil"/>
              <w:bottom w:val="nil"/>
            </w:tcBorders>
            <w:shd w:val="clear" w:color="auto" w:fill="auto"/>
            <w:noWrap/>
            <w:vAlign w:val="bottom"/>
            <w:hideMark/>
          </w:tcPr>
          <w:p w14:paraId="731C184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135</w:t>
            </w:r>
          </w:p>
        </w:tc>
        <w:tc>
          <w:tcPr>
            <w:tcW w:w="850" w:type="dxa"/>
            <w:tcBorders>
              <w:top w:val="nil"/>
              <w:bottom w:val="nil"/>
            </w:tcBorders>
            <w:shd w:val="clear" w:color="auto" w:fill="auto"/>
            <w:noWrap/>
            <w:vAlign w:val="bottom"/>
            <w:hideMark/>
          </w:tcPr>
          <w:p w14:paraId="17DC33F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357</w:t>
            </w:r>
          </w:p>
        </w:tc>
        <w:tc>
          <w:tcPr>
            <w:tcW w:w="851" w:type="dxa"/>
            <w:tcBorders>
              <w:top w:val="nil"/>
              <w:bottom w:val="nil"/>
            </w:tcBorders>
            <w:shd w:val="clear" w:color="auto" w:fill="auto"/>
            <w:noWrap/>
            <w:vAlign w:val="bottom"/>
            <w:hideMark/>
          </w:tcPr>
          <w:p w14:paraId="75C31C7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359</w:t>
            </w:r>
          </w:p>
        </w:tc>
        <w:tc>
          <w:tcPr>
            <w:tcW w:w="850" w:type="dxa"/>
            <w:tcBorders>
              <w:top w:val="nil"/>
              <w:bottom w:val="nil"/>
            </w:tcBorders>
            <w:shd w:val="clear" w:color="auto" w:fill="auto"/>
            <w:noWrap/>
            <w:vAlign w:val="bottom"/>
            <w:hideMark/>
          </w:tcPr>
          <w:p w14:paraId="5927095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493</w:t>
            </w:r>
          </w:p>
        </w:tc>
        <w:tc>
          <w:tcPr>
            <w:tcW w:w="851" w:type="dxa"/>
            <w:tcBorders>
              <w:top w:val="nil"/>
              <w:bottom w:val="nil"/>
            </w:tcBorders>
            <w:shd w:val="clear" w:color="auto" w:fill="auto"/>
            <w:noWrap/>
            <w:vAlign w:val="bottom"/>
            <w:hideMark/>
          </w:tcPr>
          <w:p w14:paraId="499E5D3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403</w:t>
            </w:r>
          </w:p>
        </w:tc>
        <w:tc>
          <w:tcPr>
            <w:tcW w:w="850" w:type="dxa"/>
            <w:tcBorders>
              <w:top w:val="nil"/>
              <w:bottom w:val="nil"/>
            </w:tcBorders>
            <w:shd w:val="clear" w:color="auto" w:fill="auto"/>
            <w:noWrap/>
            <w:vAlign w:val="bottom"/>
            <w:hideMark/>
          </w:tcPr>
          <w:p w14:paraId="5B6A140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189</w:t>
            </w:r>
          </w:p>
        </w:tc>
        <w:tc>
          <w:tcPr>
            <w:tcW w:w="851" w:type="dxa"/>
            <w:tcBorders>
              <w:top w:val="nil"/>
              <w:bottom w:val="nil"/>
            </w:tcBorders>
            <w:shd w:val="clear" w:color="auto" w:fill="auto"/>
            <w:noWrap/>
            <w:vAlign w:val="bottom"/>
            <w:hideMark/>
          </w:tcPr>
          <w:p w14:paraId="0F8FAB6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84</w:t>
            </w:r>
          </w:p>
        </w:tc>
        <w:tc>
          <w:tcPr>
            <w:tcW w:w="850" w:type="dxa"/>
            <w:tcBorders>
              <w:top w:val="nil"/>
              <w:bottom w:val="nil"/>
              <w:right w:val="single" w:sz="4" w:space="0" w:color="auto"/>
            </w:tcBorders>
            <w:shd w:val="clear" w:color="auto" w:fill="auto"/>
            <w:noWrap/>
            <w:vAlign w:val="bottom"/>
            <w:hideMark/>
          </w:tcPr>
          <w:p w14:paraId="15AFA49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2 020</w:t>
            </w:r>
          </w:p>
        </w:tc>
      </w:tr>
      <w:tr w:rsidR="006D64BE" w:rsidRPr="00390716" w14:paraId="7EAB9F4A"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332F1CAE"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property. Ch. 8-12</w:t>
            </w:r>
          </w:p>
        </w:tc>
        <w:tc>
          <w:tcPr>
            <w:tcW w:w="851" w:type="dxa"/>
            <w:tcBorders>
              <w:top w:val="nil"/>
              <w:left w:val="nil"/>
              <w:bottom w:val="nil"/>
            </w:tcBorders>
            <w:shd w:val="clear" w:color="auto" w:fill="auto"/>
            <w:noWrap/>
            <w:vAlign w:val="bottom"/>
            <w:hideMark/>
          </w:tcPr>
          <w:p w14:paraId="316C081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231</w:t>
            </w:r>
          </w:p>
        </w:tc>
        <w:tc>
          <w:tcPr>
            <w:tcW w:w="850" w:type="dxa"/>
            <w:tcBorders>
              <w:top w:val="nil"/>
              <w:bottom w:val="nil"/>
            </w:tcBorders>
            <w:shd w:val="clear" w:color="auto" w:fill="auto"/>
            <w:noWrap/>
            <w:vAlign w:val="bottom"/>
            <w:hideMark/>
          </w:tcPr>
          <w:p w14:paraId="188036A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493</w:t>
            </w:r>
          </w:p>
        </w:tc>
        <w:tc>
          <w:tcPr>
            <w:tcW w:w="851" w:type="dxa"/>
            <w:tcBorders>
              <w:top w:val="nil"/>
              <w:bottom w:val="nil"/>
            </w:tcBorders>
            <w:shd w:val="clear" w:color="auto" w:fill="auto"/>
            <w:noWrap/>
            <w:vAlign w:val="bottom"/>
            <w:hideMark/>
          </w:tcPr>
          <w:p w14:paraId="09BC55C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531</w:t>
            </w:r>
          </w:p>
        </w:tc>
        <w:tc>
          <w:tcPr>
            <w:tcW w:w="850" w:type="dxa"/>
            <w:tcBorders>
              <w:top w:val="nil"/>
              <w:bottom w:val="nil"/>
            </w:tcBorders>
            <w:shd w:val="clear" w:color="auto" w:fill="auto"/>
            <w:noWrap/>
            <w:vAlign w:val="bottom"/>
            <w:hideMark/>
          </w:tcPr>
          <w:p w14:paraId="1934130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617</w:t>
            </w:r>
          </w:p>
        </w:tc>
        <w:tc>
          <w:tcPr>
            <w:tcW w:w="851" w:type="dxa"/>
            <w:tcBorders>
              <w:top w:val="nil"/>
              <w:bottom w:val="nil"/>
            </w:tcBorders>
            <w:shd w:val="clear" w:color="auto" w:fill="auto"/>
            <w:noWrap/>
            <w:vAlign w:val="bottom"/>
            <w:hideMark/>
          </w:tcPr>
          <w:p w14:paraId="7DCADBE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434</w:t>
            </w:r>
          </w:p>
        </w:tc>
        <w:tc>
          <w:tcPr>
            <w:tcW w:w="850" w:type="dxa"/>
            <w:tcBorders>
              <w:top w:val="nil"/>
              <w:bottom w:val="nil"/>
            </w:tcBorders>
            <w:shd w:val="clear" w:color="auto" w:fill="auto"/>
            <w:noWrap/>
            <w:vAlign w:val="bottom"/>
            <w:hideMark/>
          </w:tcPr>
          <w:p w14:paraId="6A63A12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202</w:t>
            </w:r>
          </w:p>
        </w:tc>
        <w:tc>
          <w:tcPr>
            <w:tcW w:w="851" w:type="dxa"/>
            <w:tcBorders>
              <w:top w:val="nil"/>
              <w:bottom w:val="nil"/>
            </w:tcBorders>
            <w:shd w:val="clear" w:color="auto" w:fill="auto"/>
            <w:noWrap/>
            <w:vAlign w:val="bottom"/>
            <w:hideMark/>
          </w:tcPr>
          <w:p w14:paraId="0B2B679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61</w:t>
            </w:r>
          </w:p>
        </w:tc>
        <w:tc>
          <w:tcPr>
            <w:tcW w:w="850" w:type="dxa"/>
            <w:tcBorders>
              <w:top w:val="nil"/>
              <w:bottom w:val="nil"/>
              <w:right w:val="single" w:sz="4" w:space="0" w:color="auto"/>
            </w:tcBorders>
            <w:shd w:val="clear" w:color="auto" w:fill="auto"/>
            <w:noWrap/>
            <w:vAlign w:val="bottom"/>
            <w:hideMark/>
          </w:tcPr>
          <w:p w14:paraId="1B3295D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2 569</w:t>
            </w:r>
          </w:p>
        </w:tc>
      </w:tr>
      <w:tr w:rsidR="006D64BE" w:rsidRPr="00390716" w14:paraId="7BEFA4F9"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190AC495"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public Ch. 13-15</w:t>
            </w:r>
          </w:p>
        </w:tc>
        <w:tc>
          <w:tcPr>
            <w:tcW w:w="851" w:type="dxa"/>
            <w:tcBorders>
              <w:top w:val="nil"/>
              <w:left w:val="nil"/>
              <w:bottom w:val="nil"/>
            </w:tcBorders>
            <w:shd w:val="clear" w:color="auto" w:fill="auto"/>
            <w:noWrap/>
            <w:vAlign w:val="bottom"/>
            <w:hideMark/>
          </w:tcPr>
          <w:p w14:paraId="4D2454C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w:t>
            </w:r>
          </w:p>
        </w:tc>
        <w:tc>
          <w:tcPr>
            <w:tcW w:w="850" w:type="dxa"/>
            <w:tcBorders>
              <w:top w:val="nil"/>
              <w:bottom w:val="nil"/>
            </w:tcBorders>
            <w:shd w:val="clear" w:color="auto" w:fill="auto"/>
            <w:noWrap/>
            <w:vAlign w:val="bottom"/>
            <w:hideMark/>
          </w:tcPr>
          <w:p w14:paraId="05D54F8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14</w:t>
            </w:r>
          </w:p>
        </w:tc>
        <w:tc>
          <w:tcPr>
            <w:tcW w:w="851" w:type="dxa"/>
            <w:tcBorders>
              <w:top w:val="nil"/>
              <w:bottom w:val="nil"/>
            </w:tcBorders>
            <w:shd w:val="clear" w:color="auto" w:fill="auto"/>
            <w:noWrap/>
            <w:vAlign w:val="bottom"/>
            <w:hideMark/>
          </w:tcPr>
          <w:p w14:paraId="6358C3D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15</w:t>
            </w:r>
          </w:p>
        </w:tc>
        <w:tc>
          <w:tcPr>
            <w:tcW w:w="850" w:type="dxa"/>
            <w:tcBorders>
              <w:top w:val="nil"/>
              <w:bottom w:val="nil"/>
            </w:tcBorders>
            <w:shd w:val="clear" w:color="auto" w:fill="auto"/>
            <w:noWrap/>
            <w:vAlign w:val="bottom"/>
            <w:hideMark/>
          </w:tcPr>
          <w:p w14:paraId="5F5DC1C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22</w:t>
            </w:r>
          </w:p>
        </w:tc>
        <w:tc>
          <w:tcPr>
            <w:tcW w:w="851" w:type="dxa"/>
            <w:tcBorders>
              <w:top w:val="nil"/>
              <w:bottom w:val="nil"/>
            </w:tcBorders>
            <w:shd w:val="clear" w:color="auto" w:fill="auto"/>
            <w:noWrap/>
            <w:vAlign w:val="bottom"/>
            <w:hideMark/>
          </w:tcPr>
          <w:p w14:paraId="2ADF013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22</w:t>
            </w:r>
          </w:p>
        </w:tc>
        <w:tc>
          <w:tcPr>
            <w:tcW w:w="850" w:type="dxa"/>
            <w:tcBorders>
              <w:top w:val="nil"/>
              <w:bottom w:val="nil"/>
            </w:tcBorders>
            <w:shd w:val="clear" w:color="auto" w:fill="auto"/>
            <w:noWrap/>
            <w:vAlign w:val="bottom"/>
            <w:hideMark/>
          </w:tcPr>
          <w:p w14:paraId="483EC81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w:t>
            </w:r>
          </w:p>
        </w:tc>
        <w:tc>
          <w:tcPr>
            <w:tcW w:w="851" w:type="dxa"/>
            <w:tcBorders>
              <w:top w:val="nil"/>
              <w:bottom w:val="nil"/>
            </w:tcBorders>
            <w:shd w:val="clear" w:color="auto" w:fill="auto"/>
            <w:noWrap/>
            <w:vAlign w:val="bottom"/>
            <w:hideMark/>
          </w:tcPr>
          <w:p w14:paraId="2B8DFE4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w:t>
            </w:r>
          </w:p>
        </w:tc>
        <w:tc>
          <w:tcPr>
            <w:tcW w:w="850" w:type="dxa"/>
            <w:tcBorders>
              <w:top w:val="nil"/>
              <w:bottom w:val="nil"/>
              <w:right w:val="single" w:sz="4" w:space="0" w:color="auto"/>
            </w:tcBorders>
            <w:shd w:val="clear" w:color="auto" w:fill="auto"/>
            <w:noWrap/>
            <w:vAlign w:val="bottom"/>
            <w:hideMark/>
          </w:tcPr>
          <w:p w14:paraId="0160DC4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91</w:t>
            </w:r>
          </w:p>
        </w:tc>
      </w:tr>
      <w:tr w:rsidR="006D64BE" w:rsidRPr="00390716" w14:paraId="680ADDE1"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3398D719"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state Ch. 16-20</w:t>
            </w:r>
          </w:p>
        </w:tc>
        <w:tc>
          <w:tcPr>
            <w:tcW w:w="851" w:type="dxa"/>
            <w:tcBorders>
              <w:top w:val="nil"/>
              <w:left w:val="nil"/>
              <w:bottom w:val="nil"/>
            </w:tcBorders>
            <w:shd w:val="clear" w:color="auto" w:fill="auto"/>
            <w:noWrap/>
            <w:vAlign w:val="bottom"/>
            <w:hideMark/>
          </w:tcPr>
          <w:p w14:paraId="0980BC0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45</w:t>
            </w:r>
          </w:p>
        </w:tc>
        <w:tc>
          <w:tcPr>
            <w:tcW w:w="850" w:type="dxa"/>
            <w:tcBorders>
              <w:top w:val="nil"/>
              <w:bottom w:val="nil"/>
            </w:tcBorders>
            <w:shd w:val="clear" w:color="auto" w:fill="auto"/>
            <w:noWrap/>
            <w:vAlign w:val="bottom"/>
            <w:hideMark/>
          </w:tcPr>
          <w:p w14:paraId="2AB9A87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84</w:t>
            </w:r>
          </w:p>
        </w:tc>
        <w:tc>
          <w:tcPr>
            <w:tcW w:w="851" w:type="dxa"/>
            <w:tcBorders>
              <w:top w:val="nil"/>
              <w:bottom w:val="nil"/>
            </w:tcBorders>
            <w:shd w:val="clear" w:color="auto" w:fill="auto"/>
            <w:noWrap/>
            <w:vAlign w:val="bottom"/>
            <w:hideMark/>
          </w:tcPr>
          <w:p w14:paraId="2F7FB95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90</w:t>
            </w:r>
          </w:p>
        </w:tc>
        <w:tc>
          <w:tcPr>
            <w:tcW w:w="850" w:type="dxa"/>
            <w:tcBorders>
              <w:top w:val="nil"/>
              <w:bottom w:val="nil"/>
            </w:tcBorders>
            <w:shd w:val="clear" w:color="auto" w:fill="auto"/>
            <w:noWrap/>
            <w:vAlign w:val="bottom"/>
            <w:hideMark/>
          </w:tcPr>
          <w:p w14:paraId="51F6F51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138</w:t>
            </w:r>
          </w:p>
        </w:tc>
        <w:tc>
          <w:tcPr>
            <w:tcW w:w="851" w:type="dxa"/>
            <w:tcBorders>
              <w:top w:val="nil"/>
              <w:bottom w:val="nil"/>
            </w:tcBorders>
            <w:shd w:val="clear" w:color="auto" w:fill="auto"/>
            <w:noWrap/>
            <w:vAlign w:val="bottom"/>
            <w:hideMark/>
          </w:tcPr>
          <w:p w14:paraId="0A26023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109</w:t>
            </w:r>
          </w:p>
        </w:tc>
        <w:tc>
          <w:tcPr>
            <w:tcW w:w="850" w:type="dxa"/>
            <w:tcBorders>
              <w:top w:val="nil"/>
              <w:bottom w:val="nil"/>
            </w:tcBorders>
            <w:shd w:val="clear" w:color="auto" w:fill="auto"/>
            <w:noWrap/>
            <w:vAlign w:val="bottom"/>
            <w:hideMark/>
          </w:tcPr>
          <w:p w14:paraId="6F30106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52</w:t>
            </w:r>
          </w:p>
        </w:tc>
        <w:tc>
          <w:tcPr>
            <w:tcW w:w="851" w:type="dxa"/>
            <w:tcBorders>
              <w:top w:val="nil"/>
              <w:bottom w:val="nil"/>
            </w:tcBorders>
            <w:shd w:val="clear" w:color="auto" w:fill="auto"/>
            <w:noWrap/>
            <w:vAlign w:val="bottom"/>
            <w:hideMark/>
          </w:tcPr>
          <w:p w14:paraId="21F16AF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13</w:t>
            </w:r>
          </w:p>
        </w:tc>
        <w:tc>
          <w:tcPr>
            <w:tcW w:w="850" w:type="dxa"/>
            <w:tcBorders>
              <w:top w:val="nil"/>
              <w:bottom w:val="nil"/>
              <w:right w:val="single" w:sz="4" w:space="0" w:color="auto"/>
            </w:tcBorders>
            <w:shd w:val="clear" w:color="auto" w:fill="auto"/>
            <w:noWrap/>
            <w:vAlign w:val="bottom"/>
            <w:hideMark/>
          </w:tcPr>
          <w:p w14:paraId="45A1B78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531</w:t>
            </w:r>
          </w:p>
        </w:tc>
      </w:tr>
      <w:tr w:rsidR="006D64BE" w:rsidRPr="00390716" w14:paraId="462B0034"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03EEFC26"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other penal legislation</w:t>
            </w:r>
          </w:p>
        </w:tc>
        <w:tc>
          <w:tcPr>
            <w:tcW w:w="851" w:type="dxa"/>
            <w:tcBorders>
              <w:top w:val="nil"/>
              <w:left w:val="nil"/>
              <w:bottom w:val="nil"/>
            </w:tcBorders>
            <w:shd w:val="clear" w:color="auto" w:fill="auto"/>
            <w:noWrap/>
            <w:vAlign w:val="bottom"/>
            <w:hideMark/>
          </w:tcPr>
          <w:p w14:paraId="024BF78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91</w:t>
            </w:r>
          </w:p>
        </w:tc>
        <w:tc>
          <w:tcPr>
            <w:tcW w:w="850" w:type="dxa"/>
            <w:tcBorders>
              <w:top w:val="nil"/>
              <w:bottom w:val="nil"/>
            </w:tcBorders>
            <w:shd w:val="clear" w:color="auto" w:fill="auto"/>
            <w:noWrap/>
            <w:vAlign w:val="bottom"/>
            <w:hideMark/>
          </w:tcPr>
          <w:p w14:paraId="3762BE1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434</w:t>
            </w:r>
          </w:p>
        </w:tc>
        <w:tc>
          <w:tcPr>
            <w:tcW w:w="851" w:type="dxa"/>
            <w:tcBorders>
              <w:top w:val="nil"/>
              <w:bottom w:val="nil"/>
            </w:tcBorders>
            <w:shd w:val="clear" w:color="auto" w:fill="auto"/>
            <w:noWrap/>
            <w:vAlign w:val="bottom"/>
            <w:hideMark/>
          </w:tcPr>
          <w:p w14:paraId="62237B5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575</w:t>
            </w:r>
          </w:p>
        </w:tc>
        <w:tc>
          <w:tcPr>
            <w:tcW w:w="850" w:type="dxa"/>
            <w:tcBorders>
              <w:top w:val="nil"/>
              <w:bottom w:val="nil"/>
            </w:tcBorders>
            <w:shd w:val="clear" w:color="auto" w:fill="auto"/>
            <w:noWrap/>
            <w:vAlign w:val="bottom"/>
            <w:hideMark/>
          </w:tcPr>
          <w:p w14:paraId="063F49D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1 050</w:t>
            </w:r>
          </w:p>
        </w:tc>
        <w:tc>
          <w:tcPr>
            <w:tcW w:w="851" w:type="dxa"/>
            <w:tcBorders>
              <w:top w:val="nil"/>
              <w:bottom w:val="nil"/>
            </w:tcBorders>
            <w:shd w:val="clear" w:color="auto" w:fill="auto"/>
            <w:noWrap/>
            <w:vAlign w:val="bottom"/>
            <w:hideMark/>
          </w:tcPr>
          <w:p w14:paraId="45008E6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1 102</w:t>
            </w:r>
          </w:p>
        </w:tc>
        <w:tc>
          <w:tcPr>
            <w:tcW w:w="850" w:type="dxa"/>
            <w:tcBorders>
              <w:top w:val="nil"/>
              <w:bottom w:val="nil"/>
            </w:tcBorders>
            <w:shd w:val="clear" w:color="auto" w:fill="auto"/>
            <w:noWrap/>
            <w:vAlign w:val="bottom"/>
            <w:hideMark/>
          </w:tcPr>
          <w:p w14:paraId="4163E25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730</w:t>
            </w:r>
          </w:p>
        </w:tc>
        <w:tc>
          <w:tcPr>
            <w:tcW w:w="851" w:type="dxa"/>
            <w:tcBorders>
              <w:top w:val="nil"/>
              <w:bottom w:val="nil"/>
            </w:tcBorders>
            <w:shd w:val="clear" w:color="auto" w:fill="auto"/>
            <w:noWrap/>
            <w:vAlign w:val="bottom"/>
            <w:hideMark/>
          </w:tcPr>
          <w:p w14:paraId="2FEE935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270</w:t>
            </w:r>
          </w:p>
        </w:tc>
        <w:tc>
          <w:tcPr>
            <w:tcW w:w="850" w:type="dxa"/>
            <w:tcBorders>
              <w:top w:val="nil"/>
              <w:bottom w:val="nil"/>
              <w:right w:val="single" w:sz="4" w:space="0" w:color="auto"/>
            </w:tcBorders>
            <w:shd w:val="clear" w:color="auto" w:fill="auto"/>
            <w:noWrap/>
            <w:vAlign w:val="bottom"/>
            <w:hideMark/>
          </w:tcPr>
          <w:p w14:paraId="6E978735"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4 252</w:t>
            </w:r>
          </w:p>
        </w:tc>
      </w:tr>
      <w:tr w:rsidR="006D64BE" w:rsidRPr="00390716" w14:paraId="4643149B" w14:textId="77777777" w:rsidTr="00A843C5">
        <w:trPr>
          <w:gridAfter w:val="2"/>
          <w:wAfter w:w="4175" w:type="dxa"/>
          <w:trHeight w:val="86"/>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7AB39FC8"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single" w:sz="4" w:space="0" w:color="auto"/>
            </w:tcBorders>
            <w:shd w:val="clear" w:color="auto" w:fill="auto"/>
            <w:noWrap/>
            <w:vAlign w:val="bottom"/>
            <w:hideMark/>
          </w:tcPr>
          <w:p w14:paraId="5805B424"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6DDCA5E9"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44D5DDDF"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5BAD8203"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2A618A4D"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7B03844F"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50F7D0D2"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right w:val="single" w:sz="4" w:space="0" w:color="auto"/>
            </w:tcBorders>
            <w:shd w:val="clear" w:color="auto" w:fill="auto"/>
            <w:noWrap/>
            <w:vAlign w:val="bottom"/>
            <w:hideMark/>
          </w:tcPr>
          <w:p w14:paraId="4E12E75F"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4178617C" w14:textId="77777777" w:rsidTr="00A843C5">
        <w:trPr>
          <w:gridAfter w:val="2"/>
          <w:wAfter w:w="4175" w:type="dxa"/>
          <w:trHeight w:val="86"/>
        </w:trPr>
        <w:tc>
          <w:tcPr>
            <w:tcW w:w="2850" w:type="dxa"/>
            <w:tcBorders>
              <w:top w:val="single" w:sz="4" w:space="0" w:color="auto"/>
              <w:left w:val="single" w:sz="4" w:space="0" w:color="auto"/>
              <w:bottom w:val="nil"/>
              <w:right w:val="single" w:sz="4" w:space="0" w:color="auto"/>
            </w:tcBorders>
            <w:shd w:val="clear" w:color="auto" w:fill="auto"/>
            <w:noWrap/>
            <w:vAlign w:val="bottom"/>
            <w:hideMark/>
          </w:tcPr>
          <w:p w14:paraId="167A6A22" w14:textId="77777777" w:rsidR="00A9723A" w:rsidRPr="00390716" w:rsidRDefault="00A9723A" w:rsidP="005C065F">
            <w:pPr>
              <w:spacing w:after="0"/>
              <w:rPr>
                <w:b/>
                <w:color w:val="000000"/>
                <w:szCs w:val="24"/>
                <w:lang w:val="sv-SE" w:eastAsia="sv-SE"/>
              </w:rPr>
            </w:pPr>
          </w:p>
        </w:tc>
        <w:tc>
          <w:tcPr>
            <w:tcW w:w="851" w:type="dxa"/>
            <w:tcBorders>
              <w:top w:val="single" w:sz="4" w:space="0" w:color="auto"/>
              <w:left w:val="nil"/>
              <w:bottom w:val="nil"/>
            </w:tcBorders>
            <w:shd w:val="clear" w:color="auto" w:fill="auto"/>
            <w:noWrap/>
            <w:vAlign w:val="bottom"/>
            <w:hideMark/>
          </w:tcPr>
          <w:p w14:paraId="71465C70"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2012</w:t>
            </w:r>
          </w:p>
        </w:tc>
        <w:tc>
          <w:tcPr>
            <w:tcW w:w="850" w:type="dxa"/>
            <w:tcBorders>
              <w:top w:val="single" w:sz="4" w:space="0" w:color="auto"/>
              <w:bottom w:val="nil"/>
            </w:tcBorders>
            <w:shd w:val="clear" w:color="auto" w:fill="auto"/>
            <w:noWrap/>
            <w:vAlign w:val="bottom"/>
            <w:hideMark/>
          </w:tcPr>
          <w:p w14:paraId="33551678"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624BD514"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123A5827"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63549B9E"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3FE2F93B"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01801771"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right w:val="single" w:sz="4" w:space="0" w:color="auto"/>
            </w:tcBorders>
            <w:shd w:val="clear" w:color="auto" w:fill="auto"/>
            <w:noWrap/>
            <w:vAlign w:val="bottom"/>
            <w:hideMark/>
          </w:tcPr>
          <w:p w14:paraId="2A0FF6B6"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r>
      <w:tr w:rsidR="00ED7448" w:rsidRPr="00390716" w14:paraId="2510C7E3" w14:textId="77777777" w:rsidTr="00CD2B80">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4240AE52" w14:textId="44E5EAF0" w:rsidR="00ED7448" w:rsidRPr="00390716" w:rsidRDefault="00ED7448" w:rsidP="005C065F">
            <w:pPr>
              <w:spacing w:after="0"/>
              <w:rPr>
                <w:color w:val="000000"/>
                <w:szCs w:val="24"/>
                <w:lang w:val="sv-SE" w:eastAsia="sv-SE"/>
              </w:rPr>
            </w:pPr>
            <w:r w:rsidRPr="00390716">
              <w:rPr>
                <w:color w:val="000000"/>
                <w:szCs w:val="24"/>
                <w:lang w:val="sv-SE" w:eastAsia="sv-SE"/>
              </w:rPr>
              <w:t>Principal offence</w:t>
            </w:r>
          </w:p>
        </w:tc>
        <w:tc>
          <w:tcPr>
            <w:tcW w:w="6804" w:type="dxa"/>
            <w:gridSpan w:val="8"/>
            <w:tcBorders>
              <w:top w:val="nil"/>
              <w:left w:val="nil"/>
              <w:bottom w:val="nil"/>
              <w:right w:val="single" w:sz="4" w:space="0" w:color="auto"/>
            </w:tcBorders>
            <w:shd w:val="clear" w:color="auto" w:fill="auto"/>
            <w:noWrap/>
            <w:vAlign w:val="bottom"/>
            <w:hideMark/>
          </w:tcPr>
          <w:p w14:paraId="5D0BB44D" w14:textId="0BF75CC1" w:rsidR="00ED7448" w:rsidRPr="00390716" w:rsidRDefault="00ED7448" w:rsidP="005C065F">
            <w:pPr>
              <w:spacing w:after="0"/>
              <w:rPr>
                <w:color w:val="000000"/>
                <w:szCs w:val="24"/>
                <w:lang w:val="en-US" w:eastAsia="sv-SE"/>
              </w:rPr>
            </w:pPr>
            <w:r w:rsidRPr="00390716">
              <w:rPr>
                <w:color w:val="000000"/>
                <w:szCs w:val="24"/>
                <w:lang w:val="en-US" w:eastAsia="sv-SE"/>
              </w:rPr>
              <w:t>Age when sentenced to imprisonment</w:t>
            </w:r>
          </w:p>
        </w:tc>
      </w:tr>
      <w:tr w:rsidR="006D64BE" w:rsidRPr="00390716" w14:paraId="6729720B" w14:textId="77777777" w:rsidTr="00A843C5">
        <w:trPr>
          <w:gridAfter w:val="2"/>
          <w:wAfter w:w="4175" w:type="dxa"/>
          <w:trHeight w:val="157"/>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0FD1281C" w14:textId="10E472C6" w:rsidR="00A9723A" w:rsidRPr="00390716" w:rsidRDefault="00A9723A" w:rsidP="005C065F">
            <w:pPr>
              <w:spacing w:after="0"/>
              <w:rPr>
                <w:color w:val="000000"/>
                <w:szCs w:val="24"/>
                <w:lang w:val="en-US" w:eastAsia="sv-SE"/>
              </w:rPr>
            </w:pPr>
          </w:p>
        </w:tc>
        <w:tc>
          <w:tcPr>
            <w:tcW w:w="851" w:type="dxa"/>
            <w:tcBorders>
              <w:top w:val="nil"/>
              <w:left w:val="nil"/>
              <w:bottom w:val="single" w:sz="4" w:space="0" w:color="auto"/>
            </w:tcBorders>
            <w:shd w:val="clear" w:color="auto" w:fill="auto"/>
            <w:noWrap/>
            <w:vAlign w:val="bottom"/>
            <w:hideMark/>
          </w:tcPr>
          <w:p w14:paraId="65FC6913"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15-20</w:t>
            </w:r>
          </w:p>
        </w:tc>
        <w:tc>
          <w:tcPr>
            <w:tcW w:w="850" w:type="dxa"/>
            <w:tcBorders>
              <w:top w:val="nil"/>
              <w:bottom w:val="single" w:sz="4" w:space="0" w:color="auto"/>
            </w:tcBorders>
            <w:shd w:val="clear" w:color="auto" w:fill="auto"/>
            <w:noWrap/>
            <w:vAlign w:val="bottom"/>
            <w:hideMark/>
          </w:tcPr>
          <w:p w14:paraId="1F57F2DE"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21-24</w:t>
            </w:r>
          </w:p>
        </w:tc>
        <w:tc>
          <w:tcPr>
            <w:tcW w:w="851" w:type="dxa"/>
            <w:tcBorders>
              <w:top w:val="nil"/>
              <w:bottom w:val="single" w:sz="4" w:space="0" w:color="auto"/>
            </w:tcBorders>
            <w:shd w:val="clear" w:color="auto" w:fill="auto"/>
            <w:noWrap/>
            <w:vAlign w:val="bottom"/>
            <w:hideMark/>
          </w:tcPr>
          <w:p w14:paraId="0C0CF6E2"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25-29</w:t>
            </w:r>
          </w:p>
        </w:tc>
        <w:tc>
          <w:tcPr>
            <w:tcW w:w="850" w:type="dxa"/>
            <w:tcBorders>
              <w:top w:val="nil"/>
              <w:bottom w:val="single" w:sz="4" w:space="0" w:color="auto"/>
            </w:tcBorders>
            <w:shd w:val="clear" w:color="auto" w:fill="auto"/>
            <w:noWrap/>
            <w:vAlign w:val="bottom"/>
            <w:hideMark/>
          </w:tcPr>
          <w:p w14:paraId="6867F379"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30-39</w:t>
            </w:r>
          </w:p>
        </w:tc>
        <w:tc>
          <w:tcPr>
            <w:tcW w:w="851" w:type="dxa"/>
            <w:tcBorders>
              <w:top w:val="nil"/>
              <w:bottom w:val="single" w:sz="4" w:space="0" w:color="auto"/>
            </w:tcBorders>
            <w:shd w:val="clear" w:color="auto" w:fill="auto"/>
            <w:noWrap/>
            <w:vAlign w:val="bottom"/>
            <w:hideMark/>
          </w:tcPr>
          <w:p w14:paraId="76F44BB6"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40-49</w:t>
            </w:r>
          </w:p>
        </w:tc>
        <w:tc>
          <w:tcPr>
            <w:tcW w:w="850" w:type="dxa"/>
            <w:tcBorders>
              <w:top w:val="nil"/>
              <w:bottom w:val="single" w:sz="4" w:space="0" w:color="auto"/>
            </w:tcBorders>
            <w:shd w:val="clear" w:color="auto" w:fill="auto"/>
            <w:noWrap/>
            <w:vAlign w:val="bottom"/>
            <w:hideMark/>
          </w:tcPr>
          <w:p w14:paraId="15096E65"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50-59</w:t>
            </w:r>
          </w:p>
        </w:tc>
        <w:tc>
          <w:tcPr>
            <w:tcW w:w="851" w:type="dxa"/>
            <w:tcBorders>
              <w:top w:val="nil"/>
              <w:bottom w:val="single" w:sz="4" w:space="0" w:color="auto"/>
            </w:tcBorders>
            <w:shd w:val="clear" w:color="auto" w:fill="auto"/>
            <w:noWrap/>
            <w:vAlign w:val="bottom"/>
            <w:hideMark/>
          </w:tcPr>
          <w:p w14:paraId="25DCD41D"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60-</w:t>
            </w:r>
          </w:p>
        </w:tc>
        <w:tc>
          <w:tcPr>
            <w:tcW w:w="850" w:type="dxa"/>
            <w:tcBorders>
              <w:top w:val="nil"/>
              <w:bottom w:val="single" w:sz="4" w:space="0" w:color="auto"/>
              <w:right w:val="single" w:sz="4" w:space="0" w:color="auto"/>
            </w:tcBorders>
            <w:shd w:val="clear" w:color="auto" w:fill="auto"/>
            <w:noWrap/>
            <w:vAlign w:val="bottom"/>
            <w:hideMark/>
          </w:tcPr>
          <w:p w14:paraId="23C21196"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Total</w:t>
            </w:r>
          </w:p>
        </w:tc>
      </w:tr>
      <w:tr w:rsidR="006D64BE" w:rsidRPr="00390716" w14:paraId="62FA1872"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3C0905EF" w14:textId="77777777" w:rsidR="00A9723A" w:rsidRPr="00390716" w:rsidRDefault="00A9723A" w:rsidP="005C065F">
            <w:pPr>
              <w:spacing w:after="0"/>
              <w:rPr>
                <w:color w:val="000000"/>
                <w:szCs w:val="24"/>
                <w:lang w:val="sv-SE" w:eastAsia="sv-SE"/>
              </w:rPr>
            </w:pPr>
            <w:r w:rsidRPr="00390716">
              <w:rPr>
                <w:color w:val="000000"/>
                <w:szCs w:val="24"/>
                <w:lang w:val="sv-SE" w:eastAsia="sv-SE"/>
              </w:rPr>
              <w:t>TOTAL NUMBER</w:t>
            </w:r>
          </w:p>
        </w:tc>
        <w:tc>
          <w:tcPr>
            <w:tcW w:w="851" w:type="dxa"/>
            <w:tcBorders>
              <w:top w:val="nil"/>
              <w:left w:val="nil"/>
              <w:bottom w:val="nil"/>
            </w:tcBorders>
            <w:shd w:val="clear" w:color="auto" w:fill="auto"/>
            <w:noWrap/>
            <w:vAlign w:val="bottom"/>
            <w:hideMark/>
          </w:tcPr>
          <w:p w14:paraId="413577EB"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3B4640E6"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113478D2"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250BCBC9"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50959A09"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16433811"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2BCAB420" w14:textId="77777777" w:rsidR="00A9723A" w:rsidRPr="00390716" w:rsidRDefault="00A9723A" w:rsidP="005C065F">
            <w:pPr>
              <w:spacing w:after="0"/>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1A6D0233"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6A6FD6FA"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F88B6EA" w14:textId="10960AC2" w:rsidR="00A9723A" w:rsidRPr="00390716" w:rsidRDefault="00A9723A" w:rsidP="005C065F">
            <w:pPr>
              <w:spacing w:after="0"/>
              <w:rPr>
                <w:color w:val="000000"/>
                <w:szCs w:val="24"/>
                <w:lang w:val="sv-SE" w:eastAsia="sv-SE"/>
              </w:rPr>
            </w:pPr>
            <w:r w:rsidRPr="00390716">
              <w:rPr>
                <w:color w:val="000000"/>
                <w:szCs w:val="24"/>
                <w:lang w:val="sv-SE" w:eastAsia="sv-SE"/>
              </w:rPr>
              <w:t>Total, all crimes</w:t>
            </w:r>
          </w:p>
        </w:tc>
        <w:tc>
          <w:tcPr>
            <w:tcW w:w="851" w:type="dxa"/>
            <w:tcBorders>
              <w:top w:val="nil"/>
              <w:left w:val="nil"/>
              <w:bottom w:val="nil"/>
            </w:tcBorders>
            <w:shd w:val="clear" w:color="auto" w:fill="auto"/>
            <w:noWrap/>
            <w:vAlign w:val="bottom"/>
            <w:hideMark/>
          </w:tcPr>
          <w:p w14:paraId="2ADDFF42"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505</w:t>
            </w:r>
          </w:p>
        </w:tc>
        <w:tc>
          <w:tcPr>
            <w:tcW w:w="850" w:type="dxa"/>
            <w:tcBorders>
              <w:top w:val="nil"/>
              <w:bottom w:val="nil"/>
            </w:tcBorders>
            <w:shd w:val="clear" w:color="auto" w:fill="auto"/>
            <w:noWrap/>
            <w:vAlign w:val="bottom"/>
            <w:hideMark/>
          </w:tcPr>
          <w:p w14:paraId="21964F0F"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1 378</w:t>
            </w:r>
          </w:p>
        </w:tc>
        <w:tc>
          <w:tcPr>
            <w:tcW w:w="851" w:type="dxa"/>
            <w:tcBorders>
              <w:top w:val="nil"/>
              <w:bottom w:val="nil"/>
            </w:tcBorders>
            <w:shd w:val="clear" w:color="auto" w:fill="auto"/>
            <w:noWrap/>
            <w:vAlign w:val="bottom"/>
            <w:hideMark/>
          </w:tcPr>
          <w:p w14:paraId="1E63C240"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1 613</w:t>
            </w:r>
          </w:p>
        </w:tc>
        <w:tc>
          <w:tcPr>
            <w:tcW w:w="850" w:type="dxa"/>
            <w:tcBorders>
              <w:top w:val="nil"/>
              <w:bottom w:val="nil"/>
            </w:tcBorders>
            <w:shd w:val="clear" w:color="auto" w:fill="auto"/>
            <w:noWrap/>
            <w:vAlign w:val="bottom"/>
            <w:hideMark/>
          </w:tcPr>
          <w:p w14:paraId="741FD5E2"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2 365</w:t>
            </w:r>
          </w:p>
        </w:tc>
        <w:tc>
          <w:tcPr>
            <w:tcW w:w="851" w:type="dxa"/>
            <w:tcBorders>
              <w:top w:val="nil"/>
              <w:bottom w:val="nil"/>
            </w:tcBorders>
            <w:shd w:val="clear" w:color="auto" w:fill="auto"/>
            <w:noWrap/>
            <w:vAlign w:val="bottom"/>
            <w:hideMark/>
          </w:tcPr>
          <w:p w14:paraId="045D27A1"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2 016</w:t>
            </w:r>
          </w:p>
        </w:tc>
        <w:tc>
          <w:tcPr>
            <w:tcW w:w="850" w:type="dxa"/>
            <w:tcBorders>
              <w:top w:val="nil"/>
              <w:bottom w:val="nil"/>
            </w:tcBorders>
            <w:shd w:val="clear" w:color="auto" w:fill="auto"/>
            <w:noWrap/>
            <w:vAlign w:val="bottom"/>
            <w:hideMark/>
          </w:tcPr>
          <w:p w14:paraId="04C60DF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1 154</w:t>
            </w:r>
          </w:p>
        </w:tc>
        <w:tc>
          <w:tcPr>
            <w:tcW w:w="851" w:type="dxa"/>
            <w:tcBorders>
              <w:top w:val="nil"/>
              <w:bottom w:val="nil"/>
            </w:tcBorders>
            <w:shd w:val="clear" w:color="auto" w:fill="auto"/>
            <w:noWrap/>
            <w:vAlign w:val="bottom"/>
            <w:hideMark/>
          </w:tcPr>
          <w:p w14:paraId="3D12018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469</w:t>
            </w:r>
          </w:p>
        </w:tc>
        <w:tc>
          <w:tcPr>
            <w:tcW w:w="850" w:type="dxa"/>
            <w:tcBorders>
              <w:top w:val="nil"/>
              <w:bottom w:val="nil"/>
              <w:right w:val="single" w:sz="4" w:space="0" w:color="auto"/>
            </w:tcBorders>
            <w:shd w:val="clear" w:color="auto" w:fill="auto"/>
            <w:noWrap/>
            <w:vAlign w:val="bottom"/>
            <w:hideMark/>
          </w:tcPr>
          <w:p w14:paraId="76D1D1F0"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9 500</w:t>
            </w:r>
          </w:p>
        </w:tc>
      </w:tr>
      <w:tr w:rsidR="006D64BE" w:rsidRPr="00390716" w14:paraId="68CBA7C0" w14:textId="77777777" w:rsidTr="00A843C5">
        <w:trPr>
          <w:gridAfter w:val="2"/>
          <w:wAfter w:w="4175" w:type="dxa"/>
          <w:trHeight w:val="86"/>
        </w:trPr>
        <w:tc>
          <w:tcPr>
            <w:tcW w:w="2850" w:type="dxa"/>
            <w:tcBorders>
              <w:top w:val="nil"/>
              <w:left w:val="single" w:sz="4" w:space="0" w:color="auto"/>
              <w:bottom w:val="nil"/>
              <w:right w:val="single" w:sz="4" w:space="0" w:color="auto"/>
            </w:tcBorders>
            <w:shd w:val="clear" w:color="auto" w:fill="auto"/>
            <w:noWrap/>
            <w:vAlign w:val="bottom"/>
            <w:hideMark/>
          </w:tcPr>
          <w:p w14:paraId="5F971926"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nil"/>
            </w:tcBorders>
            <w:shd w:val="clear" w:color="auto" w:fill="auto"/>
            <w:noWrap/>
            <w:vAlign w:val="bottom"/>
            <w:hideMark/>
          </w:tcPr>
          <w:p w14:paraId="42ACA8F6"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74DABD41"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069B694B"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13230D55"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42C33A5D"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56A2DC5F"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40ED1981"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62F84067"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 </w:t>
            </w:r>
          </w:p>
        </w:tc>
      </w:tr>
      <w:tr w:rsidR="006D64BE" w:rsidRPr="00390716" w14:paraId="49ABBAD7"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67EF6603"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Penal Code</w:t>
            </w:r>
          </w:p>
        </w:tc>
        <w:tc>
          <w:tcPr>
            <w:tcW w:w="851" w:type="dxa"/>
            <w:tcBorders>
              <w:top w:val="nil"/>
              <w:left w:val="nil"/>
              <w:bottom w:val="nil"/>
            </w:tcBorders>
            <w:shd w:val="clear" w:color="auto" w:fill="auto"/>
            <w:noWrap/>
            <w:vAlign w:val="bottom"/>
            <w:hideMark/>
          </w:tcPr>
          <w:p w14:paraId="6629653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398</w:t>
            </w:r>
          </w:p>
        </w:tc>
        <w:tc>
          <w:tcPr>
            <w:tcW w:w="850" w:type="dxa"/>
            <w:tcBorders>
              <w:top w:val="nil"/>
              <w:bottom w:val="nil"/>
            </w:tcBorders>
            <w:shd w:val="clear" w:color="auto" w:fill="auto"/>
            <w:noWrap/>
            <w:vAlign w:val="bottom"/>
            <w:hideMark/>
          </w:tcPr>
          <w:p w14:paraId="5D1BFC6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942</w:t>
            </w:r>
          </w:p>
        </w:tc>
        <w:tc>
          <w:tcPr>
            <w:tcW w:w="851" w:type="dxa"/>
            <w:tcBorders>
              <w:top w:val="nil"/>
              <w:bottom w:val="nil"/>
            </w:tcBorders>
            <w:shd w:val="clear" w:color="auto" w:fill="auto"/>
            <w:noWrap/>
            <w:vAlign w:val="bottom"/>
            <w:hideMark/>
          </w:tcPr>
          <w:p w14:paraId="15AF52C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973</w:t>
            </w:r>
          </w:p>
        </w:tc>
        <w:tc>
          <w:tcPr>
            <w:tcW w:w="850" w:type="dxa"/>
            <w:tcBorders>
              <w:top w:val="nil"/>
              <w:bottom w:val="nil"/>
            </w:tcBorders>
            <w:shd w:val="clear" w:color="auto" w:fill="auto"/>
            <w:noWrap/>
            <w:vAlign w:val="bottom"/>
            <w:hideMark/>
          </w:tcPr>
          <w:p w14:paraId="0206DE0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1 332</w:t>
            </w:r>
          </w:p>
        </w:tc>
        <w:tc>
          <w:tcPr>
            <w:tcW w:w="851" w:type="dxa"/>
            <w:tcBorders>
              <w:top w:val="nil"/>
              <w:bottom w:val="nil"/>
            </w:tcBorders>
            <w:shd w:val="clear" w:color="auto" w:fill="auto"/>
            <w:noWrap/>
            <w:vAlign w:val="bottom"/>
            <w:hideMark/>
          </w:tcPr>
          <w:p w14:paraId="5C808E8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978</w:t>
            </w:r>
          </w:p>
        </w:tc>
        <w:tc>
          <w:tcPr>
            <w:tcW w:w="850" w:type="dxa"/>
            <w:tcBorders>
              <w:top w:val="nil"/>
              <w:bottom w:val="nil"/>
            </w:tcBorders>
            <w:shd w:val="clear" w:color="auto" w:fill="auto"/>
            <w:noWrap/>
            <w:vAlign w:val="bottom"/>
            <w:hideMark/>
          </w:tcPr>
          <w:p w14:paraId="4AE9B98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469</w:t>
            </w:r>
          </w:p>
        </w:tc>
        <w:tc>
          <w:tcPr>
            <w:tcW w:w="851" w:type="dxa"/>
            <w:tcBorders>
              <w:top w:val="nil"/>
              <w:bottom w:val="nil"/>
            </w:tcBorders>
            <w:shd w:val="clear" w:color="auto" w:fill="auto"/>
            <w:noWrap/>
            <w:vAlign w:val="bottom"/>
            <w:hideMark/>
          </w:tcPr>
          <w:p w14:paraId="037F35A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179</w:t>
            </w:r>
          </w:p>
        </w:tc>
        <w:tc>
          <w:tcPr>
            <w:tcW w:w="850" w:type="dxa"/>
            <w:tcBorders>
              <w:top w:val="nil"/>
              <w:bottom w:val="nil"/>
              <w:right w:val="single" w:sz="4" w:space="0" w:color="auto"/>
            </w:tcBorders>
            <w:shd w:val="clear" w:color="auto" w:fill="auto"/>
            <w:noWrap/>
            <w:vAlign w:val="bottom"/>
            <w:hideMark/>
          </w:tcPr>
          <w:p w14:paraId="423A17B1"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5 271</w:t>
            </w:r>
          </w:p>
        </w:tc>
      </w:tr>
      <w:tr w:rsidR="006D64BE" w:rsidRPr="00390716" w14:paraId="5348D494"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5C2BA644"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person. Ch. 3-7</w:t>
            </w:r>
          </w:p>
        </w:tc>
        <w:tc>
          <w:tcPr>
            <w:tcW w:w="851" w:type="dxa"/>
            <w:tcBorders>
              <w:top w:val="nil"/>
              <w:left w:val="nil"/>
              <w:bottom w:val="nil"/>
            </w:tcBorders>
            <w:shd w:val="clear" w:color="auto" w:fill="auto"/>
            <w:noWrap/>
            <w:vAlign w:val="bottom"/>
            <w:hideMark/>
          </w:tcPr>
          <w:p w14:paraId="1196689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127</w:t>
            </w:r>
          </w:p>
        </w:tc>
        <w:tc>
          <w:tcPr>
            <w:tcW w:w="850" w:type="dxa"/>
            <w:tcBorders>
              <w:top w:val="nil"/>
              <w:bottom w:val="nil"/>
            </w:tcBorders>
            <w:shd w:val="clear" w:color="auto" w:fill="auto"/>
            <w:noWrap/>
            <w:vAlign w:val="bottom"/>
            <w:hideMark/>
          </w:tcPr>
          <w:p w14:paraId="5236C27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340</w:t>
            </w:r>
          </w:p>
        </w:tc>
        <w:tc>
          <w:tcPr>
            <w:tcW w:w="851" w:type="dxa"/>
            <w:tcBorders>
              <w:top w:val="nil"/>
              <w:bottom w:val="nil"/>
            </w:tcBorders>
            <w:shd w:val="clear" w:color="auto" w:fill="auto"/>
            <w:noWrap/>
            <w:vAlign w:val="bottom"/>
            <w:hideMark/>
          </w:tcPr>
          <w:p w14:paraId="19D0359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361</w:t>
            </w:r>
          </w:p>
        </w:tc>
        <w:tc>
          <w:tcPr>
            <w:tcW w:w="850" w:type="dxa"/>
            <w:tcBorders>
              <w:top w:val="nil"/>
              <w:bottom w:val="nil"/>
            </w:tcBorders>
            <w:shd w:val="clear" w:color="auto" w:fill="auto"/>
            <w:noWrap/>
            <w:vAlign w:val="bottom"/>
            <w:hideMark/>
          </w:tcPr>
          <w:p w14:paraId="63A599B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492</w:t>
            </w:r>
          </w:p>
        </w:tc>
        <w:tc>
          <w:tcPr>
            <w:tcW w:w="851" w:type="dxa"/>
            <w:tcBorders>
              <w:top w:val="nil"/>
              <w:bottom w:val="nil"/>
            </w:tcBorders>
            <w:shd w:val="clear" w:color="auto" w:fill="auto"/>
            <w:noWrap/>
            <w:vAlign w:val="bottom"/>
            <w:hideMark/>
          </w:tcPr>
          <w:p w14:paraId="63068E2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408</w:t>
            </w:r>
          </w:p>
        </w:tc>
        <w:tc>
          <w:tcPr>
            <w:tcW w:w="850" w:type="dxa"/>
            <w:tcBorders>
              <w:top w:val="nil"/>
              <w:bottom w:val="nil"/>
            </w:tcBorders>
            <w:shd w:val="clear" w:color="auto" w:fill="auto"/>
            <w:noWrap/>
            <w:vAlign w:val="bottom"/>
            <w:hideMark/>
          </w:tcPr>
          <w:p w14:paraId="0D87EFA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208</w:t>
            </w:r>
          </w:p>
        </w:tc>
        <w:tc>
          <w:tcPr>
            <w:tcW w:w="851" w:type="dxa"/>
            <w:tcBorders>
              <w:top w:val="nil"/>
              <w:bottom w:val="nil"/>
            </w:tcBorders>
            <w:shd w:val="clear" w:color="auto" w:fill="auto"/>
            <w:noWrap/>
            <w:vAlign w:val="bottom"/>
            <w:hideMark/>
          </w:tcPr>
          <w:p w14:paraId="33023EE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87</w:t>
            </w:r>
          </w:p>
        </w:tc>
        <w:tc>
          <w:tcPr>
            <w:tcW w:w="850" w:type="dxa"/>
            <w:tcBorders>
              <w:top w:val="nil"/>
              <w:bottom w:val="nil"/>
              <w:right w:val="single" w:sz="4" w:space="0" w:color="auto"/>
            </w:tcBorders>
            <w:shd w:val="clear" w:color="auto" w:fill="auto"/>
            <w:noWrap/>
            <w:vAlign w:val="bottom"/>
            <w:hideMark/>
          </w:tcPr>
          <w:p w14:paraId="7832E35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2 023</w:t>
            </w:r>
          </w:p>
        </w:tc>
      </w:tr>
      <w:tr w:rsidR="006D64BE" w:rsidRPr="00390716" w14:paraId="1CBBDE3D"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C10065C"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property. Ch. 8-12</w:t>
            </w:r>
          </w:p>
        </w:tc>
        <w:tc>
          <w:tcPr>
            <w:tcW w:w="851" w:type="dxa"/>
            <w:tcBorders>
              <w:top w:val="nil"/>
              <w:left w:val="nil"/>
              <w:bottom w:val="nil"/>
            </w:tcBorders>
            <w:shd w:val="clear" w:color="auto" w:fill="auto"/>
            <w:noWrap/>
            <w:vAlign w:val="bottom"/>
            <w:hideMark/>
          </w:tcPr>
          <w:p w14:paraId="7DD0D40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232</w:t>
            </w:r>
          </w:p>
        </w:tc>
        <w:tc>
          <w:tcPr>
            <w:tcW w:w="850" w:type="dxa"/>
            <w:tcBorders>
              <w:top w:val="nil"/>
              <w:bottom w:val="nil"/>
            </w:tcBorders>
            <w:shd w:val="clear" w:color="auto" w:fill="auto"/>
            <w:noWrap/>
            <w:vAlign w:val="bottom"/>
            <w:hideMark/>
          </w:tcPr>
          <w:p w14:paraId="4F63243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517</w:t>
            </w:r>
          </w:p>
        </w:tc>
        <w:tc>
          <w:tcPr>
            <w:tcW w:w="851" w:type="dxa"/>
            <w:tcBorders>
              <w:top w:val="nil"/>
              <w:bottom w:val="nil"/>
            </w:tcBorders>
            <w:shd w:val="clear" w:color="auto" w:fill="auto"/>
            <w:noWrap/>
            <w:vAlign w:val="bottom"/>
            <w:hideMark/>
          </w:tcPr>
          <w:p w14:paraId="29719F8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490</w:t>
            </w:r>
          </w:p>
        </w:tc>
        <w:tc>
          <w:tcPr>
            <w:tcW w:w="850" w:type="dxa"/>
            <w:tcBorders>
              <w:top w:val="nil"/>
              <w:bottom w:val="nil"/>
            </w:tcBorders>
            <w:shd w:val="clear" w:color="auto" w:fill="auto"/>
            <w:noWrap/>
            <w:vAlign w:val="bottom"/>
            <w:hideMark/>
          </w:tcPr>
          <w:p w14:paraId="0701214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699</w:t>
            </w:r>
          </w:p>
        </w:tc>
        <w:tc>
          <w:tcPr>
            <w:tcW w:w="851" w:type="dxa"/>
            <w:tcBorders>
              <w:top w:val="nil"/>
              <w:bottom w:val="nil"/>
            </w:tcBorders>
            <w:shd w:val="clear" w:color="auto" w:fill="auto"/>
            <w:noWrap/>
            <w:vAlign w:val="bottom"/>
            <w:hideMark/>
          </w:tcPr>
          <w:p w14:paraId="5166A5F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455</w:t>
            </w:r>
          </w:p>
        </w:tc>
        <w:tc>
          <w:tcPr>
            <w:tcW w:w="850" w:type="dxa"/>
            <w:tcBorders>
              <w:top w:val="nil"/>
              <w:bottom w:val="nil"/>
            </w:tcBorders>
            <w:shd w:val="clear" w:color="auto" w:fill="auto"/>
            <w:noWrap/>
            <w:vAlign w:val="bottom"/>
            <w:hideMark/>
          </w:tcPr>
          <w:p w14:paraId="69F8DFC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190</w:t>
            </w:r>
          </w:p>
        </w:tc>
        <w:tc>
          <w:tcPr>
            <w:tcW w:w="851" w:type="dxa"/>
            <w:tcBorders>
              <w:top w:val="nil"/>
              <w:bottom w:val="nil"/>
            </w:tcBorders>
            <w:shd w:val="clear" w:color="auto" w:fill="auto"/>
            <w:noWrap/>
            <w:vAlign w:val="bottom"/>
            <w:hideMark/>
          </w:tcPr>
          <w:p w14:paraId="0BAD84E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63</w:t>
            </w:r>
          </w:p>
        </w:tc>
        <w:tc>
          <w:tcPr>
            <w:tcW w:w="850" w:type="dxa"/>
            <w:tcBorders>
              <w:top w:val="nil"/>
              <w:bottom w:val="nil"/>
              <w:right w:val="single" w:sz="4" w:space="0" w:color="auto"/>
            </w:tcBorders>
            <w:shd w:val="clear" w:color="auto" w:fill="auto"/>
            <w:noWrap/>
            <w:vAlign w:val="bottom"/>
            <w:hideMark/>
          </w:tcPr>
          <w:p w14:paraId="1ACF45F7"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2 646</w:t>
            </w:r>
          </w:p>
        </w:tc>
      </w:tr>
      <w:tr w:rsidR="006D64BE" w:rsidRPr="00390716" w14:paraId="77329C4D"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6E4984E7"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public Ch. 13-15</w:t>
            </w:r>
          </w:p>
        </w:tc>
        <w:tc>
          <w:tcPr>
            <w:tcW w:w="851" w:type="dxa"/>
            <w:tcBorders>
              <w:top w:val="nil"/>
              <w:left w:val="nil"/>
              <w:bottom w:val="nil"/>
            </w:tcBorders>
            <w:shd w:val="clear" w:color="auto" w:fill="auto"/>
            <w:noWrap/>
            <w:vAlign w:val="bottom"/>
            <w:hideMark/>
          </w:tcPr>
          <w:p w14:paraId="157C7B5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w:t>
            </w:r>
          </w:p>
        </w:tc>
        <w:tc>
          <w:tcPr>
            <w:tcW w:w="850" w:type="dxa"/>
            <w:tcBorders>
              <w:top w:val="nil"/>
              <w:bottom w:val="nil"/>
            </w:tcBorders>
            <w:shd w:val="clear" w:color="auto" w:fill="auto"/>
            <w:noWrap/>
            <w:vAlign w:val="bottom"/>
            <w:hideMark/>
          </w:tcPr>
          <w:p w14:paraId="6394A85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w:t>
            </w:r>
          </w:p>
        </w:tc>
        <w:tc>
          <w:tcPr>
            <w:tcW w:w="851" w:type="dxa"/>
            <w:tcBorders>
              <w:top w:val="nil"/>
              <w:bottom w:val="nil"/>
            </w:tcBorders>
            <w:shd w:val="clear" w:color="auto" w:fill="auto"/>
            <w:noWrap/>
            <w:vAlign w:val="bottom"/>
            <w:hideMark/>
          </w:tcPr>
          <w:p w14:paraId="590A4B5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w:t>
            </w:r>
          </w:p>
        </w:tc>
        <w:tc>
          <w:tcPr>
            <w:tcW w:w="850" w:type="dxa"/>
            <w:tcBorders>
              <w:top w:val="nil"/>
              <w:bottom w:val="nil"/>
            </w:tcBorders>
            <w:shd w:val="clear" w:color="auto" w:fill="auto"/>
            <w:noWrap/>
            <w:vAlign w:val="bottom"/>
            <w:hideMark/>
          </w:tcPr>
          <w:p w14:paraId="7AF87A7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w:t>
            </w:r>
          </w:p>
        </w:tc>
        <w:tc>
          <w:tcPr>
            <w:tcW w:w="851" w:type="dxa"/>
            <w:tcBorders>
              <w:top w:val="nil"/>
              <w:bottom w:val="nil"/>
            </w:tcBorders>
            <w:shd w:val="clear" w:color="auto" w:fill="auto"/>
            <w:noWrap/>
            <w:vAlign w:val="bottom"/>
            <w:hideMark/>
          </w:tcPr>
          <w:p w14:paraId="297EA30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14</w:t>
            </w:r>
          </w:p>
        </w:tc>
        <w:tc>
          <w:tcPr>
            <w:tcW w:w="850" w:type="dxa"/>
            <w:tcBorders>
              <w:top w:val="nil"/>
              <w:bottom w:val="nil"/>
            </w:tcBorders>
            <w:shd w:val="clear" w:color="auto" w:fill="auto"/>
            <w:noWrap/>
            <w:vAlign w:val="bottom"/>
            <w:hideMark/>
          </w:tcPr>
          <w:p w14:paraId="7A41638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11</w:t>
            </w:r>
          </w:p>
        </w:tc>
        <w:tc>
          <w:tcPr>
            <w:tcW w:w="851" w:type="dxa"/>
            <w:tcBorders>
              <w:top w:val="nil"/>
              <w:bottom w:val="nil"/>
            </w:tcBorders>
            <w:shd w:val="clear" w:color="auto" w:fill="auto"/>
            <w:noWrap/>
            <w:vAlign w:val="bottom"/>
            <w:hideMark/>
          </w:tcPr>
          <w:p w14:paraId="3993913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w:t>
            </w:r>
          </w:p>
        </w:tc>
        <w:tc>
          <w:tcPr>
            <w:tcW w:w="850" w:type="dxa"/>
            <w:tcBorders>
              <w:top w:val="nil"/>
              <w:bottom w:val="nil"/>
              <w:right w:val="single" w:sz="4" w:space="0" w:color="auto"/>
            </w:tcBorders>
            <w:shd w:val="clear" w:color="auto" w:fill="auto"/>
            <w:noWrap/>
            <w:vAlign w:val="bottom"/>
            <w:hideMark/>
          </w:tcPr>
          <w:p w14:paraId="6D37227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85</w:t>
            </w:r>
          </w:p>
        </w:tc>
      </w:tr>
      <w:tr w:rsidR="006D64BE" w:rsidRPr="00390716" w14:paraId="431B7D09"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6BA32B15"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state Ch. 16-20</w:t>
            </w:r>
          </w:p>
        </w:tc>
        <w:tc>
          <w:tcPr>
            <w:tcW w:w="851" w:type="dxa"/>
            <w:tcBorders>
              <w:top w:val="nil"/>
              <w:left w:val="nil"/>
              <w:bottom w:val="nil"/>
            </w:tcBorders>
            <w:shd w:val="clear" w:color="auto" w:fill="auto"/>
            <w:noWrap/>
            <w:vAlign w:val="bottom"/>
            <w:hideMark/>
          </w:tcPr>
          <w:p w14:paraId="6DB8C13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31</w:t>
            </w:r>
          </w:p>
        </w:tc>
        <w:tc>
          <w:tcPr>
            <w:tcW w:w="850" w:type="dxa"/>
            <w:tcBorders>
              <w:top w:val="nil"/>
              <w:bottom w:val="nil"/>
            </w:tcBorders>
            <w:shd w:val="clear" w:color="auto" w:fill="auto"/>
            <w:noWrap/>
            <w:vAlign w:val="bottom"/>
            <w:hideMark/>
          </w:tcPr>
          <w:p w14:paraId="63D9F75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75</w:t>
            </w:r>
          </w:p>
        </w:tc>
        <w:tc>
          <w:tcPr>
            <w:tcW w:w="851" w:type="dxa"/>
            <w:tcBorders>
              <w:top w:val="nil"/>
              <w:bottom w:val="nil"/>
            </w:tcBorders>
            <w:shd w:val="clear" w:color="auto" w:fill="auto"/>
            <w:noWrap/>
            <w:vAlign w:val="bottom"/>
            <w:hideMark/>
          </w:tcPr>
          <w:p w14:paraId="3BF25E4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103</w:t>
            </w:r>
          </w:p>
        </w:tc>
        <w:tc>
          <w:tcPr>
            <w:tcW w:w="850" w:type="dxa"/>
            <w:tcBorders>
              <w:top w:val="nil"/>
              <w:bottom w:val="nil"/>
            </w:tcBorders>
            <w:shd w:val="clear" w:color="auto" w:fill="auto"/>
            <w:noWrap/>
            <w:vAlign w:val="bottom"/>
            <w:hideMark/>
          </w:tcPr>
          <w:p w14:paraId="5C18BBC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122</w:t>
            </w:r>
          </w:p>
        </w:tc>
        <w:tc>
          <w:tcPr>
            <w:tcW w:w="851" w:type="dxa"/>
            <w:tcBorders>
              <w:top w:val="nil"/>
              <w:bottom w:val="nil"/>
            </w:tcBorders>
            <w:shd w:val="clear" w:color="auto" w:fill="auto"/>
            <w:noWrap/>
            <w:vAlign w:val="bottom"/>
            <w:hideMark/>
          </w:tcPr>
          <w:p w14:paraId="3BE90BF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101</w:t>
            </w:r>
          </w:p>
        </w:tc>
        <w:tc>
          <w:tcPr>
            <w:tcW w:w="850" w:type="dxa"/>
            <w:tcBorders>
              <w:top w:val="nil"/>
              <w:bottom w:val="nil"/>
            </w:tcBorders>
            <w:shd w:val="clear" w:color="auto" w:fill="auto"/>
            <w:noWrap/>
            <w:vAlign w:val="bottom"/>
            <w:hideMark/>
          </w:tcPr>
          <w:p w14:paraId="767D364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60</w:t>
            </w:r>
          </w:p>
        </w:tc>
        <w:tc>
          <w:tcPr>
            <w:tcW w:w="851" w:type="dxa"/>
            <w:tcBorders>
              <w:top w:val="nil"/>
              <w:bottom w:val="nil"/>
            </w:tcBorders>
            <w:shd w:val="clear" w:color="auto" w:fill="auto"/>
            <w:noWrap/>
            <w:vAlign w:val="bottom"/>
            <w:hideMark/>
          </w:tcPr>
          <w:p w14:paraId="3C9763E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25</w:t>
            </w:r>
          </w:p>
        </w:tc>
        <w:tc>
          <w:tcPr>
            <w:tcW w:w="850" w:type="dxa"/>
            <w:tcBorders>
              <w:top w:val="nil"/>
              <w:bottom w:val="nil"/>
              <w:right w:val="single" w:sz="4" w:space="0" w:color="auto"/>
            </w:tcBorders>
            <w:shd w:val="clear" w:color="auto" w:fill="auto"/>
            <w:noWrap/>
            <w:vAlign w:val="bottom"/>
            <w:hideMark/>
          </w:tcPr>
          <w:p w14:paraId="16E0A4B5"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517</w:t>
            </w:r>
          </w:p>
        </w:tc>
      </w:tr>
      <w:tr w:rsidR="006D64BE" w:rsidRPr="00390716" w14:paraId="6D43CFE5"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10988E7A"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other penal legislation</w:t>
            </w:r>
          </w:p>
        </w:tc>
        <w:tc>
          <w:tcPr>
            <w:tcW w:w="851" w:type="dxa"/>
            <w:tcBorders>
              <w:top w:val="nil"/>
              <w:left w:val="nil"/>
              <w:bottom w:val="nil"/>
            </w:tcBorders>
            <w:shd w:val="clear" w:color="auto" w:fill="auto"/>
            <w:noWrap/>
            <w:vAlign w:val="bottom"/>
            <w:hideMark/>
          </w:tcPr>
          <w:p w14:paraId="479E876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107</w:t>
            </w:r>
          </w:p>
        </w:tc>
        <w:tc>
          <w:tcPr>
            <w:tcW w:w="850" w:type="dxa"/>
            <w:tcBorders>
              <w:top w:val="nil"/>
              <w:bottom w:val="nil"/>
            </w:tcBorders>
            <w:shd w:val="clear" w:color="auto" w:fill="auto"/>
            <w:noWrap/>
            <w:vAlign w:val="bottom"/>
            <w:hideMark/>
          </w:tcPr>
          <w:p w14:paraId="27BC82C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436</w:t>
            </w:r>
          </w:p>
        </w:tc>
        <w:tc>
          <w:tcPr>
            <w:tcW w:w="851" w:type="dxa"/>
            <w:tcBorders>
              <w:top w:val="nil"/>
              <w:bottom w:val="nil"/>
            </w:tcBorders>
            <w:shd w:val="clear" w:color="auto" w:fill="auto"/>
            <w:noWrap/>
            <w:vAlign w:val="bottom"/>
            <w:hideMark/>
          </w:tcPr>
          <w:p w14:paraId="05F1233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640</w:t>
            </w:r>
          </w:p>
        </w:tc>
        <w:tc>
          <w:tcPr>
            <w:tcW w:w="850" w:type="dxa"/>
            <w:tcBorders>
              <w:top w:val="nil"/>
              <w:bottom w:val="nil"/>
            </w:tcBorders>
            <w:shd w:val="clear" w:color="auto" w:fill="auto"/>
            <w:noWrap/>
            <w:vAlign w:val="bottom"/>
            <w:hideMark/>
          </w:tcPr>
          <w:p w14:paraId="0EE1E86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1 033</w:t>
            </w:r>
          </w:p>
        </w:tc>
        <w:tc>
          <w:tcPr>
            <w:tcW w:w="851" w:type="dxa"/>
            <w:tcBorders>
              <w:top w:val="nil"/>
              <w:bottom w:val="nil"/>
            </w:tcBorders>
            <w:shd w:val="clear" w:color="auto" w:fill="auto"/>
            <w:noWrap/>
            <w:vAlign w:val="bottom"/>
            <w:hideMark/>
          </w:tcPr>
          <w:p w14:paraId="0B9D79F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1 038</w:t>
            </w:r>
          </w:p>
        </w:tc>
        <w:tc>
          <w:tcPr>
            <w:tcW w:w="850" w:type="dxa"/>
            <w:tcBorders>
              <w:top w:val="nil"/>
              <w:bottom w:val="nil"/>
            </w:tcBorders>
            <w:shd w:val="clear" w:color="auto" w:fill="auto"/>
            <w:noWrap/>
            <w:vAlign w:val="bottom"/>
            <w:hideMark/>
          </w:tcPr>
          <w:p w14:paraId="335C6AD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685</w:t>
            </w:r>
          </w:p>
        </w:tc>
        <w:tc>
          <w:tcPr>
            <w:tcW w:w="851" w:type="dxa"/>
            <w:tcBorders>
              <w:top w:val="nil"/>
              <w:bottom w:val="nil"/>
            </w:tcBorders>
            <w:shd w:val="clear" w:color="auto" w:fill="auto"/>
            <w:noWrap/>
            <w:vAlign w:val="bottom"/>
            <w:hideMark/>
          </w:tcPr>
          <w:p w14:paraId="7B7CAFB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290</w:t>
            </w:r>
          </w:p>
        </w:tc>
        <w:tc>
          <w:tcPr>
            <w:tcW w:w="850" w:type="dxa"/>
            <w:tcBorders>
              <w:top w:val="nil"/>
              <w:bottom w:val="nil"/>
              <w:right w:val="single" w:sz="4" w:space="0" w:color="auto"/>
            </w:tcBorders>
            <w:shd w:val="clear" w:color="auto" w:fill="auto"/>
            <w:noWrap/>
            <w:vAlign w:val="bottom"/>
            <w:hideMark/>
          </w:tcPr>
          <w:p w14:paraId="796D32D3"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4 229</w:t>
            </w:r>
          </w:p>
        </w:tc>
      </w:tr>
      <w:tr w:rsidR="006D64BE" w:rsidRPr="00390716" w14:paraId="7533EE82" w14:textId="77777777" w:rsidTr="00A843C5">
        <w:trPr>
          <w:gridAfter w:val="2"/>
          <w:wAfter w:w="4175" w:type="dxa"/>
          <w:trHeight w:val="86"/>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5D8B7F26"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single" w:sz="4" w:space="0" w:color="auto"/>
            </w:tcBorders>
            <w:shd w:val="clear" w:color="auto" w:fill="auto"/>
            <w:noWrap/>
            <w:vAlign w:val="bottom"/>
            <w:hideMark/>
          </w:tcPr>
          <w:p w14:paraId="4B99B17E"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623AFCB2"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0BFD3546"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0BF17488"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49103E6D"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0F37BE35"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6888AC3A"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right w:val="single" w:sz="4" w:space="0" w:color="auto"/>
            </w:tcBorders>
            <w:shd w:val="clear" w:color="auto" w:fill="auto"/>
            <w:noWrap/>
            <w:vAlign w:val="bottom"/>
            <w:hideMark/>
          </w:tcPr>
          <w:p w14:paraId="5E441704"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0D7B993E" w14:textId="77777777" w:rsidTr="00A843C5">
        <w:trPr>
          <w:gridAfter w:val="2"/>
          <w:wAfter w:w="4175" w:type="dxa"/>
          <w:trHeight w:val="86"/>
        </w:trPr>
        <w:tc>
          <w:tcPr>
            <w:tcW w:w="2850" w:type="dxa"/>
            <w:tcBorders>
              <w:top w:val="single" w:sz="4" w:space="0" w:color="auto"/>
              <w:left w:val="single" w:sz="4" w:space="0" w:color="auto"/>
              <w:bottom w:val="nil"/>
              <w:right w:val="single" w:sz="4" w:space="0" w:color="auto"/>
            </w:tcBorders>
            <w:shd w:val="clear" w:color="auto" w:fill="auto"/>
            <w:noWrap/>
            <w:vAlign w:val="bottom"/>
            <w:hideMark/>
          </w:tcPr>
          <w:p w14:paraId="6451ED4E" w14:textId="77777777" w:rsidR="00A9723A" w:rsidRPr="00390716" w:rsidRDefault="00A9723A" w:rsidP="005C065F">
            <w:pPr>
              <w:spacing w:after="0"/>
              <w:rPr>
                <w:b/>
                <w:color w:val="000000"/>
                <w:szCs w:val="24"/>
                <w:lang w:val="sv-SE" w:eastAsia="sv-SE"/>
              </w:rPr>
            </w:pPr>
          </w:p>
        </w:tc>
        <w:tc>
          <w:tcPr>
            <w:tcW w:w="851" w:type="dxa"/>
            <w:tcBorders>
              <w:top w:val="single" w:sz="4" w:space="0" w:color="auto"/>
              <w:left w:val="nil"/>
              <w:bottom w:val="nil"/>
            </w:tcBorders>
            <w:shd w:val="clear" w:color="auto" w:fill="auto"/>
            <w:noWrap/>
            <w:vAlign w:val="bottom"/>
            <w:hideMark/>
          </w:tcPr>
          <w:p w14:paraId="3609C1BF"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2013</w:t>
            </w:r>
          </w:p>
        </w:tc>
        <w:tc>
          <w:tcPr>
            <w:tcW w:w="850" w:type="dxa"/>
            <w:tcBorders>
              <w:top w:val="single" w:sz="4" w:space="0" w:color="auto"/>
              <w:bottom w:val="nil"/>
            </w:tcBorders>
            <w:shd w:val="clear" w:color="auto" w:fill="auto"/>
            <w:noWrap/>
            <w:vAlign w:val="bottom"/>
            <w:hideMark/>
          </w:tcPr>
          <w:p w14:paraId="2F5A9242"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40A9A799"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478F6635"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6350DFFC"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30ADB37E"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12CBC6A9"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right w:val="single" w:sz="4" w:space="0" w:color="auto"/>
            </w:tcBorders>
            <w:shd w:val="clear" w:color="auto" w:fill="auto"/>
            <w:noWrap/>
            <w:vAlign w:val="bottom"/>
            <w:hideMark/>
          </w:tcPr>
          <w:p w14:paraId="2E910BBA"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r>
      <w:tr w:rsidR="00A843C5" w:rsidRPr="00390716" w14:paraId="2F05B502"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59B29B9D"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3402" w:type="dxa"/>
            <w:gridSpan w:val="4"/>
            <w:tcBorders>
              <w:top w:val="nil"/>
              <w:left w:val="nil"/>
              <w:bottom w:val="nil"/>
            </w:tcBorders>
            <w:shd w:val="clear" w:color="auto" w:fill="auto"/>
            <w:noWrap/>
            <w:vAlign w:val="bottom"/>
            <w:hideMark/>
          </w:tcPr>
          <w:p w14:paraId="3408C9CD" w14:textId="77777777" w:rsidR="00A9723A" w:rsidRPr="00390716" w:rsidRDefault="00A9723A" w:rsidP="005C065F">
            <w:pPr>
              <w:spacing w:after="0"/>
              <w:rPr>
                <w:color w:val="000000"/>
                <w:szCs w:val="24"/>
                <w:lang w:val="en-US" w:eastAsia="sv-SE"/>
              </w:rPr>
            </w:pPr>
            <w:r w:rsidRPr="00390716">
              <w:rPr>
                <w:color w:val="000000"/>
                <w:szCs w:val="24"/>
                <w:lang w:val="en-US" w:eastAsia="sv-SE"/>
              </w:rPr>
              <w:t>Age when sentenced to imprisonment</w:t>
            </w:r>
          </w:p>
        </w:tc>
        <w:tc>
          <w:tcPr>
            <w:tcW w:w="851" w:type="dxa"/>
            <w:tcBorders>
              <w:top w:val="nil"/>
              <w:bottom w:val="nil"/>
            </w:tcBorders>
            <w:shd w:val="clear" w:color="auto" w:fill="auto"/>
            <w:noWrap/>
            <w:vAlign w:val="bottom"/>
            <w:hideMark/>
          </w:tcPr>
          <w:p w14:paraId="5032894D" w14:textId="77777777" w:rsidR="00A9723A" w:rsidRPr="00390716" w:rsidRDefault="00A9723A" w:rsidP="005C065F">
            <w:pPr>
              <w:spacing w:after="0"/>
              <w:rPr>
                <w:color w:val="000000"/>
                <w:szCs w:val="24"/>
                <w:lang w:val="en-US" w:eastAsia="sv-SE"/>
              </w:rPr>
            </w:pPr>
          </w:p>
        </w:tc>
        <w:tc>
          <w:tcPr>
            <w:tcW w:w="850" w:type="dxa"/>
            <w:tcBorders>
              <w:top w:val="nil"/>
              <w:bottom w:val="nil"/>
            </w:tcBorders>
            <w:shd w:val="clear" w:color="auto" w:fill="auto"/>
            <w:noWrap/>
            <w:vAlign w:val="bottom"/>
            <w:hideMark/>
          </w:tcPr>
          <w:p w14:paraId="3DCA21EB" w14:textId="77777777" w:rsidR="00A9723A" w:rsidRPr="00390716" w:rsidRDefault="00A9723A" w:rsidP="005C065F">
            <w:pPr>
              <w:spacing w:after="0"/>
              <w:rPr>
                <w:color w:val="000000"/>
                <w:szCs w:val="24"/>
                <w:lang w:val="en-US" w:eastAsia="sv-SE"/>
              </w:rPr>
            </w:pPr>
          </w:p>
        </w:tc>
        <w:tc>
          <w:tcPr>
            <w:tcW w:w="851" w:type="dxa"/>
            <w:tcBorders>
              <w:top w:val="nil"/>
              <w:bottom w:val="nil"/>
            </w:tcBorders>
            <w:shd w:val="clear" w:color="auto" w:fill="auto"/>
            <w:noWrap/>
            <w:vAlign w:val="bottom"/>
            <w:hideMark/>
          </w:tcPr>
          <w:p w14:paraId="0E841123" w14:textId="77777777" w:rsidR="00A9723A" w:rsidRPr="00390716" w:rsidRDefault="00A9723A" w:rsidP="005C065F">
            <w:pPr>
              <w:spacing w:after="0"/>
              <w:rPr>
                <w:color w:val="000000"/>
                <w:szCs w:val="24"/>
                <w:lang w:val="en-US" w:eastAsia="sv-SE"/>
              </w:rPr>
            </w:pPr>
          </w:p>
        </w:tc>
        <w:tc>
          <w:tcPr>
            <w:tcW w:w="850" w:type="dxa"/>
            <w:tcBorders>
              <w:top w:val="nil"/>
              <w:bottom w:val="nil"/>
              <w:right w:val="single" w:sz="4" w:space="0" w:color="auto"/>
            </w:tcBorders>
            <w:shd w:val="clear" w:color="auto" w:fill="auto"/>
            <w:noWrap/>
            <w:vAlign w:val="bottom"/>
            <w:hideMark/>
          </w:tcPr>
          <w:p w14:paraId="7B921A3E" w14:textId="77777777" w:rsidR="00A9723A" w:rsidRPr="00390716" w:rsidRDefault="00A9723A" w:rsidP="005C065F">
            <w:pPr>
              <w:spacing w:after="0"/>
              <w:rPr>
                <w:color w:val="000000"/>
                <w:szCs w:val="24"/>
                <w:lang w:val="en-US" w:eastAsia="sv-SE"/>
              </w:rPr>
            </w:pPr>
            <w:r w:rsidRPr="00390716">
              <w:rPr>
                <w:color w:val="000000"/>
                <w:szCs w:val="24"/>
                <w:lang w:val="en-US" w:eastAsia="sv-SE"/>
              </w:rPr>
              <w:t> </w:t>
            </w:r>
          </w:p>
        </w:tc>
      </w:tr>
      <w:tr w:rsidR="006D64BE" w:rsidRPr="00390716" w14:paraId="56E9717E" w14:textId="77777777" w:rsidTr="00A843C5">
        <w:trPr>
          <w:gridAfter w:val="2"/>
          <w:wAfter w:w="4175" w:type="dxa"/>
          <w:trHeight w:val="157"/>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08FDEA91" w14:textId="77777777" w:rsidR="00A9723A" w:rsidRPr="00390716" w:rsidRDefault="00A9723A" w:rsidP="005C065F">
            <w:pPr>
              <w:spacing w:after="0"/>
              <w:rPr>
                <w:color w:val="000000"/>
                <w:szCs w:val="24"/>
                <w:lang w:val="en-US" w:eastAsia="sv-SE"/>
              </w:rPr>
            </w:pPr>
            <w:r w:rsidRPr="00390716">
              <w:rPr>
                <w:color w:val="000000"/>
                <w:szCs w:val="24"/>
                <w:lang w:val="sv-SE" w:eastAsia="sv-SE"/>
              </w:rPr>
              <w:t>Principal offence</w:t>
            </w:r>
          </w:p>
        </w:tc>
        <w:tc>
          <w:tcPr>
            <w:tcW w:w="851" w:type="dxa"/>
            <w:tcBorders>
              <w:top w:val="nil"/>
              <w:left w:val="nil"/>
              <w:bottom w:val="single" w:sz="4" w:space="0" w:color="auto"/>
            </w:tcBorders>
            <w:shd w:val="clear" w:color="auto" w:fill="auto"/>
            <w:noWrap/>
            <w:vAlign w:val="bottom"/>
            <w:hideMark/>
          </w:tcPr>
          <w:p w14:paraId="101C722E"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15-20</w:t>
            </w:r>
          </w:p>
        </w:tc>
        <w:tc>
          <w:tcPr>
            <w:tcW w:w="850" w:type="dxa"/>
            <w:tcBorders>
              <w:top w:val="nil"/>
              <w:bottom w:val="single" w:sz="4" w:space="0" w:color="auto"/>
            </w:tcBorders>
            <w:shd w:val="clear" w:color="auto" w:fill="auto"/>
            <w:noWrap/>
            <w:vAlign w:val="bottom"/>
            <w:hideMark/>
          </w:tcPr>
          <w:p w14:paraId="2E54F659"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21-24</w:t>
            </w:r>
          </w:p>
        </w:tc>
        <w:tc>
          <w:tcPr>
            <w:tcW w:w="851" w:type="dxa"/>
            <w:tcBorders>
              <w:top w:val="nil"/>
              <w:bottom w:val="single" w:sz="4" w:space="0" w:color="auto"/>
            </w:tcBorders>
            <w:shd w:val="clear" w:color="auto" w:fill="auto"/>
            <w:noWrap/>
            <w:vAlign w:val="bottom"/>
            <w:hideMark/>
          </w:tcPr>
          <w:p w14:paraId="0C7B918C"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25-29</w:t>
            </w:r>
          </w:p>
        </w:tc>
        <w:tc>
          <w:tcPr>
            <w:tcW w:w="850" w:type="dxa"/>
            <w:tcBorders>
              <w:top w:val="nil"/>
              <w:bottom w:val="single" w:sz="4" w:space="0" w:color="auto"/>
            </w:tcBorders>
            <w:shd w:val="clear" w:color="auto" w:fill="auto"/>
            <w:noWrap/>
            <w:vAlign w:val="bottom"/>
            <w:hideMark/>
          </w:tcPr>
          <w:p w14:paraId="7B8B59D5"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30-39</w:t>
            </w:r>
          </w:p>
        </w:tc>
        <w:tc>
          <w:tcPr>
            <w:tcW w:w="851" w:type="dxa"/>
            <w:tcBorders>
              <w:top w:val="nil"/>
              <w:bottom w:val="single" w:sz="4" w:space="0" w:color="auto"/>
            </w:tcBorders>
            <w:shd w:val="clear" w:color="auto" w:fill="auto"/>
            <w:noWrap/>
            <w:vAlign w:val="bottom"/>
            <w:hideMark/>
          </w:tcPr>
          <w:p w14:paraId="2C024681"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40-49</w:t>
            </w:r>
          </w:p>
        </w:tc>
        <w:tc>
          <w:tcPr>
            <w:tcW w:w="850" w:type="dxa"/>
            <w:tcBorders>
              <w:top w:val="nil"/>
              <w:bottom w:val="single" w:sz="4" w:space="0" w:color="auto"/>
            </w:tcBorders>
            <w:shd w:val="clear" w:color="auto" w:fill="auto"/>
            <w:noWrap/>
            <w:vAlign w:val="bottom"/>
            <w:hideMark/>
          </w:tcPr>
          <w:p w14:paraId="6E577B95"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50-59</w:t>
            </w:r>
          </w:p>
        </w:tc>
        <w:tc>
          <w:tcPr>
            <w:tcW w:w="851" w:type="dxa"/>
            <w:tcBorders>
              <w:top w:val="nil"/>
              <w:bottom w:val="single" w:sz="4" w:space="0" w:color="auto"/>
            </w:tcBorders>
            <w:shd w:val="clear" w:color="auto" w:fill="auto"/>
            <w:noWrap/>
            <w:vAlign w:val="bottom"/>
            <w:hideMark/>
          </w:tcPr>
          <w:p w14:paraId="2D2CF03A"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60-</w:t>
            </w:r>
          </w:p>
        </w:tc>
        <w:tc>
          <w:tcPr>
            <w:tcW w:w="850" w:type="dxa"/>
            <w:tcBorders>
              <w:top w:val="nil"/>
              <w:bottom w:val="single" w:sz="4" w:space="0" w:color="auto"/>
              <w:right w:val="single" w:sz="4" w:space="0" w:color="auto"/>
            </w:tcBorders>
            <w:shd w:val="clear" w:color="auto" w:fill="auto"/>
            <w:noWrap/>
            <w:vAlign w:val="bottom"/>
            <w:hideMark/>
          </w:tcPr>
          <w:p w14:paraId="3008A688"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Total</w:t>
            </w:r>
          </w:p>
        </w:tc>
      </w:tr>
      <w:tr w:rsidR="006D64BE" w:rsidRPr="00390716" w14:paraId="2D3DF7F2"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54B3D08E" w14:textId="77777777" w:rsidR="00A9723A" w:rsidRPr="00390716" w:rsidRDefault="00A9723A" w:rsidP="005C065F">
            <w:pPr>
              <w:spacing w:after="0"/>
              <w:rPr>
                <w:color w:val="000000"/>
                <w:szCs w:val="24"/>
                <w:lang w:val="sv-SE" w:eastAsia="sv-SE"/>
              </w:rPr>
            </w:pPr>
            <w:r w:rsidRPr="00390716">
              <w:rPr>
                <w:color w:val="000000"/>
                <w:szCs w:val="24"/>
                <w:lang w:val="sv-SE" w:eastAsia="sv-SE"/>
              </w:rPr>
              <w:t>TOTAL NUMBER</w:t>
            </w:r>
          </w:p>
        </w:tc>
        <w:tc>
          <w:tcPr>
            <w:tcW w:w="851" w:type="dxa"/>
            <w:tcBorders>
              <w:top w:val="nil"/>
              <w:left w:val="nil"/>
              <w:bottom w:val="nil"/>
            </w:tcBorders>
            <w:shd w:val="clear" w:color="auto" w:fill="auto"/>
            <w:noWrap/>
            <w:vAlign w:val="bottom"/>
            <w:hideMark/>
          </w:tcPr>
          <w:p w14:paraId="1154B300"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7963D18D"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056B042A"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758B6EFC"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012DAE70"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5089BFF3"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4F95AF22" w14:textId="77777777" w:rsidR="00A9723A" w:rsidRPr="00390716" w:rsidRDefault="00A9723A" w:rsidP="005C065F">
            <w:pPr>
              <w:spacing w:after="0"/>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3C6C9932"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7DE23624"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3D5DBE27" w14:textId="67277C08" w:rsidR="00A9723A" w:rsidRPr="00390716" w:rsidRDefault="00A9723A" w:rsidP="005C065F">
            <w:pPr>
              <w:spacing w:after="0"/>
              <w:rPr>
                <w:color w:val="000000"/>
                <w:szCs w:val="24"/>
                <w:lang w:val="sv-SE" w:eastAsia="sv-SE"/>
              </w:rPr>
            </w:pPr>
            <w:r w:rsidRPr="00390716">
              <w:rPr>
                <w:color w:val="000000"/>
                <w:szCs w:val="24"/>
                <w:lang w:val="sv-SE" w:eastAsia="sv-SE"/>
              </w:rPr>
              <w:t>Total, all crimes</w:t>
            </w:r>
          </w:p>
        </w:tc>
        <w:tc>
          <w:tcPr>
            <w:tcW w:w="851" w:type="dxa"/>
            <w:tcBorders>
              <w:top w:val="nil"/>
              <w:left w:val="nil"/>
              <w:bottom w:val="nil"/>
            </w:tcBorders>
            <w:shd w:val="clear" w:color="auto" w:fill="auto"/>
            <w:noWrap/>
            <w:vAlign w:val="bottom"/>
            <w:hideMark/>
          </w:tcPr>
          <w:p w14:paraId="5054C3B2"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432</w:t>
            </w:r>
          </w:p>
        </w:tc>
        <w:tc>
          <w:tcPr>
            <w:tcW w:w="850" w:type="dxa"/>
            <w:tcBorders>
              <w:top w:val="nil"/>
              <w:bottom w:val="nil"/>
            </w:tcBorders>
            <w:shd w:val="clear" w:color="auto" w:fill="auto"/>
            <w:noWrap/>
            <w:vAlign w:val="bottom"/>
            <w:hideMark/>
          </w:tcPr>
          <w:p w14:paraId="5EE4623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1 303</w:t>
            </w:r>
          </w:p>
        </w:tc>
        <w:tc>
          <w:tcPr>
            <w:tcW w:w="851" w:type="dxa"/>
            <w:tcBorders>
              <w:top w:val="nil"/>
              <w:bottom w:val="nil"/>
            </w:tcBorders>
            <w:shd w:val="clear" w:color="auto" w:fill="auto"/>
            <w:noWrap/>
            <w:vAlign w:val="bottom"/>
            <w:hideMark/>
          </w:tcPr>
          <w:p w14:paraId="7A990762"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1 517</w:t>
            </w:r>
          </w:p>
        </w:tc>
        <w:tc>
          <w:tcPr>
            <w:tcW w:w="850" w:type="dxa"/>
            <w:tcBorders>
              <w:top w:val="nil"/>
              <w:bottom w:val="nil"/>
            </w:tcBorders>
            <w:shd w:val="clear" w:color="auto" w:fill="auto"/>
            <w:noWrap/>
            <w:vAlign w:val="bottom"/>
            <w:hideMark/>
          </w:tcPr>
          <w:p w14:paraId="5BBD4345"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2 328</w:t>
            </w:r>
          </w:p>
        </w:tc>
        <w:tc>
          <w:tcPr>
            <w:tcW w:w="851" w:type="dxa"/>
            <w:tcBorders>
              <w:top w:val="nil"/>
              <w:bottom w:val="nil"/>
            </w:tcBorders>
            <w:shd w:val="clear" w:color="auto" w:fill="auto"/>
            <w:noWrap/>
            <w:vAlign w:val="bottom"/>
            <w:hideMark/>
          </w:tcPr>
          <w:p w14:paraId="06CA93E6"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1 808</w:t>
            </w:r>
          </w:p>
        </w:tc>
        <w:tc>
          <w:tcPr>
            <w:tcW w:w="850" w:type="dxa"/>
            <w:tcBorders>
              <w:top w:val="nil"/>
              <w:bottom w:val="nil"/>
            </w:tcBorders>
            <w:shd w:val="clear" w:color="auto" w:fill="auto"/>
            <w:noWrap/>
            <w:vAlign w:val="bottom"/>
            <w:hideMark/>
          </w:tcPr>
          <w:p w14:paraId="24988C43"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1 152</w:t>
            </w:r>
          </w:p>
        </w:tc>
        <w:tc>
          <w:tcPr>
            <w:tcW w:w="851" w:type="dxa"/>
            <w:tcBorders>
              <w:top w:val="nil"/>
              <w:bottom w:val="nil"/>
            </w:tcBorders>
            <w:shd w:val="clear" w:color="auto" w:fill="auto"/>
            <w:noWrap/>
            <w:vAlign w:val="bottom"/>
            <w:hideMark/>
          </w:tcPr>
          <w:p w14:paraId="0B49B88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435</w:t>
            </w:r>
          </w:p>
        </w:tc>
        <w:tc>
          <w:tcPr>
            <w:tcW w:w="850" w:type="dxa"/>
            <w:tcBorders>
              <w:top w:val="nil"/>
              <w:bottom w:val="nil"/>
              <w:right w:val="single" w:sz="4" w:space="0" w:color="auto"/>
            </w:tcBorders>
            <w:shd w:val="clear" w:color="auto" w:fill="auto"/>
            <w:noWrap/>
            <w:vAlign w:val="bottom"/>
            <w:hideMark/>
          </w:tcPr>
          <w:p w14:paraId="26394393"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8 975</w:t>
            </w:r>
          </w:p>
        </w:tc>
      </w:tr>
      <w:tr w:rsidR="006D64BE" w:rsidRPr="00390716" w14:paraId="5DAE26E4" w14:textId="77777777" w:rsidTr="00A843C5">
        <w:trPr>
          <w:gridAfter w:val="2"/>
          <w:wAfter w:w="4175" w:type="dxa"/>
          <w:trHeight w:val="86"/>
        </w:trPr>
        <w:tc>
          <w:tcPr>
            <w:tcW w:w="2850" w:type="dxa"/>
            <w:tcBorders>
              <w:top w:val="nil"/>
              <w:left w:val="single" w:sz="4" w:space="0" w:color="auto"/>
              <w:bottom w:val="nil"/>
              <w:right w:val="single" w:sz="4" w:space="0" w:color="auto"/>
            </w:tcBorders>
            <w:shd w:val="clear" w:color="auto" w:fill="auto"/>
            <w:noWrap/>
            <w:vAlign w:val="bottom"/>
            <w:hideMark/>
          </w:tcPr>
          <w:p w14:paraId="6A43F7D0"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nil"/>
            </w:tcBorders>
            <w:shd w:val="clear" w:color="auto" w:fill="auto"/>
            <w:noWrap/>
            <w:vAlign w:val="bottom"/>
            <w:hideMark/>
          </w:tcPr>
          <w:p w14:paraId="4C86E69D"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6E49FF22"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27CD9CFC"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160C3D1A"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6E90C1D8"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42696C89"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6175A15A"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78BBF4E0"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 </w:t>
            </w:r>
          </w:p>
        </w:tc>
      </w:tr>
      <w:tr w:rsidR="006D64BE" w:rsidRPr="00390716" w14:paraId="5D7327F7"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D16D9DB"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Penal Code</w:t>
            </w:r>
          </w:p>
        </w:tc>
        <w:tc>
          <w:tcPr>
            <w:tcW w:w="851" w:type="dxa"/>
            <w:tcBorders>
              <w:top w:val="nil"/>
              <w:left w:val="nil"/>
              <w:bottom w:val="nil"/>
            </w:tcBorders>
            <w:shd w:val="clear" w:color="auto" w:fill="auto"/>
            <w:noWrap/>
            <w:vAlign w:val="bottom"/>
            <w:hideMark/>
          </w:tcPr>
          <w:p w14:paraId="70B0AF6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366</w:t>
            </w:r>
          </w:p>
        </w:tc>
        <w:tc>
          <w:tcPr>
            <w:tcW w:w="850" w:type="dxa"/>
            <w:tcBorders>
              <w:top w:val="nil"/>
              <w:bottom w:val="nil"/>
            </w:tcBorders>
            <w:shd w:val="clear" w:color="auto" w:fill="auto"/>
            <w:noWrap/>
            <w:vAlign w:val="bottom"/>
            <w:hideMark/>
          </w:tcPr>
          <w:p w14:paraId="4544E9A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885</w:t>
            </w:r>
          </w:p>
        </w:tc>
        <w:tc>
          <w:tcPr>
            <w:tcW w:w="851" w:type="dxa"/>
            <w:tcBorders>
              <w:top w:val="nil"/>
              <w:bottom w:val="nil"/>
            </w:tcBorders>
            <w:shd w:val="clear" w:color="auto" w:fill="auto"/>
            <w:noWrap/>
            <w:vAlign w:val="bottom"/>
            <w:hideMark/>
          </w:tcPr>
          <w:p w14:paraId="7FC4047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926</w:t>
            </w:r>
          </w:p>
        </w:tc>
        <w:tc>
          <w:tcPr>
            <w:tcW w:w="850" w:type="dxa"/>
            <w:tcBorders>
              <w:top w:val="nil"/>
              <w:bottom w:val="nil"/>
            </w:tcBorders>
            <w:shd w:val="clear" w:color="auto" w:fill="auto"/>
            <w:noWrap/>
            <w:vAlign w:val="bottom"/>
            <w:hideMark/>
          </w:tcPr>
          <w:p w14:paraId="1DECBC9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1 328</w:t>
            </w:r>
          </w:p>
        </w:tc>
        <w:tc>
          <w:tcPr>
            <w:tcW w:w="851" w:type="dxa"/>
            <w:tcBorders>
              <w:top w:val="nil"/>
              <w:bottom w:val="nil"/>
            </w:tcBorders>
            <w:shd w:val="clear" w:color="auto" w:fill="auto"/>
            <w:noWrap/>
            <w:vAlign w:val="bottom"/>
            <w:hideMark/>
          </w:tcPr>
          <w:p w14:paraId="1E0C123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912</w:t>
            </w:r>
          </w:p>
        </w:tc>
        <w:tc>
          <w:tcPr>
            <w:tcW w:w="850" w:type="dxa"/>
            <w:tcBorders>
              <w:top w:val="nil"/>
              <w:bottom w:val="nil"/>
            </w:tcBorders>
            <w:shd w:val="clear" w:color="auto" w:fill="auto"/>
            <w:noWrap/>
            <w:vAlign w:val="bottom"/>
            <w:hideMark/>
          </w:tcPr>
          <w:p w14:paraId="5023E9F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479</w:t>
            </w:r>
          </w:p>
        </w:tc>
        <w:tc>
          <w:tcPr>
            <w:tcW w:w="851" w:type="dxa"/>
            <w:tcBorders>
              <w:top w:val="nil"/>
              <w:bottom w:val="nil"/>
            </w:tcBorders>
            <w:shd w:val="clear" w:color="auto" w:fill="auto"/>
            <w:noWrap/>
            <w:vAlign w:val="bottom"/>
            <w:hideMark/>
          </w:tcPr>
          <w:p w14:paraId="0CD3EA6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138</w:t>
            </w:r>
          </w:p>
        </w:tc>
        <w:tc>
          <w:tcPr>
            <w:tcW w:w="850" w:type="dxa"/>
            <w:tcBorders>
              <w:top w:val="nil"/>
              <w:bottom w:val="nil"/>
              <w:right w:val="single" w:sz="4" w:space="0" w:color="auto"/>
            </w:tcBorders>
            <w:shd w:val="clear" w:color="auto" w:fill="auto"/>
            <w:noWrap/>
            <w:vAlign w:val="bottom"/>
            <w:hideMark/>
          </w:tcPr>
          <w:p w14:paraId="38D4F977"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5 034</w:t>
            </w:r>
          </w:p>
        </w:tc>
      </w:tr>
      <w:tr w:rsidR="006D64BE" w:rsidRPr="00390716" w14:paraId="3B38408A"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5D1117D"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person. Ch. 3-7</w:t>
            </w:r>
          </w:p>
        </w:tc>
        <w:tc>
          <w:tcPr>
            <w:tcW w:w="851" w:type="dxa"/>
            <w:tcBorders>
              <w:top w:val="nil"/>
              <w:left w:val="nil"/>
              <w:bottom w:val="nil"/>
            </w:tcBorders>
            <w:shd w:val="clear" w:color="auto" w:fill="auto"/>
            <w:noWrap/>
            <w:vAlign w:val="bottom"/>
            <w:hideMark/>
          </w:tcPr>
          <w:p w14:paraId="6098AB5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116</w:t>
            </w:r>
          </w:p>
        </w:tc>
        <w:tc>
          <w:tcPr>
            <w:tcW w:w="850" w:type="dxa"/>
            <w:tcBorders>
              <w:top w:val="nil"/>
              <w:bottom w:val="nil"/>
            </w:tcBorders>
            <w:shd w:val="clear" w:color="auto" w:fill="auto"/>
            <w:noWrap/>
            <w:vAlign w:val="bottom"/>
            <w:hideMark/>
          </w:tcPr>
          <w:p w14:paraId="5BF14A7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292</w:t>
            </w:r>
          </w:p>
        </w:tc>
        <w:tc>
          <w:tcPr>
            <w:tcW w:w="851" w:type="dxa"/>
            <w:tcBorders>
              <w:top w:val="nil"/>
              <w:bottom w:val="nil"/>
            </w:tcBorders>
            <w:shd w:val="clear" w:color="auto" w:fill="auto"/>
            <w:noWrap/>
            <w:vAlign w:val="bottom"/>
            <w:hideMark/>
          </w:tcPr>
          <w:p w14:paraId="52C3BE9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324</w:t>
            </w:r>
          </w:p>
        </w:tc>
        <w:tc>
          <w:tcPr>
            <w:tcW w:w="850" w:type="dxa"/>
            <w:tcBorders>
              <w:top w:val="nil"/>
              <w:bottom w:val="nil"/>
            </w:tcBorders>
            <w:shd w:val="clear" w:color="auto" w:fill="auto"/>
            <w:noWrap/>
            <w:vAlign w:val="bottom"/>
            <w:hideMark/>
          </w:tcPr>
          <w:p w14:paraId="3A7328C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444</w:t>
            </w:r>
          </w:p>
        </w:tc>
        <w:tc>
          <w:tcPr>
            <w:tcW w:w="851" w:type="dxa"/>
            <w:tcBorders>
              <w:top w:val="nil"/>
              <w:bottom w:val="nil"/>
            </w:tcBorders>
            <w:shd w:val="clear" w:color="auto" w:fill="auto"/>
            <w:noWrap/>
            <w:vAlign w:val="bottom"/>
            <w:hideMark/>
          </w:tcPr>
          <w:p w14:paraId="6EF1360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366</w:t>
            </w:r>
          </w:p>
        </w:tc>
        <w:tc>
          <w:tcPr>
            <w:tcW w:w="850" w:type="dxa"/>
            <w:tcBorders>
              <w:top w:val="nil"/>
              <w:bottom w:val="nil"/>
            </w:tcBorders>
            <w:shd w:val="clear" w:color="auto" w:fill="auto"/>
            <w:noWrap/>
            <w:vAlign w:val="bottom"/>
            <w:hideMark/>
          </w:tcPr>
          <w:p w14:paraId="36B2D0E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219</w:t>
            </w:r>
          </w:p>
        </w:tc>
        <w:tc>
          <w:tcPr>
            <w:tcW w:w="851" w:type="dxa"/>
            <w:tcBorders>
              <w:top w:val="nil"/>
              <w:bottom w:val="nil"/>
            </w:tcBorders>
            <w:shd w:val="clear" w:color="auto" w:fill="auto"/>
            <w:noWrap/>
            <w:vAlign w:val="bottom"/>
            <w:hideMark/>
          </w:tcPr>
          <w:p w14:paraId="0504513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75</w:t>
            </w:r>
          </w:p>
        </w:tc>
        <w:tc>
          <w:tcPr>
            <w:tcW w:w="850" w:type="dxa"/>
            <w:tcBorders>
              <w:top w:val="nil"/>
              <w:bottom w:val="nil"/>
              <w:right w:val="single" w:sz="4" w:space="0" w:color="auto"/>
            </w:tcBorders>
            <w:shd w:val="clear" w:color="auto" w:fill="auto"/>
            <w:noWrap/>
            <w:vAlign w:val="bottom"/>
            <w:hideMark/>
          </w:tcPr>
          <w:p w14:paraId="11AD2A30"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1 836</w:t>
            </w:r>
          </w:p>
        </w:tc>
      </w:tr>
      <w:tr w:rsidR="006D64BE" w:rsidRPr="00390716" w14:paraId="7E33F3D5"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810C472"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property. Ch. 8-12</w:t>
            </w:r>
          </w:p>
        </w:tc>
        <w:tc>
          <w:tcPr>
            <w:tcW w:w="851" w:type="dxa"/>
            <w:tcBorders>
              <w:top w:val="nil"/>
              <w:left w:val="nil"/>
              <w:bottom w:val="nil"/>
            </w:tcBorders>
            <w:shd w:val="clear" w:color="auto" w:fill="auto"/>
            <w:noWrap/>
            <w:vAlign w:val="bottom"/>
            <w:hideMark/>
          </w:tcPr>
          <w:p w14:paraId="364D533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227</w:t>
            </w:r>
          </w:p>
        </w:tc>
        <w:tc>
          <w:tcPr>
            <w:tcW w:w="850" w:type="dxa"/>
            <w:tcBorders>
              <w:top w:val="nil"/>
              <w:bottom w:val="nil"/>
            </w:tcBorders>
            <w:shd w:val="clear" w:color="auto" w:fill="auto"/>
            <w:noWrap/>
            <w:vAlign w:val="bottom"/>
            <w:hideMark/>
          </w:tcPr>
          <w:p w14:paraId="4F7DF39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476</w:t>
            </w:r>
          </w:p>
        </w:tc>
        <w:tc>
          <w:tcPr>
            <w:tcW w:w="851" w:type="dxa"/>
            <w:tcBorders>
              <w:top w:val="nil"/>
              <w:bottom w:val="nil"/>
            </w:tcBorders>
            <w:shd w:val="clear" w:color="auto" w:fill="auto"/>
            <w:noWrap/>
            <w:vAlign w:val="bottom"/>
            <w:hideMark/>
          </w:tcPr>
          <w:p w14:paraId="2DF6D1C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489</w:t>
            </w:r>
          </w:p>
        </w:tc>
        <w:tc>
          <w:tcPr>
            <w:tcW w:w="850" w:type="dxa"/>
            <w:tcBorders>
              <w:top w:val="nil"/>
              <w:bottom w:val="nil"/>
            </w:tcBorders>
            <w:shd w:val="clear" w:color="auto" w:fill="auto"/>
            <w:noWrap/>
            <w:vAlign w:val="bottom"/>
            <w:hideMark/>
          </w:tcPr>
          <w:p w14:paraId="70DB9F8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733</w:t>
            </w:r>
          </w:p>
        </w:tc>
        <w:tc>
          <w:tcPr>
            <w:tcW w:w="851" w:type="dxa"/>
            <w:tcBorders>
              <w:top w:val="nil"/>
              <w:bottom w:val="nil"/>
            </w:tcBorders>
            <w:shd w:val="clear" w:color="auto" w:fill="auto"/>
            <w:noWrap/>
            <w:vAlign w:val="bottom"/>
            <w:hideMark/>
          </w:tcPr>
          <w:p w14:paraId="3483FA2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433</w:t>
            </w:r>
          </w:p>
        </w:tc>
        <w:tc>
          <w:tcPr>
            <w:tcW w:w="850" w:type="dxa"/>
            <w:tcBorders>
              <w:top w:val="nil"/>
              <w:bottom w:val="nil"/>
            </w:tcBorders>
            <w:shd w:val="clear" w:color="auto" w:fill="auto"/>
            <w:noWrap/>
            <w:vAlign w:val="bottom"/>
            <w:hideMark/>
          </w:tcPr>
          <w:p w14:paraId="461F6FA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211</w:t>
            </w:r>
          </w:p>
        </w:tc>
        <w:tc>
          <w:tcPr>
            <w:tcW w:w="851" w:type="dxa"/>
            <w:tcBorders>
              <w:top w:val="nil"/>
              <w:bottom w:val="nil"/>
            </w:tcBorders>
            <w:shd w:val="clear" w:color="auto" w:fill="auto"/>
            <w:noWrap/>
            <w:vAlign w:val="bottom"/>
            <w:hideMark/>
          </w:tcPr>
          <w:p w14:paraId="3F0BEF5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48</w:t>
            </w:r>
          </w:p>
        </w:tc>
        <w:tc>
          <w:tcPr>
            <w:tcW w:w="850" w:type="dxa"/>
            <w:tcBorders>
              <w:top w:val="nil"/>
              <w:bottom w:val="nil"/>
              <w:right w:val="single" w:sz="4" w:space="0" w:color="auto"/>
            </w:tcBorders>
            <w:shd w:val="clear" w:color="auto" w:fill="auto"/>
            <w:noWrap/>
            <w:vAlign w:val="bottom"/>
            <w:hideMark/>
          </w:tcPr>
          <w:p w14:paraId="47EA2FAE"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2 617</w:t>
            </w:r>
          </w:p>
        </w:tc>
      </w:tr>
      <w:tr w:rsidR="006D64BE" w:rsidRPr="00390716" w14:paraId="39CD23DF"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A1E397A"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public Ch. 13-15</w:t>
            </w:r>
          </w:p>
        </w:tc>
        <w:tc>
          <w:tcPr>
            <w:tcW w:w="851" w:type="dxa"/>
            <w:tcBorders>
              <w:top w:val="nil"/>
              <w:left w:val="nil"/>
              <w:bottom w:val="nil"/>
            </w:tcBorders>
            <w:shd w:val="clear" w:color="auto" w:fill="auto"/>
            <w:noWrap/>
            <w:vAlign w:val="bottom"/>
            <w:hideMark/>
          </w:tcPr>
          <w:p w14:paraId="648FC3F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w:t>
            </w:r>
          </w:p>
        </w:tc>
        <w:tc>
          <w:tcPr>
            <w:tcW w:w="850" w:type="dxa"/>
            <w:tcBorders>
              <w:top w:val="nil"/>
              <w:bottom w:val="nil"/>
            </w:tcBorders>
            <w:shd w:val="clear" w:color="auto" w:fill="auto"/>
            <w:noWrap/>
            <w:vAlign w:val="bottom"/>
            <w:hideMark/>
          </w:tcPr>
          <w:p w14:paraId="7A5E32A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16</w:t>
            </w:r>
          </w:p>
        </w:tc>
        <w:tc>
          <w:tcPr>
            <w:tcW w:w="851" w:type="dxa"/>
            <w:tcBorders>
              <w:top w:val="nil"/>
              <w:bottom w:val="nil"/>
            </w:tcBorders>
            <w:shd w:val="clear" w:color="auto" w:fill="auto"/>
            <w:noWrap/>
            <w:vAlign w:val="bottom"/>
            <w:hideMark/>
          </w:tcPr>
          <w:p w14:paraId="0ACADD0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22</w:t>
            </w:r>
          </w:p>
        </w:tc>
        <w:tc>
          <w:tcPr>
            <w:tcW w:w="850" w:type="dxa"/>
            <w:tcBorders>
              <w:top w:val="nil"/>
              <w:bottom w:val="nil"/>
            </w:tcBorders>
            <w:shd w:val="clear" w:color="auto" w:fill="auto"/>
            <w:noWrap/>
            <w:vAlign w:val="bottom"/>
            <w:hideMark/>
          </w:tcPr>
          <w:p w14:paraId="238F439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25</w:t>
            </w:r>
          </w:p>
        </w:tc>
        <w:tc>
          <w:tcPr>
            <w:tcW w:w="851" w:type="dxa"/>
            <w:tcBorders>
              <w:top w:val="nil"/>
              <w:bottom w:val="nil"/>
            </w:tcBorders>
            <w:shd w:val="clear" w:color="auto" w:fill="auto"/>
            <w:noWrap/>
            <w:vAlign w:val="bottom"/>
            <w:hideMark/>
          </w:tcPr>
          <w:p w14:paraId="4A1FF79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15</w:t>
            </w:r>
          </w:p>
        </w:tc>
        <w:tc>
          <w:tcPr>
            <w:tcW w:w="850" w:type="dxa"/>
            <w:tcBorders>
              <w:top w:val="nil"/>
              <w:bottom w:val="nil"/>
            </w:tcBorders>
            <w:shd w:val="clear" w:color="auto" w:fill="auto"/>
            <w:noWrap/>
            <w:vAlign w:val="bottom"/>
            <w:hideMark/>
          </w:tcPr>
          <w:p w14:paraId="4769C3C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w:t>
            </w:r>
          </w:p>
        </w:tc>
        <w:tc>
          <w:tcPr>
            <w:tcW w:w="851" w:type="dxa"/>
            <w:tcBorders>
              <w:top w:val="nil"/>
              <w:bottom w:val="nil"/>
            </w:tcBorders>
            <w:shd w:val="clear" w:color="auto" w:fill="auto"/>
            <w:noWrap/>
            <w:vAlign w:val="bottom"/>
            <w:hideMark/>
          </w:tcPr>
          <w:p w14:paraId="3F8983E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w:t>
            </w:r>
          </w:p>
        </w:tc>
        <w:tc>
          <w:tcPr>
            <w:tcW w:w="850" w:type="dxa"/>
            <w:tcBorders>
              <w:top w:val="nil"/>
              <w:bottom w:val="nil"/>
              <w:right w:val="single" w:sz="4" w:space="0" w:color="auto"/>
            </w:tcBorders>
            <w:shd w:val="clear" w:color="auto" w:fill="auto"/>
            <w:noWrap/>
            <w:vAlign w:val="bottom"/>
            <w:hideMark/>
          </w:tcPr>
          <w:p w14:paraId="199665D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92</w:t>
            </w:r>
          </w:p>
        </w:tc>
      </w:tr>
      <w:tr w:rsidR="006D64BE" w:rsidRPr="00390716" w14:paraId="08F0D622"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0DE60226"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state Ch. 16-20</w:t>
            </w:r>
          </w:p>
        </w:tc>
        <w:tc>
          <w:tcPr>
            <w:tcW w:w="851" w:type="dxa"/>
            <w:tcBorders>
              <w:top w:val="nil"/>
              <w:left w:val="nil"/>
              <w:bottom w:val="nil"/>
            </w:tcBorders>
            <w:shd w:val="clear" w:color="auto" w:fill="auto"/>
            <w:noWrap/>
            <w:vAlign w:val="bottom"/>
            <w:hideMark/>
          </w:tcPr>
          <w:p w14:paraId="4BED210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17</w:t>
            </w:r>
          </w:p>
        </w:tc>
        <w:tc>
          <w:tcPr>
            <w:tcW w:w="850" w:type="dxa"/>
            <w:tcBorders>
              <w:top w:val="nil"/>
              <w:bottom w:val="nil"/>
            </w:tcBorders>
            <w:shd w:val="clear" w:color="auto" w:fill="auto"/>
            <w:noWrap/>
            <w:vAlign w:val="bottom"/>
            <w:hideMark/>
          </w:tcPr>
          <w:p w14:paraId="6317FBD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101</w:t>
            </w:r>
          </w:p>
        </w:tc>
        <w:tc>
          <w:tcPr>
            <w:tcW w:w="851" w:type="dxa"/>
            <w:tcBorders>
              <w:top w:val="nil"/>
              <w:bottom w:val="nil"/>
            </w:tcBorders>
            <w:shd w:val="clear" w:color="auto" w:fill="auto"/>
            <w:noWrap/>
            <w:vAlign w:val="bottom"/>
            <w:hideMark/>
          </w:tcPr>
          <w:p w14:paraId="2A25C7E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91</w:t>
            </w:r>
          </w:p>
        </w:tc>
        <w:tc>
          <w:tcPr>
            <w:tcW w:w="850" w:type="dxa"/>
            <w:tcBorders>
              <w:top w:val="nil"/>
              <w:bottom w:val="nil"/>
            </w:tcBorders>
            <w:shd w:val="clear" w:color="auto" w:fill="auto"/>
            <w:noWrap/>
            <w:vAlign w:val="bottom"/>
            <w:hideMark/>
          </w:tcPr>
          <w:p w14:paraId="06724CA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126</w:t>
            </w:r>
          </w:p>
        </w:tc>
        <w:tc>
          <w:tcPr>
            <w:tcW w:w="851" w:type="dxa"/>
            <w:tcBorders>
              <w:top w:val="nil"/>
              <w:bottom w:val="nil"/>
            </w:tcBorders>
            <w:shd w:val="clear" w:color="auto" w:fill="auto"/>
            <w:noWrap/>
            <w:vAlign w:val="bottom"/>
            <w:hideMark/>
          </w:tcPr>
          <w:p w14:paraId="69F429F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98</w:t>
            </w:r>
          </w:p>
        </w:tc>
        <w:tc>
          <w:tcPr>
            <w:tcW w:w="850" w:type="dxa"/>
            <w:tcBorders>
              <w:top w:val="nil"/>
              <w:bottom w:val="nil"/>
            </w:tcBorders>
            <w:shd w:val="clear" w:color="auto" w:fill="auto"/>
            <w:noWrap/>
            <w:vAlign w:val="bottom"/>
            <w:hideMark/>
          </w:tcPr>
          <w:p w14:paraId="56FACD8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w:t>
            </w:r>
          </w:p>
        </w:tc>
        <w:tc>
          <w:tcPr>
            <w:tcW w:w="851" w:type="dxa"/>
            <w:tcBorders>
              <w:top w:val="nil"/>
              <w:bottom w:val="nil"/>
            </w:tcBorders>
            <w:shd w:val="clear" w:color="auto" w:fill="auto"/>
            <w:noWrap/>
            <w:vAlign w:val="bottom"/>
            <w:hideMark/>
          </w:tcPr>
          <w:p w14:paraId="6EAAD9D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13</w:t>
            </w:r>
          </w:p>
        </w:tc>
        <w:tc>
          <w:tcPr>
            <w:tcW w:w="850" w:type="dxa"/>
            <w:tcBorders>
              <w:top w:val="nil"/>
              <w:bottom w:val="nil"/>
              <w:right w:val="single" w:sz="4" w:space="0" w:color="auto"/>
            </w:tcBorders>
            <w:shd w:val="clear" w:color="auto" w:fill="auto"/>
            <w:noWrap/>
            <w:vAlign w:val="bottom"/>
            <w:hideMark/>
          </w:tcPr>
          <w:p w14:paraId="2B737F8C"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489</w:t>
            </w:r>
          </w:p>
        </w:tc>
      </w:tr>
      <w:tr w:rsidR="006D64BE" w:rsidRPr="00390716" w14:paraId="30040981"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1A5399A4"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other penal legislation</w:t>
            </w:r>
          </w:p>
        </w:tc>
        <w:tc>
          <w:tcPr>
            <w:tcW w:w="851" w:type="dxa"/>
            <w:tcBorders>
              <w:top w:val="nil"/>
              <w:left w:val="nil"/>
              <w:bottom w:val="nil"/>
            </w:tcBorders>
            <w:shd w:val="clear" w:color="auto" w:fill="auto"/>
            <w:noWrap/>
            <w:vAlign w:val="bottom"/>
            <w:hideMark/>
          </w:tcPr>
          <w:p w14:paraId="1439E06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66</w:t>
            </w:r>
          </w:p>
        </w:tc>
        <w:tc>
          <w:tcPr>
            <w:tcW w:w="850" w:type="dxa"/>
            <w:tcBorders>
              <w:top w:val="nil"/>
              <w:bottom w:val="nil"/>
            </w:tcBorders>
            <w:shd w:val="clear" w:color="auto" w:fill="auto"/>
            <w:noWrap/>
            <w:vAlign w:val="bottom"/>
            <w:hideMark/>
          </w:tcPr>
          <w:p w14:paraId="0B628F4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418</w:t>
            </w:r>
          </w:p>
        </w:tc>
        <w:tc>
          <w:tcPr>
            <w:tcW w:w="851" w:type="dxa"/>
            <w:tcBorders>
              <w:top w:val="nil"/>
              <w:bottom w:val="nil"/>
            </w:tcBorders>
            <w:shd w:val="clear" w:color="auto" w:fill="auto"/>
            <w:noWrap/>
            <w:vAlign w:val="bottom"/>
            <w:hideMark/>
          </w:tcPr>
          <w:p w14:paraId="5F1EA78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591</w:t>
            </w:r>
          </w:p>
        </w:tc>
        <w:tc>
          <w:tcPr>
            <w:tcW w:w="850" w:type="dxa"/>
            <w:tcBorders>
              <w:top w:val="nil"/>
              <w:bottom w:val="nil"/>
            </w:tcBorders>
            <w:shd w:val="clear" w:color="auto" w:fill="auto"/>
            <w:noWrap/>
            <w:vAlign w:val="bottom"/>
            <w:hideMark/>
          </w:tcPr>
          <w:p w14:paraId="360DA3A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1 000</w:t>
            </w:r>
          </w:p>
        </w:tc>
        <w:tc>
          <w:tcPr>
            <w:tcW w:w="851" w:type="dxa"/>
            <w:tcBorders>
              <w:top w:val="nil"/>
              <w:bottom w:val="nil"/>
            </w:tcBorders>
            <w:shd w:val="clear" w:color="auto" w:fill="auto"/>
            <w:noWrap/>
            <w:vAlign w:val="bottom"/>
            <w:hideMark/>
          </w:tcPr>
          <w:p w14:paraId="444B638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896</w:t>
            </w:r>
          </w:p>
        </w:tc>
        <w:tc>
          <w:tcPr>
            <w:tcW w:w="850" w:type="dxa"/>
            <w:tcBorders>
              <w:top w:val="nil"/>
              <w:bottom w:val="nil"/>
            </w:tcBorders>
            <w:shd w:val="clear" w:color="auto" w:fill="auto"/>
            <w:noWrap/>
            <w:vAlign w:val="bottom"/>
            <w:hideMark/>
          </w:tcPr>
          <w:p w14:paraId="1B361E8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673</w:t>
            </w:r>
          </w:p>
        </w:tc>
        <w:tc>
          <w:tcPr>
            <w:tcW w:w="851" w:type="dxa"/>
            <w:tcBorders>
              <w:top w:val="nil"/>
              <w:bottom w:val="nil"/>
            </w:tcBorders>
            <w:shd w:val="clear" w:color="auto" w:fill="auto"/>
            <w:noWrap/>
            <w:vAlign w:val="bottom"/>
            <w:hideMark/>
          </w:tcPr>
          <w:p w14:paraId="063E6E9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297</w:t>
            </w:r>
          </w:p>
        </w:tc>
        <w:tc>
          <w:tcPr>
            <w:tcW w:w="850" w:type="dxa"/>
            <w:tcBorders>
              <w:top w:val="nil"/>
              <w:bottom w:val="nil"/>
              <w:right w:val="single" w:sz="4" w:space="0" w:color="auto"/>
            </w:tcBorders>
            <w:shd w:val="clear" w:color="auto" w:fill="auto"/>
            <w:noWrap/>
            <w:vAlign w:val="bottom"/>
            <w:hideMark/>
          </w:tcPr>
          <w:p w14:paraId="2424BA1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3 941</w:t>
            </w:r>
          </w:p>
        </w:tc>
      </w:tr>
      <w:tr w:rsidR="006D64BE" w:rsidRPr="00390716" w14:paraId="67C1D8E4" w14:textId="77777777" w:rsidTr="00A843C5">
        <w:trPr>
          <w:gridAfter w:val="2"/>
          <w:wAfter w:w="4175" w:type="dxa"/>
          <w:trHeight w:val="86"/>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25ED6B16"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single" w:sz="4" w:space="0" w:color="auto"/>
            </w:tcBorders>
            <w:shd w:val="clear" w:color="auto" w:fill="auto"/>
            <w:noWrap/>
            <w:vAlign w:val="bottom"/>
            <w:hideMark/>
          </w:tcPr>
          <w:p w14:paraId="203200F0"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395AB7C7"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684916CC"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56FC7137"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2D903468"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10374310"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33148904"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right w:val="single" w:sz="4" w:space="0" w:color="auto"/>
            </w:tcBorders>
            <w:shd w:val="clear" w:color="auto" w:fill="auto"/>
            <w:noWrap/>
            <w:vAlign w:val="bottom"/>
            <w:hideMark/>
          </w:tcPr>
          <w:p w14:paraId="35D92DE1"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6D63CFF5" w14:textId="77777777" w:rsidTr="00A843C5">
        <w:trPr>
          <w:gridAfter w:val="2"/>
          <w:wAfter w:w="4175" w:type="dxa"/>
          <w:trHeight w:val="86"/>
        </w:trPr>
        <w:tc>
          <w:tcPr>
            <w:tcW w:w="2850" w:type="dxa"/>
            <w:tcBorders>
              <w:top w:val="single" w:sz="4" w:space="0" w:color="auto"/>
              <w:left w:val="single" w:sz="4" w:space="0" w:color="auto"/>
              <w:bottom w:val="nil"/>
              <w:right w:val="single" w:sz="4" w:space="0" w:color="auto"/>
            </w:tcBorders>
            <w:shd w:val="clear" w:color="auto" w:fill="auto"/>
            <w:noWrap/>
            <w:vAlign w:val="bottom"/>
            <w:hideMark/>
          </w:tcPr>
          <w:p w14:paraId="12AA9FF6" w14:textId="77777777" w:rsidR="00A9723A" w:rsidRPr="00390716" w:rsidRDefault="00A9723A" w:rsidP="005C065F">
            <w:pPr>
              <w:spacing w:after="0"/>
              <w:rPr>
                <w:b/>
                <w:color w:val="000000"/>
                <w:szCs w:val="24"/>
                <w:lang w:val="sv-SE" w:eastAsia="sv-SE"/>
              </w:rPr>
            </w:pPr>
          </w:p>
        </w:tc>
        <w:tc>
          <w:tcPr>
            <w:tcW w:w="851" w:type="dxa"/>
            <w:tcBorders>
              <w:top w:val="single" w:sz="4" w:space="0" w:color="auto"/>
              <w:left w:val="nil"/>
              <w:bottom w:val="nil"/>
            </w:tcBorders>
            <w:shd w:val="clear" w:color="auto" w:fill="auto"/>
            <w:noWrap/>
            <w:vAlign w:val="bottom"/>
            <w:hideMark/>
          </w:tcPr>
          <w:p w14:paraId="36C760E2"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2014</w:t>
            </w:r>
          </w:p>
        </w:tc>
        <w:tc>
          <w:tcPr>
            <w:tcW w:w="850" w:type="dxa"/>
            <w:tcBorders>
              <w:top w:val="single" w:sz="4" w:space="0" w:color="auto"/>
              <w:bottom w:val="nil"/>
            </w:tcBorders>
            <w:shd w:val="clear" w:color="auto" w:fill="auto"/>
            <w:noWrap/>
            <w:vAlign w:val="bottom"/>
            <w:hideMark/>
          </w:tcPr>
          <w:p w14:paraId="19DC80A4"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3B3FD272"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1A79221A"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341E0C3F"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7FC8ADB1"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50BC5337"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right w:val="single" w:sz="4" w:space="0" w:color="auto"/>
            </w:tcBorders>
            <w:shd w:val="clear" w:color="auto" w:fill="auto"/>
            <w:noWrap/>
            <w:vAlign w:val="bottom"/>
            <w:hideMark/>
          </w:tcPr>
          <w:p w14:paraId="63D13ED1"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r>
      <w:tr w:rsidR="00A843C5" w:rsidRPr="00390716" w14:paraId="4F0CB97A"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92DE9C2"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3402" w:type="dxa"/>
            <w:gridSpan w:val="4"/>
            <w:tcBorders>
              <w:top w:val="nil"/>
              <w:left w:val="nil"/>
              <w:bottom w:val="nil"/>
            </w:tcBorders>
            <w:shd w:val="clear" w:color="auto" w:fill="auto"/>
            <w:noWrap/>
            <w:vAlign w:val="bottom"/>
            <w:hideMark/>
          </w:tcPr>
          <w:p w14:paraId="616D85C6" w14:textId="77777777" w:rsidR="00A9723A" w:rsidRPr="00390716" w:rsidRDefault="00A9723A" w:rsidP="005C065F">
            <w:pPr>
              <w:spacing w:after="0"/>
              <w:rPr>
                <w:color w:val="000000"/>
                <w:szCs w:val="24"/>
                <w:lang w:val="en-US" w:eastAsia="sv-SE"/>
              </w:rPr>
            </w:pPr>
            <w:r w:rsidRPr="00390716">
              <w:rPr>
                <w:color w:val="000000"/>
                <w:szCs w:val="24"/>
                <w:lang w:val="en-US" w:eastAsia="sv-SE"/>
              </w:rPr>
              <w:t>Age when sentenced to imprisonment</w:t>
            </w:r>
          </w:p>
        </w:tc>
        <w:tc>
          <w:tcPr>
            <w:tcW w:w="851" w:type="dxa"/>
            <w:tcBorders>
              <w:top w:val="nil"/>
              <w:bottom w:val="nil"/>
            </w:tcBorders>
            <w:shd w:val="clear" w:color="auto" w:fill="auto"/>
            <w:noWrap/>
            <w:vAlign w:val="bottom"/>
            <w:hideMark/>
          </w:tcPr>
          <w:p w14:paraId="41B1F604" w14:textId="77777777" w:rsidR="00A9723A" w:rsidRPr="00390716" w:rsidRDefault="00A9723A" w:rsidP="005C065F">
            <w:pPr>
              <w:spacing w:after="0"/>
              <w:rPr>
                <w:color w:val="000000"/>
                <w:szCs w:val="24"/>
                <w:lang w:val="en-US" w:eastAsia="sv-SE"/>
              </w:rPr>
            </w:pPr>
          </w:p>
        </w:tc>
        <w:tc>
          <w:tcPr>
            <w:tcW w:w="850" w:type="dxa"/>
            <w:tcBorders>
              <w:top w:val="nil"/>
              <w:bottom w:val="nil"/>
            </w:tcBorders>
            <w:shd w:val="clear" w:color="auto" w:fill="auto"/>
            <w:noWrap/>
            <w:vAlign w:val="bottom"/>
            <w:hideMark/>
          </w:tcPr>
          <w:p w14:paraId="6337BF4F" w14:textId="77777777" w:rsidR="00A9723A" w:rsidRPr="00390716" w:rsidRDefault="00A9723A" w:rsidP="005C065F">
            <w:pPr>
              <w:spacing w:after="0"/>
              <w:rPr>
                <w:color w:val="000000"/>
                <w:szCs w:val="24"/>
                <w:lang w:val="en-US" w:eastAsia="sv-SE"/>
              </w:rPr>
            </w:pPr>
          </w:p>
        </w:tc>
        <w:tc>
          <w:tcPr>
            <w:tcW w:w="851" w:type="dxa"/>
            <w:tcBorders>
              <w:top w:val="nil"/>
              <w:bottom w:val="nil"/>
            </w:tcBorders>
            <w:shd w:val="clear" w:color="auto" w:fill="auto"/>
            <w:noWrap/>
            <w:vAlign w:val="bottom"/>
            <w:hideMark/>
          </w:tcPr>
          <w:p w14:paraId="6CB31AF4" w14:textId="77777777" w:rsidR="00A9723A" w:rsidRPr="00390716" w:rsidRDefault="00A9723A" w:rsidP="005C065F">
            <w:pPr>
              <w:spacing w:after="0"/>
              <w:rPr>
                <w:color w:val="000000"/>
                <w:szCs w:val="24"/>
                <w:lang w:val="en-US" w:eastAsia="sv-SE"/>
              </w:rPr>
            </w:pPr>
          </w:p>
        </w:tc>
        <w:tc>
          <w:tcPr>
            <w:tcW w:w="850" w:type="dxa"/>
            <w:tcBorders>
              <w:top w:val="nil"/>
              <w:bottom w:val="nil"/>
              <w:right w:val="single" w:sz="4" w:space="0" w:color="auto"/>
            </w:tcBorders>
            <w:shd w:val="clear" w:color="auto" w:fill="auto"/>
            <w:noWrap/>
            <w:vAlign w:val="bottom"/>
            <w:hideMark/>
          </w:tcPr>
          <w:p w14:paraId="2E1DFA01" w14:textId="77777777" w:rsidR="00A9723A" w:rsidRPr="00390716" w:rsidRDefault="00A9723A" w:rsidP="005C065F">
            <w:pPr>
              <w:spacing w:after="0"/>
              <w:rPr>
                <w:color w:val="000000"/>
                <w:szCs w:val="24"/>
                <w:lang w:val="en-US" w:eastAsia="sv-SE"/>
              </w:rPr>
            </w:pPr>
            <w:r w:rsidRPr="00390716">
              <w:rPr>
                <w:color w:val="000000"/>
                <w:szCs w:val="24"/>
                <w:lang w:val="en-US" w:eastAsia="sv-SE"/>
              </w:rPr>
              <w:t> </w:t>
            </w:r>
          </w:p>
        </w:tc>
      </w:tr>
      <w:tr w:rsidR="006D64BE" w:rsidRPr="00390716" w14:paraId="671F0215" w14:textId="77777777" w:rsidTr="00A843C5">
        <w:trPr>
          <w:gridAfter w:val="2"/>
          <w:wAfter w:w="4175" w:type="dxa"/>
          <w:trHeight w:val="157"/>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3634513E" w14:textId="77777777" w:rsidR="00A9723A" w:rsidRPr="00390716" w:rsidRDefault="00A9723A" w:rsidP="005C065F">
            <w:pPr>
              <w:spacing w:after="0"/>
              <w:rPr>
                <w:color w:val="000000"/>
                <w:szCs w:val="24"/>
                <w:lang w:val="en-US" w:eastAsia="sv-SE"/>
              </w:rPr>
            </w:pPr>
            <w:r w:rsidRPr="00390716">
              <w:rPr>
                <w:color w:val="000000"/>
                <w:szCs w:val="24"/>
                <w:lang w:val="sv-SE" w:eastAsia="sv-SE"/>
              </w:rPr>
              <w:t>Principal offence</w:t>
            </w:r>
          </w:p>
        </w:tc>
        <w:tc>
          <w:tcPr>
            <w:tcW w:w="851" w:type="dxa"/>
            <w:tcBorders>
              <w:top w:val="nil"/>
              <w:left w:val="nil"/>
              <w:bottom w:val="single" w:sz="4" w:space="0" w:color="auto"/>
            </w:tcBorders>
            <w:shd w:val="clear" w:color="auto" w:fill="auto"/>
            <w:noWrap/>
            <w:vAlign w:val="bottom"/>
            <w:hideMark/>
          </w:tcPr>
          <w:p w14:paraId="101D7BC9"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15-20</w:t>
            </w:r>
          </w:p>
        </w:tc>
        <w:tc>
          <w:tcPr>
            <w:tcW w:w="850" w:type="dxa"/>
            <w:tcBorders>
              <w:top w:val="nil"/>
              <w:bottom w:val="single" w:sz="4" w:space="0" w:color="auto"/>
            </w:tcBorders>
            <w:shd w:val="clear" w:color="auto" w:fill="auto"/>
            <w:noWrap/>
            <w:vAlign w:val="bottom"/>
            <w:hideMark/>
          </w:tcPr>
          <w:p w14:paraId="562293B4"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21-24</w:t>
            </w:r>
          </w:p>
        </w:tc>
        <w:tc>
          <w:tcPr>
            <w:tcW w:w="851" w:type="dxa"/>
            <w:tcBorders>
              <w:top w:val="nil"/>
              <w:bottom w:val="single" w:sz="4" w:space="0" w:color="auto"/>
            </w:tcBorders>
            <w:shd w:val="clear" w:color="auto" w:fill="auto"/>
            <w:noWrap/>
            <w:vAlign w:val="bottom"/>
            <w:hideMark/>
          </w:tcPr>
          <w:p w14:paraId="07893763"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25-29</w:t>
            </w:r>
          </w:p>
        </w:tc>
        <w:tc>
          <w:tcPr>
            <w:tcW w:w="850" w:type="dxa"/>
            <w:tcBorders>
              <w:top w:val="nil"/>
              <w:bottom w:val="single" w:sz="4" w:space="0" w:color="auto"/>
            </w:tcBorders>
            <w:shd w:val="clear" w:color="auto" w:fill="auto"/>
            <w:noWrap/>
            <w:vAlign w:val="bottom"/>
            <w:hideMark/>
          </w:tcPr>
          <w:p w14:paraId="361E8005"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30-39</w:t>
            </w:r>
          </w:p>
        </w:tc>
        <w:tc>
          <w:tcPr>
            <w:tcW w:w="851" w:type="dxa"/>
            <w:tcBorders>
              <w:top w:val="nil"/>
              <w:bottom w:val="single" w:sz="4" w:space="0" w:color="auto"/>
            </w:tcBorders>
            <w:shd w:val="clear" w:color="auto" w:fill="auto"/>
            <w:noWrap/>
            <w:vAlign w:val="bottom"/>
            <w:hideMark/>
          </w:tcPr>
          <w:p w14:paraId="4B221C5A"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40-49</w:t>
            </w:r>
          </w:p>
        </w:tc>
        <w:tc>
          <w:tcPr>
            <w:tcW w:w="850" w:type="dxa"/>
            <w:tcBorders>
              <w:top w:val="nil"/>
              <w:bottom w:val="single" w:sz="4" w:space="0" w:color="auto"/>
            </w:tcBorders>
            <w:shd w:val="clear" w:color="auto" w:fill="auto"/>
            <w:noWrap/>
            <w:vAlign w:val="bottom"/>
            <w:hideMark/>
          </w:tcPr>
          <w:p w14:paraId="76A68F0B"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50-59</w:t>
            </w:r>
          </w:p>
        </w:tc>
        <w:tc>
          <w:tcPr>
            <w:tcW w:w="851" w:type="dxa"/>
            <w:tcBorders>
              <w:top w:val="nil"/>
              <w:bottom w:val="single" w:sz="4" w:space="0" w:color="auto"/>
            </w:tcBorders>
            <w:shd w:val="clear" w:color="auto" w:fill="auto"/>
            <w:noWrap/>
            <w:vAlign w:val="bottom"/>
            <w:hideMark/>
          </w:tcPr>
          <w:p w14:paraId="6ECA9DD7"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60-</w:t>
            </w:r>
          </w:p>
        </w:tc>
        <w:tc>
          <w:tcPr>
            <w:tcW w:w="850" w:type="dxa"/>
            <w:tcBorders>
              <w:top w:val="nil"/>
              <w:bottom w:val="single" w:sz="4" w:space="0" w:color="auto"/>
              <w:right w:val="single" w:sz="4" w:space="0" w:color="auto"/>
            </w:tcBorders>
            <w:shd w:val="clear" w:color="auto" w:fill="auto"/>
            <w:noWrap/>
            <w:vAlign w:val="bottom"/>
            <w:hideMark/>
          </w:tcPr>
          <w:p w14:paraId="6E164341"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Total</w:t>
            </w:r>
          </w:p>
        </w:tc>
      </w:tr>
      <w:tr w:rsidR="006D64BE" w:rsidRPr="00390716" w14:paraId="4E97CFD0"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B9FC801" w14:textId="77777777" w:rsidR="00A9723A" w:rsidRPr="00390716" w:rsidRDefault="00A9723A" w:rsidP="005C065F">
            <w:pPr>
              <w:spacing w:after="0"/>
              <w:rPr>
                <w:color w:val="000000"/>
                <w:szCs w:val="24"/>
                <w:lang w:val="sv-SE" w:eastAsia="sv-SE"/>
              </w:rPr>
            </w:pPr>
            <w:r w:rsidRPr="00390716">
              <w:rPr>
                <w:color w:val="000000"/>
                <w:szCs w:val="24"/>
                <w:lang w:val="sv-SE" w:eastAsia="sv-SE"/>
              </w:rPr>
              <w:t>TOTAL NUMBER</w:t>
            </w:r>
          </w:p>
        </w:tc>
        <w:tc>
          <w:tcPr>
            <w:tcW w:w="851" w:type="dxa"/>
            <w:tcBorders>
              <w:top w:val="nil"/>
              <w:left w:val="nil"/>
              <w:bottom w:val="nil"/>
            </w:tcBorders>
            <w:shd w:val="clear" w:color="auto" w:fill="auto"/>
            <w:noWrap/>
            <w:vAlign w:val="bottom"/>
            <w:hideMark/>
          </w:tcPr>
          <w:p w14:paraId="2BC8A92E"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4C0F02E1"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76EE6247"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323D3741"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717D7D05"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763222CC"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7C6DE138" w14:textId="77777777" w:rsidR="00A9723A" w:rsidRPr="00390716" w:rsidRDefault="00A9723A" w:rsidP="005C065F">
            <w:pPr>
              <w:spacing w:after="0"/>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1E661DF4"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6FA26A5C"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310C44EA" w14:textId="70CE2AA7" w:rsidR="00A9723A" w:rsidRPr="00390716" w:rsidRDefault="00A9723A" w:rsidP="005C065F">
            <w:pPr>
              <w:spacing w:after="0"/>
              <w:rPr>
                <w:color w:val="000000"/>
                <w:szCs w:val="24"/>
                <w:lang w:val="sv-SE" w:eastAsia="sv-SE"/>
              </w:rPr>
            </w:pPr>
            <w:r w:rsidRPr="00390716">
              <w:rPr>
                <w:color w:val="000000"/>
                <w:szCs w:val="24"/>
                <w:lang w:val="sv-SE" w:eastAsia="sv-SE"/>
              </w:rPr>
              <w:t>Total, all crimes</w:t>
            </w:r>
          </w:p>
        </w:tc>
        <w:tc>
          <w:tcPr>
            <w:tcW w:w="851" w:type="dxa"/>
            <w:tcBorders>
              <w:top w:val="nil"/>
              <w:left w:val="nil"/>
              <w:bottom w:val="nil"/>
            </w:tcBorders>
            <w:shd w:val="clear" w:color="auto" w:fill="auto"/>
            <w:noWrap/>
            <w:vAlign w:val="bottom"/>
            <w:hideMark/>
          </w:tcPr>
          <w:p w14:paraId="3EBCA37E"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398</w:t>
            </w:r>
          </w:p>
        </w:tc>
        <w:tc>
          <w:tcPr>
            <w:tcW w:w="850" w:type="dxa"/>
            <w:tcBorders>
              <w:top w:val="nil"/>
              <w:bottom w:val="nil"/>
            </w:tcBorders>
            <w:shd w:val="clear" w:color="auto" w:fill="auto"/>
            <w:noWrap/>
            <w:vAlign w:val="bottom"/>
            <w:hideMark/>
          </w:tcPr>
          <w:p w14:paraId="65D8F47C"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1 257</w:t>
            </w:r>
          </w:p>
        </w:tc>
        <w:tc>
          <w:tcPr>
            <w:tcW w:w="851" w:type="dxa"/>
            <w:tcBorders>
              <w:top w:val="nil"/>
              <w:bottom w:val="nil"/>
            </w:tcBorders>
            <w:shd w:val="clear" w:color="auto" w:fill="auto"/>
            <w:noWrap/>
            <w:vAlign w:val="bottom"/>
            <w:hideMark/>
          </w:tcPr>
          <w:p w14:paraId="4F281F7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1 591</w:t>
            </w:r>
          </w:p>
        </w:tc>
        <w:tc>
          <w:tcPr>
            <w:tcW w:w="850" w:type="dxa"/>
            <w:tcBorders>
              <w:top w:val="nil"/>
              <w:bottom w:val="nil"/>
            </w:tcBorders>
            <w:shd w:val="clear" w:color="auto" w:fill="auto"/>
            <w:noWrap/>
            <w:vAlign w:val="bottom"/>
            <w:hideMark/>
          </w:tcPr>
          <w:p w14:paraId="514C4A6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2 375</w:t>
            </w:r>
          </w:p>
        </w:tc>
        <w:tc>
          <w:tcPr>
            <w:tcW w:w="851" w:type="dxa"/>
            <w:tcBorders>
              <w:top w:val="nil"/>
              <w:bottom w:val="nil"/>
            </w:tcBorders>
            <w:shd w:val="clear" w:color="auto" w:fill="auto"/>
            <w:noWrap/>
            <w:vAlign w:val="bottom"/>
            <w:hideMark/>
          </w:tcPr>
          <w:p w14:paraId="76CF75BC"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1 762</w:t>
            </w:r>
          </w:p>
        </w:tc>
        <w:tc>
          <w:tcPr>
            <w:tcW w:w="850" w:type="dxa"/>
            <w:tcBorders>
              <w:top w:val="nil"/>
              <w:bottom w:val="nil"/>
            </w:tcBorders>
            <w:shd w:val="clear" w:color="auto" w:fill="auto"/>
            <w:noWrap/>
            <w:vAlign w:val="bottom"/>
            <w:hideMark/>
          </w:tcPr>
          <w:p w14:paraId="0FE4941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1 110</w:t>
            </w:r>
          </w:p>
        </w:tc>
        <w:tc>
          <w:tcPr>
            <w:tcW w:w="851" w:type="dxa"/>
            <w:tcBorders>
              <w:top w:val="nil"/>
              <w:bottom w:val="nil"/>
            </w:tcBorders>
            <w:shd w:val="clear" w:color="auto" w:fill="auto"/>
            <w:noWrap/>
            <w:vAlign w:val="bottom"/>
            <w:hideMark/>
          </w:tcPr>
          <w:p w14:paraId="4F126503"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450</w:t>
            </w:r>
          </w:p>
        </w:tc>
        <w:tc>
          <w:tcPr>
            <w:tcW w:w="850" w:type="dxa"/>
            <w:tcBorders>
              <w:top w:val="nil"/>
              <w:bottom w:val="nil"/>
              <w:right w:val="single" w:sz="4" w:space="0" w:color="auto"/>
            </w:tcBorders>
            <w:shd w:val="clear" w:color="auto" w:fill="auto"/>
            <w:noWrap/>
            <w:vAlign w:val="bottom"/>
            <w:hideMark/>
          </w:tcPr>
          <w:p w14:paraId="0FBA0D71"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8 943</w:t>
            </w:r>
          </w:p>
        </w:tc>
      </w:tr>
      <w:tr w:rsidR="006D64BE" w:rsidRPr="00390716" w14:paraId="714721A0" w14:textId="77777777" w:rsidTr="00A843C5">
        <w:trPr>
          <w:gridAfter w:val="2"/>
          <w:wAfter w:w="4175" w:type="dxa"/>
          <w:trHeight w:val="86"/>
        </w:trPr>
        <w:tc>
          <w:tcPr>
            <w:tcW w:w="2850" w:type="dxa"/>
            <w:tcBorders>
              <w:top w:val="nil"/>
              <w:left w:val="single" w:sz="4" w:space="0" w:color="auto"/>
              <w:bottom w:val="nil"/>
              <w:right w:val="single" w:sz="4" w:space="0" w:color="auto"/>
            </w:tcBorders>
            <w:shd w:val="clear" w:color="auto" w:fill="auto"/>
            <w:noWrap/>
            <w:vAlign w:val="bottom"/>
            <w:hideMark/>
          </w:tcPr>
          <w:p w14:paraId="44D7421C"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nil"/>
            </w:tcBorders>
            <w:shd w:val="clear" w:color="auto" w:fill="auto"/>
            <w:noWrap/>
            <w:vAlign w:val="bottom"/>
            <w:hideMark/>
          </w:tcPr>
          <w:p w14:paraId="110FFB39"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2D258563"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137AEBFA"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6DBB9475"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503B4703"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0D201755"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232BD82B"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6410BD9D"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 </w:t>
            </w:r>
          </w:p>
        </w:tc>
      </w:tr>
      <w:tr w:rsidR="006D64BE" w:rsidRPr="00390716" w14:paraId="61181474"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50E1DF0D"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Penal Code</w:t>
            </w:r>
          </w:p>
        </w:tc>
        <w:tc>
          <w:tcPr>
            <w:tcW w:w="851" w:type="dxa"/>
            <w:tcBorders>
              <w:top w:val="nil"/>
              <w:left w:val="nil"/>
              <w:bottom w:val="nil"/>
            </w:tcBorders>
            <w:shd w:val="clear" w:color="auto" w:fill="auto"/>
            <w:noWrap/>
            <w:vAlign w:val="bottom"/>
            <w:hideMark/>
          </w:tcPr>
          <w:p w14:paraId="0436CD2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320</w:t>
            </w:r>
          </w:p>
        </w:tc>
        <w:tc>
          <w:tcPr>
            <w:tcW w:w="850" w:type="dxa"/>
            <w:tcBorders>
              <w:top w:val="nil"/>
              <w:bottom w:val="nil"/>
            </w:tcBorders>
            <w:shd w:val="clear" w:color="auto" w:fill="auto"/>
            <w:noWrap/>
            <w:vAlign w:val="bottom"/>
            <w:hideMark/>
          </w:tcPr>
          <w:p w14:paraId="45699D1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826</w:t>
            </w:r>
          </w:p>
        </w:tc>
        <w:tc>
          <w:tcPr>
            <w:tcW w:w="851" w:type="dxa"/>
            <w:tcBorders>
              <w:top w:val="nil"/>
              <w:bottom w:val="nil"/>
            </w:tcBorders>
            <w:shd w:val="clear" w:color="auto" w:fill="auto"/>
            <w:noWrap/>
            <w:vAlign w:val="bottom"/>
            <w:hideMark/>
          </w:tcPr>
          <w:p w14:paraId="7FBD986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970</w:t>
            </w:r>
          </w:p>
        </w:tc>
        <w:tc>
          <w:tcPr>
            <w:tcW w:w="850" w:type="dxa"/>
            <w:tcBorders>
              <w:top w:val="nil"/>
              <w:bottom w:val="nil"/>
            </w:tcBorders>
            <w:shd w:val="clear" w:color="auto" w:fill="auto"/>
            <w:noWrap/>
            <w:vAlign w:val="bottom"/>
            <w:hideMark/>
          </w:tcPr>
          <w:p w14:paraId="278DC2E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1 353</w:t>
            </w:r>
          </w:p>
        </w:tc>
        <w:tc>
          <w:tcPr>
            <w:tcW w:w="851" w:type="dxa"/>
            <w:tcBorders>
              <w:top w:val="nil"/>
              <w:bottom w:val="nil"/>
            </w:tcBorders>
            <w:shd w:val="clear" w:color="auto" w:fill="auto"/>
            <w:noWrap/>
            <w:vAlign w:val="bottom"/>
            <w:hideMark/>
          </w:tcPr>
          <w:p w14:paraId="047BC77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873</w:t>
            </w:r>
          </w:p>
        </w:tc>
        <w:tc>
          <w:tcPr>
            <w:tcW w:w="850" w:type="dxa"/>
            <w:tcBorders>
              <w:top w:val="nil"/>
              <w:bottom w:val="nil"/>
            </w:tcBorders>
            <w:shd w:val="clear" w:color="auto" w:fill="auto"/>
            <w:noWrap/>
            <w:vAlign w:val="bottom"/>
            <w:hideMark/>
          </w:tcPr>
          <w:p w14:paraId="1B9F805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443</w:t>
            </w:r>
          </w:p>
        </w:tc>
        <w:tc>
          <w:tcPr>
            <w:tcW w:w="851" w:type="dxa"/>
            <w:tcBorders>
              <w:top w:val="nil"/>
              <w:bottom w:val="nil"/>
            </w:tcBorders>
            <w:shd w:val="clear" w:color="auto" w:fill="auto"/>
            <w:noWrap/>
            <w:vAlign w:val="bottom"/>
            <w:hideMark/>
          </w:tcPr>
          <w:p w14:paraId="510A485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163</w:t>
            </w:r>
          </w:p>
        </w:tc>
        <w:tc>
          <w:tcPr>
            <w:tcW w:w="850" w:type="dxa"/>
            <w:tcBorders>
              <w:top w:val="nil"/>
              <w:bottom w:val="nil"/>
              <w:right w:val="single" w:sz="4" w:space="0" w:color="auto"/>
            </w:tcBorders>
            <w:shd w:val="clear" w:color="auto" w:fill="auto"/>
            <w:noWrap/>
            <w:vAlign w:val="bottom"/>
            <w:hideMark/>
          </w:tcPr>
          <w:p w14:paraId="128706AF"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4 948</w:t>
            </w:r>
          </w:p>
        </w:tc>
      </w:tr>
      <w:tr w:rsidR="006D64BE" w:rsidRPr="00390716" w14:paraId="43F5A5EC"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3D59EC6"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person. Ch. 3-7</w:t>
            </w:r>
          </w:p>
        </w:tc>
        <w:tc>
          <w:tcPr>
            <w:tcW w:w="851" w:type="dxa"/>
            <w:tcBorders>
              <w:top w:val="nil"/>
              <w:left w:val="nil"/>
              <w:bottom w:val="nil"/>
            </w:tcBorders>
            <w:shd w:val="clear" w:color="auto" w:fill="auto"/>
            <w:noWrap/>
            <w:vAlign w:val="bottom"/>
            <w:hideMark/>
          </w:tcPr>
          <w:p w14:paraId="6538FCB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87</w:t>
            </w:r>
          </w:p>
        </w:tc>
        <w:tc>
          <w:tcPr>
            <w:tcW w:w="850" w:type="dxa"/>
            <w:tcBorders>
              <w:top w:val="nil"/>
              <w:bottom w:val="nil"/>
            </w:tcBorders>
            <w:shd w:val="clear" w:color="auto" w:fill="auto"/>
            <w:noWrap/>
            <w:vAlign w:val="bottom"/>
            <w:hideMark/>
          </w:tcPr>
          <w:p w14:paraId="5643591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313</w:t>
            </w:r>
          </w:p>
        </w:tc>
        <w:tc>
          <w:tcPr>
            <w:tcW w:w="851" w:type="dxa"/>
            <w:tcBorders>
              <w:top w:val="nil"/>
              <w:bottom w:val="nil"/>
            </w:tcBorders>
            <w:shd w:val="clear" w:color="auto" w:fill="auto"/>
            <w:noWrap/>
            <w:vAlign w:val="bottom"/>
            <w:hideMark/>
          </w:tcPr>
          <w:p w14:paraId="70BD76B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346</w:t>
            </w:r>
          </w:p>
        </w:tc>
        <w:tc>
          <w:tcPr>
            <w:tcW w:w="850" w:type="dxa"/>
            <w:tcBorders>
              <w:top w:val="nil"/>
              <w:bottom w:val="nil"/>
            </w:tcBorders>
            <w:shd w:val="clear" w:color="auto" w:fill="auto"/>
            <w:noWrap/>
            <w:vAlign w:val="bottom"/>
            <w:hideMark/>
          </w:tcPr>
          <w:p w14:paraId="2F7FF62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477</w:t>
            </w:r>
          </w:p>
        </w:tc>
        <w:tc>
          <w:tcPr>
            <w:tcW w:w="851" w:type="dxa"/>
            <w:tcBorders>
              <w:top w:val="nil"/>
              <w:bottom w:val="nil"/>
            </w:tcBorders>
            <w:shd w:val="clear" w:color="auto" w:fill="auto"/>
            <w:noWrap/>
            <w:vAlign w:val="bottom"/>
            <w:hideMark/>
          </w:tcPr>
          <w:p w14:paraId="5B137F33"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361</w:t>
            </w:r>
          </w:p>
        </w:tc>
        <w:tc>
          <w:tcPr>
            <w:tcW w:w="850" w:type="dxa"/>
            <w:tcBorders>
              <w:top w:val="nil"/>
              <w:bottom w:val="nil"/>
            </w:tcBorders>
            <w:shd w:val="clear" w:color="auto" w:fill="auto"/>
            <w:noWrap/>
            <w:vAlign w:val="bottom"/>
            <w:hideMark/>
          </w:tcPr>
          <w:p w14:paraId="1603AE7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192</w:t>
            </w:r>
          </w:p>
        </w:tc>
        <w:tc>
          <w:tcPr>
            <w:tcW w:w="851" w:type="dxa"/>
            <w:tcBorders>
              <w:top w:val="nil"/>
              <w:bottom w:val="nil"/>
            </w:tcBorders>
            <w:shd w:val="clear" w:color="auto" w:fill="auto"/>
            <w:noWrap/>
            <w:vAlign w:val="bottom"/>
            <w:hideMark/>
          </w:tcPr>
          <w:p w14:paraId="26496E3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89</w:t>
            </w:r>
          </w:p>
        </w:tc>
        <w:tc>
          <w:tcPr>
            <w:tcW w:w="850" w:type="dxa"/>
            <w:tcBorders>
              <w:top w:val="nil"/>
              <w:bottom w:val="nil"/>
              <w:right w:val="single" w:sz="4" w:space="0" w:color="auto"/>
            </w:tcBorders>
            <w:shd w:val="clear" w:color="auto" w:fill="auto"/>
            <w:noWrap/>
            <w:vAlign w:val="bottom"/>
            <w:hideMark/>
          </w:tcPr>
          <w:p w14:paraId="6A15088B"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1 865</w:t>
            </w:r>
          </w:p>
        </w:tc>
      </w:tr>
      <w:tr w:rsidR="006D64BE" w:rsidRPr="00390716" w14:paraId="626CA17B"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41EB1804"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property. Ch. 8-12</w:t>
            </w:r>
          </w:p>
        </w:tc>
        <w:tc>
          <w:tcPr>
            <w:tcW w:w="851" w:type="dxa"/>
            <w:tcBorders>
              <w:top w:val="nil"/>
              <w:left w:val="nil"/>
              <w:bottom w:val="nil"/>
            </w:tcBorders>
            <w:shd w:val="clear" w:color="auto" w:fill="auto"/>
            <w:noWrap/>
            <w:vAlign w:val="bottom"/>
            <w:hideMark/>
          </w:tcPr>
          <w:p w14:paraId="73051DA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196</w:t>
            </w:r>
          </w:p>
        </w:tc>
        <w:tc>
          <w:tcPr>
            <w:tcW w:w="850" w:type="dxa"/>
            <w:tcBorders>
              <w:top w:val="nil"/>
              <w:bottom w:val="nil"/>
            </w:tcBorders>
            <w:shd w:val="clear" w:color="auto" w:fill="auto"/>
            <w:noWrap/>
            <w:vAlign w:val="bottom"/>
            <w:hideMark/>
          </w:tcPr>
          <w:p w14:paraId="264F857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425</w:t>
            </w:r>
          </w:p>
        </w:tc>
        <w:tc>
          <w:tcPr>
            <w:tcW w:w="851" w:type="dxa"/>
            <w:tcBorders>
              <w:top w:val="nil"/>
              <w:bottom w:val="nil"/>
            </w:tcBorders>
            <w:shd w:val="clear" w:color="auto" w:fill="auto"/>
            <w:noWrap/>
            <w:vAlign w:val="bottom"/>
            <w:hideMark/>
          </w:tcPr>
          <w:p w14:paraId="53BFA1A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518</w:t>
            </w:r>
          </w:p>
        </w:tc>
        <w:tc>
          <w:tcPr>
            <w:tcW w:w="850" w:type="dxa"/>
            <w:tcBorders>
              <w:top w:val="nil"/>
              <w:bottom w:val="nil"/>
            </w:tcBorders>
            <w:shd w:val="clear" w:color="auto" w:fill="auto"/>
            <w:noWrap/>
            <w:vAlign w:val="bottom"/>
            <w:hideMark/>
          </w:tcPr>
          <w:p w14:paraId="79A9A72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720</w:t>
            </w:r>
          </w:p>
        </w:tc>
        <w:tc>
          <w:tcPr>
            <w:tcW w:w="851" w:type="dxa"/>
            <w:tcBorders>
              <w:top w:val="nil"/>
              <w:bottom w:val="nil"/>
            </w:tcBorders>
            <w:shd w:val="clear" w:color="auto" w:fill="auto"/>
            <w:noWrap/>
            <w:vAlign w:val="bottom"/>
            <w:hideMark/>
          </w:tcPr>
          <w:p w14:paraId="7C7EB6C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406</w:t>
            </w:r>
          </w:p>
        </w:tc>
        <w:tc>
          <w:tcPr>
            <w:tcW w:w="850" w:type="dxa"/>
            <w:tcBorders>
              <w:top w:val="nil"/>
              <w:bottom w:val="nil"/>
            </w:tcBorders>
            <w:shd w:val="clear" w:color="auto" w:fill="auto"/>
            <w:noWrap/>
            <w:vAlign w:val="bottom"/>
            <w:hideMark/>
          </w:tcPr>
          <w:p w14:paraId="24368C8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201</w:t>
            </w:r>
          </w:p>
        </w:tc>
        <w:tc>
          <w:tcPr>
            <w:tcW w:w="851" w:type="dxa"/>
            <w:tcBorders>
              <w:top w:val="nil"/>
              <w:bottom w:val="nil"/>
            </w:tcBorders>
            <w:shd w:val="clear" w:color="auto" w:fill="auto"/>
            <w:noWrap/>
            <w:vAlign w:val="bottom"/>
            <w:hideMark/>
          </w:tcPr>
          <w:p w14:paraId="5BBA766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55</w:t>
            </w:r>
          </w:p>
        </w:tc>
        <w:tc>
          <w:tcPr>
            <w:tcW w:w="850" w:type="dxa"/>
            <w:tcBorders>
              <w:top w:val="nil"/>
              <w:bottom w:val="nil"/>
              <w:right w:val="single" w:sz="4" w:space="0" w:color="auto"/>
            </w:tcBorders>
            <w:shd w:val="clear" w:color="auto" w:fill="auto"/>
            <w:noWrap/>
            <w:vAlign w:val="bottom"/>
            <w:hideMark/>
          </w:tcPr>
          <w:p w14:paraId="1B5D3951"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2 521</w:t>
            </w:r>
          </w:p>
        </w:tc>
      </w:tr>
      <w:tr w:rsidR="006D64BE" w:rsidRPr="00390716" w14:paraId="5AF0C046"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C7BC957"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public Ch. 13-15</w:t>
            </w:r>
          </w:p>
        </w:tc>
        <w:tc>
          <w:tcPr>
            <w:tcW w:w="851" w:type="dxa"/>
            <w:tcBorders>
              <w:top w:val="nil"/>
              <w:left w:val="nil"/>
              <w:bottom w:val="nil"/>
            </w:tcBorders>
            <w:shd w:val="clear" w:color="auto" w:fill="auto"/>
            <w:noWrap/>
            <w:vAlign w:val="bottom"/>
            <w:hideMark/>
          </w:tcPr>
          <w:p w14:paraId="33E810C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13</w:t>
            </w:r>
          </w:p>
        </w:tc>
        <w:tc>
          <w:tcPr>
            <w:tcW w:w="850" w:type="dxa"/>
            <w:tcBorders>
              <w:top w:val="nil"/>
              <w:bottom w:val="nil"/>
            </w:tcBorders>
            <w:shd w:val="clear" w:color="auto" w:fill="auto"/>
            <w:noWrap/>
            <w:vAlign w:val="bottom"/>
            <w:hideMark/>
          </w:tcPr>
          <w:p w14:paraId="68D7A99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w:t>
            </w:r>
          </w:p>
        </w:tc>
        <w:tc>
          <w:tcPr>
            <w:tcW w:w="851" w:type="dxa"/>
            <w:tcBorders>
              <w:top w:val="nil"/>
              <w:bottom w:val="nil"/>
            </w:tcBorders>
            <w:shd w:val="clear" w:color="auto" w:fill="auto"/>
            <w:noWrap/>
            <w:vAlign w:val="bottom"/>
            <w:hideMark/>
          </w:tcPr>
          <w:p w14:paraId="3491A16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16</w:t>
            </w:r>
          </w:p>
        </w:tc>
        <w:tc>
          <w:tcPr>
            <w:tcW w:w="850" w:type="dxa"/>
            <w:tcBorders>
              <w:top w:val="nil"/>
              <w:bottom w:val="nil"/>
            </w:tcBorders>
            <w:shd w:val="clear" w:color="auto" w:fill="auto"/>
            <w:noWrap/>
            <w:vAlign w:val="bottom"/>
            <w:hideMark/>
          </w:tcPr>
          <w:p w14:paraId="51EACCC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34</w:t>
            </w:r>
          </w:p>
        </w:tc>
        <w:tc>
          <w:tcPr>
            <w:tcW w:w="851" w:type="dxa"/>
            <w:tcBorders>
              <w:top w:val="nil"/>
              <w:bottom w:val="nil"/>
            </w:tcBorders>
            <w:shd w:val="clear" w:color="auto" w:fill="auto"/>
            <w:noWrap/>
            <w:vAlign w:val="bottom"/>
            <w:hideMark/>
          </w:tcPr>
          <w:p w14:paraId="37BFDE7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15</w:t>
            </w:r>
          </w:p>
        </w:tc>
        <w:tc>
          <w:tcPr>
            <w:tcW w:w="850" w:type="dxa"/>
            <w:tcBorders>
              <w:top w:val="nil"/>
              <w:bottom w:val="nil"/>
            </w:tcBorders>
            <w:shd w:val="clear" w:color="auto" w:fill="auto"/>
            <w:noWrap/>
            <w:vAlign w:val="bottom"/>
            <w:hideMark/>
          </w:tcPr>
          <w:p w14:paraId="56C7519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12</w:t>
            </w:r>
          </w:p>
        </w:tc>
        <w:tc>
          <w:tcPr>
            <w:tcW w:w="851" w:type="dxa"/>
            <w:tcBorders>
              <w:top w:val="nil"/>
              <w:bottom w:val="nil"/>
            </w:tcBorders>
            <w:shd w:val="clear" w:color="auto" w:fill="auto"/>
            <w:noWrap/>
            <w:vAlign w:val="bottom"/>
            <w:hideMark/>
          </w:tcPr>
          <w:p w14:paraId="37917162"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w:t>
            </w:r>
          </w:p>
        </w:tc>
        <w:tc>
          <w:tcPr>
            <w:tcW w:w="850" w:type="dxa"/>
            <w:tcBorders>
              <w:top w:val="nil"/>
              <w:bottom w:val="nil"/>
              <w:right w:val="single" w:sz="4" w:space="0" w:color="auto"/>
            </w:tcBorders>
            <w:shd w:val="clear" w:color="auto" w:fill="auto"/>
            <w:noWrap/>
            <w:vAlign w:val="bottom"/>
            <w:hideMark/>
          </w:tcPr>
          <w:p w14:paraId="61B7958A"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112</w:t>
            </w:r>
          </w:p>
        </w:tc>
      </w:tr>
      <w:tr w:rsidR="006D64BE" w:rsidRPr="00390716" w14:paraId="0BF614E1"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610D21E8"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state Ch. 16-20</w:t>
            </w:r>
          </w:p>
        </w:tc>
        <w:tc>
          <w:tcPr>
            <w:tcW w:w="851" w:type="dxa"/>
            <w:tcBorders>
              <w:top w:val="nil"/>
              <w:left w:val="nil"/>
              <w:bottom w:val="nil"/>
            </w:tcBorders>
            <w:shd w:val="clear" w:color="auto" w:fill="auto"/>
            <w:noWrap/>
            <w:vAlign w:val="bottom"/>
            <w:hideMark/>
          </w:tcPr>
          <w:p w14:paraId="4FDAB16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24</w:t>
            </w:r>
          </w:p>
        </w:tc>
        <w:tc>
          <w:tcPr>
            <w:tcW w:w="850" w:type="dxa"/>
            <w:tcBorders>
              <w:top w:val="nil"/>
              <w:bottom w:val="nil"/>
            </w:tcBorders>
            <w:shd w:val="clear" w:color="auto" w:fill="auto"/>
            <w:noWrap/>
            <w:vAlign w:val="bottom"/>
            <w:hideMark/>
          </w:tcPr>
          <w:p w14:paraId="13D37F8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69</w:t>
            </w:r>
          </w:p>
        </w:tc>
        <w:tc>
          <w:tcPr>
            <w:tcW w:w="851" w:type="dxa"/>
            <w:tcBorders>
              <w:top w:val="nil"/>
              <w:bottom w:val="nil"/>
            </w:tcBorders>
            <w:shd w:val="clear" w:color="auto" w:fill="auto"/>
            <w:noWrap/>
            <w:vAlign w:val="bottom"/>
            <w:hideMark/>
          </w:tcPr>
          <w:p w14:paraId="33D014B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90</w:t>
            </w:r>
          </w:p>
        </w:tc>
        <w:tc>
          <w:tcPr>
            <w:tcW w:w="850" w:type="dxa"/>
            <w:tcBorders>
              <w:top w:val="nil"/>
              <w:bottom w:val="nil"/>
            </w:tcBorders>
            <w:shd w:val="clear" w:color="auto" w:fill="auto"/>
            <w:noWrap/>
            <w:vAlign w:val="bottom"/>
            <w:hideMark/>
          </w:tcPr>
          <w:p w14:paraId="50B8876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122</w:t>
            </w:r>
          </w:p>
        </w:tc>
        <w:tc>
          <w:tcPr>
            <w:tcW w:w="851" w:type="dxa"/>
            <w:tcBorders>
              <w:top w:val="nil"/>
              <w:bottom w:val="nil"/>
            </w:tcBorders>
            <w:shd w:val="clear" w:color="auto" w:fill="auto"/>
            <w:noWrap/>
            <w:vAlign w:val="bottom"/>
            <w:hideMark/>
          </w:tcPr>
          <w:p w14:paraId="5230489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91</w:t>
            </w:r>
          </w:p>
        </w:tc>
        <w:tc>
          <w:tcPr>
            <w:tcW w:w="850" w:type="dxa"/>
            <w:tcBorders>
              <w:top w:val="nil"/>
              <w:bottom w:val="nil"/>
            </w:tcBorders>
            <w:shd w:val="clear" w:color="auto" w:fill="auto"/>
            <w:noWrap/>
            <w:vAlign w:val="bottom"/>
            <w:hideMark/>
          </w:tcPr>
          <w:p w14:paraId="215DF3E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38</w:t>
            </w:r>
          </w:p>
        </w:tc>
        <w:tc>
          <w:tcPr>
            <w:tcW w:w="851" w:type="dxa"/>
            <w:tcBorders>
              <w:top w:val="nil"/>
              <w:bottom w:val="nil"/>
            </w:tcBorders>
            <w:shd w:val="clear" w:color="auto" w:fill="auto"/>
            <w:noWrap/>
            <w:vAlign w:val="bottom"/>
            <w:hideMark/>
          </w:tcPr>
          <w:p w14:paraId="2C634C2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16</w:t>
            </w:r>
          </w:p>
        </w:tc>
        <w:tc>
          <w:tcPr>
            <w:tcW w:w="850" w:type="dxa"/>
            <w:tcBorders>
              <w:top w:val="nil"/>
              <w:bottom w:val="nil"/>
              <w:right w:val="single" w:sz="4" w:space="0" w:color="auto"/>
            </w:tcBorders>
            <w:shd w:val="clear" w:color="auto" w:fill="auto"/>
            <w:noWrap/>
            <w:vAlign w:val="bottom"/>
            <w:hideMark/>
          </w:tcPr>
          <w:p w14:paraId="786D161B"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450</w:t>
            </w:r>
          </w:p>
        </w:tc>
      </w:tr>
      <w:tr w:rsidR="006D64BE" w:rsidRPr="00390716" w14:paraId="1AEBA8F6"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7A8BB402"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other penal legislation</w:t>
            </w:r>
          </w:p>
        </w:tc>
        <w:tc>
          <w:tcPr>
            <w:tcW w:w="851" w:type="dxa"/>
            <w:tcBorders>
              <w:top w:val="nil"/>
              <w:left w:val="nil"/>
              <w:bottom w:val="nil"/>
            </w:tcBorders>
            <w:shd w:val="clear" w:color="auto" w:fill="auto"/>
            <w:noWrap/>
            <w:vAlign w:val="bottom"/>
            <w:hideMark/>
          </w:tcPr>
          <w:p w14:paraId="5C859A6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78</w:t>
            </w:r>
          </w:p>
        </w:tc>
        <w:tc>
          <w:tcPr>
            <w:tcW w:w="850" w:type="dxa"/>
            <w:tcBorders>
              <w:top w:val="nil"/>
              <w:bottom w:val="nil"/>
            </w:tcBorders>
            <w:shd w:val="clear" w:color="auto" w:fill="auto"/>
            <w:noWrap/>
            <w:vAlign w:val="bottom"/>
            <w:hideMark/>
          </w:tcPr>
          <w:p w14:paraId="0C80331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431</w:t>
            </w:r>
          </w:p>
        </w:tc>
        <w:tc>
          <w:tcPr>
            <w:tcW w:w="851" w:type="dxa"/>
            <w:tcBorders>
              <w:top w:val="nil"/>
              <w:bottom w:val="nil"/>
            </w:tcBorders>
            <w:shd w:val="clear" w:color="auto" w:fill="auto"/>
            <w:noWrap/>
            <w:vAlign w:val="bottom"/>
            <w:hideMark/>
          </w:tcPr>
          <w:p w14:paraId="2D33ACA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621</w:t>
            </w:r>
          </w:p>
        </w:tc>
        <w:tc>
          <w:tcPr>
            <w:tcW w:w="850" w:type="dxa"/>
            <w:tcBorders>
              <w:top w:val="nil"/>
              <w:bottom w:val="nil"/>
            </w:tcBorders>
            <w:shd w:val="clear" w:color="auto" w:fill="auto"/>
            <w:noWrap/>
            <w:vAlign w:val="bottom"/>
            <w:hideMark/>
          </w:tcPr>
          <w:p w14:paraId="3273533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1 022</w:t>
            </w:r>
          </w:p>
        </w:tc>
        <w:tc>
          <w:tcPr>
            <w:tcW w:w="851" w:type="dxa"/>
            <w:tcBorders>
              <w:top w:val="nil"/>
              <w:bottom w:val="nil"/>
            </w:tcBorders>
            <w:shd w:val="clear" w:color="auto" w:fill="auto"/>
            <w:noWrap/>
            <w:vAlign w:val="bottom"/>
            <w:hideMark/>
          </w:tcPr>
          <w:p w14:paraId="0D4C48F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889</w:t>
            </w:r>
          </w:p>
        </w:tc>
        <w:tc>
          <w:tcPr>
            <w:tcW w:w="850" w:type="dxa"/>
            <w:tcBorders>
              <w:top w:val="nil"/>
              <w:bottom w:val="nil"/>
            </w:tcBorders>
            <w:shd w:val="clear" w:color="auto" w:fill="auto"/>
            <w:noWrap/>
            <w:vAlign w:val="bottom"/>
            <w:hideMark/>
          </w:tcPr>
          <w:p w14:paraId="4296DE8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667</w:t>
            </w:r>
          </w:p>
        </w:tc>
        <w:tc>
          <w:tcPr>
            <w:tcW w:w="851" w:type="dxa"/>
            <w:tcBorders>
              <w:top w:val="nil"/>
              <w:bottom w:val="nil"/>
            </w:tcBorders>
            <w:shd w:val="clear" w:color="auto" w:fill="auto"/>
            <w:noWrap/>
            <w:vAlign w:val="bottom"/>
            <w:hideMark/>
          </w:tcPr>
          <w:p w14:paraId="30E2C0F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287</w:t>
            </w:r>
          </w:p>
        </w:tc>
        <w:tc>
          <w:tcPr>
            <w:tcW w:w="850" w:type="dxa"/>
            <w:tcBorders>
              <w:top w:val="nil"/>
              <w:bottom w:val="nil"/>
              <w:right w:val="single" w:sz="4" w:space="0" w:color="auto"/>
            </w:tcBorders>
            <w:shd w:val="clear" w:color="auto" w:fill="auto"/>
            <w:noWrap/>
            <w:vAlign w:val="bottom"/>
            <w:hideMark/>
          </w:tcPr>
          <w:p w14:paraId="0612D11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3 995</w:t>
            </w:r>
          </w:p>
        </w:tc>
      </w:tr>
      <w:tr w:rsidR="006D64BE" w:rsidRPr="00390716" w14:paraId="1064ED86" w14:textId="77777777" w:rsidTr="00A843C5">
        <w:trPr>
          <w:gridAfter w:val="2"/>
          <w:wAfter w:w="4175" w:type="dxa"/>
          <w:trHeight w:val="86"/>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5DBD9DC9"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single" w:sz="4" w:space="0" w:color="auto"/>
            </w:tcBorders>
            <w:shd w:val="clear" w:color="auto" w:fill="auto"/>
            <w:noWrap/>
            <w:vAlign w:val="bottom"/>
            <w:hideMark/>
          </w:tcPr>
          <w:p w14:paraId="4E5B1F9B"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18D85341"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3DFEA534"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6D148565"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474E54CC"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tcBorders>
            <w:shd w:val="clear" w:color="auto" w:fill="auto"/>
            <w:noWrap/>
            <w:vAlign w:val="bottom"/>
            <w:hideMark/>
          </w:tcPr>
          <w:p w14:paraId="2317FF89"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bottom w:val="single" w:sz="4" w:space="0" w:color="auto"/>
            </w:tcBorders>
            <w:shd w:val="clear" w:color="auto" w:fill="auto"/>
            <w:noWrap/>
            <w:vAlign w:val="bottom"/>
            <w:hideMark/>
          </w:tcPr>
          <w:p w14:paraId="6AB2F40C"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0" w:type="dxa"/>
            <w:tcBorders>
              <w:top w:val="nil"/>
              <w:bottom w:val="single" w:sz="4" w:space="0" w:color="auto"/>
              <w:right w:val="single" w:sz="4" w:space="0" w:color="auto"/>
            </w:tcBorders>
            <w:shd w:val="clear" w:color="auto" w:fill="auto"/>
            <w:noWrap/>
            <w:vAlign w:val="bottom"/>
            <w:hideMark/>
          </w:tcPr>
          <w:p w14:paraId="6E4962EC"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71A55B40" w14:textId="77777777" w:rsidTr="00A843C5">
        <w:trPr>
          <w:gridAfter w:val="2"/>
          <w:wAfter w:w="4175" w:type="dxa"/>
          <w:trHeight w:val="86"/>
        </w:trPr>
        <w:tc>
          <w:tcPr>
            <w:tcW w:w="2850" w:type="dxa"/>
            <w:tcBorders>
              <w:top w:val="single" w:sz="4" w:space="0" w:color="auto"/>
              <w:left w:val="single" w:sz="4" w:space="0" w:color="auto"/>
              <w:bottom w:val="nil"/>
              <w:right w:val="single" w:sz="4" w:space="0" w:color="auto"/>
            </w:tcBorders>
            <w:shd w:val="clear" w:color="auto" w:fill="auto"/>
            <w:noWrap/>
            <w:vAlign w:val="bottom"/>
            <w:hideMark/>
          </w:tcPr>
          <w:p w14:paraId="0AF8F5D7" w14:textId="77777777" w:rsidR="00A9723A" w:rsidRPr="00390716" w:rsidRDefault="00A9723A" w:rsidP="005C065F">
            <w:pPr>
              <w:spacing w:after="0"/>
              <w:rPr>
                <w:b/>
                <w:color w:val="000000"/>
                <w:szCs w:val="24"/>
                <w:lang w:val="sv-SE" w:eastAsia="sv-SE"/>
              </w:rPr>
            </w:pPr>
          </w:p>
        </w:tc>
        <w:tc>
          <w:tcPr>
            <w:tcW w:w="851" w:type="dxa"/>
            <w:tcBorders>
              <w:top w:val="single" w:sz="4" w:space="0" w:color="auto"/>
              <w:left w:val="nil"/>
              <w:bottom w:val="nil"/>
            </w:tcBorders>
            <w:shd w:val="clear" w:color="auto" w:fill="auto"/>
            <w:noWrap/>
            <w:vAlign w:val="bottom"/>
            <w:hideMark/>
          </w:tcPr>
          <w:p w14:paraId="0BFBE983"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2015</w:t>
            </w:r>
          </w:p>
        </w:tc>
        <w:tc>
          <w:tcPr>
            <w:tcW w:w="850" w:type="dxa"/>
            <w:tcBorders>
              <w:top w:val="single" w:sz="4" w:space="0" w:color="auto"/>
              <w:bottom w:val="nil"/>
            </w:tcBorders>
            <w:shd w:val="clear" w:color="auto" w:fill="auto"/>
            <w:noWrap/>
            <w:vAlign w:val="bottom"/>
            <w:hideMark/>
          </w:tcPr>
          <w:p w14:paraId="5A3A071A"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7F2F5957"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56836A32"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0A8DE94B"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tcBorders>
            <w:shd w:val="clear" w:color="auto" w:fill="auto"/>
            <w:noWrap/>
            <w:vAlign w:val="bottom"/>
            <w:hideMark/>
          </w:tcPr>
          <w:p w14:paraId="013B8FA8"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1" w:type="dxa"/>
            <w:tcBorders>
              <w:top w:val="single" w:sz="4" w:space="0" w:color="auto"/>
              <w:bottom w:val="nil"/>
            </w:tcBorders>
            <w:shd w:val="clear" w:color="auto" w:fill="auto"/>
            <w:noWrap/>
            <w:vAlign w:val="bottom"/>
            <w:hideMark/>
          </w:tcPr>
          <w:p w14:paraId="6502D65A"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c>
          <w:tcPr>
            <w:tcW w:w="850" w:type="dxa"/>
            <w:tcBorders>
              <w:top w:val="single" w:sz="4" w:space="0" w:color="auto"/>
              <w:bottom w:val="nil"/>
              <w:right w:val="single" w:sz="4" w:space="0" w:color="auto"/>
            </w:tcBorders>
            <w:shd w:val="clear" w:color="auto" w:fill="auto"/>
            <w:noWrap/>
            <w:vAlign w:val="bottom"/>
            <w:hideMark/>
          </w:tcPr>
          <w:p w14:paraId="38E62EFC" w14:textId="77777777" w:rsidR="00A9723A" w:rsidRPr="00390716" w:rsidRDefault="00A9723A" w:rsidP="005C065F">
            <w:pPr>
              <w:spacing w:after="0"/>
              <w:rPr>
                <w:b/>
                <w:color w:val="000000"/>
                <w:szCs w:val="24"/>
                <w:lang w:val="sv-SE" w:eastAsia="sv-SE"/>
              </w:rPr>
            </w:pPr>
            <w:r w:rsidRPr="00390716">
              <w:rPr>
                <w:b/>
                <w:color w:val="000000"/>
                <w:szCs w:val="24"/>
                <w:lang w:val="sv-SE" w:eastAsia="sv-SE"/>
              </w:rPr>
              <w:t> </w:t>
            </w:r>
          </w:p>
        </w:tc>
      </w:tr>
      <w:tr w:rsidR="00A843C5" w:rsidRPr="00390716" w14:paraId="47C632C4"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6FAAA10E"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3402" w:type="dxa"/>
            <w:gridSpan w:val="4"/>
            <w:tcBorders>
              <w:top w:val="nil"/>
              <w:left w:val="nil"/>
              <w:bottom w:val="nil"/>
            </w:tcBorders>
            <w:shd w:val="clear" w:color="auto" w:fill="auto"/>
            <w:noWrap/>
            <w:vAlign w:val="bottom"/>
            <w:hideMark/>
          </w:tcPr>
          <w:p w14:paraId="7FF18B32" w14:textId="77777777" w:rsidR="00A9723A" w:rsidRPr="00390716" w:rsidRDefault="00A9723A" w:rsidP="005C065F">
            <w:pPr>
              <w:spacing w:after="0"/>
              <w:rPr>
                <w:color w:val="000000"/>
                <w:szCs w:val="24"/>
                <w:lang w:val="en-US" w:eastAsia="sv-SE"/>
              </w:rPr>
            </w:pPr>
            <w:r w:rsidRPr="00390716">
              <w:rPr>
                <w:color w:val="000000"/>
                <w:szCs w:val="24"/>
                <w:lang w:val="en-US" w:eastAsia="sv-SE"/>
              </w:rPr>
              <w:t>Age when sentenced to imprisonment</w:t>
            </w:r>
          </w:p>
        </w:tc>
        <w:tc>
          <w:tcPr>
            <w:tcW w:w="851" w:type="dxa"/>
            <w:tcBorders>
              <w:top w:val="nil"/>
              <w:bottom w:val="nil"/>
            </w:tcBorders>
            <w:shd w:val="clear" w:color="auto" w:fill="auto"/>
            <w:noWrap/>
            <w:vAlign w:val="bottom"/>
            <w:hideMark/>
          </w:tcPr>
          <w:p w14:paraId="7075F9C4" w14:textId="77777777" w:rsidR="00A9723A" w:rsidRPr="00390716" w:rsidRDefault="00A9723A" w:rsidP="005C065F">
            <w:pPr>
              <w:spacing w:after="0"/>
              <w:rPr>
                <w:color w:val="000000"/>
                <w:szCs w:val="24"/>
                <w:lang w:val="en-US" w:eastAsia="sv-SE"/>
              </w:rPr>
            </w:pPr>
          </w:p>
        </w:tc>
        <w:tc>
          <w:tcPr>
            <w:tcW w:w="850" w:type="dxa"/>
            <w:tcBorders>
              <w:top w:val="nil"/>
              <w:bottom w:val="nil"/>
            </w:tcBorders>
            <w:shd w:val="clear" w:color="auto" w:fill="auto"/>
            <w:noWrap/>
            <w:vAlign w:val="bottom"/>
            <w:hideMark/>
          </w:tcPr>
          <w:p w14:paraId="78FBD71A" w14:textId="77777777" w:rsidR="00A9723A" w:rsidRPr="00390716" w:rsidRDefault="00A9723A" w:rsidP="005C065F">
            <w:pPr>
              <w:spacing w:after="0"/>
              <w:rPr>
                <w:color w:val="000000"/>
                <w:szCs w:val="24"/>
                <w:lang w:val="en-US" w:eastAsia="sv-SE"/>
              </w:rPr>
            </w:pPr>
          </w:p>
        </w:tc>
        <w:tc>
          <w:tcPr>
            <w:tcW w:w="851" w:type="dxa"/>
            <w:tcBorders>
              <w:top w:val="nil"/>
              <w:bottom w:val="nil"/>
            </w:tcBorders>
            <w:shd w:val="clear" w:color="auto" w:fill="auto"/>
            <w:noWrap/>
            <w:vAlign w:val="bottom"/>
            <w:hideMark/>
          </w:tcPr>
          <w:p w14:paraId="7077E6DF" w14:textId="77777777" w:rsidR="00A9723A" w:rsidRPr="00390716" w:rsidRDefault="00A9723A" w:rsidP="005C065F">
            <w:pPr>
              <w:spacing w:after="0"/>
              <w:rPr>
                <w:color w:val="000000"/>
                <w:szCs w:val="24"/>
                <w:lang w:val="en-US" w:eastAsia="sv-SE"/>
              </w:rPr>
            </w:pPr>
          </w:p>
        </w:tc>
        <w:tc>
          <w:tcPr>
            <w:tcW w:w="850" w:type="dxa"/>
            <w:tcBorders>
              <w:top w:val="nil"/>
              <w:bottom w:val="nil"/>
              <w:right w:val="single" w:sz="4" w:space="0" w:color="auto"/>
            </w:tcBorders>
            <w:shd w:val="clear" w:color="auto" w:fill="auto"/>
            <w:noWrap/>
            <w:vAlign w:val="bottom"/>
            <w:hideMark/>
          </w:tcPr>
          <w:p w14:paraId="42E0DE8A" w14:textId="77777777" w:rsidR="00A9723A" w:rsidRPr="00390716" w:rsidRDefault="00A9723A" w:rsidP="005C065F">
            <w:pPr>
              <w:spacing w:after="0"/>
              <w:rPr>
                <w:color w:val="000000"/>
                <w:szCs w:val="24"/>
                <w:lang w:val="en-US" w:eastAsia="sv-SE"/>
              </w:rPr>
            </w:pPr>
            <w:r w:rsidRPr="00390716">
              <w:rPr>
                <w:color w:val="000000"/>
                <w:szCs w:val="24"/>
                <w:lang w:val="en-US" w:eastAsia="sv-SE"/>
              </w:rPr>
              <w:t> </w:t>
            </w:r>
          </w:p>
        </w:tc>
      </w:tr>
      <w:tr w:rsidR="006D64BE" w:rsidRPr="00390716" w14:paraId="4AA40444" w14:textId="77777777" w:rsidTr="00A843C5">
        <w:trPr>
          <w:gridAfter w:val="2"/>
          <w:wAfter w:w="4175" w:type="dxa"/>
          <w:trHeight w:val="157"/>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199672DB" w14:textId="77777777" w:rsidR="00A9723A" w:rsidRPr="00390716" w:rsidRDefault="00A9723A" w:rsidP="005C065F">
            <w:pPr>
              <w:spacing w:after="0"/>
              <w:rPr>
                <w:color w:val="000000"/>
                <w:szCs w:val="24"/>
                <w:lang w:val="en-US" w:eastAsia="sv-SE"/>
              </w:rPr>
            </w:pPr>
            <w:r w:rsidRPr="00390716">
              <w:rPr>
                <w:color w:val="000000"/>
                <w:szCs w:val="24"/>
                <w:lang w:val="sv-SE" w:eastAsia="sv-SE"/>
              </w:rPr>
              <w:t>Principal offence</w:t>
            </w:r>
          </w:p>
        </w:tc>
        <w:tc>
          <w:tcPr>
            <w:tcW w:w="851" w:type="dxa"/>
            <w:tcBorders>
              <w:top w:val="nil"/>
              <w:left w:val="nil"/>
              <w:bottom w:val="single" w:sz="4" w:space="0" w:color="auto"/>
            </w:tcBorders>
            <w:shd w:val="clear" w:color="auto" w:fill="auto"/>
            <w:noWrap/>
            <w:vAlign w:val="bottom"/>
            <w:hideMark/>
          </w:tcPr>
          <w:p w14:paraId="3BC0F361"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15-20</w:t>
            </w:r>
          </w:p>
        </w:tc>
        <w:tc>
          <w:tcPr>
            <w:tcW w:w="850" w:type="dxa"/>
            <w:tcBorders>
              <w:top w:val="nil"/>
              <w:bottom w:val="single" w:sz="4" w:space="0" w:color="auto"/>
            </w:tcBorders>
            <w:shd w:val="clear" w:color="auto" w:fill="auto"/>
            <w:noWrap/>
            <w:vAlign w:val="bottom"/>
            <w:hideMark/>
          </w:tcPr>
          <w:p w14:paraId="7445B670"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21-24</w:t>
            </w:r>
          </w:p>
        </w:tc>
        <w:tc>
          <w:tcPr>
            <w:tcW w:w="851" w:type="dxa"/>
            <w:tcBorders>
              <w:top w:val="nil"/>
              <w:bottom w:val="single" w:sz="4" w:space="0" w:color="auto"/>
            </w:tcBorders>
            <w:shd w:val="clear" w:color="auto" w:fill="auto"/>
            <w:noWrap/>
            <w:vAlign w:val="bottom"/>
            <w:hideMark/>
          </w:tcPr>
          <w:p w14:paraId="3174DD9A"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25-29</w:t>
            </w:r>
          </w:p>
        </w:tc>
        <w:tc>
          <w:tcPr>
            <w:tcW w:w="850" w:type="dxa"/>
            <w:tcBorders>
              <w:top w:val="nil"/>
              <w:bottom w:val="single" w:sz="4" w:space="0" w:color="auto"/>
            </w:tcBorders>
            <w:shd w:val="clear" w:color="auto" w:fill="auto"/>
            <w:noWrap/>
            <w:vAlign w:val="bottom"/>
            <w:hideMark/>
          </w:tcPr>
          <w:p w14:paraId="6B661A9C"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30-39</w:t>
            </w:r>
          </w:p>
        </w:tc>
        <w:tc>
          <w:tcPr>
            <w:tcW w:w="851" w:type="dxa"/>
            <w:tcBorders>
              <w:top w:val="nil"/>
              <w:bottom w:val="single" w:sz="4" w:space="0" w:color="auto"/>
            </w:tcBorders>
            <w:shd w:val="clear" w:color="auto" w:fill="auto"/>
            <w:noWrap/>
            <w:vAlign w:val="bottom"/>
            <w:hideMark/>
          </w:tcPr>
          <w:p w14:paraId="4717BF51"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40-49</w:t>
            </w:r>
          </w:p>
        </w:tc>
        <w:tc>
          <w:tcPr>
            <w:tcW w:w="850" w:type="dxa"/>
            <w:tcBorders>
              <w:top w:val="nil"/>
              <w:bottom w:val="single" w:sz="4" w:space="0" w:color="auto"/>
            </w:tcBorders>
            <w:shd w:val="clear" w:color="auto" w:fill="auto"/>
            <w:noWrap/>
            <w:vAlign w:val="bottom"/>
            <w:hideMark/>
          </w:tcPr>
          <w:p w14:paraId="75136ECC"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50-59</w:t>
            </w:r>
          </w:p>
        </w:tc>
        <w:tc>
          <w:tcPr>
            <w:tcW w:w="851" w:type="dxa"/>
            <w:tcBorders>
              <w:top w:val="nil"/>
              <w:bottom w:val="single" w:sz="4" w:space="0" w:color="auto"/>
            </w:tcBorders>
            <w:shd w:val="clear" w:color="auto" w:fill="auto"/>
            <w:noWrap/>
            <w:vAlign w:val="bottom"/>
            <w:hideMark/>
          </w:tcPr>
          <w:p w14:paraId="058E894A"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60-</w:t>
            </w:r>
          </w:p>
        </w:tc>
        <w:tc>
          <w:tcPr>
            <w:tcW w:w="850" w:type="dxa"/>
            <w:tcBorders>
              <w:top w:val="nil"/>
              <w:bottom w:val="single" w:sz="4" w:space="0" w:color="auto"/>
              <w:right w:val="single" w:sz="4" w:space="0" w:color="auto"/>
            </w:tcBorders>
            <w:shd w:val="clear" w:color="auto" w:fill="auto"/>
            <w:noWrap/>
            <w:vAlign w:val="bottom"/>
            <w:hideMark/>
          </w:tcPr>
          <w:p w14:paraId="4835950E" w14:textId="77777777" w:rsidR="00A9723A" w:rsidRPr="00390716" w:rsidRDefault="00A9723A" w:rsidP="006D64BE">
            <w:pPr>
              <w:spacing w:after="0"/>
              <w:jc w:val="right"/>
              <w:rPr>
                <w:color w:val="000000"/>
                <w:szCs w:val="24"/>
                <w:lang w:val="sv-SE" w:eastAsia="sv-SE"/>
              </w:rPr>
            </w:pPr>
            <w:r w:rsidRPr="00390716">
              <w:rPr>
                <w:color w:val="000000"/>
                <w:szCs w:val="24"/>
                <w:lang w:val="sv-SE" w:eastAsia="sv-SE"/>
              </w:rPr>
              <w:t>Total</w:t>
            </w:r>
          </w:p>
        </w:tc>
      </w:tr>
      <w:tr w:rsidR="006D64BE" w:rsidRPr="00390716" w14:paraId="79CDAAED"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114477CD" w14:textId="77777777" w:rsidR="00A9723A" w:rsidRPr="00390716" w:rsidRDefault="00A9723A" w:rsidP="005C065F">
            <w:pPr>
              <w:spacing w:after="0"/>
              <w:rPr>
                <w:color w:val="000000"/>
                <w:szCs w:val="24"/>
                <w:lang w:val="sv-SE" w:eastAsia="sv-SE"/>
              </w:rPr>
            </w:pPr>
            <w:r w:rsidRPr="00390716">
              <w:rPr>
                <w:color w:val="000000"/>
                <w:szCs w:val="24"/>
                <w:lang w:val="sv-SE" w:eastAsia="sv-SE"/>
              </w:rPr>
              <w:t>TOTAL NUMBER</w:t>
            </w:r>
          </w:p>
        </w:tc>
        <w:tc>
          <w:tcPr>
            <w:tcW w:w="851" w:type="dxa"/>
            <w:tcBorders>
              <w:top w:val="nil"/>
              <w:left w:val="nil"/>
              <w:bottom w:val="nil"/>
            </w:tcBorders>
            <w:shd w:val="clear" w:color="auto" w:fill="auto"/>
            <w:noWrap/>
            <w:vAlign w:val="bottom"/>
            <w:hideMark/>
          </w:tcPr>
          <w:p w14:paraId="0AB4B7D0"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51FC4CDA"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571D1A11"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127DD3F9"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0039AA1D" w14:textId="77777777" w:rsidR="00A9723A" w:rsidRPr="00390716" w:rsidRDefault="00A9723A" w:rsidP="005C065F">
            <w:pPr>
              <w:spacing w:after="0"/>
              <w:rPr>
                <w:color w:val="000000"/>
                <w:szCs w:val="24"/>
                <w:lang w:val="sv-SE" w:eastAsia="sv-SE"/>
              </w:rPr>
            </w:pPr>
          </w:p>
        </w:tc>
        <w:tc>
          <w:tcPr>
            <w:tcW w:w="850" w:type="dxa"/>
            <w:tcBorders>
              <w:top w:val="nil"/>
              <w:bottom w:val="nil"/>
            </w:tcBorders>
            <w:shd w:val="clear" w:color="auto" w:fill="auto"/>
            <w:noWrap/>
            <w:vAlign w:val="bottom"/>
            <w:hideMark/>
          </w:tcPr>
          <w:p w14:paraId="3F3FC5EB" w14:textId="77777777" w:rsidR="00A9723A" w:rsidRPr="00390716" w:rsidRDefault="00A9723A" w:rsidP="005C065F">
            <w:pPr>
              <w:spacing w:after="0"/>
              <w:rPr>
                <w:color w:val="000000"/>
                <w:szCs w:val="24"/>
                <w:lang w:val="sv-SE" w:eastAsia="sv-SE"/>
              </w:rPr>
            </w:pPr>
          </w:p>
        </w:tc>
        <w:tc>
          <w:tcPr>
            <w:tcW w:w="851" w:type="dxa"/>
            <w:tcBorders>
              <w:top w:val="nil"/>
              <w:bottom w:val="nil"/>
            </w:tcBorders>
            <w:shd w:val="clear" w:color="auto" w:fill="auto"/>
            <w:noWrap/>
            <w:vAlign w:val="bottom"/>
            <w:hideMark/>
          </w:tcPr>
          <w:p w14:paraId="0C98A8BC" w14:textId="77777777" w:rsidR="00A9723A" w:rsidRPr="00390716" w:rsidRDefault="00A9723A" w:rsidP="005C065F">
            <w:pPr>
              <w:spacing w:after="0"/>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578DE66C"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r>
      <w:tr w:rsidR="006D64BE" w:rsidRPr="00390716" w14:paraId="6D29530D"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6223434D" w14:textId="30472A27" w:rsidR="00A9723A" w:rsidRPr="00390716" w:rsidRDefault="00A9723A" w:rsidP="005C065F">
            <w:pPr>
              <w:spacing w:after="0"/>
              <w:rPr>
                <w:color w:val="000000"/>
                <w:szCs w:val="24"/>
                <w:lang w:val="sv-SE" w:eastAsia="sv-SE"/>
              </w:rPr>
            </w:pPr>
            <w:r w:rsidRPr="00390716">
              <w:rPr>
                <w:color w:val="000000"/>
                <w:szCs w:val="24"/>
                <w:lang w:val="sv-SE" w:eastAsia="sv-SE"/>
              </w:rPr>
              <w:t>Total, all crimes</w:t>
            </w:r>
          </w:p>
        </w:tc>
        <w:tc>
          <w:tcPr>
            <w:tcW w:w="851" w:type="dxa"/>
            <w:tcBorders>
              <w:top w:val="nil"/>
              <w:left w:val="nil"/>
              <w:bottom w:val="nil"/>
            </w:tcBorders>
            <w:shd w:val="clear" w:color="auto" w:fill="auto"/>
            <w:noWrap/>
            <w:vAlign w:val="bottom"/>
            <w:hideMark/>
          </w:tcPr>
          <w:p w14:paraId="7DD9CEE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454</w:t>
            </w:r>
          </w:p>
        </w:tc>
        <w:tc>
          <w:tcPr>
            <w:tcW w:w="850" w:type="dxa"/>
            <w:tcBorders>
              <w:top w:val="nil"/>
              <w:bottom w:val="nil"/>
            </w:tcBorders>
            <w:shd w:val="clear" w:color="auto" w:fill="auto"/>
            <w:noWrap/>
            <w:vAlign w:val="bottom"/>
            <w:hideMark/>
          </w:tcPr>
          <w:p w14:paraId="27E2EC9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1 222</w:t>
            </w:r>
          </w:p>
        </w:tc>
        <w:tc>
          <w:tcPr>
            <w:tcW w:w="851" w:type="dxa"/>
            <w:tcBorders>
              <w:top w:val="nil"/>
              <w:bottom w:val="nil"/>
            </w:tcBorders>
            <w:shd w:val="clear" w:color="auto" w:fill="auto"/>
            <w:noWrap/>
            <w:vAlign w:val="bottom"/>
            <w:hideMark/>
          </w:tcPr>
          <w:p w14:paraId="479AA4E2"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1 545</w:t>
            </w:r>
          </w:p>
        </w:tc>
        <w:tc>
          <w:tcPr>
            <w:tcW w:w="850" w:type="dxa"/>
            <w:tcBorders>
              <w:top w:val="nil"/>
              <w:bottom w:val="nil"/>
            </w:tcBorders>
            <w:shd w:val="clear" w:color="auto" w:fill="auto"/>
            <w:noWrap/>
            <w:vAlign w:val="bottom"/>
            <w:hideMark/>
          </w:tcPr>
          <w:p w14:paraId="12B45802"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2 329</w:t>
            </w:r>
          </w:p>
        </w:tc>
        <w:tc>
          <w:tcPr>
            <w:tcW w:w="851" w:type="dxa"/>
            <w:tcBorders>
              <w:top w:val="nil"/>
              <w:bottom w:val="nil"/>
            </w:tcBorders>
            <w:shd w:val="clear" w:color="auto" w:fill="auto"/>
            <w:noWrap/>
            <w:vAlign w:val="bottom"/>
            <w:hideMark/>
          </w:tcPr>
          <w:p w14:paraId="2BA0F967"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1 608</w:t>
            </w:r>
          </w:p>
        </w:tc>
        <w:tc>
          <w:tcPr>
            <w:tcW w:w="850" w:type="dxa"/>
            <w:tcBorders>
              <w:top w:val="nil"/>
              <w:bottom w:val="nil"/>
            </w:tcBorders>
            <w:shd w:val="clear" w:color="auto" w:fill="auto"/>
            <w:noWrap/>
            <w:vAlign w:val="bottom"/>
            <w:hideMark/>
          </w:tcPr>
          <w:p w14:paraId="598CB27E"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1 031</w:t>
            </w:r>
          </w:p>
        </w:tc>
        <w:tc>
          <w:tcPr>
            <w:tcW w:w="851" w:type="dxa"/>
            <w:tcBorders>
              <w:top w:val="nil"/>
              <w:bottom w:val="nil"/>
            </w:tcBorders>
            <w:shd w:val="clear" w:color="auto" w:fill="auto"/>
            <w:noWrap/>
            <w:vAlign w:val="bottom"/>
            <w:hideMark/>
          </w:tcPr>
          <w:p w14:paraId="05A86FF5"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392</w:t>
            </w:r>
          </w:p>
        </w:tc>
        <w:tc>
          <w:tcPr>
            <w:tcW w:w="850" w:type="dxa"/>
            <w:tcBorders>
              <w:top w:val="nil"/>
              <w:bottom w:val="nil"/>
              <w:right w:val="single" w:sz="4" w:space="0" w:color="auto"/>
            </w:tcBorders>
            <w:shd w:val="clear" w:color="auto" w:fill="auto"/>
            <w:noWrap/>
            <w:vAlign w:val="bottom"/>
            <w:hideMark/>
          </w:tcPr>
          <w:p w14:paraId="29DBB7DD"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8 581</w:t>
            </w:r>
          </w:p>
        </w:tc>
      </w:tr>
      <w:tr w:rsidR="006D64BE" w:rsidRPr="00390716" w14:paraId="2C121456" w14:textId="77777777" w:rsidTr="00A843C5">
        <w:trPr>
          <w:gridAfter w:val="2"/>
          <w:wAfter w:w="4175" w:type="dxa"/>
          <w:trHeight w:val="86"/>
        </w:trPr>
        <w:tc>
          <w:tcPr>
            <w:tcW w:w="2850" w:type="dxa"/>
            <w:tcBorders>
              <w:top w:val="nil"/>
              <w:left w:val="single" w:sz="4" w:space="0" w:color="auto"/>
              <w:bottom w:val="nil"/>
              <w:right w:val="single" w:sz="4" w:space="0" w:color="auto"/>
            </w:tcBorders>
            <w:shd w:val="clear" w:color="auto" w:fill="auto"/>
            <w:noWrap/>
            <w:vAlign w:val="bottom"/>
            <w:hideMark/>
          </w:tcPr>
          <w:p w14:paraId="65641BA5" w14:textId="77777777" w:rsidR="00A9723A" w:rsidRPr="00390716" w:rsidRDefault="00A9723A" w:rsidP="005C065F">
            <w:pPr>
              <w:spacing w:after="0"/>
              <w:rPr>
                <w:color w:val="000000"/>
                <w:szCs w:val="24"/>
                <w:lang w:val="sv-SE" w:eastAsia="sv-SE"/>
              </w:rPr>
            </w:pPr>
            <w:r w:rsidRPr="00390716">
              <w:rPr>
                <w:color w:val="000000"/>
                <w:szCs w:val="24"/>
                <w:lang w:val="sv-SE" w:eastAsia="sv-SE"/>
              </w:rPr>
              <w:t> </w:t>
            </w:r>
          </w:p>
        </w:tc>
        <w:tc>
          <w:tcPr>
            <w:tcW w:w="851" w:type="dxa"/>
            <w:tcBorders>
              <w:top w:val="nil"/>
              <w:left w:val="nil"/>
              <w:bottom w:val="nil"/>
            </w:tcBorders>
            <w:shd w:val="clear" w:color="auto" w:fill="auto"/>
            <w:noWrap/>
            <w:vAlign w:val="bottom"/>
            <w:hideMark/>
          </w:tcPr>
          <w:p w14:paraId="4C8587CB"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39B76471"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4B9519E4"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320F2DAD"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0B580444"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tcBorders>
            <w:shd w:val="clear" w:color="auto" w:fill="auto"/>
            <w:noWrap/>
            <w:vAlign w:val="bottom"/>
            <w:hideMark/>
          </w:tcPr>
          <w:p w14:paraId="4AA863F1" w14:textId="77777777" w:rsidR="00A9723A" w:rsidRPr="00390716" w:rsidRDefault="00A9723A" w:rsidP="00390716">
            <w:pPr>
              <w:spacing w:after="0"/>
              <w:ind w:firstLineChars="100" w:firstLine="240"/>
              <w:jc w:val="right"/>
              <w:rPr>
                <w:color w:val="000000"/>
                <w:szCs w:val="24"/>
                <w:lang w:val="sv-SE" w:eastAsia="sv-SE"/>
              </w:rPr>
            </w:pPr>
          </w:p>
        </w:tc>
        <w:tc>
          <w:tcPr>
            <w:tcW w:w="851" w:type="dxa"/>
            <w:tcBorders>
              <w:top w:val="nil"/>
              <w:bottom w:val="nil"/>
            </w:tcBorders>
            <w:shd w:val="clear" w:color="auto" w:fill="auto"/>
            <w:noWrap/>
            <w:vAlign w:val="bottom"/>
            <w:hideMark/>
          </w:tcPr>
          <w:p w14:paraId="390EFA14" w14:textId="77777777" w:rsidR="00A9723A" w:rsidRPr="00390716" w:rsidRDefault="00A9723A" w:rsidP="00390716">
            <w:pPr>
              <w:spacing w:after="0"/>
              <w:ind w:firstLineChars="100" w:firstLine="240"/>
              <w:jc w:val="right"/>
              <w:rPr>
                <w:color w:val="000000"/>
                <w:szCs w:val="24"/>
                <w:lang w:val="sv-SE" w:eastAsia="sv-SE"/>
              </w:rPr>
            </w:pPr>
          </w:p>
        </w:tc>
        <w:tc>
          <w:tcPr>
            <w:tcW w:w="850" w:type="dxa"/>
            <w:tcBorders>
              <w:top w:val="nil"/>
              <w:bottom w:val="nil"/>
              <w:right w:val="single" w:sz="4" w:space="0" w:color="auto"/>
            </w:tcBorders>
            <w:shd w:val="clear" w:color="auto" w:fill="auto"/>
            <w:noWrap/>
            <w:vAlign w:val="bottom"/>
            <w:hideMark/>
          </w:tcPr>
          <w:p w14:paraId="0E9CAFD4"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 </w:t>
            </w:r>
          </w:p>
        </w:tc>
      </w:tr>
      <w:tr w:rsidR="006D64BE" w:rsidRPr="00390716" w14:paraId="076DA23F"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4CA2E32F"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Penal Code</w:t>
            </w:r>
          </w:p>
        </w:tc>
        <w:tc>
          <w:tcPr>
            <w:tcW w:w="851" w:type="dxa"/>
            <w:tcBorders>
              <w:top w:val="nil"/>
              <w:left w:val="nil"/>
              <w:bottom w:val="nil"/>
            </w:tcBorders>
            <w:shd w:val="clear" w:color="auto" w:fill="auto"/>
            <w:noWrap/>
            <w:vAlign w:val="bottom"/>
            <w:hideMark/>
          </w:tcPr>
          <w:p w14:paraId="1FF267E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370</w:t>
            </w:r>
          </w:p>
        </w:tc>
        <w:tc>
          <w:tcPr>
            <w:tcW w:w="850" w:type="dxa"/>
            <w:tcBorders>
              <w:top w:val="nil"/>
              <w:bottom w:val="nil"/>
            </w:tcBorders>
            <w:shd w:val="clear" w:color="auto" w:fill="auto"/>
            <w:noWrap/>
            <w:vAlign w:val="bottom"/>
            <w:hideMark/>
          </w:tcPr>
          <w:p w14:paraId="3188DCF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769</w:t>
            </w:r>
          </w:p>
        </w:tc>
        <w:tc>
          <w:tcPr>
            <w:tcW w:w="851" w:type="dxa"/>
            <w:tcBorders>
              <w:top w:val="nil"/>
              <w:bottom w:val="nil"/>
            </w:tcBorders>
            <w:shd w:val="clear" w:color="auto" w:fill="auto"/>
            <w:noWrap/>
            <w:vAlign w:val="bottom"/>
            <w:hideMark/>
          </w:tcPr>
          <w:p w14:paraId="6A92A81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903</w:t>
            </w:r>
          </w:p>
        </w:tc>
        <w:tc>
          <w:tcPr>
            <w:tcW w:w="850" w:type="dxa"/>
            <w:tcBorders>
              <w:top w:val="nil"/>
              <w:bottom w:val="nil"/>
            </w:tcBorders>
            <w:shd w:val="clear" w:color="auto" w:fill="auto"/>
            <w:noWrap/>
            <w:vAlign w:val="bottom"/>
            <w:hideMark/>
          </w:tcPr>
          <w:p w14:paraId="1747F79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1 282</w:t>
            </w:r>
          </w:p>
        </w:tc>
        <w:tc>
          <w:tcPr>
            <w:tcW w:w="851" w:type="dxa"/>
            <w:tcBorders>
              <w:top w:val="nil"/>
              <w:bottom w:val="nil"/>
            </w:tcBorders>
            <w:shd w:val="clear" w:color="auto" w:fill="auto"/>
            <w:noWrap/>
            <w:vAlign w:val="bottom"/>
            <w:hideMark/>
          </w:tcPr>
          <w:p w14:paraId="3EF319C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795</w:t>
            </w:r>
          </w:p>
        </w:tc>
        <w:tc>
          <w:tcPr>
            <w:tcW w:w="850" w:type="dxa"/>
            <w:tcBorders>
              <w:top w:val="nil"/>
              <w:bottom w:val="nil"/>
            </w:tcBorders>
            <w:shd w:val="clear" w:color="auto" w:fill="auto"/>
            <w:noWrap/>
            <w:vAlign w:val="bottom"/>
            <w:hideMark/>
          </w:tcPr>
          <w:p w14:paraId="0F30B5A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414</w:t>
            </w:r>
          </w:p>
        </w:tc>
        <w:tc>
          <w:tcPr>
            <w:tcW w:w="851" w:type="dxa"/>
            <w:tcBorders>
              <w:top w:val="nil"/>
              <w:bottom w:val="nil"/>
            </w:tcBorders>
            <w:shd w:val="clear" w:color="auto" w:fill="auto"/>
            <w:noWrap/>
            <w:vAlign w:val="bottom"/>
            <w:hideMark/>
          </w:tcPr>
          <w:p w14:paraId="5AB63AC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116</w:t>
            </w:r>
          </w:p>
        </w:tc>
        <w:tc>
          <w:tcPr>
            <w:tcW w:w="850" w:type="dxa"/>
            <w:tcBorders>
              <w:top w:val="nil"/>
              <w:bottom w:val="nil"/>
              <w:right w:val="single" w:sz="4" w:space="0" w:color="auto"/>
            </w:tcBorders>
            <w:shd w:val="clear" w:color="auto" w:fill="auto"/>
            <w:noWrap/>
            <w:vAlign w:val="bottom"/>
            <w:hideMark/>
          </w:tcPr>
          <w:p w14:paraId="1BFB014D"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4 649</w:t>
            </w:r>
          </w:p>
        </w:tc>
      </w:tr>
      <w:tr w:rsidR="006D64BE" w:rsidRPr="00390716" w14:paraId="4859D584"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13F5F201"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person. Ch. 3-7</w:t>
            </w:r>
          </w:p>
        </w:tc>
        <w:tc>
          <w:tcPr>
            <w:tcW w:w="851" w:type="dxa"/>
            <w:tcBorders>
              <w:top w:val="nil"/>
              <w:left w:val="nil"/>
              <w:bottom w:val="nil"/>
            </w:tcBorders>
            <w:shd w:val="clear" w:color="auto" w:fill="auto"/>
            <w:noWrap/>
            <w:vAlign w:val="bottom"/>
            <w:hideMark/>
          </w:tcPr>
          <w:p w14:paraId="5D51BCC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105</w:t>
            </w:r>
          </w:p>
        </w:tc>
        <w:tc>
          <w:tcPr>
            <w:tcW w:w="850" w:type="dxa"/>
            <w:tcBorders>
              <w:top w:val="nil"/>
              <w:bottom w:val="nil"/>
            </w:tcBorders>
            <w:shd w:val="clear" w:color="auto" w:fill="auto"/>
            <w:noWrap/>
            <w:vAlign w:val="bottom"/>
            <w:hideMark/>
          </w:tcPr>
          <w:p w14:paraId="23C4ACF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277</w:t>
            </w:r>
          </w:p>
        </w:tc>
        <w:tc>
          <w:tcPr>
            <w:tcW w:w="851" w:type="dxa"/>
            <w:tcBorders>
              <w:top w:val="nil"/>
              <w:bottom w:val="nil"/>
            </w:tcBorders>
            <w:shd w:val="clear" w:color="auto" w:fill="auto"/>
            <w:noWrap/>
            <w:vAlign w:val="bottom"/>
            <w:hideMark/>
          </w:tcPr>
          <w:p w14:paraId="4B2B29F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337</w:t>
            </w:r>
          </w:p>
        </w:tc>
        <w:tc>
          <w:tcPr>
            <w:tcW w:w="850" w:type="dxa"/>
            <w:tcBorders>
              <w:top w:val="nil"/>
              <w:bottom w:val="nil"/>
            </w:tcBorders>
            <w:shd w:val="clear" w:color="auto" w:fill="auto"/>
            <w:noWrap/>
            <w:vAlign w:val="bottom"/>
            <w:hideMark/>
          </w:tcPr>
          <w:p w14:paraId="51F593B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439</w:t>
            </w:r>
          </w:p>
        </w:tc>
        <w:tc>
          <w:tcPr>
            <w:tcW w:w="851" w:type="dxa"/>
            <w:tcBorders>
              <w:top w:val="nil"/>
              <w:bottom w:val="nil"/>
            </w:tcBorders>
            <w:shd w:val="clear" w:color="auto" w:fill="auto"/>
            <w:noWrap/>
            <w:vAlign w:val="bottom"/>
            <w:hideMark/>
          </w:tcPr>
          <w:p w14:paraId="55319D8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317</w:t>
            </w:r>
          </w:p>
        </w:tc>
        <w:tc>
          <w:tcPr>
            <w:tcW w:w="850" w:type="dxa"/>
            <w:tcBorders>
              <w:top w:val="nil"/>
              <w:bottom w:val="nil"/>
            </w:tcBorders>
            <w:shd w:val="clear" w:color="auto" w:fill="auto"/>
            <w:noWrap/>
            <w:vAlign w:val="bottom"/>
            <w:hideMark/>
          </w:tcPr>
          <w:p w14:paraId="6B7595D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186</w:t>
            </w:r>
          </w:p>
        </w:tc>
        <w:tc>
          <w:tcPr>
            <w:tcW w:w="851" w:type="dxa"/>
            <w:tcBorders>
              <w:top w:val="nil"/>
              <w:bottom w:val="nil"/>
            </w:tcBorders>
            <w:shd w:val="clear" w:color="auto" w:fill="auto"/>
            <w:noWrap/>
            <w:vAlign w:val="bottom"/>
            <w:hideMark/>
          </w:tcPr>
          <w:p w14:paraId="190249B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56</w:t>
            </w:r>
          </w:p>
        </w:tc>
        <w:tc>
          <w:tcPr>
            <w:tcW w:w="850" w:type="dxa"/>
            <w:tcBorders>
              <w:top w:val="nil"/>
              <w:bottom w:val="nil"/>
              <w:right w:val="single" w:sz="4" w:space="0" w:color="auto"/>
            </w:tcBorders>
            <w:shd w:val="clear" w:color="auto" w:fill="auto"/>
            <w:noWrap/>
            <w:vAlign w:val="bottom"/>
            <w:hideMark/>
          </w:tcPr>
          <w:p w14:paraId="07D31859"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1 717</w:t>
            </w:r>
          </w:p>
        </w:tc>
      </w:tr>
      <w:tr w:rsidR="006D64BE" w:rsidRPr="00390716" w14:paraId="0E13B65C"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3960F1DC" w14:textId="77777777" w:rsidR="00A9723A" w:rsidRPr="00390716" w:rsidRDefault="00A9723A" w:rsidP="005C065F">
            <w:pPr>
              <w:spacing w:after="0"/>
              <w:rPr>
                <w:color w:val="000000"/>
                <w:szCs w:val="24"/>
                <w:lang w:val="sv-SE" w:eastAsia="sv-SE"/>
              </w:rPr>
            </w:pPr>
            <w:r w:rsidRPr="00390716">
              <w:rPr>
                <w:color w:val="000000"/>
                <w:szCs w:val="24"/>
                <w:lang w:val="sv-SE" w:eastAsia="sv-SE"/>
              </w:rPr>
              <w:t>Crimes against property. Ch. 8-12</w:t>
            </w:r>
          </w:p>
        </w:tc>
        <w:tc>
          <w:tcPr>
            <w:tcW w:w="851" w:type="dxa"/>
            <w:tcBorders>
              <w:top w:val="nil"/>
              <w:left w:val="nil"/>
              <w:bottom w:val="nil"/>
            </w:tcBorders>
            <w:shd w:val="clear" w:color="auto" w:fill="auto"/>
            <w:noWrap/>
            <w:vAlign w:val="bottom"/>
            <w:hideMark/>
          </w:tcPr>
          <w:p w14:paraId="572B54A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239</w:t>
            </w:r>
          </w:p>
        </w:tc>
        <w:tc>
          <w:tcPr>
            <w:tcW w:w="850" w:type="dxa"/>
            <w:tcBorders>
              <w:top w:val="nil"/>
              <w:bottom w:val="nil"/>
            </w:tcBorders>
            <w:shd w:val="clear" w:color="auto" w:fill="auto"/>
            <w:noWrap/>
            <w:vAlign w:val="bottom"/>
            <w:hideMark/>
          </w:tcPr>
          <w:p w14:paraId="345B21F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400</w:t>
            </w:r>
          </w:p>
        </w:tc>
        <w:tc>
          <w:tcPr>
            <w:tcW w:w="851" w:type="dxa"/>
            <w:tcBorders>
              <w:top w:val="nil"/>
              <w:bottom w:val="nil"/>
            </w:tcBorders>
            <w:shd w:val="clear" w:color="auto" w:fill="auto"/>
            <w:noWrap/>
            <w:vAlign w:val="bottom"/>
            <w:hideMark/>
          </w:tcPr>
          <w:p w14:paraId="273313BE"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478</w:t>
            </w:r>
          </w:p>
        </w:tc>
        <w:tc>
          <w:tcPr>
            <w:tcW w:w="850" w:type="dxa"/>
            <w:tcBorders>
              <w:top w:val="nil"/>
              <w:bottom w:val="nil"/>
            </w:tcBorders>
            <w:shd w:val="clear" w:color="auto" w:fill="auto"/>
            <w:noWrap/>
            <w:vAlign w:val="bottom"/>
            <w:hideMark/>
          </w:tcPr>
          <w:p w14:paraId="6D89220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697</w:t>
            </w:r>
          </w:p>
        </w:tc>
        <w:tc>
          <w:tcPr>
            <w:tcW w:w="851" w:type="dxa"/>
            <w:tcBorders>
              <w:top w:val="nil"/>
              <w:bottom w:val="nil"/>
            </w:tcBorders>
            <w:shd w:val="clear" w:color="auto" w:fill="auto"/>
            <w:noWrap/>
            <w:vAlign w:val="bottom"/>
            <w:hideMark/>
          </w:tcPr>
          <w:p w14:paraId="40EB8E15"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384</w:t>
            </w:r>
          </w:p>
        </w:tc>
        <w:tc>
          <w:tcPr>
            <w:tcW w:w="850" w:type="dxa"/>
            <w:tcBorders>
              <w:top w:val="nil"/>
              <w:bottom w:val="nil"/>
            </w:tcBorders>
            <w:shd w:val="clear" w:color="auto" w:fill="auto"/>
            <w:noWrap/>
            <w:vAlign w:val="bottom"/>
            <w:hideMark/>
          </w:tcPr>
          <w:p w14:paraId="27B69B2A"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176</w:t>
            </w:r>
          </w:p>
        </w:tc>
        <w:tc>
          <w:tcPr>
            <w:tcW w:w="851" w:type="dxa"/>
            <w:tcBorders>
              <w:top w:val="nil"/>
              <w:bottom w:val="nil"/>
            </w:tcBorders>
            <w:shd w:val="clear" w:color="auto" w:fill="auto"/>
            <w:noWrap/>
            <w:vAlign w:val="bottom"/>
            <w:hideMark/>
          </w:tcPr>
          <w:p w14:paraId="236B647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45</w:t>
            </w:r>
          </w:p>
        </w:tc>
        <w:tc>
          <w:tcPr>
            <w:tcW w:w="850" w:type="dxa"/>
            <w:tcBorders>
              <w:top w:val="nil"/>
              <w:bottom w:val="nil"/>
              <w:right w:val="single" w:sz="4" w:space="0" w:color="auto"/>
            </w:tcBorders>
            <w:shd w:val="clear" w:color="auto" w:fill="auto"/>
            <w:noWrap/>
            <w:vAlign w:val="bottom"/>
            <w:hideMark/>
          </w:tcPr>
          <w:p w14:paraId="69F8EFC8"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2 419</w:t>
            </w:r>
          </w:p>
        </w:tc>
      </w:tr>
      <w:tr w:rsidR="006D64BE" w:rsidRPr="00390716" w14:paraId="4952F34F" w14:textId="77777777" w:rsidTr="00A843C5">
        <w:trPr>
          <w:gridAfter w:val="2"/>
          <w:wAfter w:w="4175" w:type="dxa"/>
          <w:trHeight w:val="157"/>
        </w:trPr>
        <w:tc>
          <w:tcPr>
            <w:tcW w:w="2850" w:type="dxa"/>
            <w:tcBorders>
              <w:top w:val="nil"/>
              <w:left w:val="single" w:sz="4" w:space="0" w:color="auto"/>
              <w:bottom w:val="nil"/>
              <w:right w:val="single" w:sz="4" w:space="0" w:color="auto"/>
            </w:tcBorders>
            <w:shd w:val="clear" w:color="auto" w:fill="auto"/>
            <w:noWrap/>
            <w:vAlign w:val="bottom"/>
            <w:hideMark/>
          </w:tcPr>
          <w:p w14:paraId="25478DB6"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public Ch. 13-15</w:t>
            </w:r>
          </w:p>
        </w:tc>
        <w:tc>
          <w:tcPr>
            <w:tcW w:w="851" w:type="dxa"/>
            <w:tcBorders>
              <w:top w:val="nil"/>
              <w:left w:val="nil"/>
              <w:bottom w:val="nil"/>
            </w:tcBorders>
            <w:shd w:val="clear" w:color="auto" w:fill="auto"/>
            <w:noWrap/>
            <w:vAlign w:val="bottom"/>
            <w:hideMark/>
          </w:tcPr>
          <w:p w14:paraId="451451FD"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w:t>
            </w:r>
          </w:p>
        </w:tc>
        <w:tc>
          <w:tcPr>
            <w:tcW w:w="850" w:type="dxa"/>
            <w:tcBorders>
              <w:top w:val="nil"/>
              <w:bottom w:val="nil"/>
            </w:tcBorders>
            <w:shd w:val="clear" w:color="auto" w:fill="auto"/>
            <w:noWrap/>
            <w:vAlign w:val="bottom"/>
            <w:hideMark/>
          </w:tcPr>
          <w:p w14:paraId="379A2CB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23</w:t>
            </w:r>
          </w:p>
        </w:tc>
        <w:tc>
          <w:tcPr>
            <w:tcW w:w="851" w:type="dxa"/>
            <w:tcBorders>
              <w:top w:val="nil"/>
              <w:bottom w:val="nil"/>
            </w:tcBorders>
            <w:shd w:val="clear" w:color="auto" w:fill="auto"/>
            <w:noWrap/>
            <w:vAlign w:val="bottom"/>
            <w:hideMark/>
          </w:tcPr>
          <w:p w14:paraId="30B1CE6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18</w:t>
            </w:r>
          </w:p>
        </w:tc>
        <w:tc>
          <w:tcPr>
            <w:tcW w:w="850" w:type="dxa"/>
            <w:tcBorders>
              <w:top w:val="nil"/>
              <w:bottom w:val="nil"/>
            </w:tcBorders>
            <w:shd w:val="clear" w:color="auto" w:fill="auto"/>
            <w:noWrap/>
            <w:vAlign w:val="bottom"/>
            <w:hideMark/>
          </w:tcPr>
          <w:p w14:paraId="30483D8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33</w:t>
            </w:r>
          </w:p>
        </w:tc>
        <w:tc>
          <w:tcPr>
            <w:tcW w:w="851" w:type="dxa"/>
            <w:tcBorders>
              <w:top w:val="nil"/>
              <w:bottom w:val="nil"/>
            </w:tcBorders>
            <w:shd w:val="clear" w:color="auto" w:fill="auto"/>
            <w:noWrap/>
            <w:vAlign w:val="bottom"/>
            <w:hideMark/>
          </w:tcPr>
          <w:p w14:paraId="5E6D446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17</w:t>
            </w:r>
          </w:p>
        </w:tc>
        <w:tc>
          <w:tcPr>
            <w:tcW w:w="850" w:type="dxa"/>
            <w:tcBorders>
              <w:top w:val="nil"/>
              <w:bottom w:val="nil"/>
            </w:tcBorders>
            <w:shd w:val="clear" w:color="auto" w:fill="auto"/>
            <w:noWrap/>
            <w:vAlign w:val="bottom"/>
            <w:hideMark/>
          </w:tcPr>
          <w:p w14:paraId="20E5ED8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12</w:t>
            </w:r>
          </w:p>
        </w:tc>
        <w:tc>
          <w:tcPr>
            <w:tcW w:w="851" w:type="dxa"/>
            <w:tcBorders>
              <w:top w:val="nil"/>
              <w:bottom w:val="nil"/>
            </w:tcBorders>
            <w:shd w:val="clear" w:color="auto" w:fill="auto"/>
            <w:noWrap/>
            <w:vAlign w:val="bottom"/>
            <w:hideMark/>
          </w:tcPr>
          <w:p w14:paraId="2FD5F9C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w:t>
            </w:r>
          </w:p>
        </w:tc>
        <w:tc>
          <w:tcPr>
            <w:tcW w:w="850" w:type="dxa"/>
            <w:tcBorders>
              <w:top w:val="nil"/>
              <w:bottom w:val="nil"/>
              <w:right w:val="single" w:sz="4" w:space="0" w:color="auto"/>
            </w:tcBorders>
            <w:shd w:val="clear" w:color="auto" w:fill="auto"/>
            <w:noWrap/>
            <w:vAlign w:val="bottom"/>
            <w:hideMark/>
          </w:tcPr>
          <w:p w14:paraId="3EDD42A8"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114</w:t>
            </w:r>
          </w:p>
        </w:tc>
      </w:tr>
      <w:tr w:rsidR="006D64BE" w:rsidRPr="00390716" w14:paraId="6F9C6530" w14:textId="77777777" w:rsidTr="00A843C5">
        <w:trPr>
          <w:gridAfter w:val="2"/>
          <w:wAfter w:w="4175" w:type="dxa"/>
          <w:trHeight w:val="157"/>
        </w:trPr>
        <w:tc>
          <w:tcPr>
            <w:tcW w:w="2850" w:type="dxa"/>
            <w:tcBorders>
              <w:top w:val="nil"/>
              <w:left w:val="single" w:sz="4" w:space="0" w:color="auto"/>
              <w:right w:val="single" w:sz="4" w:space="0" w:color="auto"/>
            </w:tcBorders>
            <w:shd w:val="clear" w:color="auto" w:fill="auto"/>
            <w:noWrap/>
            <w:vAlign w:val="bottom"/>
            <w:hideMark/>
          </w:tcPr>
          <w:p w14:paraId="0E4CF418"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the state Ch. 16-20</w:t>
            </w:r>
          </w:p>
        </w:tc>
        <w:tc>
          <w:tcPr>
            <w:tcW w:w="851" w:type="dxa"/>
            <w:tcBorders>
              <w:top w:val="nil"/>
              <w:left w:val="nil"/>
            </w:tcBorders>
            <w:shd w:val="clear" w:color="auto" w:fill="auto"/>
            <w:noWrap/>
            <w:vAlign w:val="bottom"/>
            <w:hideMark/>
          </w:tcPr>
          <w:p w14:paraId="393D00C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19</w:t>
            </w:r>
          </w:p>
        </w:tc>
        <w:tc>
          <w:tcPr>
            <w:tcW w:w="850" w:type="dxa"/>
            <w:tcBorders>
              <w:top w:val="nil"/>
            </w:tcBorders>
            <w:shd w:val="clear" w:color="auto" w:fill="auto"/>
            <w:noWrap/>
            <w:vAlign w:val="bottom"/>
            <w:hideMark/>
          </w:tcPr>
          <w:p w14:paraId="7452C34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69</w:t>
            </w:r>
          </w:p>
        </w:tc>
        <w:tc>
          <w:tcPr>
            <w:tcW w:w="851" w:type="dxa"/>
            <w:tcBorders>
              <w:top w:val="nil"/>
            </w:tcBorders>
            <w:shd w:val="clear" w:color="auto" w:fill="auto"/>
            <w:noWrap/>
            <w:vAlign w:val="bottom"/>
            <w:hideMark/>
          </w:tcPr>
          <w:p w14:paraId="261977F8"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70</w:t>
            </w:r>
          </w:p>
        </w:tc>
        <w:tc>
          <w:tcPr>
            <w:tcW w:w="850" w:type="dxa"/>
            <w:tcBorders>
              <w:top w:val="nil"/>
            </w:tcBorders>
            <w:shd w:val="clear" w:color="auto" w:fill="auto"/>
            <w:noWrap/>
            <w:vAlign w:val="bottom"/>
            <w:hideMark/>
          </w:tcPr>
          <w:p w14:paraId="3A1C396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113</w:t>
            </w:r>
          </w:p>
        </w:tc>
        <w:tc>
          <w:tcPr>
            <w:tcW w:w="851" w:type="dxa"/>
            <w:tcBorders>
              <w:top w:val="nil"/>
            </w:tcBorders>
            <w:shd w:val="clear" w:color="auto" w:fill="auto"/>
            <w:noWrap/>
            <w:vAlign w:val="bottom"/>
            <w:hideMark/>
          </w:tcPr>
          <w:p w14:paraId="67D27210"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77</w:t>
            </w:r>
          </w:p>
        </w:tc>
        <w:tc>
          <w:tcPr>
            <w:tcW w:w="850" w:type="dxa"/>
            <w:tcBorders>
              <w:top w:val="nil"/>
            </w:tcBorders>
            <w:shd w:val="clear" w:color="auto" w:fill="auto"/>
            <w:noWrap/>
            <w:vAlign w:val="bottom"/>
            <w:hideMark/>
          </w:tcPr>
          <w:p w14:paraId="0F6ECD9F"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40</w:t>
            </w:r>
          </w:p>
        </w:tc>
        <w:tc>
          <w:tcPr>
            <w:tcW w:w="851" w:type="dxa"/>
            <w:tcBorders>
              <w:top w:val="nil"/>
            </w:tcBorders>
            <w:shd w:val="clear" w:color="auto" w:fill="auto"/>
            <w:noWrap/>
            <w:vAlign w:val="bottom"/>
            <w:hideMark/>
          </w:tcPr>
          <w:p w14:paraId="28D2FF44"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11</w:t>
            </w:r>
          </w:p>
        </w:tc>
        <w:tc>
          <w:tcPr>
            <w:tcW w:w="850" w:type="dxa"/>
            <w:tcBorders>
              <w:top w:val="nil"/>
              <w:right w:val="single" w:sz="4" w:space="0" w:color="auto"/>
            </w:tcBorders>
            <w:shd w:val="clear" w:color="auto" w:fill="auto"/>
            <w:noWrap/>
            <w:vAlign w:val="bottom"/>
            <w:hideMark/>
          </w:tcPr>
          <w:p w14:paraId="41979783"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399</w:t>
            </w:r>
          </w:p>
        </w:tc>
      </w:tr>
      <w:tr w:rsidR="006D64BE" w:rsidRPr="00390716" w14:paraId="3481BA36" w14:textId="77777777" w:rsidTr="00A843C5">
        <w:trPr>
          <w:gridAfter w:val="2"/>
          <w:wAfter w:w="4175" w:type="dxa"/>
          <w:trHeight w:val="157"/>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14:paraId="5DE2D227" w14:textId="77777777" w:rsidR="00A9723A" w:rsidRPr="00390716" w:rsidRDefault="00A9723A" w:rsidP="005C065F">
            <w:pPr>
              <w:spacing w:after="0"/>
              <w:rPr>
                <w:color w:val="000000"/>
                <w:szCs w:val="24"/>
                <w:lang w:val="en-US" w:eastAsia="sv-SE"/>
              </w:rPr>
            </w:pPr>
            <w:r w:rsidRPr="00390716">
              <w:rPr>
                <w:color w:val="000000"/>
                <w:szCs w:val="24"/>
                <w:lang w:val="en-US" w:eastAsia="sv-SE"/>
              </w:rPr>
              <w:t>Crimes against other penal legislation</w:t>
            </w:r>
          </w:p>
        </w:tc>
        <w:tc>
          <w:tcPr>
            <w:tcW w:w="851" w:type="dxa"/>
            <w:tcBorders>
              <w:top w:val="nil"/>
              <w:left w:val="nil"/>
              <w:bottom w:val="single" w:sz="4" w:space="0" w:color="auto"/>
            </w:tcBorders>
            <w:shd w:val="clear" w:color="auto" w:fill="auto"/>
            <w:noWrap/>
            <w:vAlign w:val="bottom"/>
            <w:hideMark/>
          </w:tcPr>
          <w:p w14:paraId="61A51BC6"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84</w:t>
            </w:r>
          </w:p>
        </w:tc>
        <w:tc>
          <w:tcPr>
            <w:tcW w:w="850" w:type="dxa"/>
            <w:tcBorders>
              <w:top w:val="nil"/>
              <w:bottom w:val="single" w:sz="4" w:space="0" w:color="auto"/>
            </w:tcBorders>
            <w:shd w:val="clear" w:color="auto" w:fill="auto"/>
            <w:noWrap/>
            <w:vAlign w:val="bottom"/>
            <w:hideMark/>
          </w:tcPr>
          <w:p w14:paraId="1627739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453</w:t>
            </w:r>
          </w:p>
        </w:tc>
        <w:tc>
          <w:tcPr>
            <w:tcW w:w="851" w:type="dxa"/>
            <w:tcBorders>
              <w:top w:val="nil"/>
              <w:bottom w:val="single" w:sz="4" w:space="0" w:color="auto"/>
            </w:tcBorders>
            <w:shd w:val="clear" w:color="auto" w:fill="auto"/>
            <w:noWrap/>
            <w:vAlign w:val="bottom"/>
            <w:hideMark/>
          </w:tcPr>
          <w:p w14:paraId="02894617"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642</w:t>
            </w:r>
          </w:p>
        </w:tc>
        <w:tc>
          <w:tcPr>
            <w:tcW w:w="850" w:type="dxa"/>
            <w:tcBorders>
              <w:top w:val="nil"/>
              <w:bottom w:val="single" w:sz="4" w:space="0" w:color="auto"/>
            </w:tcBorders>
            <w:shd w:val="clear" w:color="auto" w:fill="auto"/>
            <w:noWrap/>
            <w:vAlign w:val="bottom"/>
            <w:hideMark/>
          </w:tcPr>
          <w:p w14:paraId="67528D9C"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1 047</w:t>
            </w:r>
          </w:p>
        </w:tc>
        <w:tc>
          <w:tcPr>
            <w:tcW w:w="851" w:type="dxa"/>
            <w:tcBorders>
              <w:top w:val="nil"/>
              <w:bottom w:val="single" w:sz="4" w:space="0" w:color="auto"/>
            </w:tcBorders>
            <w:shd w:val="clear" w:color="auto" w:fill="auto"/>
            <w:noWrap/>
            <w:vAlign w:val="bottom"/>
            <w:hideMark/>
          </w:tcPr>
          <w:p w14:paraId="650F8EC9"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813</w:t>
            </w:r>
          </w:p>
        </w:tc>
        <w:tc>
          <w:tcPr>
            <w:tcW w:w="850" w:type="dxa"/>
            <w:tcBorders>
              <w:top w:val="nil"/>
              <w:bottom w:val="single" w:sz="4" w:space="0" w:color="auto"/>
            </w:tcBorders>
            <w:shd w:val="clear" w:color="auto" w:fill="auto"/>
            <w:noWrap/>
            <w:vAlign w:val="bottom"/>
            <w:hideMark/>
          </w:tcPr>
          <w:p w14:paraId="20E5A231"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617</w:t>
            </w:r>
          </w:p>
        </w:tc>
        <w:tc>
          <w:tcPr>
            <w:tcW w:w="851" w:type="dxa"/>
            <w:tcBorders>
              <w:top w:val="nil"/>
              <w:bottom w:val="single" w:sz="4" w:space="0" w:color="auto"/>
            </w:tcBorders>
            <w:shd w:val="clear" w:color="auto" w:fill="auto"/>
            <w:noWrap/>
            <w:vAlign w:val="bottom"/>
            <w:hideMark/>
          </w:tcPr>
          <w:p w14:paraId="248BFE3B" w14:textId="77777777" w:rsidR="00A9723A" w:rsidRPr="00390716" w:rsidRDefault="00A9723A" w:rsidP="00390716">
            <w:pPr>
              <w:spacing w:after="0"/>
              <w:ind w:firstLineChars="100" w:firstLine="240"/>
              <w:jc w:val="right"/>
              <w:rPr>
                <w:color w:val="000000"/>
                <w:szCs w:val="24"/>
                <w:lang w:val="sv-SE" w:eastAsia="sv-SE"/>
              </w:rPr>
            </w:pPr>
            <w:r w:rsidRPr="00390716">
              <w:rPr>
                <w:color w:val="000000"/>
                <w:szCs w:val="24"/>
                <w:lang w:val="sv-SE" w:eastAsia="sv-SE"/>
              </w:rPr>
              <w:t>276</w:t>
            </w:r>
          </w:p>
        </w:tc>
        <w:tc>
          <w:tcPr>
            <w:tcW w:w="850" w:type="dxa"/>
            <w:tcBorders>
              <w:top w:val="nil"/>
              <w:bottom w:val="single" w:sz="4" w:space="0" w:color="auto"/>
              <w:right w:val="single" w:sz="4" w:space="0" w:color="auto"/>
            </w:tcBorders>
            <w:shd w:val="clear" w:color="auto" w:fill="auto"/>
            <w:noWrap/>
            <w:vAlign w:val="bottom"/>
            <w:hideMark/>
          </w:tcPr>
          <w:p w14:paraId="29A4DB67" w14:textId="77777777" w:rsidR="00A9723A" w:rsidRPr="00390716" w:rsidRDefault="00A9723A" w:rsidP="00390716">
            <w:pPr>
              <w:spacing w:after="0"/>
              <w:ind w:firstLineChars="100" w:firstLine="240"/>
              <w:jc w:val="right"/>
              <w:rPr>
                <w:b/>
                <w:bCs/>
                <w:color w:val="000000"/>
                <w:szCs w:val="24"/>
                <w:lang w:val="sv-SE" w:eastAsia="sv-SE"/>
              </w:rPr>
            </w:pPr>
            <w:r w:rsidRPr="00390716">
              <w:rPr>
                <w:b/>
                <w:bCs/>
                <w:color w:val="000000"/>
                <w:szCs w:val="24"/>
                <w:lang w:val="sv-SE" w:eastAsia="sv-SE"/>
              </w:rPr>
              <w:t>3 932</w:t>
            </w:r>
          </w:p>
        </w:tc>
      </w:tr>
    </w:tbl>
    <w:p w14:paraId="6FD18181" w14:textId="77777777" w:rsidR="00A9723A" w:rsidRDefault="00A9723A" w:rsidP="002C6610">
      <w:pPr>
        <w:rPr>
          <w:b/>
        </w:rPr>
      </w:pPr>
    </w:p>
    <w:p w14:paraId="25CF1DC7" w14:textId="77777777" w:rsidR="00B75E1F" w:rsidRDefault="00B75E1F">
      <w:pPr>
        <w:spacing w:after="0"/>
        <w:rPr>
          <w:b/>
        </w:rPr>
      </w:pPr>
      <w:r>
        <w:rPr>
          <w:b/>
        </w:rPr>
        <w:br w:type="page"/>
      </w:r>
    </w:p>
    <w:p w14:paraId="5362348A" w14:textId="7599BC06" w:rsidR="002C6610" w:rsidRPr="00390716" w:rsidRDefault="002C6610" w:rsidP="002C6610">
      <w:pPr>
        <w:rPr>
          <w:szCs w:val="24"/>
        </w:rPr>
      </w:pPr>
      <w:r w:rsidRPr="00485272">
        <w:rPr>
          <w:b/>
          <w:szCs w:val="24"/>
        </w:rPr>
        <w:t>Table 5.</w:t>
      </w:r>
      <w:r w:rsidRPr="00485272">
        <w:rPr>
          <w:szCs w:val="24"/>
        </w:rPr>
        <w:t xml:space="preserve"> Average time of pre-trial detention and maximum time of pre-trial detention </w:t>
      </w:r>
      <w:r w:rsidR="00D90CB1" w:rsidRPr="00485272">
        <w:rPr>
          <w:szCs w:val="24"/>
        </w:rPr>
        <w:t>2015</w:t>
      </w:r>
    </w:p>
    <w:p w14:paraId="776207B4" w14:textId="3528D9C8" w:rsidR="00D90CB1" w:rsidRPr="00390716" w:rsidRDefault="00D90CB1" w:rsidP="00D90CB1">
      <w:pPr>
        <w:rPr>
          <w:rFonts w:eastAsia="Garamond"/>
          <w:szCs w:val="24"/>
        </w:rPr>
      </w:pPr>
      <w:r w:rsidRPr="00390716">
        <w:rPr>
          <w:rFonts w:eastAsia="Garamond"/>
          <w:szCs w:val="24"/>
        </w:rPr>
        <w:t>Sweden has previously reported average time of pre-trial detention in days and maximum time of pre-trial detention in days. This data was collected manually. Such data is no longer available. Nowadays, the time in pre-trial detention is reported in a different time range which is not comparable to previous reports. The age categories are also reported differently. It should be noted that the data contain sources of error and should be interpreted carefully. Decisions on pre-trial detention is registered by the prosecutor. Decisions to end pre-trial detention is taken by the prosecutor or by the court. If the decision is taken by the court it is registered manually by the prosecutor. There is a risk that these decisions are not registered correctly. A manual review of the pre-trial detentions that have lasted 180 days or longer in 2015 has shown that errors in the information entail a redundancy of the number of days in pre-trial detention by about 12 percent.</w:t>
      </w:r>
    </w:p>
    <w:p w14:paraId="06CE8D4A" w14:textId="35F14836" w:rsidR="00D90CB1" w:rsidRPr="00390716" w:rsidRDefault="00D90CB1" w:rsidP="00D90CB1">
      <w:pPr>
        <w:keepNext/>
        <w:keepLines/>
        <w:tabs>
          <w:tab w:val="left" w:pos="1701"/>
          <w:tab w:val="left" w:pos="3600"/>
          <w:tab w:val="left" w:pos="5387"/>
        </w:tabs>
        <w:spacing w:before="320" w:after="80" w:line="276" w:lineRule="auto"/>
        <w:outlineLvl w:val="1"/>
        <w:rPr>
          <w:szCs w:val="24"/>
        </w:rPr>
      </w:pPr>
      <w:r w:rsidRPr="00390716">
        <w:rPr>
          <w:szCs w:val="24"/>
        </w:rPr>
        <w:t>Table 5. Average time of pre-trial detention</w:t>
      </w:r>
    </w:p>
    <w:p w14:paraId="3D0EFDF7" w14:textId="77777777" w:rsidR="00D90CB1" w:rsidRPr="00D90CB1" w:rsidRDefault="00D90CB1" w:rsidP="00D90CB1">
      <w:pPr>
        <w:spacing w:after="280" w:line="276" w:lineRule="auto"/>
        <w:rPr>
          <w:rFonts w:ascii="Garamond" w:eastAsia="Garamond" w:hAnsi="Garamond"/>
          <w:sz w:val="25"/>
          <w:szCs w:val="25"/>
        </w:rPr>
      </w:pPr>
      <w:r w:rsidRPr="00D90CB1">
        <w:rPr>
          <w:rFonts w:ascii="Garamond" w:eastAsia="Garamond" w:hAnsi="Garamond"/>
          <w:noProof/>
          <w:sz w:val="25"/>
          <w:szCs w:val="25"/>
          <w:lang w:eastAsia="en-GB"/>
        </w:rPr>
        <w:drawing>
          <wp:inline distT="0" distB="0" distL="0" distR="0" wp14:anchorId="0331BB69" wp14:editId="25EF53FB">
            <wp:extent cx="4572635" cy="2743200"/>
            <wp:effectExtent l="0" t="0" r="0" b="0"/>
            <wp:docPr id="11"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79866394" w14:textId="34D8F77C" w:rsidR="002C6610" w:rsidRPr="00B82A87" w:rsidRDefault="002C6610" w:rsidP="002C6610"/>
    <w:p w14:paraId="33A70F9D" w14:textId="0050A837" w:rsidR="00C25B1F" w:rsidRPr="00390716" w:rsidRDefault="00D90CB1">
      <w:pPr>
        <w:spacing w:after="0"/>
        <w:rPr>
          <w:szCs w:val="24"/>
        </w:rPr>
      </w:pPr>
      <w:r w:rsidRPr="00390716">
        <w:rPr>
          <w:szCs w:val="24"/>
        </w:rPr>
        <w:t>Source: Swedish Prosecution Authority</w:t>
      </w:r>
      <w:r w:rsidR="00C25B1F" w:rsidRPr="00390716">
        <w:rPr>
          <w:szCs w:val="24"/>
        </w:rPr>
        <w:br w:type="page"/>
      </w:r>
    </w:p>
    <w:p w14:paraId="2B0ED4A0" w14:textId="77777777" w:rsidR="00D7331F" w:rsidRPr="00485272" w:rsidRDefault="00D7331F" w:rsidP="00390716">
      <w:pPr>
        <w:spacing w:line="360" w:lineRule="auto"/>
        <w:rPr>
          <w:szCs w:val="24"/>
        </w:rPr>
      </w:pPr>
      <w:r w:rsidRPr="00485272">
        <w:rPr>
          <w:b/>
          <w:szCs w:val="24"/>
        </w:rPr>
        <w:t>Table 6.</w:t>
      </w:r>
      <w:r w:rsidRPr="00485272">
        <w:rPr>
          <w:szCs w:val="24"/>
        </w:rPr>
        <w:t xml:space="preserve"> Suicide in pre-trial detention and prison 2011–2015.</w:t>
      </w:r>
    </w:p>
    <w:tbl>
      <w:tblPr>
        <w:tblStyle w:val="TableGrid"/>
        <w:tblW w:w="9322" w:type="dxa"/>
        <w:tblLook w:val="04A0" w:firstRow="1" w:lastRow="0" w:firstColumn="1" w:lastColumn="0" w:noHBand="0" w:noVBand="1"/>
      </w:tblPr>
      <w:tblGrid>
        <w:gridCol w:w="2943"/>
        <w:gridCol w:w="1275"/>
        <w:gridCol w:w="1276"/>
        <w:gridCol w:w="1276"/>
        <w:gridCol w:w="1276"/>
        <w:gridCol w:w="1276"/>
      </w:tblGrid>
      <w:tr w:rsidR="00D7331F" w:rsidRPr="00390716" w14:paraId="3ACA2741" w14:textId="77777777" w:rsidTr="00D7331F">
        <w:tc>
          <w:tcPr>
            <w:tcW w:w="2943" w:type="dxa"/>
          </w:tcPr>
          <w:p w14:paraId="72FFC8C0" w14:textId="77777777" w:rsidR="00D7331F" w:rsidRPr="00390716" w:rsidRDefault="00D7331F" w:rsidP="00390716">
            <w:pPr>
              <w:spacing w:line="360" w:lineRule="auto"/>
              <w:rPr>
                <w:szCs w:val="24"/>
              </w:rPr>
            </w:pPr>
          </w:p>
        </w:tc>
        <w:tc>
          <w:tcPr>
            <w:tcW w:w="1275" w:type="dxa"/>
          </w:tcPr>
          <w:p w14:paraId="59C56AA7" w14:textId="77777777" w:rsidR="00D7331F" w:rsidRPr="00390716" w:rsidRDefault="00D7331F" w:rsidP="00390716">
            <w:pPr>
              <w:spacing w:line="360" w:lineRule="auto"/>
              <w:jc w:val="right"/>
              <w:rPr>
                <w:b/>
                <w:szCs w:val="24"/>
              </w:rPr>
            </w:pPr>
            <w:r w:rsidRPr="00390716">
              <w:rPr>
                <w:b/>
                <w:szCs w:val="24"/>
              </w:rPr>
              <w:t>2011</w:t>
            </w:r>
          </w:p>
        </w:tc>
        <w:tc>
          <w:tcPr>
            <w:tcW w:w="1276" w:type="dxa"/>
          </w:tcPr>
          <w:p w14:paraId="05998115" w14:textId="77777777" w:rsidR="00D7331F" w:rsidRPr="00390716" w:rsidRDefault="00D7331F" w:rsidP="00390716">
            <w:pPr>
              <w:spacing w:line="360" w:lineRule="auto"/>
              <w:jc w:val="right"/>
              <w:rPr>
                <w:b/>
                <w:szCs w:val="24"/>
              </w:rPr>
            </w:pPr>
            <w:r w:rsidRPr="00390716">
              <w:rPr>
                <w:b/>
                <w:szCs w:val="24"/>
              </w:rPr>
              <w:t>2012</w:t>
            </w:r>
          </w:p>
        </w:tc>
        <w:tc>
          <w:tcPr>
            <w:tcW w:w="1276" w:type="dxa"/>
          </w:tcPr>
          <w:p w14:paraId="6CF9B222" w14:textId="77777777" w:rsidR="00D7331F" w:rsidRPr="00390716" w:rsidRDefault="00D7331F" w:rsidP="00390716">
            <w:pPr>
              <w:spacing w:line="360" w:lineRule="auto"/>
              <w:jc w:val="right"/>
              <w:rPr>
                <w:b/>
                <w:szCs w:val="24"/>
              </w:rPr>
            </w:pPr>
            <w:r w:rsidRPr="00390716">
              <w:rPr>
                <w:b/>
                <w:szCs w:val="24"/>
              </w:rPr>
              <w:t>2013</w:t>
            </w:r>
          </w:p>
        </w:tc>
        <w:tc>
          <w:tcPr>
            <w:tcW w:w="1276" w:type="dxa"/>
          </w:tcPr>
          <w:p w14:paraId="4233A256" w14:textId="77777777" w:rsidR="00D7331F" w:rsidRPr="00390716" w:rsidRDefault="00D7331F" w:rsidP="00390716">
            <w:pPr>
              <w:spacing w:line="360" w:lineRule="auto"/>
              <w:jc w:val="right"/>
              <w:rPr>
                <w:b/>
                <w:szCs w:val="24"/>
              </w:rPr>
            </w:pPr>
            <w:r w:rsidRPr="00390716">
              <w:rPr>
                <w:b/>
                <w:szCs w:val="24"/>
              </w:rPr>
              <w:t>2014</w:t>
            </w:r>
          </w:p>
        </w:tc>
        <w:tc>
          <w:tcPr>
            <w:tcW w:w="1276" w:type="dxa"/>
          </w:tcPr>
          <w:p w14:paraId="51E78AF1" w14:textId="77777777" w:rsidR="00D7331F" w:rsidRPr="00390716" w:rsidRDefault="00D7331F" w:rsidP="00390716">
            <w:pPr>
              <w:spacing w:line="360" w:lineRule="auto"/>
              <w:jc w:val="right"/>
              <w:rPr>
                <w:b/>
                <w:szCs w:val="24"/>
              </w:rPr>
            </w:pPr>
            <w:r w:rsidRPr="00390716">
              <w:rPr>
                <w:b/>
                <w:szCs w:val="24"/>
              </w:rPr>
              <w:t>2015</w:t>
            </w:r>
          </w:p>
        </w:tc>
      </w:tr>
      <w:tr w:rsidR="00D7331F" w:rsidRPr="00390716" w14:paraId="7EB0F540" w14:textId="77777777" w:rsidTr="00D7331F">
        <w:tc>
          <w:tcPr>
            <w:tcW w:w="2943" w:type="dxa"/>
          </w:tcPr>
          <w:p w14:paraId="7850AB12" w14:textId="77777777" w:rsidR="00D7331F" w:rsidRPr="00390716" w:rsidRDefault="00D7331F" w:rsidP="00390716">
            <w:pPr>
              <w:spacing w:line="360" w:lineRule="auto"/>
              <w:rPr>
                <w:b/>
                <w:szCs w:val="24"/>
              </w:rPr>
            </w:pPr>
            <w:r w:rsidRPr="00390716">
              <w:rPr>
                <w:b/>
                <w:szCs w:val="24"/>
              </w:rPr>
              <w:t>Suicide in pre-trial detention</w:t>
            </w:r>
          </w:p>
        </w:tc>
        <w:tc>
          <w:tcPr>
            <w:tcW w:w="1275" w:type="dxa"/>
          </w:tcPr>
          <w:p w14:paraId="49BFD629" w14:textId="77777777" w:rsidR="00D7331F" w:rsidRPr="00390716" w:rsidRDefault="00D7331F" w:rsidP="00390716">
            <w:pPr>
              <w:spacing w:line="360" w:lineRule="auto"/>
              <w:jc w:val="right"/>
              <w:rPr>
                <w:szCs w:val="24"/>
              </w:rPr>
            </w:pPr>
            <w:r w:rsidRPr="00390716">
              <w:rPr>
                <w:szCs w:val="24"/>
              </w:rPr>
              <w:t>4</w:t>
            </w:r>
          </w:p>
        </w:tc>
        <w:tc>
          <w:tcPr>
            <w:tcW w:w="1276" w:type="dxa"/>
          </w:tcPr>
          <w:p w14:paraId="5F87D010" w14:textId="77777777" w:rsidR="00D7331F" w:rsidRPr="00390716" w:rsidRDefault="00D7331F" w:rsidP="00390716">
            <w:pPr>
              <w:spacing w:line="360" w:lineRule="auto"/>
              <w:jc w:val="right"/>
              <w:rPr>
                <w:szCs w:val="24"/>
              </w:rPr>
            </w:pPr>
            <w:r w:rsidRPr="00390716">
              <w:rPr>
                <w:szCs w:val="24"/>
              </w:rPr>
              <w:t>5</w:t>
            </w:r>
          </w:p>
        </w:tc>
        <w:tc>
          <w:tcPr>
            <w:tcW w:w="1276" w:type="dxa"/>
          </w:tcPr>
          <w:p w14:paraId="7845E899" w14:textId="77777777" w:rsidR="00D7331F" w:rsidRPr="00390716" w:rsidRDefault="00D7331F" w:rsidP="00390716">
            <w:pPr>
              <w:spacing w:line="360" w:lineRule="auto"/>
              <w:jc w:val="right"/>
              <w:rPr>
                <w:szCs w:val="24"/>
              </w:rPr>
            </w:pPr>
            <w:r w:rsidRPr="00390716">
              <w:rPr>
                <w:szCs w:val="24"/>
              </w:rPr>
              <w:t>3</w:t>
            </w:r>
          </w:p>
        </w:tc>
        <w:tc>
          <w:tcPr>
            <w:tcW w:w="1276" w:type="dxa"/>
          </w:tcPr>
          <w:p w14:paraId="2CF94047" w14:textId="77777777" w:rsidR="00D7331F" w:rsidRPr="00390716" w:rsidRDefault="00D7331F" w:rsidP="00390716">
            <w:pPr>
              <w:spacing w:line="360" w:lineRule="auto"/>
              <w:jc w:val="right"/>
              <w:rPr>
                <w:szCs w:val="24"/>
              </w:rPr>
            </w:pPr>
            <w:r w:rsidRPr="00390716">
              <w:rPr>
                <w:szCs w:val="24"/>
              </w:rPr>
              <w:t>2</w:t>
            </w:r>
          </w:p>
        </w:tc>
        <w:tc>
          <w:tcPr>
            <w:tcW w:w="1276" w:type="dxa"/>
          </w:tcPr>
          <w:p w14:paraId="71239FA8" w14:textId="77777777" w:rsidR="00D7331F" w:rsidRPr="00390716" w:rsidRDefault="00D7331F" w:rsidP="00390716">
            <w:pPr>
              <w:spacing w:line="360" w:lineRule="auto"/>
              <w:jc w:val="right"/>
              <w:rPr>
                <w:szCs w:val="24"/>
              </w:rPr>
            </w:pPr>
            <w:r w:rsidRPr="00390716">
              <w:rPr>
                <w:szCs w:val="24"/>
              </w:rPr>
              <w:t>0</w:t>
            </w:r>
          </w:p>
        </w:tc>
      </w:tr>
      <w:tr w:rsidR="00D7331F" w:rsidRPr="00390716" w14:paraId="0016EB16" w14:textId="77777777" w:rsidTr="00D7331F">
        <w:tc>
          <w:tcPr>
            <w:tcW w:w="2943" w:type="dxa"/>
          </w:tcPr>
          <w:p w14:paraId="65BD96CD" w14:textId="77777777" w:rsidR="00D7331F" w:rsidRPr="00390716" w:rsidRDefault="00D7331F" w:rsidP="00390716">
            <w:pPr>
              <w:spacing w:line="360" w:lineRule="auto"/>
              <w:rPr>
                <w:b/>
                <w:szCs w:val="24"/>
              </w:rPr>
            </w:pPr>
            <w:r w:rsidRPr="00390716">
              <w:rPr>
                <w:b/>
                <w:szCs w:val="24"/>
              </w:rPr>
              <w:t>Suicide in prison</w:t>
            </w:r>
          </w:p>
        </w:tc>
        <w:tc>
          <w:tcPr>
            <w:tcW w:w="1275" w:type="dxa"/>
          </w:tcPr>
          <w:p w14:paraId="354F2EBC" w14:textId="77777777" w:rsidR="00D7331F" w:rsidRPr="00390716" w:rsidRDefault="00D7331F" w:rsidP="00390716">
            <w:pPr>
              <w:spacing w:line="360" w:lineRule="auto"/>
              <w:jc w:val="right"/>
              <w:rPr>
                <w:szCs w:val="24"/>
              </w:rPr>
            </w:pPr>
            <w:r w:rsidRPr="00390716">
              <w:rPr>
                <w:szCs w:val="24"/>
              </w:rPr>
              <w:t>3</w:t>
            </w:r>
          </w:p>
        </w:tc>
        <w:tc>
          <w:tcPr>
            <w:tcW w:w="1276" w:type="dxa"/>
          </w:tcPr>
          <w:p w14:paraId="39C0AA3B" w14:textId="77777777" w:rsidR="00D7331F" w:rsidRPr="00390716" w:rsidRDefault="00D7331F" w:rsidP="00390716">
            <w:pPr>
              <w:spacing w:line="360" w:lineRule="auto"/>
              <w:jc w:val="right"/>
              <w:rPr>
                <w:szCs w:val="24"/>
              </w:rPr>
            </w:pPr>
            <w:r w:rsidRPr="00390716">
              <w:rPr>
                <w:szCs w:val="24"/>
              </w:rPr>
              <w:t>2</w:t>
            </w:r>
          </w:p>
        </w:tc>
        <w:tc>
          <w:tcPr>
            <w:tcW w:w="1276" w:type="dxa"/>
          </w:tcPr>
          <w:p w14:paraId="2F4F5B4C" w14:textId="77777777" w:rsidR="00D7331F" w:rsidRPr="00390716" w:rsidRDefault="00D7331F" w:rsidP="00390716">
            <w:pPr>
              <w:spacing w:line="360" w:lineRule="auto"/>
              <w:jc w:val="right"/>
              <w:rPr>
                <w:szCs w:val="24"/>
              </w:rPr>
            </w:pPr>
            <w:r w:rsidRPr="00390716">
              <w:rPr>
                <w:szCs w:val="24"/>
              </w:rPr>
              <w:t>2</w:t>
            </w:r>
          </w:p>
        </w:tc>
        <w:tc>
          <w:tcPr>
            <w:tcW w:w="1276" w:type="dxa"/>
          </w:tcPr>
          <w:p w14:paraId="126E3F7D" w14:textId="77777777" w:rsidR="00D7331F" w:rsidRPr="00390716" w:rsidRDefault="00D7331F" w:rsidP="00390716">
            <w:pPr>
              <w:spacing w:line="360" w:lineRule="auto"/>
              <w:jc w:val="right"/>
              <w:rPr>
                <w:szCs w:val="24"/>
              </w:rPr>
            </w:pPr>
            <w:r w:rsidRPr="00390716">
              <w:rPr>
                <w:szCs w:val="24"/>
              </w:rPr>
              <w:t>2</w:t>
            </w:r>
          </w:p>
        </w:tc>
        <w:tc>
          <w:tcPr>
            <w:tcW w:w="1276" w:type="dxa"/>
          </w:tcPr>
          <w:p w14:paraId="2A865FD3" w14:textId="77777777" w:rsidR="00D7331F" w:rsidRPr="00390716" w:rsidRDefault="00D7331F" w:rsidP="00390716">
            <w:pPr>
              <w:spacing w:line="360" w:lineRule="auto"/>
              <w:jc w:val="right"/>
              <w:rPr>
                <w:szCs w:val="24"/>
              </w:rPr>
            </w:pPr>
            <w:r w:rsidRPr="00390716">
              <w:rPr>
                <w:szCs w:val="24"/>
              </w:rPr>
              <w:t>1</w:t>
            </w:r>
          </w:p>
        </w:tc>
      </w:tr>
    </w:tbl>
    <w:p w14:paraId="0A455EC5" w14:textId="77777777" w:rsidR="00D7331F" w:rsidRPr="00B82A87" w:rsidRDefault="00D7331F" w:rsidP="00D7331F">
      <w:pPr>
        <w:rPr>
          <w:sz w:val="20"/>
        </w:rPr>
      </w:pPr>
      <w:r w:rsidRPr="00B82A87">
        <w:rPr>
          <w:sz w:val="20"/>
        </w:rPr>
        <w:t xml:space="preserve"> </w:t>
      </w:r>
    </w:p>
    <w:sectPr w:rsidR="00D7331F" w:rsidRPr="00B82A87" w:rsidSect="00C05DCD">
      <w:pgSz w:w="11907" w:h="16840" w:code="9"/>
      <w:pgMar w:top="1418" w:right="1418" w:bottom="1418"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84BF5" w14:textId="77777777" w:rsidR="00CD2B80" w:rsidRDefault="00CD2B80">
      <w:r>
        <w:separator/>
      </w:r>
    </w:p>
  </w:endnote>
  <w:endnote w:type="continuationSeparator" w:id="0">
    <w:p w14:paraId="6ADF3037" w14:textId="77777777" w:rsidR="00CD2B80" w:rsidRDefault="00CD2B80">
      <w:r>
        <w:continuationSeparator/>
      </w:r>
    </w:p>
  </w:endnote>
  <w:endnote w:type="continuationNotice" w:id="1">
    <w:p w14:paraId="18BD520C" w14:textId="77777777" w:rsidR="00CD2B80" w:rsidRDefault="00CD2B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OrigGarmnd BT">
    <w:altName w:val="Constantia"/>
    <w:charset w:val="00"/>
    <w:family w:val="roman"/>
    <w:pitch w:val="variable"/>
    <w:sig w:usb0="00000001" w:usb1="00000000" w:usb2="00000000" w:usb3="00000000" w:csb0="0000001B" w:csb1="00000000"/>
  </w:font>
  <w:font w:name="TradeGothic">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AOOP F+ Trade Gothic Pro">
    <w:altName w:val="Trade Gothic Pro"/>
    <w:panose1 w:val="00000000000000000000"/>
    <w:charset w:val="00"/>
    <w:family w:val="swiss"/>
    <w:notTrueType/>
    <w:pitch w:val="default"/>
    <w:sig w:usb0="00000003" w:usb1="00000000" w:usb2="00000000" w:usb3="00000000" w:csb0="00000001" w:csb1="00000000"/>
  </w:font>
  <w:font w:name="TradeGothic CondEighteen">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644C4" w14:textId="77777777" w:rsidR="00CD2B80" w:rsidRDefault="00CD2B80">
      <w:r>
        <w:separator/>
      </w:r>
    </w:p>
  </w:footnote>
  <w:footnote w:type="continuationSeparator" w:id="0">
    <w:p w14:paraId="0FC7A480" w14:textId="77777777" w:rsidR="00CD2B80" w:rsidRDefault="00CD2B80">
      <w:r>
        <w:continuationSeparator/>
      </w:r>
    </w:p>
  </w:footnote>
  <w:footnote w:type="continuationNotice" w:id="1">
    <w:p w14:paraId="535FFC3E" w14:textId="77777777" w:rsidR="00CD2B80" w:rsidRDefault="00CD2B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FA59F" w14:textId="77777777" w:rsidR="00CD2B80" w:rsidRDefault="00CD2B80" w:rsidP="00F63BA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01C87D" w14:textId="77777777" w:rsidR="00CD2B80" w:rsidRDefault="00CD2B80" w:rsidP="00F63BA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8FEAC" w14:textId="74915B81" w:rsidR="00CD2B80" w:rsidRDefault="00CD2B80" w:rsidP="00F63BA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49">
      <w:rPr>
        <w:rStyle w:val="PageNumber"/>
        <w:noProof/>
      </w:rPr>
      <w:t>1</w:t>
    </w:r>
    <w:r>
      <w:rPr>
        <w:rStyle w:val="PageNumber"/>
      </w:rPr>
      <w:fldChar w:fldCharType="end"/>
    </w:r>
  </w:p>
  <w:p w14:paraId="33AEC5F5" w14:textId="77777777" w:rsidR="00CD2B80" w:rsidRDefault="00CD2B80" w:rsidP="00F63BA1">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FA46" w14:textId="77777777" w:rsidR="00CD2B80" w:rsidRDefault="00CD2B80" w:rsidP="00BE17A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2A3BA1" w14:textId="77777777" w:rsidR="00CD2B80" w:rsidRDefault="00CD2B80" w:rsidP="00BE17A5">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53C44" w14:textId="0A258CBA" w:rsidR="00CD2B80" w:rsidRDefault="00CD2B80" w:rsidP="00BE17A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49">
      <w:rPr>
        <w:rStyle w:val="PageNumber"/>
        <w:noProof/>
      </w:rPr>
      <w:t>75</w:t>
    </w:r>
    <w:r>
      <w:rPr>
        <w:rStyle w:val="PageNumber"/>
      </w:rPr>
      <w:fldChar w:fldCharType="end"/>
    </w:r>
  </w:p>
  <w:p w14:paraId="6D25B3A0" w14:textId="77777777" w:rsidR="00CD2B80" w:rsidRDefault="00CD2B80" w:rsidP="00BE17A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3EF60A"/>
    <w:lvl w:ilvl="0">
      <w:numFmt w:val="bullet"/>
      <w:lvlText w:val="*"/>
      <w:lvlJc w:val="left"/>
    </w:lvl>
  </w:abstractNum>
  <w:abstractNum w:abstractNumId="1" w15:restartNumberingAfterBreak="0">
    <w:nsid w:val="05A068AF"/>
    <w:multiLevelType w:val="multilevel"/>
    <w:tmpl w:val="A11C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F46C71"/>
    <w:multiLevelType w:val="hybridMultilevel"/>
    <w:tmpl w:val="537E8A00"/>
    <w:lvl w:ilvl="0" w:tplc="041D000F">
      <w:start w:val="1"/>
      <w:numFmt w:val="decimal"/>
      <w:lvlText w:val="%1."/>
      <w:lvlJc w:val="left"/>
      <w:pPr>
        <w:tabs>
          <w:tab w:val="num" w:pos="720"/>
        </w:tabs>
        <w:ind w:left="720"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3" w15:restartNumberingAfterBreak="0">
    <w:nsid w:val="2B3F49C6"/>
    <w:multiLevelType w:val="singleLevel"/>
    <w:tmpl w:val="62BC65BC"/>
    <w:lvl w:ilvl="0">
      <w:start w:val="1"/>
      <w:numFmt w:val="lowerRoman"/>
      <w:pStyle w:val="Rom2"/>
      <w:lvlText w:val="(%1)"/>
      <w:lvlJc w:val="right"/>
      <w:pPr>
        <w:tabs>
          <w:tab w:val="num" w:pos="2160"/>
        </w:tabs>
        <w:ind w:left="2160" w:hanging="516"/>
      </w:pPr>
    </w:lvl>
  </w:abstractNum>
  <w:abstractNum w:abstractNumId="4" w15:restartNumberingAfterBreak="0">
    <w:nsid w:val="65134621"/>
    <w:multiLevelType w:val="multilevel"/>
    <w:tmpl w:val="641C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0">
      <w:startOverride w:val="1"/>
    </w:lvlOverride>
  </w:num>
  <w:num w:numId="3">
    <w:abstractNumId w:val="1"/>
  </w:num>
  <w:num w:numId="4">
    <w:abstractNumId w:val="4"/>
  </w:num>
  <w:num w:numId="5">
    <w:abstractNumId w:val="0"/>
    <w:lvlOverride w:ilvl="0">
      <w:lvl w:ilvl="0">
        <w:numFmt w:val="bullet"/>
        <w:lvlText w:val="•"/>
        <w:legacy w:legacy="1" w:legacySpace="0" w:legacyIndent="0"/>
        <w:lvlJc w:val="left"/>
        <w:rPr>
          <w:rFonts w:ascii="Helv" w:hAnsi="Helv"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349"/>
    <w:rsid w:val="00000A85"/>
    <w:rsid w:val="00000B22"/>
    <w:rsid w:val="00007D41"/>
    <w:rsid w:val="00010670"/>
    <w:rsid w:val="00014DBB"/>
    <w:rsid w:val="00016BB8"/>
    <w:rsid w:val="00016FAB"/>
    <w:rsid w:val="00022243"/>
    <w:rsid w:val="00023328"/>
    <w:rsid w:val="00025720"/>
    <w:rsid w:val="00025D9F"/>
    <w:rsid w:val="00030C86"/>
    <w:rsid w:val="00036AB1"/>
    <w:rsid w:val="000468F6"/>
    <w:rsid w:val="00052077"/>
    <w:rsid w:val="000541A4"/>
    <w:rsid w:val="00055A33"/>
    <w:rsid w:val="00064BB4"/>
    <w:rsid w:val="0007063E"/>
    <w:rsid w:val="0007196D"/>
    <w:rsid w:val="00074A61"/>
    <w:rsid w:val="00075F5C"/>
    <w:rsid w:val="0007661C"/>
    <w:rsid w:val="00087A16"/>
    <w:rsid w:val="00091909"/>
    <w:rsid w:val="00094178"/>
    <w:rsid w:val="00096653"/>
    <w:rsid w:val="000A0C1D"/>
    <w:rsid w:val="000A1763"/>
    <w:rsid w:val="000A3179"/>
    <w:rsid w:val="000A4B49"/>
    <w:rsid w:val="000B05E1"/>
    <w:rsid w:val="000C05B9"/>
    <w:rsid w:val="000C0E20"/>
    <w:rsid w:val="000C4787"/>
    <w:rsid w:val="000C7322"/>
    <w:rsid w:val="000D720A"/>
    <w:rsid w:val="000E14C3"/>
    <w:rsid w:val="000F011A"/>
    <w:rsid w:val="000F2478"/>
    <w:rsid w:val="000F2558"/>
    <w:rsid w:val="000F7D3E"/>
    <w:rsid w:val="00103554"/>
    <w:rsid w:val="00104F51"/>
    <w:rsid w:val="0011689D"/>
    <w:rsid w:val="0012021E"/>
    <w:rsid w:val="001223BF"/>
    <w:rsid w:val="001223CC"/>
    <w:rsid w:val="001237E5"/>
    <w:rsid w:val="00127EC1"/>
    <w:rsid w:val="0013473F"/>
    <w:rsid w:val="00134899"/>
    <w:rsid w:val="0014030C"/>
    <w:rsid w:val="0014753B"/>
    <w:rsid w:val="00154365"/>
    <w:rsid w:val="00154CFC"/>
    <w:rsid w:val="00155521"/>
    <w:rsid w:val="00155DAB"/>
    <w:rsid w:val="00166DA2"/>
    <w:rsid w:val="00170A27"/>
    <w:rsid w:val="00173AED"/>
    <w:rsid w:val="00175FE0"/>
    <w:rsid w:val="00184E17"/>
    <w:rsid w:val="0018625D"/>
    <w:rsid w:val="00194D03"/>
    <w:rsid w:val="001A2215"/>
    <w:rsid w:val="001A4BD5"/>
    <w:rsid w:val="001A5B43"/>
    <w:rsid w:val="001A7731"/>
    <w:rsid w:val="001B1278"/>
    <w:rsid w:val="001B488B"/>
    <w:rsid w:val="001B6191"/>
    <w:rsid w:val="001B6892"/>
    <w:rsid w:val="001C4B58"/>
    <w:rsid w:val="001D1901"/>
    <w:rsid w:val="001D3091"/>
    <w:rsid w:val="001D33D1"/>
    <w:rsid w:val="001D379F"/>
    <w:rsid w:val="001D3ED9"/>
    <w:rsid w:val="001D3FA7"/>
    <w:rsid w:val="001E129C"/>
    <w:rsid w:val="001E2DED"/>
    <w:rsid w:val="001E5BBD"/>
    <w:rsid w:val="001E5C0D"/>
    <w:rsid w:val="001E6AA0"/>
    <w:rsid w:val="001E7BD2"/>
    <w:rsid w:val="001F20C4"/>
    <w:rsid w:val="00201A14"/>
    <w:rsid w:val="00201C22"/>
    <w:rsid w:val="00211143"/>
    <w:rsid w:val="00212817"/>
    <w:rsid w:val="0021283A"/>
    <w:rsid w:val="00215AFC"/>
    <w:rsid w:val="00216197"/>
    <w:rsid w:val="00217EF0"/>
    <w:rsid w:val="00220B8D"/>
    <w:rsid w:val="0023249D"/>
    <w:rsid w:val="002338B1"/>
    <w:rsid w:val="00234575"/>
    <w:rsid w:val="00234767"/>
    <w:rsid w:val="00235802"/>
    <w:rsid w:val="00240A66"/>
    <w:rsid w:val="0024263E"/>
    <w:rsid w:val="00243B20"/>
    <w:rsid w:val="002514B7"/>
    <w:rsid w:val="0025600E"/>
    <w:rsid w:val="00257862"/>
    <w:rsid w:val="002672AB"/>
    <w:rsid w:val="002750AC"/>
    <w:rsid w:val="0027596C"/>
    <w:rsid w:val="00275FBE"/>
    <w:rsid w:val="0027729C"/>
    <w:rsid w:val="002808AA"/>
    <w:rsid w:val="00282F99"/>
    <w:rsid w:val="002915C8"/>
    <w:rsid w:val="002934CD"/>
    <w:rsid w:val="002A693D"/>
    <w:rsid w:val="002A6B86"/>
    <w:rsid w:val="002C6610"/>
    <w:rsid w:val="002D32BC"/>
    <w:rsid w:val="002D6037"/>
    <w:rsid w:val="002E3D29"/>
    <w:rsid w:val="002E50CD"/>
    <w:rsid w:val="002F00B3"/>
    <w:rsid w:val="002F0429"/>
    <w:rsid w:val="002F0C09"/>
    <w:rsid w:val="003012D8"/>
    <w:rsid w:val="0030385D"/>
    <w:rsid w:val="0030492E"/>
    <w:rsid w:val="003109D3"/>
    <w:rsid w:val="003132B3"/>
    <w:rsid w:val="00315228"/>
    <w:rsid w:val="00317668"/>
    <w:rsid w:val="00317CEF"/>
    <w:rsid w:val="00320A18"/>
    <w:rsid w:val="00321BD0"/>
    <w:rsid w:val="00325271"/>
    <w:rsid w:val="00325808"/>
    <w:rsid w:val="00332673"/>
    <w:rsid w:val="00333EC1"/>
    <w:rsid w:val="00334C99"/>
    <w:rsid w:val="00334ECC"/>
    <w:rsid w:val="00341B56"/>
    <w:rsid w:val="00342C52"/>
    <w:rsid w:val="00344EC5"/>
    <w:rsid w:val="0034513B"/>
    <w:rsid w:val="00350AC0"/>
    <w:rsid w:val="003566CF"/>
    <w:rsid w:val="00357ED1"/>
    <w:rsid w:val="0036221D"/>
    <w:rsid w:val="00365884"/>
    <w:rsid w:val="0036796C"/>
    <w:rsid w:val="003701F8"/>
    <w:rsid w:val="0037316F"/>
    <w:rsid w:val="00375D35"/>
    <w:rsid w:val="003846BF"/>
    <w:rsid w:val="003867C1"/>
    <w:rsid w:val="00390174"/>
    <w:rsid w:val="00390716"/>
    <w:rsid w:val="003937E0"/>
    <w:rsid w:val="003A0B2B"/>
    <w:rsid w:val="003A252B"/>
    <w:rsid w:val="003A357A"/>
    <w:rsid w:val="003A5113"/>
    <w:rsid w:val="003B22E6"/>
    <w:rsid w:val="003B6446"/>
    <w:rsid w:val="003C3226"/>
    <w:rsid w:val="003D0B25"/>
    <w:rsid w:val="003D1845"/>
    <w:rsid w:val="003E19B1"/>
    <w:rsid w:val="003F09E8"/>
    <w:rsid w:val="003F3853"/>
    <w:rsid w:val="003F62F8"/>
    <w:rsid w:val="003F69FC"/>
    <w:rsid w:val="004002EB"/>
    <w:rsid w:val="00400BFA"/>
    <w:rsid w:val="00401D06"/>
    <w:rsid w:val="004036B1"/>
    <w:rsid w:val="004041D9"/>
    <w:rsid w:val="00412FC9"/>
    <w:rsid w:val="0041327C"/>
    <w:rsid w:val="004139BC"/>
    <w:rsid w:val="004152AA"/>
    <w:rsid w:val="00417627"/>
    <w:rsid w:val="00420620"/>
    <w:rsid w:val="004227FA"/>
    <w:rsid w:val="004228F1"/>
    <w:rsid w:val="00435208"/>
    <w:rsid w:val="0044049B"/>
    <w:rsid w:val="00440654"/>
    <w:rsid w:val="00441E7E"/>
    <w:rsid w:val="00442C2D"/>
    <w:rsid w:val="004431D6"/>
    <w:rsid w:val="00444CE3"/>
    <w:rsid w:val="00447A0F"/>
    <w:rsid w:val="0045289A"/>
    <w:rsid w:val="00454BAC"/>
    <w:rsid w:val="00456F88"/>
    <w:rsid w:val="0046126B"/>
    <w:rsid w:val="00462280"/>
    <w:rsid w:val="00465DC0"/>
    <w:rsid w:val="00467E1E"/>
    <w:rsid w:val="004715FE"/>
    <w:rsid w:val="00472648"/>
    <w:rsid w:val="00474CE1"/>
    <w:rsid w:val="00475217"/>
    <w:rsid w:val="00485272"/>
    <w:rsid w:val="00487F6A"/>
    <w:rsid w:val="0049158A"/>
    <w:rsid w:val="00493133"/>
    <w:rsid w:val="00493D40"/>
    <w:rsid w:val="004A22BF"/>
    <w:rsid w:val="004A4DF6"/>
    <w:rsid w:val="004A5914"/>
    <w:rsid w:val="004A606F"/>
    <w:rsid w:val="004A6C1A"/>
    <w:rsid w:val="004B223F"/>
    <w:rsid w:val="004B243C"/>
    <w:rsid w:val="004B5299"/>
    <w:rsid w:val="004C2B69"/>
    <w:rsid w:val="004C347E"/>
    <w:rsid w:val="004C391D"/>
    <w:rsid w:val="004D1E39"/>
    <w:rsid w:val="004D5D6B"/>
    <w:rsid w:val="004E2B72"/>
    <w:rsid w:val="004E33B8"/>
    <w:rsid w:val="004E4198"/>
    <w:rsid w:val="004E48AF"/>
    <w:rsid w:val="004F3EFD"/>
    <w:rsid w:val="004F44A5"/>
    <w:rsid w:val="004F5F57"/>
    <w:rsid w:val="004F7F23"/>
    <w:rsid w:val="0050049B"/>
    <w:rsid w:val="00500967"/>
    <w:rsid w:val="00501173"/>
    <w:rsid w:val="00501B59"/>
    <w:rsid w:val="005043FE"/>
    <w:rsid w:val="00510BB0"/>
    <w:rsid w:val="00514AB1"/>
    <w:rsid w:val="00517E3F"/>
    <w:rsid w:val="00525878"/>
    <w:rsid w:val="00536396"/>
    <w:rsid w:val="00537AAB"/>
    <w:rsid w:val="0054233D"/>
    <w:rsid w:val="00542642"/>
    <w:rsid w:val="00542F09"/>
    <w:rsid w:val="0054434B"/>
    <w:rsid w:val="00550CC1"/>
    <w:rsid w:val="00554D57"/>
    <w:rsid w:val="00560333"/>
    <w:rsid w:val="0056085D"/>
    <w:rsid w:val="005774AE"/>
    <w:rsid w:val="005837A4"/>
    <w:rsid w:val="005838D9"/>
    <w:rsid w:val="00591BFA"/>
    <w:rsid w:val="00594220"/>
    <w:rsid w:val="00594FE9"/>
    <w:rsid w:val="00596CC7"/>
    <w:rsid w:val="005A1C87"/>
    <w:rsid w:val="005A3C62"/>
    <w:rsid w:val="005A5055"/>
    <w:rsid w:val="005B0633"/>
    <w:rsid w:val="005B70F0"/>
    <w:rsid w:val="005C065F"/>
    <w:rsid w:val="005C0A28"/>
    <w:rsid w:val="005C1490"/>
    <w:rsid w:val="005C3D73"/>
    <w:rsid w:val="005C5767"/>
    <w:rsid w:val="005C5991"/>
    <w:rsid w:val="005E15DD"/>
    <w:rsid w:val="005E40C2"/>
    <w:rsid w:val="005E42E5"/>
    <w:rsid w:val="005E4CC5"/>
    <w:rsid w:val="005E5370"/>
    <w:rsid w:val="005F0268"/>
    <w:rsid w:val="005F04CC"/>
    <w:rsid w:val="005F678F"/>
    <w:rsid w:val="00600018"/>
    <w:rsid w:val="006005F3"/>
    <w:rsid w:val="00601FB2"/>
    <w:rsid w:val="00603D44"/>
    <w:rsid w:val="00613754"/>
    <w:rsid w:val="00614215"/>
    <w:rsid w:val="00614C4C"/>
    <w:rsid w:val="0062488B"/>
    <w:rsid w:val="006268D5"/>
    <w:rsid w:val="00626FB5"/>
    <w:rsid w:val="0062781E"/>
    <w:rsid w:val="00630957"/>
    <w:rsid w:val="00632890"/>
    <w:rsid w:val="006357F8"/>
    <w:rsid w:val="00635D17"/>
    <w:rsid w:val="006375E2"/>
    <w:rsid w:val="00643CE3"/>
    <w:rsid w:val="006441F3"/>
    <w:rsid w:val="00651D1F"/>
    <w:rsid w:val="00653BC6"/>
    <w:rsid w:val="006549A4"/>
    <w:rsid w:val="00660B00"/>
    <w:rsid w:val="00661BEB"/>
    <w:rsid w:val="00666F18"/>
    <w:rsid w:val="00667447"/>
    <w:rsid w:val="00667449"/>
    <w:rsid w:val="0067126C"/>
    <w:rsid w:val="00671E71"/>
    <w:rsid w:val="0067455E"/>
    <w:rsid w:val="00676D74"/>
    <w:rsid w:val="00682A38"/>
    <w:rsid w:val="006946FA"/>
    <w:rsid w:val="006A00F0"/>
    <w:rsid w:val="006A042A"/>
    <w:rsid w:val="006A6F71"/>
    <w:rsid w:val="006B0377"/>
    <w:rsid w:val="006B23F6"/>
    <w:rsid w:val="006B35B2"/>
    <w:rsid w:val="006B4EBE"/>
    <w:rsid w:val="006C077F"/>
    <w:rsid w:val="006C0DE5"/>
    <w:rsid w:val="006C44E5"/>
    <w:rsid w:val="006C4804"/>
    <w:rsid w:val="006C679E"/>
    <w:rsid w:val="006D2F62"/>
    <w:rsid w:val="006D4EB9"/>
    <w:rsid w:val="006D64BE"/>
    <w:rsid w:val="006D73A5"/>
    <w:rsid w:val="006E1C74"/>
    <w:rsid w:val="006E22FE"/>
    <w:rsid w:val="006F185F"/>
    <w:rsid w:val="006F1946"/>
    <w:rsid w:val="006F4224"/>
    <w:rsid w:val="006F7167"/>
    <w:rsid w:val="006F771B"/>
    <w:rsid w:val="00701158"/>
    <w:rsid w:val="00702F58"/>
    <w:rsid w:val="00703F15"/>
    <w:rsid w:val="007070C2"/>
    <w:rsid w:val="007108A8"/>
    <w:rsid w:val="007171F5"/>
    <w:rsid w:val="007176CC"/>
    <w:rsid w:val="0072277E"/>
    <w:rsid w:val="00722F24"/>
    <w:rsid w:val="0072352B"/>
    <w:rsid w:val="00727DCD"/>
    <w:rsid w:val="00732EED"/>
    <w:rsid w:val="0074008D"/>
    <w:rsid w:val="007402EF"/>
    <w:rsid w:val="00741C6A"/>
    <w:rsid w:val="00742A78"/>
    <w:rsid w:val="00747FBD"/>
    <w:rsid w:val="00750ADD"/>
    <w:rsid w:val="0076181E"/>
    <w:rsid w:val="00770C78"/>
    <w:rsid w:val="00773F7B"/>
    <w:rsid w:val="00774A20"/>
    <w:rsid w:val="00783624"/>
    <w:rsid w:val="0079164A"/>
    <w:rsid w:val="007947F4"/>
    <w:rsid w:val="00794E9C"/>
    <w:rsid w:val="00794F23"/>
    <w:rsid w:val="00795F96"/>
    <w:rsid w:val="007A1622"/>
    <w:rsid w:val="007A7A81"/>
    <w:rsid w:val="007C338E"/>
    <w:rsid w:val="007C3649"/>
    <w:rsid w:val="007C7FBE"/>
    <w:rsid w:val="007D2847"/>
    <w:rsid w:val="007D5868"/>
    <w:rsid w:val="007D73E3"/>
    <w:rsid w:val="007E4568"/>
    <w:rsid w:val="007E53DD"/>
    <w:rsid w:val="007E7934"/>
    <w:rsid w:val="007F5773"/>
    <w:rsid w:val="00800121"/>
    <w:rsid w:val="00800252"/>
    <w:rsid w:val="00807865"/>
    <w:rsid w:val="0081069D"/>
    <w:rsid w:val="00811CB9"/>
    <w:rsid w:val="00812329"/>
    <w:rsid w:val="008158BF"/>
    <w:rsid w:val="00823C3B"/>
    <w:rsid w:val="00827065"/>
    <w:rsid w:val="008373F4"/>
    <w:rsid w:val="00851B5C"/>
    <w:rsid w:val="00853B1F"/>
    <w:rsid w:val="00853E1A"/>
    <w:rsid w:val="008572E8"/>
    <w:rsid w:val="00864DB4"/>
    <w:rsid w:val="00873FD7"/>
    <w:rsid w:val="00876136"/>
    <w:rsid w:val="00876C92"/>
    <w:rsid w:val="00877147"/>
    <w:rsid w:val="00882534"/>
    <w:rsid w:val="00884615"/>
    <w:rsid w:val="0088707E"/>
    <w:rsid w:val="00892546"/>
    <w:rsid w:val="0089272F"/>
    <w:rsid w:val="008A1795"/>
    <w:rsid w:val="008A243E"/>
    <w:rsid w:val="008A39B9"/>
    <w:rsid w:val="008B1851"/>
    <w:rsid w:val="008B41FF"/>
    <w:rsid w:val="008C1475"/>
    <w:rsid w:val="008C648F"/>
    <w:rsid w:val="008D2660"/>
    <w:rsid w:val="008D498E"/>
    <w:rsid w:val="008E26E7"/>
    <w:rsid w:val="008E27A5"/>
    <w:rsid w:val="008E52AB"/>
    <w:rsid w:val="008E709F"/>
    <w:rsid w:val="008F2B03"/>
    <w:rsid w:val="008F3C2C"/>
    <w:rsid w:val="00901984"/>
    <w:rsid w:val="00907368"/>
    <w:rsid w:val="00912219"/>
    <w:rsid w:val="00915E0C"/>
    <w:rsid w:val="0091644A"/>
    <w:rsid w:val="00920AA4"/>
    <w:rsid w:val="00921D3A"/>
    <w:rsid w:val="00923021"/>
    <w:rsid w:val="009234D4"/>
    <w:rsid w:val="00924447"/>
    <w:rsid w:val="009269E4"/>
    <w:rsid w:val="009352F2"/>
    <w:rsid w:val="00936334"/>
    <w:rsid w:val="009368DF"/>
    <w:rsid w:val="00940BDD"/>
    <w:rsid w:val="00950253"/>
    <w:rsid w:val="009512ED"/>
    <w:rsid w:val="00951856"/>
    <w:rsid w:val="009554D2"/>
    <w:rsid w:val="00960774"/>
    <w:rsid w:val="009676E3"/>
    <w:rsid w:val="00971019"/>
    <w:rsid w:val="009735FB"/>
    <w:rsid w:val="00983653"/>
    <w:rsid w:val="009874F5"/>
    <w:rsid w:val="00991322"/>
    <w:rsid w:val="00993A5D"/>
    <w:rsid w:val="00994C11"/>
    <w:rsid w:val="00995111"/>
    <w:rsid w:val="0099576C"/>
    <w:rsid w:val="009A33AD"/>
    <w:rsid w:val="009B01AC"/>
    <w:rsid w:val="009B2CFC"/>
    <w:rsid w:val="009B365A"/>
    <w:rsid w:val="009B5A60"/>
    <w:rsid w:val="009E2281"/>
    <w:rsid w:val="009E7200"/>
    <w:rsid w:val="00A0079B"/>
    <w:rsid w:val="00A04FA0"/>
    <w:rsid w:val="00A067CA"/>
    <w:rsid w:val="00A151DF"/>
    <w:rsid w:val="00A2658E"/>
    <w:rsid w:val="00A30CB7"/>
    <w:rsid w:val="00A31E11"/>
    <w:rsid w:val="00A400FC"/>
    <w:rsid w:val="00A40357"/>
    <w:rsid w:val="00A4385C"/>
    <w:rsid w:val="00A534B9"/>
    <w:rsid w:val="00A5360B"/>
    <w:rsid w:val="00A55AF3"/>
    <w:rsid w:val="00A565EE"/>
    <w:rsid w:val="00A57184"/>
    <w:rsid w:val="00A6548A"/>
    <w:rsid w:val="00A65D6E"/>
    <w:rsid w:val="00A6730E"/>
    <w:rsid w:val="00A734B7"/>
    <w:rsid w:val="00A82A5D"/>
    <w:rsid w:val="00A83955"/>
    <w:rsid w:val="00A843C5"/>
    <w:rsid w:val="00A85D7D"/>
    <w:rsid w:val="00A863A3"/>
    <w:rsid w:val="00A91E95"/>
    <w:rsid w:val="00A9723A"/>
    <w:rsid w:val="00AA17FC"/>
    <w:rsid w:val="00AA1A8B"/>
    <w:rsid w:val="00AA2D9E"/>
    <w:rsid w:val="00AA5E4B"/>
    <w:rsid w:val="00AB23A6"/>
    <w:rsid w:val="00AB7ABB"/>
    <w:rsid w:val="00AC4663"/>
    <w:rsid w:val="00AC4B1A"/>
    <w:rsid w:val="00AD12AE"/>
    <w:rsid w:val="00AD15DB"/>
    <w:rsid w:val="00AD1F92"/>
    <w:rsid w:val="00AD2F97"/>
    <w:rsid w:val="00AD6FEA"/>
    <w:rsid w:val="00AD7A36"/>
    <w:rsid w:val="00AE0146"/>
    <w:rsid w:val="00AE6701"/>
    <w:rsid w:val="00AF3210"/>
    <w:rsid w:val="00AF4809"/>
    <w:rsid w:val="00AF4820"/>
    <w:rsid w:val="00AF5320"/>
    <w:rsid w:val="00B011E9"/>
    <w:rsid w:val="00B0184A"/>
    <w:rsid w:val="00B03AE9"/>
    <w:rsid w:val="00B04A60"/>
    <w:rsid w:val="00B1052F"/>
    <w:rsid w:val="00B12DFB"/>
    <w:rsid w:val="00B1631B"/>
    <w:rsid w:val="00B16D50"/>
    <w:rsid w:val="00B17B4E"/>
    <w:rsid w:val="00B22D17"/>
    <w:rsid w:val="00B25800"/>
    <w:rsid w:val="00B3040A"/>
    <w:rsid w:val="00B36323"/>
    <w:rsid w:val="00B36BB5"/>
    <w:rsid w:val="00B37DC9"/>
    <w:rsid w:val="00B43B3C"/>
    <w:rsid w:val="00B4474E"/>
    <w:rsid w:val="00B47A25"/>
    <w:rsid w:val="00B53AF3"/>
    <w:rsid w:val="00B577FC"/>
    <w:rsid w:val="00B6023A"/>
    <w:rsid w:val="00B61F88"/>
    <w:rsid w:val="00B6309C"/>
    <w:rsid w:val="00B63373"/>
    <w:rsid w:val="00B73FE3"/>
    <w:rsid w:val="00B75D68"/>
    <w:rsid w:val="00B75E1F"/>
    <w:rsid w:val="00B76FED"/>
    <w:rsid w:val="00B82A87"/>
    <w:rsid w:val="00B82B4E"/>
    <w:rsid w:val="00B8333D"/>
    <w:rsid w:val="00B84E52"/>
    <w:rsid w:val="00B85001"/>
    <w:rsid w:val="00B8734A"/>
    <w:rsid w:val="00BA4A76"/>
    <w:rsid w:val="00BB1350"/>
    <w:rsid w:val="00BB13AC"/>
    <w:rsid w:val="00BB1CD2"/>
    <w:rsid w:val="00BB2513"/>
    <w:rsid w:val="00BB25BF"/>
    <w:rsid w:val="00BB26D0"/>
    <w:rsid w:val="00BB6A87"/>
    <w:rsid w:val="00BB7E20"/>
    <w:rsid w:val="00BC2535"/>
    <w:rsid w:val="00BC4B78"/>
    <w:rsid w:val="00BC6481"/>
    <w:rsid w:val="00BD053A"/>
    <w:rsid w:val="00BD0898"/>
    <w:rsid w:val="00BD6F17"/>
    <w:rsid w:val="00BE17A5"/>
    <w:rsid w:val="00BE2751"/>
    <w:rsid w:val="00BE4392"/>
    <w:rsid w:val="00BE7B7A"/>
    <w:rsid w:val="00BF1016"/>
    <w:rsid w:val="00BF482A"/>
    <w:rsid w:val="00C00280"/>
    <w:rsid w:val="00C03D04"/>
    <w:rsid w:val="00C04AC3"/>
    <w:rsid w:val="00C04F76"/>
    <w:rsid w:val="00C05DCD"/>
    <w:rsid w:val="00C0777A"/>
    <w:rsid w:val="00C11448"/>
    <w:rsid w:val="00C1183D"/>
    <w:rsid w:val="00C11CD5"/>
    <w:rsid w:val="00C12704"/>
    <w:rsid w:val="00C13632"/>
    <w:rsid w:val="00C25B1F"/>
    <w:rsid w:val="00C30058"/>
    <w:rsid w:val="00C34C0D"/>
    <w:rsid w:val="00C34C49"/>
    <w:rsid w:val="00C3590E"/>
    <w:rsid w:val="00C35D0D"/>
    <w:rsid w:val="00C43CC2"/>
    <w:rsid w:val="00C45FC3"/>
    <w:rsid w:val="00C46022"/>
    <w:rsid w:val="00C47E2E"/>
    <w:rsid w:val="00C52435"/>
    <w:rsid w:val="00C52FC6"/>
    <w:rsid w:val="00C55111"/>
    <w:rsid w:val="00C5583B"/>
    <w:rsid w:val="00C62348"/>
    <w:rsid w:val="00C64B80"/>
    <w:rsid w:val="00C64FF5"/>
    <w:rsid w:val="00C75CC6"/>
    <w:rsid w:val="00C764C0"/>
    <w:rsid w:val="00C82B95"/>
    <w:rsid w:val="00C82F12"/>
    <w:rsid w:val="00C87128"/>
    <w:rsid w:val="00C9087C"/>
    <w:rsid w:val="00C97497"/>
    <w:rsid w:val="00CA2DA9"/>
    <w:rsid w:val="00CA3106"/>
    <w:rsid w:val="00CA42DF"/>
    <w:rsid w:val="00CA5740"/>
    <w:rsid w:val="00CA6D91"/>
    <w:rsid w:val="00CA7B05"/>
    <w:rsid w:val="00CB0522"/>
    <w:rsid w:val="00CB2687"/>
    <w:rsid w:val="00CB34A7"/>
    <w:rsid w:val="00CB420F"/>
    <w:rsid w:val="00CC1F9C"/>
    <w:rsid w:val="00CC5C23"/>
    <w:rsid w:val="00CC700F"/>
    <w:rsid w:val="00CD18CF"/>
    <w:rsid w:val="00CD2B80"/>
    <w:rsid w:val="00CD3BBF"/>
    <w:rsid w:val="00CD4124"/>
    <w:rsid w:val="00CD544E"/>
    <w:rsid w:val="00CD768E"/>
    <w:rsid w:val="00CD7B65"/>
    <w:rsid w:val="00CE0A34"/>
    <w:rsid w:val="00CE1060"/>
    <w:rsid w:val="00CE7385"/>
    <w:rsid w:val="00CF2D0D"/>
    <w:rsid w:val="00CF4453"/>
    <w:rsid w:val="00CF62DF"/>
    <w:rsid w:val="00D00384"/>
    <w:rsid w:val="00D04B26"/>
    <w:rsid w:val="00D059D9"/>
    <w:rsid w:val="00D075BF"/>
    <w:rsid w:val="00D10D9C"/>
    <w:rsid w:val="00D11303"/>
    <w:rsid w:val="00D1293B"/>
    <w:rsid w:val="00D170E1"/>
    <w:rsid w:val="00D1748A"/>
    <w:rsid w:val="00D22313"/>
    <w:rsid w:val="00D25ABD"/>
    <w:rsid w:val="00D27B71"/>
    <w:rsid w:val="00D30EA6"/>
    <w:rsid w:val="00D350BE"/>
    <w:rsid w:val="00D354B9"/>
    <w:rsid w:val="00D42C73"/>
    <w:rsid w:val="00D438B0"/>
    <w:rsid w:val="00D50253"/>
    <w:rsid w:val="00D50CC9"/>
    <w:rsid w:val="00D5332B"/>
    <w:rsid w:val="00D55B1B"/>
    <w:rsid w:val="00D63058"/>
    <w:rsid w:val="00D63C3F"/>
    <w:rsid w:val="00D66B40"/>
    <w:rsid w:val="00D7331F"/>
    <w:rsid w:val="00D7514C"/>
    <w:rsid w:val="00D81FF8"/>
    <w:rsid w:val="00D876B1"/>
    <w:rsid w:val="00D90CB1"/>
    <w:rsid w:val="00D928E4"/>
    <w:rsid w:val="00D92AE3"/>
    <w:rsid w:val="00D96AAA"/>
    <w:rsid w:val="00DA02AD"/>
    <w:rsid w:val="00DA3432"/>
    <w:rsid w:val="00DA40EA"/>
    <w:rsid w:val="00DA795C"/>
    <w:rsid w:val="00DA7FEA"/>
    <w:rsid w:val="00DB008E"/>
    <w:rsid w:val="00DB14A8"/>
    <w:rsid w:val="00DB1D55"/>
    <w:rsid w:val="00DB5904"/>
    <w:rsid w:val="00DC0BCA"/>
    <w:rsid w:val="00DC2456"/>
    <w:rsid w:val="00DC2B45"/>
    <w:rsid w:val="00DC2F99"/>
    <w:rsid w:val="00DC3349"/>
    <w:rsid w:val="00DC6F50"/>
    <w:rsid w:val="00DD0DA8"/>
    <w:rsid w:val="00DD6FF1"/>
    <w:rsid w:val="00DF3874"/>
    <w:rsid w:val="00DF50B9"/>
    <w:rsid w:val="00DF5CAA"/>
    <w:rsid w:val="00DF6EAC"/>
    <w:rsid w:val="00DF7E60"/>
    <w:rsid w:val="00E00B5C"/>
    <w:rsid w:val="00E01452"/>
    <w:rsid w:val="00E02BCF"/>
    <w:rsid w:val="00E04065"/>
    <w:rsid w:val="00E05E5D"/>
    <w:rsid w:val="00E07704"/>
    <w:rsid w:val="00E12B29"/>
    <w:rsid w:val="00E14B8C"/>
    <w:rsid w:val="00E16CEB"/>
    <w:rsid w:val="00E21B65"/>
    <w:rsid w:val="00E22205"/>
    <w:rsid w:val="00E26D27"/>
    <w:rsid w:val="00E30D3E"/>
    <w:rsid w:val="00E3266E"/>
    <w:rsid w:val="00E37895"/>
    <w:rsid w:val="00E40FC8"/>
    <w:rsid w:val="00E440C4"/>
    <w:rsid w:val="00E44212"/>
    <w:rsid w:val="00E45F1F"/>
    <w:rsid w:val="00E56523"/>
    <w:rsid w:val="00E60644"/>
    <w:rsid w:val="00E60BF5"/>
    <w:rsid w:val="00E624C5"/>
    <w:rsid w:val="00E6297E"/>
    <w:rsid w:val="00E63B3A"/>
    <w:rsid w:val="00E66AC9"/>
    <w:rsid w:val="00E67DED"/>
    <w:rsid w:val="00E7033A"/>
    <w:rsid w:val="00E709C1"/>
    <w:rsid w:val="00E757AD"/>
    <w:rsid w:val="00E77D76"/>
    <w:rsid w:val="00E77FD2"/>
    <w:rsid w:val="00E8420B"/>
    <w:rsid w:val="00E84966"/>
    <w:rsid w:val="00E8667A"/>
    <w:rsid w:val="00E909E1"/>
    <w:rsid w:val="00E9163F"/>
    <w:rsid w:val="00E91676"/>
    <w:rsid w:val="00E91930"/>
    <w:rsid w:val="00E91E78"/>
    <w:rsid w:val="00E92128"/>
    <w:rsid w:val="00E9623B"/>
    <w:rsid w:val="00E971D2"/>
    <w:rsid w:val="00EB0118"/>
    <w:rsid w:val="00EB191D"/>
    <w:rsid w:val="00EB3142"/>
    <w:rsid w:val="00EB333E"/>
    <w:rsid w:val="00EB4D34"/>
    <w:rsid w:val="00EC0C3F"/>
    <w:rsid w:val="00EC6196"/>
    <w:rsid w:val="00EC7520"/>
    <w:rsid w:val="00ED15C9"/>
    <w:rsid w:val="00ED1CE2"/>
    <w:rsid w:val="00ED67D4"/>
    <w:rsid w:val="00ED68EC"/>
    <w:rsid w:val="00ED7448"/>
    <w:rsid w:val="00EE391A"/>
    <w:rsid w:val="00EE3F60"/>
    <w:rsid w:val="00EE61C6"/>
    <w:rsid w:val="00EF3B71"/>
    <w:rsid w:val="00EF447F"/>
    <w:rsid w:val="00EF4C5C"/>
    <w:rsid w:val="00F001ED"/>
    <w:rsid w:val="00F01D8B"/>
    <w:rsid w:val="00F05C15"/>
    <w:rsid w:val="00F30F98"/>
    <w:rsid w:val="00F33614"/>
    <w:rsid w:val="00F362D3"/>
    <w:rsid w:val="00F3657C"/>
    <w:rsid w:val="00F36892"/>
    <w:rsid w:val="00F42200"/>
    <w:rsid w:val="00F43327"/>
    <w:rsid w:val="00F45779"/>
    <w:rsid w:val="00F4581E"/>
    <w:rsid w:val="00F45E85"/>
    <w:rsid w:val="00F503B7"/>
    <w:rsid w:val="00F528CF"/>
    <w:rsid w:val="00F54FDB"/>
    <w:rsid w:val="00F62B2B"/>
    <w:rsid w:val="00F62BD1"/>
    <w:rsid w:val="00F63787"/>
    <w:rsid w:val="00F63BA1"/>
    <w:rsid w:val="00F676DC"/>
    <w:rsid w:val="00F72F37"/>
    <w:rsid w:val="00F76FAD"/>
    <w:rsid w:val="00F802B9"/>
    <w:rsid w:val="00F8108B"/>
    <w:rsid w:val="00F82324"/>
    <w:rsid w:val="00F8520A"/>
    <w:rsid w:val="00F91EC4"/>
    <w:rsid w:val="00F92F6E"/>
    <w:rsid w:val="00F94C61"/>
    <w:rsid w:val="00F97256"/>
    <w:rsid w:val="00F976F8"/>
    <w:rsid w:val="00FA39DE"/>
    <w:rsid w:val="00FA6305"/>
    <w:rsid w:val="00FA6A10"/>
    <w:rsid w:val="00FB5CA7"/>
    <w:rsid w:val="00FB65AF"/>
    <w:rsid w:val="00FC340E"/>
    <w:rsid w:val="00FC57B4"/>
    <w:rsid w:val="00FC6FB0"/>
    <w:rsid w:val="00FD0F3B"/>
    <w:rsid w:val="00FD4B9F"/>
    <w:rsid w:val="00FD5B8E"/>
    <w:rsid w:val="00FE4222"/>
    <w:rsid w:val="00FE4698"/>
    <w:rsid w:val="00FE73BE"/>
    <w:rsid w:val="00FF074A"/>
    <w:rsid w:val="00FF43E0"/>
    <w:rsid w:val="00FF51A3"/>
    <w:rsid w:val="00FF75D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1214AC0F"/>
  <w15:docId w15:val="{0C658F48-39DA-48A5-872A-2F05C1EE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0EA"/>
    <w:pPr>
      <w:spacing w:after="240"/>
    </w:pPr>
    <w:rPr>
      <w:sz w:val="24"/>
      <w:lang w:val="en-GB" w:eastAsia="en-US"/>
    </w:rPr>
  </w:style>
  <w:style w:type="paragraph" w:styleId="Heading1">
    <w:name w:val="heading 1"/>
    <w:basedOn w:val="Normal"/>
    <w:next w:val="Normal"/>
    <w:qFormat/>
    <w:rsid w:val="00DC3349"/>
    <w:pPr>
      <w:keepNext/>
      <w:jc w:val="center"/>
      <w:outlineLvl w:val="0"/>
    </w:pPr>
    <w:rPr>
      <w:b/>
      <w:caps/>
      <w:szCs w:val="24"/>
    </w:rPr>
  </w:style>
  <w:style w:type="paragraph" w:styleId="Heading2">
    <w:name w:val="heading 2"/>
    <w:basedOn w:val="Normal"/>
    <w:next w:val="Normal"/>
    <w:qFormat/>
    <w:rsid w:val="00DC3349"/>
    <w:pPr>
      <w:keepNext/>
      <w:jc w:val="center"/>
      <w:outlineLvl w:val="1"/>
    </w:pPr>
    <w:rPr>
      <w:b/>
    </w:rPr>
  </w:style>
  <w:style w:type="paragraph" w:styleId="Heading4">
    <w:name w:val="heading 4"/>
    <w:basedOn w:val="Normal"/>
    <w:next w:val="Normal"/>
    <w:qFormat/>
    <w:rsid w:val="00DC3349"/>
    <w:pPr>
      <w:keepNext/>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om2">
    <w:name w:val="Rom2"/>
    <w:basedOn w:val="Normal"/>
    <w:rsid w:val="00DC3349"/>
    <w:pPr>
      <w:numPr>
        <w:numId w:val="1"/>
      </w:numPr>
    </w:pPr>
  </w:style>
  <w:style w:type="character" w:styleId="FootnoteReference">
    <w:name w:val="footnote reference"/>
    <w:rsid w:val="00DC3349"/>
    <w:rPr>
      <w:b/>
      <w:vertAlign w:val="superscript"/>
    </w:rPr>
  </w:style>
  <w:style w:type="paragraph" w:styleId="FootnoteText">
    <w:name w:val="footnote text"/>
    <w:basedOn w:val="Normal"/>
    <w:rsid w:val="00DC3349"/>
  </w:style>
  <w:style w:type="paragraph" w:styleId="Header">
    <w:name w:val="header"/>
    <w:basedOn w:val="Normal"/>
    <w:rsid w:val="00BE17A5"/>
    <w:pPr>
      <w:tabs>
        <w:tab w:val="center" w:pos="4536"/>
        <w:tab w:val="right" w:pos="9072"/>
      </w:tabs>
    </w:pPr>
  </w:style>
  <w:style w:type="character" w:styleId="PageNumber">
    <w:name w:val="page number"/>
    <w:basedOn w:val="DefaultParagraphFont"/>
    <w:rsid w:val="00BE17A5"/>
  </w:style>
  <w:style w:type="paragraph" w:styleId="NormalWeb">
    <w:name w:val="Normal (Web)"/>
    <w:aliases w:val=" webb"/>
    <w:basedOn w:val="Normal"/>
    <w:rsid w:val="00B75D68"/>
    <w:pPr>
      <w:spacing w:before="100" w:beforeAutospacing="1" w:after="100" w:afterAutospacing="1"/>
    </w:pPr>
    <w:rPr>
      <w:szCs w:val="24"/>
      <w:lang w:val="sv-SE" w:eastAsia="sv-SE"/>
    </w:rPr>
  </w:style>
  <w:style w:type="paragraph" w:customStyle="1" w:styleId="RKnormal">
    <w:name w:val="RKnormal"/>
    <w:basedOn w:val="Normal"/>
    <w:link w:val="RKnormalChar"/>
    <w:rsid w:val="00F45E85"/>
    <w:pPr>
      <w:tabs>
        <w:tab w:val="left" w:pos="2835"/>
      </w:tabs>
      <w:overflowPunct w:val="0"/>
      <w:autoSpaceDE w:val="0"/>
      <w:autoSpaceDN w:val="0"/>
      <w:adjustRightInd w:val="0"/>
      <w:spacing w:after="0" w:line="240" w:lineRule="atLeast"/>
      <w:textAlignment w:val="baseline"/>
    </w:pPr>
    <w:rPr>
      <w:rFonts w:ascii="OrigGarmnd BT" w:hAnsi="OrigGarmnd BT"/>
      <w:lang w:val="sv-SE"/>
    </w:rPr>
  </w:style>
  <w:style w:type="character" w:customStyle="1" w:styleId="RKnormalChar">
    <w:name w:val="RKnormal Char"/>
    <w:link w:val="RKnormal"/>
    <w:rsid w:val="00F45E85"/>
    <w:rPr>
      <w:rFonts w:ascii="OrigGarmnd BT" w:hAnsi="OrigGarmnd BT"/>
      <w:sz w:val="24"/>
      <w:lang w:val="sv-SE" w:eastAsia="en-US" w:bidi="ar-SA"/>
    </w:rPr>
  </w:style>
  <w:style w:type="character" w:styleId="Hyperlink">
    <w:name w:val="Hyperlink"/>
    <w:uiPriority w:val="99"/>
    <w:rsid w:val="00F45E85"/>
    <w:rPr>
      <w:color w:val="0000FF"/>
      <w:u w:val="single"/>
    </w:rPr>
  </w:style>
  <w:style w:type="table" w:styleId="TableGrid">
    <w:name w:val="Table Grid"/>
    <w:basedOn w:val="TableNormal"/>
    <w:rsid w:val="004A6C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
    <w:name w:val="first"/>
    <w:basedOn w:val="Normal"/>
    <w:rsid w:val="0037316F"/>
    <w:pPr>
      <w:spacing w:before="100" w:beforeAutospacing="1" w:after="100" w:afterAutospacing="1"/>
    </w:pPr>
    <w:rPr>
      <w:szCs w:val="24"/>
      <w:lang w:val="sv-SE" w:eastAsia="sv-SE"/>
    </w:rPr>
  </w:style>
  <w:style w:type="character" w:customStyle="1" w:styleId="editorbrod2">
    <w:name w:val="editor_brod2"/>
    <w:rsid w:val="00B03AE9"/>
    <w:rPr>
      <w:sz w:val="24"/>
      <w:szCs w:val="24"/>
    </w:rPr>
  </w:style>
  <w:style w:type="character" w:styleId="Strong">
    <w:name w:val="Strong"/>
    <w:qFormat/>
    <w:rsid w:val="009E7200"/>
    <w:rPr>
      <w:b/>
      <w:bCs/>
    </w:rPr>
  </w:style>
  <w:style w:type="table" w:customStyle="1" w:styleId="Tabellrutnt1">
    <w:name w:val="Tabellrutnät1"/>
    <w:basedOn w:val="TableNormal"/>
    <w:next w:val="TableGrid"/>
    <w:rsid w:val="009676E3"/>
    <w:pPr>
      <w:overflowPunct w:val="0"/>
      <w:autoSpaceDE w:val="0"/>
      <w:autoSpaceDN w:val="0"/>
      <w:adjustRightInd w:val="0"/>
      <w:spacing w:line="32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E4CC5"/>
    <w:pPr>
      <w:autoSpaceDE w:val="0"/>
      <w:autoSpaceDN w:val="0"/>
      <w:adjustRightInd w:val="0"/>
      <w:spacing w:after="0"/>
    </w:pPr>
    <w:rPr>
      <w:i/>
      <w:iCs/>
      <w:szCs w:val="21"/>
      <w:lang w:val="en" w:eastAsia="sv-SE"/>
    </w:rPr>
  </w:style>
  <w:style w:type="paragraph" w:customStyle="1" w:styleId="Default">
    <w:name w:val="Default"/>
    <w:rsid w:val="006F1946"/>
    <w:pPr>
      <w:widowControl w:val="0"/>
      <w:autoSpaceDE w:val="0"/>
      <w:autoSpaceDN w:val="0"/>
      <w:adjustRightInd w:val="0"/>
    </w:pPr>
    <w:rPr>
      <w:rFonts w:ascii="TradeGothic" w:hAnsi="TradeGothic" w:cs="TradeGothic"/>
      <w:color w:val="000000"/>
      <w:sz w:val="24"/>
      <w:szCs w:val="24"/>
    </w:rPr>
  </w:style>
  <w:style w:type="paragraph" w:styleId="Footer">
    <w:name w:val="footer"/>
    <w:basedOn w:val="Normal"/>
    <w:link w:val="FooterChar"/>
    <w:rsid w:val="0054434B"/>
    <w:pPr>
      <w:tabs>
        <w:tab w:val="center" w:pos="4536"/>
        <w:tab w:val="right" w:pos="9072"/>
      </w:tabs>
    </w:pPr>
  </w:style>
  <w:style w:type="character" w:customStyle="1" w:styleId="FooterChar">
    <w:name w:val="Footer Char"/>
    <w:link w:val="Footer"/>
    <w:rsid w:val="0054434B"/>
    <w:rPr>
      <w:sz w:val="24"/>
      <w:lang w:eastAsia="en-US"/>
    </w:rPr>
  </w:style>
  <w:style w:type="paragraph" w:styleId="BalloonText">
    <w:name w:val="Balloon Text"/>
    <w:basedOn w:val="Normal"/>
    <w:link w:val="BalloonTextChar"/>
    <w:rsid w:val="004041D9"/>
    <w:pPr>
      <w:spacing w:after="0"/>
    </w:pPr>
    <w:rPr>
      <w:rFonts w:ascii="Tahoma" w:hAnsi="Tahoma" w:cs="Tahoma"/>
      <w:sz w:val="16"/>
      <w:szCs w:val="16"/>
    </w:rPr>
  </w:style>
  <w:style w:type="character" w:customStyle="1" w:styleId="BalloonTextChar">
    <w:name w:val="Balloon Text Char"/>
    <w:basedOn w:val="DefaultParagraphFont"/>
    <w:link w:val="BalloonText"/>
    <w:rsid w:val="004041D9"/>
    <w:rPr>
      <w:rFonts w:ascii="Tahoma" w:hAnsi="Tahoma" w:cs="Tahoma"/>
      <w:sz w:val="16"/>
      <w:szCs w:val="16"/>
      <w:lang w:val="en-GB" w:eastAsia="en-US"/>
    </w:rPr>
  </w:style>
  <w:style w:type="character" w:styleId="CommentReference">
    <w:name w:val="annotation reference"/>
    <w:basedOn w:val="DefaultParagraphFont"/>
    <w:rsid w:val="00E12B29"/>
    <w:rPr>
      <w:sz w:val="16"/>
      <w:szCs w:val="16"/>
    </w:rPr>
  </w:style>
  <w:style w:type="paragraph" w:styleId="CommentText">
    <w:name w:val="annotation text"/>
    <w:basedOn w:val="Normal"/>
    <w:link w:val="CommentTextChar"/>
    <w:rsid w:val="00E12B29"/>
    <w:rPr>
      <w:sz w:val="20"/>
    </w:rPr>
  </w:style>
  <w:style w:type="character" w:customStyle="1" w:styleId="CommentTextChar">
    <w:name w:val="Comment Text Char"/>
    <w:basedOn w:val="DefaultParagraphFont"/>
    <w:link w:val="CommentText"/>
    <w:rsid w:val="00E12B29"/>
    <w:rPr>
      <w:lang w:val="en-GB" w:eastAsia="en-US"/>
    </w:rPr>
  </w:style>
  <w:style w:type="paragraph" w:styleId="CommentSubject">
    <w:name w:val="annotation subject"/>
    <w:basedOn w:val="CommentText"/>
    <w:next w:val="CommentText"/>
    <w:link w:val="CommentSubjectChar"/>
    <w:rsid w:val="00E12B29"/>
    <w:rPr>
      <w:b/>
      <w:bCs/>
    </w:rPr>
  </w:style>
  <w:style w:type="character" w:customStyle="1" w:styleId="CommentSubjectChar">
    <w:name w:val="Comment Subject Char"/>
    <w:basedOn w:val="CommentTextChar"/>
    <w:link w:val="CommentSubject"/>
    <w:rsid w:val="00E12B29"/>
    <w:rPr>
      <w:b/>
      <w:bCs/>
      <w:lang w:val="en-GB" w:eastAsia="en-US"/>
    </w:rPr>
  </w:style>
  <w:style w:type="character" w:styleId="FollowedHyperlink">
    <w:name w:val="FollowedHyperlink"/>
    <w:basedOn w:val="DefaultParagraphFont"/>
    <w:uiPriority w:val="99"/>
    <w:unhideWhenUsed/>
    <w:rsid w:val="00E12B29"/>
    <w:rPr>
      <w:color w:val="800080"/>
      <w:u w:val="single"/>
    </w:rPr>
  </w:style>
  <w:style w:type="paragraph" w:customStyle="1" w:styleId="xl71">
    <w:name w:val="xl71"/>
    <w:basedOn w:val="Normal"/>
    <w:rsid w:val="00E12B29"/>
    <w:pPr>
      <w:spacing w:before="100" w:beforeAutospacing="1" w:after="100" w:afterAutospacing="1"/>
    </w:pPr>
    <w:rPr>
      <w:rFonts w:ascii="Courier" w:hAnsi="Courier"/>
      <w:szCs w:val="24"/>
      <w:lang w:val="sv-SE" w:eastAsia="sv-SE"/>
    </w:rPr>
  </w:style>
  <w:style w:type="paragraph" w:customStyle="1" w:styleId="xl72">
    <w:name w:val="xl72"/>
    <w:basedOn w:val="Normal"/>
    <w:rsid w:val="00E12B29"/>
    <w:pPr>
      <w:spacing w:before="100" w:beforeAutospacing="1" w:after="100" w:afterAutospacing="1"/>
    </w:pPr>
    <w:rPr>
      <w:rFonts w:ascii="Courier" w:hAnsi="Courier"/>
      <w:szCs w:val="24"/>
      <w:lang w:val="sv-SE" w:eastAsia="sv-SE"/>
    </w:rPr>
  </w:style>
  <w:style w:type="paragraph" w:customStyle="1" w:styleId="xl73">
    <w:name w:val="xl73"/>
    <w:basedOn w:val="Normal"/>
    <w:rsid w:val="00E12B29"/>
    <w:pPr>
      <w:spacing w:before="100" w:beforeAutospacing="1" w:after="100" w:afterAutospacing="1"/>
    </w:pPr>
    <w:rPr>
      <w:rFonts w:ascii="Arial" w:hAnsi="Arial" w:cs="Arial"/>
      <w:sz w:val="16"/>
      <w:szCs w:val="16"/>
      <w:lang w:val="sv-SE" w:eastAsia="sv-SE"/>
    </w:rPr>
  </w:style>
  <w:style w:type="paragraph" w:customStyle="1" w:styleId="xl74">
    <w:name w:val="xl74"/>
    <w:basedOn w:val="Normal"/>
    <w:rsid w:val="00E12B29"/>
    <w:pPr>
      <w:pBdr>
        <w:bottom w:val="single" w:sz="4" w:space="0" w:color="auto"/>
      </w:pBdr>
      <w:spacing w:before="100" w:beforeAutospacing="1" w:after="100" w:afterAutospacing="1"/>
    </w:pPr>
    <w:rPr>
      <w:rFonts w:ascii="Courier" w:hAnsi="Courier"/>
      <w:szCs w:val="24"/>
      <w:lang w:val="sv-SE" w:eastAsia="sv-SE"/>
    </w:rPr>
  </w:style>
  <w:style w:type="paragraph" w:customStyle="1" w:styleId="xl75">
    <w:name w:val="xl75"/>
    <w:basedOn w:val="Normal"/>
    <w:rsid w:val="00E12B29"/>
    <w:pPr>
      <w:pBdr>
        <w:top w:val="single" w:sz="4" w:space="0" w:color="auto"/>
      </w:pBdr>
      <w:spacing w:before="100" w:beforeAutospacing="1" w:after="100" w:afterAutospacing="1"/>
    </w:pPr>
    <w:rPr>
      <w:rFonts w:ascii="Helvetica" w:hAnsi="Helvetica"/>
      <w:sz w:val="16"/>
      <w:szCs w:val="16"/>
      <w:lang w:val="sv-SE" w:eastAsia="sv-SE"/>
    </w:rPr>
  </w:style>
  <w:style w:type="paragraph" w:customStyle="1" w:styleId="xl76">
    <w:name w:val="xl76"/>
    <w:basedOn w:val="Normal"/>
    <w:rsid w:val="00E12B29"/>
    <w:pPr>
      <w:spacing w:before="100" w:beforeAutospacing="1" w:after="100" w:afterAutospacing="1"/>
      <w:jc w:val="right"/>
    </w:pPr>
    <w:rPr>
      <w:rFonts w:ascii="Arial" w:hAnsi="Arial" w:cs="Arial"/>
      <w:sz w:val="16"/>
      <w:szCs w:val="16"/>
      <w:lang w:val="sv-SE" w:eastAsia="sv-SE"/>
    </w:rPr>
  </w:style>
  <w:style w:type="paragraph" w:customStyle="1" w:styleId="xl77">
    <w:name w:val="xl77"/>
    <w:basedOn w:val="Normal"/>
    <w:rsid w:val="00E12B29"/>
    <w:pPr>
      <w:spacing w:before="100" w:beforeAutospacing="1" w:after="100" w:afterAutospacing="1"/>
      <w:jc w:val="right"/>
    </w:pPr>
    <w:rPr>
      <w:rFonts w:ascii="Arial" w:hAnsi="Arial" w:cs="Arial"/>
      <w:sz w:val="16"/>
      <w:szCs w:val="16"/>
      <w:lang w:val="sv-SE" w:eastAsia="sv-SE"/>
    </w:rPr>
  </w:style>
  <w:style w:type="paragraph" w:customStyle="1" w:styleId="xl78">
    <w:name w:val="xl78"/>
    <w:basedOn w:val="Normal"/>
    <w:rsid w:val="00E12B29"/>
    <w:pPr>
      <w:pBdr>
        <w:bottom w:val="single" w:sz="4" w:space="0" w:color="auto"/>
      </w:pBdr>
      <w:spacing w:before="100" w:beforeAutospacing="1" w:after="100" w:afterAutospacing="1"/>
      <w:jc w:val="right"/>
    </w:pPr>
    <w:rPr>
      <w:rFonts w:ascii="Helvetica" w:hAnsi="Helvetica"/>
      <w:sz w:val="16"/>
      <w:szCs w:val="16"/>
      <w:lang w:val="sv-SE" w:eastAsia="sv-SE"/>
    </w:rPr>
  </w:style>
  <w:style w:type="paragraph" w:customStyle="1" w:styleId="xl79">
    <w:name w:val="xl79"/>
    <w:basedOn w:val="Normal"/>
    <w:rsid w:val="00E12B29"/>
    <w:pPr>
      <w:spacing w:before="100" w:beforeAutospacing="1" w:after="100" w:afterAutospacing="1"/>
    </w:pPr>
    <w:rPr>
      <w:rFonts w:ascii="Helvetica" w:hAnsi="Helvetica"/>
      <w:sz w:val="16"/>
      <w:szCs w:val="16"/>
      <w:lang w:val="sv-SE" w:eastAsia="sv-SE"/>
    </w:rPr>
  </w:style>
  <w:style w:type="paragraph" w:customStyle="1" w:styleId="xl80">
    <w:name w:val="xl80"/>
    <w:basedOn w:val="Normal"/>
    <w:rsid w:val="00E12B29"/>
    <w:pPr>
      <w:pBdr>
        <w:top w:val="single" w:sz="4" w:space="0" w:color="auto"/>
      </w:pBdr>
      <w:spacing w:before="100" w:beforeAutospacing="1" w:after="100" w:afterAutospacing="1"/>
      <w:textAlignment w:val="top"/>
    </w:pPr>
    <w:rPr>
      <w:rFonts w:ascii="Helvetica" w:hAnsi="Helvetica"/>
      <w:sz w:val="16"/>
      <w:szCs w:val="16"/>
      <w:lang w:val="sv-SE" w:eastAsia="sv-SE"/>
    </w:rPr>
  </w:style>
  <w:style w:type="paragraph" w:customStyle="1" w:styleId="xl81">
    <w:name w:val="xl81"/>
    <w:basedOn w:val="Normal"/>
    <w:rsid w:val="00E12B29"/>
    <w:pPr>
      <w:spacing w:before="100" w:beforeAutospacing="1" w:after="100" w:afterAutospacing="1"/>
      <w:jc w:val="right"/>
    </w:pPr>
    <w:rPr>
      <w:rFonts w:ascii="Arial" w:hAnsi="Arial" w:cs="Arial"/>
      <w:b/>
      <w:bCs/>
      <w:sz w:val="16"/>
      <w:szCs w:val="16"/>
      <w:lang w:val="sv-SE" w:eastAsia="sv-SE"/>
    </w:rPr>
  </w:style>
  <w:style w:type="paragraph" w:customStyle="1" w:styleId="xl82">
    <w:name w:val="xl82"/>
    <w:basedOn w:val="Normal"/>
    <w:rsid w:val="00E12B29"/>
    <w:pPr>
      <w:spacing w:before="100" w:beforeAutospacing="1" w:after="100" w:afterAutospacing="1"/>
      <w:jc w:val="right"/>
    </w:pPr>
    <w:rPr>
      <w:rFonts w:ascii="Arial" w:hAnsi="Arial" w:cs="Arial"/>
      <w:sz w:val="16"/>
      <w:szCs w:val="16"/>
      <w:lang w:val="sv-SE" w:eastAsia="sv-SE"/>
    </w:rPr>
  </w:style>
  <w:style w:type="paragraph" w:customStyle="1" w:styleId="xl83">
    <w:name w:val="xl83"/>
    <w:basedOn w:val="Normal"/>
    <w:rsid w:val="00E12B29"/>
    <w:pPr>
      <w:pBdr>
        <w:right w:val="single" w:sz="4" w:space="0" w:color="auto"/>
      </w:pBdr>
      <w:spacing w:before="100" w:beforeAutospacing="1" w:after="100" w:afterAutospacing="1"/>
      <w:jc w:val="right"/>
    </w:pPr>
    <w:rPr>
      <w:rFonts w:ascii="Arial" w:hAnsi="Arial" w:cs="Arial"/>
      <w:sz w:val="16"/>
      <w:szCs w:val="16"/>
      <w:lang w:val="sv-SE" w:eastAsia="sv-SE"/>
    </w:rPr>
  </w:style>
  <w:style w:type="paragraph" w:customStyle="1" w:styleId="xl84">
    <w:name w:val="xl84"/>
    <w:basedOn w:val="Normal"/>
    <w:rsid w:val="00E12B29"/>
    <w:pPr>
      <w:pBdr>
        <w:bottom w:val="single" w:sz="4" w:space="0" w:color="auto"/>
        <w:right w:val="single" w:sz="4" w:space="0" w:color="auto"/>
      </w:pBdr>
      <w:spacing w:before="100" w:beforeAutospacing="1" w:after="100" w:afterAutospacing="1"/>
    </w:pPr>
    <w:rPr>
      <w:rFonts w:ascii="Courier" w:hAnsi="Courier"/>
      <w:szCs w:val="24"/>
      <w:lang w:val="sv-SE" w:eastAsia="sv-SE"/>
    </w:rPr>
  </w:style>
  <w:style w:type="paragraph" w:customStyle="1" w:styleId="xl85">
    <w:name w:val="xl85"/>
    <w:basedOn w:val="Normal"/>
    <w:rsid w:val="00E12B29"/>
    <w:pPr>
      <w:pBdr>
        <w:bottom w:val="single" w:sz="4" w:space="0" w:color="auto"/>
      </w:pBdr>
      <w:spacing w:before="100" w:beforeAutospacing="1" w:after="100" w:afterAutospacing="1"/>
    </w:pPr>
    <w:rPr>
      <w:rFonts w:ascii="Helvetica" w:hAnsi="Helvetica"/>
      <w:sz w:val="16"/>
      <w:szCs w:val="16"/>
      <w:lang w:val="sv-SE" w:eastAsia="sv-SE"/>
    </w:rPr>
  </w:style>
  <w:style w:type="paragraph" w:customStyle="1" w:styleId="xl86">
    <w:name w:val="xl86"/>
    <w:basedOn w:val="Normal"/>
    <w:rsid w:val="00E12B29"/>
    <w:pPr>
      <w:pBdr>
        <w:top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87">
    <w:name w:val="xl87"/>
    <w:basedOn w:val="Normal"/>
    <w:rsid w:val="00E12B29"/>
    <w:pPr>
      <w:pBdr>
        <w:right w:val="single" w:sz="4" w:space="0" w:color="auto"/>
      </w:pBdr>
      <w:spacing w:before="100" w:beforeAutospacing="1" w:after="100" w:afterAutospacing="1"/>
    </w:pPr>
    <w:rPr>
      <w:rFonts w:ascii="Courier" w:hAnsi="Courier"/>
      <w:szCs w:val="24"/>
      <w:lang w:val="sv-SE" w:eastAsia="sv-SE"/>
    </w:rPr>
  </w:style>
  <w:style w:type="paragraph" w:customStyle="1" w:styleId="xl88">
    <w:name w:val="xl88"/>
    <w:basedOn w:val="Normal"/>
    <w:rsid w:val="00E12B29"/>
    <w:pPr>
      <w:pBdr>
        <w:bottom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89">
    <w:name w:val="xl89"/>
    <w:basedOn w:val="Normal"/>
    <w:rsid w:val="00E12B29"/>
    <w:pPr>
      <w:pBdr>
        <w:right w:val="single" w:sz="4" w:space="0" w:color="auto"/>
      </w:pBdr>
      <w:spacing w:before="100" w:beforeAutospacing="1" w:after="100" w:afterAutospacing="1"/>
    </w:pPr>
    <w:rPr>
      <w:rFonts w:ascii="Courier" w:hAnsi="Courier"/>
      <w:szCs w:val="24"/>
      <w:lang w:val="sv-SE" w:eastAsia="sv-SE"/>
    </w:rPr>
  </w:style>
  <w:style w:type="paragraph" w:customStyle="1" w:styleId="xl90">
    <w:name w:val="xl90"/>
    <w:basedOn w:val="Normal"/>
    <w:rsid w:val="00E12B29"/>
    <w:pPr>
      <w:pBdr>
        <w:right w:val="single" w:sz="4" w:space="0" w:color="auto"/>
      </w:pBdr>
      <w:spacing w:before="100" w:beforeAutospacing="1" w:after="100" w:afterAutospacing="1"/>
      <w:jc w:val="right"/>
    </w:pPr>
    <w:rPr>
      <w:rFonts w:ascii="Arial" w:hAnsi="Arial" w:cs="Arial"/>
      <w:b/>
      <w:bCs/>
      <w:sz w:val="16"/>
      <w:szCs w:val="16"/>
      <w:lang w:val="sv-SE" w:eastAsia="sv-SE"/>
    </w:rPr>
  </w:style>
  <w:style w:type="paragraph" w:customStyle="1" w:styleId="xl91">
    <w:name w:val="xl91"/>
    <w:basedOn w:val="Normal"/>
    <w:rsid w:val="00E12B29"/>
    <w:pPr>
      <w:pBdr>
        <w:right w:val="single" w:sz="4" w:space="0" w:color="auto"/>
      </w:pBdr>
      <w:spacing w:before="100" w:beforeAutospacing="1" w:after="100" w:afterAutospacing="1"/>
      <w:jc w:val="right"/>
    </w:pPr>
    <w:rPr>
      <w:rFonts w:ascii="Arial" w:hAnsi="Arial" w:cs="Arial"/>
      <w:sz w:val="16"/>
      <w:szCs w:val="16"/>
      <w:lang w:val="sv-SE" w:eastAsia="sv-SE"/>
    </w:rPr>
  </w:style>
  <w:style w:type="paragraph" w:customStyle="1" w:styleId="xl92">
    <w:name w:val="xl92"/>
    <w:basedOn w:val="Normal"/>
    <w:rsid w:val="00E12B29"/>
    <w:pPr>
      <w:pBdr>
        <w:right w:val="single" w:sz="4" w:space="0" w:color="auto"/>
      </w:pBdr>
      <w:spacing w:before="100" w:beforeAutospacing="1" w:after="100" w:afterAutospacing="1"/>
      <w:jc w:val="right"/>
    </w:pPr>
    <w:rPr>
      <w:rFonts w:ascii="Arial" w:hAnsi="Arial" w:cs="Arial"/>
      <w:sz w:val="16"/>
      <w:szCs w:val="16"/>
      <w:lang w:val="sv-SE" w:eastAsia="sv-SE"/>
    </w:rPr>
  </w:style>
  <w:style w:type="paragraph" w:customStyle="1" w:styleId="xl93">
    <w:name w:val="xl93"/>
    <w:basedOn w:val="Normal"/>
    <w:rsid w:val="00E12B29"/>
    <w:pPr>
      <w:pBdr>
        <w:top w:val="single" w:sz="4" w:space="0" w:color="auto"/>
        <w:left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94">
    <w:name w:val="xl94"/>
    <w:basedOn w:val="Normal"/>
    <w:rsid w:val="00E12B29"/>
    <w:pPr>
      <w:pBdr>
        <w:left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95">
    <w:name w:val="xl95"/>
    <w:basedOn w:val="Normal"/>
    <w:rsid w:val="00E12B29"/>
    <w:pPr>
      <w:pBdr>
        <w:left w:val="single" w:sz="4" w:space="0" w:color="auto"/>
        <w:bottom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96">
    <w:name w:val="xl96"/>
    <w:basedOn w:val="Normal"/>
    <w:rsid w:val="00E12B29"/>
    <w:pPr>
      <w:pBdr>
        <w:left w:val="single" w:sz="4" w:space="0" w:color="auto"/>
        <w:right w:val="single" w:sz="4" w:space="0" w:color="auto"/>
      </w:pBdr>
      <w:spacing w:before="100" w:beforeAutospacing="1" w:after="100" w:afterAutospacing="1"/>
    </w:pPr>
    <w:rPr>
      <w:rFonts w:ascii="Helvetica" w:hAnsi="Helvetica"/>
      <w:b/>
      <w:bCs/>
      <w:sz w:val="16"/>
      <w:szCs w:val="16"/>
      <w:lang w:val="sv-SE" w:eastAsia="sv-SE"/>
    </w:rPr>
  </w:style>
  <w:style w:type="paragraph" w:customStyle="1" w:styleId="xl97">
    <w:name w:val="xl97"/>
    <w:basedOn w:val="Normal"/>
    <w:rsid w:val="00E12B29"/>
    <w:pPr>
      <w:pBdr>
        <w:left w:val="single" w:sz="4" w:space="0" w:color="auto"/>
        <w:right w:val="single" w:sz="4" w:space="0" w:color="auto"/>
      </w:pBdr>
      <w:spacing w:before="100" w:beforeAutospacing="1" w:after="100" w:afterAutospacing="1"/>
    </w:pPr>
    <w:rPr>
      <w:rFonts w:ascii="Courier" w:hAnsi="Courier"/>
      <w:szCs w:val="24"/>
      <w:lang w:val="sv-SE" w:eastAsia="sv-SE"/>
    </w:rPr>
  </w:style>
  <w:style w:type="paragraph" w:customStyle="1" w:styleId="xl98">
    <w:name w:val="xl98"/>
    <w:basedOn w:val="Normal"/>
    <w:rsid w:val="00E12B29"/>
    <w:pPr>
      <w:pBdr>
        <w:left w:val="single" w:sz="4" w:space="0" w:color="auto"/>
        <w:bottom w:val="single" w:sz="4" w:space="0" w:color="auto"/>
        <w:right w:val="single" w:sz="4" w:space="0" w:color="auto"/>
      </w:pBdr>
      <w:spacing w:before="100" w:beforeAutospacing="1" w:after="100" w:afterAutospacing="1"/>
    </w:pPr>
    <w:rPr>
      <w:rFonts w:ascii="Courier" w:hAnsi="Courier"/>
      <w:szCs w:val="24"/>
      <w:lang w:val="sv-SE" w:eastAsia="sv-SE"/>
    </w:rPr>
  </w:style>
  <w:style w:type="paragraph" w:customStyle="1" w:styleId="xl99">
    <w:name w:val="xl99"/>
    <w:basedOn w:val="Normal"/>
    <w:rsid w:val="00E12B29"/>
    <w:pPr>
      <w:pBdr>
        <w:bottom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100">
    <w:name w:val="xl100"/>
    <w:basedOn w:val="Normal"/>
    <w:rsid w:val="00E12B29"/>
    <w:pPr>
      <w:pBdr>
        <w:right w:val="single" w:sz="4" w:space="0" w:color="auto"/>
      </w:pBdr>
      <w:spacing w:before="100" w:beforeAutospacing="1" w:after="100" w:afterAutospacing="1"/>
    </w:pPr>
    <w:rPr>
      <w:rFonts w:ascii="Courier" w:hAnsi="Courier"/>
      <w:szCs w:val="24"/>
      <w:lang w:val="sv-SE" w:eastAsia="sv-SE"/>
    </w:rPr>
  </w:style>
  <w:style w:type="paragraph" w:customStyle="1" w:styleId="xl101">
    <w:name w:val="xl101"/>
    <w:basedOn w:val="Normal"/>
    <w:rsid w:val="00E12B29"/>
    <w:pPr>
      <w:pBdr>
        <w:right w:val="single" w:sz="4" w:space="0" w:color="auto"/>
      </w:pBdr>
      <w:spacing w:before="100" w:beforeAutospacing="1" w:after="100" w:afterAutospacing="1"/>
      <w:jc w:val="right"/>
    </w:pPr>
    <w:rPr>
      <w:rFonts w:ascii="Arial" w:hAnsi="Arial" w:cs="Arial"/>
      <w:b/>
      <w:bCs/>
      <w:sz w:val="16"/>
      <w:szCs w:val="16"/>
      <w:lang w:val="sv-SE" w:eastAsia="sv-SE"/>
    </w:rPr>
  </w:style>
  <w:style w:type="paragraph" w:customStyle="1" w:styleId="xl102">
    <w:name w:val="xl102"/>
    <w:basedOn w:val="Normal"/>
    <w:rsid w:val="00E12B29"/>
    <w:pPr>
      <w:pBdr>
        <w:right w:val="single" w:sz="4" w:space="0" w:color="auto"/>
      </w:pBdr>
      <w:spacing w:before="100" w:beforeAutospacing="1" w:after="100" w:afterAutospacing="1"/>
      <w:jc w:val="right"/>
    </w:pPr>
    <w:rPr>
      <w:rFonts w:ascii="Arial" w:hAnsi="Arial" w:cs="Arial"/>
      <w:sz w:val="16"/>
      <w:szCs w:val="16"/>
      <w:lang w:val="sv-SE" w:eastAsia="sv-SE"/>
    </w:rPr>
  </w:style>
  <w:style w:type="paragraph" w:customStyle="1" w:styleId="xl103">
    <w:name w:val="xl103"/>
    <w:basedOn w:val="Normal"/>
    <w:rsid w:val="00E12B29"/>
    <w:pPr>
      <w:pBdr>
        <w:right w:val="single" w:sz="4" w:space="0" w:color="auto"/>
      </w:pBdr>
      <w:spacing w:before="100" w:beforeAutospacing="1" w:after="100" w:afterAutospacing="1"/>
      <w:jc w:val="right"/>
    </w:pPr>
    <w:rPr>
      <w:rFonts w:ascii="Arial" w:hAnsi="Arial" w:cs="Arial"/>
      <w:sz w:val="16"/>
      <w:szCs w:val="16"/>
      <w:lang w:val="sv-SE" w:eastAsia="sv-SE"/>
    </w:rPr>
  </w:style>
  <w:style w:type="paragraph" w:customStyle="1" w:styleId="xl104">
    <w:name w:val="xl104"/>
    <w:basedOn w:val="Normal"/>
    <w:rsid w:val="00E12B29"/>
    <w:pPr>
      <w:pBdr>
        <w:top w:val="single" w:sz="4" w:space="0" w:color="auto"/>
        <w:left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105">
    <w:name w:val="xl105"/>
    <w:basedOn w:val="Normal"/>
    <w:rsid w:val="00E12B29"/>
    <w:pPr>
      <w:pBdr>
        <w:left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106">
    <w:name w:val="xl106"/>
    <w:basedOn w:val="Normal"/>
    <w:rsid w:val="00E12B29"/>
    <w:pPr>
      <w:pBdr>
        <w:left w:val="single" w:sz="4" w:space="0" w:color="auto"/>
        <w:bottom w:val="single" w:sz="4" w:space="0" w:color="auto"/>
        <w:right w:val="single" w:sz="4" w:space="0" w:color="auto"/>
      </w:pBdr>
      <w:spacing w:before="100" w:beforeAutospacing="1" w:after="100" w:afterAutospacing="1"/>
    </w:pPr>
    <w:rPr>
      <w:rFonts w:ascii="Helvetica" w:hAnsi="Helvetica"/>
      <w:sz w:val="16"/>
      <w:szCs w:val="16"/>
      <w:lang w:val="sv-SE" w:eastAsia="sv-SE"/>
    </w:rPr>
  </w:style>
  <w:style w:type="paragraph" w:customStyle="1" w:styleId="xl107">
    <w:name w:val="xl107"/>
    <w:basedOn w:val="Normal"/>
    <w:rsid w:val="00E12B29"/>
    <w:pPr>
      <w:pBdr>
        <w:left w:val="single" w:sz="4" w:space="0" w:color="auto"/>
        <w:right w:val="single" w:sz="4" w:space="0" w:color="auto"/>
      </w:pBdr>
      <w:spacing w:before="100" w:beforeAutospacing="1" w:after="100" w:afterAutospacing="1"/>
    </w:pPr>
    <w:rPr>
      <w:rFonts w:ascii="Helvetica" w:hAnsi="Helvetica"/>
      <w:b/>
      <w:bCs/>
      <w:sz w:val="16"/>
      <w:szCs w:val="16"/>
      <w:lang w:val="sv-SE" w:eastAsia="sv-SE"/>
    </w:rPr>
  </w:style>
  <w:style w:type="paragraph" w:customStyle="1" w:styleId="xl108">
    <w:name w:val="xl108"/>
    <w:basedOn w:val="Normal"/>
    <w:rsid w:val="00E12B29"/>
    <w:pPr>
      <w:pBdr>
        <w:left w:val="single" w:sz="4" w:space="0" w:color="auto"/>
        <w:right w:val="single" w:sz="4" w:space="0" w:color="auto"/>
      </w:pBdr>
      <w:spacing w:before="100" w:beforeAutospacing="1" w:after="100" w:afterAutospacing="1"/>
    </w:pPr>
    <w:rPr>
      <w:rFonts w:ascii="Courier" w:hAnsi="Courier"/>
      <w:szCs w:val="24"/>
      <w:lang w:val="sv-SE" w:eastAsia="sv-SE"/>
    </w:rPr>
  </w:style>
  <w:style w:type="paragraph" w:customStyle="1" w:styleId="xl109">
    <w:name w:val="xl109"/>
    <w:basedOn w:val="Normal"/>
    <w:rsid w:val="00E12B29"/>
    <w:pPr>
      <w:pBdr>
        <w:left w:val="single" w:sz="4" w:space="0" w:color="auto"/>
        <w:bottom w:val="single" w:sz="4" w:space="0" w:color="auto"/>
        <w:right w:val="single" w:sz="4" w:space="0" w:color="auto"/>
      </w:pBdr>
      <w:spacing w:before="100" w:beforeAutospacing="1" w:after="100" w:afterAutospacing="1"/>
    </w:pPr>
    <w:rPr>
      <w:rFonts w:ascii="Courier" w:hAnsi="Courier"/>
      <w:szCs w:val="24"/>
      <w:lang w:val="sv-SE" w:eastAsia="sv-SE"/>
    </w:rPr>
  </w:style>
  <w:style w:type="paragraph" w:customStyle="1" w:styleId="xl110">
    <w:name w:val="xl110"/>
    <w:basedOn w:val="Normal"/>
    <w:rsid w:val="00E12B29"/>
    <w:pPr>
      <w:pBdr>
        <w:bottom w:val="single" w:sz="4" w:space="0" w:color="auto"/>
      </w:pBdr>
      <w:spacing w:before="100" w:beforeAutospacing="1" w:after="100" w:afterAutospacing="1"/>
    </w:pPr>
    <w:rPr>
      <w:rFonts w:ascii="Courier" w:hAnsi="Courier"/>
      <w:sz w:val="16"/>
      <w:szCs w:val="16"/>
      <w:lang w:val="sv-SE" w:eastAsia="sv-SE"/>
    </w:rPr>
  </w:style>
  <w:style w:type="paragraph" w:customStyle="1" w:styleId="xl111">
    <w:name w:val="xl111"/>
    <w:basedOn w:val="Normal"/>
    <w:rsid w:val="00E12B29"/>
    <w:pPr>
      <w:pBdr>
        <w:bottom w:val="single" w:sz="4" w:space="0" w:color="auto"/>
        <w:right w:val="single" w:sz="4" w:space="0" w:color="auto"/>
      </w:pBdr>
      <w:spacing w:before="100" w:beforeAutospacing="1" w:after="100" w:afterAutospacing="1"/>
    </w:pPr>
    <w:rPr>
      <w:rFonts w:ascii="Courier" w:hAnsi="Courier"/>
      <w:sz w:val="16"/>
      <w:szCs w:val="16"/>
      <w:lang w:val="sv-SE" w:eastAsia="sv-SE"/>
    </w:rPr>
  </w:style>
  <w:style w:type="paragraph" w:customStyle="1" w:styleId="xl112">
    <w:name w:val="xl112"/>
    <w:basedOn w:val="Normal"/>
    <w:rsid w:val="00E12B29"/>
    <w:pPr>
      <w:spacing w:before="100" w:beforeAutospacing="1" w:after="100" w:afterAutospacing="1"/>
    </w:pPr>
    <w:rPr>
      <w:rFonts w:ascii="Courier" w:hAnsi="Courier"/>
      <w:sz w:val="16"/>
      <w:szCs w:val="16"/>
      <w:lang w:val="sv-SE" w:eastAsia="sv-SE"/>
    </w:rPr>
  </w:style>
  <w:style w:type="table" w:styleId="TableElegant">
    <w:name w:val="Table Elegant"/>
    <w:basedOn w:val="TableNormal"/>
    <w:rsid w:val="00E01452"/>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Emphasis">
    <w:name w:val="Emphasis"/>
    <w:basedOn w:val="DefaultParagraphFont"/>
    <w:qFormat/>
    <w:rsid w:val="000C4787"/>
    <w:rPr>
      <w:i/>
      <w:iCs/>
    </w:rPr>
  </w:style>
  <w:style w:type="paragraph" w:styleId="Title">
    <w:name w:val="Title"/>
    <w:basedOn w:val="Normal"/>
    <w:next w:val="Normal"/>
    <w:link w:val="TitleChar"/>
    <w:qFormat/>
    <w:rsid w:val="000C47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C4787"/>
    <w:rPr>
      <w:rFonts w:asciiTheme="majorHAnsi" w:eastAsiaTheme="majorEastAsia" w:hAnsiTheme="majorHAnsi" w:cstheme="majorBidi"/>
      <w:color w:val="17365D" w:themeColor="text2" w:themeShade="BF"/>
      <w:spacing w:val="5"/>
      <w:kern w:val="28"/>
      <w:sz w:val="52"/>
      <w:szCs w:val="52"/>
      <w:lang w:val="en-GB" w:eastAsia="en-US"/>
    </w:rPr>
  </w:style>
  <w:style w:type="character" w:customStyle="1" w:styleId="BodyTextChar">
    <w:name w:val="Body Text Char"/>
    <w:basedOn w:val="DefaultParagraphFont"/>
    <w:link w:val="BodyText"/>
    <w:rsid w:val="00EC7520"/>
    <w:rPr>
      <w:i/>
      <w:iCs/>
      <w:sz w:val="24"/>
      <w:szCs w:val="21"/>
      <w:lang w:val="en"/>
    </w:rPr>
  </w:style>
  <w:style w:type="paragraph" w:customStyle="1" w:styleId="font5">
    <w:name w:val="font5"/>
    <w:basedOn w:val="Normal"/>
    <w:rsid w:val="00F001ED"/>
    <w:pPr>
      <w:spacing w:before="100" w:beforeAutospacing="1" w:after="100" w:afterAutospacing="1"/>
    </w:pPr>
    <w:rPr>
      <w:rFonts w:ascii="Tahoma" w:hAnsi="Tahoma" w:cs="Tahoma"/>
      <w:color w:val="000000"/>
      <w:sz w:val="16"/>
      <w:szCs w:val="16"/>
      <w:lang w:val="sv-SE" w:eastAsia="sv-SE"/>
    </w:rPr>
  </w:style>
  <w:style w:type="paragraph" w:customStyle="1" w:styleId="xl65">
    <w:name w:val="xl65"/>
    <w:basedOn w:val="Normal"/>
    <w:rsid w:val="00F001ED"/>
    <w:pPr>
      <w:spacing w:before="100" w:beforeAutospacing="1" w:after="100" w:afterAutospacing="1"/>
    </w:pPr>
    <w:rPr>
      <w:b/>
      <w:bCs/>
      <w:sz w:val="28"/>
      <w:szCs w:val="28"/>
      <w:lang w:val="sv-SE" w:eastAsia="sv-SE"/>
    </w:rPr>
  </w:style>
  <w:style w:type="paragraph" w:customStyle="1" w:styleId="xl66">
    <w:name w:val="xl66"/>
    <w:basedOn w:val="Normal"/>
    <w:rsid w:val="00F001ED"/>
    <w:pPr>
      <w:spacing w:before="100" w:beforeAutospacing="1" w:after="100" w:afterAutospacing="1"/>
    </w:pPr>
    <w:rPr>
      <w:b/>
      <w:bCs/>
      <w:szCs w:val="24"/>
      <w:lang w:val="sv-SE" w:eastAsia="sv-SE"/>
    </w:rPr>
  </w:style>
  <w:style w:type="paragraph" w:customStyle="1" w:styleId="xl67">
    <w:name w:val="xl67"/>
    <w:basedOn w:val="Normal"/>
    <w:rsid w:val="00F001ED"/>
    <w:pPr>
      <w:spacing w:before="100" w:beforeAutospacing="1" w:after="100" w:afterAutospacing="1"/>
    </w:pPr>
    <w:rPr>
      <w:b/>
      <w:bCs/>
      <w:szCs w:val="24"/>
      <w:lang w:val="sv-SE" w:eastAsia="sv-SE"/>
    </w:rPr>
  </w:style>
  <w:style w:type="paragraph" w:customStyle="1" w:styleId="xl68">
    <w:name w:val="xl68"/>
    <w:basedOn w:val="Normal"/>
    <w:rsid w:val="00F001ED"/>
    <w:pPr>
      <w:spacing w:before="100" w:beforeAutospacing="1" w:after="100" w:afterAutospacing="1"/>
    </w:pPr>
    <w:rPr>
      <w:szCs w:val="24"/>
      <w:lang w:val="sv-SE" w:eastAsia="sv-SE"/>
    </w:rPr>
  </w:style>
  <w:style w:type="paragraph" w:customStyle="1" w:styleId="xl69">
    <w:name w:val="xl69"/>
    <w:basedOn w:val="Normal"/>
    <w:rsid w:val="00F001ED"/>
    <w:pPr>
      <w:shd w:val="clear" w:color="000000" w:fill="FFFFFF"/>
      <w:spacing w:before="100" w:beforeAutospacing="1" w:after="100" w:afterAutospacing="1"/>
    </w:pPr>
    <w:rPr>
      <w:szCs w:val="24"/>
      <w:lang w:val="sv-SE" w:eastAsia="sv-SE"/>
    </w:rPr>
  </w:style>
  <w:style w:type="paragraph" w:customStyle="1" w:styleId="xl70">
    <w:name w:val="xl70"/>
    <w:basedOn w:val="Normal"/>
    <w:rsid w:val="00F001ED"/>
    <w:pPr>
      <w:shd w:val="clear" w:color="000000" w:fill="FFFFFF"/>
      <w:spacing w:before="100" w:beforeAutospacing="1" w:after="100" w:afterAutospacing="1"/>
    </w:pPr>
    <w:rPr>
      <w:b/>
      <w:bCs/>
      <w:szCs w:val="24"/>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504">
      <w:bodyDiv w:val="1"/>
      <w:marLeft w:val="0"/>
      <w:marRight w:val="0"/>
      <w:marTop w:val="0"/>
      <w:marBottom w:val="0"/>
      <w:divBdr>
        <w:top w:val="none" w:sz="0" w:space="0" w:color="auto"/>
        <w:left w:val="none" w:sz="0" w:space="0" w:color="auto"/>
        <w:bottom w:val="none" w:sz="0" w:space="0" w:color="auto"/>
        <w:right w:val="none" w:sz="0" w:space="0" w:color="auto"/>
      </w:divBdr>
      <w:divsChild>
        <w:div w:id="1025592165">
          <w:marLeft w:val="0"/>
          <w:marRight w:val="0"/>
          <w:marTop w:val="0"/>
          <w:marBottom w:val="0"/>
          <w:divBdr>
            <w:top w:val="none" w:sz="0" w:space="0" w:color="auto"/>
            <w:left w:val="none" w:sz="0" w:space="0" w:color="auto"/>
            <w:bottom w:val="none" w:sz="0" w:space="0" w:color="auto"/>
            <w:right w:val="none" w:sz="0" w:space="0" w:color="auto"/>
          </w:divBdr>
          <w:divsChild>
            <w:div w:id="756093514">
              <w:marLeft w:val="0"/>
              <w:marRight w:val="0"/>
              <w:marTop w:val="0"/>
              <w:marBottom w:val="0"/>
              <w:divBdr>
                <w:top w:val="none" w:sz="0" w:space="0" w:color="auto"/>
                <w:left w:val="none" w:sz="0" w:space="0" w:color="auto"/>
                <w:bottom w:val="none" w:sz="0" w:space="0" w:color="auto"/>
                <w:right w:val="none" w:sz="0" w:space="0" w:color="auto"/>
              </w:divBdr>
              <w:divsChild>
                <w:div w:id="291405273">
                  <w:marLeft w:val="0"/>
                  <w:marRight w:val="0"/>
                  <w:marTop w:val="0"/>
                  <w:marBottom w:val="0"/>
                  <w:divBdr>
                    <w:top w:val="none" w:sz="0" w:space="0" w:color="auto"/>
                    <w:left w:val="none" w:sz="0" w:space="0" w:color="auto"/>
                    <w:bottom w:val="none" w:sz="0" w:space="0" w:color="auto"/>
                    <w:right w:val="none" w:sz="0" w:space="0" w:color="auto"/>
                  </w:divBdr>
                  <w:divsChild>
                    <w:div w:id="1976401549">
                      <w:marLeft w:val="0"/>
                      <w:marRight w:val="0"/>
                      <w:marTop w:val="0"/>
                      <w:marBottom w:val="0"/>
                      <w:divBdr>
                        <w:top w:val="none" w:sz="0" w:space="0" w:color="auto"/>
                        <w:left w:val="none" w:sz="0" w:space="0" w:color="auto"/>
                        <w:bottom w:val="none" w:sz="0" w:space="0" w:color="auto"/>
                        <w:right w:val="none" w:sz="0" w:space="0" w:color="auto"/>
                      </w:divBdr>
                      <w:divsChild>
                        <w:div w:id="13738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85958">
      <w:bodyDiv w:val="1"/>
      <w:marLeft w:val="0"/>
      <w:marRight w:val="0"/>
      <w:marTop w:val="0"/>
      <w:marBottom w:val="0"/>
      <w:divBdr>
        <w:top w:val="none" w:sz="0" w:space="0" w:color="auto"/>
        <w:left w:val="none" w:sz="0" w:space="0" w:color="auto"/>
        <w:bottom w:val="none" w:sz="0" w:space="0" w:color="auto"/>
        <w:right w:val="none" w:sz="0" w:space="0" w:color="auto"/>
      </w:divBdr>
    </w:div>
    <w:div w:id="40983597">
      <w:bodyDiv w:val="1"/>
      <w:marLeft w:val="0"/>
      <w:marRight w:val="0"/>
      <w:marTop w:val="0"/>
      <w:marBottom w:val="0"/>
      <w:divBdr>
        <w:top w:val="none" w:sz="0" w:space="0" w:color="auto"/>
        <w:left w:val="none" w:sz="0" w:space="0" w:color="auto"/>
        <w:bottom w:val="none" w:sz="0" w:space="0" w:color="auto"/>
        <w:right w:val="none" w:sz="0" w:space="0" w:color="auto"/>
      </w:divBdr>
      <w:divsChild>
        <w:div w:id="472217044">
          <w:marLeft w:val="0"/>
          <w:marRight w:val="0"/>
          <w:marTop w:val="0"/>
          <w:marBottom w:val="0"/>
          <w:divBdr>
            <w:top w:val="none" w:sz="0" w:space="0" w:color="auto"/>
            <w:left w:val="none" w:sz="0" w:space="0" w:color="auto"/>
            <w:bottom w:val="none" w:sz="0" w:space="0" w:color="auto"/>
            <w:right w:val="none" w:sz="0" w:space="0" w:color="auto"/>
          </w:divBdr>
          <w:divsChild>
            <w:div w:id="860775198">
              <w:marLeft w:val="0"/>
              <w:marRight w:val="0"/>
              <w:marTop w:val="0"/>
              <w:marBottom w:val="0"/>
              <w:divBdr>
                <w:top w:val="none" w:sz="0" w:space="0" w:color="auto"/>
                <w:left w:val="none" w:sz="0" w:space="0" w:color="auto"/>
                <w:bottom w:val="none" w:sz="0" w:space="0" w:color="auto"/>
                <w:right w:val="none" w:sz="0" w:space="0" w:color="auto"/>
              </w:divBdr>
              <w:divsChild>
                <w:div w:id="297107086">
                  <w:marLeft w:val="0"/>
                  <w:marRight w:val="0"/>
                  <w:marTop w:val="0"/>
                  <w:marBottom w:val="0"/>
                  <w:divBdr>
                    <w:top w:val="none" w:sz="0" w:space="0" w:color="auto"/>
                    <w:left w:val="none" w:sz="0" w:space="0" w:color="auto"/>
                    <w:bottom w:val="none" w:sz="0" w:space="0" w:color="auto"/>
                    <w:right w:val="none" w:sz="0" w:space="0" w:color="auto"/>
                  </w:divBdr>
                  <w:divsChild>
                    <w:div w:id="1772313593">
                      <w:marLeft w:val="0"/>
                      <w:marRight w:val="0"/>
                      <w:marTop w:val="0"/>
                      <w:marBottom w:val="0"/>
                      <w:divBdr>
                        <w:top w:val="none" w:sz="0" w:space="0" w:color="auto"/>
                        <w:left w:val="none" w:sz="0" w:space="0" w:color="auto"/>
                        <w:bottom w:val="none" w:sz="0" w:space="0" w:color="auto"/>
                        <w:right w:val="none" w:sz="0" w:space="0" w:color="auto"/>
                      </w:divBdr>
                      <w:divsChild>
                        <w:div w:id="1571571610">
                          <w:marLeft w:val="0"/>
                          <w:marRight w:val="0"/>
                          <w:marTop w:val="0"/>
                          <w:marBottom w:val="0"/>
                          <w:divBdr>
                            <w:top w:val="none" w:sz="0" w:space="0" w:color="auto"/>
                            <w:left w:val="none" w:sz="0" w:space="0" w:color="auto"/>
                            <w:bottom w:val="none" w:sz="0" w:space="0" w:color="auto"/>
                            <w:right w:val="none" w:sz="0" w:space="0" w:color="auto"/>
                          </w:divBdr>
                          <w:divsChild>
                            <w:div w:id="489057664">
                              <w:marLeft w:val="0"/>
                              <w:marRight w:val="0"/>
                              <w:marTop w:val="0"/>
                              <w:marBottom w:val="0"/>
                              <w:divBdr>
                                <w:top w:val="none" w:sz="0" w:space="0" w:color="auto"/>
                                <w:left w:val="none" w:sz="0" w:space="0" w:color="auto"/>
                                <w:bottom w:val="none" w:sz="0" w:space="0" w:color="auto"/>
                                <w:right w:val="none" w:sz="0" w:space="0" w:color="auto"/>
                              </w:divBdr>
                              <w:divsChild>
                                <w:div w:id="1037196075">
                                  <w:marLeft w:val="0"/>
                                  <w:marRight w:val="0"/>
                                  <w:marTop w:val="0"/>
                                  <w:marBottom w:val="0"/>
                                  <w:divBdr>
                                    <w:top w:val="none" w:sz="0" w:space="0" w:color="auto"/>
                                    <w:left w:val="none" w:sz="0" w:space="0" w:color="auto"/>
                                    <w:bottom w:val="none" w:sz="0" w:space="0" w:color="auto"/>
                                    <w:right w:val="none" w:sz="0" w:space="0" w:color="auto"/>
                                  </w:divBdr>
                                  <w:divsChild>
                                    <w:div w:id="1358776250">
                                      <w:marLeft w:val="0"/>
                                      <w:marRight w:val="0"/>
                                      <w:marTop w:val="0"/>
                                      <w:marBottom w:val="0"/>
                                      <w:divBdr>
                                        <w:top w:val="none" w:sz="0" w:space="0" w:color="auto"/>
                                        <w:left w:val="none" w:sz="0" w:space="0" w:color="auto"/>
                                        <w:bottom w:val="none" w:sz="0" w:space="0" w:color="auto"/>
                                        <w:right w:val="none" w:sz="0" w:space="0" w:color="auto"/>
                                      </w:divBdr>
                                      <w:divsChild>
                                        <w:div w:id="1288124475">
                                          <w:marLeft w:val="0"/>
                                          <w:marRight w:val="0"/>
                                          <w:marTop w:val="0"/>
                                          <w:marBottom w:val="0"/>
                                          <w:divBdr>
                                            <w:top w:val="none" w:sz="0" w:space="0" w:color="auto"/>
                                            <w:left w:val="none" w:sz="0" w:space="0" w:color="auto"/>
                                            <w:bottom w:val="none" w:sz="0" w:space="0" w:color="auto"/>
                                            <w:right w:val="none" w:sz="0" w:space="0" w:color="auto"/>
                                          </w:divBdr>
                                          <w:divsChild>
                                            <w:div w:id="485512453">
                                              <w:marLeft w:val="0"/>
                                              <w:marRight w:val="0"/>
                                              <w:marTop w:val="0"/>
                                              <w:marBottom w:val="0"/>
                                              <w:divBdr>
                                                <w:top w:val="none" w:sz="0" w:space="0" w:color="auto"/>
                                                <w:left w:val="none" w:sz="0" w:space="0" w:color="auto"/>
                                                <w:bottom w:val="none" w:sz="0" w:space="0" w:color="auto"/>
                                                <w:right w:val="none" w:sz="0" w:space="0" w:color="auto"/>
                                              </w:divBdr>
                                              <w:divsChild>
                                                <w:div w:id="1858229905">
                                                  <w:marLeft w:val="0"/>
                                                  <w:marRight w:val="0"/>
                                                  <w:marTop w:val="0"/>
                                                  <w:marBottom w:val="0"/>
                                                  <w:divBdr>
                                                    <w:top w:val="none" w:sz="0" w:space="0" w:color="auto"/>
                                                    <w:left w:val="none" w:sz="0" w:space="0" w:color="auto"/>
                                                    <w:bottom w:val="none" w:sz="0" w:space="0" w:color="auto"/>
                                                    <w:right w:val="none" w:sz="0" w:space="0" w:color="auto"/>
                                                  </w:divBdr>
                                                  <w:divsChild>
                                                    <w:div w:id="213277825">
                                                      <w:marLeft w:val="0"/>
                                                      <w:marRight w:val="0"/>
                                                      <w:marTop w:val="0"/>
                                                      <w:marBottom w:val="0"/>
                                                      <w:divBdr>
                                                        <w:top w:val="none" w:sz="0" w:space="0" w:color="auto"/>
                                                        <w:left w:val="none" w:sz="0" w:space="0" w:color="auto"/>
                                                        <w:bottom w:val="none" w:sz="0" w:space="0" w:color="auto"/>
                                                        <w:right w:val="none" w:sz="0" w:space="0" w:color="auto"/>
                                                      </w:divBdr>
                                                      <w:divsChild>
                                                        <w:div w:id="38452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803024">
          <w:marLeft w:val="0"/>
          <w:marRight w:val="0"/>
          <w:marTop w:val="0"/>
          <w:marBottom w:val="0"/>
          <w:divBdr>
            <w:top w:val="none" w:sz="0" w:space="0" w:color="auto"/>
            <w:left w:val="none" w:sz="0" w:space="0" w:color="auto"/>
            <w:bottom w:val="none" w:sz="0" w:space="0" w:color="auto"/>
            <w:right w:val="none" w:sz="0" w:space="0" w:color="auto"/>
          </w:divBdr>
          <w:divsChild>
            <w:div w:id="1180968777">
              <w:marLeft w:val="0"/>
              <w:marRight w:val="0"/>
              <w:marTop w:val="0"/>
              <w:marBottom w:val="0"/>
              <w:divBdr>
                <w:top w:val="none" w:sz="0" w:space="0" w:color="auto"/>
                <w:left w:val="none" w:sz="0" w:space="0" w:color="auto"/>
                <w:bottom w:val="none" w:sz="0" w:space="0" w:color="auto"/>
                <w:right w:val="none" w:sz="0" w:space="0" w:color="auto"/>
              </w:divBdr>
              <w:divsChild>
                <w:div w:id="111094475">
                  <w:marLeft w:val="0"/>
                  <w:marRight w:val="0"/>
                  <w:marTop w:val="0"/>
                  <w:marBottom w:val="0"/>
                  <w:divBdr>
                    <w:top w:val="none" w:sz="0" w:space="0" w:color="auto"/>
                    <w:left w:val="none" w:sz="0" w:space="0" w:color="auto"/>
                    <w:bottom w:val="none" w:sz="0" w:space="0" w:color="auto"/>
                    <w:right w:val="none" w:sz="0" w:space="0" w:color="auto"/>
                  </w:divBdr>
                  <w:divsChild>
                    <w:div w:id="1452550974">
                      <w:marLeft w:val="0"/>
                      <w:marRight w:val="0"/>
                      <w:marTop w:val="0"/>
                      <w:marBottom w:val="0"/>
                      <w:divBdr>
                        <w:top w:val="none" w:sz="0" w:space="0" w:color="auto"/>
                        <w:left w:val="none" w:sz="0" w:space="0" w:color="auto"/>
                        <w:bottom w:val="none" w:sz="0" w:space="0" w:color="auto"/>
                        <w:right w:val="none" w:sz="0" w:space="0" w:color="auto"/>
                      </w:divBdr>
                      <w:divsChild>
                        <w:div w:id="1527520053">
                          <w:marLeft w:val="0"/>
                          <w:marRight w:val="0"/>
                          <w:marTop w:val="0"/>
                          <w:marBottom w:val="0"/>
                          <w:divBdr>
                            <w:top w:val="none" w:sz="0" w:space="0" w:color="auto"/>
                            <w:left w:val="none" w:sz="0" w:space="0" w:color="auto"/>
                            <w:bottom w:val="none" w:sz="0" w:space="0" w:color="auto"/>
                            <w:right w:val="none" w:sz="0" w:space="0" w:color="auto"/>
                          </w:divBdr>
                          <w:divsChild>
                            <w:div w:id="1239753102">
                              <w:marLeft w:val="0"/>
                              <w:marRight w:val="0"/>
                              <w:marTop w:val="0"/>
                              <w:marBottom w:val="0"/>
                              <w:divBdr>
                                <w:top w:val="none" w:sz="0" w:space="0" w:color="auto"/>
                                <w:left w:val="none" w:sz="0" w:space="0" w:color="auto"/>
                                <w:bottom w:val="none" w:sz="0" w:space="0" w:color="auto"/>
                                <w:right w:val="none" w:sz="0" w:space="0" w:color="auto"/>
                              </w:divBdr>
                              <w:divsChild>
                                <w:div w:id="1758671050">
                                  <w:marLeft w:val="0"/>
                                  <w:marRight w:val="0"/>
                                  <w:marTop w:val="0"/>
                                  <w:marBottom w:val="0"/>
                                  <w:divBdr>
                                    <w:top w:val="none" w:sz="0" w:space="0" w:color="auto"/>
                                    <w:left w:val="none" w:sz="0" w:space="0" w:color="auto"/>
                                    <w:bottom w:val="none" w:sz="0" w:space="0" w:color="auto"/>
                                    <w:right w:val="none" w:sz="0" w:space="0" w:color="auto"/>
                                  </w:divBdr>
                                  <w:divsChild>
                                    <w:div w:id="326059129">
                                      <w:marLeft w:val="0"/>
                                      <w:marRight w:val="0"/>
                                      <w:marTop w:val="0"/>
                                      <w:marBottom w:val="0"/>
                                      <w:divBdr>
                                        <w:top w:val="none" w:sz="0" w:space="0" w:color="auto"/>
                                        <w:left w:val="none" w:sz="0" w:space="0" w:color="auto"/>
                                        <w:bottom w:val="none" w:sz="0" w:space="0" w:color="auto"/>
                                        <w:right w:val="none" w:sz="0" w:space="0" w:color="auto"/>
                                      </w:divBdr>
                                      <w:divsChild>
                                        <w:div w:id="1153788883">
                                          <w:marLeft w:val="0"/>
                                          <w:marRight w:val="0"/>
                                          <w:marTop w:val="0"/>
                                          <w:marBottom w:val="0"/>
                                          <w:divBdr>
                                            <w:top w:val="none" w:sz="0" w:space="0" w:color="auto"/>
                                            <w:left w:val="none" w:sz="0" w:space="0" w:color="auto"/>
                                            <w:bottom w:val="none" w:sz="0" w:space="0" w:color="auto"/>
                                            <w:right w:val="none" w:sz="0" w:space="0" w:color="auto"/>
                                          </w:divBdr>
                                          <w:divsChild>
                                            <w:div w:id="653798805">
                                              <w:marLeft w:val="0"/>
                                              <w:marRight w:val="0"/>
                                              <w:marTop w:val="0"/>
                                              <w:marBottom w:val="0"/>
                                              <w:divBdr>
                                                <w:top w:val="none" w:sz="0" w:space="0" w:color="auto"/>
                                                <w:left w:val="none" w:sz="0" w:space="0" w:color="auto"/>
                                                <w:bottom w:val="none" w:sz="0" w:space="0" w:color="auto"/>
                                                <w:right w:val="none" w:sz="0" w:space="0" w:color="auto"/>
                                              </w:divBdr>
                                              <w:divsChild>
                                                <w:div w:id="1162503730">
                                                  <w:marLeft w:val="0"/>
                                                  <w:marRight w:val="0"/>
                                                  <w:marTop w:val="0"/>
                                                  <w:marBottom w:val="0"/>
                                                  <w:divBdr>
                                                    <w:top w:val="none" w:sz="0" w:space="0" w:color="auto"/>
                                                    <w:left w:val="none" w:sz="0" w:space="0" w:color="auto"/>
                                                    <w:bottom w:val="none" w:sz="0" w:space="0" w:color="auto"/>
                                                    <w:right w:val="none" w:sz="0" w:space="0" w:color="auto"/>
                                                  </w:divBdr>
                                                  <w:divsChild>
                                                    <w:div w:id="2119518538">
                                                      <w:marLeft w:val="0"/>
                                                      <w:marRight w:val="0"/>
                                                      <w:marTop w:val="0"/>
                                                      <w:marBottom w:val="0"/>
                                                      <w:divBdr>
                                                        <w:top w:val="none" w:sz="0" w:space="0" w:color="auto"/>
                                                        <w:left w:val="none" w:sz="0" w:space="0" w:color="auto"/>
                                                        <w:bottom w:val="none" w:sz="0" w:space="0" w:color="auto"/>
                                                        <w:right w:val="none" w:sz="0" w:space="0" w:color="auto"/>
                                                      </w:divBdr>
                                                      <w:divsChild>
                                                        <w:div w:id="175427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018133">
          <w:marLeft w:val="0"/>
          <w:marRight w:val="0"/>
          <w:marTop w:val="0"/>
          <w:marBottom w:val="0"/>
          <w:divBdr>
            <w:top w:val="none" w:sz="0" w:space="0" w:color="auto"/>
            <w:left w:val="none" w:sz="0" w:space="0" w:color="auto"/>
            <w:bottom w:val="none" w:sz="0" w:space="0" w:color="auto"/>
            <w:right w:val="none" w:sz="0" w:space="0" w:color="auto"/>
          </w:divBdr>
          <w:divsChild>
            <w:div w:id="1542860990">
              <w:marLeft w:val="0"/>
              <w:marRight w:val="0"/>
              <w:marTop w:val="0"/>
              <w:marBottom w:val="0"/>
              <w:divBdr>
                <w:top w:val="none" w:sz="0" w:space="0" w:color="auto"/>
                <w:left w:val="none" w:sz="0" w:space="0" w:color="auto"/>
                <w:bottom w:val="none" w:sz="0" w:space="0" w:color="auto"/>
                <w:right w:val="none" w:sz="0" w:space="0" w:color="auto"/>
              </w:divBdr>
              <w:divsChild>
                <w:div w:id="733509146">
                  <w:marLeft w:val="0"/>
                  <w:marRight w:val="0"/>
                  <w:marTop w:val="0"/>
                  <w:marBottom w:val="0"/>
                  <w:divBdr>
                    <w:top w:val="none" w:sz="0" w:space="0" w:color="auto"/>
                    <w:left w:val="none" w:sz="0" w:space="0" w:color="auto"/>
                    <w:bottom w:val="none" w:sz="0" w:space="0" w:color="auto"/>
                    <w:right w:val="none" w:sz="0" w:space="0" w:color="auto"/>
                  </w:divBdr>
                  <w:divsChild>
                    <w:div w:id="1605839743">
                      <w:marLeft w:val="0"/>
                      <w:marRight w:val="0"/>
                      <w:marTop w:val="0"/>
                      <w:marBottom w:val="0"/>
                      <w:divBdr>
                        <w:top w:val="none" w:sz="0" w:space="0" w:color="auto"/>
                        <w:left w:val="none" w:sz="0" w:space="0" w:color="auto"/>
                        <w:bottom w:val="none" w:sz="0" w:space="0" w:color="auto"/>
                        <w:right w:val="none" w:sz="0" w:space="0" w:color="auto"/>
                      </w:divBdr>
                      <w:divsChild>
                        <w:div w:id="46029766">
                          <w:marLeft w:val="0"/>
                          <w:marRight w:val="0"/>
                          <w:marTop w:val="0"/>
                          <w:marBottom w:val="0"/>
                          <w:divBdr>
                            <w:top w:val="none" w:sz="0" w:space="0" w:color="auto"/>
                            <w:left w:val="none" w:sz="0" w:space="0" w:color="auto"/>
                            <w:bottom w:val="none" w:sz="0" w:space="0" w:color="auto"/>
                            <w:right w:val="none" w:sz="0" w:space="0" w:color="auto"/>
                          </w:divBdr>
                          <w:divsChild>
                            <w:div w:id="1539122435">
                              <w:marLeft w:val="0"/>
                              <w:marRight w:val="0"/>
                              <w:marTop w:val="0"/>
                              <w:marBottom w:val="0"/>
                              <w:divBdr>
                                <w:top w:val="none" w:sz="0" w:space="0" w:color="auto"/>
                                <w:left w:val="none" w:sz="0" w:space="0" w:color="auto"/>
                                <w:bottom w:val="none" w:sz="0" w:space="0" w:color="auto"/>
                                <w:right w:val="none" w:sz="0" w:space="0" w:color="auto"/>
                              </w:divBdr>
                              <w:divsChild>
                                <w:div w:id="376465831">
                                  <w:marLeft w:val="0"/>
                                  <w:marRight w:val="0"/>
                                  <w:marTop w:val="0"/>
                                  <w:marBottom w:val="0"/>
                                  <w:divBdr>
                                    <w:top w:val="none" w:sz="0" w:space="0" w:color="auto"/>
                                    <w:left w:val="none" w:sz="0" w:space="0" w:color="auto"/>
                                    <w:bottom w:val="none" w:sz="0" w:space="0" w:color="auto"/>
                                    <w:right w:val="none" w:sz="0" w:space="0" w:color="auto"/>
                                  </w:divBdr>
                                  <w:divsChild>
                                    <w:div w:id="141894272">
                                      <w:marLeft w:val="0"/>
                                      <w:marRight w:val="0"/>
                                      <w:marTop w:val="0"/>
                                      <w:marBottom w:val="0"/>
                                      <w:divBdr>
                                        <w:top w:val="none" w:sz="0" w:space="0" w:color="auto"/>
                                        <w:left w:val="none" w:sz="0" w:space="0" w:color="auto"/>
                                        <w:bottom w:val="none" w:sz="0" w:space="0" w:color="auto"/>
                                        <w:right w:val="none" w:sz="0" w:space="0" w:color="auto"/>
                                      </w:divBdr>
                                      <w:divsChild>
                                        <w:div w:id="312955456">
                                          <w:marLeft w:val="0"/>
                                          <w:marRight w:val="0"/>
                                          <w:marTop w:val="0"/>
                                          <w:marBottom w:val="0"/>
                                          <w:divBdr>
                                            <w:top w:val="none" w:sz="0" w:space="0" w:color="auto"/>
                                            <w:left w:val="none" w:sz="0" w:space="0" w:color="auto"/>
                                            <w:bottom w:val="none" w:sz="0" w:space="0" w:color="auto"/>
                                            <w:right w:val="none" w:sz="0" w:space="0" w:color="auto"/>
                                          </w:divBdr>
                                          <w:divsChild>
                                            <w:div w:id="171265393">
                                              <w:marLeft w:val="0"/>
                                              <w:marRight w:val="0"/>
                                              <w:marTop w:val="0"/>
                                              <w:marBottom w:val="0"/>
                                              <w:divBdr>
                                                <w:top w:val="none" w:sz="0" w:space="0" w:color="auto"/>
                                                <w:left w:val="none" w:sz="0" w:space="0" w:color="auto"/>
                                                <w:bottom w:val="none" w:sz="0" w:space="0" w:color="auto"/>
                                                <w:right w:val="none" w:sz="0" w:space="0" w:color="auto"/>
                                              </w:divBdr>
                                              <w:divsChild>
                                                <w:div w:id="1370569252">
                                                  <w:marLeft w:val="0"/>
                                                  <w:marRight w:val="0"/>
                                                  <w:marTop w:val="0"/>
                                                  <w:marBottom w:val="0"/>
                                                  <w:divBdr>
                                                    <w:top w:val="none" w:sz="0" w:space="0" w:color="auto"/>
                                                    <w:left w:val="none" w:sz="0" w:space="0" w:color="auto"/>
                                                    <w:bottom w:val="none" w:sz="0" w:space="0" w:color="auto"/>
                                                    <w:right w:val="none" w:sz="0" w:space="0" w:color="auto"/>
                                                  </w:divBdr>
                                                  <w:divsChild>
                                                    <w:div w:id="834028361">
                                                      <w:marLeft w:val="0"/>
                                                      <w:marRight w:val="0"/>
                                                      <w:marTop w:val="0"/>
                                                      <w:marBottom w:val="0"/>
                                                      <w:divBdr>
                                                        <w:top w:val="none" w:sz="0" w:space="0" w:color="auto"/>
                                                        <w:left w:val="none" w:sz="0" w:space="0" w:color="auto"/>
                                                        <w:bottom w:val="none" w:sz="0" w:space="0" w:color="auto"/>
                                                        <w:right w:val="none" w:sz="0" w:space="0" w:color="auto"/>
                                                      </w:divBdr>
                                                      <w:divsChild>
                                                        <w:div w:id="136525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6081109">
          <w:marLeft w:val="0"/>
          <w:marRight w:val="0"/>
          <w:marTop w:val="0"/>
          <w:marBottom w:val="0"/>
          <w:divBdr>
            <w:top w:val="none" w:sz="0" w:space="0" w:color="auto"/>
            <w:left w:val="none" w:sz="0" w:space="0" w:color="auto"/>
            <w:bottom w:val="none" w:sz="0" w:space="0" w:color="auto"/>
            <w:right w:val="none" w:sz="0" w:space="0" w:color="auto"/>
          </w:divBdr>
          <w:divsChild>
            <w:div w:id="1078795233">
              <w:marLeft w:val="0"/>
              <w:marRight w:val="0"/>
              <w:marTop w:val="0"/>
              <w:marBottom w:val="0"/>
              <w:divBdr>
                <w:top w:val="none" w:sz="0" w:space="0" w:color="auto"/>
                <w:left w:val="none" w:sz="0" w:space="0" w:color="auto"/>
                <w:bottom w:val="none" w:sz="0" w:space="0" w:color="auto"/>
                <w:right w:val="none" w:sz="0" w:space="0" w:color="auto"/>
              </w:divBdr>
              <w:divsChild>
                <w:div w:id="508645967">
                  <w:marLeft w:val="0"/>
                  <w:marRight w:val="0"/>
                  <w:marTop w:val="0"/>
                  <w:marBottom w:val="0"/>
                  <w:divBdr>
                    <w:top w:val="none" w:sz="0" w:space="0" w:color="auto"/>
                    <w:left w:val="none" w:sz="0" w:space="0" w:color="auto"/>
                    <w:bottom w:val="none" w:sz="0" w:space="0" w:color="auto"/>
                    <w:right w:val="none" w:sz="0" w:space="0" w:color="auto"/>
                  </w:divBdr>
                  <w:divsChild>
                    <w:div w:id="1328752373">
                      <w:marLeft w:val="0"/>
                      <w:marRight w:val="0"/>
                      <w:marTop w:val="0"/>
                      <w:marBottom w:val="0"/>
                      <w:divBdr>
                        <w:top w:val="none" w:sz="0" w:space="0" w:color="auto"/>
                        <w:left w:val="none" w:sz="0" w:space="0" w:color="auto"/>
                        <w:bottom w:val="none" w:sz="0" w:space="0" w:color="auto"/>
                        <w:right w:val="none" w:sz="0" w:space="0" w:color="auto"/>
                      </w:divBdr>
                      <w:divsChild>
                        <w:div w:id="636298588">
                          <w:marLeft w:val="0"/>
                          <w:marRight w:val="0"/>
                          <w:marTop w:val="0"/>
                          <w:marBottom w:val="0"/>
                          <w:divBdr>
                            <w:top w:val="none" w:sz="0" w:space="0" w:color="auto"/>
                            <w:left w:val="none" w:sz="0" w:space="0" w:color="auto"/>
                            <w:bottom w:val="none" w:sz="0" w:space="0" w:color="auto"/>
                            <w:right w:val="none" w:sz="0" w:space="0" w:color="auto"/>
                          </w:divBdr>
                          <w:divsChild>
                            <w:div w:id="1510290874">
                              <w:marLeft w:val="0"/>
                              <w:marRight w:val="0"/>
                              <w:marTop w:val="0"/>
                              <w:marBottom w:val="0"/>
                              <w:divBdr>
                                <w:top w:val="none" w:sz="0" w:space="0" w:color="auto"/>
                                <w:left w:val="none" w:sz="0" w:space="0" w:color="auto"/>
                                <w:bottom w:val="none" w:sz="0" w:space="0" w:color="auto"/>
                                <w:right w:val="none" w:sz="0" w:space="0" w:color="auto"/>
                              </w:divBdr>
                              <w:divsChild>
                                <w:div w:id="2108185292">
                                  <w:marLeft w:val="0"/>
                                  <w:marRight w:val="0"/>
                                  <w:marTop w:val="0"/>
                                  <w:marBottom w:val="0"/>
                                  <w:divBdr>
                                    <w:top w:val="none" w:sz="0" w:space="0" w:color="auto"/>
                                    <w:left w:val="none" w:sz="0" w:space="0" w:color="auto"/>
                                    <w:bottom w:val="none" w:sz="0" w:space="0" w:color="auto"/>
                                    <w:right w:val="none" w:sz="0" w:space="0" w:color="auto"/>
                                  </w:divBdr>
                                  <w:divsChild>
                                    <w:div w:id="1122263484">
                                      <w:marLeft w:val="0"/>
                                      <w:marRight w:val="0"/>
                                      <w:marTop w:val="0"/>
                                      <w:marBottom w:val="0"/>
                                      <w:divBdr>
                                        <w:top w:val="none" w:sz="0" w:space="0" w:color="auto"/>
                                        <w:left w:val="none" w:sz="0" w:space="0" w:color="auto"/>
                                        <w:bottom w:val="none" w:sz="0" w:space="0" w:color="auto"/>
                                        <w:right w:val="none" w:sz="0" w:space="0" w:color="auto"/>
                                      </w:divBdr>
                                      <w:divsChild>
                                        <w:div w:id="576137591">
                                          <w:marLeft w:val="0"/>
                                          <w:marRight w:val="0"/>
                                          <w:marTop w:val="0"/>
                                          <w:marBottom w:val="0"/>
                                          <w:divBdr>
                                            <w:top w:val="none" w:sz="0" w:space="0" w:color="auto"/>
                                            <w:left w:val="none" w:sz="0" w:space="0" w:color="auto"/>
                                            <w:bottom w:val="none" w:sz="0" w:space="0" w:color="auto"/>
                                            <w:right w:val="none" w:sz="0" w:space="0" w:color="auto"/>
                                          </w:divBdr>
                                          <w:divsChild>
                                            <w:div w:id="328293233">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873616604">
                                                      <w:marLeft w:val="0"/>
                                                      <w:marRight w:val="0"/>
                                                      <w:marTop w:val="0"/>
                                                      <w:marBottom w:val="0"/>
                                                      <w:divBdr>
                                                        <w:top w:val="none" w:sz="0" w:space="0" w:color="auto"/>
                                                        <w:left w:val="none" w:sz="0" w:space="0" w:color="auto"/>
                                                        <w:bottom w:val="none" w:sz="0" w:space="0" w:color="auto"/>
                                                        <w:right w:val="none" w:sz="0" w:space="0" w:color="auto"/>
                                                      </w:divBdr>
                                                      <w:divsChild>
                                                        <w:div w:id="983042742">
                                                          <w:marLeft w:val="0"/>
                                                          <w:marRight w:val="0"/>
                                                          <w:marTop w:val="0"/>
                                                          <w:marBottom w:val="0"/>
                                                          <w:divBdr>
                                                            <w:top w:val="none" w:sz="0" w:space="0" w:color="auto"/>
                                                            <w:left w:val="none" w:sz="0" w:space="0" w:color="auto"/>
                                                            <w:bottom w:val="none" w:sz="0" w:space="0" w:color="auto"/>
                                                            <w:right w:val="none" w:sz="0" w:space="0" w:color="auto"/>
                                                          </w:divBdr>
                                                          <w:divsChild>
                                                            <w:div w:id="1915117810">
                                                              <w:marLeft w:val="0"/>
                                                              <w:marRight w:val="0"/>
                                                              <w:marTop w:val="0"/>
                                                              <w:marBottom w:val="0"/>
                                                              <w:divBdr>
                                                                <w:top w:val="none" w:sz="0" w:space="0" w:color="auto"/>
                                                                <w:left w:val="none" w:sz="0" w:space="0" w:color="auto"/>
                                                                <w:bottom w:val="none" w:sz="0" w:space="0" w:color="auto"/>
                                                                <w:right w:val="none" w:sz="0" w:space="0" w:color="auto"/>
                                                              </w:divBdr>
                                                              <w:divsChild>
                                                                <w:div w:id="2133086610">
                                                                  <w:marLeft w:val="0"/>
                                                                  <w:marRight w:val="0"/>
                                                                  <w:marTop w:val="0"/>
                                                                  <w:marBottom w:val="0"/>
                                                                  <w:divBdr>
                                                                    <w:top w:val="none" w:sz="0" w:space="0" w:color="auto"/>
                                                                    <w:left w:val="none" w:sz="0" w:space="0" w:color="auto"/>
                                                                    <w:bottom w:val="none" w:sz="0" w:space="0" w:color="auto"/>
                                                                    <w:right w:val="none" w:sz="0" w:space="0" w:color="auto"/>
                                                                  </w:divBdr>
                                                                  <w:divsChild>
                                                                    <w:div w:id="1049845690">
                                                                      <w:marLeft w:val="0"/>
                                                                      <w:marRight w:val="0"/>
                                                                      <w:marTop w:val="0"/>
                                                                      <w:marBottom w:val="0"/>
                                                                      <w:divBdr>
                                                                        <w:top w:val="none" w:sz="0" w:space="0" w:color="auto"/>
                                                                        <w:left w:val="none" w:sz="0" w:space="0" w:color="auto"/>
                                                                        <w:bottom w:val="none" w:sz="0" w:space="0" w:color="auto"/>
                                                                        <w:right w:val="none" w:sz="0" w:space="0" w:color="auto"/>
                                                                      </w:divBdr>
                                                                      <w:divsChild>
                                                                        <w:div w:id="739715050">
                                                                          <w:marLeft w:val="0"/>
                                                                          <w:marRight w:val="0"/>
                                                                          <w:marTop w:val="0"/>
                                                                          <w:marBottom w:val="0"/>
                                                                          <w:divBdr>
                                                                            <w:top w:val="none" w:sz="0" w:space="0" w:color="auto"/>
                                                                            <w:left w:val="none" w:sz="0" w:space="0" w:color="auto"/>
                                                                            <w:bottom w:val="none" w:sz="0" w:space="0" w:color="auto"/>
                                                                            <w:right w:val="none" w:sz="0" w:space="0" w:color="auto"/>
                                                                          </w:divBdr>
                                                                          <w:divsChild>
                                                                            <w:div w:id="474300281">
                                                                              <w:marLeft w:val="0"/>
                                                                              <w:marRight w:val="0"/>
                                                                              <w:marTop w:val="0"/>
                                                                              <w:marBottom w:val="0"/>
                                                                              <w:divBdr>
                                                                                <w:top w:val="none" w:sz="0" w:space="0" w:color="auto"/>
                                                                                <w:left w:val="none" w:sz="0" w:space="0" w:color="auto"/>
                                                                                <w:bottom w:val="none" w:sz="0" w:space="0" w:color="auto"/>
                                                                                <w:right w:val="none" w:sz="0" w:space="0" w:color="auto"/>
                                                                              </w:divBdr>
                                                                              <w:divsChild>
                                                                                <w:div w:id="228733729">
                                                                                  <w:marLeft w:val="0"/>
                                                                                  <w:marRight w:val="0"/>
                                                                                  <w:marTop w:val="0"/>
                                                                                  <w:marBottom w:val="0"/>
                                                                                  <w:divBdr>
                                                                                    <w:top w:val="none" w:sz="0" w:space="0" w:color="auto"/>
                                                                                    <w:left w:val="none" w:sz="0" w:space="0" w:color="auto"/>
                                                                                    <w:bottom w:val="none" w:sz="0" w:space="0" w:color="auto"/>
                                                                                    <w:right w:val="none" w:sz="0" w:space="0" w:color="auto"/>
                                                                                  </w:divBdr>
                                                                                  <w:divsChild>
                                                                                    <w:div w:id="1294825417">
                                                                                      <w:marLeft w:val="0"/>
                                                                                      <w:marRight w:val="0"/>
                                                                                      <w:marTop w:val="0"/>
                                                                                      <w:marBottom w:val="0"/>
                                                                                      <w:divBdr>
                                                                                        <w:top w:val="none" w:sz="0" w:space="0" w:color="auto"/>
                                                                                        <w:left w:val="none" w:sz="0" w:space="0" w:color="auto"/>
                                                                                        <w:bottom w:val="none" w:sz="0" w:space="0" w:color="auto"/>
                                                                                        <w:right w:val="none" w:sz="0" w:space="0" w:color="auto"/>
                                                                                      </w:divBdr>
                                                                                      <w:divsChild>
                                                                                        <w:div w:id="372467404">
                                                                                          <w:marLeft w:val="0"/>
                                                                                          <w:marRight w:val="0"/>
                                                                                          <w:marTop w:val="0"/>
                                                                                          <w:marBottom w:val="0"/>
                                                                                          <w:divBdr>
                                                                                            <w:top w:val="none" w:sz="0" w:space="0" w:color="auto"/>
                                                                                            <w:left w:val="none" w:sz="0" w:space="0" w:color="auto"/>
                                                                                            <w:bottom w:val="none" w:sz="0" w:space="0" w:color="auto"/>
                                                                                            <w:right w:val="none" w:sz="0" w:space="0" w:color="auto"/>
                                                                                          </w:divBdr>
                                                                                          <w:divsChild>
                                                                                            <w:div w:id="1904020815">
                                                                                              <w:marLeft w:val="0"/>
                                                                                              <w:marRight w:val="0"/>
                                                                                              <w:marTop w:val="0"/>
                                                                                              <w:marBottom w:val="0"/>
                                                                                              <w:divBdr>
                                                                                                <w:top w:val="none" w:sz="0" w:space="0" w:color="auto"/>
                                                                                                <w:left w:val="none" w:sz="0" w:space="0" w:color="auto"/>
                                                                                                <w:bottom w:val="none" w:sz="0" w:space="0" w:color="auto"/>
                                                                                                <w:right w:val="none" w:sz="0" w:space="0" w:color="auto"/>
                                                                                              </w:divBdr>
                                                                                              <w:divsChild>
                                                                                                <w:div w:id="2123451457">
                                                                                                  <w:marLeft w:val="0"/>
                                                                                                  <w:marRight w:val="0"/>
                                                                                                  <w:marTop w:val="0"/>
                                                                                                  <w:marBottom w:val="0"/>
                                                                                                  <w:divBdr>
                                                                                                    <w:top w:val="none" w:sz="0" w:space="0" w:color="auto"/>
                                                                                                    <w:left w:val="none" w:sz="0" w:space="0" w:color="auto"/>
                                                                                                    <w:bottom w:val="none" w:sz="0" w:space="0" w:color="auto"/>
                                                                                                    <w:right w:val="none" w:sz="0" w:space="0" w:color="auto"/>
                                                                                                  </w:divBdr>
                                                                                                  <w:divsChild>
                                                                                                    <w:div w:id="708338001">
                                                                                                      <w:marLeft w:val="0"/>
                                                                                                      <w:marRight w:val="0"/>
                                                                                                      <w:marTop w:val="0"/>
                                                                                                      <w:marBottom w:val="0"/>
                                                                                                      <w:divBdr>
                                                                                                        <w:top w:val="none" w:sz="0" w:space="0" w:color="auto"/>
                                                                                                        <w:left w:val="none" w:sz="0" w:space="0" w:color="auto"/>
                                                                                                        <w:bottom w:val="none" w:sz="0" w:space="0" w:color="auto"/>
                                                                                                        <w:right w:val="none" w:sz="0" w:space="0" w:color="auto"/>
                                                                                                      </w:divBdr>
                                                                                                      <w:divsChild>
                                                                                                        <w:div w:id="1071729937">
                                                                                                          <w:marLeft w:val="0"/>
                                                                                                          <w:marRight w:val="0"/>
                                                                                                          <w:marTop w:val="0"/>
                                                                                                          <w:marBottom w:val="0"/>
                                                                                                          <w:divBdr>
                                                                                                            <w:top w:val="none" w:sz="0" w:space="0" w:color="auto"/>
                                                                                                            <w:left w:val="none" w:sz="0" w:space="0" w:color="auto"/>
                                                                                                            <w:bottom w:val="none" w:sz="0" w:space="0" w:color="auto"/>
                                                                                                            <w:right w:val="none" w:sz="0" w:space="0" w:color="auto"/>
                                                                                                          </w:divBdr>
                                                                                                          <w:divsChild>
                                                                                                            <w:div w:id="188050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2382">
      <w:bodyDiv w:val="1"/>
      <w:marLeft w:val="0"/>
      <w:marRight w:val="0"/>
      <w:marTop w:val="0"/>
      <w:marBottom w:val="0"/>
      <w:divBdr>
        <w:top w:val="none" w:sz="0" w:space="0" w:color="auto"/>
        <w:left w:val="none" w:sz="0" w:space="0" w:color="auto"/>
        <w:bottom w:val="none" w:sz="0" w:space="0" w:color="auto"/>
        <w:right w:val="none" w:sz="0" w:space="0" w:color="auto"/>
      </w:divBdr>
      <w:divsChild>
        <w:div w:id="105514688">
          <w:marLeft w:val="0"/>
          <w:marRight w:val="0"/>
          <w:marTop w:val="0"/>
          <w:marBottom w:val="0"/>
          <w:divBdr>
            <w:top w:val="none" w:sz="0" w:space="0" w:color="auto"/>
            <w:left w:val="none" w:sz="0" w:space="0" w:color="auto"/>
            <w:bottom w:val="none" w:sz="0" w:space="0" w:color="auto"/>
            <w:right w:val="none" w:sz="0" w:space="0" w:color="auto"/>
          </w:divBdr>
          <w:divsChild>
            <w:div w:id="1985235039">
              <w:marLeft w:val="0"/>
              <w:marRight w:val="0"/>
              <w:marTop w:val="0"/>
              <w:marBottom w:val="0"/>
              <w:divBdr>
                <w:top w:val="none" w:sz="0" w:space="0" w:color="auto"/>
                <w:left w:val="none" w:sz="0" w:space="0" w:color="auto"/>
                <w:bottom w:val="none" w:sz="0" w:space="0" w:color="auto"/>
                <w:right w:val="none" w:sz="0" w:space="0" w:color="auto"/>
              </w:divBdr>
              <w:divsChild>
                <w:div w:id="684940234">
                  <w:marLeft w:val="0"/>
                  <w:marRight w:val="0"/>
                  <w:marTop w:val="0"/>
                  <w:marBottom w:val="0"/>
                  <w:divBdr>
                    <w:top w:val="none" w:sz="0" w:space="0" w:color="auto"/>
                    <w:left w:val="none" w:sz="0" w:space="0" w:color="auto"/>
                    <w:bottom w:val="none" w:sz="0" w:space="0" w:color="auto"/>
                    <w:right w:val="none" w:sz="0" w:space="0" w:color="auto"/>
                  </w:divBdr>
                  <w:divsChild>
                    <w:div w:id="1432049828">
                      <w:marLeft w:val="0"/>
                      <w:marRight w:val="0"/>
                      <w:marTop w:val="0"/>
                      <w:marBottom w:val="0"/>
                      <w:divBdr>
                        <w:top w:val="none" w:sz="0" w:space="0" w:color="auto"/>
                        <w:left w:val="none" w:sz="0" w:space="0" w:color="auto"/>
                        <w:bottom w:val="none" w:sz="0" w:space="0" w:color="auto"/>
                        <w:right w:val="none" w:sz="0" w:space="0" w:color="auto"/>
                      </w:divBdr>
                      <w:divsChild>
                        <w:div w:id="1625304052">
                          <w:marLeft w:val="0"/>
                          <w:marRight w:val="0"/>
                          <w:marTop w:val="0"/>
                          <w:marBottom w:val="0"/>
                          <w:divBdr>
                            <w:top w:val="none" w:sz="0" w:space="0" w:color="auto"/>
                            <w:left w:val="none" w:sz="0" w:space="0" w:color="auto"/>
                            <w:bottom w:val="none" w:sz="0" w:space="0" w:color="auto"/>
                            <w:right w:val="none" w:sz="0" w:space="0" w:color="auto"/>
                          </w:divBdr>
                          <w:divsChild>
                            <w:div w:id="455804307">
                              <w:marLeft w:val="0"/>
                              <w:marRight w:val="0"/>
                              <w:marTop w:val="0"/>
                              <w:marBottom w:val="0"/>
                              <w:divBdr>
                                <w:top w:val="none" w:sz="0" w:space="0" w:color="auto"/>
                                <w:left w:val="none" w:sz="0" w:space="0" w:color="auto"/>
                                <w:bottom w:val="none" w:sz="0" w:space="0" w:color="auto"/>
                                <w:right w:val="none" w:sz="0" w:space="0" w:color="auto"/>
                              </w:divBdr>
                              <w:divsChild>
                                <w:div w:id="1191720718">
                                  <w:marLeft w:val="0"/>
                                  <w:marRight w:val="0"/>
                                  <w:marTop w:val="0"/>
                                  <w:marBottom w:val="0"/>
                                  <w:divBdr>
                                    <w:top w:val="none" w:sz="0" w:space="0" w:color="auto"/>
                                    <w:left w:val="none" w:sz="0" w:space="0" w:color="auto"/>
                                    <w:bottom w:val="none" w:sz="0" w:space="0" w:color="auto"/>
                                    <w:right w:val="none" w:sz="0" w:space="0" w:color="auto"/>
                                  </w:divBdr>
                                  <w:divsChild>
                                    <w:div w:id="89766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03297">
      <w:bodyDiv w:val="1"/>
      <w:marLeft w:val="0"/>
      <w:marRight w:val="0"/>
      <w:marTop w:val="0"/>
      <w:marBottom w:val="0"/>
      <w:divBdr>
        <w:top w:val="none" w:sz="0" w:space="0" w:color="auto"/>
        <w:left w:val="none" w:sz="0" w:space="0" w:color="auto"/>
        <w:bottom w:val="none" w:sz="0" w:space="0" w:color="auto"/>
        <w:right w:val="none" w:sz="0" w:space="0" w:color="auto"/>
      </w:divBdr>
    </w:div>
    <w:div w:id="110323320">
      <w:bodyDiv w:val="1"/>
      <w:marLeft w:val="0"/>
      <w:marRight w:val="0"/>
      <w:marTop w:val="0"/>
      <w:marBottom w:val="0"/>
      <w:divBdr>
        <w:top w:val="none" w:sz="0" w:space="0" w:color="auto"/>
        <w:left w:val="none" w:sz="0" w:space="0" w:color="auto"/>
        <w:bottom w:val="none" w:sz="0" w:space="0" w:color="auto"/>
        <w:right w:val="none" w:sz="0" w:space="0" w:color="auto"/>
      </w:divBdr>
    </w:div>
    <w:div w:id="138235866">
      <w:bodyDiv w:val="1"/>
      <w:marLeft w:val="0"/>
      <w:marRight w:val="0"/>
      <w:marTop w:val="0"/>
      <w:marBottom w:val="0"/>
      <w:divBdr>
        <w:top w:val="none" w:sz="0" w:space="0" w:color="auto"/>
        <w:left w:val="none" w:sz="0" w:space="0" w:color="auto"/>
        <w:bottom w:val="none" w:sz="0" w:space="0" w:color="auto"/>
        <w:right w:val="none" w:sz="0" w:space="0" w:color="auto"/>
      </w:divBdr>
    </w:div>
    <w:div w:id="226839366">
      <w:bodyDiv w:val="1"/>
      <w:marLeft w:val="0"/>
      <w:marRight w:val="0"/>
      <w:marTop w:val="0"/>
      <w:marBottom w:val="0"/>
      <w:divBdr>
        <w:top w:val="none" w:sz="0" w:space="0" w:color="auto"/>
        <w:left w:val="none" w:sz="0" w:space="0" w:color="auto"/>
        <w:bottom w:val="none" w:sz="0" w:space="0" w:color="auto"/>
        <w:right w:val="none" w:sz="0" w:space="0" w:color="auto"/>
      </w:divBdr>
    </w:div>
    <w:div w:id="239604837">
      <w:bodyDiv w:val="1"/>
      <w:marLeft w:val="0"/>
      <w:marRight w:val="0"/>
      <w:marTop w:val="0"/>
      <w:marBottom w:val="0"/>
      <w:divBdr>
        <w:top w:val="none" w:sz="0" w:space="0" w:color="auto"/>
        <w:left w:val="none" w:sz="0" w:space="0" w:color="auto"/>
        <w:bottom w:val="none" w:sz="0" w:space="0" w:color="auto"/>
        <w:right w:val="none" w:sz="0" w:space="0" w:color="auto"/>
      </w:divBdr>
    </w:div>
    <w:div w:id="246113917">
      <w:bodyDiv w:val="1"/>
      <w:marLeft w:val="0"/>
      <w:marRight w:val="0"/>
      <w:marTop w:val="0"/>
      <w:marBottom w:val="0"/>
      <w:divBdr>
        <w:top w:val="none" w:sz="0" w:space="0" w:color="auto"/>
        <w:left w:val="none" w:sz="0" w:space="0" w:color="auto"/>
        <w:bottom w:val="none" w:sz="0" w:space="0" w:color="auto"/>
        <w:right w:val="none" w:sz="0" w:space="0" w:color="auto"/>
      </w:divBdr>
      <w:divsChild>
        <w:div w:id="1116950187">
          <w:marLeft w:val="0"/>
          <w:marRight w:val="0"/>
          <w:marTop w:val="0"/>
          <w:marBottom w:val="0"/>
          <w:divBdr>
            <w:top w:val="none" w:sz="0" w:space="0" w:color="auto"/>
            <w:left w:val="none" w:sz="0" w:space="0" w:color="auto"/>
            <w:bottom w:val="none" w:sz="0" w:space="0" w:color="auto"/>
            <w:right w:val="none" w:sz="0" w:space="0" w:color="auto"/>
          </w:divBdr>
          <w:divsChild>
            <w:div w:id="974679099">
              <w:marLeft w:val="0"/>
              <w:marRight w:val="0"/>
              <w:marTop w:val="0"/>
              <w:marBottom w:val="0"/>
              <w:divBdr>
                <w:top w:val="none" w:sz="0" w:space="0" w:color="auto"/>
                <w:left w:val="none" w:sz="0" w:space="0" w:color="auto"/>
                <w:bottom w:val="none" w:sz="0" w:space="0" w:color="auto"/>
                <w:right w:val="none" w:sz="0" w:space="0" w:color="auto"/>
              </w:divBdr>
              <w:divsChild>
                <w:div w:id="1107118560">
                  <w:marLeft w:val="0"/>
                  <w:marRight w:val="0"/>
                  <w:marTop w:val="0"/>
                  <w:marBottom w:val="0"/>
                  <w:divBdr>
                    <w:top w:val="none" w:sz="0" w:space="0" w:color="auto"/>
                    <w:left w:val="none" w:sz="0" w:space="0" w:color="auto"/>
                    <w:bottom w:val="none" w:sz="0" w:space="0" w:color="auto"/>
                    <w:right w:val="none" w:sz="0" w:space="0" w:color="auto"/>
                  </w:divBdr>
                  <w:divsChild>
                    <w:div w:id="6518811">
                      <w:marLeft w:val="0"/>
                      <w:marRight w:val="0"/>
                      <w:marTop w:val="0"/>
                      <w:marBottom w:val="0"/>
                      <w:divBdr>
                        <w:top w:val="none" w:sz="0" w:space="0" w:color="auto"/>
                        <w:left w:val="none" w:sz="0" w:space="0" w:color="auto"/>
                        <w:bottom w:val="none" w:sz="0" w:space="0" w:color="auto"/>
                        <w:right w:val="none" w:sz="0" w:space="0" w:color="auto"/>
                      </w:divBdr>
                      <w:divsChild>
                        <w:div w:id="503787176">
                          <w:marLeft w:val="0"/>
                          <w:marRight w:val="0"/>
                          <w:marTop w:val="0"/>
                          <w:marBottom w:val="0"/>
                          <w:divBdr>
                            <w:top w:val="none" w:sz="0" w:space="0" w:color="auto"/>
                            <w:left w:val="none" w:sz="0" w:space="0" w:color="auto"/>
                            <w:bottom w:val="none" w:sz="0" w:space="0" w:color="auto"/>
                            <w:right w:val="none" w:sz="0" w:space="0" w:color="auto"/>
                          </w:divBdr>
                          <w:divsChild>
                            <w:div w:id="1459254651">
                              <w:marLeft w:val="0"/>
                              <w:marRight w:val="0"/>
                              <w:marTop w:val="0"/>
                              <w:marBottom w:val="0"/>
                              <w:divBdr>
                                <w:top w:val="none" w:sz="0" w:space="0" w:color="auto"/>
                                <w:left w:val="none" w:sz="0" w:space="0" w:color="auto"/>
                                <w:bottom w:val="none" w:sz="0" w:space="0" w:color="auto"/>
                                <w:right w:val="none" w:sz="0" w:space="0" w:color="auto"/>
                              </w:divBdr>
                              <w:divsChild>
                                <w:div w:id="1241670885">
                                  <w:marLeft w:val="0"/>
                                  <w:marRight w:val="0"/>
                                  <w:marTop w:val="0"/>
                                  <w:marBottom w:val="0"/>
                                  <w:divBdr>
                                    <w:top w:val="none" w:sz="0" w:space="0" w:color="auto"/>
                                    <w:left w:val="none" w:sz="0" w:space="0" w:color="auto"/>
                                    <w:bottom w:val="none" w:sz="0" w:space="0" w:color="auto"/>
                                    <w:right w:val="none" w:sz="0" w:space="0" w:color="auto"/>
                                  </w:divBdr>
                                  <w:divsChild>
                                    <w:div w:id="62419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6620563">
      <w:bodyDiv w:val="1"/>
      <w:marLeft w:val="0"/>
      <w:marRight w:val="0"/>
      <w:marTop w:val="0"/>
      <w:marBottom w:val="0"/>
      <w:divBdr>
        <w:top w:val="none" w:sz="0" w:space="0" w:color="auto"/>
        <w:left w:val="none" w:sz="0" w:space="0" w:color="auto"/>
        <w:bottom w:val="none" w:sz="0" w:space="0" w:color="auto"/>
        <w:right w:val="none" w:sz="0" w:space="0" w:color="auto"/>
      </w:divBdr>
    </w:div>
    <w:div w:id="312410654">
      <w:bodyDiv w:val="1"/>
      <w:marLeft w:val="0"/>
      <w:marRight w:val="0"/>
      <w:marTop w:val="0"/>
      <w:marBottom w:val="0"/>
      <w:divBdr>
        <w:top w:val="none" w:sz="0" w:space="0" w:color="auto"/>
        <w:left w:val="none" w:sz="0" w:space="0" w:color="auto"/>
        <w:bottom w:val="none" w:sz="0" w:space="0" w:color="auto"/>
        <w:right w:val="none" w:sz="0" w:space="0" w:color="auto"/>
      </w:divBdr>
    </w:div>
    <w:div w:id="326175971">
      <w:bodyDiv w:val="1"/>
      <w:marLeft w:val="0"/>
      <w:marRight w:val="0"/>
      <w:marTop w:val="0"/>
      <w:marBottom w:val="0"/>
      <w:divBdr>
        <w:top w:val="none" w:sz="0" w:space="0" w:color="auto"/>
        <w:left w:val="none" w:sz="0" w:space="0" w:color="auto"/>
        <w:bottom w:val="none" w:sz="0" w:space="0" w:color="auto"/>
        <w:right w:val="none" w:sz="0" w:space="0" w:color="auto"/>
      </w:divBdr>
      <w:divsChild>
        <w:div w:id="434330140">
          <w:marLeft w:val="0"/>
          <w:marRight w:val="0"/>
          <w:marTop w:val="0"/>
          <w:marBottom w:val="0"/>
          <w:divBdr>
            <w:top w:val="none" w:sz="0" w:space="0" w:color="auto"/>
            <w:left w:val="none" w:sz="0" w:space="0" w:color="auto"/>
            <w:bottom w:val="none" w:sz="0" w:space="0" w:color="auto"/>
            <w:right w:val="none" w:sz="0" w:space="0" w:color="auto"/>
          </w:divBdr>
          <w:divsChild>
            <w:div w:id="1658415886">
              <w:marLeft w:val="0"/>
              <w:marRight w:val="0"/>
              <w:marTop w:val="0"/>
              <w:marBottom w:val="0"/>
              <w:divBdr>
                <w:top w:val="none" w:sz="0" w:space="0" w:color="auto"/>
                <w:left w:val="none" w:sz="0" w:space="0" w:color="auto"/>
                <w:bottom w:val="none" w:sz="0" w:space="0" w:color="auto"/>
                <w:right w:val="none" w:sz="0" w:space="0" w:color="auto"/>
              </w:divBdr>
              <w:divsChild>
                <w:div w:id="156264161">
                  <w:marLeft w:val="0"/>
                  <w:marRight w:val="0"/>
                  <w:marTop w:val="0"/>
                  <w:marBottom w:val="0"/>
                  <w:divBdr>
                    <w:top w:val="none" w:sz="0" w:space="0" w:color="auto"/>
                    <w:left w:val="none" w:sz="0" w:space="0" w:color="auto"/>
                    <w:bottom w:val="none" w:sz="0" w:space="0" w:color="auto"/>
                    <w:right w:val="none" w:sz="0" w:space="0" w:color="auto"/>
                  </w:divBdr>
                  <w:divsChild>
                    <w:div w:id="842671100">
                      <w:marLeft w:val="0"/>
                      <w:marRight w:val="0"/>
                      <w:marTop w:val="0"/>
                      <w:marBottom w:val="0"/>
                      <w:divBdr>
                        <w:top w:val="none" w:sz="0" w:space="0" w:color="auto"/>
                        <w:left w:val="none" w:sz="0" w:space="0" w:color="auto"/>
                        <w:bottom w:val="none" w:sz="0" w:space="0" w:color="auto"/>
                        <w:right w:val="none" w:sz="0" w:space="0" w:color="auto"/>
                      </w:divBdr>
                      <w:divsChild>
                        <w:div w:id="439565628">
                          <w:marLeft w:val="0"/>
                          <w:marRight w:val="0"/>
                          <w:marTop w:val="0"/>
                          <w:marBottom w:val="0"/>
                          <w:divBdr>
                            <w:top w:val="none" w:sz="0" w:space="0" w:color="auto"/>
                            <w:left w:val="none" w:sz="0" w:space="0" w:color="auto"/>
                            <w:bottom w:val="none" w:sz="0" w:space="0" w:color="auto"/>
                            <w:right w:val="none" w:sz="0" w:space="0" w:color="auto"/>
                          </w:divBdr>
                          <w:divsChild>
                            <w:div w:id="163478107">
                              <w:marLeft w:val="0"/>
                              <w:marRight w:val="0"/>
                              <w:marTop w:val="0"/>
                              <w:marBottom w:val="0"/>
                              <w:divBdr>
                                <w:top w:val="none" w:sz="0" w:space="0" w:color="auto"/>
                                <w:left w:val="none" w:sz="0" w:space="0" w:color="auto"/>
                                <w:bottom w:val="none" w:sz="0" w:space="0" w:color="auto"/>
                                <w:right w:val="none" w:sz="0" w:space="0" w:color="auto"/>
                              </w:divBdr>
                              <w:divsChild>
                                <w:div w:id="2124567955">
                                  <w:marLeft w:val="0"/>
                                  <w:marRight w:val="0"/>
                                  <w:marTop w:val="0"/>
                                  <w:marBottom w:val="0"/>
                                  <w:divBdr>
                                    <w:top w:val="none" w:sz="0" w:space="0" w:color="auto"/>
                                    <w:left w:val="none" w:sz="0" w:space="0" w:color="auto"/>
                                    <w:bottom w:val="none" w:sz="0" w:space="0" w:color="auto"/>
                                    <w:right w:val="none" w:sz="0" w:space="0" w:color="auto"/>
                                  </w:divBdr>
                                  <w:divsChild>
                                    <w:div w:id="1668363017">
                                      <w:marLeft w:val="0"/>
                                      <w:marRight w:val="0"/>
                                      <w:marTop w:val="0"/>
                                      <w:marBottom w:val="0"/>
                                      <w:divBdr>
                                        <w:top w:val="none" w:sz="0" w:space="0" w:color="auto"/>
                                        <w:left w:val="none" w:sz="0" w:space="0" w:color="auto"/>
                                        <w:bottom w:val="none" w:sz="0" w:space="0" w:color="auto"/>
                                        <w:right w:val="none" w:sz="0" w:space="0" w:color="auto"/>
                                      </w:divBdr>
                                      <w:divsChild>
                                        <w:div w:id="1802378895">
                                          <w:marLeft w:val="0"/>
                                          <w:marRight w:val="0"/>
                                          <w:marTop w:val="0"/>
                                          <w:marBottom w:val="0"/>
                                          <w:divBdr>
                                            <w:top w:val="none" w:sz="0" w:space="0" w:color="auto"/>
                                            <w:left w:val="none" w:sz="0" w:space="0" w:color="auto"/>
                                            <w:bottom w:val="none" w:sz="0" w:space="0" w:color="auto"/>
                                            <w:right w:val="none" w:sz="0" w:space="0" w:color="auto"/>
                                          </w:divBdr>
                                          <w:divsChild>
                                            <w:div w:id="148296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764708">
      <w:bodyDiv w:val="1"/>
      <w:marLeft w:val="0"/>
      <w:marRight w:val="0"/>
      <w:marTop w:val="0"/>
      <w:marBottom w:val="0"/>
      <w:divBdr>
        <w:top w:val="none" w:sz="0" w:space="0" w:color="auto"/>
        <w:left w:val="none" w:sz="0" w:space="0" w:color="auto"/>
        <w:bottom w:val="none" w:sz="0" w:space="0" w:color="auto"/>
        <w:right w:val="none" w:sz="0" w:space="0" w:color="auto"/>
      </w:divBdr>
    </w:div>
    <w:div w:id="402529097">
      <w:bodyDiv w:val="1"/>
      <w:marLeft w:val="0"/>
      <w:marRight w:val="0"/>
      <w:marTop w:val="0"/>
      <w:marBottom w:val="0"/>
      <w:divBdr>
        <w:top w:val="none" w:sz="0" w:space="0" w:color="auto"/>
        <w:left w:val="none" w:sz="0" w:space="0" w:color="auto"/>
        <w:bottom w:val="none" w:sz="0" w:space="0" w:color="auto"/>
        <w:right w:val="none" w:sz="0" w:space="0" w:color="auto"/>
      </w:divBdr>
    </w:div>
    <w:div w:id="406851833">
      <w:bodyDiv w:val="1"/>
      <w:marLeft w:val="0"/>
      <w:marRight w:val="0"/>
      <w:marTop w:val="0"/>
      <w:marBottom w:val="0"/>
      <w:divBdr>
        <w:top w:val="none" w:sz="0" w:space="0" w:color="auto"/>
        <w:left w:val="none" w:sz="0" w:space="0" w:color="auto"/>
        <w:bottom w:val="none" w:sz="0" w:space="0" w:color="auto"/>
        <w:right w:val="none" w:sz="0" w:space="0" w:color="auto"/>
      </w:divBdr>
    </w:div>
    <w:div w:id="422069274">
      <w:bodyDiv w:val="1"/>
      <w:marLeft w:val="0"/>
      <w:marRight w:val="0"/>
      <w:marTop w:val="0"/>
      <w:marBottom w:val="0"/>
      <w:divBdr>
        <w:top w:val="none" w:sz="0" w:space="0" w:color="auto"/>
        <w:left w:val="none" w:sz="0" w:space="0" w:color="auto"/>
        <w:bottom w:val="none" w:sz="0" w:space="0" w:color="auto"/>
        <w:right w:val="none" w:sz="0" w:space="0" w:color="auto"/>
      </w:divBdr>
      <w:divsChild>
        <w:div w:id="2094085721">
          <w:marLeft w:val="0"/>
          <w:marRight w:val="0"/>
          <w:marTop w:val="0"/>
          <w:marBottom w:val="0"/>
          <w:divBdr>
            <w:top w:val="none" w:sz="0" w:space="0" w:color="auto"/>
            <w:left w:val="none" w:sz="0" w:space="0" w:color="auto"/>
            <w:bottom w:val="none" w:sz="0" w:space="0" w:color="auto"/>
            <w:right w:val="none" w:sz="0" w:space="0" w:color="auto"/>
          </w:divBdr>
          <w:divsChild>
            <w:div w:id="1086028772">
              <w:marLeft w:val="0"/>
              <w:marRight w:val="0"/>
              <w:marTop w:val="0"/>
              <w:marBottom w:val="0"/>
              <w:divBdr>
                <w:top w:val="none" w:sz="0" w:space="0" w:color="auto"/>
                <w:left w:val="none" w:sz="0" w:space="0" w:color="auto"/>
                <w:bottom w:val="none" w:sz="0" w:space="0" w:color="auto"/>
                <w:right w:val="none" w:sz="0" w:space="0" w:color="auto"/>
              </w:divBdr>
              <w:divsChild>
                <w:div w:id="11614577">
                  <w:marLeft w:val="0"/>
                  <w:marRight w:val="0"/>
                  <w:marTop w:val="0"/>
                  <w:marBottom w:val="0"/>
                  <w:divBdr>
                    <w:top w:val="none" w:sz="0" w:space="0" w:color="auto"/>
                    <w:left w:val="none" w:sz="0" w:space="0" w:color="auto"/>
                    <w:bottom w:val="none" w:sz="0" w:space="0" w:color="auto"/>
                    <w:right w:val="none" w:sz="0" w:space="0" w:color="auto"/>
                  </w:divBdr>
                  <w:divsChild>
                    <w:div w:id="950626485">
                      <w:marLeft w:val="0"/>
                      <w:marRight w:val="0"/>
                      <w:marTop w:val="0"/>
                      <w:marBottom w:val="0"/>
                      <w:divBdr>
                        <w:top w:val="none" w:sz="0" w:space="0" w:color="auto"/>
                        <w:left w:val="none" w:sz="0" w:space="0" w:color="auto"/>
                        <w:bottom w:val="none" w:sz="0" w:space="0" w:color="auto"/>
                        <w:right w:val="none" w:sz="0" w:space="0" w:color="auto"/>
                      </w:divBdr>
                      <w:divsChild>
                        <w:div w:id="14986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381606">
      <w:bodyDiv w:val="1"/>
      <w:marLeft w:val="0"/>
      <w:marRight w:val="0"/>
      <w:marTop w:val="0"/>
      <w:marBottom w:val="0"/>
      <w:divBdr>
        <w:top w:val="none" w:sz="0" w:space="0" w:color="auto"/>
        <w:left w:val="none" w:sz="0" w:space="0" w:color="auto"/>
        <w:bottom w:val="none" w:sz="0" w:space="0" w:color="auto"/>
        <w:right w:val="none" w:sz="0" w:space="0" w:color="auto"/>
      </w:divBdr>
    </w:div>
    <w:div w:id="461773536">
      <w:bodyDiv w:val="1"/>
      <w:marLeft w:val="0"/>
      <w:marRight w:val="0"/>
      <w:marTop w:val="0"/>
      <w:marBottom w:val="0"/>
      <w:divBdr>
        <w:top w:val="none" w:sz="0" w:space="0" w:color="auto"/>
        <w:left w:val="none" w:sz="0" w:space="0" w:color="auto"/>
        <w:bottom w:val="none" w:sz="0" w:space="0" w:color="auto"/>
        <w:right w:val="none" w:sz="0" w:space="0" w:color="auto"/>
      </w:divBdr>
      <w:divsChild>
        <w:div w:id="1047994147">
          <w:marLeft w:val="-15"/>
          <w:marRight w:val="-15"/>
          <w:marTop w:val="0"/>
          <w:marBottom w:val="0"/>
          <w:divBdr>
            <w:top w:val="none" w:sz="0" w:space="0" w:color="auto"/>
            <w:left w:val="single" w:sz="6" w:space="0" w:color="DADADA"/>
            <w:bottom w:val="none" w:sz="0" w:space="0" w:color="auto"/>
            <w:right w:val="single" w:sz="6" w:space="0" w:color="DADADA"/>
          </w:divBdr>
          <w:divsChild>
            <w:div w:id="457723798">
              <w:marLeft w:val="0"/>
              <w:marRight w:val="0"/>
              <w:marTop w:val="0"/>
              <w:marBottom w:val="0"/>
              <w:divBdr>
                <w:top w:val="none" w:sz="0" w:space="0" w:color="auto"/>
                <w:left w:val="single" w:sz="48" w:space="0" w:color="FFFFFF"/>
                <w:bottom w:val="none" w:sz="0" w:space="0" w:color="auto"/>
                <w:right w:val="none" w:sz="0" w:space="0" w:color="auto"/>
              </w:divBdr>
              <w:divsChild>
                <w:div w:id="168722014">
                  <w:marLeft w:val="-15"/>
                  <w:marRight w:val="-15"/>
                  <w:marTop w:val="0"/>
                  <w:marBottom w:val="0"/>
                  <w:divBdr>
                    <w:top w:val="none" w:sz="0" w:space="0" w:color="auto"/>
                    <w:left w:val="single" w:sz="6" w:space="0" w:color="F9C661"/>
                    <w:bottom w:val="none" w:sz="0" w:space="0" w:color="auto"/>
                    <w:right w:val="single" w:sz="6" w:space="0" w:color="DADADA"/>
                  </w:divBdr>
                  <w:divsChild>
                    <w:div w:id="1345134234">
                      <w:marLeft w:val="-30"/>
                      <w:marRight w:val="-45"/>
                      <w:marTop w:val="0"/>
                      <w:marBottom w:val="0"/>
                      <w:divBdr>
                        <w:top w:val="none" w:sz="0" w:space="0" w:color="auto"/>
                        <w:left w:val="none" w:sz="0" w:space="0" w:color="auto"/>
                        <w:bottom w:val="none" w:sz="0" w:space="0" w:color="auto"/>
                        <w:right w:val="none" w:sz="0" w:space="0" w:color="auto"/>
                      </w:divBdr>
                      <w:divsChild>
                        <w:div w:id="2020962694">
                          <w:marLeft w:val="0"/>
                          <w:marRight w:val="0"/>
                          <w:marTop w:val="0"/>
                          <w:marBottom w:val="0"/>
                          <w:divBdr>
                            <w:top w:val="none" w:sz="0" w:space="0" w:color="auto"/>
                            <w:left w:val="none" w:sz="0" w:space="0" w:color="auto"/>
                            <w:bottom w:val="none" w:sz="0" w:space="0" w:color="auto"/>
                            <w:right w:val="none" w:sz="0" w:space="0" w:color="auto"/>
                          </w:divBdr>
                          <w:divsChild>
                            <w:div w:id="932400150">
                              <w:marLeft w:val="0"/>
                              <w:marRight w:val="0"/>
                              <w:marTop w:val="0"/>
                              <w:marBottom w:val="0"/>
                              <w:divBdr>
                                <w:top w:val="none" w:sz="0" w:space="0" w:color="auto"/>
                                <w:left w:val="none" w:sz="0" w:space="0" w:color="auto"/>
                                <w:bottom w:val="none" w:sz="0" w:space="0" w:color="auto"/>
                                <w:right w:val="none" w:sz="0" w:space="0" w:color="auto"/>
                              </w:divBdr>
                              <w:divsChild>
                                <w:div w:id="60254654">
                                  <w:marLeft w:val="0"/>
                                  <w:marRight w:val="0"/>
                                  <w:marTop w:val="0"/>
                                  <w:marBottom w:val="0"/>
                                  <w:divBdr>
                                    <w:top w:val="none" w:sz="0" w:space="0" w:color="auto"/>
                                    <w:left w:val="none" w:sz="0" w:space="0" w:color="auto"/>
                                    <w:bottom w:val="none" w:sz="0" w:space="0" w:color="auto"/>
                                    <w:right w:val="none" w:sz="0" w:space="0" w:color="auto"/>
                                  </w:divBdr>
                                </w:div>
                                <w:div w:id="232737120">
                                  <w:marLeft w:val="0"/>
                                  <w:marRight w:val="0"/>
                                  <w:marTop w:val="0"/>
                                  <w:marBottom w:val="0"/>
                                  <w:divBdr>
                                    <w:top w:val="none" w:sz="0" w:space="0" w:color="auto"/>
                                    <w:left w:val="none" w:sz="0" w:space="0" w:color="auto"/>
                                    <w:bottom w:val="none" w:sz="0" w:space="0" w:color="auto"/>
                                    <w:right w:val="none" w:sz="0" w:space="0" w:color="auto"/>
                                  </w:divBdr>
                                </w:div>
                                <w:div w:id="267396733">
                                  <w:marLeft w:val="0"/>
                                  <w:marRight w:val="0"/>
                                  <w:marTop w:val="0"/>
                                  <w:marBottom w:val="0"/>
                                  <w:divBdr>
                                    <w:top w:val="none" w:sz="0" w:space="0" w:color="auto"/>
                                    <w:left w:val="none" w:sz="0" w:space="0" w:color="auto"/>
                                    <w:bottom w:val="none" w:sz="0" w:space="0" w:color="auto"/>
                                    <w:right w:val="none" w:sz="0" w:space="0" w:color="auto"/>
                                  </w:divBdr>
                                </w:div>
                                <w:div w:id="304552398">
                                  <w:marLeft w:val="0"/>
                                  <w:marRight w:val="0"/>
                                  <w:marTop w:val="0"/>
                                  <w:marBottom w:val="0"/>
                                  <w:divBdr>
                                    <w:top w:val="none" w:sz="0" w:space="0" w:color="auto"/>
                                    <w:left w:val="none" w:sz="0" w:space="0" w:color="auto"/>
                                    <w:bottom w:val="none" w:sz="0" w:space="0" w:color="auto"/>
                                    <w:right w:val="none" w:sz="0" w:space="0" w:color="auto"/>
                                  </w:divBdr>
                                </w:div>
                                <w:div w:id="586378764">
                                  <w:marLeft w:val="0"/>
                                  <w:marRight w:val="0"/>
                                  <w:marTop w:val="0"/>
                                  <w:marBottom w:val="0"/>
                                  <w:divBdr>
                                    <w:top w:val="none" w:sz="0" w:space="0" w:color="auto"/>
                                    <w:left w:val="none" w:sz="0" w:space="0" w:color="auto"/>
                                    <w:bottom w:val="none" w:sz="0" w:space="0" w:color="auto"/>
                                    <w:right w:val="none" w:sz="0" w:space="0" w:color="auto"/>
                                  </w:divBdr>
                                </w:div>
                                <w:div w:id="747966791">
                                  <w:marLeft w:val="0"/>
                                  <w:marRight w:val="0"/>
                                  <w:marTop w:val="0"/>
                                  <w:marBottom w:val="0"/>
                                  <w:divBdr>
                                    <w:top w:val="none" w:sz="0" w:space="0" w:color="auto"/>
                                    <w:left w:val="none" w:sz="0" w:space="0" w:color="auto"/>
                                    <w:bottom w:val="none" w:sz="0" w:space="0" w:color="auto"/>
                                    <w:right w:val="none" w:sz="0" w:space="0" w:color="auto"/>
                                  </w:divBdr>
                                </w:div>
                                <w:div w:id="794913416">
                                  <w:marLeft w:val="0"/>
                                  <w:marRight w:val="0"/>
                                  <w:marTop w:val="0"/>
                                  <w:marBottom w:val="0"/>
                                  <w:divBdr>
                                    <w:top w:val="none" w:sz="0" w:space="0" w:color="auto"/>
                                    <w:left w:val="none" w:sz="0" w:space="0" w:color="auto"/>
                                    <w:bottom w:val="none" w:sz="0" w:space="0" w:color="auto"/>
                                    <w:right w:val="none" w:sz="0" w:space="0" w:color="auto"/>
                                  </w:divBdr>
                                </w:div>
                                <w:div w:id="1175266514">
                                  <w:marLeft w:val="0"/>
                                  <w:marRight w:val="0"/>
                                  <w:marTop w:val="0"/>
                                  <w:marBottom w:val="0"/>
                                  <w:divBdr>
                                    <w:top w:val="none" w:sz="0" w:space="0" w:color="auto"/>
                                    <w:left w:val="none" w:sz="0" w:space="0" w:color="auto"/>
                                    <w:bottom w:val="none" w:sz="0" w:space="0" w:color="auto"/>
                                    <w:right w:val="none" w:sz="0" w:space="0" w:color="auto"/>
                                  </w:divBdr>
                                </w:div>
                                <w:div w:id="1302230773">
                                  <w:marLeft w:val="0"/>
                                  <w:marRight w:val="0"/>
                                  <w:marTop w:val="0"/>
                                  <w:marBottom w:val="0"/>
                                  <w:divBdr>
                                    <w:top w:val="none" w:sz="0" w:space="0" w:color="auto"/>
                                    <w:left w:val="none" w:sz="0" w:space="0" w:color="auto"/>
                                    <w:bottom w:val="none" w:sz="0" w:space="0" w:color="auto"/>
                                    <w:right w:val="none" w:sz="0" w:space="0" w:color="auto"/>
                                  </w:divBdr>
                                </w:div>
                                <w:div w:id="1369531626">
                                  <w:marLeft w:val="0"/>
                                  <w:marRight w:val="0"/>
                                  <w:marTop w:val="0"/>
                                  <w:marBottom w:val="0"/>
                                  <w:divBdr>
                                    <w:top w:val="none" w:sz="0" w:space="0" w:color="auto"/>
                                    <w:left w:val="none" w:sz="0" w:space="0" w:color="auto"/>
                                    <w:bottom w:val="none" w:sz="0" w:space="0" w:color="auto"/>
                                    <w:right w:val="none" w:sz="0" w:space="0" w:color="auto"/>
                                  </w:divBdr>
                                </w:div>
                                <w:div w:id="1609969904">
                                  <w:marLeft w:val="0"/>
                                  <w:marRight w:val="0"/>
                                  <w:marTop w:val="0"/>
                                  <w:marBottom w:val="0"/>
                                  <w:divBdr>
                                    <w:top w:val="none" w:sz="0" w:space="0" w:color="auto"/>
                                    <w:left w:val="none" w:sz="0" w:space="0" w:color="auto"/>
                                    <w:bottom w:val="none" w:sz="0" w:space="0" w:color="auto"/>
                                    <w:right w:val="none" w:sz="0" w:space="0" w:color="auto"/>
                                  </w:divBdr>
                                </w:div>
                                <w:div w:id="1831483399">
                                  <w:marLeft w:val="0"/>
                                  <w:marRight w:val="0"/>
                                  <w:marTop w:val="0"/>
                                  <w:marBottom w:val="0"/>
                                  <w:divBdr>
                                    <w:top w:val="none" w:sz="0" w:space="0" w:color="auto"/>
                                    <w:left w:val="none" w:sz="0" w:space="0" w:color="auto"/>
                                    <w:bottom w:val="none" w:sz="0" w:space="0" w:color="auto"/>
                                    <w:right w:val="none" w:sz="0" w:space="0" w:color="auto"/>
                                  </w:divBdr>
                                </w:div>
                                <w:div w:id="1882084015">
                                  <w:marLeft w:val="0"/>
                                  <w:marRight w:val="0"/>
                                  <w:marTop w:val="0"/>
                                  <w:marBottom w:val="0"/>
                                  <w:divBdr>
                                    <w:top w:val="none" w:sz="0" w:space="0" w:color="auto"/>
                                    <w:left w:val="none" w:sz="0" w:space="0" w:color="auto"/>
                                    <w:bottom w:val="none" w:sz="0" w:space="0" w:color="auto"/>
                                    <w:right w:val="none" w:sz="0" w:space="0" w:color="auto"/>
                                  </w:divBdr>
                                </w:div>
                                <w:div w:id="2050300967">
                                  <w:marLeft w:val="0"/>
                                  <w:marRight w:val="0"/>
                                  <w:marTop w:val="0"/>
                                  <w:marBottom w:val="0"/>
                                  <w:divBdr>
                                    <w:top w:val="none" w:sz="0" w:space="0" w:color="auto"/>
                                    <w:left w:val="none" w:sz="0" w:space="0" w:color="auto"/>
                                    <w:bottom w:val="none" w:sz="0" w:space="0" w:color="auto"/>
                                    <w:right w:val="none" w:sz="0" w:space="0" w:color="auto"/>
                                  </w:divBdr>
                                </w:div>
                                <w:div w:id="2123180754">
                                  <w:marLeft w:val="0"/>
                                  <w:marRight w:val="0"/>
                                  <w:marTop w:val="0"/>
                                  <w:marBottom w:val="0"/>
                                  <w:divBdr>
                                    <w:top w:val="none" w:sz="0" w:space="0" w:color="auto"/>
                                    <w:left w:val="none" w:sz="0" w:space="0" w:color="auto"/>
                                    <w:bottom w:val="none" w:sz="0" w:space="0" w:color="auto"/>
                                    <w:right w:val="none" w:sz="0" w:space="0" w:color="auto"/>
                                  </w:divBdr>
                                </w:div>
                                <w:div w:id="21451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784066">
      <w:bodyDiv w:val="1"/>
      <w:marLeft w:val="0"/>
      <w:marRight w:val="0"/>
      <w:marTop w:val="0"/>
      <w:marBottom w:val="0"/>
      <w:divBdr>
        <w:top w:val="none" w:sz="0" w:space="0" w:color="auto"/>
        <w:left w:val="none" w:sz="0" w:space="0" w:color="auto"/>
        <w:bottom w:val="none" w:sz="0" w:space="0" w:color="auto"/>
        <w:right w:val="none" w:sz="0" w:space="0" w:color="auto"/>
      </w:divBdr>
      <w:divsChild>
        <w:div w:id="269777926">
          <w:marLeft w:val="0"/>
          <w:marRight w:val="0"/>
          <w:marTop w:val="0"/>
          <w:marBottom w:val="0"/>
          <w:divBdr>
            <w:top w:val="none" w:sz="0" w:space="0" w:color="auto"/>
            <w:left w:val="none" w:sz="0" w:space="0" w:color="auto"/>
            <w:bottom w:val="none" w:sz="0" w:space="0" w:color="auto"/>
            <w:right w:val="none" w:sz="0" w:space="0" w:color="auto"/>
          </w:divBdr>
          <w:divsChild>
            <w:div w:id="597327661">
              <w:marLeft w:val="0"/>
              <w:marRight w:val="0"/>
              <w:marTop w:val="0"/>
              <w:marBottom w:val="0"/>
              <w:divBdr>
                <w:top w:val="none" w:sz="0" w:space="0" w:color="auto"/>
                <w:left w:val="none" w:sz="0" w:space="0" w:color="auto"/>
                <w:bottom w:val="none" w:sz="0" w:space="0" w:color="auto"/>
                <w:right w:val="none" w:sz="0" w:space="0" w:color="auto"/>
              </w:divBdr>
              <w:divsChild>
                <w:div w:id="536702324">
                  <w:marLeft w:val="0"/>
                  <w:marRight w:val="0"/>
                  <w:marTop w:val="0"/>
                  <w:marBottom w:val="0"/>
                  <w:divBdr>
                    <w:top w:val="none" w:sz="0" w:space="0" w:color="auto"/>
                    <w:left w:val="none" w:sz="0" w:space="0" w:color="auto"/>
                    <w:bottom w:val="none" w:sz="0" w:space="0" w:color="auto"/>
                    <w:right w:val="none" w:sz="0" w:space="0" w:color="auto"/>
                  </w:divBdr>
                  <w:divsChild>
                    <w:div w:id="1099064168">
                      <w:marLeft w:val="0"/>
                      <w:marRight w:val="0"/>
                      <w:marTop w:val="0"/>
                      <w:marBottom w:val="0"/>
                      <w:divBdr>
                        <w:top w:val="none" w:sz="0" w:space="0" w:color="auto"/>
                        <w:left w:val="none" w:sz="0" w:space="0" w:color="auto"/>
                        <w:bottom w:val="none" w:sz="0" w:space="0" w:color="auto"/>
                        <w:right w:val="none" w:sz="0" w:space="0" w:color="auto"/>
                      </w:divBdr>
                      <w:divsChild>
                        <w:div w:id="206334181">
                          <w:marLeft w:val="0"/>
                          <w:marRight w:val="0"/>
                          <w:marTop w:val="0"/>
                          <w:marBottom w:val="0"/>
                          <w:divBdr>
                            <w:top w:val="none" w:sz="0" w:space="0" w:color="auto"/>
                            <w:left w:val="none" w:sz="0" w:space="0" w:color="auto"/>
                            <w:bottom w:val="none" w:sz="0" w:space="0" w:color="auto"/>
                            <w:right w:val="none" w:sz="0" w:space="0" w:color="auto"/>
                          </w:divBdr>
                          <w:divsChild>
                            <w:div w:id="38864129">
                              <w:marLeft w:val="0"/>
                              <w:marRight w:val="0"/>
                              <w:marTop w:val="0"/>
                              <w:marBottom w:val="0"/>
                              <w:divBdr>
                                <w:top w:val="none" w:sz="0" w:space="0" w:color="auto"/>
                                <w:left w:val="none" w:sz="0" w:space="0" w:color="auto"/>
                                <w:bottom w:val="none" w:sz="0" w:space="0" w:color="auto"/>
                                <w:right w:val="none" w:sz="0" w:space="0" w:color="auto"/>
                              </w:divBdr>
                              <w:divsChild>
                                <w:div w:id="1202667321">
                                  <w:marLeft w:val="0"/>
                                  <w:marRight w:val="0"/>
                                  <w:marTop w:val="0"/>
                                  <w:marBottom w:val="0"/>
                                  <w:divBdr>
                                    <w:top w:val="none" w:sz="0" w:space="0" w:color="auto"/>
                                    <w:left w:val="none" w:sz="0" w:space="0" w:color="auto"/>
                                    <w:bottom w:val="none" w:sz="0" w:space="0" w:color="auto"/>
                                    <w:right w:val="none" w:sz="0" w:space="0" w:color="auto"/>
                                  </w:divBdr>
                                  <w:divsChild>
                                    <w:div w:id="42194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805498">
      <w:bodyDiv w:val="1"/>
      <w:marLeft w:val="0"/>
      <w:marRight w:val="0"/>
      <w:marTop w:val="0"/>
      <w:marBottom w:val="0"/>
      <w:divBdr>
        <w:top w:val="none" w:sz="0" w:space="0" w:color="auto"/>
        <w:left w:val="none" w:sz="0" w:space="0" w:color="auto"/>
        <w:bottom w:val="none" w:sz="0" w:space="0" w:color="auto"/>
        <w:right w:val="none" w:sz="0" w:space="0" w:color="auto"/>
      </w:divBdr>
      <w:divsChild>
        <w:div w:id="1510177564">
          <w:marLeft w:val="0"/>
          <w:marRight w:val="0"/>
          <w:marTop w:val="0"/>
          <w:marBottom w:val="0"/>
          <w:divBdr>
            <w:top w:val="none" w:sz="0" w:space="0" w:color="auto"/>
            <w:left w:val="none" w:sz="0" w:space="0" w:color="auto"/>
            <w:bottom w:val="none" w:sz="0" w:space="0" w:color="auto"/>
            <w:right w:val="none" w:sz="0" w:space="0" w:color="auto"/>
          </w:divBdr>
          <w:divsChild>
            <w:div w:id="181600842">
              <w:marLeft w:val="0"/>
              <w:marRight w:val="0"/>
              <w:marTop w:val="0"/>
              <w:marBottom w:val="0"/>
              <w:divBdr>
                <w:top w:val="none" w:sz="0" w:space="0" w:color="auto"/>
                <w:left w:val="none" w:sz="0" w:space="0" w:color="auto"/>
                <w:bottom w:val="none" w:sz="0" w:space="0" w:color="auto"/>
                <w:right w:val="none" w:sz="0" w:space="0" w:color="auto"/>
              </w:divBdr>
              <w:divsChild>
                <w:div w:id="777918272">
                  <w:marLeft w:val="0"/>
                  <w:marRight w:val="0"/>
                  <w:marTop w:val="0"/>
                  <w:marBottom w:val="0"/>
                  <w:divBdr>
                    <w:top w:val="none" w:sz="0" w:space="0" w:color="auto"/>
                    <w:left w:val="none" w:sz="0" w:space="0" w:color="auto"/>
                    <w:bottom w:val="none" w:sz="0" w:space="0" w:color="auto"/>
                    <w:right w:val="none" w:sz="0" w:space="0" w:color="auto"/>
                  </w:divBdr>
                  <w:divsChild>
                    <w:div w:id="135294458">
                      <w:marLeft w:val="0"/>
                      <w:marRight w:val="0"/>
                      <w:marTop w:val="0"/>
                      <w:marBottom w:val="0"/>
                      <w:divBdr>
                        <w:top w:val="none" w:sz="0" w:space="0" w:color="auto"/>
                        <w:left w:val="none" w:sz="0" w:space="0" w:color="auto"/>
                        <w:bottom w:val="none" w:sz="0" w:space="0" w:color="auto"/>
                        <w:right w:val="none" w:sz="0" w:space="0" w:color="auto"/>
                      </w:divBdr>
                      <w:divsChild>
                        <w:div w:id="289941203">
                          <w:marLeft w:val="0"/>
                          <w:marRight w:val="0"/>
                          <w:marTop w:val="0"/>
                          <w:marBottom w:val="0"/>
                          <w:divBdr>
                            <w:top w:val="none" w:sz="0" w:space="0" w:color="auto"/>
                            <w:left w:val="none" w:sz="0" w:space="0" w:color="auto"/>
                            <w:bottom w:val="none" w:sz="0" w:space="0" w:color="auto"/>
                            <w:right w:val="none" w:sz="0" w:space="0" w:color="auto"/>
                          </w:divBdr>
                          <w:divsChild>
                            <w:div w:id="1217200752">
                              <w:marLeft w:val="0"/>
                              <w:marRight w:val="0"/>
                              <w:marTop w:val="0"/>
                              <w:marBottom w:val="0"/>
                              <w:divBdr>
                                <w:top w:val="none" w:sz="0" w:space="0" w:color="auto"/>
                                <w:left w:val="none" w:sz="0" w:space="0" w:color="auto"/>
                                <w:bottom w:val="none" w:sz="0" w:space="0" w:color="auto"/>
                                <w:right w:val="none" w:sz="0" w:space="0" w:color="auto"/>
                              </w:divBdr>
                              <w:divsChild>
                                <w:div w:id="810290636">
                                  <w:marLeft w:val="0"/>
                                  <w:marRight w:val="0"/>
                                  <w:marTop w:val="0"/>
                                  <w:marBottom w:val="0"/>
                                  <w:divBdr>
                                    <w:top w:val="none" w:sz="0" w:space="0" w:color="auto"/>
                                    <w:left w:val="none" w:sz="0" w:space="0" w:color="auto"/>
                                    <w:bottom w:val="none" w:sz="0" w:space="0" w:color="auto"/>
                                    <w:right w:val="none" w:sz="0" w:space="0" w:color="auto"/>
                                  </w:divBdr>
                                  <w:divsChild>
                                    <w:div w:id="151827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113711">
      <w:bodyDiv w:val="1"/>
      <w:marLeft w:val="0"/>
      <w:marRight w:val="0"/>
      <w:marTop w:val="0"/>
      <w:marBottom w:val="0"/>
      <w:divBdr>
        <w:top w:val="none" w:sz="0" w:space="0" w:color="auto"/>
        <w:left w:val="none" w:sz="0" w:space="0" w:color="auto"/>
        <w:bottom w:val="none" w:sz="0" w:space="0" w:color="auto"/>
        <w:right w:val="none" w:sz="0" w:space="0" w:color="auto"/>
      </w:divBdr>
    </w:div>
    <w:div w:id="578751469">
      <w:bodyDiv w:val="1"/>
      <w:marLeft w:val="0"/>
      <w:marRight w:val="0"/>
      <w:marTop w:val="0"/>
      <w:marBottom w:val="0"/>
      <w:divBdr>
        <w:top w:val="none" w:sz="0" w:space="0" w:color="auto"/>
        <w:left w:val="none" w:sz="0" w:space="0" w:color="auto"/>
        <w:bottom w:val="none" w:sz="0" w:space="0" w:color="auto"/>
        <w:right w:val="none" w:sz="0" w:space="0" w:color="auto"/>
      </w:divBdr>
      <w:divsChild>
        <w:div w:id="78869733">
          <w:marLeft w:val="0"/>
          <w:marRight w:val="0"/>
          <w:marTop w:val="0"/>
          <w:marBottom w:val="0"/>
          <w:divBdr>
            <w:top w:val="none" w:sz="0" w:space="0" w:color="auto"/>
            <w:left w:val="none" w:sz="0" w:space="0" w:color="auto"/>
            <w:bottom w:val="none" w:sz="0" w:space="0" w:color="auto"/>
            <w:right w:val="none" w:sz="0" w:space="0" w:color="auto"/>
          </w:divBdr>
        </w:div>
        <w:div w:id="215052700">
          <w:marLeft w:val="0"/>
          <w:marRight w:val="0"/>
          <w:marTop w:val="0"/>
          <w:marBottom w:val="0"/>
          <w:divBdr>
            <w:top w:val="none" w:sz="0" w:space="0" w:color="auto"/>
            <w:left w:val="none" w:sz="0" w:space="0" w:color="auto"/>
            <w:bottom w:val="none" w:sz="0" w:space="0" w:color="auto"/>
            <w:right w:val="none" w:sz="0" w:space="0" w:color="auto"/>
          </w:divBdr>
        </w:div>
        <w:div w:id="276837661">
          <w:marLeft w:val="0"/>
          <w:marRight w:val="0"/>
          <w:marTop w:val="0"/>
          <w:marBottom w:val="0"/>
          <w:divBdr>
            <w:top w:val="none" w:sz="0" w:space="0" w:color="auto"/>
            <w:left w:val="none" w:sz="0" w:space="0" w:color="auto"/>
            <w:bottom w:val="none" w:sz="0" w:space="0" w:color="auto"/>
            <w:right w:val="none" w:sz="0" w:space="0" w:color="auto"/>
          </w:divBdr>
        </w:div>
        <w:div w:id="318467250">
          <w:marLeft w:val="0"/>
          <w:marRight w:val="0"/>
          <w:marTop w:val="0"/>
          <w:marBottom w:val="0"/>
          <w:divBdr>
            <w:top w:val="none" w:sz="0" w:space="0" w:color="auto"/>
            <w:left w:val="none" w:sz="0" w:space="0" w:color="auto"/>
            <w:bottom w:val="none" w:sz="0" w:space="0" w:color="auto"/>
            <w:right w:val="none" w:sz="0" w:space="0" w:color="auto"/>
          </w:divBdr>
        </w:div>
        <w:div w:id="360591976">
          <w:marLeft w:val="0"/>
          <w:marRight w:val="0"/>
          <w:marTop w:val="0"/>
          <w:marBottom w:val="0"/>
          <w:divBdr>
            <w:top w:val="none" w:sz="0" w:space="0" w:color="auto"/>
            <w:left w:val="none" w:sz="0" w:space="0" w:color="auto"/>
            <w:bottom w:val="none" w:sz="0" w:space="0" w:color="auto"/>
            <w:right w:val="none" w:sz="0" w:space="0" w:color="auto"/>
          </w:divBdr>
        </w:div>
        <w:div w:id="399790362">
          <w:marLeft w:val="0"/>
          <w:marRight w:val="0"/>
          <w:marTop w:val="0"/>
          <w:marBottom w:val="0"/>
          <w:divBdr>
            <w:top w:val="none" w:sz="0" w:space="0" w:color="auto"/>
            <w:left w:val="none" w:sz="0" w:space="0" w:color="auto"/>
            <w:bottom w:val="none" w:sz="0" w:space="0" w:color="auto"/>
            <w:right w:val="none" w:sz="0" w:space="0" w:color="auto"/>
          </w:divBdr>
        </w:div>
        <w:div w:id="610279188">
          <w:marLeft w:val="0"/>
          <w:marRight w:val="0"/>
          <w:marTop w:val="0"/>
          <w:marBottom w:val="0"/>
          <w:divBdr>
            <w:top w:val="none" w:sz="0" w:space="0" w:color="auto"/>
            <w:left w:val="none" w:sz="0" w:space="0" w:color="auto"/>
            <w:bottom w:val="none" w:sz="0" w:space="0" w:color="auto"/>
            <w:right w:val="none" w:sz="0" w:space="0" w:color="auto"/>
          </w:divBdr>
        </w:div>
        <w:div w:id="611011946">
          <w:marLeft w:val="0"/>
          <w:marRight w:val="0"/>
          <w:marTop w:val="0"/>
          <w:marBottom w:val="0"/>
          <w:divBdr>
            <w:top w:val="none" w:sz="0" w:space="0" w:color="auto"/>
            <w:left w:val="none" w:sz="0" w:space="0" w:color="auto"/>
            <w:bottom w:val="none" w:sz="0" w:space="0" w:color="auto"/>
            <w:right w:val="none" w:sz="0" w:space="0" w:color="auto"/>
          </w:divBdr>
        </w:div>
        <w:div w:id="701396389">
          <w:marLeft w:val="0"/>
          <w:marRight w:val="0"/>
          <w:marTop w:val="0"/>
          <w:marBottom w:val="0"/>
          <w:divBdr>
            <w:top w:val="none" w:sz="0" w:space="0" w:color="auto"/>
            <w:left w:val="none" w:sz="0" w:space="0" w:color="auto"/>
            <w:bottom w:val="none" w:sz="0" w:space="0" w:color="auto"/>
            <w:right w:val="none" w:sz="0" w:space="0" w:color="auto"/>
          </w:divBdr>
        </w:div>
        <w:div w:id="729770759">
          <w:marLeft w:val="0"/>
          <w:marRight w:val="0"/>
          <w:marTop w:val="0"/>
          <w:marBottom w:val="0"/>
          <w:divBdr>
            <w:top w:val="none" w:sz="0" w:space="0" w:color="auto"/>
            <w:left w:val="none" w:sz="0" w:space="0" w:color="auto"/>
            <w:bottom w:val="none" w:sz="0" w:space="0" w:color="auto"/>
            <w:right w:val="none" w:sz="0" w:space="0" w:color="auto"/>
          </w:divBdr>
        </w:div>
        <w:div w:id="902957320">
          <w:marLeft w:val="0"/>
          <w:marRight w:val="0"/>
          <w:marTop w:val="0"/>
          <w:marBottom w:val="0"/>
          <w:divBdr>
            <w:top w:val="none" w:sz="0" w:space="0" w:color="auto"/>
            <w:left w:val="none" w:sz="0" w:space="0" w:color="auto"/>
            <w:bottom w:val="none" w:sz="0" w:space="0" w:color="auto"/>
            <w:right w:val="none" w:sz="0" w:space="0" w:color="auto"/>
          </w:divBdr>
        </w:div>
        <w:div w:id="924147032">
          <w:marLeft w:val="0"/>
          <w:marRight w:val="0"/>
          <w:marTop w:val="0"/>
          <w:marBottom w:val="0"/>
          <w:divBdr>
            <w:top w:val="none" w:sz="0" w:space="0" w:color="auto"/>
            <w:left w:val="none" w:sz="0" w:space="0" w:color="auto"/>
            <w:bottom w:val="none" w:sz="0" w:space="0" w:color="auto"/>
            <w:right w:val="none" w:sz="0" w:space="0" w:color="auto"/>
          </w:divBdr>
        </w:div>
        <w:div w:id="969899020">
          <w:marLeft w:val="0"/>
          <w:marRight w:val="0"/>
          <w:marTop w:val="0"/>
          <w:marBottom w:val="0"/>
          <w:divBdr>
            <w:top w:val="none" w:sz="0" w:space="0" w:color="auto"/>
            <w:left w:val="none" w:sz="0" w:space="0" w:color="auto"/>
            <w:bottom w:val="none" w:sz="0" w:space="0" w:color="auto"/>
            <w:right w:val="none" w:sz="0" w:space="0" w:color="auto"/>
          </w:divBdr>
        </w:div>
        <w:div w:id="1006128195">
          <w:marLeft w:val="0"/>
          <w:marRight w:val="0"/>
          <w:marTop w:val="0"/>
          <w:marBottom w:val="0"/>
          <w:divBdr>
            <w:top w:val="none" w:sz="0" w:space="0" w:color="auto"/>
            <w:left w:val="none" w:sz="0" w:space="0" w:color="auto"/>
            <w:bottom w:val="none" w:sz="0" w:space="0" w:color="auto"/>
            <w:right w:val="none" w:sz="0" w:space="0" w:color="auto"/>
          </w:divBdr>
        </w:div>
        <w:div w:id="1008144207">
          <w:marLeft w:val="0"/>
          <w:marRight w:val="0"/>
          <w:marTop w:val="0"/>
          <w:marBottom w:val="0"/>
          <w:divBdr>
            <w:top w:val="none" w:sz="0" w:space="0" w:color="auto"/>
            <w:left w:val="none" w:sz="0" w:space="0" w:color="auto"/>
            <w:bottom w:val="none" w:sz="0" w:space="0" w:color="auto"/>
            <w:right w:val="none" w:sz="0" w:space="0" w:color="auto"/>
          </w:divBdr>
        </w:div>
        <w:div w:id="1039621805">
          <w:marLeft w:val="0"/>
          <w:marRight w:val="0"/>
          <w:marTop w:val="0"/>
          <w:marBottom w:val="0"/>
          <w:divBdr>
            <w:top w:val="none" w:sz="0" w:space="0" w:color="auto"/>
            <w:left w:val="none" w:sz="0" w:space="0" w:color="auto"/>
            <w:bottom w:val="none" w:sz="0" w:space="0" w:color="auto"/>
            <w:right w:val="none" w:sz="0" w:space="0" w:color="auto"/>
          </w:divBdr>
        </w:div>
        <w:div w:id="1051467880">
          <w:marLeft w:val="0"/>
          <w:marRight w:val="0"/>
          <w:marTop w:val="0"/>
          <w:marBottom w:val="0"/>
          <w:divBdr>
            <w:top w:val="none" w:sz="0" w:space="0" w:color="auto"/>
            <w:left w:val="none" w:sz="0" w:space="0" w:color="auto"/>
            <w:bottom w:val="none" w:sz="0" w:space="0" w:color="auto"/>
            <w:right w:val="none" w:sz="0" w:space="0" w:color="auto"/>
          </w:divBdr>
        </w:div>
        <w:div w:id="1184706855">
          <w:marLeft w:val="0"/>
          <w:marRight w:val="0"/>
          <w:marTop w:val="0"/>
          <w:marBottom w:val="0"/>
          <w:divBdr>
            <w:top w:val="none" w:sz="0" w:space="0" w:color="auto"/>
            <w:left w:val="none" w:sz="0" w:space="0" w:color="auto"/>
            <w:bottom w:val="none" w:sz="0" w:space="0" w:color="auto"/>
            <w:right w:val="none" w:sz="0" w:space="0" w:color="auto"/>
          </w:divBdr>
        </w:div>
        <w:div w:id="1357196736">
          <w:marLeft w:val="0"/>
          <w:marRight w:val="0"/>
          <w:marTop w:val="0"/>
          <w:marBottom w:val="0"/>
          <w:divBdr>
            <w:top w:val="none" w:sz="0" w:space="0" w:color="auto"/>
            <w:left w:val="none" w:sz="0" w:space="0" w:color="auto"/>
            <w:bottom w:val="none" w:sz="0" w:space="0" w:color="auto"/>
            <w:right w:val="none" w:sz="0" w:space="0" w:color="auto"/>
          </w:divBdr>
        </w:div>
        <w:div w:id="1464231585">
          <w:marLeft w:val="0"/>
          <w:marRight w:val="0"/>
          <w:marTop w:val="0"/>
          <w:marBottom w:val="0"/>
          <w:divBdr>
            <w:top w:val="none" w:sz="0" w:space="0" w:color="auto"/>
            <w:left w:val="none" w:sz="0" w:space="0" w:color="auto"/>
            <w:bottom w:val="none" w:sz="0" w:space="0" w:color="auto"/>
            <w:right w:val="none" w:sz="0" w:space="0" w:color="auto"/>
          </w:divBdr>
        </w:div>
        <w:div w:id="1508134270">
          <w:marLeft w:val="0"/>
          <w:marRight w:val="0"/>
          <w:marTop w:val="0"/>
          <w:marBottom w:val="0"/>
          <w:divBdr>
            <w:top w:val="none" w:sz="0" w:space="0" w:color="auto"/>
            <w:left w:val="none" w:sz="0" w:space="0" w:color="auto"/>
            <w:bottom w:val="none" w:sz="0" w:space="0" w:color="auto"/>
            <w:right w:val="none" w:sz="0" w:space="0" w:color="auto"/>
          </w:divBdr>
        </w:div>
        <w:div w:id="1576937216">
          <w:marLeft w:val="0"/>
          <w:marRight w:val="0"/>
          <w:marTop w:val="0"/>
          <w:marBottom w:val="0"/>
          <w:divBdr>
            <w:top w:val="none" w:sz="0" w:space="0" w:color="auto"/>
            <w:left w:val="none" w:sz="0" w:space="0" w:color="auto"/>
            <w:bottom w:val="none" w:sz="0" w:space="0" w:color="auto"/>
            <w:right w:val="none" w:sz="0" w:space="0" w:color="auto"/>
          </w:divBdr>
        </w:div>
        <w:div w:id="1672829219">
          <w:marLeft w:val="0"/>
          <w:marRight w:val="0"/>
          <w:marTop w:val="0"/>
          <w:marBottom w:val="0"/>
          <w:divBdr>
            <w:top w:val="none" w:sz="0" w:space="0" w:color="auto"/>
            <w:left w:val="none" w:sz="0" w:space="0" w:color="auto"/>
            <w:bottom w:val="none" w:sz="0" w:space="0" w:color="auto"/>
            <w:right w:val="none" w:sz="0" w:space="0" w:color="auto"/>
          </w:divBdr>
        </w:div>
        <w:div w:id="1683436673">
          <w:marLeft w:val="0"/>
          <w:marRight w:val="0"/>
          <w:marTop w:val="0"/>
          <w:marBottom w:val="0"/>
          <w:divBdr>
            <w:top w:val="none" w:sz="0" w:space="0" w:color="auto"/>
            <w:left w:val="none" w:sz="0" w:space="0" w:color="auto"/>
            <w:bottom w:val="none" w:sz="0" w:space="0" w:color="auto"/>
            <w:right w:val="none" w:sz="0" w:space="0" w:color="auto"/>
          </w:divBdr>
        </w:div>
        <w:div w:id="1729111580">
          <w:marLeft w:val="0"/>
          <w:marRight w:val="0"/>
          <w:marTop w:val="0"/>
          <w:marBottom w:val="0"/>
          <w:divBdr>
            <w:top w:val="none" w:sz="0" w:space="0" w:color="auto"/>
            <w:left w:val="none" w:sz="0" w:space="0" w:color="auto"/>
            <w:bottom w:val="none" w:sz="0" w:space="0" w:color="auto"/>
            <w:right w:val="none" w:sz="0" w:space="0" w:color="auto"/>
          </w:divBdr>
        </w:div>
        <w:div w:id="1744058126">
          <w:marLeft w:val="0"/>
          <w:marRight w:val="0"/>
          <w:marTop w:val="0"/>
          <w:marBottom w:val="0"/>
          <w:divBdr>
            <w:top w:val="none" w:sz="0" w:space="0" w:color="auto"/>
            <w:left w:val="none" w:sz="0" w:space="0" w:color="auto"/>
            <w:bottom w:val="none" w:sz="0" w:space="0" w:color="auto"/>
            <w:right w:val="none" w:sz="0" w:space="0" w:color="auto"/>
          </w:divBdr>
        </w:div>
        <w:div w:id="1797018399">
          <w:marLeft w:val="0"/>
          <w:marRight w:val="0"/>
          <w:marTop w:val="0"/>
          <w:marBottom w:val="0"/>
          <w:divBdr>
            <w:top w:val="none" w:sz="0" w:space="0" w:color="auto"/>
            <w:left w:val="none" w:sz="0" w:space="0" w:color="auto"/>
            <w:bottom w:val="none" w:sz="0" w:space="0" w:color="auto"/>
            <w:right w:val="none" w:sz="0" w:space="0" w:color="auto"/>
          </w:divBdr>
        </w:div>
        <w:div w:id="2021346747">
          <w:marLeft w:val="0"/>
          <w:marRight w:val="0"/>
          <w:marTop w:val="0"/>
          <w:marBottom w:val="0"/>
          <w:divBdr>
            <w:top w:val="none" w:sz="0" w:space="0" w:color="auto"/>
            <w:left w:val="none" w:sz="0" w:space="0" w:color="auto"/>
            <w:bottom w:val="none" w:sz="0" w:space="0" w:color="auto"/>
            <w:right w:val="none" w:sz="0" w:space="0" w:color="auto"/>
          </w:divBdr>
        </w:div>
        <w:div w:id="2043748854">
          <w:marLeft w:val="0"/>
          <w:marRight w:val="0"/>
          <w:marTop w:val="0"/>
          <w:marBottom w:val="0"/>
          <w:divBdr>
            <w:top w:val="none" w:sz="0" w:space="0" w:color="auto"/>
            <w:left w:val="none" w:sz="0" w:space="0" w:color="auto"/>
            <w:bottom w:val="none" w:sz="0" w:space="0" w:color="auto"/>
            <w:right w:val="none" w:sz="0" w:space="0" w:color="auto"/>
          </w:divBdr>
        </w:div>
        <w:div w:id="2124372981">
          <w:marLeft w:val="0"/>
          <w:marRight w:val="0"/>
          <w:marTop w:val="0"/>
          <w:marBottom w:val="0"/>
          <w:divBdr>
            <w:top w:val="none" w:sz="0" w:space="0" w:color="auto"/>
            <w:left w:val="none" w:sz="0" w:space="0" w:color="auto"/>
            <w:bottom w:val="none" w:sz="0" w:space="0" w:color="auto"/>
            <w:right w:val="none" w:sz="0" w:space="0" w:color="auto"/>
          </w:divBdr>
        </w:div>
      </w:divsChild>
    </w:div>
    <w:div w:id="579094913">
      <w:bodyDiv w:val="1"/>
      <w:marLeft w:val="0"/>
      <w:marRight w:val="0"/>
      <w:marTop w:val="0"/>
      <w:marBottom w:val="0"/>
      <w:divBdr>
        <w:top w:val="none" w:sz="0" w:space="0" w:color="auto"/>
        <w:left w:val="none" w:sz="0" w:space="0" w:color="auto"/>
        <w:bottom w:val="none" w:sz="0" w:space="0" w:color="auto"/>
        <w:right w:val="none" w:sz="0" w:space="0" w:color="auto"/>
      </w:divBdr>
    </w:div>
    <w:div w:id="596333303">
      <w:bodyDiv w:val="1"/>
      <w:marLeft w:val="0"/>
      <w:marRight w:val="0"/>
      <w:marTop w:val="0"/>
      <w:marBottom w:val="0"/>
      <w:divBdr>
        <w:top w:val="none" w:sz="0" w:space="0" w:color="auto"/>
        <w:left w:val="none" w:sz="0" w:space="0" w:color="auto"/>
        <w:bottom w:val="none" w:sz="0" w:space="0" w:color="auto"/>
        <w:right w:val="none" w:sz="0" w:space="0" w:color="auto"/>
      </w:divBdr>
    </w:div>
    <w:div w:id="613556175">
      <w:bodyDiv w:val="1"/>
      <w:marLeft w:val="0"/>
      <w:marRight w:val="0"/>
      <w:marTop w:val="0"/>
      <w:marBottom w:val="0"/>
      <w:divBdr>
        <w:top w:val="none" w:sz="0" w:space="0" w:color="auto"/>
        <w:left w:val="none" w:sz="0" w:space="0" w:color="auto"/>
        <w:bottom w:val="none" w:sz="0" w:space="0" w:color="auto"/>
        <w:right w:val="none" w:sz="0" w:space="0" w:color="auto"/>
      </w:divBdr>
      <w:divsChild>
        <w:div w:id="349919933">
          <w:marLeft w:val="0"/>
          <w:marRight w:val="0"/>
          <w:marTop w:val="0"/>
          <w:marBottom w:val="0"/>
          <w:divBdr>
            <w:top w:val="none" w:sz="0" w:space="0" w:color="auto"/>
            <w:left w:val="none" w:sz="0" w:space="0" w:color="auto"/>
            <w:bottom w:val="none" w:sz="0" w:space="0" w:color="auto"/>
            <w:right w:val="none" w:sz="0" w:space="0" w:color="auto"/>
          </w:divBdr>
          <w:divsChild>
            <w:div w:id="1916285432">
              <w:marLeft w:val="0"/>
              <w:marRight w:val="0"/>
              <w:marTop w:val="0"/>
              <w:marBottom w:val="0"/>
              <w:divBdr>
                <w:top w:val="none" w:sz="0" w:space="0" w:color="auto"/>
                <w:left w:val="none" w:sz="0" w:space="0" w:color="auto"/>
                <w:bottom w:val="none" w:sz="0" w:space="0" w:color="auto"/>
                <w:right w:val="none" w:sz="0" w:space="0" w:color="auto"/>
              </w:divBdr>
              <w:divsChild>
                <w:div w:id="1295721804">
                  <w:marLeft w:val="0"/>
                  <w:marRight w:val="0"/>
                  <w:marTop w:val="0"/>
                  <w:marBottom w:val="0"/>
                  <w:divBdr>
                    <w:top w:val="none" w:sz="0" w:space="0" w:color="auto"/>
                    <w:left w:val="none" w:sz="0" w:space="0" w:color="auto"/>
                    <w:bottom w:val="none" w:sz="0" w:space="0" w:color="auto"/>
                    <w:right w:val="none" w:sz="0" w:space="0" w:color="auto"/>
                  </w:divBdr>
                  <w:divsChild>
                    <w:div w:id="1685281980">
                      <w:marLeft w:val="0"/>
                      <w:marRight w:val="0"/>
                      <w:marTop w:val="0"/>
                      <w:marBottom w:val="0"/>
                      <w:divBdr>
                        <w:top w:val="none" w:sz="0" w:space="0" w:color="auto"/>
                        <w:left w:val="none" w:sz="0" w:space="0" w:color="auto"/>
                        <w:bottom w:val="none" w:sz="0" w:space="0" w:color="auto"/>
                        <w:right w:val="none" w:sz="0" w:space="0" w:color="auto"/>
                      </w:divBdr>
                      <w:divsChild>
                        <w:div w:id="1774933134">
                          <w:marLeft w:val="0"/>
                          <w:marRight w:val="0"/>
                          <w:marTop w:val="0"/>
                          <w:marBottom w:val="0"/>
                          <w:divBdr>
                            <w:top w:val="none" w:sz="0" w:space="0" w:color="auto"/>
                            <w:left w:val="none" w:sz="0" w:space="0" w:color="auto"/>
                            <w:bottom w:val="none" w:sz="0" w:space="0" w:color="auto"/>
                            <w:right w:val="none" w:sz="0" w:space="0" w:color="auto"/>
                          </w:divBdr>
                          <w:divsChild>
                            <w:div w:id="492651124">
                              <w:marLeft w:val="0"/>
                              <w:marRight w:val="0"/>
                              <w:marTop w:val="0"/>
                              <w:marBottom w:val="0"/>
                              <w:divBdr>
                                <w:top w:val="none" w:sz="0" w:space="0" w:color="auto"/>
                                <w:left w:val="none" w:sz="0" w:space="0" w:color="auto"/>
                                <w:bottom w:val="none" w:sz="0" w:space="0" w:color="auto"/>
                                <w:right w:val="none" w:sz="0" w:space="0" w:color="auto"/>
                              </w:divBdr>
                              <w:divsChild>
                                <w:div w:id="1585071970">
                                  <w:marLeft w:val="0"/>
                                  <w:marRight w:val="0"/>
                                  <w:marTop w:val="0"/>
                                  <w:marBottom w:val="0"/>
                                  <w:divBdr>
                                    <w:top w:val="none" w:sz="0" w:space="0" w:color="auto"/>
                                    <w:left w:val="none" w:sz="0" w:space="0" w:color="auto"/>
                                    <w:bottom w:val="none" w:sz="0" w:space="0" w:color="auto"/>
                                    <w:right w:val="none" w:sz="0" w:space="0" w:color="auto"/>
                                  </w:divBdr>
                                  <w:divsChild>
                                    <w:div w:id="18591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745443">
      <w:bodyDiv w:val="1"/>
      <w:marLeft w:val="0"/>
      <w:marRight w:val="0"/>
      <w:marTop w:val="0"/>
      <w:marBottom w:val="0"/>
      <w:divBdr>
        <w:top w:val="none" w:sz="0" w:space="0" w:color="auto"/>
        <w:left w:val="none" w:sz="0" w:space="0" w:color="auto"/>
        <w:bottom w:val="none" w:sz="0" w:space="0" w:color="auto"/>
        <w:right w:val="none" w:sz="0" w:space="0" w:color="auto"/>
      </w:divBdr>
      <w:divsChild>
        <w:div w:id="2118211348">
          <w:marLeft w:val="0"/>
          <w:marRight w:val="0"/>
          <w:marTop w:val="0"/>
          <w:marBottom w:val="0"/>
          <w:divBdr>
            <w:top w:val="none" w:sz="0" w:space="0" w:color="auto"/>
            <w:left w:val="none" w:sz="0" w:space="0" w:color="auto"/>
            <w:bottom w:val="none" w:sz="0" w:space="0" w:color="auto"/>
            <w:right w:val="none" w:sz="0" w:space="0" w:color="auto"/>
          </w:divBdr>
          <w:divsChild>
            <w:div w:id="1654289292">
              <w:marLeft w:val="0"/>
              <w:marRight w:val="0"/>
              <w:marTop w:val="0"/>
              <w:marBottom w:val="0"/>
              <w:divBdr>
                <w:top w:val="none" w:sz="0" w:space="0" w:color="auto"/>
                <w:left w:val="none" w:sz="0" w:space="0" w:color="auto"/>
                <w:bottom w:val="none" w:sz="0" w:space="0" w:color="auto"/>
                <w:right w:val="none" w:sz="0" w:space="0" w:color="auto"/>
              </w:divBdr>
              <w:divsChild>
                <w:div w:id="1911185277">
                  <w:marLeft w:val="0"/>
                  <w:marRight w:val="0"/>
                  <w:marTop w:val="0"/>
                  <w:marBottom w:val="0"/>
                  <w:divBdr>
                    <w:top w:val="none" w:sz="0" w:space="0" w:color="auto"/>
                    <w:left w:val="none" w:sz="0" w:space="0" w:color="auto"/>
                    <w:bottom w:val="none" w:sz="0" w:space="0" w:color="auto"/>
                    <w:right w:val="none" w:sz="0" w:space="0" w:color="auto"/>
                  </w:divBdr>
                  <w:divsChild>
                    <w:div w:id="212888680">
                      <w:marLeft w:val="0"/>
                      <w:marRight w:val="0"/>
                      <w:marTop w:val="0"/>
                      <w:marBottom w:val="0"/>
                      <w:divBdr>
                        <w:top w:val="none" w:sz="0" w:space="0" w:color="auto"/>
                        <w:left w:val="none" w:sz="0" w:space="0" w:color="auto"/>
                        <w:bottom w:val="none" w:sz="0" w:space="0" w:color="auto"/>
                        <w:right w:val="none" w:sz="0" w:space="0" w:color="auto"/>
                      </w:divBdr>
                      <w:divsChild>
                        <w:div w:id="67466525">
                          <w:marLeft w:val="0"/>
                          <w:marRight w:val="0"/>
                          <w:marTop w:val="0"/>
                          <w:marBottom w:val="0"/>
                          <w:divBdr>
                            <w:top w:val="none" w:sz="0" w:space="0" w:color="auto"/>
                            <w:left w:val="none" w:sz="0" w:space="0" w:color="auto"/>
                            <w:bottom w:val="none" w:sz="0" w:space="0" w:color="auto"/>
                            <w:right w:val="none" w:sz="0" w:space="0" w:color="auto"/>
                          </w:divBdr>
                          <w:divsChild>
                            <w:div w:id="394622267">
                              <w:marLeft w:val="0"/>
                              <w:marRight w:val="0"/>
                              <w:marTop w:val="0"/>
                              <w:marBottom w:val="0"/>
                              <w:divBdr>
                                <w:top w:val="none" w:sz="0" w:space="0" w:color="auto"/>
                                <w:left w:val="none" w:sz="0" w:space="0" w:color="auto"/>
                                <w:bottom w:val="none" w:sz="0" w:space="0" w:color="auto"/>
                                <w:right w:val="none" w:sz="0" w:space="0" w:color="auto"/>
                              </w:divBdr>
                              <w:divsChild>
                                <w:div w:id="1381590944">
                                  <w:marLeft w:val="0"/>
                                  <w:marRight w:val="0"/>
                                  <w:marTop w:val="0"/>
                                  <w:marBottom w:val="0"/>
                                  <w:divBdr>
                                    <w:top w:val="none" w:sz="0" w:space="0" w:color="auto"/>
                                    <w:left w:val="none" w:sz="0" w:space="0" w:color="auto"/>
                                    <w:bottom w:val="none" w:sz="0" w:space="0" w:color="auto"/>
                                    <w:right w:val="none" w:sz="0" w:space="0" w:color="auto"/>
                                  </w:divBdr>
                                  <w:divsChild>
                                    <w:div w:id="90480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3748874">
      <w:bodyDiv w:val="1"/>
      <w:marLeft w:val="0"/>
      <w:marRight w:val="0"/>
      <w:marTop w:val="0"/>
      <w:marBottom w:val="0"/>
      <w:divBdr>
        <w:top w:val="none" w:sz="0" w:space="0" w:color="auto"/>
        <w:left w:val="none" w:sz="0" w:space="0" w:color="auto"/>
        <w:bottom w:val="none" w:sz="0" w:space="0" w:color="auto"/>
        <w:right w:val="none" w:sz="0" w:space="0" w:color="auto"/>
      </w:divBdr>
    </w:div>
    <w:div w:id="755588013">
      <w:bodyDiv w:val="1"/>
      <w:marLeft w:val="0"/>
      <w:marRight w:val="0"/>
      <w:marTop w:val="0"/>
      <w:marBottom w:val="0"/>
      <w:divBdr>
        <w:top w:val="none" w:sz="0" w:space="0" w:color="auto"/>
        <w:left w:val="none" w:sz="0" w:space="0" w:color="auto"/>
        <w:bottom w:val="none" w:sz="0" w:space="0" w:color="auto"/>
        <w:right w:val="none" w:sz="0" w:space="0" w:color="auto"/>
      </w:divBdr>
    </w:div>
    <w:div w:id="763526975">
      <w:bodyDiv w:val="1"/>
      <w:marLeft w:val="0"/>
      <w:marRight w:val="0"/>
      <w:marTop w:val="0"/>
      <w:marBottom w:val="0"/>
      <w:divBdr>
        <w:top w:val="none" w:sz="0" w:space="0" w:color="auto"/>
        <w:left w:val="none" w:sz="0" w:space="0" w:color="auto"/>
        <w:bottom w:val="none" w:sz="0" w:space="0" w:color="auto"/>
        <w:right w:val="none" w:sz="0" w:space="0" w:color="auto"/>
      </w:divBdr>
    </w:div>
    <w:div w:id="764687824">
      <w:bodyDiv w:val="1"/>
      <w:marLeft w:val="0"/>
      <w:marRight w:val="0"/>
      <w:marTop w:val="0"/>
      <w:marBottom w:val="0"/>
      <w:divBdr>
        <w:top w:val="none" w:sz="0" w:space="0" w:color="auto"/>
        <w:left w:val="none" w:sz="0" w:space="0" w:color="auto"/>
        <w:bottom w:val="none" w:sz="0" w:space="0" w:color="auto"/>
        <w:right w:val="none" w:sz="0" w:space="0" w:color="auto"/>
      </w:divBdr>
    </w:div>
    <w:div w:id="765227055">
      <w:bodyDiv w:val="1"/>
      <w:marLeft w:val="0"/>
      <w:marRight w:val="0"/>
      <w:marTop w:val="0"/>
      <w:marBottom w:val="0"/>
      <w:divBdr>
        <w:top w:val="none" w:sz="0" w:space="0" w:color="auto"/>
        <w:left w:val="none" w:sz="0" w:space="0" w:color="auto"/>
        <w:bottom w:val="none" w:sz="0" w:space="0" w:color="auto"/>
        <w:right w:val="none" w:sz="0" w:space="0" w:color="auto"/>
      </w:divBdr>
    </w:div>
    <w:div w:id="767655373">
      <w:bodyDiv w:val="1"/>
      <w:marLeft w:val="0"/>
      <w:marRight w:val="0"/>
      <w:marTop w:val="0"/>
      <w:marBottom w:val="0"/>
      <w:divBdr>
        <w:top w:val="none" w:sz="0" w:space="0" w:color="auto"/>
        <w:left w:val="none" w:sz="0" w:space="0" w:color="auto"/>
        <w:bottom w:val="none" w:sz="0" w:space="0" w:color="auto"/>
        <w:right w:val="none" w:sz="0" w:space="0" w:color="auto"/>
      </w:divBdr>
    </w:div>
    <w:div w:id="782115709">
      <w:bodyDiv w:val="1"/>
      <w:marLeft w:val="0"/>
      <w:marRight w:val="0"/>
      <w:marTop w:val="0"/>
      <w:marBottom w:val="0"/>
      <w:divBdr>
        <w:top w:val="none" w:sz="0" w:space="0" w:color="auto"/>
        <w:left w:val="none" w:sz="0" w:space="0" w:color="auto"/>
        <w:bottom w:val="none" w:sz="0" w:space="0" w:color="auto"/>
        <w:right w:val="none" w:sz="0" w:space="0" w:color="auto"/>
      </w:divBdr>
      <w:divsChild>
        <w:div w:id="1983660194">
          <w:marLeft w:val="0"/>
          <w:marRight w:val="0"/>
          <w:marTop w:val="0"/>
          <w:marBottom w:val="0"/>
          <w:divBdr>
            <w:top w:val="none" w:sz="0" w:space="0" w:color="auto"/>
            <w:left w:val="none" w:sz="0" w:space="0" w:color="auto"/>
            <w:bottom w:val="none" w:sz="0" w:space="0" w:color="auto"/>
            <w:right w:val="none" w:sz="0" w:space="0" w:color="auto"/>
          </w:divBdr>
          <w:divsChild>
            <w:div w:id="460342463">
              <w:marLeft w:val="0"/>
              <w:marRight w:val="0"/>
              <w:marTop w:val="0"/>
              <w:marBottom w:val="0"/>
              <w:divBdr>
                <w:top w:val="none" w:sz="0" w:space="0" w:color="auto"/>
                <w:left w:val="none" w:sz="0" w:space="0" w:color="auto"/>
                <w:bottom w:val="none" w:sz="0" w:space="0" w:color="auto"/>
                <w:right w:val="none" w:sz="0" w:space="0" w:color="auto"/>
              </w:divBdr>
              <w:divsChild>
                <w:div w:id="485361662">
                  <w:marLeft w:val="0"/>
                  <w:marRight w:val="0"/>
                  <w:marTop w:val="0"/>
                  <w:marBottom w:val="0"/>
                  <w:divBdr>
                    <w:top w:val="none" w:sz="0" w:space="0" w:color="auto"/>
                    <w:left w:val="none" w:sz="0" w:space="0" w:color="auto"/>
                    <w:bottom w:val="none" w:sz="0" w:space="0" w:color="auto"/>
                    <w:right w:val="none" w:sz="0" w:space="0" w:color="auto"/>
                  </w:divBdr>
                  <w:divsChild>
                    <w:div w:id="1659385290">
                      <w:marLeft w:val="0"/>
                      <w:marRight w:val="0"/>
                      <w:marTop w:val="0"/>
                      <w:marBottom w:val="0"/>
                      <w:divBdr>
                        <w:top w:val="none" w:sz="0" w:space="0" w:color="auto"/>
                        <w:left w:val="none" w:sz="0" w:space="0" w:color="auto"/>
                        <w:bottom w:val="none" w:sz="0" w:space="0" w:color="auto"/>
                        <w:right w:val="none" w:sz="0" w:space="0" w:color="auto"/>
                      </w:divBdr>
                      <w:divsChild>
                        <w:div w:id="579829578">
                          <w:marLeft w:val="0"/>
                          <w:marRight w:val="0"/>
                          <w:marTop w:val="0"/>
                          <w:marBottom w:val="0"/>
                          <w:divBdr>
                            <w:top w:val="none" w:sz="0" w:space="0" w:color="auto"/>
                            <w:left w:val="none" w:sz="0" w:space="0" w:color="auto"/>
                            <w:bottom w:val="none" w:sz="0" w:space="0" w:color="auto"/>
                            <w:right w:val="none" w:sz="0" w:space="0" w:color="auto"/>
                          </w:divBdr>
                          <w:divsChild>
                            <w:div w:id="609901348">
                              <w:marLeft w:val="0"/>
                              <w:marRight w:val="0"/>
                              <w:marTop w:val="0"/>
                              <w:marBottom w:val="0"/>
                              <w:divBdr>
                                <w:top w:val="none" w:sz="0" w:space="0" w:color="auto"/>
                                <w:left w:val="none" w:sz="0" w:space="0" w:color="auto"/>
                                <w:bottom w:val="none" w:sz="0" w:space="0" w:color="auto"/>
                                <w:right w:val="none" w:sz="0" w:space="0" w:color="auto"/>
                              </w:divBdr>
                              <w:divsChild>
                                <w:div w:id="804855511">
                                  <w:marLeft w:val="0"/>
                                  <w:marRight w:val="0"/>
                                  <w:marTop w:val="0"/>
                                  <w:marBottom w:val="0"/>
                                  <w:divBdr>
                                    <w:top w:val="none" w:sz="0" w:space="0" w:color="auto"/>
                                    <w:left w:val="none" w:sz="0" w:space="0" w:color="auto"/>
                                    <w:bottom w:val="none" w:sz="0" w:space="0" w:color="auto"/>
                                    <w:right w:val="none" w:sz="0" w:space="0" w:color="auto"/>
                                  </w:divBdr>
                                  <w:divsChild>
                                    <w:div w:id="724530886">
                                      <w:marLeft w:val="0"/>
                                      <w:marRight w:val="0"/>
                                      <w:marTop w:val="0"/>
                                      <w:marBottom w:val="0"/>
                                      <w:divBdr>
                                        <w:top w:val="none" w:sz="0" w:space="0" w:color="auto"/>
                                        <w:left w:val="none" w:sz="0" w:space="0" w:color="auto"/>
                                        <w:bottom w:val="none" w:sz="0" w:space="0" w:color="auto"/>
                                        <w:right w:val="none" w:sz="0" w:space="0" w:color="auto"/>
                                      </w:divBdr>
                                    </w:div>
                                    <w:div w:id="14977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9324266">
      <w:bodyDiv w:val="1"/>
      <w:marLeft w:val="0"/>
      <w:marRight w:val="0"/>
      <w:marTop w:val="0"/>
      <w:marBottom w:val="0"/>
      <w:divBdr>
        <w:top w:val="none" w:sz="0" w:space="0" w:color="auto"/>
        <w:left w:val="none" w:sz="0" w:space="0" w:color="auto"/>
        <w:bottom w:val="none" w:sz="0" w:space="0" w:color="auto"/>
        <w:right w:val="none" w:sz="0" w:space="0" w:color="auto"/>
      </w:divBdr>
      <w:divsChild>
        <w:div w:id="1184977427">
          <w:marLeft w:val="0"/>
          <w:marRight w:val="0"/>
          <w:marTop w:val="0"/>
          <w:marBottom w:val="0"/>
          <w:divBdr>
            <w:top w:val="none" w:sz="0" w:space="0" w:color="auto"/>
            <w:left w:val="none" w:sz="0" w:space="0" w:color="auto"/>
            <w:bottom w:val="none" w:sz="0" w:space="0" w:color="auto"/>
            <w:right w:val="none" w:sz="0" w:space="0" w:color="auto"/>
          </w:divBdr>
          <w:divsChild>
            <w:div w:id="718747714">
              <w:marLeft w:val="0"/>
              <w:marRight w:val="0"/>
              <w:marTop w:val="0"/>
              <w:marBottom w:val="0"/>
              <w:divBdr>
                <w:top w:val="none" w:sz="0" w:space="0" w:color="auto"/>
                <w:left w:val="none" w:sz="0" w:space="0" w:color="auto"/>
                <w:bottom w:val="none" w:sz="0" w:space="0" w:color="auto"/>
                <w:right w:val="none" w:sz="0" w:space="0" w:color="auto"/>
              </w:divBdr>
              <w:divsChild>
                <w:div w:id="1000231886">
                  <w:marLeft w:val="0"/>
                  <w:marRight w:val="0"/>
                  <w:marTop w:val="0"/>
                  <w:marBottom w:val="0"/>
                  <w:divBdr>
                    <w:top w:val="none" w:sz="0" w:space="0" w:color="auto"/>
                    <w:left w:val="none" w:sz="0" w:space="0" w:color="auto"/>
                    <w:bottom w:val="none" w:sz="0" w:space="0" w:color="auto"/>
                    <w:right w:val="none" w:sz="0" w:space="0" w:color="auto"/>
                  </w:divBdr>
                  <w:divsChild>
                    <w:div w:id="536817298">
                      <w:marLeft w:val="0"/>
                      <w:marRight w:val="0"/>
                      <w:marTop w:val="0"/>
                      <w:marBottom w:val="0"/>
                      <w:divBdr>
                        <w:top w:val="none" w:sz="0" w:space="0" w:color="auto"/>
                        <w:left w:val="none" w:sz="0" w:space="0" w:color="auto"/>
                        <w:bottom w:val="none" w:sz="0" w:space="0" w:color="auto"/>
                        <w:right w:val="none" w:sz="0" w:space="0" w:color="auto"/>
                      </w:divBdr>
                      <w:divsChild>
                        <w:div w:id="990672408">
                          <w:marLeft w:val="0"/>
                          <w:marRight w:val="0"/>
                          <w:marTop w:val="0"/>
                          <w:marBottom w:val="0"/>
                          <w:divBdr>
                            <w:top w:val="none" w:sz="0" w:space="0" w:color="auto"/>
                            <w:left w:val="none" w:sz="0" w:space="0" w:color="auto"/>
                            <w:bottom w:val="none" w:sz="0" w:space="0" w:color="auto"/>
                            <w:right w:val="none" w:sz="0" w:space="0" w:color="auto"/>
                          </w:divBdr>
                          <w:divsChild>
                            <w:div w:id="1455707811">
                              <w:marLeft w:val="0"/>
                              <w:marRight w:val="0"/>
                              <w:marTop w:val="0"/>
                              <w:marBottom w:val="0"/>
                              <w:divBdr>
                                <w:top w:val="none" w:sz="0" w:space="0" w:color="auto"/>
                                <w:left w:val="none" w:sz="0" w:space="0" w:color="auto"/>
                                <w:bottom w:val="none" w:sz="0" w:space="0" w:color="auto"/>
                                <w:right w:val="none" w:sz="0" w:space="0" w:color="auto"/>
                              </w:divBdr>
                              <w:divsChild>
                                <w:div w:id="1385329761">
                                  <w:marLeft w:val="0"/>
                                  <w:marRight w:val="0"/>
                                  <w:marTop w:val="0"/>
                                  <w:marBottom w:val="0"/>
                                  <w:divBdr>
                                    <w:top w:val="none" w:sz="0" w:space="0" w:color="auto"/>
                                    <w:left w:val="none" w:sz="0" w:space="0" w:color="auto"/>
                                    <w:bottom w:val="none" w:sz="0" w:space="0" w:color="auto"/>
                                    <w:right w:val="none" w:sz="0" w:space="0" w:color="auto"/>
                                  </w:divBdr>
                                  <w:divsChild>
                                    <w:div w:id="8099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9908060">
      <w:bodyDiv w:val="1"/>
      <w:marLeft w:val="0"/>
      <w:marRight w:val="0"/>
      <w:marTop w:val="0"/>
      <w:marBottom w:val="0"/>
      <w:divBdr>
        <w:top w:val="none" w:sz="0" w:space="0" w:color="auto"/>
        <w:left w:val="none" w:sz="0" w:space="0" w:color="auto"/>
        <w:bottom w:val="none" w:sz="0" w:space="0" w:color="auto"/>
        <w:right w:val="none" w:sz="0" w:space="0" w:color="auto"/>
      </w:divBdr>
    </w:div>
    <w:div w:id="882865710">
      <w:bodyDiv w:val="1"/>
      <w:marLeft w:val="0"/>
      <w:marRight w:val="0"/>
      <w:marTop w:val="0"/>
      <w:marBottom w:val="0"/>
      <w:divBdr>
        <w:top w:val="none" w:sz="0" w:space="0" w:color="auto"/>
        <w:left w:val="none" w:sz="0" w:space="0" w:color="auto"/>
        <w:bottom w:val="none" w:sz="0" w:space="0" w:color="auto"/>
        <w:right w:val="none" w:sz="0" w:space="0" w:color="auto"/>
      </w:divBdr>
    </w:div>
    <w:div w:id="916327461">
      <w:bodyDiv w:val="1"/>
      <w:marLeft w:val="0"/>
      <w:marRight w:val="0"/>
      <w:marTop w:val="0"/>
      <w:marBottom w:val="0"/>
      <w:divBdr>
        <w:top w:val="none" w:sz="0" w:space="0" w:color="auto"/>
        <w:left w:val="none" w:sz="0" w:space="0" w:color="auto"/>
        <w:bottom w:val="none" w:sz="0" w:space="0" w:color="auto"/>
        <w:right w:val="none" w:sz="0" w:space="0" w:color="auto"/>
      </w:divBdr>
      <w:divsChild>
        <w:div w:id="658385164">
          <w:marLeft w:val="0"/>
          <w:marRight w:val="0"/>
          <w:marTop w:val="0"/>
          <w:marBottom w:val="0"/>
          <w:divBdr>
            <w:top w:val="none" w:sz="0" w:space="0" w:color="auto"/>
            <w:left w:val="none" w:sz="0" w:space="0" w:color="auto"/>
            <w:bottom w:val="none" w:sz="0" w:space="0" w:color="auto"/>
            <w:right w:val="none" w:sz="0" w:space="0" w:color="auto"/>
          </w:divBdr>
          <w:divsChild>
            <w:div w:id="1488545657">
              <w:marLeft w:val="0"/>
              <w:marRight w:val="0"/>
              <w:marTop w:val="0"/>
              <w:marBottom w:val="0"/>
              <w:divBdr>
                <w:top w:val="none" w:sz="0" w:space="0" w:color="auto"/>
                <w:left w:val="none" w:sz="0" w:space="0" w:color="auto"/>
                <w:bottom w:val="none" w:sz="0" w:space="0" w:color="auto"/>
                <w:right w:val="none" w:sz="0" w:space="0" w:color="auto"/>
              </w:divBdr>
              <w:divsChild>
                <w:div w:id="1746806489">
                  <w:marLeft w:val="0"/>
                  <w:marRight w:val="0"/>
                  <w:marTop w:val="0"/>
                  <w:marBottom w:val="0"/>
                  <w:divBdr>
                    <w:top w:val="none" w:sz="0" w:space="0" w:color="auto"/>
                    <w:left w:val="none" w:sz="0" w:space="0" w:color="auto"/>
                    <w:bottom w:val="none" w:sz="0" w:space="0" w:color="auto"/>
                    <w:right w:val="none" w:sz="0" w:space="0" w:color="auto"/>
                  </w:divBdr>
                  <w:divsChild>
                    <w:div w:id="468744450">
                      <w:marLeft w:val="0"/>
                      <w:marRight w:val="0"/>
                      <w:marTop w:val="0"/>
                      <w:marBottom w:val="0"/>
                      <w:divBdr>
                        <w:top w:val="none" w:sz="0" w:space="0" w:color="auto"/>
                        <w:left w:val="none" w:sz="0" w:space="0" w:color="auto"/>
                        <w:bottom w:val="none" w:sz="0" w:space="0" w:color="auto"/>
                        <w:right w:val="none" w:sz="0" w:space="0" w:color="auto"/>
                      </w:divBdr>
                      <w:divsChild>
                        <w:div w:id="1771118902">
                          <w:marLeft w:val="0"/>
                          <w:marRight w:val="0"/>
                          <w:marTop w:val="0"/>
                          <w:marBottom w:val="0"/>
                          <w:divBdr>
                            <w:top w:val="none" w:sz="0" w:space="0" w:color="auto"/>
                            <w:left w:val="none" w:sz="0" w:space="0" w:color="auto"/>
                            <w:bottom w:val="none" w:sz="0" w:space="0" w:color="auto"/>
                            <w:right w:val="none" w:sz="0" w:space="0" w:color="auto"/>
                          </w:divBdr>
                          <w:divsChild>
                            <w:div w:id="741968">
                              <w:marLeft w:val="0"/>
                              <w:marRight w:val="0"/>
                              <w:marTop w:val="0"/>
                              <w:marBottom w:val="0"/>
                              <w:divBdr>
                                <w:top w:val="none" w:sz="0" w:space="0" w:color="auto"/>
                                <w:left w:val="none" w:sz="0" w:space="0" w:color="auto"/>
                                <w:bottom w:val="none" w:sz="0" w:space="0" w:color="auto"/>
                                <w:right w:val="none" w:sz="0" w:space="0" w:color="auto"/>
                              </w:divBdr>
                              <w:divsChild>
                                <w:div w:id="1947035305">
                                  <w:marLeft w:val="0"/>
                                  <w:marRight w:val="0"/>
                                  <w:marTop w:val="0"/>
                                  <w:marBottom w:val="0"/>
                                  <w:divBdr>
                                    <w:top w:val="none" w:sz="0" w:space="0" w:color="auto"/>
                                    <w:left w:val="none" w:sz="0" w:space="0" w:color="auto"/>
                                    <w:bottom w:val="none" w:sz="0" w:space="0" w:color="auto"/>
                                    <w:right w:val="none" w:sz="0" w:space="0" w:color="auto"/>
                                  </w:divBdr>
                                  <w:divsChild>
                                    <w:div w:id="16949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229012">
      <w:bodyDiv w:val="1"/>
      <w:marLeft w:val="0"/>
      <w:marRight w:val="0"/>
      <w:marTop w:val="0"/>
      <w:marBottom w:val="0"/>
      <w:divBdr>
        <w:top w:val="none" w:sz="0" w:space="0" w:color="auto"/>
        <w:left w:val="none" w:sz="0" w:space="0" w:color="auto"/>
        <w:bottom w:val="none" w:sz="0" w:space="0" w:color="auto"/>
        <w:right w:val="none" w:sz="0" w:space="0" w:color="auto"/>
      </w:divBdr>
      <w:divsChild>
        <w:div w:id="811214615">
          <w:marLeft w:val="0"/>
          <w:marRight w:val="0"/>
          <w:marTop w:val="0"/>
          <w:marBottom w:val="0"/>
          <w:divBdr>
            <w:top w:val="none" w:sz="0" w:space="0" w:color="auto"/>
            <w:left w:val="none" w:sz="0" w:space="0" w:color="auto"/>
            <w:bottom w:val="none" w:sz="0" w:space="0" w:color="auto"/>
            <w:right w:val="none" w:sz="0" w:space="0" w:color="auto"/>
          </w:divBdr>
          <w:divsChild>
            <w:div w:id="892078108">
              <w:marLeft w:val="0"/>
              <w:marRight w:val="0"/>
              <w:marTop w:val="0"/>
              <w:marBottom w:val="0"/>
              <w:divBdr>
                <w:top w:val="none" w:sz="0" w:space="0" w:color="auto"/>
                <w:left w:val="none" w:sz="0" w:space="0" w:color="auto"/>
                <w:bottom w:val="none" w:sz="0" w:space="0" w:color="auto"/>
                <w:right w:val="none" w:sz="0" w:space="0" w:color="auto"/>
              </w:divBdr>
              <w:divsChild>
                <w:div w:id="428740363">
                  <w:marLeft w:val="0"/>
                  <w:marRight w:val="0"/>
                  <w:marTop w:val="0"/>
                  <w:marBottom w:val="0"/>
                  <w:divBdr>
                    <w:top w:val="none" w:sz="0" w:space="0" w:color="auto"/>
                    <w:left w:val="none" w:sz="0" w:space="0" w:color="auto"/>
                    <w:bottom w:val="none" w:sz="0" w:space="0" w:color="auto"/>
                    <w:right w:val="none" w:sz="0" w:space="0" w:color="auto"/>
                  </w:divBdr>
                  <w:divsChild>
                    <w:div w:id="1892112257">
                      <w:marLeft w:val="0"/>
                      <w:marRight w:val="0"/>
                      <w:marTop w:val="0"/>
                      <w:marBottom w:val="0"/>
                      <w:divBdr>
                        <w:top w:val="none" w:sz="0" w:space="0" w:color="auto"/>
                        <w:left w:val="none" w:sz="0" w:space="0" w:color="auto"/>
                        <w:bottom w:val="none" w:sz="0" w:space="0" w:color="auto"/>
                        <w:right w:val="none" w:sz="0" w:space="0" w:color="auto"/>
                      </w:divBdr>
                      <w:divsChild>
                        <w:div w:id="962996924">
                          <w:marLeft w:val="0"/>
                          <w:marRight w:val="0"/>
                          <w:marTop w:val="0"/>
                          <w:marBottom w:val="0"/>
                          <w:divBdr>
                            <w:top w:val="none" w:sz="0" w:space="0" w:color="auto"/>
                            <w:left w:val="none" w:sz="0" w:space="0" w:color="auto"/>
                            <w:bottom w:val="none" w:sz="0" w:space="0" w:color="auto"/>
                            <w:right w:val="none" w:sz="0" w:space="0" w:color="auto"/>
                          </w:divBdr>
                          <w:divsChild>
                            <w:div w:id="1195311956">
                              <w:marLeft w:val="0"/>
                              <w:marRight w:val="0"/>
                              <w:marTop w:val="0"/>
                              <w:marBottom w:val="0"/>
                              <w:divBdr>
                                <w:top w:val="none" w:sz="0" w:space="0" w:color="auto"/>
                                <w:left w:val="none" w:sz="0" w:space="0" w:color="auto"/>
                                <w:bottom w:val="none" w:sz="0" w:space="0" w:color="auto"/>
                                <w:right w:val="none" w:sz="0" w:space="0" w:color="auto"/>
                              </w:divBdr>
                              <w:divsChild>
                                <w:div w:id="1978949380">
                                  <w:marLeft w:val="0"/>
                                  <w:marRight w:val="0"/>
                                  <w:marTop w:val="0"/>
                                  <w:marBottom w:val="0"/>
                                  <w:divBdr>
                                    <w:top w:val="none" w:sz="0" w:space="0" w:color="auto"/>
                                    <w:left w:val="none" w:sz="0" w:space="0" w:color="auto"/>
                                    <w:bottom w:val="none" w:sz="0" w:space="0" w:color="auto"/>
                                    <w:right w:val="none" w:sz="0" w:space="0" w:color="auto"/>
                                  </w:divBdr>
                                  <w:divsChild>
                                    <w:div w:id="30502452">
                                      <w:marLeft w:val="0"/>
                                      <w:marRight w:val="0"/>
                                      <w:marTop w:val="0"/>
                                      <w:marBottom w:val="0"/>
                                      <w:divBdr>
                                        <w:top w:val="none" w:sz="0" w:space="0" w:color="auto"/>
                                        <w:left w:val="none" w:sz="0" w:space="0" w:color="auto"/>
                                        <w:bottom w:val="none" w:sz="0" w:space="0" w:color="auto"/>
                                        <w:right w:val="none" w:sz="0" w:space="0" w:color="auto"/>
                                      </w:divBdr>
                                      <w:divsChild>
                                        <w:div w:id="342822920">
                                          <w:marLeft w:val="0"/>
                                          <w:marRight w:val="0"/>
                                          <w:marTop w:val="0"/>
                                          <w:marBottom w:val="0"/>
                                          <w:divBdr>
                                            <w:top w:val="none" w:sz="0" w:space="0" w:color="auto"/>
                                            <w:left w:val="none" w:sz="0" w:space="0" w:color="auto"/>
                                            <w:bottom w:val="none" w:sz="0" w:space="0" w:color="auto"/>
                                            <w:right w:val="none" w:sz="0" w:space="0" w:color="auto"/>
                                          </w:divBdr>
                                          <w:divsChild>
                                            <w:div w:id="554632363">
                                              <w:marLeft w:val="0"/>
                                              <w:marRight w:val="0"/>
                                              <w:marTop w:val="0"/>
                                              <w:marBottom w:val="0"/>
                                              <w:divBdr>
                                                <w:top w:val="none" w:sz="0" w:space="0" w:color="auto"/>
                                                <w:left w:val="none" w:sz="0" w:space="0" w:color="auto"/>
                                                <w:bottom w:val="none" w:sz="0" w:space="0" w:color="auto"/>
                                                <w:right w:val="none" w:sz="0" w:space="0" w:color="auto"/>
                                              </w:divBdr>
                                              <w:divsChild>
                                                <w:div w:id="1361249181">
                                                  <w:marLeft w:val="0"/>
                                                  <w:marRight w:val="0"/>
                                                  <w:marTop w:val="0"/>
                                                  <w:marBottom w:val="0"/>
                                                  <w:divBdr>
                                                    <w:top w:val="none" w:sz="0" w:space="0" w:color="auto"/>
                                                    <w:left w:val="none" w:sz="0" w:space="0" w:color="auto"/>
                                                    <w:bottom w:val="none" w:sz="0" w:space="0" w:color="auto"/>
                                                    <w:right w:val="none" w:sz="0" w:space="0" w:color="auto"/>
                                                  </w:divBdr>
                                                  <w:divsChild>
                                                    <w:div w:id="8455637">
                                                      <w:marLeft w:val="0"/>
                                                      <w:marRight w:val="0"/>
                                                      <w:marTop w:val="0"/>
                                                      <w:marBottom w:val="0"/>
                                                      <w:divBdr>
                                                        <w:top w:val="none" w:sz="0" w:space="0" w:color="auto"/>
                                                        <w:left w:val="none" w:sz="0" w:space="0" w:color="auto"/>
                                                        <w:bottom w:val="none" w:sz="0" w:space="0" w:color="auto"/>
                                                        <w:right w:val="none" w:sz="0" w:space="0" w:color="auto"/>
                                                      </w:divBdr>
                                                      <w:divsChild>
                                                        <w:div w:id="115515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66327">
          <w:marLeft w:val="0"/>
          <w:marRight w:val="0"/>
          <w:marTop w:val="0"/>
          <w:marBottom w:val="0"/>
          <w:divBdr>
            <w:top w:val="none" w:sz="0" w:space="0" w:color="auto"/>
            <w:left w:val="none" w:sz="0" w:space="0" w:color="auto"/>
            <w:bottom w:val="none" w:sz="0" w:space="0" w:color="auto"/>
            <w:right w:val="none" w:sz="0" w:space="0" w:color="auto"/>
          </w:divBdr>
          <w:divsChild>
            <w:div w:id="1300575883">
              <w:marLeft w:val="0"/>
              <w:marRight w:val="0"/>
              <w:marTop w:val="0"/>
              <w:marBottom w:val="0"/>
              <w:divBdr>
                <w:top w:val="none" w:sz="0" w:space="0" w:color="auto"/>
                <w:left w:val="none" w:sz="0" w:space="0" w:color="auto"/>
                <w:bottom w:val="none" w:sz="0" w:space="0" w:color="auto"/>
                <w:right w:val="none" w:sz="0" w:space="0" w:color="auto"/>
              </w:divBdr>
              <w:divsChild>
                <w:div w:id="806438982">
                  <w:marLeft w:val="0"/>
                  <w:marRight w:val="0"/>
                  <w:marTop w:val="0"/>
                  <w:marBottom w:val="0"/>
                  <w:divBdr>
                    <w:top w:val="none" w:sz="0" w:space="0" w:color="auto"/>
                    <w:left w:val="none" w:sz="0" w:space="0" w:color="auto"/>
                    <w:bottom w:val="none" w:sz="0" w:space="0" w:color="auto"/>
                    <w:right w:val="none" w:sz="0" w:space="0" w:color="auto"/>
                  </w:divBdr>
                  <w:divsChild>
                    <w:div w:id="641007677">
                      <w:marLeft w:val="0"/>
                      <w:marRight w:val="0"/>
                      <w:marTop w:val="0"/>
                      <w:marBottom w:val="0"/>
                      <w:divBdr>
                        <w:top w:val="none" w:sz="0" w:space="0" w:color="auto"/>
                        <w:left w:val="none" w:sz="0" w:space="0" w:color="auto"/>
                        <w:bottom w:val="none" w:sz="0" w:space="0" w:color="auto"/>
                        <w:right w:val="none" w:sz="0" w:space="0" w:color="auto"/>
                      </w:divBdr>
                      <w:divsChild>
                        <w:div w:id="624970037">
                          <w:marLeft w:val="0"/>
                          <w:marRight w:val="0"/>
                          <w:marTop w:val="0"/>
                          <w:marBottom w:val="0"/>
                          <w:divBdr>
                            <w:top w:val="none" w:sz="0" w:space="0" w:color="auto"/>
                            <w:left w:val="none" w:sz="0" w:space="0" w:color="auto"/>
                            <w:bottom w:val="none" w:sz="0" w:space="0" w:color="auto"/>
                            <w:right w:val="none" w:sz="0" w:space="0" w:color="auto"/>
                          </w:divBdr>
                          <w:divsChild>
                            <w:div w:id="828061547">
                              <w:marLeft w:val="0"/>
                              <w:marRight w:val="0"/>
                              <w:marTop w:val="0"/>
                              <w:marBottom w:val="0"/>
                              <w:divBdr>
                                <w:top w:val="none" w:sz="0" w:space="0" w:color="auto"/>
                                <w:left w:val="none" w:sz="0" w:space="0" w:color="auto"/>
                                <w:bottom w:val="none" w:sz="0" w:space="0" w:color="auto"/>
                                <w:right w:val="none" w:sz="0" w:space="0" w:color="auto"/>
                              </w:divBdr>
                              <w:divsChild>
                                <w:div w:id="192891066">
                                  <w:marLeft w:val="0"/>
                                  <w:marRight w:val="0"/>
                                  <w:marTop w:val="0"/>
                                  <w:marBottom w:val="0"/>
                                  <w:divBdr>
                                    <w:top w:val="none" w:sz="0" w:space="0" w:color="auto"/>
                                    <w:left w:val="none" w:sz="0" w:space="0" w:color="auto"/>
                                    <w:bottom w:val="none" w:sz="0" w:space="0" w:color="auto"/>
                                    <w:right w:val="none" w:sz="0" w:space="0" w:color="auto"/>
                                  </w:divBdr>
                                  <w:divsChild>
                                    <w:div w:id="720442960">
                                      <w:marLeft w:val="0"/>
                                      <w:marRight w:val="0"/>
                                      <w:marTop w:val="0"/>
                                      <w:marBottom w:val="0"/>
                                      <w:divBdr>
                                        <w:top w:val="none" w:sz="0" w:space="0" w:color="auto"/>
                                        <w:left w:val="none" w:sz="0" w:space="0" w:color="auto"/>
                                        <w:bottom w:val="none" w:sz="0" w:space="0" w:color="auto"/>
                                        <w:right w:val="none" w:sz="0" w:space="0" w:color="auto"/>
                                      </w:divBdr>
                                      <w:divsChild>
                                        <w:div w:id="1484932105">
                                          <w:marLeft w:val="0"/>
                                          <w:marRight w:val="0"/>
                                          <w:marTop w:val="0"/>
                                          <w:marBottom w:val="0"/>
                                          <w:divBdr>
                                            <w:top w:val="none" w:sz="0" w:space="0" w:color="auto"/>
                                            <w:left w:val="none" w:sz="0" w:space="0" w:color="auto"/>
                                            <w:bottom w:val="none" w:sz="0" w:space="0" w:color="auto"/>
                                            <w:right w:val="none" w:sz="0" w:space="0" w:color="auto"/>
                                          </w:divBdr>
                                          <w:divsChild>
                                            <w:div w:id="142502011">
                                              <w:marLeft w:val="0"/>
                                              <w:marRight w:val="0"/>
                                              <w:marTop w:val="0"/>
                                              <w:marBottom w:val="0"/>
                                              <w:divBdr>
                                                <w:top w:val="none" w:sz="0" w:space="0" w:color="auto"/>
                                                <w:left w:val="none" w:sz="0" w:space="0" w:color="auto"/>
                                                <w:bottom w:val="none" w:sz="0" w:space="0" w:color="auto"/>
                                                <w:right w:val="none" w:sz="0" w:space="0" w:color="auto"/>
                                              </w:divBdr>
                                              <w:divsChild>
                                                <w:div w:id="201672442">
                                                  <w:marLeft w:val="0"/>
                                                  <w:marRight w:val="0"/>
                                                  <w:marTop w:val="0"/>
                                                  <w:marBottom w:val="0"/>
                                                  <w:divBdr>
                                                    <w:top w:val="none" w:sz="0" w:space="0" w:color="auto"/>
                                                    <w:left w:val="none" w:sz="0" w:space="0" w:color="auto"/>
                                                    <w:bottom w:val="none" w:sz="0" w:space="0" w:color="auto"/>
                                                    <w:right w:val="none" w:sz="0" w:space="0" w:color="auto"/>
                                                  </w:divBdr>
                                                  <w:divsChild>
                                                    <w:div w:id="1836264384">
                                                      <w:marLeft w:val="0"/>
                                                      <w:marRight w:val="0"/>
                                                      <w:marTop w:val="0"/>
                                                      <w:marBottom w:val="0"/>
                                                      <w:divBdr>
                                                        <w:top w:val="none" w:sz="0" w:space="0" w:color="auto"/>
                                                        <w:left w:val="none" w:sz="0" w:space="0" w:color="auto"/>
                                                        <w:bottom w:val="none" w:sz="0" w:space="0" w:color="auto"/>
                                                        <w:right w:val="none" w:sz="0" w:space="0" w:color="auto"/>
                                                      </w:divBdr>
                                                      <w:divsChild>
                                                        <w:div w:id="63668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8967019">
          <w:marLeft w:val="0"/>
          <w:marRight w:val="0"/>
          <w:marTop w:val="0"/>
          <w:marBottom w:val="0"/>
          <w:divBdr>
            <w:top w:val="none" w:sz="0" w:space="0" w:color="auto"/>
            <w:left w:val="none" w:sz="0" w:space="0" w:color="auto"/>
            <w:bottom w:val="none" w:sz="0" w:space="0" w:color="auto"/>
            <w:right w:val="none" w:sz="0" w:space="0" w:color="auto"/>
          </w:divBdr>
          <w:divsChild>
            <w:div w:id="112866604">
              <w:marLeft w:val="0"/>
              <w:marRight w:val="0"/>
              <w:marTop w:val="0"/>
              <w:marBottom w:val="0"/>
              <w:divBdr>
                <w:top w:val="none" w:sz="0" w:space="0" w:color="auto"/>
                <w:left w:val="none" w:sz="0" w:space="0" w:color="auto"/>
                <w:bottom w:val="none" w:sz="0" w:space="0" w:color="auto"/>
                <w:right w:val="none" w:sz="0" w:space="0" w:color="auto"/>
              </w:divBdr>
              <w:divsChild>
                <w:div w:id="960964351">
                  <w:marLeft w:val="0"/>
                  <w:marRight w:val="0"/>
                  <w:marTop w:val="0"/>
                  <w:marBottom w:val="0"/>
                  <w:divBdr>
                    <w:top w:val="none" w:sz="0" w:space="0" w:color="auto"/>
                    <w:left w:val="none" w:sz="0" w:space="0" w:color="auto"/>
                    <w:bottom w:val="none" w:sz="0" w:space="0" w:color="auto"/>
                    <w:right w:val="none" w:sz="0" w:space="0" w:color="auto"/>
                  </w:divBdr>
                  <w:divsChild>
                    <w:div w:id="1418864371">
                      <w:marLeft w:val="0"/>
                      <w:marRight w:val="0"/>
                      <w:marTop w:val="0"/>
                      <w:marBottom w:val="0"/>
                      <w:divBdr>
                        <w:top w:val="none" w:sz="0" w:space="0" w:color="auto"/>
                        <w:left w:val="none" w:sz="0" w:space="0" w:color="auto"/>
                        <w:bottom w:val="none" w:sz="0" w:space="0" w:color="auto"/>
                        <w:right w:val="none" w:sz="0" w:space="0" w:color="auto"/>
                      </w:divBdr>
                      <w:divsChild>
                        <w:div w:id="1214346444">
                          <w:marLeft w:val="0"/>
                          <w:marRight w:val="0"/>
                          <w:marTop w:val="0"/>
                          <w:marBottom w:val="0"/>
                          <w:divBdr>
                            <w:top w:val="none" w:sz="0" w:space="0" w:color="auto"/>
                            <w:left w:val="none" w:sz="0" w:space="0" w:color="auto"/>
                            <w:bottom w:val="none" w:sz="0" w:space="0" w:color="auto"/>
                            <w:right w:val="none" w:sz="0" w:space="0" w:color="auto"/>
                          </w:divBdr>
                          <w:divsChild>
                            <w:div w:id="1396509602">
                              <w:marLeft w:val="0"/>
                              <w:marRight w:val="0"/>
                              <w:marTop w:val="0"/>
                              <w:marBottom w:val="0"/>
                              <w:divBdr>
                                <w:top w:val="none" w:sz="0" w:space="0" w:color="auto"/>
                                <w:left w:val="none" w:sz="0" w:space="0" w:color="auto"/>
                                <w:bottom w:val="none" w:sz="0" w:space="0" w:color="auto"/>
                                <w:right w:val="none" w:sz="0" w:space="0" w:color="auto"/>
                              </w:divBdr>
                              <w:divsChild>
                                <w:div w:id="898712496">
                                  <w:marLeft w:val="0"/>
                                  <w:marRight w:val="0"/>
                                  <w:marTop w:val="0"/>
                                  <w:marBottom w:val="0"/>
                                  <w:divBdr>
                                    <w:top w:val="none" w:sz="0" w:space="0" w:color="auto"/>
                                    <w:left w:val="none" w:sz="0" w:space="0" w:color="auto"/>
                                    <w:bottom w:val="none" w:sz="0" w:space="0" w:color="auto"/>
                                    <w:right w:val="none" w:sz="0" w:space="0" w:color="auto"/>
                                  </w:divBdr>
                                  <w:divsChild>
                                    <w:div w:id="465396391">
                                      <w:marLeft w:val="0"/>
                                      <w:marRight w:val="0"/>
                                      <w:marTop w:val="0"/>
                                      <w:marBottom w:val="0"/>
                                      <w:divBdr>
                                        <w:top w:val="none" w:sz="0" w:space="0" w:color="auto"/>
                                        <w:left w:val="none" w:sz="0" w:space="0" w:color="auto"/>
                                        <w:bottom w:val="none" w:sz="0" w:space="0" w:color="auto"/>
                                        <w:right w:val="none" w:sz="0" w:space="0" w:color="auto"/>
                                      </w:divBdr>
                                      <w:divsChild>
                                        <w:div w:id="1530414352">
                                          <w:marLeft w:val="0"/>
                                          <w:marRight w:val="0"/>
                                          <w:marTop w:val="0"/>
                                          <w:marBottom w:val="0"/>
                                          <w:divBdr>
                                            <w:top w:val="none" w:sz="0" w:space="0" w:color="auto"/>
                                            <w:left w:val="none" w:sz="0" w:space="0" w:color="auto"/>
                                            <w:bottom w:val="none" w:sz="0" w:space="0" w:color="auto"/>
                                            <w:right w:val="none" w:sz="0" w:space="0" w:color="auto"/>
                                          </w:divBdr>
                                          <w:divsChild>
                                            <w:div w:id="1216232548">
                                              <w:marLeft w:val="0"/>
                                              <w:marRight w:val="0"/>
                                              <w:marTop w:val="0"/>
                                              <w:marBottom w:val="0"/>
                                              <w:divBdr>
                                                <w:top w:val="none" w:sz="0" w:space="0" w:color="auto"/>
                                                <w:left w:val="none" w:sz="0" w:space="0" w:color="auto"/>
                                                <w:bottom w:val="none" w:sz="0" w:space="0" w:color="auto"/>
                                                <w:right w:val="none" w:sz="0" w:space="0" w:color="auto"/>
                                              </w:divBdr>
                                              <w:divsChild>
                                                <w:div w:id="2028942218">
                                                  <w:marLeft w:val="0"/>
                                                  <w:marRight w:val="0"/>
                                                  <w:marTop w:val="0"/>
                                                  <w:marBottom w:val="0"/>
                                                  <w:divBdr>
                                                    <w:top w:val="none" w:sz="0" w:space="0" w:color="auto"/>
                                                    <w:left w:val="none" w:sz="0" w:space="0" w:color="auto"/>
                                                    <w:bottom w:val="none" w:sz="0" w:space="0" w:color="auto"/>
                                                    <w:right w:val="none" w:sz="0" w:space="0" w:color="auto"/>
                                                  </w:divBdr>
                                                  <w:divsChild>
                                                    <w:div w:id="1804957781">
                                                      <w:marLeft w:val="0"/>
                                                      <w:marRight w:val="0"/>
                                                      <w:marTop w:val="0"/>
                                                      <w:marBottom w:val="0"/>
                                                      <w:divBdr>
                                                        <w:top w:val="none" w:sz="0" w:space="0" w:color="auto"/>
                                                        <w:left w:val="none" w:sz="0" w:space="0" w:color="auto"/>
                                                        <w:bottom w:val="none" w:sz="0" w:space="0" w:color="auto"/>
                                                        <w:right w:val="none" w:sz="0" w:space="0" w:color="auto"/>
                                                      </w:divBdr>
                                                      <w:divsChild>
                                                        <w:div w:id="122849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0357898">
          <w:marLeft w:val="0"/>
          <w:marRight w:val="0"/>
          <w:marTop w:val="0"/>
          <w:marBottom w:val="0"/>
          <w:divBdr>
            <w:top w:val="none" w:sz="0" w:space="0" w:color="auto"/>
            <w:left w:val="none" w:sz="0" w:space="0" w:color="auto"/>
            <w:bottom w:val="none" w:sz="0" w:space="0" w:color="auto"/>
            <w:right w:val="none" w:sz="0" w:space="0" w:color="auto"/>
          </w:divBdr>
          <w:divsChild>
            <w:div w:id="216093837">
              <w:marLeft w:val="0"/>
              <w:marRight w:val="0"/>
              <w:marTop w:val="0"/>
              <w:marBottom w:val="0"/>
              <w:divBdr>
                <w:top w:val="none" w:sz="0" w:space="0" w:color="auto"/>
                <w:left w:val="none" w:sz="0" w:space="0" w:color="auto"/>
                <w:bottom w:val="none" w:sz="0" w:space="0" w:color="auto"/>
                <w:right w:val="none" w:sz="0" w:space="0" w:color="auto"/>
              </w:divBdr>
              <w:divsChild>
                <w:div w:id="839589694">
                  <w:marLeft w:val="0"/>
                  <w:marRight w:val="0"/>
                  <w:marTop w:val="0"/>
                  <w:marBottom w:val="0"/>
                  <w:divBdr>
                    <w:top w:val="none" w:sz="0" w:space="0" w:color="auto"/>
                    <w:left w:val="none" w:sz="0" w:space="0" w:color="auto"/>
                    <w:bottom w:val="none" w:sz="0" w:space="0" w:color="auto"/>
                    <w:right w:val="none" w:sz="0" w:space="0" w:color="auto"/>
                  </w:divBdr>
                  <w:divsChild>
                    <w:div w:id="1828983567">
                      <w:marLeft w:val="0"/>
                      <w:marRight w:val="0"/>
                      <w:marTop w:val="0"/>
                      <w:marBottom w:val="0"/>
                      <w:divBdr>
                        <w:top w:val="none" w:sz="0" w:space="0" w:color="auto"/>
                        <w:left w:val="none" w:sz="0" w:space="0" w:color="auto"/>
                        <w:bottom w:val="none" w:sz="0" w:space="0" w:color="auto"/>
                        <w:right w:val="none" w:sz="0" w:space="0" w:color="auto"/>
                      </w:divBdr>
                      <w:divsChild>
                        <w:div w:id="622346317">
                          <w:marLeft w:val="0"/>
                          <w:marRight w:val="0"/>
                          <w:marTop w:val="0"/>
                          <w:marBottom w:val="0"/>
                          <w:divBdr>
                            <w:top w:val="none" w:sz="0" w:space="0" w:color="auto"/>
                            <w:left w:val="none" w:sz="0" w:space="0" w:color="auto"/>
                            <w:bottom w:val="none" w:sz="0" w:space="0" w:color="auto"/>
                            <w:right w:val="none" w:sz="0" w:space="0" w:color="auto"/>
                          </w:divBdr>
                          <w:divsChild>
                            <w:div w:id="540097384">
                              <w:marLeft w:val="0"/>
                              <w:marRight w:val="0"/>
                              <w:marTop w:val="0"/>
                              <w:marBottom w:val="0"/>
                              <w:divBdr>
                                <w:top w:val="none" w:sz="0" w:space="0" w:color="auto"/>
                                <w:left w:val="none" w:sz="0" w:space="0" w:color="auto"/>
                                <w:bottom w:val="none" w:sz="0" w:space="0" w:color="auto"/>
                                <w:right w:val="none" w:sz="0" w:space="0" w:color="auto"/>
                              </w:divBdr>
                              <w:divsChild>
                                <w:div w:id="1011638706">
                                  <w:marLeft w:val="0"/>
                                  <w:marRight w:val="0"/>
                                  <w:marTop w:val="0"/>
                                  <w:marBottom w:val="0"/>
                                  <w:divBdr>
                                    <w:top w:val="none" w:sz="0" w:space="0" w:color="auto"/>
                                    <w:left w:val="none" w:sz="0" w:space="0" w:color="auto"/>
                                    <w:bottom w:val="none" w:sz="0" w:space="0" w:color="auto"/>
                                    <w:right w:val="none" w:sz="0" w:space="0" w:color="auto"/>
                                  </w:divBdr>
                                  <w:divsChild>
                                    <w:div w:id="466748304">
                                      <w:marLeft w:val="0"/>
                                      <w:marRight w:val="0"/>
                                      <w:marTop w:val="0"/>
                                      <w:marBottom w:val="0"/>
                                      <w:divBdr>
                                        <w:top w:val="none" w:sz="0" w:space="0" w:color="auto"/>
                                        <w:left w:val="none" w:sz="0" w:space="0" w:color="auto"/>
                                        <w:bottom w:val="none" w:sz="0" w:space="0" w:color="auto"/>
                                        <w:right w:val="none" w:sz="0" w:space="0" w:color="auto"/>
                                      </w:divBdr>
                                      <w:divsChild>
                                        <w:div w:id="108746849">
                                          <w:marLeft w:val="0"/>
                                          <w:marRight w:val="0"/>
                                          <w:marTop w:val="0"/>
                                          <w:marBottom w:val="0"/>
                                          <w:divBdr>
                                            <w:top w:val="none" w:sz="0" w:space="0" w:color="auto"/>
                                            <w:left w:val="none" w:sz="0" w:space="0" w:color="auto"/>
                                            <w:bottom w:val="none" w:sz="0" w:space="0" w:color="auto"/>
                                            <w:right w:val="none" w:sz="0" w:space="0" w:color="auto"/>
                                          </w:divBdr>
                                          <w:divsChild>
                                            <w:div w:id="978607127">
                                              <w:marLeft w:val="0"/>
                                              <w:marRight w:val="0"/>
                                              <w:marTop w:val="0"/>
                                              <w:marBottom w:val="0"/>
                                              <w:divBdr>
                                                <w:top w:val="none" w:sz="0" w:space="0" w:color="auto"/>
                                                <w:left w:val="none" w:sz="0" w:space="0" w:color="auto"/>
                                                <w:bottom w:val="none" w:sz="0" w:space="0" w:color="auto"/>
                                                <w:right w:val="none" w:sz="0" w:space="0" w:color="auto"/>
                                              </w:divBdr>
                                              <w:divsChild>
                                                <w:div w:id="1844778501">
                                                  <w:marLeft w:val="0"/>
                                                  <w:marRight w:val="0"/>
                                                  <w:marTop w:val="0"/>
                                                  <w:marBottom w:val="0"/>
                                                  <w:divBdr>
                                                    <w:top w:val="none" w:sz="0" w:space="0" w:color="auto"/>
                                                    <w:left w:val="none" w:sz="0" w:space="0" w:color="auto"/>
                                                    <w:bottom w:val="none" w:sz="0" w:space="0" w:color="auto"/>
                                                    <w:right w:val="none" w:sz="0" w:space="0" w:color="auto"/>
                                                  </w:divBdr>
                                                  <w:divsChild>
                                                    <w:div w:id="534319101">
                                                      <w:marLeft w:val="0"/>
                                                      <w:marRight w:val="0"/>
                                                      <w:marTop w:val="0"/>
                                                      <w:marBottom w:val="0"/>
                                                      <w:divBdr>
                                                        <w:top w:val="none" w:sz="0" w:space="0" w:color="auto"/>
                                                        <w:left w:val="none" w:sz="0" w:space="0" w:color="auto"/>
                                                        <w:bottom w:val="none" w:sz="0" w:space="0" w:color="auto"/>
                                                        <w:right w:val="none" w:sz="0" w:space="0" w:color="auto"/>
                                                      </w:divBdr>
                                                      <w:divsChild>
                                                        <w:div w:id="1987784738">
                                                          <w:marLeft w:val="0"/>
                                                          <w:marRight w:val="0"/>
                                                          <w:marTop w:val="0"/>
                                                          <w:marBottom w:val="0"/>
                                                          <w:divBdr>
                                                            <w:top w:val="none" w:sz="0" w:space="0" w:color="auto"/>
                                                            <w:left w:val="none" w:sz="0" w:space="0" w:color="auto"/>
                                                            <w:bottom w:val="none" w:sz="0" w:space="0" w:color="auto"/>
                                                            <w:right w:val="none" w:sz="0" w:space="0" w:color="auto"/>
                                                          </w:divBdr>
                                                          <w:divsChild>
                                                            <w:div w:id="389115194">
                                                              <w:marLeft w:val="0"/>
                                                              <w:marRight w:val="0"/>
                                                              <w:marTop w:val="0"/>
                                                              <w:marBottom w:val="0"/>
                                                              <w:divBdr>
                                                                <w:top w:val="none" w:sz="0" w:space="0" w:color="auto"/>
                                                                <w:left w:val="none" w:sz="0" w:space="0" w:color="auto"/>
                                                                <w:bottom w:val="none" w:sz="0" w:space="0" w:color="auto"/>
                                                                <w:right w:val="none" w:sz="0" w:space="0" w:color="auto"/>
                                                              </w:divBdr>
                                                              <w:divsChild>
                                                                <w:div w:id="1786652809">
                                                                  <w:marLeft w:val="0"/>
                                                                  <w:marRight w:val="0"/>
                                                                  <w:marTop w:val="0"/>
                                                                  <w:marBottom w:val="0"/>
                                                                  <w:divBdr>
                                                                    <w:top w:val="none" w:sz="0" w:space="0" w:color="auto"/>
                                                                    <w:left w:val="none" w:sz="0" w:space="0" w:color="auto"/>
                                                                    <w:bottom w:val="none" w:sz="0" w:space="0" w:color="auto"/>
                                                                    <w:right w:val="none" w:sz="0" w:space="0" w:color="auto"/>
                                                                  </w:divBdr>
                                                                  <w:divsChild>
                                                                    <w:div w:id="228080737">
                                                                      <w:marLeft w:val="0"/>
                                                                      <w:marRight w:val="0"/>
                                                                      <w:marTop w:val="0"/>
                                                                      <w:marBottom w:val="0"/>
                                                                      <w:divBdr>
                                                                        <w:top w:val="none" w:sz="0" w:space="0" w:color="auto"/>
                                                                        <w:left w:val="none" w:sz="0" w:space="0" w:color="auto"/>
                                                                        <w:bottom w:val="none" w:sz="0" w:space="0" w:color="auto"/>
                                                                        <w:right w:val="none" w:sz="0" w:space="0" w:color="auto"/>
                                                                      </w:divBdr>
                                                                      <w:divsChild>
                                                                        <w:div w:id="779958126">
                                                                          <w:marLeft w:val="0"/>
                                                                          <w:marRight w:val="0"/>
                                                                          <w:marTop w:val="0"/>
                                                                          <w:marBottom w:val="0"/>
                                                                          <w:divBdr>
                                                                            <w:top w:val="none" w:sz="0" w:space="0" w:color="auto"/>
                                                                            <w:left w:val="none" w:sz="0" w:space="0" w:color="auto"/>
                                                                            <w:bottom w:val="none" w:sz="0" w:space="0" w:color="auto"/>
                                                                            <w:right w:val="none" w:sz="0" w:space="0" w:color="auto"/>
                                                                          </w:divBdr>
                                                                          <w:divsChild>
                                                                            <w:div w:id="152137950">
                                                                              <w:marLeft w:val="0"/>
                                                                              <w:marRight w:val="0"/>
                                                                              <w:marTop w:val="0"/>
                                                                              <w:marBottom w:val="0"/>
                                                                              <w:divBdr>
                                                                                <w:top w:val="none" w:sz="0" w:space="0" w:color="auto"/>
                                                                                <w:left w:val="none" w:sz="0" w:space="0" w:color="auto"/>
                                                                                <w:bottom w:val="none" w:sz="0" w:space="0" w:color="auto"/>
                                                                                <w:right w:val="none" w:sz="0" w:space="0" w:color="auto"/>
                                                                              </w:divBdr>
                                                                              <w:divsChild>
                                                                                <w:div w:id="638193712">
                                                                                  <w:marLeft w:val="0"/>
                                                                                  <w:marRight w:val="0"/>
                                                                                  <w:marTop w:val="0"/>
                                                                                  <w:marBottom w:val="0"/>
                                                                                  <w:divBdr>
                                                                                    <w:top w:val="none" w:sz="0" w:space="0" w:color="auto"/>
                                                                                    <w:left w:val="none" w:sz="0" w:space="0" w:color="auto"/>
                                                                                    <w:bottom w:val="none" w:sz="0" w:space="0" w:color="auto"/>
                                                                                    <w:right w:val="none" w:sz="0" w:space="0" w:color="auto"/>
                                                                                  </w:divBdr>
                                                                                  <w:divsChild>
                                                                                    <w:div w:id="1980574283">
                                                                                      <w:marLeft w:val="0"/>
                                                                                      <w:marRight w:val="0"/>
                                                                                      <w:marTop w:val="0"/>
                                                                                      <w:marBottom w:val="0"/>
                                                                                      <w:divBdr>
                                                                                        <w:top w:val="none" w:sz="0" w:space="0" w:color="auto"/>
                                                                                        <w:left w:val="none" w:sz="0" w:space="0" w:color="auto"/>
                                                                                        <w:bottom w:val="none" w:sz="0" w:space="0" w:color="auto"/>
                                                                                        <w:right w:val="none" w:sz="0" w:space="0" w:color="auto"/>
                                                                                      </w:divBdr>
                                                                                      <w:divsChild>
                                                                                        <w:div w:id="784619532">
                                                                                          <w:marLeft w:val="0"/>
                                                                                          <w:marRight w:val="0"/>
                                                                                          <w:marTop w:val="0"/>
                                                                                          <w:marBottom w:val="0"/>
                                                                                          <w:divBdr>
                                                                                            <w:top w:val="none" w:sz="0" w:space="0" w:color="auto"/>
                                                                                            <w:left w:val="none" w:sz="0" w:space="0" w:color="auto"/>
                                                                                            <w:bottom w:val="none" w:sz="0" w:space="0" w:color="auto"/>
                                                                                            <w:right w:val="none" w:sz="0" w:space="0" w:color="auto"/>
                                                                                          </w:divBdr>
                                                                                          <w:divsChild>
                                                                                            <w:div w:id="1498572455">
                                                                                              <w:marLeft w:val="0"/>
                                                                                              <w:marRight w:val="0"/>
                                                                                              <w:marTop w:val="0"/>
                                                                                              <w:marBottom w:val="0"/>
                                                                                              <w:divBdr>
                                                                                                <w:top w:val="none" w:sz="0" w:space="0" w:color="auto"/>
                                                                                                <w:left w:val="none" w:sz="0" w:space="0" w:color="auto"/>
                                                                                                <w:bottom w:val="none" w:sz="0" w:space="0" w:color="auto"/>
                                                                                                <w:right w:val="none" w:sz="0" w:space="0" w:color="auto"/>
                                                                                              </w:divBdr>
                                                                                              <w:divsChild>
                                                                                                <w:div w:id="1634361266">
                                                                                                  <w:marLeft w:val="0"/>
                                                                                                  <w:marRight w:val="0"/>
                                                                                                  <w:marTop w:val="0"/>
                                                                                                  <w:marBottom w:val="0"/>
                                                                                                  <w:divBdr>
                                                                                                    <w:top w:val="none" w:sz="0" w:space="0" w:color="auto"/>
                                                                                                    <w:left w:val="none" w:sz="0" w:space="0" w:color="auto"/>
                                                                                                    <w:bottom w:val="none" w:sz="0" w:space="0" w:color="auto"/>
                                                                                                    <w:right w:val="none" w:sz="0" w:space="0" w:color="auto"/>
                                                                                                  </w:divBdr>
                                                                                                  <w:divsChild>
                                                                                                    <w:div w:id="694842852">
                                                                                                      <w:marLeft w:val="0"/>
                                                                                                      <w:marRight w:val="0"/>
                                                                                                      <w:marTop w:val="0"/>
                                                                                                      <w:marBottom w:val="0"/>
                                                                                                      <w:divBdr>
                                                                                                        <w:top w:val="none" w:sz="0" w:space="0" w:color="auto"/>
                                                                                                        <w:left w:val="none" w:sz="0" w:space="0" w:color="auto"/>
                                                                                                        <w:bottom w:val="none" w:sz="0" w:space="0" w:color="auto"/>
                                                                                                        <w:right w:val="none" w:sz="0" w:space="0" w:color="auto"/>
                                                                                                      </w:divBdr>
                                                                                                      <w:divsChild>
                                                                                                        <w:div w:id="1632440072">
                                                                                                          <w:marLeft w:val="0"/>
                                                                                                          <w:marRight w:val="0"/>
                                                                                                          <w:marTop w:val="0"/>
                                                                                                          <w:marBottom w:val="0"/>
                                                                                                          <w:divBdr>
                                                                                                            <w:top w:val="none" w:sz="0" w:space="0" w:color="auto"/>
                                                                                                            <w:left w:val="none" w:sz="0" w:space="0" w:color="auto"/>
                                                                                                            <w:bottom w:val="none" w:sz="0" w:space="0" w:color="auto"/>
                                                                                                            <w:right w:val="none" w:sz="0" w:space="0" w:color="auto"/>
                                                                                                          </w:divBdr>
                                                                                                          <w:divsChild>
                                                                                                            <w:div w:id="74719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2839749">
      <w:bodyDiv w:val="1"/>
      <w:marLeft w:val="0"/>
      <w:marRight w:val="0"/>
      <w:marTop w:val="0"/>
      <w:marBottom w:val="0"/>
      <w:divBdr>
        <w:top w:val="none" w:sz="0" w:space="0" w:color="auto"/>
        <w:left w:val="none" w:sz="0" w:space="0" w:color="auto"/>
        <w:bottom w:val="none" w:sz="0" w:space="0" w:color="auto"/>
        <w:right w:val="none" w:sz="0" w:space="0" w:color="auto"/>
      </w:divBdr>
    </w:div>
    <w:div w:id="951328152">
      <w:bodyDiv w:val="1"/>
      <w:marLeft w:val="0"/>
      <w:marRight w:val="0"/>
      <w:marTop w:val="0"/>
      <w:marBottom w:val="0"/>
      <w:divBdr>
        <w:top w:val="none" w:sz="0" w:space="0" w:color="auto"/>
        <w:left w:val="none" w:sz="0" w:space="0" w:color="auto"/>
        <w:bottom w:val="none" w:sz="0" w:space="0" w:color="auto"/>
        <w:right w:val="none" w:sz="0" w:space="0" w:color="auto"/>
      </w:divBdr>
    </w:div>
    <w:div w:id="1000234604">
      <w:bodyDiv w:val="1"/>
      <w:marLeft w:val="0"/>
      <w:marRight w:val="0"/>
      <w:marTop w:val="0"/>
      <w:marBottom w:val="0"/>
      <w:divBdr>
        <w:top w:val="none" w:sz="0" w:space="0" w:color="auto"/>
        <w:left w:val="none" w:sz="0" w:space="0" w:color="auto"/>
        <w:bottom w:val="none" w:sz="0" w:space="0" w:color="auto"/>
        <w:right w:val="none" w:sz="0" w:space="0" w:color="auto"/>
      </w:divBdr>
    </w:div>
    <w:div w:id="1080172545">
      <w:bodyDiv w:val="1"/>
      <w:marLeft w:val="0"/>
      <w:marRight w:val="0"/>
      <w:marTop w:val="0"/>
      <w:marBottom w:val="0"/>
      <w:divBdr>
        <w:top w:val="none" w:sz="0" w:space="0" w:color="auto"/>
        <w:left w:val="none" w:sz="0" w:space="0" w:color="auto"/>
        <w:bottom w:val="none" w:sz="0" w:space="0" w:color="auto"/>
        <w:right w:val="none" w:sz="0" w:space="0" w:color="auto"/>
      </w:divBdr>
    </w:div>
    <w:div w:id="1087576304">
      <w:bodyDiv w:val="1"/>
      <w:marLeft w:val="0"/>
      <w:marRight w:val="0"/>
      <w:marTop w:val="0"/>
      <w:marBottom w:val="0"/>
      <w:divBdr>
        <w:top w:val="none" w:sz="0" w:space="0" w:color="auto"/>
        <w:left w:val="none" w:sz="0" w:space="0" w:color="auto"/>
        <w:bottom w:val="none" w:sz="0" w:space="0" w:color="auto"/>
        <w:right w:val="none" w:sz="0" w:space="0" w:color="auto"/>
      </w:divBdr>
    </w:div>
    <w:div w:id="1114835726">
      <w:bodyDiv w:val="1"/>
      <w:marLeft w:val="0"/>
      <w:marRight w:val="0"/>
      <w:marTop w:val="0"/>
      <w:marBottom w:val="0"/>
      <w:divBdr>
        <w:top w:val="none" w:sz="0" w:space="0" w:color="auto"/>
        <w:left w:val="none" w:sz="0" w:space="0" w:color="auto"/>
        <w:bottom w:val="none" w:sz="0" w:space="0" w:color="auto"/>
        <w:right w:val="none" w:sz="0" w:space="0" w:color="auto"/>
      </w:divBdr>
    </w:div>
    <w:div w:id="1187601333">
      <w:bodyDiv w:val="1"/>
      <w:marLeft w:val="0"/>
      <w:marRight w:val="0"/>
      <w:marTop w:val="0"/>
      <w:marBottom w:val="0"/>
      <w:divBdr>
        <w:top w:val="none" w:sz="0" w:space="0" w:color="auto"/>
        <w:left w:val="none" w:sz="0" w:space="0" w:color="auto"/>
        <w:bottom w:val="none" w:sz="0" w:space="0" w:color="auto"/>
        <w:right w:val="none" w:sz="0" w:space="0" w:color="auto"/>
      </w:divBdr>
    </w:div>
    <w:div w:id="1299727346">
      <w:bodyDiv w:val="1"/>
      <w:marLeft w:val="0"/>
      <w:marRight w:val="0"/>
      <w:marTop w:val="0"/>
      <w:marBottom w:val="0"/>
      <w:divBdr>
        <w:top w:val="none" w:sz="0" w:space="0" w:color="auto"/>
        <w:left w:val="none" w:sz="0" w:space="0" w:color="auto"/>
        <w:bottom w:val="none" w:sz="0" w:space="0" w:color="auto"/>
        <w:right w:val="none" w:sz="0" w:space="0" w:color="auto"/>
      </w:divBdr>
      <w:divsChild>
        <w:div w:id="870534131">
          <w:marLeft w:val="0"/>
          <w:marRight w:val="0"/>
          <w:marTop w:val="0"/>
          <w:marBottom w:val="0"/>
          <w:divBdr>
            <w:top w:val="none" w:sz="0" w:space="0" w:color="auto"/>
            <w:left w:val="none" w:sz="0" w:space="0" w:color="auto"/>
            <w:bottom w:val="none" w:sz="0" w:space="0" w:color="auto"/>
            <w:right w:val="none" w:sz="0" w:space="0" w:color="auto"/>
          </w:divBdr>
          <w:divsChild>
            <w:div w:id="199248642">
              <w:marLeft w:val="0"/>
              <w:marRight w:val="0"/>
              <w:marTop w:val="0"/>
              <w:marBottom w:val="0"/>
              <w:divBdr>
                <w:top w:val="none" w:sz="0" w:space="0" w:color="auto"/>
                <w:left w:val="none" w:sz="0" w:space="0" w:color="auto"/>
                <w:bottom w:val="none" w:sz="0" w:space="0" w:color="auto"/>
                <w:right w:val="none" w:sz="0" w:space="0" w:color="auto"/>
              </w:divBdr>
              <w:divsChild>
                <w:div w:id="2022589115">
                  <w:marLeft w:val="0"/>
                  <w:marRight w:val="0"/>
                  <w:marTop w:val="0"/>
                  <w:marBottom w:val="0"/>
                  <w:divBdr>
                    <w:top w:val="none" w:sz="0" w:space="0" w:color="auto"/>
                    <w:left w:val="none" w:sz="0" w:space="0" w:color="auto"/>
                    <w:bottom w:val="none" w:sz="0" w:space="0" w:color="auto"/>
                    <w:right w:val="none" w:sz="0" w:space="0" w:color="auto"/>
                  </w:divBdr>
                  <w:divsChild>
                    <w:div w:id="1412042563">
                      <w:marLeft w:val="0"/>
                      <w:marRight w:val="0"/>
                      <w:marTop w:val="0"/>
                      <w:marBottom w:val="0"/>
                      <w:divBdr>
                        <w:top w:val="none" w:sz="0" w:space="0" w:color="auto"/>
                        <w:left w:val="none" w:sz="0" w:space="0" w:color="auto"/>
                        <w:bottom w:val="none" w:sz="0" w:space="0" w:color="auto"/>
                        <w:right w:val="none" w:sz="0" w:space="0" w:color="auto"/>
                      </w:divBdr>
                      <w:divsChild>
                        <w:div w:id="265968075">
                          <w:marLeft w:val="0"/>
                          <w:marRight w:val="0"/>
                          <w:marTop w:val="0"/>
                          <w:marBottom w:val="0"/>
                          <w:divBdr>
                            <w:top w:val="none" w:sz="0" w:space="0" w:color="auto"/>
                            <w:left w:val="none" w:sz="0" w:space="0" w:color="auto"/>
                            <w:bottom w:val="none" w:sz="0" w:space="0" w:color="auto"/>
                            <w:right w:val="none" w:sz="0" w:space="0" w:color="auto"/>
                          </w:divBdr>
                          <w:divsChild>
                            <w:div w:id="1533374309">
                              <w:marLeft w:val="0"/>
                              <w:marRight w:val="0"/>
                              <w:marTop w:val="0"/>
                              <w:marBottom w:val="0"/>
                              <w:divBdr>
                                <w:top w:val="none" w:sz="0" w:space="0" w:color="auto"/>
                                <w:left w:val="none" w:sz="0" w:space="0" w:color="auto"/>
                                <w:bottom w:val="none" w:sz="0" w:space="0" w:color="auto"/>
                                <w:right w:val="none" w:sz="0" w:space="0" w:color="auto"/>
                              </w:divBdr>
                              <w:divsChild>
                                <w:div w:id="375593127">
                                  <w:marLeft w:val="0"/>
                                  <w:marRight w:val="0"/>
                                  <w:marTop w:val="0"/>
                                  <w:marBottom w:val="0"/>
                                  <w:divBdr>
                                    <w:top w:val="none" w:sz="0" w:space="0" w:color="auto"/>
                                    <w:left w:val="none" w:sz="0" w:space="0" w:color="auto"/>
                                    <w:bottom w:val="none" w:sz="0" w:space="0" w:color="auto"/>
                                    <w:right w:val="none" w:sz="0" w:space="0" w:color="auto"/>
                                  </w:divBdr>
                                  <w:divsChild>
                                    <w:div w:id="1049648418">
                                      <w:marLeft w:val="0"/>
                                      <w:marRight w:val="0"/>
                                      <w:marTop w:val="0"/>
                                      <w:marBottom w:val="0"/>
                                      <w:divBdr>
                                        <w:top w:val="none" w:sz="0" w:space="0" w:color="auto"/>
                                        <w:left w:val="none" w:sz="0" w:space="0" w:color="auto"/>
                                        <w:bottom w:val="none" w:sz="0" w:space="0" w:color="auto"/>
                                        <w:right w:val="none" w:sz="0" w:space="0" w:color="auto"/>
                                      </w:divBdr>
                                      <w:divsChild>
                                        <w:div w:id="266235600">
                                          <w:marLeft w:val="0"/>
                                          <w:marRight w:val="0"/>
                                          <w:marTop w:val="0"/>
                                          <w:marBottom w:val="0"/>
                                          <w:divBdr>
                                            <w:top w:val="none" w:sz="0" w:space="0" w:color="auto"/>
                                            <w:left w:val="none" w:sz="0" w:space="0" w:color="auto"/>
                                            <w:bottom w:val="none" w:sz="0" w:space="0" w:color="auto"/>
                                            <w:right w:val="none" w:sz="0" w:space="0" w:color="auto"/>
                                          </w:divBdr>
                                          <w:divsChild>
                                            <w:div w:id="1165824131">
                                              <w:marLeft w:val="0"/>
                                              <w:marRight w:val="0"/>
                                              <w:marTop w:val="0"/>
                                              <w:marBottom w:val="0"/>
                                              <w:divBdr>
                                                <w:top w:val="none" w:sz="0" w:space="0" w:color="auto"/>
                                                <w:left w:val="none" w:sz="0" w:space="0" w:color="auto"/>
                                                <w:bottom w:val="none" w:sz="0" w:space="0" w:color="auto"/>
                                                <w:right w:val="none" w:sz="0" w:space="0" w:color="auto"/>
                                              </w:divBdr>
                                              <w:divsChild>
                                                <w:div w:id="8019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268630">
      <w:bodyDiv w:val="1"/>
      <w:marLeft w:val="0"/>
      <w:marRight w:val="0"/>
      <w:marTop w:val="0"/>
      <w:marBottom w:val="0"/>
      <w:divBdr>
        <w:top w:val="none" w:sz="0" w:space="0" w:color="auto"/>
        <w:left w:val="none" w:sz="0" w:space="0" w:color="auto"/>
        <w:bottom w:val="none" w:sz="0" w:space="0" w:color="auto"/>
        <w:right w:val="none" w:sz="0" w:space="0" w:color="auto"/>
      </w:divBdr>
      <w:divsChild>
        <w:div w:id="874195005">
          <w:marLeft w:val="0"/>
          <w:marRight w:val="0"/>
          <w:marTop w:val="0"/>
          <w:marBottom w:val="0"/>
          <w:divBdr>
            <w:top w:val="none" w:sz="0" w:space="0" w:color="auto"/>
            <w:left w:val="none" w:sz="0" w:space="0" w:color="auto"/>
            <w:bottom w:val="none" w:sz="0" w:space="0" w:color="auto"/>
            <w:right w:val="none" w:sz="0" w:space="0" w:color="auto"/>
          </w:divBdr>
          <w:divsChild>
            <w:div w:id="1168398337">
              <w:marLeft w:val="0"/>
              <w:marRight w:val="0"/>
              <w:marTop w:val="0"/>
              <w:marBottom w:val="0"/>
              <w:divBdr>
                <w:top w:val="none" w:sz="0" w:space="0" w:color="auto"/>
                <w:left w:val="none" w:sz="0" w:space="0" w:color="auto"/>
                <w:bottom w:val="none" w:sz="0" w:space="0" w:color="auto"/>
                <w:right w:val="none" w:sz="0" w:space="0" w:color="auto"/>
              </w:divBdr>
              <w:divsChild>
                <w:div w:id="2016228054">
                  <w:marLeft w:val="0"/>
                  <w:marRight w:val="0"/>
                  <w:marTop w:val="0"/>
                  <w:marBottom w:val="0"/>
                  <w:divBdr>
                    <w:top w:val="none" w:sz="0" w:space="0" w:color="auto"/>
                    <w:left w:val="none" w:sz="0" w:space="0" w:color="auto"/>
                    <w:bottom w:val="none" w:sz="0" w:space="0" w:color="auto"/>
                    <w:right w:val="none" w:sz="0" w:space="0" w:color="auto"/>
                  </w:divBdr>
                  <w:divsChild>
                    <w:div w:id="1005322677">
                      <w:marLeft w:val="0"/>
                      <w:marRight w:val="0"/>
                      <w:marTop w:val="0"/>
                      <w:marBottom w:val="0"/>
                      <w:divBdr>
                        <w:top w:val="none" w:sz="0" w:space="0" w:color="auto"/>
                        <w:left w:val="none" w:sz="0" w:space="0" w:color="auto"/>
                        <w:bottom w:val="none" w:sz="0" w:space="0" w:color="auto"/>
                        <w:right w:val="none" w:sz="0" w:space="0" w:color="auto"/>
                      </w:divBdr>
                      <w:divsChild>
                        <w:div w:id="926309624">
                          <w:marLeft w:val="0"/>
                          <w:marRight w:val="0"/>
                          <w:marTop w:val="0"/>
                          <w:marBottom w:val="0"/>
                          <w:divBdr>
                            <w:top w:val="none" w:sz="0" w:space="0" w:color="auto"/>
                            <w:left w:val="none" w:sz="0" w:space="0" w:color="auto"/>
                            <w:bottom w:val="none" w:sz="0" w:space="0" w:color="auto"/>
                            <w:right w:val="none" w:sz="0" w:space="0" w:color="auto"/>
                          </w:divBdr>
                          <w:divsChild>
                            <w:div w:id="385420320">
                              <w:marLeft w:val="0"/>
                              <w:marRight w:val="0"/>
                              <w:marTop w:val="0"/>
                              <w:marBottom w:val="0"/>
                              <w:divBdr>
                                <w:top w:val="none" w:sz="0" w:space="0" w:color="auto"/>
                                <w:left w:val="none" w:sz="0" w:space="0" w:color="auto"/>
                                <w:bottom w:val="none" w:sz="0" w:space="0" w:color="auto"/>
                                <w:right w:val="none" w:sz="0" w:space="0" w:color="auto"/>
                              </w:divBdr>
                              <w:divsChild>
                                <w:div w:id="57628742">
                                  <w:marLeft w:val="0"/>
                                  <w:marRight w:val="0"/>
                                  <w:marTop w:val="0"/>
                                  <w:marBottom w:val="0"/>
                                  <w:divBdr>
                                    <w:top w:val="none" w:sz="0" w:space="0" w:color="auto"/>
                                    <w:left w:val="none" w:sz="0" w:space="0" w:color="auto"/>
                                    <w:bottom w:val="none" w:sz="0" w:space="0" w:color="auto"/>
                                    <w:right w:val="none" w:sz="0" w:space="0" w:color="auto"/>
                                  </w:divBdr>
                                  <w:divsChild>
                                    <w:div w:id="20136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584641">
      <w:bodyDiv w:val="1"/>
      <w:marLeft w:val="0"/>
      <w:marRight w:val="0"/>
      <w:marTop w:val="0"/>
      <w:marBottom w:val="0"/>
      <w:divBdr>
        <w:top w:val="none" w:sz="0" w:space="0" w:color="auto"/>
        <w:left w:val="none" w:sz="0" w:space="0" w:color="auto"/>
        <w:bottom w:val="none" w:sz="0" w:space="0" w:color="auto"/>
        <w:right w:val="none" w:sz="0" w:space="0" w:color="auto"/>
      </w:divBdr>
      <w:divsChild>
        <w:div w:id="769088097">
          <w:marLeft w:val="0"/>
          <w:marRight w:val="0"/>
          <w:marTop w:val="0"/>
          <w:marBottom w:val="0"/>
          <w:divBdr>
            <w:top w:val="none" w:sz="0" w:space="0" w:color="auto"/>
            <w:left w:val="none" w:sz="0" w:space="0" w:color="auto"/>
            <w:bottom w:val="none" w:sz="0" w:space="0" w:color="auto"/>
            <w:right w:val="none" w:sz="0" w:space="0" w:color="auto"/>
          </w:divBdr>
          <w:divsChild>
            <w:div w:id="1347364194">
              <w:marLeft w:val="0"/>
              <w:marRight w:val="0"/>
              <w:marTop w:val="0"/>
              <w:marBottom w:val="0"/>
              <w:divBdr>
                <w:top w:val="none" w:sz="0" w:space="0" w:color="auto"/>
                <w:left w:val="none" w:sz="0" w:space="0" w:color="auto"/>
                <w:bottom w:val="none" w:sz="0" w:space="0" w:color="auto"/>
                <w:right w:val="none" w:sz="0" w:space="0" w:color="auto"/>
              </w:divBdr>
              <w:divsChild>
                <w:div w:id="28914550">
                  <w:marLeft w:val="0"/>
                  <w:marRight w:val="0"/>
                  <w:marTop w:val="0"/>
                  <w:marBottom w:val="0"/>
                  <w:divBdr>
                    <w:top w:val="none" w:sz="0" w:space="0" w:color="auto"/>
                    <w:left w:val="none" w:sz="0" w:space="0" w:color="auto"/>
                    <w:bottom w:val="none" w:sz="0" w:space="0" w:color="auto"/>
                    <w:right w:val="none" w:sz="0" w:space="0" w:color="auto"/>
                  </w:divBdr>
                  <w:divsChild>
                    <w:div w:id="270236841">
                      <w:marLeft w:val="0"/>
                      <w:marRight w:val="0"/>
                      <w:marTop w:val="0"/>
                      <w:marBottom w:val="0"/>
                      <w:divBdr>
                        <w:top w:val="none" w:sz="0" w:space="0" w:color="auto"/>
                        <w:left w:val="none" w:sz="0" w:space="0" w:color="auto"/>
                        <w:bottom w:val="none" w:sz="0" w:space="0" w:color="auto"/>
                        <w:right w:val="none" w:sz="0" w:space="0" w:color="auto"/>
                      </w:divBdr>
                      <w:divsChild>
                        <w:div w:id="283660684">
                          <w:marLeft w:val="0"/>
                          <w:marRight w:val="0"/>
                          <w:marTop w:val="0"/>
                          <w:marBottom w:val="0"/>
                          <w:divBdr>
                            <w:top w:val="none" w:sz="0" w:space="0" w:color="auto"/>
                            <w:left w:val="none" w:sz="0" w:space="0" w:color="auto"/>
                            <w:bottom w:val="none" w:sz="0" w:space="0" w:color="auto"/>
                            <w:right w:val="none" w:sz="0" w:space="0" w:color="auto"/>
                          </w:divBdr>
                          <w:divsChild>
                            <w:div w:id="227612787">
                              <w:marLeft w:val="0"/>
                              <w:marRight w:val="0"/>
                              <w:marTop w:val="0"/>
                              <w:marBottom w:val="0"/>
                              <w:divBdr>
                                <w:top w:val="none" w:sz="0" w:space="0" w:color="auto"/>
                                <w:left w:val="none" w:sz="0" w:space="0" w:color="auto"/>
                                <w:bottom w:val="none" w:sz="0" w:space="0" w:color="auto"/>
                                <w:right w:val="none" w:sz="0" w:space="0" w:color="auto"/>
                              </w:divBdr>
                              <w:divsChild>
                                <w:div w:id="1974943538">
                                  <w:marLeft w:val="0"/>
                                  <w:marRight w:val="0"/>
                                  <w:marTop w:val="0"/>
                                  <w:marBottom w:val="0"/>
                                  <w:divBdr>
                                    <w:top w:val="none" w:sz="0" w:space="0" w:color="auto"/>
                                    <w:left w:val="none" w:sz="0" w:space="0" w:color="auto"/>
                                    <w:bottom w:val="none" w:sz="0" w:space="0" w:color="auto"/>
                                    <w:right w:val="none" w:sz="0" w:space="0" w:color="auto"/>
                                  </w:divBdr>
                                  <w:divsChild>
                                    <w:div w:id="169630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221492">
      <w:bodyDiv w:val="1"/>
      <w:marLeft w:val="0"/>
      <w:marRight w:val="0"/>
      <w:marTop w:val="0"/>
      <w:marBottom w:val="0"/>
      <w:divBdr>
        <w:top w:val="none" w:sz="0" w:space="0" w:color="auto"/>
        <w:left w:val="none" w:sz="0" w:space="0" w:color="auto"/>
        <w:bottom w:val="none" w:sz="0" w:space="0" w:color="auto"/>
        <w:right w:val="none" w:sz="0" w:space="0" w:color="auto"/>
      </w:divBdr>
      <w:divsChild>
        <w:div w:id="430782840">
          <w:marLeft w:val="0"/>
          <w:marRight w:val="0"/>
          <w:marTop w:val="0"/>
          <w:marBottom w:val="0"/>
          <w:divBdr>
            <w:top w:val="none" w:sz="0" w:space="0" w:color="auto"/>
            <w:left w:val="none" w:sz="0" w:space="0" w:color="auto"/>
            <w:bottom w:val="none" w:sz="0" w:space="0" w:color="auto"/>
            <w:right w:val="none" w:sz="0" w:space="0" w:color="auto"/>
          </w:divBdr>
          <w:divsChild>
            <w:div w:id="802890688">
              <w:marLeft w:val="0"/>
              <w:marRight w:val="0"/>
              <w:marTop w:val="0"/>
              <w:marBottom w:val="0"/>
              <w:divBdr>
                <w:top w:val="none" w:sz="0" w:space="0" w:color="auto"/>
                <w:left w:val="none" w:sz="0" w:space="0" w:color="auto"/>
                <w:bottom w:val="none" w:sz="0" w:space="0" w:color="auto"/>
                <w:right w:val="none" w:sz="0" w:space="0" w:color="auto"/>
              </w:divBdr>
              <w:divsChild>
                <w:div w:id="2017877473">
                  <w:marLeft w:val="0"/>
                  <w:marRight w:val="0"/>
                  <w:marTop w:val="0"/>
                  <w:marBottom w:val="0"/>
                  <w:divBdr>
                    <w:top w:val="none" w:sz="0" w:space="0" w:color="auto"/>
                    <w:left w:val="none" w:sz="0" w:space="0" w:color="auto"/>
                    <w:bottom w:val="none" w:sz="0" w:space="0" w:color="auto"/>
                    <w:right w:val="none" w:sz="0" w:space="0" w:color="auto"/>
                  </w:divBdr>
                  <w:divsChild>
                    <w:div w:id="980500090">
                      <w:marLeft w:val="0"/>
                      <w:marRight w:val="0"/>
                      <w:marTop w:val="0"/>
                      <w:marBottom w:val="0"/>
                      <w:divBdr>
                        <w:top w:val="none" w:sz="0" w:space="0" w:color="auto"/>
                        <w:left w:val="none" w:sz="0" w:space="0" w:color="auto"/>
                        <w:bottom w:val="none" w:sz="0" w:space="0" w:color="auto"/>
                        <w:right w:val="none" w:sz="0" w:space="0" w:color="auto"/>
                      </w:divBdr>
                      <w:divsChild>
                        <w:div w:id="1488934733">
                          <w:marLeft w:val="0"/>
                          <w:marRight w:val="0"/>
                          <w:marTop w:val="0"/>
                          <w:marBottom w:val="0"/>
                          <w:divBdr>
                            <w:top w:val="none" w:sz="0" w:space="0" w:color="auto"/>
                            <w:left w:val="none" w:sz="0" w:space="0" w:color="auto"/>
                            <w:bottom w:val="none" w:sz="0" w:space="0" w:color="auto"/>
                            <w:right w:val="none" w:sz="0" w:space="0" w:color="auto"/>
                          </w:divBdr>
                          <w:divsChild>
                            <w:div w:id="1689720355">
                              <w:marLeft w:val="0"/>
                              <w:marRight w:val="0"/>
                              <w:marTop w:val="0"/>
                              <w:marBottom w:val="0"/>
                              <w:divBdr>
                                <w:top w:val="none" w:sz="0" w:space="0" w:color="auto"/>
                                <w:left w:val="none" w:sz="0" w:space="0" w:color="auto"/>
                                <w:bottom w:val="none" w:sz="0" w:space="0" w:color="auto"/>
                                <w:right w:val="none" w:sz="0" w:space="0" w:color="auto"/>
                              </w:divBdr>
                              <w:divsChild>
                                <w:div w:id="551118768">
                                  <w:marLeft w:val="0"/>
                                  <w:marRight w:val="0"/>
                                  <w:marTop w:val="0"/>
                                  <w:marBottom w:val="0"/>
                                  <w:divBdr>
                                    <w:top w:val="none" w:sz="0" w:space="0" w:color="auto"/>
                                    <w:left w:val="none" w:sz="0" w:space="0" w:color="auto"/>
                                    <w:bottom w:val="none" w:sz="0" w:space="0" w:color="auto"/>
                                    <w:right w:val="none" w:sz="0" w:space="0" w:color="auto"/>
                                  </w:divBdr>
                                  <w:divsChild>
                                    <w:div w:id="92157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0621088">
      <w:bodyDiv w:val="1"/>
      <w:marLeft w:val="0"/>
      <w:marRight w:val="0"/>
      <w:marTop w:val="0"/>
      <w:marBottom w:val="0"/>
      <w:divBdr>
        <w:top w:val="none" w:sz="0" w:space="0" w:color="auto"/>
        <w:left w:val="none" w:sz="0" w:space="0" w:color="auto"/>
        <w:bottom w:val="none" w:sz="0" w:space="0" w:color="auto"/>
        <w:right w:val="none" w:sz="0" w:space="0" w:color="auto"/>
      </w:divBdr>
      <w:divsChild>
        <w:div w:id="1792477670">
          <w:marLeft w:val="0"/>
          <w:marRight w:val="0"/>
          <w:marTop w:val="0"/>
          <w:marBottom w:val="0"/>
          <w:divBdr>
            <w:top w:val="none" w:sz="0" w:space="0" w:color="auto"/>
            <w:left w:val="none" w:sz="0" w:space="0" w:color="auto"/>
            <w:bottom w:val="none" w:sz="0" w:space="0" w:color="auto"/>
            <w:right w:val="none" w:sz="0" w:space="0" w:color="auto"/>
          </w:divBdr>
          <w:divsChild>
            <w:div w:id="345519491">
              <w:marLeft w:val="0"/>
              <w:marRight w:val="0"/>
              <w:marTop w:val="0"/>
              <w:marBottom w:val="0"/>
              <w:divBdr>
                <w:top w:val="none" w:sz="0" w:space="0" w:color="auto"/>
                <w:left w:val="none" w:sz="0" w:space="0" w:color="auto"/>
                <w:bottom w:val="none" w:sz="0" w:space="0" w:color="auto"/>
                <w:right w:val="none" w:sz="0" w:space="0" w:color="auto"/>
              </w:divBdr>
              <w:divsChild>
                <w:div w:id="1866626290">
                  <w:marLeft w:val="0"/>
                  <w:marRight w:val="0"/>
                  <w:marTop w:val="0"/>
                  <w:marBottom w:val="0"/>
                  <w:divBdr>
                    <w:top w:val="none" w:sz="0" w:space="0" w:color="auto"/>
                    <w:left w:val="none" w:sz="0" w:space="0" w:color="auto"/>
                    <w:bottom w:val="none" w:sz="0" w:space="0" w:color="auto"/>
                    <w:right w:val="none" w:sz="0" w:space="0" w:color="auto"/>
                  </w:divBdr>
                  <w:divsChild>
                    <w:div w:id="1900704395">
                      <w:marLeft w:val="0"/>
                      <w:marRight w:val="0"/>
                      <w:marTop w:val="0"/>
                      <w:marBottom w:val="0"/>
                      <w:divBdr>
                        <w:top w:val="none" w:sz="0" w:space="0" w:color="auto"/>
                        <w:left w:val="none" w:sz="0" w:space="0" w:color="auto"/>
                        <w:bottom w:val="none" w:sz="0" w:space="0" w:color="auto"/>
                        <w:right w:val="none" w:sz="0" w:space="0" w:color="auto"/>
                      </w:divBdr>
                      <w:divsChild>
                        <w:div w:id="1802921380">
                          <w:marLeft w:val="0"/>
                          <w:marRight w:val="0"/>
                          <w:marTop w:val="0"/>
                          <w:marBottom w:val="0"/>
                          <w:divBdr>
                            <w:top w:val="none" w:sz="0" w:space="0" w:color="auto"/>
                            <w:left w:val="none" w:sz="0" w:space="0" w:color="auto"/>
                            <w:bottom w:val="none" w:sz="0" w:space="0" w:color="auto"/>
                            <w:right w:val="none" w:sz="0" w:space="0" w:color="auto"/>
                          </w:divBdr>
                          <w:divsChild>
                            <w:div w:id="1758090409">
                              <w:marLeft w:val="0"/>
                              <w:marRight w:val="0"/>
                              <w:marTop w:val="0"/>
                              <w:marBottom w:val="0"/>
                              <w:divBdr>
                                <w:top w:val="none" w:sz="0" w:space="0" w:color="auto"/>
                                <w:left w:val="none" w:sz="0" w:space="0" w:color="auto"/>
                                <w:bottom w:val="none" w:sz="0" w:space="0" w:color="auto"/>
                                <w:right w:val="none" w:sz="0" w:space="0" w:color="auto"/>
                              </w:divBdr>
                              <w:divsChild>
                                <w:div w:id="2129201662">
                                  <w:marLeft w:val="0"/>
                                  <w:marRight w:val="0"/>
                                  <w:marTop w:val="0"/>
                                  <w:marBottom w:val="0"/>
                                  <w:divBdr>
                                    <w:top w:val="none" w:sz="0" w:space="0" w:color="auto"/>
                                    <w:left w:val="none" w:sz="0" w:space="0" w:color="auto"/>
                                    <w:bottom w:val="none" w:sz="0" w:space="0" w:color="auto"/>
                                    <w:right w:val="none" w:sz="0" w:space="0" w:color="auto"/>
                                  </w:divBdr>
                                  <w:divsChild>
                                    <w:div w:id="14554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4014775">
      <w:bodyDiv w:val="1"/>
      <w:marLeft w:val="0"/>
      <w:marRight w:val="0"/>
      <w:marTop w:val="0"/>
      <w:marBottom w:val="0"/>
      <w:divBdr>
        <w:top w:val="none" w:sz="0" w:space="0" w:color="auto"/>
        <w:left w:val="none" w:sz="0" w:space="0" w:color="auto"/>
        <w:bottom w:val="none" w:sz="0" w:space="0" w:color="auto"/>
        <w:right w:val="none" w:sz="0" w:space="0" w:color="auto"/>
      </w:divBdr>
    </w:div>
    <w:div w:id="1458334391">
      <w:bodyDiv w:val="1"/>
      <w:marLeft w:val="0"/>
      <w:marRight w:val="0"/>
      <w:marTop w:val="0"/>
      <w:marBottom w:val="0"/>
      <w:divBdr>
        <w:top w:val="none" w:sz="0" w:space="0" w:color="auto"/>
        <w:left w:val="none" w:sz="0" w:space="0" w:color="auto"/>
        <w:bottom w:val="none" w:sz="0" w:space="0" w:color="auto"/>
        <w:right w:val="none" w:sz="0" w:space="0" w:color="auto"/>
      </w:divBdr>
    </w:div>
    <w:div w:id="1496455058">
      <w:bodyDiv w:val="1"/>
      <w:marLeft w:val="0"/>
      <w:marRight w:val="0"/>
      <w:marTop w:val="0"/>
      <w:marBottom w:val="0"/>
      <w:divBdr>
        <w:top w:val="none" w:sz="0" w:space="0" w:color="auto"/>
        <w:left w:val="none" w:sz="0" w:space="0" w:color="auto"/>
        <w:bottom w:val="none" w:sz="0" w:space="0" w:color="auto"/>
        <w:right w:val="none" w:sz="0" w:space="0" w:color="auto"/>
      </w:divBdr>
    </w:div>
    <w:div w:id="1501578147">
      <w:bodyDiv w:val="1"/>
      <w:marLeft w:val="0"/>
      <w:marRight w:val="0"/>
      <w:marTop w:val="0"/>
      <w:marBottom w:val="0"/>
      <w:divBdr>
        <w:top w:val="none" w:sz="0" w:space="0" w:color="auto"/>
        <w:left w:val="none" w:sz="0" w:space="0" w:color="auto"/>
        <w:bottom w:val="none" w:sz="0" w:space="0" w:color="auto"/>
        <w:right w:val="none" w:sz="0" w:space="0" w:color="auto"/>
      </w:divBdr>
    </w:div>
    <w:div w:id="1509783969">
      <w:bodyDiv w:val="1"/>
      <w:marLeft w:val="0"/>
      <w:marRight w:val="0"/>
      <w:marTop w:val="0"/>
      <w:marBottom w:val="0"/>
      <w:divBdr>
        <w:top w:val="none" w:sz="0" w:space="0" w:color="auto"/>
        <w:left w:val="none" w:sz="0" w:space="0" w:color="auto"/>
        <w:bottom w:val="none" w:sz="0" w:space="0" w:color="auto"/>
        <w:right w:val="none" w:sz="0" w:space="0" w:color="auto"/>
      </w:divBdr>
    </w:div>
    <w:div w:id="1537279392">
      <w:bodyDiv w:val="1"/>
      <w:marLeft w:val="0"/>
      <w:marRight w:val="0"/>
      <w:marTop w:val="0"/>
      <w:marBottom w:val="0"/>
      <w:divBdr>
        <w:top w:val="none" w:sz="0" w:space="0" w:color="auto"/>
        <w:left w:val="none" w:sz="0" w:space="0" w:color="auto"/>
        <w:bottom w:val="none" w:sz="0" w:space="0" w:color="auto"/>
        <w:right w:val="none" w:sz="0" w:space="0" w:color="auto"/>
      </w:divBdr>
    </w:div>
    <w:div w:id="1608922434">
      <w:bodyDiv w:val="1"/>
      <w:marLeft w:val="0"/>
      <w:marRight w:val="0"/>
      <w:marTop w:val="0"/>
      <w:marBottom w:val="0"/>
      <w:divBdr>
        <w:top w:val="none" w:sz="0" w:space="0" w:color="auto"/>
        <w:left w:val="none" w:sz="0" w:space="0" w:color="auto"/>
        <w:bottom w:val="none" w:sz="0" w:space="0" w:color="auto"/>
        <w:right w:val="none" w:sz="0" w:space="0" w:color="auto"/>
      </w:divBdr>
    </w:div>
    <w:div w:id="1621061060">
      <w:bodyDiv w:val="1"/>
      <w:marLeft w:val="0"/>
      <w:marRight w:val="0"/>
      <w:marTop w:val="0"/>
      <w:marBottom w:val="0"/>
      <w:divBdr>
        <w:top w:val="none" w:sz="0" w:space="0" w:color="auto"/>
        <w:left w:val="none" w:sz="0" w:space="0" w:color="auto"/>
        <w:bottom w:val="none" w:sz="0" w:space="0" w:color="auto"/>
        <w:right w:val="none" w:sz="0" w:space="0" w:color="auto"/>
      </w:divBdr>
    </w:div>
    <w:div w:id="1621256390">
      <w:bodyDiv w:val="1"/>
      <w:marLeft w:val="0"/>
      <w:marRight w:val="0"/>
      <w:marTop w:val="0"/>
      <w:marBottom w:val="0"/>
      <w:divBdr>
        <w:top w:val="none" w:sz="0" w:space="0" w:color="auto"/>
        <w:left w:val="none" w:sz="0" w:space="0" w:color="auto"/>
        <w:bottom w:val="none" w:sz="0" w:space="0" w:color="auto"/>
        <w:right w:val="none" w:sz="0" w:space="0" w:color="auto"/>
      </w:divBdr>
    </w:div>
    <w:div w:id="1635981328">
      <w:bodyDiv w:val="1"/>
      <w:marLeft w:val="0"/>
      <w:marRight w:val="0"/>
      <w:marTop w:val="0"/>
      <w:marBottom w:val="0"/>
      <w:divBdr>
        <w:top w:val="none" w:sz="0" w:space="0" w:color="auto"/>
        <w:left w:val="none" w:sz="0" w:space="0" w:color="auto"/>
        <w:bottom w:val="none" w:sz="0" w:space="0" w:color="auto"/>
        <w:right w:val="none" w:sz="0" w:space="0" w:color="auto"/>
      </w:divBdr>
      <w:divsChild>
        <w:div w:id="1571891666">
          <w:marLeft w:val="0"/>
          <w:marRight w:val="0"/>
          <w:marTop w:val="0"/>
          <w:marBottom w:val="0"/>
          <w:divBdr>
            <w:top w:val="none" w:sz="0" w:space="0" w:color="auto"/>
            <w:left w:val="none" w:sz="0" w:space="0" w:color="auto"/>
            <w:bottom w:val="none" w:sz="0" w:space="0" w:color="auto"/>
            <w:right w:val="none" w:sz="0" w:space="0" w:color="auto"/>
          </w:divBdr>
          <w:divsChild>
            <w:div w:id="2112360438">
              <w:marLeft w:val="0"/>
              <w:marRight w:val="0"/>
              <w:marTop w:val="0"/>
              <w:marBottom w:val="0"/>
              <w:divBdr>
                <w:top w:val="none" w:sz="0" w:space="0" w:color="auto"/>
                <w:left w:val="none" w:sz="0" w:space="0" w:color="auto"/>
                <w:bottom w:val="none" w:sz="0" w:space="0" w:color="auto"/>
                <w:right w:val="none" w:sz="0" w:space="0" w:color="auto"/>
              </w:divBdr>
              <w:divsChild>
                <w:div w:id="130098765">
                  <w:marLeft w:val="0"/>
                  <w:marRight w:val="0"/>
                  <w:marTop w:val="0"/>
                  <w:marBottom w:val="0"/>
                  <w:divBdr>
                    <w:top w:val="none" w:sz="0" w:space="0" w:color="auto"/>
                    <w:left w:val="none" w:sz="0" w:space="0" w:color="auto"/>
                    <w:bottom w:val="none" w:sz="0" w:space="0" w:color="auto"/>
                    <w:right w:val="none" w:sz="0" w:space="0" w:color="auto"/>
                  </w:divBdr>
                  <w:divsChild>
                    <w:div w:id="569461138">
                      <w:marLeft w:val="0"/>
                      <w:marRight w:val="0"/>
                      <w:marTop w:val="0"/>
                      <w:marBottom w:val="0"/>
                      <w:divBdr>
                        <w:top w:val="none" w:sz="0" w:space="0" w:color="auto"/>
                        <w:left w:val="none" w:sz="0" w:space="0" w:color="auto"/>
                        <w:bottom w:val="none" w:sz="0" w:space="0" w:color="auto"/>
                        <w:right w:val="none" w:sz="0" w:space="0" w:color="auto"/>
                      </w:divBdr>
                      <w:divsChild>
                        <w:div w:id="1679651398">
                          <w:marLeft w:val="0"/>
                          <w:marRight w:val="0"/>
                          <w:marTop w:val="0"/>
                          <w:marBottom w:val="0"/>
                          <w:divBdr>
                            <w:top w:val="none" w:sz="0" w:space="0" w:color="auto"/>
                            <w:left w:val="none" w:sz="0" w:space="0" w:color="auto"/>
                            <w:bottom w:val="none" w:sz="0" w:space="0" w:color="auto"/>
                            <w:right w:val="none" w:sz="0" w:space="0" w:color="auto"/>
                          </w:divBdr>
                          <w:divsChild>
                            <w:div w:id="648827802">
                              <w:marLeft w:val="0"/>
                              <w:marRight w:val="0"/>
                              <w:marTop w:val="0"/>
                              <w:marBottom w:val="0"/>
                              <w:divBdr>
                                <w:top w:val="none" w:sz="0" w:space="0" w:color="auto"/>
                                <w:left w:val="none" w:sz="0" w:space="0" w:color="auto"/>
                                <w:bottom w:val="none" w:sz="0" w:space="0" w:color="auto"/>
                                <w:right w:val="none" w:sz="0" w:space="0" w:color="auto"/>
                              </w:divBdr>
                              <w:divsChild>
                                <w:div w:id="500045129">
                                  <w:marLeft w:val="0"/>
                                  <w:marRight w:val="0"/>
                                  <w:marTop w:val="0"/>
                                  <w:marBottom w:val="0"/>
                                  <w:divBdr>
                                    <w:top w:val="none" w:sz="0" w:space="0" w:color="auto"/>
                                    <w:left w:val="none" w:sz="0" w:space="0" w:color="auto"/>
                                    <w:bottom w:val="none" w:sz="0" w:space="0" w:color="auto"/>
                                    <w:right w:val="none" w:sz="0" w:space="0" w:color="auto"/>
                                  </w:divBdr>
                                  <w:divsChild>
                                    <w:div w:id="1220434207">
                                      <w:marLeft w:val="0"/>
                                      <w:marRight w:val="0"/>
                                      <w:marTop w:val="0"/>
                                      <w:marBottom w:val="0"/>
                                      <w:divBdr>
                                        <w:top w:val="none" w:sz="0" w:space="0" w:color="auto"/>
                                        <w:left w:val="none" w:sz="0" w:space="0" w:color="auto"/>
                                        <w:bottom w:val="none" w:sz="0" w:space="0" w:color="auto"/>
                                        <w:right w:val="none" w:sz="0" w:space="0" w:color="auto"/>
                                      </w:divBdr>
                                      <w:divsChild>
                                        <w:div w:id="1114639539">
                                          <w:marLeft w:val="0"/>
                                          <w:marRight w:val="0"/>
                                          <w:marTop w:val="0"/>
                                          <w:marBottom w:val="0"/>
                                          <w:divBdr>
                                            <w:top w:val="none" w:sz="0" w:space="0" w:color="auto"/>
                                            <w:left w:val="none" w:sz="0" w:space="0" w:color="auto"/>
                                            <w:bottom w:val="none" w:sz="0" w:space="0" w:color="auto"/>
                                            <w:right w:val="none" w:sz="0" w:space="0" w:color="auto"/>
                                          </w:divBdr>
                                        </w:div>
                                      </w:divsChild>
                                    </w:div>
                                    <w:div w:id="178422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157643">
      <w:bodyDiv w:val="1"/>
      <w:marLeft w:val="0"/>
      <w:marRight w:val="0"/>
      <w:marTop w:val="0"/>
      <w:marBottom w:val="0"/>
      <w:divBdr>
        <w:top w:val="none" w:sz="0" w:space="0" w:color="auto"/>
        <w:left w:val="none" w:sz="0" w:space="0" w:color="auto"/>
        <w:bottom w:val="none" w:sz="0" w:space="0" w:color="auto"/>
        <w:right w:val="none" w:sz="0" w:space="0" w:color="auto"/>
      </w:divBdr>
    </w:div>
    <w:div w:id="1704208881">
      <w:bodyDiv w:val="1"/>
      <w:marLeft w:val="0"/>
      <w:marRight w:val="0"/>
      <w:marTop w:val="0"/>
      <w:marBottom w:val="0"/>
      <w:divBdr>
        <w:top w:val="none" w:sz="0" w:space="0" w:color="auto"/>
        <w:left w:val="none" w:sz="0" w:space="0" w:color="auto"/>
        <w:bottom w:val="none" w:sz="0" w:space="0" w:color="auto"/>
        <w:right w:val="none" w:sz="0" w:space="0" w:color="auto"/>
      </w:divBdr>
    </w:div>
    <w:div w:id="1767387852">
      <w:bodyDiv w:val="1"/>
      <w:marLeft w:val="0"/>
      <w:marRight w:val="0"/>
      <w:marTop w:val="0"/>
      <w:marBottom w:val="0"/>
      <w:divBdr>
        <w:top w:val="none" w:sz="0" w:space="0" w:color="auto"/>
        <w:left w:val="none" w:sz="0" w:space="0" w:color="auto"/>
        <w:bottom w:val="none" w:sz="0" w:space="0" w:color="auto"/>
        <w:right w:val="none" w:sz="0" w:space="0" w:color="auto"/>
      </w:divBdr>
    </w:div>
    <w:div w:id="1779062209">
      <w:bodyDiv w:val="1"/>
      <w:marLeft w:val="0"/>
      <w:marRight w:val="0"/>
      <w:marTop w:val="0"/>
      <w:marBottom w:val="0"/>
      <w:divBdr>
        <w:top w:val="none" w:sz="0" w:space="0" w:color="auto"/>
        <w:left w:val="none" w:sz="0" w:space="0" w:color="auto"/>
        <w:bottom w:val="none" w:sz="0" w:space="0" w:color="auto"/>
        <w:right w:val="none" w:sz="0" w:space="0" w:color="auto"/>
      </w:divBdr>
    </w:div>
    <w:div w:id="1863130801">
      <w:bodyDiv w:val="1"/>
      <w:marLeft w:val="0"/>
      <w:marRight w:val="0"/>
      <w:marTop w:val="0"/>
      <w:marBottom w:val="0"/>
      <w:divBdr>
        <w:top w:val="none" w:sz="0" w:space="0" w:color="auto"/>
        <w:left w:val="none" w:sz="0" w:space="0" w:color="auto"/>
        <w:bottom w:val="none" w:sz="0" w:space="0" w:color="auto"/>
        <w:right w:val="none" w:sz="0" w:space="0" w:color="auto"/>
      </w:divBdr>
    </w:div>
    <w:div w:id="1889104807">
      <w:bodyDiv w:val="1"/>
      <w:marLeft w:val="0"/>
      <w:marRight w:val="0"/>
      <w:marTop w:val="0"/>
      <w:marBottom w:val="0"/>
      <w:divBdr>
        <w:top w:val="none" w:sz="0" w:space="0" w:color="auto"/>
        <w:left w:val="none" w:sz="0" w:space="0" w:color="auto"/>
        <w:bottom w:val="none" w:sz="0" w:space="0" w:color="auto"/>
        <w:right w:val="none" w:sz="0" w:space="0" w:color="auto"/>
      </w:divBdr>
    </w:div>
    <w:div w:id="1906060965">
      <w:bodyDiv w:val="1"/>
      <w:marLeft w:val="0"/>
      <w:marRight w:val="0"/>
      <w:marTop w:val="0"/>
      <w:marBottom w:val="0"/>
      <w:divBdr>
        <w:top w:val="none" w:sz="0" w:space="0" w:color="auto"/>
        <w:left w:val="none" w:sz="0" w:space="0" w:color="auto"/>
        <w:bottom w:val="none" w:sz="0" w:space="0" w:color="auto"/>
        <w:right w:val="none" w:sz="0" w:space="0" w:color="auto"/>
      </w:divBdr>
    </w:div>
    <w:div w:id="1917081818">
      <w:bodyDiv w:val="1"/>
      <w:marLeft w:val="0"/>
      <w:marRight w:val="0"/>
      <w:marTop w:val="0"/>
      <w:marBottom w:val="0"/>
      <w:divBdr>
        <w:top w:val="none" w:sz="0" w:space="0" w:color="auto"/>
        <w:left w:val="none" w:sz="0" w:space="0" w:color="auto"/>
        <w:bottom w:val="none" w:sz="0" w:space="0" w:color="auto"/>
        <w:right w:val="none" w:sz="0" w:space="0" w:color="auto"/>
      </w:divBdr>
    </w:div>
    <w:div w:id="2002465715">
      <w:bodyDiv w:val="1"/>
      <w:marLeft w:val="0"/>
      <w:marRight w:val="0"/>
      <w:marTop w:val="0"/>
      <w:marBottom w:val="0"/>
      <w:divBdr>
        <w:top w:val="none" w:sz="0" w:space="0" w:color="auto"/>
        <w:left w:val="none" w:sz="0" w:space="0" w:color="auto"/>
        <w:bottom w:val="none" w:sz="0" w:space="0" w:color="auto"/>
        <w:right w:val="none" w:sz="0" w:space="0" w:color="auto"/>
      </w:divBdr>
      <w:divsChild>
        <w:div w:id="1819030191">
          <w:marLeft w:val="0"/>
          <w:marRight w:val="0"/>
          <w:marTop w:val="0"/>
          <w:marBottom w:val="0"/>
          <w:divBdr>
            <w:top w:val="none" w:sz="0" w:space="0" w:color="auto"/>
            <w:left w:val="none" w:sz="0" w:space="0" w:color="auto"/>
            <w:bottom w:val="none" w:sz="0" w:space="0" w:color="auto"/>
            <w:right w:val="none" w:sz="0" w:space="0" w:color="auto"/>
          </w:divBdr>
          <w:divsChild>
            <w:div w:id="1993174714">
              <w:marLeft w:val="0"/>
              <w:marRight w:val="0"/>
              <w:marTop w:val="0"/>
              <w:marBottom w:val="0"/>
              <w:divBdr>
                <w:top w:val="none" w:sz="0" w:space="0" w:color="auto"/>
                <w:left w:val="none" w:sz="0" w:space="0" w:color="auto"/>
                <w:bottom w:val="none" w:sz="0" w:space="0" w:color="auto"/>
                <w:right w:val="none" w:sz="0" w:space="0" w:color="auto"/>
              </w:divBdr>
              <w:divsChild>
                <w:div w:id="173424968">
                  <w:marLeft w:val="0"/>
                  <w:marRight w:val="0"/>
                  <w:marTop w:val="0"/>
                  <w:marBottom w:val="0"/>
                  <w:divBdr>
                    <w:top w:val="none" w:sz="0" w:space="0" w:color="auto"/>
                    <w:left w:val="none" w:sz="0" w:space="0" w:color="auto"/>
                    <w:bottom w:val="none" w:sz="0" w:space="0" w:color="auto"/>
                    <w:right w:val="none" w:sz="0" w:space="0" w:color="auto"/>
                  </w:divBdr>
                  <w:divsChild>
                    <w:div w:id="1447967535">
                      <w:marLeft w:val="0"/>
                      <w:marRight w:val="0"/>
                      <w:marTop w:val="0"/>
                      <w:marBottom w:val="0"/>
                      <w:divBdr>
                        <w:top w:val="none" w:sz="0" w:space="0" w:color="auto"/>
                        <w:left w:val="none" w:sz="0" w:space="0" w:color="auto"/>
                        <w:bottom w:val="none" w:sz="0" w:space="0" w:color="auto"/>
                        <w:right w:val="none" w:sz="0" w:space="0" w:color="auto"/>
                      </w:divBdr>
                      <w:divsChild>
                        <w:div w:id="23975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850004">
      <w:bodyDiv w:val="1"/>
      <w:marLeft w:val="0"/>
      <w:marRight w:val="0"/>
      <w:marTop w:val="0"/>
      <w:marBottom w:val="0"/>
      <w:divBdr>
        <w:top w:val="none" w:sz="0" w:space="0" w:color="auto"/>
        <w:left w:val="none" w:sz="0" w:space="0" w:color="auto"/>
        <w:bottom w:val="none" w:sz="0" w:space="0" w:color="auto"/>
        <w:right w:val="none" w:sz="0" w:space="0" w:color="auto"/>
      </w:divBdr>
    </w:div>
    <w:div w:id="2067684765">
      <w:bodyDiv w:val="1"/>
      <w:marLeft w:val="0"/>
      <w:marRight w:val="0"/>
      <w:marTop w:val="0"/>
      <w:marBottom w:val="0"/>
      <w:divBdr>
        <w:top w:val="none" w:sz="0" w:space="0" w:color="auto"/>
        <w:left w:val="none" w:sz="0" w:space="0" w:color="auto"/>
        <w:bottom w:val="none" w:sz="0" w:space="0" w:color="auto"/>
        <w:right w:val="none" w:sz="0" w:space="0" w:color="auto"/>
      </w:divBdr>
      <w:divsChild>
        <w:div w:id="461339450">
          <w:marLeft w:val="0"/>
          <w:marRight w:val="0"/>
          <w:marTop w:val="0"/>
          <w:marBottom w:val="0"/>
          <w:divBdr>
            <w:top w:val="none" w:sz="0" w:space="0" w:color="auto"/>
            <w:left w:val="none" w:sz="0" w:space="0" w:color="auto"/>
            <w:bottom w:val="none" w:sz="0" w:space="0" w:color="auto"/>
            <w:right w:val="none" w:sz="0" w:space="0" w:color="auto"/>
          </w:divBdr>
          <w:divsChild>
            <w:div w:id="1689529378">
              <w:marLeft w:val="0"/>
              <w:marRight w:val="0"/>
              <w:marTop w:val="0"/>
              <w:marBottom w:val="0"/>
              <w:divBdr>
                <w:top w:val="none" w:sz="0" w:space="0" w:color="auto"/>
                <w:left w:val="none" w:sz="0" w:space="0" w:color="auto"/>
                <w:bottom w:val="none" w:sz="0" w:space="0" w:color="auto"/>
                <w:right w:val="none" w:sz="0" w:space="0" w:color="auto"/>
              </w:divBdr>
              <w:divsChild>
                <w:div w:id="626818837">
                  <w:marLeft w:val="0"/>
                  <w:marRight w:val="0"/>
                  <w:marTop w:val="0"/>
                  <w:marBottom w:val="0"/>
                  <w:divBdr>
                    <w:top w:val="none" w:sz="0" w:space="0" w:color="auto"/>
                    <w:left w:val="none" w:sz="0" w:space="0" w:color="auto"/>
                    <w:bottom w:val="none" w:sz="0" w:space="0" w:color="auto"/>
                    <w:right w:val="none" w:sz="0" w:space="0" w:color="auto"/>
                  </w:divBdr>
                  <w:divsChild>
                    <w:div w:id="1666129079">
                      <w:marLeft w:val="0"/>
                      <w:marRight w:val="0"/>
                      <w:marTop w:val="0"/>
                      <w:marBottom w:val="0"/>
                      <w:divBdr>
                        <w:top w:val="none" w:sz="0" w:space="0" w:color="auto"/>
                        <w:left w:val="none" w:sz="0" w:space="0" w:color="auto"/>
                        <w:bottom w:val="none" w:sz="0" w:space="0" w:color="auto"/>
                        <w:right w:val="none" w:sz="0" w:space="0" w:color="auto"/>
                      </w:divBdr>
                      <w:divsChild>
                        <w:div w:id="229077633">
                          <w:marLeft w:val="0"/>
                          <w:marRight w:val="0"/>
                          <w:marTop w:val="0"/>
                          <w:marBottom w:val="0"/>
                          <w:divBdr>
                            <w:top w:val="none" w:sz="0" w:space="0" w:color="auto"/>
                            <w:left w:val="none" w:sz="0" w:space="0" w:color="auto"/>
                            <w:bottom w:val="none" w:sz="0" w:space="0" w:color="auto"/>
                            <w:right w:val="none" w:sz="0" w:space="0" w:color="auto"/>
                          </w:divBdr>
                          <w:divsChild>
                            <w:div w:id="1412387312">
                              <w:marLeft w:val="0"/>
                              <w:marRight w:val="0"/>
                              <w:marTop w:val="0"/>
                              <w:marBottom w:val="0"/>
                              <w:divBdr>
                                <w:top w:val="none" w:sz="0" w:space="0" w:color="auto"/>
                                <w:left w:val="none" w:sz="0" w:space="0" w:color="auto"/>
                                <w:bottom w:val="none" w:sz="0" w:space="0" w:color="auto"/>
                                <w:right w:val="none" w:sz="0" w:space="0" w:color="auto"/>
                              </w:divBdr>
                              <w:divsChild>
                                <w:div w:id="1393190327">
                                  <w:marLeft w:val="0"/>
                                  <w:marRight w:val="0"/>
                                  <w:marTop w:val="0"/>
                                  <w:marBottom w:val="0"/>
                                  <w:divBdr>
                                    <w:top w:val="none" w:sz="0" w:space="0" w:color="auto"/>
                                    <w:left w:val="none" w:sz="0" w:space="0" w:color="auto"/>
                                    <w:bottom w:val="none" w:sz="0" w:space="0" w:color="auto"/>
                                    <w:right w:val="none" w:sz="0" w:space="0" w:color="auto"/>
                                  </w:divBdr>
                                  <w:divsChild>
                                    <w:div w:id="4906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367610">
      <w:bodyDiv w:val="1"/>
      <w:marLeft w:val="0"/>
      <w:marRight w:val="0"/>
      <w:marTop w:val="0"/>
      <w:marBottom w:val="0"/>
      <w:divBdr>
        <w:top w:val="none" w:sz="0" w:space="0" w:color="auto"/>
        <w:left w:val="none" w:sz="0" w:space="0" w:color="auto"/>
        <w:bottom w:val="none" w:sz="0" w:space="0" w:color="auto"/>
        <w:right w:val="none" w:sz="0" w:space="0" w:color="auto"/>
      </w:divBdr>
    </w:div>
    <w:div w:id="2130005602">
      <w:bodyDiv w:val="1"/>
      <w:marLeft w:val="0"/>
      <w:marRight w:val="0"/>
      <w:marTop w:val="0"/>
      <w:marBottom w:val="0"/>
      <w:divBdr>
        <w:top w:val="none" w:sz="0" w:space="0" w:color="auto"/>
        <w:left w:val="none" w:sz="0" w:space="0" w:color="auto"/>
        <w:bottom w:val="none" w:sz="0" w:space="0" w:color="auto"/>
        <w:right w:val="none" w:sz="0" w:space="0" w:color="auto"/>
      </w:divBdr>
    </w:div>
    <w:div w:id="214141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oleObject" Target="embeddings/oleObject2.bin"/><Relationship Id="rId26"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2.emf"/><Relationship Id="rId25" Type="http://schemas.openxmlformats.org/officeDocument/2006/relationships/chart" Target="charts/chart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2.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chart" Target="charts/chart1.xml"/><Relationship Id="rId32" Type="http://schemas.openxmlformats.org/officeDocument/2006/relationships/image" Target="media/image7.png"/><Relationship Id="rId28" Type="http://schemas.openxmlformats.org/officeDocument/2006/relationships/image" Target="media/image6.png"/><Relationship Id="rId15" Type="http://schemas.openxmlformats.org/officeDocument/2006/relationships/image" Target="media/image1.emf"/><Relationship Id="rId23" Type="http://schemas.openxmlformats.org/officeDocument/2006/relationships/image" Target="media/image4.emf"/><Relationship Id="rId10" Type="http://schemas.openxmlformats.org/officeDocument/2006/relationships/styles" Target="styles.xml"/><Relationship Id="rId19" Type="http://schemas.openxmlformats.org/officeDocument/2006/relationships/header" Target="header1.xml"/><Relationship Id="rId31" Type="http://schemas.openxmlformats.org/officeDocument/2006/relationships/hyperlink" Target="http://stats.oecd.org/" TargetMode="External"/><Relationship Id="rId30" Type="http://schemas.openxmlformats.org/officeDocument/2006/relationships/header" Target="header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oleObject" Target="embeddings/oleObject3.bin"/><Relationship Id="rId27"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TPN1031\AppData\Local\Microsoft\Windows\INetCache\Content.Outlook\O1DV07ZZ\Diagram%20off%20sekto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PN1031\AppData\Local\Microsoft\Windows\INetCache\Content.Outlook\O1DV07ZZ\Diagram%20off%20sekto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TPN1031\AppData\Local\Microsoft\Windows\INetCache\Content.Outlook\O1DV07ZZ\Diagram%20off%20sekto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0159711286089238"/>
          <c:y val="2.3148148148148147E-2"/>
        </c:manualLayout>
      </c:layout>
      <c:overlay val="0"/>
    </c:title>
    <c:autoTitleDeleted val="0"/>
    <c:plotArea>
      <c:layout/>
      <c:pieChart>
        <c:varyColors val="1"/>
        <c:ser>
          <c:idx val="0"/>
          <c:order val="0"/>
          <c:tx>
            <c:strRef>
              <c:f>Revenue!$B$28</c:f>
              <c:strCache>
                <c:ptCount val="1"/>
                <c:pt idx="0">
                  <c:v>Public sector revenue 2015</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Revenue!$A$29:$A$32</c:f>
              <c:strCache>
                <c:ptCount val="4"/>
                <c:pt idx="0">
                  <c:v>Tax on labour</c:v>
                </c:pt>
                <c:pt idx="1">
                  <c:v>Tax on capital</c:v>
                </c:pt>
                <c:pt idx="2">
                  <c:v>Tax on consumption and inputs</c:v>
                </c:pt>
                <c:pt idx="3">
                  <c:v>Other taxes</c:v>
                </c:pt>
              </c:strCache>
            </c:strRef>
          </c:cat>
          <c:val>
            <c:numRef>
              <c:f>Revenue!$B$29:$B$32</c:f>
              <c:numCache>
                <c:formatCode>0%</c:formatCode>
                <c:ptCount val="4"/>
                <c:pt idx="0">
                  <c:v>0.57992161240811357</c:v>
                </c:pt>
                <c:pt idx="1">
                  <c:v>0.13533223584289644</c:v>
                </c:pt>
                <c:pt idx="2">
                  <c:v>0.28055698045910454</c:v>
                </c:pt>
                <c:pt idx="3" formatCode="0.0%">
                  <c:v>4.1891712898854041E-3</c:v>
                </c:pt>
              </c:numCache>
            </c:numRef>
          </c:val>
          <c:extLst>
            <c:ext xmlns:c16="http://schemas.microsoft.com/office/drawing/2014/chart" uri="{C3380CC4-5D6E-409C-BE32-E72D297353CC}">
              <c16:uniqueId val="{00000000-7D7D-423E-8A56-0F81FE92D5EB}"/>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Expenditure!$B$31</c:f>
              <c:strCache>
                <c:ptCount val="1"/>
                <c:pt idx="0">
                  <c:v>Public sector expenditure 2015</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Expenditure!$A$32:$A$38</c:f>
              <c:strCache>
                <c:ptCount val="7"/>
                <c:pt idx="0">
                  <c:v>General public services</c:v>
                </c:pt>
                <c:pt idx="1">
                  <c:v>Defence</c:v>
                </c:pt>
                <c:pt idx="2">
                  <c:v>Economic affairs</c:v>
                </c:pt>
                <c:pt idx="3">
                  <c:v>Other expenditure</c:v>
                </c:pt>
                <c:pt idx="4">
                  <c:v>Health</c:v>
                </c:pt>
                <c:pt idx="5">
                  <c:v>Education</c:v>
                </c:pt>
                <c:pt idx="6">
                  <c:v>Social protection</c:v>
                </c:pt>
              </c:strCache>
            </c:strRef>
          </c:cat>
          <c:val>
            <c:numRef>
              <c:f>Expenditure!$B$32:$B$38</c:f>
              <c:numCache>
                <c:formatCode>0%</c:formatCode>
                <c:ptCount val="7"/>
                <c:pt idx="0">
                  <c:v>0.14861234680993793</c:v>
                </c:pt>
                <c:pt idx="1">
                  <c:v>2.7957249662054671E-2</c:v>
                </c:pt>
                <c:pt idx="2">
                  <c:v>8.2810286508735925E-2</c:v>
                </c:pt>
                <c:pt idx="3">
                  <c:v>6.7928531908727399E-2</c:v>
                </c:pt>
                <c:pt idx="4">
                  <c:v>0.13332526047630533</c:v>
                </c:pt>
                <c:pt idx="5">
                  <c:v>0.12585904994294955</c:v>
                </c:pt>
                <c:pt idx="6">
                  <c:v>0.41350727469128923</c:v>
                </c:pt>
              </c:numCache>
            </c:numRef>
          </c:val>
          <c:extLst>
            <c:ext xmlns:c16="http://schemas.microsoft.com/office/drawing/2014/chart" uri="{C3380CC4-5D6E-409C-BE32-E72D297353CC}">
              <c16:uniqueId val="{00000000-974C-41B7-9044-7ACAFF85355F}"/>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856363344093156"/>
          <c:y val="0.15294449048698511"/>
          <c:w val="0.31246114065112462"/>
          <c:h val="0.77384569886510668"/>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'Net lending'!$B$2</c:f>
              <c:strCache>
                <c:ptCount val="1"/>
                <c:pt idx="0">
                  <c:v>Actual</c:v>
                </c:pt>
              </c:strCache>
            </c:strRef>
          </c:tx>
          <c:cat>
            <c:numRef>
              <c:f>'Net lending'!$A$5:$A$23</c:f>
              <c:numCache>
                <c:formatCode>General</c:formatCode>
                <c:ptCount val="1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numCache>
            </c:numRef>
          </c:cat>
          <c:val>
            <c:numRef>
              <c:f>'Net lending'!$B$5:$B$23</c:f>
              <c:numCache>
                <c:formatCode>0</c:formatCode>
                <c:ptCount val="19"/>
                <c:pt idx="0">
                  <c:v>-38.07</c:v>
                </c:pt>
                <c:pt idx="1">
                  <c:v>-35.813000000000002</c:v>
                </c:pt>
                <c:pt idx="2">
                  <c:v>8.2159999999999993</c:v>
                </c:pt>
                <c:pt idx="3">
                  <c:v>51.859000000000002</c:v>
                </c:pt>
                <c:pt idx="4">
                  <c:v>67.03</c:v>
                </c:pt>
                <c:pt idx="5">
                  <c:v>109.184</c:v>
                </c:pt>
                <c:pt idx="6">
                  <c:v>65.994</c:v>
                </c:pt>
                <c:pt idx="7">
                  <c:v>-23.876999999999999</c:v>
                </c:pt>
                <c:pt idx="8">
                  <c:v>-2.6309999999999998</c:v>
                </c:pt>
                <c:pt idx="9">
                  <c:v>-6.9429999999999996</c:v>
                </c:pt>
                <c:pt idx="10">
                  <c:v>-35.973999999999997</c:v>
                </c:pt>
                <c:pt idx="11">
                  <c:v>-51.430999999999997</c:v>
                </c:pt>
                <c:pt idx="12">
                  <c:v>-61.695999999999998</c:v>
                </c:pt>
                <c:pt idx="13">
                  <c:v>10.819000000000001</c:v>
                </c:pt>
                <c:pt idx="14">
                  <c:v>40.19</c:v>
                </c:pt>
              </c:numCache>
            </c:numRef>
          </c:val>
          <c:smooth val="0"/>
          <c:extLst>
            <c:ext xmlns:c16="http://schemas.microsoft.com/office/drawing/2014/chart" uri="{C3380CC4-5D6E-409C-BE32-E72D297353CC}">
              <c16:uniqueId val="{00000000-07DF-4327-AE38-D286D3482215}"/>
            </c:ext>
          </c:extLst>
        </c:ser>
        <c:ser>
          <c:idx val="1"/>
          <c:order val="1"/>
          <c:tx>
            <c:strRef>
              <c:f>'Net lending'!$C$2</c:f>
              <c:strCache>
                <c:ptCount val="1"/>
                <c:pt idx="0">
                  <c:v>Forecast</c:v>
                </c:pt>
              </c:strCache>
            </c:strRef>
          </c:tx>
          <c:cat>
            <c:numRef>
              <c:f>'Net lending'!$A$5:$A$23</c:f>
              <c:numCache>
                <c:formatCode>General</c:formatCode>
                <c:ptCount val="1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numCache>
            </c:numRef>
          </c:cat>
          <c:val>
            <c:numRef>
              <c:f>'Net lending'!$C$5:$C$23</c:f>
              <c:numCache>
                <c:formatCode>General</c:formatCode>
                <c:ptCount val="19"/>
                <c:pt idx="14" formatCode="0">
                  <c:v>40.19</c:v>
                </c:pt>
                <c:pt idx="15" formatCode="0">
                  <c:v>12.395555018559099</c:v>
                </c:pt>
                <c:pt idx="16" formatCode="0">
                  <c:v>26.267750246964862</c:v>
                </c:pt>
                <c:pt idx="17" formatCode="0">
                  <c:v>69.124999846384398</c:v>
                </c:pt>
                <c:pt idx="18" formatCode="0">
                  <c:v>110.16183534010406</c:v>
                </c:pt>
              </c:numCache>
            </c:numRef>
          </c:val>
          <c:smooth val="0"/>
          <c:extLst>
            <c:ext xmlns:c16="http://schemas.microsoft.com/office/drawing/2014/chart" uri="{C3380CC4-5D6E-409C-BE32-E72D297353CC}">
              <c16:uniqueId val="{00000001-07DF-4327-AE38-D286D3482215}"/>
            </c:ext>
          </c:extLst>
        </c:ser>
        <c:dLbls>
          <c:showLegendKey val="0"/>
          <c:showVal val="0"/>
          <c:showCatName val="0"/>
          <c:showSerName val="0"/>
          <c:showPercent val="0"/>
          <c:showBubbleSize val="0"/>
        </c:dLbls>
        <c:marker val="1"/>
        <c:smooth val="0"/>
        <c:axId val="635532800"/>
        <c:axId val="643641344"/>
      </c:lineChart>
      <c:catAx>
        <c:axId val="635532800"/>
        <c:scaling>
          <c:orientation val="minMax"/>
        </c:scaling>
        <c:delete val="0"/>
        <c:axPos val="b"/>
        <c:numFmt formatCode="General" sourceLinked="1"/>
        <c:majorTickMark val="out"/>
        <c:minorTickMark val="none"/>
        <c:tickLblPos val="nextTo"/>
        <c:txPr>
          <a:bodyPr rot="2460000"/>
          <a:lstStyle/>
          <a:p>
            <a:pPr>
              <a:defRPr/>
            </a:pPr>
            <a:endParaRPr lang="en-US"/>
          </a:p>
        </c:txPr>
        <c:crossAx val="643641344"/>
        <c:crosses val="autoZero"/>
        <c:auto val="1"/>
        <c:lblAlgn val="ctr"/>
        <c:lblOffset val="100"/>
        <c:noMultiLvlLbl val="0"/>
      </c:catAx>
      <c:valAx>
        <c:axId val="643641344"/>
        <c:scaling>
          <c:orientation val="minMax"/>
        </c:scaling>
        <c:delete val="0"/>
        <c:axPos val="l"/>
        <c:majorGridlines/>
        <c:numFmt formatCode="0" sourceLinked="1"/>
        <c:majorTickMark val="out"/>
        <c:minorTickMark val="none"/>
        <c:tickLblPos val="nextTo"/>
        <c:crossAx val="6355328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9C390842DF37469A27D9A15612C050" ma:contentTypeVersion="0" ma:contentTypeDescription="Create a new document." ma:contentTypeScope="" ma:versionID="fe0c02e99874f802f7eb5dc7ea82bf6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09212-D84F-44E7-ABFF-A2AB26614B3D}"/>
</file>

<file path=customXml/itemProps2.xml><?xml version="1.0" encoding="utf-8"?>
<ds:datastoreItem xmlns:ds="http://schemas.openxmlformats.org/officeDocument/2006/customXml" ds:itemID="{F871C8C4-F05A-4902-8B5E-AAEEEE74C950}"/>
</file>

<file path=customXml/itemProps3.xml><?xml version="1.0" encoding="utf-8"?>
<ds:datastoreItem xmlns:ds="http://schemas.openxmlformats.org/officeDocument/2006/customXml" ds:itemID="{FCE676A1-0B66-4CBE-B42D-0DC6FF826C52}"/>
</file>

<file path=customXml/itemProps4.xml><?xml version="1.0" encoding="utf-8"?>
<ds:datastoreItem xmlns:ds="http://schemas.openxmlformats.org/officeDocument/2006/customXml" ds:itemID="{409D28B6-7D16-4649-B79D-95CEC71CE399}"/>
</file>

<file path=customXml/itemProps5.xml><?xml version="1.0" encoding="utf-8"?>
<ds:datastoreItem xmlns:ds="http://schemas.openxmlformats.org/officeDocument/2006/customXml" ds:itemID="{47109212-D84F-44E7-ABFF-A2AB26614B3D}"/>
</file>

<file path=customXml/itemProps6.xml><?xml version="1.0" encoding="utf-8"?>
<ds:datastoreItem xmlns:ds="http://schemas.openxmlformats.org/officeDocument/2006/customXml" ds:itemID="{323E042D-1324-4D1E-BD58-052332D3AE6D}"/>
</file>

<file path=customXml/itemProps7.xml><?xml version="1.0" encoding="utf-8"?>
<ds:datastoreItem xmlns:ds="http://schemas.openxmlformats.org/officeDocument/2006/customXml" ds:itemID="{C6D63CD5-E1C1-4810-A710-E032A842D2E6}"/>
</file>

<file path=customXml/itemProps8.xml><?xml version="1.0" encoding="utf-8"?>
<ds:datastoreItem xmlns:ds="http://schemas.openxmlformats.org/officeDocument/2006/customXml" ds:itemID="{47109212-D84F-44E7-ABFF-A2AB2661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10302</Words>
  <Characters>58727</Characters>
  <Application>Microsoft Office Word</Application>
  <DocSecurity>0</DocSecurity>
  <Lines>489</Lines>
  <Paragraphs>137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FIRST PART OF REPORTS:  THE COMMON CORE DOCUMENT</vt:lpstr>
      <vt:lpstr>FIRST PART OF REPORTS:  THE COMMON CORE DOCUMENT</vt:lpstr>
    </vt:vector>
  </TitlesOfParts>
  <Company>Regeringskansliet</Company>
  <LinksUpToDate>false</LinksUpToDate>
  <CharactersWithSpaces>68892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PART OF REPORTS:  THE COMMON CORE DOCUMENT</dc:title>
  <dc:creator>Lena Mirow</dc:creator>
  <cp:lastModifiedBy>Thodiyil Sindu</cp:lastModifiedBy>
  <cp:revision>2</cp:revision>
  <cp:lastPrinted>2017-07-20T13:45:00Z</cp:lastPrinted>
  <dcterms:created xsi:type="dcterms:W3CDTF">2018-04-17T06:31:00Z</dcterms:created>
  <dcterms:modified xsi:type="dcterms:W3CDTF">2018-04-17T06:31:00Z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KOrdnaDiarienummer">
    <vt:lpwstr/>
  </property>
  <property fmtid="{D5CDD505-2E9C-101B-9397-08002B2CF9AE}" pid="3" name="RKOrdnaSearchKeywords">
    <vt:lpwstr/>
  </property>
  <property fmtid="{D5CDD505-2E9C-101B-9397-08002B2CF9AE}" pid="4" name="RKOrdnaSarskildSkyddsvard">
    <vt:lpwstr>0</vt:lpwstr>
  </property>
  <property fmtid="{D5CDD505-2E9C-101B-9397-08002B2CF9AE}" pid="5" name="ContentType">
    <vt:lpwstr>Word</vt:lpwstr>
  </property>
  <property fmtid="{D5CDD505-2E9C-101B-9397-08002B2CF9AE}" pid="6" name="RKOrdnaDepartement">
    <vt:lpwstr>Arbetsmarknadsdepartementet</vt:lpwstr>
  </property>
  <property fmtid="{D5CDD505-2E9C-101B-9397-08002B2CF9AE}" pid="7" name="RKOrdnaActivityCategory">
    <vt:lpwstr>4.2. Internationella organisationer</vt:lpwstr>
  </property>
  <property fmtid="{D5CDD505-2E9C-101B-9397-08002B2CF9AE}" pid="8" name="display_urn:schemas-microsoft-com:office:office#Editor">
    <vt:lpwstr>SVC_Quest</vt:lpwstr>
  </property>
  <property fmtid="{D5CDD505-2E9C-101B-9397-08002B2CF9AE}" pid="9" name="xd_Signature">
    <vt:lpwstr/>
  </property>
  <property fmtid="{D5CDD505-2E9C-101B-9397-08002B2CF9AE}" pid="10" name="RKOrdnaCheckInComment">
    <vt:lpwstr/>
  </property>
  <property fmtid="{D5CDD505-2E9C-101B-9397-08002B2CF9AE}" pid="11" name="TemplateUrl">
    <vt:lpwstr/>
  </property>
  <property fmtid="{D5CDD505-2E9C-101B-9397-08002B2CF9AE}" pid="12" name="RKOrdnaClass">
    <vt:lpwstr>3</vt:lpwstr>
  </property>
  <property fmtid="{D5CDD505-2E9C-101B-9397-08002B2CF9AE}" pid="13" name="xd_ProgID">
    <vt:lpwstr/>
  </property>
  <property fmtid="{D5CDD505-2E9C-101B-9397-08002B2CF9AE}" pid="14" name="display_urn:schemas-microsoft-com:office:office#Author">
    <vt:lpwstr>SVC_Quest</vt:lpwstr>
  </property>
  <property fmtid="{D5CDD505-2E9C-101B-9397-08002B2CF9AE}" pid="15" name="RKOrdnaDepartement2">
    <vt:lpwstr>Arbetsmarknadsdepartementet</vt:lpwstr>
  </property>
  <property fmtid="{D5CDD505-2E9C-101B-9397-08002B2CF9AE}" pid="16" name="RKOrdnaActivityCategory2">
    <vt:lpwstr>4.2. Internationella organisationer</vt:lpwstr>
  </property>
  <property fmtid="{D5CDD505-2E9C-101B-9397-08002B2CF9AE}" pid="17" name="Order">
    <vt:lpwstr>2173200.00000000</vt:lpwstr>
  </property>
  <property fmtid="{D5CDD505-2E9C-101B-9397-08002B2CF9AE}" pid="18" name="ContentTypeId">
    <vt:lpwstr>0x010100159097FB262EAB4C9C0CF9DFF0E2F7D6</vt:lpwstr>
  </property>
  <property fmtid="{D5CDD505-2E9C-101B-9397-08002B2CF9AE}" pid="19" name="Aktivitetskategori">
    <vt:lpwstr>14;#4.2. Internationella organisationer|2d406c6f-05a4-4b31-9882-e4d74a66bd13</vt:lpwstr>
  </property>
  <property fmtid="{D5CDD505-2E9C-101B-9397-08002B2CF9AE}" pid="20" name="Departementsenhet">
    <vt:lpwstr>97;#Kulturdepartementet|ebed9c87-b126-4b31-8c32-c0ff36f5a12e</vt:lpwstr>
  </property>
  <property fmtid="{D5CDD505-2E9C-101B-9397-08002B2CF9AE}" pid="21" name="_dlc_DocId">
    <vt:lpwstr>FQ7DWA2FHTYU-700646232-4</vt:lpwstr>
  </property>
  <property fmtid="{D5CDD505-2E9C-101B-9397-08002B2CF9AE}" pid="22" name="_dlc_DocIdItemGuid">
    <vt:lpwstr>6436c808-c0ae-4bd9-a273-e59536bc9ae9</vt:lpwstr>
  </property>
  <property fmtid="{D5CDD505-2E9C-101B-9397-08002B2CF9AE}" pid="23" name="_dlc_DocIdUrl">
    <vt:lpwstr>http://rkdhs-tillf/yta/coredokument/_layouts/DocIdRedir.aspx?ID=FQ7DWA2FHTYU-700646232-4, FQ7DWA2FHTYU-700646232-4</vt:lpwstr>
  </property>
  <property fmtid="{D5CDD505-2E9C-101B-9397-08002B2CF9AE}" pid="24" name="_dlc_DocIdPersistId">
    <vt:lpwstr/>
  </property>
  <property fmtid="{D5CDD505-2E9C-101B-9397-08002B2CF9AE}" pid="25" name="DocumentSetDescription">
    <vt:lpwstr/>
  </property>
</Properties>
</file>